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602985" w14:textId="2CFDD277" w:rsidR="00BF0C96" w:rsidRDefault="69BAF1F1" w:rsidP="357EF7B9">
      <w:pPr>
        <w:pStyle w:val="paragraph"/>
        <w:spacing w:before="0" w:beforeAutospacing="0" w:after="0" w:afterAutospacing="0"/>
        <w:textAlignment w:val="baseline"/>
        <w:rPr>
          <w:rStyle w:val="normaltextrun"/>
          <w:b/>
          <w:bCs/>
          <w:sz w:val="28"/>
          <w:szCs w:val="28"/>
        </w:rPr>
      </w:pPr>
      <w:r w:rsidRPr="357EF7B9">
        <w:rPr>
          <w:rStyle w:val="normaltextrun"/>
          <w:b/>
          <w:bCs/>
          <w:sz w:val="28"/>
          <w:szCs w:val="28"/>
        </w:rPr>
        <w:t>Kliima</w:t>
      </w:r>
      <w:r w:rsidR="0D2CF628" w:rsidRPr="357EF7B9">
        <w:rPr>
          <w:rStyle w:val="normaltextrun"/>
          <w:b/>
          <w:bCs/>
          <w:sz w:val="28"/>
          <w:szCs w:val="28"/>
        </w:rPr>
        <w:t xml:space="preserve">kindla majanduse </w:t>
      </w:r>
      <w:r w:rsidRPr="357EF7B9">
        <w:rPr>
          <w:rStyle w:val="normaltextrun"/>
          <w:b/>
          <w:bCs/>
          <w:sz w:val="28"/>
          <w:szCs w:val="28"/>
        </w:rPr>
        <w:t>seaduse eelnõu seletuskiri</w:t>
      </w:r>
    </w:p>
    <w:p w14:paraId="23A21464" w14:textId="393DC0E5" w:rsidR="000E4129" w:rsidRPr="00CC0D83" w:rsidRDefault="000E4129" w:rsidP="00E57547">
      <w:pPr>
        <w:pStyle w:val="paragraph"/>
        <w:spacing w:before="0" w:beforeAutospacing="0" w:after="0" w:afterAutospacing="0"/>
        <w:jc w:val="center"/>
        <w:textAlignment w:val="baseline"/>
        <w:rPr>
          <w:rStyle w:val="normaltextrun"/>
          <w:b/>
          <w:bCs/>
          <w:sz w:val="28"/>
          <w:szCs w:val="28"/>
        </w:rPr>
      </w:pPr>
    </w:p>
    <w:p w14:paraId="3BBF6F5D" w14:textId="0C60C7C7" w:rsidR="00C32F0E" w:rsidRDefault="00C96D48">
      <w:pPr>
        <w:pStyle w:val="SK1"/>
        <w:tabs>
          <w:tab w:val="left" w:pos="480"/>
          <w:tab w:val="right" w:leader="dot" w:pos="9062"/>
        </w:tabs>
        <w:rPr>
          <w:rFonts w:eastAsiaTheme="minorEastAsia"/>
          <w:noProof/>
          <w:sz w:val="24"/>
          <w:szCs w:val="24"/>
          <w:lang w:eastAsia="et-EE"/>
        </w:rPr>
      </w:pPr>
      <w:r w:rsidRPr="0000506B">
        <w:fldChar w:fldCharType="begin"/>
      </w:r>
      <w:r w:rsidRPr="00CC0D83">
        <w:instrText>TOC \o "1-9" \z \u \h</w:instrText>
      </w:r>
      <w:r w:rsidRPr="0000506B">
        <w:fldChar w:fldCharType="separate"/>
      </w:r>
      <w:hyperlink w:anchor="_Toc173748423" w:history="1">
        <w:r w:rsidR="00C32F0E" w:rsidRPr="003657EB">
          <w:rPr>
            <w:rStyle w:val="Hperlink"/>
            <w:rFonts w:cstheme="majorHAnsi"/>
            <w:noProof/>
          </w:rPr>
          <w:t>1.</w:t>
        </w:r>
        <w:r w:rsidR="00C32F0E">
          <w:rPr>
            <w:rFonts w:eastAsiaTheme="minorEastAsia"/>
            <w:noProof/>
            <w:sz w:val="24"/>
            <w:szCs w:val="24"/>
            <w:lang w:eastAsia="et-EE"/>
          </w:rPr>
          <w:tab/>
        </w:r>
        <w:r w:rsidR="00C32F0E" w:rsidRPr="003657EB">
          <w:rPr>
            <w:rStyle w:val="Hperlink"/>
            <w:noProof/>
          </w:rPr>
          <w:t>Sissejuhatus</w:t>
        </w:r>
        <w:r w:rsidR="00C32F0E">
          <w:rPr>
            <w:noProof/>
            <w:webHidden/>
          </w:rPr>
          <w:tab/>
        </w:r>
        <w:r w:rsidR="00C32F0E">
          <w:rPr>
            <w:noProof/>
            <w:webHidden/>
          </w:rPr>
          <w:fldChar w:fldCharType="begin"/>
        </w:r>
        <w:r w:rsidR="00C32F0E">
          <w:rPr>
            <w:noProof/>
            <w:webHidden/>
          </w:rPr>
          <w:instrText xml:space="preserve"> PAGEREF _Toc173748423 \h </w:instrText>
        </w:r>
        <w:r w:rsidR="00C32F0E">
          <w:rPr>
            <w:noProof/>
            <w:webHidden/>
          </w:rPr>
        </w:r>
        <w:r w:rsidR="00C32F0E">
          <w:rPr>
            <w:noProof/>
            <w:webHidden/>
          </w:rPr>
          <w:fldChar w:fldCharType="separate"/>
        </w:r>
        <w:r w:rsidR="00ED1354">
          <w:rPr>
            <w:noProof/>
            <w:webHidden/>
          </w:rPr>
          <w:t>1</w:t>
        </w:r>
        <w:r w:rsidR="00C32F0E">
          <w:rPr>
            <w:noProof/>
            <w:webHidden/>
          </w:rPr>
          <w:fldChar w:fldCharType="end"/>
        </w:r>
      </w:hyperlink>
    </w:p>
    <w:p w14:paraId="3A200C71" w14:textId="04F17FE5" w:rsidR="00C32F0E" w:rsidRDefault="00BA7B37">
      <w:pPr>
        <w:pStyle w:val="SK2"/>
        <w:tabs>
          <w:tab w:val="left" w:pos="960"/>
        </w:tabs>
        <w:rPr>
          <w:rFonts w:eastAsiaTheme="minorEastAsia"/>
          <w:noProof/>
          <w:sz w:val="24"/>
          <w:szCs w:val="24"/>
          <w:lang w:eastAsia="et-EE"/>
        </w:rPr>
      </w:pPr>
      <w:hyperlink w:anchor="_Toc173748424" w:history="1">
        <w:r w:rsidR="00C32F0E" w:rsidRPr="003657EB">
          <w:rPr>
            <w:rStyle w:val="Hperlink"/>
            <w:noProof/>
          </w:rPr>
          <w:t>1.1.</w:t>
        </w:r>
        <w:r w:rsidR="00C32F0E">
          <w:rPr>
            <w:rFonts w:eastAsiaTheme="minorEastAsia"/>
            <w:noProof/>
            <w:sz w:val="24"/>
            <w:szCs w:val="24"/>
            <w:lang w:eastAsia="et-EE"/>
          </w:rPr>
          <w:tab/>
        </w:r>
        <w:r w:rsidR="00C32F0E" w:rsidRPr="003657EB">
          <w:rPr>
            <w:rStyle w:val="Hperlink"/>
            <w:noProof/>
          </w:rPr>
          <w:t>Sisukokkuvõte</w:t>
        </w:r>
        <w:r w:rsidR="00C32F0E">
          <w:rPr>
            <w:noProof/>
            <w:webHidden/>
          </w:rPr>
          <w:tab/>
        </w:r>
        <w:r w:rsidR="00C32F0E">
          <w:rPr>
            <w:noProof/>
            <w:webHidden/>
          </w:rPr>
          <w:fldChar w:fldCharType="begin"/>
        </w:r>
        <w:r w:rsidR="00C32F0E">
          <w:rPr>
            <w:noProof/>
            <w:webHidden/>
          </w:rPr>
          <w:instrText xml:space="preserve"> PAGEREF _Toc173748424 \h </w:instrText>
        </w:r>
        <w:r w:rsidR="00C32F0E">
          <w:rPr>
            <w:noProof/>
            <w:webHidden/>
          </w:rPr>
        </w:r>
        <w:r w:rsidR="00C32F0E">
          <w:rPr>
            <w:noProof/>
            <w:webHidden/>
          </w:rPr>
          <w:fldChar w:fldCharType="separate"/>
        </w:r>
        <w:r w:rsidR="00ED1354">
          <w:rPr>
            <w:noProof/>
            <w:webHidden/>
          </w:rPr>
          <w:t>1</w:t>
        </w:r>
        <w:r w:rsidR="00C32F0E">
          <w:rPr>
            <w:noProof/>
            <w:webHidden/>
          </w:rPr>
          <w:fldChar w:fldCharType="end"/>
        </w:r>
      </w:hyperlink>
    </w:p>
    <w:p w14:paraId="7A8A13BA" w14:textId="38BD34B0" w:rsidR="00C32F0E" w:rsidRDefault="00BA7B37">
      <w:pPr>
        <w:pStyle w:val="SK2"/>
        <w:rPr>
          <w:rFonts w:eastAsiaTheme="minorEastAsia"/>
          <w:noProof/>
          <w:sz w:val="24"/>
          <w:szCs w:val="24"/>
          <w:lang w:eastAsia="et-EE"/>
        </w:rPr>
      </w:pPr>
      <w:hyperlink w:anchor="_Toc173748425" w:history="1">
        <w:r w:rsidR="00C32F0E" w:rsidRPr="003657EB">
          <w:rPr>
            <w:rStyle w:val="Hperlink"/>
            <w:noProof/>
          </w:rPr>
          <w:t>1.2. Eelnõu ettevalmistaja</w:t>
        </w:r>
        <w:r w:rsidR="00C32F0E">
          <w:rPr>
            <w:noProof/>
            <w:webHidden/>
          </w:rPr>
          <w:tab/>
        </w:r>
        <w:r w:rsidR="00C32F0E">
          <w:rPr>
            <w:noProof/>
            <w:webHidden/>
          </w:rPr>
          <w:fldChar w:fldCharType="begin"/>
        </w:r>
        <w:r w:rsidR="00C32F0E">
          <w:rPr>
            <w:noProof/>
            <w:webHidden/>
          </w:rPr>
          <w:instrText xml:space="preserve"> PAGEREF _Toc173748425 \h </w:instrText>
        </w:r>
        <w:r w:rsidR="00C32F0E">
          <w:rPr>
            <w:noProof/>
            <w:webHidden/>
          </w:rPr>
        </w:r>
        <w:r w:rsidR="00C32F0E">
          <w:rPr>
            <w:noProof/>
            <w:webHidden/>
          </w:rPr>
          <w:fldChar w:fldCharType="separate"/>
        </w:r>
        <w:r w:rsidR="00ED1354">
          <w:rPr>
            <w:noProof/>
            <w:webHidden/>
          </w:rPr>
          <w:t>2</w:t>
        </w:r>
        <w:r w:rsidR="00C32F0E">
          <w:rPr>
            <w:noProof/>
            <w:webHidden/>
          </w:rPr>
          <w:fldChar w:fldCharType="end"/>
        </w:r>
      </w:hyperlink>
    </w:p>
    <w:p w14:paraId="1E23CE1E" w14:textId="6350508F" w:rsidR="00C32F0E" w:rsidRDefault="00BA7B37">
      <w:pPr>
        <w:pStyle w:val="SK2"/>
        <w:rPr>
          <w:rFonts w:eastAsiaTheme="minorEastAsia"/>
          <w:noProof/>
          <w:sz w:val="24"/>
          <w:szCs w:val="24"/>
          <w:lang w:eastAsia="et-EE"/>
        </w:rPr>
      </w:pPr>
      <w:hyperlink w:anchor="_Toc173748426" w:history="1">
        <w:r w:rsidR="00C32F0E" w:rsidRPr="003657EB">
          <w:rPr>
            <w:rStyle w:val="Hperlink"/>
            <w:noProof/>
          </w:rPr>
          <w:t>1.3. Märkused</w:t>
        </w:r>
        <w:r w:rsidR="00C32F0E">
          <w:rPr>
            <w:noProof/>
            <w:webHidden/>
          </w:rPr>
          <w:tab/>
        </w:r>
        <w:r w:rsidR="00C32F0E">
          <w:rPr>
            <w:noProof/>
            <w:webHidden/>
          </w:rPr>
          <w:fldChar w:fldCharType="begin"/>
        </w:r>
        <w:r w:rsidR="00C32F0E">
          <w:rPr>
            <w:noProof/>
            <w:webHidden/>
          </w:rPr>
          <w:instrText xml:space="preserve"> PAGEREF _Toc173748426 \h </w:instrText>
        </w:r>
        <w:r w:rsidR="00C32F0E">
          <w:rPr>
            <w:noProof/>
            <w:webHidden/>
          </w:rPr>
        </w:r>
        <w:r w:rsidR="00C32F0E">
          <w:rPr>
            <w:noProof/>
            <w:webHidden/>
          </w:rPr>
          <w:fldChar w:fldCharType="separate"/>
        </w:r>
        <w:r w:rsidR="00ED1354">
          <w:rPr>
            <w:noProof/>
            <w:webHidden/>
          </w:rPr>
          <w:t>3</w:t>
        </w:r>
        <w:r w:rsidR="00C32F0E">
          <w:rPr>
            <w:noProof/>
            <w:webHidden/>
          </w:rPr>
          <w:fldChar w:fldCharType="end"/>
        </w:r>
      </w:hyperlink>
    </w:p>
    <w:p w14:paraId="5EA71F00" w14:textId="3F2052CE" w:rsidR="00C32F0E" w:rsidRDefault="00BA7B37">
      <w:pPr>
        <w:pStyle w:val="SK1"/>
        <w:tabs>
          <w:tab w:val="right" w:leader="dot" w:pos="9062"/>
        </w:tabs>
        <w:rPr>
          <w:rFonts w:eastAsiaTheme="minorEastAsia"/>
          <w:noProof/>
          <w:sz w:val="24"/>
          <w:szCs w:val="24"/>
          <w:lang w:eastAsia="et-EE"/>
        </w:rPr>
      </w:pPr>
      <w:hyperlink w:anchor="_Toc173748427" w:history="1">
        <w:r w:rsidR="00C32F0E" w:rsidRPr="003657EB">
          <w:rPr>
            <w:rStyle w:val="Hperlink"/>
            <w:noProof/>
          </w:rPr>
          <w:t>2. Eelnõu eesmärk</w:t>
        </w:r>
        <w:r w:rsidR="00C32F0E">
          <w:rPr>
            <w:noProof/>
            <w:webHidden/>
          </w:rPr>
          <w:tab/>
        </w:r>
        <w:r w:rsidR="00C32F0E">
          <w:rPr>
            <w:noProof/>
            <w:webHidden/>
          </w:rPr>
          <w:fldChar w:fldCharType="begin"/>
        </w:r>
        <w:r w:rsidR="00C32F0E">
          <w:rPr>
            <w:noProof/>
            <w:webHidden/>
          </w:rPr>
          <w:instrText xml:space="preserve"> PAGEREF _Toc173748427 \h </w:instrText>
        </w:r>
        <w:r w:rsidR="00C32F0E">
          <w:rPr>
            <w:noProof/>
            <w:webHidden/>
          </w:rPr>
        </w:r>
        <w:r w:rsidR="00C32F0E">
          <w:rPr>
            <w:noProof/>
            <w:webHidden/>
          </w:rPr>
          <w:fldChar w:fldCharType="separate"/>
        </w:r>
        <w:r w:rsidR="00ED1354">
          <w:rPr>
            <w:noProof/>
            <w:webHidden/>
          </w:rPr>
          <w:t>3</w:t>
        </w:r>
        <w:r w:rsidR="00C32F0E">
          <w:rPr>
            <w:noProof/>
            <w:webHidden/>
          </w:rPr>
          <w:fldChar w:fldCharType="end"/>
        </w:r>
      </w:hyperlink>
    </w:p>
    <w:p w14:paraId="4C5D357D" w14:textId="387C7AAD" w:rsidR="00C32F0E" w:rsidRDefault="00BA7B37">
      <w:pPr>
        <w:pStyle w:val="SK2"/>
        <w:rPr>
          <w:rFonts w:eastAsiaTheme="minorEastAsia"/>
          <w:noProof/>
          <w:sz w:val="24"/>
          <w:szCs w:val="24"/>
          <w:lang w:eastAsia="et-EE"/>
        </w:rPr>
      </w:pPr>
      <w:hyperlink w:anchor="_Toc173748428" w:history="1">
        <w:r w:rsidR="00C32F0E" w:rsidRPr="003657EB">
          <w:rPr>
            <w:rStyle w:val="Hperlink"/>
            <w:noProof/>
          </w:rPr>
          <w:t>2.1. Seaduse eelnõu algatamise vajalikkus ja eesmärk</w:t>
        </w:r>
        <w:r w:rsidR="00C32F0E">
          <w:rPr>
            <w:noProof/>
            <w:webHidden/>
          </w:rPr>
          <w:tab/>
        </w:r>
        <w:r w:rsidR="00C32F0E">
          <w:rPr>
            <w:noProof/>
            <w:webHidden/>
          </w:rPr>
          <w:fldChar w:fldCharType="begin"/>
        </w:r>
        <w:r w:rsidR="00C32F0E">
          <w:rPr>
            <w:noProof/>
            <w:webHidden/>
          </w:rPr>
          <w:instrText xml:space="preserve"> PAGEREF _Toc173748428 \h </w:instrText>
        </w:r>
        <w:r w:rsidR="00C32F0E">
          <w:rPr>
            <w:noProof/>
            <w:webHidden/>
          </w:rPr>
        </w:r>
        <w:r w:rsidR="00C32F0E">
          <w:rPr>
            <w:noProof/>
            <w:webHidden/>
          </w:rPr>
          <w:fldChar w:fldCharType="separate"/>
        </w:r>
        <w:r w:rsidR="00ED1354">
          <w:rPr>
            <w:noProof/>
            <w:webHidden/>
          </w:rPr>
          <w:t>3</w:t>
        </w:r>
        <w:r w:rsidR="00C32F0E">
          <w:rPr>
            <w:noProof/>
            <w:webHidden/>
          </w:rPr>
          <w:fldChar w:fldCharType="end"/>
        </w:r>
      </w:hyperlink>
    </w:p>
    <w:p w14:paraId="2ED9EB3B" w14:textId="57CAFB21" w:rsidR="00C32F0E" w:rsidRDefault="00BA7B37">
      <w:pPr>
        <w:pStyle w:val="SK1"/>
        <w:tabs>
          <w:tab w:val="left" w:pos="480"/>
          <w:tab w:val="right" w:leader="dot" w:pos="9062"/>
        </w:tabs>
        <w:rPr>
          <w:rFonts w:eastAsiaTheme="minorEastAsia"/>
          <w:noProof/>
          <w:sz w:val="24"/>
          <w:szCs w:val="24"/>
          <w:lang w:eastAsia="et-EE"/>
        </w:rPr>
      </w:pPr>
      <w:hyperlink w:anchor="_Toc173748429" w:history="1">
        <w:r w:rsidR="00C32F0E" w:rsidRPr="003657EB">
          <w:rPr>
            <w:rStyle w:val="Hperlink"/>
            <w:noProof/>
          </w:rPr>
          <w:t>3.</w:t>
        </w:r>
        <w:r w:rsidR="00C32F0E">
          <w:rPr>
            <w:rFonts w:eastAsiaTheme="minorEastAsia"/>
            <w:noProof/>
            <w:sz w:val="24"/>
            <w:szCs w:val="24"/>
            <w:lang w:eastAsia="et-EE"/>
          </w:rPr>
          <w:tab/>
        </w:r>
        <w:r w:rsidR="00C32F0E" w:rsidRPr="003657EB">
          <w:rPr>
            <w:rStyle w:val="Hperlink"/>
            <w:noProof/>
          </w:rPr>
          <w:t>Eelnõu sisu ja võrdlev analüüs</w:t>
        </w:r>
        <w:r w:rsidR="00C32F0E">
          <w:rPr>
            <w:noProof/>
            <w:webHidden/>
          </w:rPr>
          <w:tab/>
        </w:r>
        <w:r w:rsidR="00C32F0E">
          <w:rPr>
            <w:noProof/>
            <w:webHidden/>
          </w:rPr>
          <w:fldChar w:fldCharType="begin"/>
        </w:r>
        <w:r w:rsidR="00C32F0E">
          <w:rPr>
            <w:noProof/>
            <w:webHidden/>
          </w:rPr>
          <w:instrText xml:space="preserve"> PAGEREF _Toc173748429 \h </w:instrText>
        </w:r>
        <w:r w:rsidR="00C32F0E">
          <w:rPr>
            <w:noProof/>
            <w:webHidden/>
          </w:rPr>
        </w:r>
        <w:r w:rsidR="00C32F0E">
          <w:rPr>
            <w:noProof/>
            <w:webHidden/>
          </w:rPr>
          <w:fldChar w:fldCharType="separate"/>
        </w:r>
        <w:r w:rsidR="00ED1354">
          <w:rPr>
            <w:noProof/>
            <w:webHidden/>
          </w:rPr>
          <w:t>6</w:t>
        </w:r>
        <w:r w:rsidR="00C32F0E">
          <w:rPr>
            <w:noProof/>
            <w:webHidden/>
          </w:rPr>
          <w:fldChar w:fldCharType="end"/>
        </w:r>
      </w:hyperlink>
    </w:p>
    <w:p w14:paraId="792202B5" w14:textId="1E217407" w:rsidR="00C32F0E" w:rsidRDefault="00BA7B37">
      <w:pPr>
        <w:pStyle w:val="SK2"/>
        <w:rPr>
          <w:rFonts w:eastAsiaTheme="minorEastAsia"/>
          <w:noProof/>
          <w:sz w:val="24"/>
          <w:szCs w:val="24"/>
          <w:lang w:eastAsia="et-EE"/>
        </w:rPr>
      </w:pPr>
      <w:hyperlink w:anchor="_Toc173748430" w:history="1">
        <w:r w:rsidR="00C32F0E" w:rsidRPr="003657EB">
          <w:rPr>
            <w:rStyle w:val="Hperlink"/>
            <w:noProof/>
          </w:rPr>
          <w:t>1. peatükk: Üldsätted</w:t>
        </w:r>
        <w:r w:rsidR="00C32F0E">
          <w:rPr>
            <w:noProof/>
            <w:webHidden/>
          </w:rPr>
          <w:tab/>
        </w:r>
        <w:r w:rsidR="00C32F0E">
          <w:rPr>
            <w:noProof/>
            <w:webHidden/>
          </w:rPr>
          <w:fldChar w:fldCharType="begin"/>
        </w:r>
        <w:r w:rsidR="00C32F0E">
          <w:rPr>
            <w:noProof/>
            <w:webHidden/>
          </w:rPr>
          <w:instrText xml:space="preserve"> PAGEREF _Toc173748430 \h </w:instrText>
        </w:r>
        <w:r w:rsidR="00C32F0E">
          <w:rPr>
            <w:noProof/>
            <w:webHidden/>
          </w:rPr>
        </w:r>
        <w:r w:rsidR="00C32F0E">
          <w:rPr>
            <w:noProof/>
            <w:webHidden/>
          </w:rPr>
          <w:fldChar w:fldCharType="separate"/>
        </w:r>
        <w:r w:rsidR="00ED1354">
          <w:rPr>
            <w:noProof/>
            <w:webHidden/>
          </w:rPr>
          <w:t>6</w:t>
        </w:r>
        <w:r w:rsidR="00C32F0E">
          <w:rPr>
            <w:noProof/>
            <w:webHidden/>
          </w:rPr>
          <w:fldChar w:fldCharType="end"/>
        </w:r>
      </w:hyperlink>
    </w:p>
    <w:p w14:paraId="28CED683" w14:textId="62EBB1B9" w:rsidR="00C32F0E" w:rsidRDefault="00BA7B37">
      <w:pPr>
        <w:pStyle w:val="SK2"/>
        <w:rPr>
          <w:rFonts w:eastAsiaTheme="minorEastAsia"/>
          <w:noProof/>
          <w:sz w:val="24"/>
          <w:szCs w:val="24"/>
          <w:lang w:eastAsia="et-EE"/>
        </w:rPr>
      </w:pPr>
      <w:hyperlink w:anchor="_Toc173748431" w:history="1">
        <w:r w:rsidR="00C32F0E" w:rsidRPr="003657EB">
          <w:rPr>
            <w:rStyle w:val="Hperlink"/>
            <w:noProof/>
          </w:rPr>
          <w:t>2. peatükk: Mõisted</w:t>
        </w:r>
        <w:r w:rsidR="00C32F0E">
          <w:rPr>
            <w:noProof/>
            <w:webHidden/>
          </w:rPr>
          <w:tab/>
        </w:r>
        <w:r w:rsidR="00C32F0E">
          <w:rPr>
            <w:noProof/>
            <w:webHidden/>
          </w:rPr>
          <w:fldChar w:fldCharType="begin"/>
        </w:r>
        <w:r w:rsidR="00C32F0E">
          <w:rPr>
            <w:noProof/>
            <w:webHidden/>
          </w:rPr>
          <w:instrText xml:space="preserve"> PAGEREF _Toc173748431 \h </w:instrText>
        </w:r>
        <w:r w:rsidR="00C32F0E">
          <w:rPr>
            <w:noProof/>
            <w:webHidden/>
          </w:rPr>
        </w:r>
        <w:r w:rsidR="00C32F0E">
          <w:rPr>
            <w:noProof/>
            <w:webHidden/>
          </w:rPr>
          <w:fldChar w:fldCharType="separate"/>
        </w:r>
        <w:r w:rsidR="00ED1354">
          <w:rPr>
            <w:noProof/>
            <w:webHidden/>
          </w:rPr>
          <w:t>7</w:t>
        </w:r>
        <w:r w:rsidR="00C32F0E">
          <w:rPr>
            <w:noProof/>
            <w:webHidden/>
          </w:rPr>
          <w:fldChar w:fldCharType="end"/>
        </w:r>
      </w:hyperlink>
    </w:p>
    <w:p w14:paraId="220823B4" w14:textId="4FEC56AC" w:rsidR="00C32F0E" w:rsidRDefault="00BA7B37">
      <w:pPr>
        <w:pStyle w:val="SK2"/>
        <w:rPr>
          <w:rFonts w:eastAsiaTheme="minorEastAsia"/>
          <w:noProof/>
          <w:sz w:val="24"/>
          <w:szCs w:val="24"/>
          <w:lang w:eastAsia="et-EE"/>
        </w:rPr>
      </w:pPr>
      <w:hyperlink w:anchor="_Toc173748432" w:history="1">
        <w:r w:rsidR="00C32F0E" w:rsidRPr="003657EB">
          <w:rPr>
            <w:rStyle w:val="Hperlink"/>
            <w:noProof/>
          </w:rPr>
          <w:t>3. peatükk. Põhimõtted</w:t>
        </w:r>
        <w:r w:rsidR="00C32F0E">
          <w:rPr>
            <w:noProof/>
            <w:webHidden/>
          </w:rPr>
          <w:tab/>
        </w:r>
        <w:r w:rsidR="00C32F0E">
          <w:rPr>
            <w:noProof/>
            <w:webHidden/>
          </w:rPr>
          <w:fldChar w:fldCharType="begin"/>
        </w:r>
        <w:r w:rsidR="00C32F0E">
          <w:rPr>
            <w:noProof/>
            <w:webHidden/>
          </w:rPr>
          <w:instrText xml:space="preserve"> PAGEREF _Toc173748432 \h </w:instrText>
        </w:r>
        <w:r w:rsidR="00C32F0E">
          <w:rPr>
            <w:noProof/>
            <w:webHidden/>
          </w:rPr>
        </w:r>
        <w:r w:rsidR="00C32F0E">
          <w:rPr>
            <w:noProof/>
            <w:webHidden/>
          </w:rPr>
          <w:fldChar w:fldCharType="separate"/>
        </w:r>
        <w:r w:rsidR="00ED1354">
          <w:rPr>
            <w:noProof/>
            <w:webHidden/>
          </w:rPr>
          <w:t>10</w:t>
        </w:r>
        <w:r w:rsidR="00C32F0E">
          <w:rPr>
            <w:noProof/>
            <w:webHidden/>
          </w:rPr>
          <w:fldChar w:fldCharType="end"/>
        </w:r>
      </w:hyperlink>
    </w:p>
    <w:p w14:paraId="2D4E6824" w14:textId="03A5DFF2" w:rsidR="00C32F0E" w:rsidRDefault="00BA7B37">
      <w:pPr>
        <w:pStyle w:val="SK2"/>
        <w:rPr>
          <w:rFonts w:eastAsiaTheme="minorEastAsia"/>
          <w:noProof/>
          <w:sz w:val="24"/>
          <w:szCs w:val="24"/>
          <w:lang w:eastAsia="et-EE"/>
        </w:rPr>
      </w:pPr>
      <w:hyperlink w:anchor="_Toc173748433" w:history="1">
        <w:r w:rsidR="00C32F0E" w:rsidRPr="003657EB">
          <w:rPr>
            <w:rStyle w:val="Hperlink"/>
            <w:noProof/>
          </w:rPr>
          <w:t>4. peatükk. Kliimamuutuste leevendamise ja kliimamuutustega kohanemise eesmärgid</w:t>
        </w:r>
        <w:r w:rsidR="00C32F0E">
          <w:rPr>
            <w:noProof/>
            <w:webHidden/>
          </w:rPr>
          <w:tab/>
        </w:r>
        <w:r w:rsidR="00C32F0E">
          <w:rPr>
            <w:noProof/>
            <w:webHidden/>
          </w:rPr>
          <w:fldChar w:fldCharType="begin"/>
        </w:r>
        <w:r w:rsidR="00C32F0E">
          <w:rPr>
            <w:noProof/>
            <w:webHidden/>
          </w:rPr>
          <w:instrText xml:space="preserve"> PAGEREF _Toc173748433 \h </w:instrText>
        </w:r>
        <w:r w:rsidR="00C32F0E">
          <w:rPr>
            <w:noProof/>
            <w:webHidden/>
          </w:rPr>
        </w:r>
        <w:r w:rsidR="00C32F0E">
          <w:rPr>
            <w:noProof/>
            <w:webHidden/>
          </w:rPr>
          <w:fldChar w:fldCharType="separate"/>
        </w:r>
        <w:r w:rsidR="00ED1354">
          <w:rPr>
            <w:noProof/>
            <w:webHidden/>
          </w:rPr>
          <w:t>16</w:t>
        </w:r>
        <w:r w:rsidR="00C32F0E">
          <w:rPr>
            <w:noProof/>
            <w:webHidden/>
          </w:rPr>
          <w:fldChar w:fldCharType="end"/>
        </w:r>
      </w:hyperlink>
    </w:p>
    <w:p w14:paraId="33FDE5F3" w14:textId="4232A74C" w:rsidR="00C32F0E" w:rsidRDefault="00BA7B37">
      <w:pPr>
        <w:pStyle w:val="SK2"/>
        <w:rPr>
          <w:rFonts w:eastAsiaTheme="minorEastAsia"/>
          <w:noProof/>
          <w:sz w:val="24"/>
          <w:szCs w:val="24"/>
          <w:lang w:eastAsia="et-EE"/>
        </w:rPr>
      </w:pPr>
      <w:hyperlink w:anchor="_Toc173748434" w:history="1">
        <w:r w:rsidR="00C32F0E" w:rsidRPr="003657EB">
          <w:rPr>
            <w:rStyle w:val="Hperlink"/>
            <w:noProof/>
          </w:rPr>
          <w:t>5. peatükk. Avaliku sektori eesmärgid ja kohustused kliimamuutuste leevendamisel ja kliimamuutustega kohanemisel</w:t>
        </w:r>
        <w:r w:rsidR="00C32F0E">
          <w:rPr>
            <w:noProof/>
            <w:webHidden/>
          </w:rPr>
          <w:tab/>
        </w:r>
        <w:r w:rsidR="00C32F0E">
          <w:rPr>
            <w:noProof/>
            <w:webHidden/>
          </w:rPr>
          <w:fldChar w:fldCharType="begin"/>
        </w:r>
        <w:r w:rsidR="00C32F0E">
          <w:rPr>
            <w:noProof/>
            <w:webHidden/>
          </w:rPr>
          <w:instrText xml:space="preserve"> PAGEREF _Toc173748434 \h </w:instrText>
        </w:r>
        <w:r w:rsidR="00C32F0E">
          <w:rPr>
            <w:noProof/>
            <w:webHidden/>
          </w:rPr>
        </w:r>
        <w:r w:rsidR="00C32F0E">
          <w:rPr>
            <w:noProof/>
            <w:webHidden/>
          </w:rPr>
          <w:fldChar w:fldCharType="separate"/>
        </w:r>
        <w:r w:rsidR="00ED1354">
          <w:rPr>
            <w:noProof/>
            <w:webHidden/>
          </w:rPr>
          <w:t>53</w:t>
        </w:r>
        <w:r w:rsidR="00C32F0E">
          <w:rPr>
            <w:noProof/>
            <w:webHidden/>
          </w:rPr>
          <w:fldChar w:fldCharType="end"/>
        </w:r>
      </w:hyperlink>
    </w:p>
    <w:p w14:paraId="2E6B6FF3" w14:textId="050D5C36" w:rsidR="00C32F0E" w:rsidRDefault="00BA7B37">
      <w:pPr>
        <w:pStyle w:val="SK2"/>
        <w:rPr>
          <w:rFonts w:eastAsiaTheme="minorEastAsia"/>
          <w:noProof/>
          <w:sz w:val="24"/>
          <w:szCs w:val="24"/>
          <w:lang w:eastAsia="et-EE"/>
        </w:rPr>
      </w:pPr>
      <w:hyperlink w:anchor="_Toc173748435" w:history="1">
        <w:r w:rsidR="00C32F0E" w:rsidRPr="003657EB">
          <w:rPr>
            <w:rStyle w:val="Hperlink"/>
            <w:noProof/>
          </w:rPr>
          <w:t>6. peatükk. Avaliku sektori tugimeetmed majanduse kliimakindluse suurendamiseks</w:t>
        </w:r>
        <w:r w:rsidR="00C32F0E">
          <w:rPr>
            <w:noProof/>
            <w:webHidden/>
          </w:rPr>
          <w:tab/>
        </w:r>
        <w:r w:rsidR="00C32F0E">
          <w:rPr>
            <w:noProof/>
            <w:webHidden/>
          </w:rPr>
          <w:fldChar w:fldCharType="begin"/>
        </w:r>
        <w:r w:rsidR="00C32F0E">
          <w:rPr>
            <w:noProof/>
            <w:webHidden/>
          </w:rPr>
          <w:instrText xml:space="preserve"> PAGEREF _Toc173748435 \h </w:instrText>
        </w:r>
        <w:r w:rsidR="00C32F0E">
          <w:rPr>
            <w:noProof/>
            <w:webHidden/>
          </w:rPr>
        </w:r>
        <w:r w:rsidR="00C32F0E">
          <w:rPr>
            <w:noProof/>
            <w:webHidden/>
          </w:rPr>
          <w:fldChar w:fldCharType="separate"/>
        </w:r>
        <w:r w:rsidR="00ED1354">
          <w:rPr>
            <w:noProof/>
            <w:webHidden/>
          </w:rPr>
          <w:t>58</w:t>
        </w:r>
        <w:r w:rsidR="00C32F0E">
          <w:rPr>
            <w:noProof/>
            <w:webHidden/>
          </w:rPr>
          <w:fldChar w:fldCharType="end"/>
        </w:r>
      </w:hyperlink>
    </w:p>
    <w:p w14:paraId="6AB27A7E" w14:textId="125CE586" w:rsidR="00C32F0E" w:rsidRDefault="00BA7B37">
      <w:pPr>
        <w:pStyle w:val="SK2"/>
        <w:rPr>
          <w:rFonts w:eastAsiaTheme="minorEastAsia"/>
          <w:noProof/>
          <w:sz w:val="24"/>
          <w:szCs w:val="24"/>
          <w:lang w:eastAsia="et-EE"/>
        </w:rPr>
      </w:pPr>
      <w:hyperlink w:anchor="_Toc173748436" w:history="1">
        <w:r w:rsidR="00C32F0E" w:rsidRPr="003657EB">
          <w:rPr>
            <w:rStyle w:val="Hperlink"/>
            <w:noProof/>
          </w:rPr>
          <w:t>7. peatükk. Kliimarahastus</w:t>
        </w:r>
        <w:r w:rsidR="00C32F0E">
          <w:rPr>
            <w:noProof/>
            <w:webHidden/>
          </w:rPr>
          <w:tab/>
        </w:r>
        <w:r w:rsidR="00C32F0E">
          <w:rPr>
            <w:noProof/>
            <w:webHidden/>
          </w:rPr>
          <w:fldChar w:fldCharType="begin"/>
        </w:r>
        <w:r w:rsidR="00C32F0E">
          <w:rPr>
            <w:noProof/>
            <w:webHidden/>
          </w:rPr>
          <w:instrText xml:space="preserve"> PAGEREF _Toc173748436 \h </w:instrText>
        </w:r>
        <w:r w:rsidR="00C32F0E">
          <w:rPr>
            <w:noProof/>
            <w:webHidden/>
          </w:rPr>
        </w:r>
        <w:r w:rsidR="00C32F0E">
          <w:rPr>
            <w:noProof/>
            <w:webHidden/>
          </w:rPr>
          <w:fldChar w:fldCharType="separate"/>
        </w:r>
        <w:r w:rsidR="00ED1354">
          <w:rPr>
            <w:noProof/>
            <w:webHidden/>
          </w:rPr>
          <w:t>61</w:t>
        </w:r>
        <w:r w:rsidR="00C32F0E">
          <w:rPr>
            <w:noProof/>
            <w:webHidden/>
          </w:rPr>
          <w:fldChar w:fldCharType="end"/>
        </w:r>
      </w:hyperlink>
    </w:p>
    <w:p w14:paraId="5C121CF9" w14:textId="72425EB2" w:rsidR="00C32F0E" w:rsidRDefault="00BA7B37">
      <w:pPr>
        <w:pStyle w:val="SK2"/>
        <w:rPr>
          <w:rFonts w:eastAsiaTheme="minorEastAsia"/>
          <w:noProof/>
          <w:sz w:val="24"/>
          <w:szCs w:val="24"/>
          <w:lang w:eastAsia="et-EE"/>
        </w:rPr>
      </w:pPr>
      <w:hyperlink w:anchor="_Toc173748437" w:history="1">
        <w:r w:rsidR="00C32F0E" w:rsidRPr="003657EB">
          <w:rPr>
            <w:rStyle w:val="Hperlink"/>
            <w:noProof/>
          </w:rPr>
          <w:t>8. peatükk. Kliimamuutuste leevendamise ja kohanemise alane aruandlus, seire ja prognooside koostamine</w:t>
        </w:r>
        <w:r w:rsidR="00C32F0E">
          <w:rPr>
            <w:noProof/>
            <w:webHidden/>
          </w:rPr>
          <w:tab/>
        </w:r>
        <w:r w:rsidR="00C32F0E">
          <w:rPr>
            <w:noProof/>
            <w:webHidden/>
          </w:rPr>
          <w:fldChar w:fldCharType="begin"/>
        </w:r>
        <w:r w:rsidR="00C32F0E">
          <w:rPr>
            <w:noProof/>
            <w:webHidden/>
          </w:rPr>
          <w:instrText xml:space="preserve"> PAGEREF _Toc173748437 \h </w:instrText>
        </w:r>
        <w:r w:rsidR="00C32F0E">
          <w:rPr>
            <w:noProof/>
            <w:webHidden/>
          </w:rPr>
        </w:r>
        <w:r w:rsidR="00C32F0E">
          <w:rPr>
            <w:noProof/>
            <w:webHidden/>
          </w:rPr>
          <w:fldChar w:fldCharType="separate"/>
        </w:r>
        <w:r w:rsidR="00ED1354">
          <w:rPr>
            <w:noProof/>
            <w:webHidden/>
          </w:rPr>
          <w:t>62</w:t>
        </w:r>
        <w:r w:rsidR="00C32F0E">
          <w:rPr>
            <w:noProof/>
            <w:webHidden/>
          </w:rPr>
          <w:fldChar w:fldCharType="end"/>
        </w:r>
      </w:hyperlink>
    </w:p>
    <w:p w14:paraId="3DEE5732" w14:textId="1B21F98E" w:rsidR="00C32F0E" w:rsidRDefault="00BA7B37">
      <w:pPr>
        <w:pStyle w:val="SK2"/>
        <w:rPr>
          <w:rFonts w:eastAsiaTheme="minorEastAsia"/>
          <w:noProof/>
          <w:sz w:val="24"/>
          <w:szCs w:val="24"/>
          <w:lang w:eastAsia="et-EE"/>
        </w:rPr>
      </w:pPr>
      <w:hyperlink w:anchor="_Toc173748438" w:history="1">
        <w:r w:rsidR="00C32F0E" w:rsidRPr="003657EB">
          <w:rPr>
            <w:rStyle w:val="Hperlink"/>
            <w:noProof/>
          </w:rPr>
          <w:t>9. peatükk. Kliimanõukogu</w:t>
        </w:r>
        <w:r w:rsidR="00C32F0E">
          <w:rPr>
            <w:noProof/>
            <w:webHidden/>
          </w:rPr>
          <w:tab/>
        </w:r>
        <w:r w:rsidR="00C32F0E">
          <w:rPr>
            <w:noProof/>
            <w:webHidden/>
          </w:rPr>
          <w:fldChar w:fldCharType="begin"/>
        </w:r>
        <w:r w:rsidR="00C32F0E">
          <w:rPr>
            <w:noProof/>
            <w:webHidden/>
          </w:rPr>
          <w:instrText xml:space="preserve"> PAGEREF _Toc173748438 \h </w:instrText>
        </w:r>
        <w:r w:rsidR="00C32F0E">
          <w:rPr>
            <w:noProof/>
            <w:webHidden/>
          </w:rPr>
        </w:r>
        <w:r w:rsidR="00C32F0E">
          <w:rPr>
            <w:noProof/>
            <w:webHidden/>
          </w:rPr>
          <w:fldChar w:fldCharType="separate"/>
        </w:r>
        <w:r w:rsidR="00ED1354">
          <w:rPr>
            <w:noProof/>
            <w:webHidden/>
          </w:rPr>
          <w:t>67</w:t>
        </w:r>
        <w:r w:rsidR="00C32F0E">
          <w:rPr>
            <w:noProof/>
            <w:webHidden/>
          </w:rPr>
          <w:fldChar w:fldCharType="end"/>
        </w:r>
      </w:hyperlink>
    </w:p>
    <w:p w14:paraId="7B93F1BA" w14:textId="63C3A4CB" w:rsidR="00C32F0E" w:rsidRDefault="00BA7B37">
      <w:pPr>
        <w:pStyle w:val="SK2"/>
        <w:rPr>
          <w:rFonts w:eastAsiaTheme="minorEastAsia"/>
          <w:noProof/>
          <w:sz w:val="24"/>
          <w:szCs w:val="24"/>
          <w:lang w:eastAsia="et-EE"/>
        </w:rPr>
      </w:pPr>
      <w:hyperlink w:anchor="_Toc173748439" w:history="1">
        <w:r w:rsidR="00C32F0E" w:rsidRPr="003657EB">
          <w:rPr>
            <w:rStyle w:val="Hperlink"/>
            <w:noProof/>
          </w:rPr>
          <w:t>10. peatükk. Rakendussätted</w:t>
        </w:r>
        <w:r w:rsidR="00C32F0E">
          <w:rPr>
            <w:noProof/>
            <w:webHidden/>
          </w:rPr>
          <w:tab/>
        </w:r>
        <w:r w:rsidR="00C32F0E">
          <w:rPr>
            <w:noProof/>
            <w:webHidden/>
          </w:rPr>
          <w:fldChar w:fldCharType="begin"/>
        </w:r>
        <w:r w:rsidR="00C32F0E">
          <w:rPr>
            <w:noProof/>
            <w:webHidden/>
          </w:rPr>
          <w:instrText xml:space="preserve"> PAGEREF _Toc173748439 \h </w:instrText>
        </w:r>
        <w:r w:rsidR="00C32F0E">
          <w:rPr>
            <w:noProof/>
            <w:webHidden/>
          </w:rPr>
        </w:r>
        <w:r w:rsidR="00C32F0E">
          <w:rPr>
            <w:noProof/>
            <w:webHidden/>
          </w:rPr>
          <w:fldChar w:fldCharType="separate"/>
        </w:r>
        <w:r w:rsidR="00ED1354">
          <w:rPr>
            <w:noProof/>
            <w:webHidden/>
          </w:rPr>
          <w:t>68</w:t>
        </w:r>
        <w:r w:rsidR="00C32F0E">
          <w:rPr>
            <w:noProof/>
            <w:webHidden/>
          </w:rPr>
          <w:fldChar w:fldCharType="end"/>
        </w:r>
      </w:hyperlink>
    </w:p>
    <w:p w14:paraId="75AD613B" w14:textId="7E483BBA" w:rsidR="00C32F0E" w:rsidRDefault="00BA7B37">
      <w:pPr>
        <w:pStyle w:val="SK1"/>
        <w:tabs>
          <w:tab w:val="right" w:leader="dot" w:pos="9062"/>
        </w:tabs>
        <w:rPr>
          <w:rFonts w:eastAsiaTheme="minorEastAsia"/>
          <w:noProof/>
          <w:sz w:val="24"/>
          <w:szCs w:val="24"/>
          <w:lang w:eastAsia="et-EE"/>
        </w:rPr>
      </w:pPr>
      <w:hyperlink w:anchor="_Toc173748440" w:history="1">
        <w:r w:rsidR="00C32F0E" w:rsidRPr="003657EB">
          <w:rPr>
            <w:rStyle w:val="Hperlink"/>
            <w:noProof/>
          </w:rPr>
          <w:t>4. Eelnõu terminoloogia</w:t>
        </w:r>
        <w:r w:rsidR="00C32F0E">
          <w:rPr>
            <w:noProof/>
            <w:webHidden/>
          </w:rPr>
          <w:tab/>
        </w:r>
        <w:r w:rsidR="00C32F0E">
          <w:rPr>
            <w:noProof/>
            <w:webHidden/>
          </w:rPr>
          <w:fldChar w:fldCharType="begin"/>
        </w:r>
        <w:r w:rsidR="00C32F0E">
          <w:rPr>
            <w:noProof/>
            <w:webHidden/>
          </w:rPr>
          <w:instrText xml:space="preserve"> PAGEREF _Toc173748440 \h </w:instrText>
        </w:r>
        <w:r w:rsidR="00C32F0E">
          <w:rPr>
            <w:noProof/>
            <w:webHidden/>
          </w:rPr>
        </w:r>
        <w:r w:rsidR="00C32F0E">
          <w:rPr>
            <w:noProof/>
            <w:webHidden/>
          </w:rPr>
          <w:fldChar w:fldCharType="separate"/>
        </w:r>
        <w:r w:rsidR="00ED1354">
          <w:rPr>
            <w:noProof/>
            <w:webHidden/>
          </w:rPr>
          <w:t>73</w:t>
        </w:r>
        <w:r w:rsidR="00C32F0E">
          <w:rPr>
            <w:noProof/>
            <w:webHidden/>
          </w:rPr>
          <w:fldChar w:fldCharType="end"/>
        </w:r>
      </w:hyperlink>
    </w:p>
    <w:p w14:paraId="17780D98" w14:textId="06AA408B" w:rsidR="00C32F0E" w:rsidRDefault="00BA7B37">
      <w:pPr>
        <w:pStyle w:val="SK1"/>
        <w:tabs>
          <w:tab w:val="right" w:leader="dot" w:pos="9062"/>
        </w:tabs>
        <w:rPr>
          <w:rFonts w:eastAsiaTheme="minorEastAsia"/>
          <w:noProof/>
          <w:sz w:val="24"/>
          <w:szCs w:val="24"/>
          <w:lang w:eastAsia="et-EE"/>
        </w:rPr>
      </w:pPr>
      <w:hyperlink w:anchor="_Toc173748441" w:history="1">
        <w:r w:rsidR="00C32F0E" w:rsidRPr="003657EB">
          <w:rPr>
            <w:rStyle w:val="Hperlink"/>
            <w:noProof/>
          </w:rPr>
          <w:t>5. Eelnõu vastavus rahvusvahelisele ja Euroopa Liidu õigusele</w:t>
        </w:r>
        <w:r w:rsidR="00C32F0E">
          <w:rPr>
            <w:noProof/>
            <w:webHidden/>
          </w:rPr>
          <w:tab/>
        </w:r>
        <w:r w:rsidR="00C32F0E">
          <w:rPr>
            <w:noProof/>
            <w:webHidden/>
          </w:rPr>
          <w:fldChar w:fldCharType="begin"/>
        </w:r>
        <w:r w:rsidR="00C32F0E">
          <w:rPr>
            <w:noProof/>
            <w:webHidden/>
          </w:rPr>
          <w:instrText xml:space="preserve"> PAGEREF _Toc173748441 \h </w:instrText>
        </w:r>
        <w:r w:rsidR="00C32F0E">
          <w:rPr>
            <w:noProof/>
            <w:webHidden/>
          </w:rPr>
        </w:r>
        <w:r w:rsidR="00C32F0E">
          <w:rPr>
            <w:noProof/>
            <w:webHidden/>
          </w:rPr>
          <w:fldChar w:fldCharType="separate"/>
        </w:r>
        <w:r w:rsidR="00ED1354">
          <w:rPr>
            <w:noProof/>
            <w:webHidden/>
          </w:rPr>
          <w:t>73</w:t>
        </w:r>
        <w:r w:rsidR="00C32F0E">
          <w:rPr>
            <w:noProof/>
            <w:webHidden/>
          </w:rPr>
          <w:fldChar w:fldCharType="end"/>
        </w:r>
      </w:hyperlink>
    </w:p>
    <w:p w14:paraId="73AE4F1E" w14:textId="1453D17E" w:rsidR="00C32F0E" w:rsidRDefault="00BA7B37">
      <w:pPr>
        <w:pStyle w:val="SK1"/>
        <w:tabs>
          <w:tab w:val="right" w:leader="dot" w:pos="9062"/>
        </w:tabs>
        <w:rPr>
          <w:rFonts w:eastAsiaTheme="minorEastAsia"/>
          <w:noProof/>
          <w:sz w:val="24"/>
          <w:szCs w:val="24"/>
          <w:lang w:eastAsia="et-EE"/>
        </w:rPr>
      </w:pPr>
      <w:hyperlink w:anchor="_Toc173748442" w:history="1">
        <w:r w:rsidR="00C32F0E" w:rsidRPr="003657EB">
          <w:rPr>
            <w:rStyle w:val="Hperlink"/>
            <w:noProof/>
          </w:rPr>
          <w:t>6. Seaduse mõju</w:t>
        </w:r>
        <w:r w:rsidR="00C32F0E">
          <w:rPr>
            <w:noProof/>
            <w:webHidden/>
          </w:rPr>
          <w:tab/>
        </w:r>
        <w:r w:rsidR="00C32F0E">
          <w:rPr>
            <w:noProof/>
            <w:webHidden/>
          </w:rPr>
          <w:fldChar w:fldCharType="begin"/>
        </w:r>
        <w:r w:rsidR="00C32F0E">
          <w:rPr>
            <w:noProof/>
            <w:webHidden/>
          </w:rPr>
          <w:instrText xml:space="preserve"> PAGEREF _Toc173748442 \h </w:instrText>
        </w:r>
        <w:r w:rsidR="00C32F0E">
          <w:rPr>
            <w:noProof/>
            <w:webHidden/>
          </w:rPr>
        </w:r>
        <w:r w:rsidR="00C32F0E">
          <w:rPr>
            <w:noProof/>
            <w:webHidden/>
          </w:rPr>
          <w:fldChar w:fldCharType="separate"/>
        </w:r>
        <w:r w:rsidR="00ED1354">
          <w:rPr>
            <w:noProof/>
            <w:webHidden/>
          </w:rPr>
          <w:t>74</w:t>
        </w:r>
        <w:r w:rsidR="00C32F0E">
          <w:rPr>
            <w:noProof/>
            <w:webHidden/>
          </w:rPr>
          <w:fldChar w:fldCharType="end"/>
        </w:r>
      </w:hyperlink>
    </w:p>
    <w:p w14:paraId="011E1602" w14:textId="32D7E907" w:rsidR="00C32F0E" w:rsidRDefault="00BA7B37">
      <w:pPr>
        <w:pStyle w:val="SK1"/>
        <w:tabs>
          <w:tab w:val="right" w:leader="dot" w:pos="9062"/>
        </w:tabs>
        <w:rPr>
          <w:rFonts w:eastAsiaTheme="minorEastAsia"/>
          <w:noProof/>
          <w:sz w:val="24"/>
          <w:szCs w:val="24"/>
          <w:lang w:eastAsia="et-EE"/>
        </w:rPr>
      </w:pPr>
      <w:hyperlink w:anchor="_Toc173748443" w:history="1">
        <w:r w:rsidR="00C32F0E" w:rsidRPr="003657EB">
          <w:rPr>
            <w:rStyle w:val="Hperlink"/>
            <w:noProof/>
          </w:rPr>
          <w:t>7. Rakendusaktid</w:t>
        </w:r>
        <w:r w:rsidR="00C32F0E">
          <w:rPr>
            <w:noProof/>
            <w:webHidden/>
          </w:rPr>
          <w:tab/>
        </w:r>
        <w:r w:rsidR="00C32F0E">
          <w:rPr>
            <w:noProof/>
            <w:webHidden/>
          </w:rPr>
          <w:fldChar w:fldCharType="begin"/>
        </w:r>
        <w:r w:rsidR="00C32F0E">
          <w:rPr>
            <w:noProof/>
            <w:webHidden/>
          </w:rPr>
          <w:instrText xml:space="preserve"> PAGEREF _Toc173748443 \h </w:instrText>
        </w:r>
        <w:r w:rsidR="00C32F0E">
          <w:rPr>
            <w:noProof/>
            <w:webHidden/>
          </w:rPr>
        </w:r>
        <w:r w:rsidR="00C32F0E">
          <w:rPr>
            <w:noProof/>
            <w:webHidden/>
          </w:rPr>
          <w:fldChar w:fldCharType="separate"/>
        </w:r>
        <w:r w:rsidR="00ED1354">
          <w:rPr>
            <w:noProof/>
            <w:webHidden/>
          </w:rPr>
          <w:t>106</w:t>
        </w:r>
        <w:r w:rsidR="00C32F0E">
          <w:rPr>
            <w:noProof/>
            <w:webHidden/>
          </w:rPr>
          <w:fldChar w:fldCharType="end"/>
        </w:r>
      </w:hyperlink>
    </w:p>
    <w:p w14:paraId="7A3EF19C" w14:textId="793BA8F4" w:rsidR="00C32F0E" w:rsidRDefault="00BA7B37">
      <w:pPr>
        <w:pStyle w:val="SK1"/>
        <w:tabs>
          <w:tab w:val="right" w:leader="dot" w:pos="9062"/>
        </w:tabs>
        <w:rPr>
          <w:rFonts w:eastAsiaTheme="minorEastAsia"/>
          <w:noProof/>
          <w:sz w:val="24"/>
          <w:szCs w:val="24"/>
          <w:lang w:eastAsia="et-EE"/>
        </w:rPr>
      </w:pPr>
      <w:hyperlink w:anchor="_Toc173748444" w:history="1">
        <w:r w:rsidR="00C32F0E" w:rsidRPr="003657EB">
          <w:rPr>
            <w:rStyle w:val="Hperlink"/>
            <w:noProof/>
          </w:rPr>
          <w:t>8. Seaduse jõustumine</w:t>
        </w:r>
        <w:r w:rsidR="00C32F0E">
          <w:rPr>
            <w:noProof/>
            <w:webHidden/>
          </w:rPr>
          <w:tab/>
        </w:r>
        <w:r w:rsidR="00C32F0E">
          <w:rPr>
            <w:noProof/>
            <w:webHidden/>
          </w:rPr>
          <w:fldChar w:fldCharType="begin"/>
        </w:r>
        <w:r w:rsidR="00C32F0E">
          <w:rPr>
            <w:noProof/>
            <w:webHidden/>
          </w:rPr>
          <w:instrText xml:space="preserve"> PAGEREF _Toc173748444 \h </w:instrText>
        </w:r>
        <w:r w:rsidR="00C32F0E">
          <w:rPr>
            <w:noProof/>
            <w:webHidden/>
          </w:rPr>
        </w:r>
        <w:r w:rsidR="00C32F0E">
          <w:rPr>
            <w:noProof/>
            <w:webHidden/>
          </w:rPr>
          <w:fldChar w:fldCharType="separate"/>
        </w:r>
        <w:r w:rsidR="00ED1354">
          <w:rPr>
            <w:noProof/>
            <w:webHidden/>
          </w:rPr>
          <w:t>106</w:t>
        </w:r>
        <w:r w:rsidR="00C32F0E">
          <w:rPr>
            <w:noProof/>
            <w:webHidden/>
          </w:rPr>
          <w:fldChar w:fldCharType="end"/>
        </w:r>
      </w:hyperlink>
    </w:p>
    <w:p w14:paraId="5BC7F84A" w14:textId="0C9D3914" w:rsidR="00C32F0E" w:rsidRDefault="00BA7B37">
      <w:pPr>
        <w:pStyle w:val="SK1"/>
        <w:tabs>
          <w:tab w:val="right" w:leader="dot" w:pos="9062"/>
        </w:tabs>
        <w:rPr>
          <w:rFonts w:eastAsiaTheme="minorEastAsia"/>
          <w:noProof/>
          <w:sz w:val="24"/>
          <w:szCs w:val="24"/>
          <w:lang w:eastAsia="et-EE"/>
        </w:rPr>
      </w:pPr>
      <w:hyperlink w:anchor="_Toc173748445" w:history="1">
        <w:r w:rsidR="00C32F0E" w:rsidRPr="003657EB">
          <w:rPr>
            <w:rStyle w:val="Hperlink"/>
            <w:noProof/>
          </w:rPr>
          <w:t>9. Eelnõu kooskõlastamine, huvirühmade kaasamine ja avalik konsultatsioon</w:t>
        </w:r>
        <w:r w:rsidR="00C32F0E">
          <w:rPr>
            <w:noProof/>
            <w:webHidden/>
          </w:rPr>
          <w:tab/>
        </w:r>
        <w:r w:rsidR="00C32F0E">
          <w:rPr>
            <w:noProof/>
            <w:webHidden/>
          </w:rPr>
          <w:fldChar w:fldCharType="begin"/>
        </w:r>
        <w:r w:rsidR="00C32F0E">
          <w:rPr>
            <w:noProof/>
            <w:webHidden/>
          </w:rPr>
          <w:instrText xml:space="preserve"> PAGEREF _Toc173748445 \h </w:instrText>
        </w:r>
        <w:r w:rsidR="00C32F0E">
          <w:rPr>
            <w:noProof/>
            <w:webHidden/>
          </w:rPr>
        </w:r>
        <w:r w:rsidR="00C32F0E">
          <w:rPr>
            <w:noProof/>
            <w:webHidden/>
          </w:rPr>
          <w:fldChar w:fldCharType="separate"/>
        </w:r>
        <w:r w:rsidR="00ED1354">
          <w:rPr>
            <w:noProof/>
            <w:webHidden/>
          </w:rPr>
          <w:t>106</w:t>
        </w:r>
        <w:r w:rsidR="00C32F0E">
          <w:rPr>
            <w:noProof/>
            <w:webHidden/>
          </w:rPr>
          <w:fldChar w:fldCharType="end"/>
        </w:r>
      </w:hyperlink>
    </w:p>
    <w:p w14:paraId="218D159D" w14:textId="1208FB33" w:rsidR="00C32F0E" w:rsidRDefault="00BA7B37">
      <w:pPr>
        <w:pStyle w:val="SK1"/>
        <w:tabs>
          <w:tab w:val="right" w:leader="dot" w:pos="9062"/>
        </w:tabs>
        <w:rPr>
          <w:rFonts w:eastAsiaTheme="minorEastAsia"/>
          <w:noProof/>
          <w:sz w:val="24"/>
          <w:szCs w:val="24"/>
          <w:lang w:eastAsia="et-EE"/>
        </w:rPr>
      </w:pPr>
      <w:hyperlink w:anchor="_Toc173748446" w:history="1">
        <w:r w:rsidR="00C32F0E" w:rsidRPr="003657EB">
          <w:rPr>
            <w:rStyle w:val="Hperlink"/>
            <w:noProof/>
          </w:rPr>
          <w:t>Rakendusaktide kavandid</w:t>
        </w:r>
        <w:r w:rsidR="00C32F0E">
          <w:rPr>
            <w:noProof/>
            <w:webHidden/>
          </w:rPr>
          <w:tab/>
        </w:r>
        <w:r w:rsidR="00C32F0E">
          <w:rPr>
            <w:noProof/>
            <w:webHidden/>
          </w:rPr>
          <w:fldChar w:fldCharType="begin"/>
        </w:r>
        <w:r w:rsidR="00C32F0E">
          <w:rPr>
            <w:noProof/>
            <w:webHidden/>
          </w:rPr>
          <w:instrText xml:space="preserve"> PAGEREF _Toc173748446 \h </w:instrText>
        </w:r>
        <w:r w:rsidR="00C32F0E">
          <w:rPr>
            <w:noProof/>
            <w:webHidden/>
          </w:rPr>
        </w:r>
        <w:r w:rsidR="00C32F0E">
          <w:rPr>
            <w:noProof/>
            <w:webHidden/>
          </w:rPr>
          <w:fldChar w:fldCharType="separate"/>
        </w:r>
        <w:r w:rsidR="00ED1354">
          <w:rPr>
            <w:noProof/>
            <w:webHidden/>
          </w:rPr>
          <w:t>108</w:t>
        </w:r>
        <w:r w:rsidR="00C32F0E">
          <w:rPr>
            <w:noProof/>
            <w:webHidden/>
          </w:rPr>
          <w:fldChar w:fldCharType="end"/>
        </w:r>
      </w:hyperlink>
    </w:p>
    <w:p w14:paraId="17E1FF53" w14:textId="3C82DCA3" w:rsidR="000E4129" w:rsidRDefault="00C96D48">
      <w:pPr>
        <w:pStyle w:val="SK1"/>
        <w:tabs>
          <w:tab w:val="right" w:leader="dot" w:pos="9060"/>
        </w:tabs>
        <w:spacing w:after="0" w:line="240" w:lineRule="auto"/>
        <w:textAlignment w:val="baseline"/>
      </w:pPr>
      <w:r w:rsidRPr="0000506B">
        <w:fldChar w:fldCharType="end"/>
      </w:r>
    </w:p>
    <w:p w14:paraId="2B201CB5" w14:textId="77777777" w:rsidR="00423902" w:rsidRPr="006E2059" w:rsidRDefault="00423902" w:rsidP="00F46374">
      <w:pPr>
        <w:spacing w:after="0"/>
      </w:pPr>
    </w:p>
    <w:p w14:paraId="6882AF22" w14:textId="75046815" w:rsidR="00B944B2" w:rsidRPr="00B944B2" w:rsidRDefault="4A0AD6B7" w:rsidP="00B944B2">
      <w:pPr>
        <w:pStyle w:val="Pealkiri1"/>
        <w:numPr>
          <w:ilvl w:val="0"/>
          <w:numId w:val="2"/>
        </w:numPr>
        <w:spacing w:before="0" w:line="240" w:lineRule="auto"/>
      </w:pPr>
      <w:bookmarkStart w:id="0" w:name="_Toc1933226150"/>
      <w:bookmarkStart w:id="1" w:name="_Toc1205417251"/>
      <w:bookmarkStart w:id="2" w:name="_Toc173748423"/>
      <w:r>
        <w:t>Sissejuhatus</w:t>
      </w:r>
      <w:bookmarkEnd w:id="0"/>
      <w:bookmarkEnd w:id="1"/>
      <w:bookmarkEnd w:id="2"/>
    </w:p>
    <w:p w14:paraId="40559A5B" w14:textId="01EC8E85" w:rsidR="000E4129" w:rsidRDefault="4A0AD6B7" w:rsidP="001650CF">
      <w:pPr>
        <w:pStyle w:val="Pealkiri2"/>
        <w:numPr>
          <w:ilvl w:val="1"/>
          <w:numId w:val="52"/>
        </w:numPr>
        <w:spacing w:before="0" w:line="240" w:lineRule="auto"/>
      </w:pPr>
      <w:bookmarkStart w:id="3" w:name="_Toc1674047745"/>
      <w:bookmarkStart w:id="4" w:name="_Toc996561390"/>
      <w:bookmarkStart w:id="5" w:name="_Toc173748424"/>
      <w:r>
        <w:t>Sisukokkuvõte</w:t>
      </w:r>
      <w:bookmarkEnd w:id="3"/>
      <w:bookmarkEnd w:id="4"/>
      <w:bookmarkEnd w:id="5"/>
    </w:p>
    <w:p w14:paraId="76E17229" w14:textId="77777777" w:rsidR="00423902" w:rsidRPr="001650CF" w:rsidRDefault="00423902" w:rsidP="001650CF">
      <w:pPr>
        <w:spacing w:after="0"/>
      </w:pPr>
    </w:p>
    <w:p w14:paraId="0935060F" w14:textId="52BBBD60" w:rsidR="3DDE4A2C" w:rsidRDefault="57050BEF" w:rsidP="00E57547">
      <w:pPr>
        <w:pStyle w:val="Default"/>
        <w:jc w:val="both"/>
        <w:rPr>
          <w:rFonts w:eastAsia="Times New Roman"/>
          <w:color w:val="auto"/>
        </w:rPr>
      </w:pPr>
      <w:r w:rsidRPr="7C84A48D">
        <w:rPr>
          <w:rFonts w:eastAsia="Times New Roman"/>
          <w:color w:val="auto"/>
        </w:rPr>
        <w:t xml:space="preserve">Kliimakindla majanduse seaduse (edaspidi </w:t>
      </w:r>
      <w:proofErr w:type="spellStart"/>
      <w:r w:rsidRPr="7C84A48D">
        <w:rPr>
          <w:rFonts w:eastAsia="Times New Roman"/>
          <w:i/>
          <w:iCs/>
          <w:color w:val="auto"/>
        </w:rPr>
        <w:t>KliimaS</w:t>
      </w:r>
      <w:proofErr w:type="spellEnd"/>
      <w:r w:rsidRPr="7C84A48D">
        <w:rPr>
          <w:rFonts w:eastAsia="Times New Roman"/>
          <w:color w:val="auto"/>
        </w:rPr>
        <w:t xml:space="preserve">) </w:t>
      </w:r>
      <w:r w:rsidR="64FFE7AD" w:rsidRPr="7C84A48D">
        <w:rPr>
          <w:rFonts w:eastAsia="Times New Roman"/>
          <w:color w:val="auto"/>
        </w:rPr>
        <w:t xml:space="preserve">eelnõu </w:t>
      </w:r>
      <w:r w:rsidR="3140F3BA" w:rsidRPr="7C84A48D">
        <w:rPr>
          <w:rFonts w:eastAsia="Times New Roman"/>
          <w:color w:val="auto"/>
        </w:rPr>
        <w:t>loob aluse kliimakindlaks</w:t>
      </w:r>
      <w:r w:rsidR="3691B4D4" w:rsidRPr="7C84A48D">
        <w:rPr>
          <w:rFonts w:eastAsia="Times New Roman"/>
          <w:color w:val="auto"/>
        </w:rPr>
        <w:t>, konkurentsivõimeliseks ja vastupidavaks</w:t>
      </w:r>
      <w:r w:rsidR="3140F3BA" w:rsidRPr="7C84A48D">
        <w:rPr>
          <w:rFonts w:eastAsia="Times New Roman"/>
          <w:color w:val="auto"/>
        </w:rPr>
        <w:t xml:space="preserve"> majanduseks, </w:t>
      </w:r>
      <w:r w:rsidR="3140F3BA" w:rsidRPr="7C84A48D">
        <w:rPr>
          <w:rFonts w:eastAsia="Times New Roman"/>
          <w:b/>
          <w:bCs/>
          <w:color w:val="auto"/>
        </w:rPr>
        <w:t xml:space="preserve">seades kasvuhoonegaaside heitkoguste eesmärgid, soodustades puhaste tehnoloogiate kasutuselevõttu ning ressursside suuremat </w:t>
      </w:r>
      <w:proofErr w:type="spellStart"/>
      <w:r w:rsidR="3140F3BA" w:rsidRPr="7C84A48D">
        <w:rPr>
          <w:rFonts w:eastAsia="Times New Roman"/>
          <w:b/>
          <w:bCs/>
          <w:color w:val="auto"/>
        </w:rPr>
        <w:t>väärindamist</w:t>
      </w:r>
      <w:proofErr w:type="spellEnd"/>
      <w:r w:rsidR="3140F3BA" w:rsidRPr="7C84A48D">
        <w:rPr>
          <w:rFonts w:eastAsia="Times New Roman"/>
          <w:b/>
          <w:bCs/>
          <w:color w:val="auto"/>
        </w:rPr>
        <w:t xml:space="preserve">. </w:t>
      </w:r>
      <w:r w:rsidR="191B8047" w:rsidRPr="7C84A48D">
        <w:rPr>
          <w:rFonts w:eastAsia="Times New Roman"/>
          <w:color w:val="auto"/>
        </w:rPr>
        <w:t>V</w:t>
      </w:r>
      <w:r w:rsidR="3140F3BA" w:rsidRPr="7C84A48D">
        <w:rPr>
          <w:rFonts w:eastAsia="Times New Roman"/>
          <w:color w:val="auto"/>
        </w:rPr>
        <w:t>äheneb negatiivne mõju keskkonnale ja kliimale ning paraneb inimeste elukeskkond. Puhtaid tehnoloogiad soodustades</w:t>
      </w:r>
      <w:r w:rsidR="72FC1C93" w:rsidRPr="7C84A48D">
        <w:rPr>
          <w:rFonts w:eastAsia="Times New Roman"/>
          <w:color w:val="auto"/>
        </w:rPr>
        <w:t>,</w:t>
      </w:r>
      <w:r w:rsidR="3140F3BA" w:rsidRPr="7C84A48D">
        <w:rPr>
          <w:rFonts w:eastAsia="Times New Roman"/>
          <w:color w:val="auto"/>
        </w:rPr>
        <w:t xml:space="preserve"> </w:t>
      </w:r>
      <w:r w:rsidR="64FFE7AD" w:rsidRPr="7C84A48D">
        <w:rPr>
          <w:rFonts w:eastAsia="Times New Roman"/>
          <w:color w:val="auto"/>
        </w:rPr>
        <w:t>neid</w:t>
      </w:r>
      <w:r w:rsidR="3140F3BA" w:rsidRPr="7C84A48D">
        <w:rPr>
          <w:rFonts w:eastAsia="Times New Roman"/>
          <w:color w:val="auto"/>
        </w:rPr>
        <w:t xml:space="preserve"> toetavat infrastruktuuri arendades </w:t>
      </w:r>
      <w:r w:rsidR="2C53415C" w:rsidRPr="7C84A48D">
        <w:rPr>
          <w:rFonts w:eastAsia="Times New Roman"/>
          <w:color w:val="auto"/>
        </w:rPr>
        <w:t xml:space="preserve">ning sihtturgude </w:t>
      </w:r>
      <w:r w:rsidR="19CEAAEE" w:rsidRPr="7C84A48D">
        <w:rPr>
          <w:rFonts w:eastAsia="Times New Roman"/>
          <w:color w:val="auto"/>
        </w:rPr>
        <w:t xml:space="preserve">standardeid </w:t>
      </w:r>
      <w:r w:rsidR="1E771C40" w:rsidRPr="7C84A48D">
        <w:rPr>
          <w:rFonts w:eastAsia="Times New Roman"/>
          <w:color w:val="auto"/>
        </w:rPr>
        <w:t>ja suundumusi</w:t>
      </w:r>
      <w:r w:rsidR="64FFE7AD" w:rsidRPr="7C84A48D">
        <w:rPr>
          <w:rFonts w:eastAsia="Times New Roman"/>
          <w:color w:val="auto"/>
        </w:rPr>
        <w:t xml:space="preserve"> jälgides</w:t>
      </w:r>
      <w:r w:rsidR="19CEAAEE" w:rsidRPr="7C84A48D">
        <w:rPr>
          <w:rFonts w:eastAsia="Times New Roman"/>
          <w:color w:val="auto"/>
        </w:rPr>
        <w:t xml:space="preserve"> </w:t>
      </w:r>
      <w:r w:rsidR="3140F3BA" w:rsidRPr="7C84A48D">
        <w:rPr>
          <w:rFonts w:eastAsia="Times New Roman"/>
          <w:color w:val="auto"/>
        </w:rPr>
        <w:t xml:space="preserve">suureneb </w:t>
      </w:r>
      <w:r w:rsidR="2A4CDC9B" w:rsidRPr="7C84A48D">
        <w:rPr>
          <w:rFonts w:eastAsia="Times New Roman"/>
          <w:color w:val="auto"/>
        </w:rPr>
        <w:t xml:space="preserve">Eesti ettevõtete </w:t>
      </w:r>
      <w:r w:rsidR="3140F3BA" w:rsidRPr="7C84A48D">
        <w:rPr>
          <w:rFonts w:eastAsia="Times New Roman"/>
          <w:color w:val="auto"/>
        </w:rPr>
        <w:t>konkurentsivõime</w:t>
      </w:r>
      <w:r w:rsidR="56A57D44" w:rsidRPr="7C84A48D">
        <w:rPr>
          <w:rFonts w:eastAsia="Times New Roman"/>
          <w:color w:val="auto"/>
        </w:rPr>
        <w:t>.</w:t>
      </w:r>
      <w:r w:rsidR="490A5D07" w:rsidRPr="7C84A48D">
        <w:rPr>
          <w:rFonts w:eastAsia="Times New Roman"/>
          <w:color w:val="auto"/>
        </w:rPr>
        <w:t xml:space="preserve"> </w:t>
      </w:r>
      <w:r w:rsidR="64FFE7AD" w:rsidRPr="7C84A48D">
        <w:rPr>
          <w:rFonts w:eastAsia="Times New Roman"/>
          <w:color w:val="auto"/>
        </w:rPr>
        <w:t>E</w:t>
      </w:r>
      <w:r w:rsidR="3140F3BA" w:rsidRPr="7C84A48D">
        <w:rPr>
          <w:rFonts w:eastAsia="Times New Roman"/>
          <w:color w:val="auto"/>
        </w:rPr>
        <w:t>nergiatõhususe suurendamise ja taastuvate energiaallikate turule tulemise</w:t>
      </w:r>
      <w:r w:rsidR="64FFE7AD" w:rsidRPr="7C84A48D">
        <w:rPr>
          <w:rFonts w:eastAsia="Times New Roman"/>
          <w:color w:val="auto"/>
        </w:rPr>
        <w:t xml:space="preserve"> kaudu vähenevad nii kodumajapidamiste kui ka ettevõtete pikaajalised jooksvad kulud</w:t>
      </w:r>
      <w:r w:rsidR="3140F3BA" w:rsidRPr="7C84A48D">
        <w:rPr>
          <w:rFonts w:eastAsia="Times New Roman"/>
          <w:color w:val="auto"/>
        </w:rPr>
        <w:t xml:space="preserve">. Lisaks </w:t>
      </w:r>
      <w:r w:rsidR="4B86ABB2" w:rsidRPr="7C84A48D">
        <w:rPr>
          <w:rFonts w:eastAsia="Times New Roman"/>
          <w:color w:val="auto"/>
        </w:rPr>
        <w:t>luuakse eeldused</w:t>
      </w:r>
      <w:r w:rsidR="3140F3BA" w:rsidRPr="7C84A48D">
        <w:rPr>
          <w:rFonts w:eastAsia="Times New Roman"/>
          <w:color w:val="auto"/>
        </w:rPr>
        <w:t xml:space="preserve"> </w:t>
      </w:r>
      <w:r w:rsidR="4F477917" w:rsidRPr="7C84A48D">
        <w:rPr>
          <w:rFonts w:eastAsia="Times New Roman"/>
          <w:color w:val="auto"/>
        </w:rPr>
        <w:t>uu</w:t>
      </w:r>
      <w:r w:rsidR="195686D1" w:rsidRPr="7C84A48D">
        <w:rPr>
          <w:rFonts w:eastAsia="Times New Roman"/>
          <w:color w:val="auto"/>
        </w:rPr>
        <w:t>te</w:t>
      </w:r>
      <w:r w:rsidR="3140F3BA" w:rsidRPr="7C84A48D">
        <w:rPr>
          <w:rFonts w:eastAsia="Times New Roman"/>
          <w:color w:val="auto"/>
        </w:rPr>
        <w:t xml:space="preserve"> tööstus</w:t>
      </w:r>
      <w:r w:rsidR="5766689A" w:rsidRPr="7C84A48D">
        <w:rPr>
          <w:rFonts w:eastAsia="Times New Roman"/>
          <w:color w:val="auto"/>
        </w:rPr>
        <w:t>te</w:t>
      </w:r>
      <w:r w:rsidR="3140F3BA" w:rsidRPr="7C84A48D">
        <w:rPr>
          <w:rFonts w:eastAsia="Times New Roman"/>
          <w:color w:val="auto"/>
        </w:rPr>
        <w:t xml:space="preserve"> ja </w:t>
      </w:r>
      <w:r w:rsidR="36E14FB1" w:rsidRPr="7C84A48D">
        <w:rPr>
          <w:rFonts w:eastAsia="Times New Roman"/>
          <w:color w:val="auto"/>
        </w:rPr>
        <w:t>rahvusvaheliselt</w:t>
      </w:r>
      <w:r w:rsidR="14AEFFDE" w:rsidRPr="7C84A48D">
        <w:rPr>
          <w:rFonts w:eastAsia="Times New Roman"/>
          <w:color w:val="auto"/>
        </w:rPr>
        <w:t xml:space="preserve"> </w:t>
      </w:r>
      <w:r w:rsidR="3140F3BA" w:rsidRPr="7C84A48D">
        <w:rPr>
          <w:rFonts w:eastAsia="Times New Roman"/>
          <w:color w:val="auto"/>
        </w:rPr>
        <w:t>konkurentsivõimelis</w:t>
      </w:r>
      <w:r w:rsidR="54A9713C" w:rsidRPr="7C84A48D">
        <w:rPr>
          <w:rFonts w:eastAsia="Times New Roman"/>
          <w:color w:val="auto"/>
        </w:rPr>
        <w:t>te</w:t>
      </w:r>
      <w:r w:rsidR="3140F3BA" w:rsidRPr="7C84A48D">
        <w:rPr>
          <w:rFonts w:eastAsia="Times New Roman"/>
          <w:color w:val="auto"/>
        </w:rPr>
        <w:t xml:space="preserve"> majandusharud</w:t>
      </w:r>
      <w:r w:rsidR="05B10443" w:rsidRPr="7C84A48D">
        <w:rPr>
          <w:rFonts w:eastAsia="Times New Roman"/>
          <w:color w:val="auto"/>
        </w:rPr>
        <w:t>e arenemiseks</w:t>
      </w:r>
      <w:r w:rsidR="3140F3BA" w:rsidRPr="7C84A48D">
        <w:rPr>
          <w:rFonts w:eastAsia="Times New Roman"/>
          <w:color w:val="auto"/>
        </w:rPr>
        <w:t>.</w:t>
      </w:r>
    </w:p>
    <w:p w14:paraId="0B4DCBD7" w14:textId="3176B8E0" w:rsidR="3DDE4A2C" w:rsidRDefault="3DDE4A2C" w:rsidP="00E57547">
      <w:pPr>
        <w:pStyle w:val="Default"/>
        <w:jc w:val="both"/>
        <w:rPr>
          <w:rFonts w:eastAsia="Times New Roman"/>
          <w:color w:val="auto"/>
        </w:rPr>
      </w:pPr>
    </w:p>
    <w:p w14:paraId="26781507" w14:textId="6F7CB390" w:rsidR="3DDE4A2C" w:rsidRDefault="0B1FCBB6" w:rsidP="00E57547">
      <w:pPr>
        <w:pStyle w:val="Default"/>
        <w:jc w:val="both"/>
        <w:rPr>
          <w:rFonts w:eastAsia="Times New Roman"/>
          <w:color w:val="auto"/>
        </w:rPr>
      </w:pPr>
      <w:r w:rsidRPr="00BCF469">
        <w:rPr>
          <w:rFonts w:eastAsia="Times New Roman"/>
          <w:color w:val="auto"/>
        </w:rPr>
        <w:lastRenderedPageBreak/>
        <w:t xml:space="preserve">Valdkonnad, kus Eestil on </w:t>
      </w:r>
      <w:r w:rsidR="00A90490">
        <w:rPr>
          <w:rFonts w:eastAsia="Times New Roman"/>
          <w:color w:val="auto"/>
        </w:rPr>
        <w:t>võimalus saavutada</w:t>
      </w:r>
      <w:r w:rsidR="00940A42">
        <w:rPr>
          <w:rFonts w:eastAsia="Times New Roman"/>
          <w:color w:val="auto"/>
        </w:rPr>
        <w:t xml:space="preserve"> </w:t>
      </w:r>
      <w:r w:rsidRPr="00BCF469">
        <w:rPr>
          <w:rFonts w:eastAsia="Times New Roman"/>
          <w:color w:val="auto"/>
        </w:rPr>
        <w:t>kliimakindlamas majanduses konkurentsieelis</w:t>
      </w:r>
      <w:r w:rsidR="00626513">
        <w:rPr>
          <w:rFonts w:eastAsia="Times New Roman"/>
          <w:color w:val="auto"/>
        </w:rPr>
        <w:t>,</w:t>
      </w:r>
      <w:r w:rsidRPr="00BCF469">
        <w:rPr>
          <w:rFonts w:eastAsia="Times New Roman"/>
          <w:color w:val="auto"/>
        </w:rPr>
        <w:t xml:space="preserve"> on</w:t>
      </w:r>
      <w:r w:rsidR="00626513">
        <w:rPr>
          <w:rFonts w:eastAsia="Times New Roman"/>
          <w:color w:val="auto"/>
        </w:rPr>
        <w:t xml:space="preserve"> järgmised</w:t>
      </w:r>
      <w:r w:rsidRPr="00BCF469">
        <w:rPr>
          <w:rFonts w:eastAsia="Times New Roman"/>
          <w:color w:val="auto"/>
        </w:rPr>
        <w:t>:</w:t>
      </w:r>
    </w:p>
    <w:p w14:paraId="4F6E33CC" w14:textId="7F2E945E" w:rsidR="3DDE4A2C" w:rsidRDefault="659179FC" w:rsidP="00E57547">
      <w:pPr>
        <w:pStyle w:val="Default"/>
        <w:numPr>
          <w:ilvl w:val="0"/>
          <w:numId w:val="6"/>
        </w:numPr>
        <w:jc w:val="both"/>
        <w:rPr>
          <w:rFonts w:eastAsia="Times New Roman"/>
          <w:color w:val="auto"/>
        </w:rPr>
      </w:pPr>
      <w:r w:rsidRPr="661A8C50">
        <w:rPr>
          <w:rFonts w:eastAsia="Times New Roman"/>
          <w:color w:val="auto"/>
        </w:rPr>
        <w:t>suures mahus taastuvenergia tootmis</w:t>
      </w:r>
      <w:r w:rsidR="00626513">
        <w:rPr>
          <w:rFonts w:eastAsia="Times New Roman"/>
          <w:color w:val="auto"/>
        </w:rPr>
        <w:t xml:space="preserve">e </w:t>
      </w:r>
      <w:r w:rsidRPr="661A8C50">
        <w:rPr>
          <w:rFonts w:eastAsia="Times New Roman"/>
          <w:color w:val="auto"/>
        </w:rPr>
        <w:t xml:space="preserve">võime, mis </w:t>
      </w:r>
      <w:r w:rsidR="00CF6CEB">
        <w:rPr>
          <w:rFonts w:eastAsia="Times New Roman"/>
          <w:color w:val="auto"/>
        </w:rPr>
        <w:t>võimaldab vähendada püsikulusid</w:t>
      </w:r>
      <w:r w:rsidRPr="661A8C50">
        <w:rPr>
          <w:rFonts w:eastAsia="Times New Roman"/>
          <w:color w:val="auto"/>
        </w:rPr>
        <w:t>, vähenda</w:t>
      </w:r>
      <w:r w:rsidR="00CF6CEB">
        <w:rPr>
          <w:rFonts w:eastAsia="Times New Roman"/>
          <w:color w:val="auto"/>
        </w:rPr>
        <w:t>da</w:t>
      </w:r>
      <w:r w:rsidRPr="661A8C50">
        <w:rPr>
          <w:rFonts w:eastAsia="Times New Roman"/>
          <w:color w:val="auto"/>
        </w:rPr>
        <w:t xml:space="preserve"> ettevõtete ja tööstuse jalajälge ning võimaldab uute </w:t>
      </w:r>
      <w:r w:rsidRPr="34189ABB">
        <w:rPr>
          <w:rFonts w:eastAsia="Times New Roman"/>
          <w:color w:val="auto"/>
        </w:rPr>
        <w:t>tööstus</w:t>
      </w:r>
      <w:r w:rsidR="1A8C2E5A" w:rsidRPr="34189ABB">
        <w:rPr>
          <w:rFonts w:eastAsia="Times New Roman"/>
          <w:color w:val="auto"/>
        </w:rPr>
        <w:t>t</w:t>
      </w:r>
      <w:r w:rsidRPr="34189ABB">
        <w:rPr>
          <w:rFonts w:eastAsia="Times New Roman"/>
          <w:color w:val="auto"/>
        </w:rPr>
        <w:t>e</w:t>
      </w:r>
      <w:r w:rsidRPr="661A8C50">
        <w:rPr>
          <w:rFonts w:eastAsia="Times New Roman"/>
          <w:color w:val="auto"/>
        </w:rPr>
        <w:t xml:space="preserve"> arenguga sama</w:t>
      </w:r>
      <w:r w:rsidR="00626513">
        <w:rPr>
          <w:rFonts w:eastAsia="Times New Roman"/>
          <w:color w:val="auto"/>
        </w:rPr>
        <w:t>l ajal</w:t>
      </w:r>
      <w:r w:rsidRPr="661A8C50">
        <w:rPr>
          <w:rFonts w:eastAsia="Times New Roman"/>
          <w:color w:val="auto"/>
        </w:rPr>
        <w:t xml:space="preserve"> täita Eesti kliimaeesmärgid</w:t>
      </w:r>
      <w:r w:rsidR="359BDE2A" w:rsidRPr="5E7438AC">
        <w:rPr>
          <w:rFonts w:eastAsia="Times New Roman"/>
          <w:color w:val="auto"/>
        </w:rPr>
        <w:t>;</w:t>
      </w:r>
    </w:p>
    <w:p w14:paraId="47291B12" w14:textId="7288ABBC" w:rsidR="3DDE4A2C" w:rsidRDefault="659179FC" w:rsidP="00E57547">
      <w:pPr>
        <w:pStyle w:val="Default"/>
        <w:numPr>
          <w:ilvl w:val="0"/>
          <w:numId w:val="6"/>
        </w:numPr>
        <w:jc w:val="both"/>
        <w:rPr>
          <w:rFonts w:eastAsia="Times New Roman"/>
          <w:color w:val="auto"/>
        </w:rPr>
      </w:pPr>
      <w:r w:rsidRPr="661A8C50">
        <w:rPr>
          <w:rFonts w:eastAsia="Times New Roman"/>
          <w:color w:val="auto"/>
        </w:rPr>
        <w:t xml:space="preserve">ressursside efektiivsem </w:t>
      </w:r>
      <w:proofErr w:type="spellStart"/>
      <w:r w:rsidRPr="661A8C50">
        <w:rPr>
          <w:rFonts w:eastAsia="Times New Roman"/>
          <w:color w:val="auto"/>
        </w:rPr>
        <w:t>väärindamine</w:t>
      </w:r>
      <w:proofErr w:type="spellEnd"/>
      <w:r w:rsidRPr="661A8C50">
        <w:rPr>
          <w:rFonts w:eastAsia="Times New Roman"/>
          <w:color w:val="auto"/>
        </w:rPr>
        <w:t xml:space="preserve"> (puit</w:t>
      </w:r>
      <w:r w:rsidR="68A10F7B" w:rsidRPr="39A9B226">
        <w:rPr>
          <w:rFonts w:eastAsia="Times New Roman"/>
          <w:color w:val="auto"/>
        </w:rPr>
        <w:t xml:space="preserve"> jm </w:t>
      </w:r>
      <w:proofErr w:type="spellStart"/>
      <w:r w:rsidR="68A10F7B" w:rsidRPr="39A9B226">
        <w:rPr>
          <w:rFonts w:eastAsia="Times New Roman"/>
          <w:color w:val="auto"/>
        </w:rPr>
        <w:t>biomass</w:t>
      </w:r>
      <w:proofErr w:type="spellEnd"/>
      <w:r w:rsidRPr="661A8C50">
        <w:rPr>
          <w:rFonts w:eastAsia="Times New Roman"/>
          <w:color w:val="auto"/>
        </w:rPr>
        <w:t>, jäätmed jm</w:t>
      </w:r>
      <w:r w:rsidRPr="5E7438AC">
        <w:rPr>
          <w:rFonts w:eastAsia="Times New Roman"/>
          <w:color w:val="auto"/>
        </w:rPr>
        <w:t>)</w:t>
      </w:r>
      <w:r w:rsidR="274E40D2" w:rsidRPr="5E7438AC">
        <w:rPr>
          <w:rFonts w:eastAsia="Times New Roman"/>
          <w:color w:val="auto"/>
        </w:rPr>
        <w:t>;</w:t>
      </w:r>
    </w:p>
    <w:p w14:paraId="0575BCB5" w14:textId="175FECD8" w:rsidR="3DDE4A2C" w:rsidRDefault="659179FC" w:rsidP="00E57547">
      <w:pPr>
        <w:pStyle w:val="Default"/>
        <w:numPr>
          <w:ilvl w:val="0"/>
          <w:numId w:val="6"/>
        </w:numPr>
        <w:jc w:val="both"/>
        <w:rPr>
          <w:rFonts w:eastAsia="Times New Roman"/>
          <w:color w:val="auto"/>
        </w:rPr>
      </w:pPr>
      <w:r w:rsidRPr="661A8C50">
        <w:rPr>
          <w:rFonts w:eastAsia="Times New Roman"/>
          <w:color w:val="auto"/>
        </w:rPr>
        <w:t xml:space="preserve">Eestis toodetavad </w:t>
      </w:r>
      <w:r w:rsidR="58D6324E" w:rsidRPr="661A8C50">
        <w:rPr>
          <w:rFonts w:eastAsia="Times New Roman"/>
          <w:color w:val="auto"/>
        </w:rPr>
        <w:t xml:space="preserve">vähese heitega või heitevabad </w:t>
      </w:r>
      <w:r w:rsidRPr="661A8C50">
        <w:rPr>
          <w:rFonts w:eastAsia="Times New Roman"/>
          <w:color w:val="auto"/>
        </w:rPr>
        <w:t xml:space="preserve">kütused (nt </w:t>
      </w:r>
      <w:proofErr w:type="spellStart"/>
      <w:r w:rsidRPr="661A8C50">
        <w:rPr>
          <w:rFonts w:eastAsia="Times New Roman"/>
          <w:color w:val="auto"/>
        </w:rPr>
        <w:t>biometaan</w:t>
      </w:r>
      <w:proofErr w:type="spellEnd"/>
      <w:r w:rsidRPr="661A8C50">
        <w:rPr>
          <w:rFonts w:eastAsia="Times New Roman"/>
          <w:color w:val="auto"/>
        </w:rPr>
        <w:t>, roheline vesinik</w:t>
      </w:r>
      <w:r w:rsidRPr="5E7438AC">
        <w:rPr>
          <w:rFonts w:eastAsia="Times New Roman"/>
          <w:color w:val="auto"/>
        </w:rPr>
        <w:t>)</w:t>
      </w:r>
      <w:r w:rsidR="1DEF2495" w:rsidRPr="5E7438AC">
        <w:rPr>
          <w:rFonts w:eastAsia="Times New Roman"/>
          <w:color w:val="auto"/>
        </w:rPr>
        <w:t>;</w:t>
      </w:r>
    </w:p>
    <w:p w14:paraId="6992B623" w14:textId="3724222E" w:rsidR="3DDE4A2C" w:rsidRDefault="0B1FCBB6" w:rsidP="00E57547">
      <w:pPr>
        <w:pStyle w:val="Default"/>
        <w:numPr>
          <w:ilvl w:val="0"/>
          <w:numId w:val="6"/>
        </w:numPr>
        <w:jc w:val="both"/>
        <w:rPr>
          <w:rFonts w:eastAsia="Times New Roman"/>
          <w:color w:val="auto"/>
        </w:rPr>
      </w:pPr>
      <w:r w:rsidRPr="661A8C50">
        <w:rPr>
          <w:rFonts w:eastAsia="Times New Roman"/>
          <w:color w:val="auto"/>
        </w:rPr>
        <w:t>kliima- ja keskkonnavaldkonna digilahendused</w:t>
      </w:r>
      <w:r w:rsidR="60D4B38B" w:rsidRPr="661A8C50">
        <w:rPr>
          <w:rFonts w:eastAsia="Times New Roman"/>
          <w:color w:val="auto"/>
        </w:rPr>
        <w:t>;</w:t>
      </w:r>
    </w:p>
    <w:p w14:paraId="5DCEE419" w14:textId="016E05D8" w:rsidR="3DDE4A2C" w:rsidRDefault="1B7F0B90" w:rsidP="00E57547">
      <w:pPr>
        <w:pStyle w:val="Default"/>
        <w:numPr>
          <w:ilvl w:val="0"/>
          <w:numId w:val="6"/>
        </w:numPr>
        <w:jc w:val="both"/>
        <w:rPr>
          <w:rFonts w:eastAsia="Times New Roman"/>
          <w:color w:val="auto"/>
        </w:rPr>
      </w:pPr>
      <w:r w:rsidRPr="5E7438AC">
        <w:rPr>
          <w:rFonts w:eastAsia="Times New Roman"/>
          <w:color w:val="auto"/>
        </w:rPr>
        <w:t xml:space="preserve">teadusmahukad </w:t>
      </w:r>
      <w:r w:rsidR="65F79F25" w:rsidRPr="5E7438AC">
        <w:rPr>
          <w:rFonts w:eastAsia="Times New Roman"/>
          <w:color w:val="auto"/>
        </w:rPr>
        <w:t>rakendused ning arendused</w:t>
      </w:r>
      <w:r w:rsidR="60D4B38B" w:rsidRPr="5E7438AC">
        <w:rPr>
          <w:rFonts w:eastAsia="Times New Roman"/>
          <w:color w:val="auto"/>
        </w:rPr>
        <w:t>;</w:t>
      </w:r>
    </w:p>
    <w:p w14:paraId="33A648E2" w14:textId="7B7881F5" w:rsidR="3DDE4A2C" w:rsidRDefault="470DD7BE" w:rsidP="00E57547">
      <w:pPr>
        <w:pStyle w:val="Default"/>
        <w:numPr>
          <w:ilvl w:val="0"/>
          <w:numId w:val="6"/>
        </w:numPr>
        <w:jc w:val="both"/>
        <w:rPr>
          <w:rFonts w:eastAsia="Times New Roman"/>
          <w:color w:val="auto"/>
        </w:rPr>
      </w:pPr>
      <w:r w:rsidRPr="661A8C50">
        <w:rPr>
          <w:rFonts w:eastAsia="Times New Roman"/>
          <w:color w:val="auto"/>
        </w:rPr>
        <w:t>r</w:t>
      </w:r>
      <w:r w:rsidR="0B1FCBB6" w:rsidRPr="661A8C50">
        <w:rPr>
          <w:rFonts w:eastAsia="Times New Roman"/>
          <w:color w:val="auto"/>
        </w:rPr>
        <w:t>annikumajandus</w:t>
      </w:r>
      <w:r w:rsidR="0B5F1196" w:rsidRPr="3719A35D">
        <w:rPr>
          <w:rFonts w:eastAsia="Times New Roman"/>
          <w:color w:val="auto"/>
        </w:rPr>
        <w:t>;</w:t>
      </w:r>
    </w:p>
    <w:p w14:paraId="77A32517" w14:textId="212A19C8" w:rsidR="3DDE4A2C" w:rsidRDefault="0B1FCBB6" w:rsidP="00E57547">
      <w:pPr>
        <w:pStyle w:val="Default"/>
        <w:numPr>
          <w:ilvl w:val="0"/>
          <w:numId w:val="6"/>
        </w:numPr>
        <w:jc w:val="both"/>
        <w:rPr>
          <w:rFonts w:eastAsia="Times New Roman"/>
          <w:color w:val="auto"/>
        </w:rPr>
      </w:pPr>
      <w:r w:rsidRPr="661A8C50">
        <w:rPr>
          <w:rFonts w:eastAsia="Times New Roman"/>
          <w:color w:val="auto"/>
        </w:rPr>
        <w:t>uute maavarade kasutuselevõtt ja materjalide ringlussevõtt</w:t>
      </w:r>
      <w:r w:rsidR="78FC2319" w:rsidRPr="3719A35D">
        <w:rPr>
          <w:rFonts w:eastAsia="Times New Roman"/>
          <w:color w:val="auto"/>
        </w:rPr>
        <w:t>.</w:t>
      </w:r>
    </w:p>
    <w:p w14:paraId="44200190" w14:textId="4FFE0BD2" w:rsidR="3DDE4A2C" w:rsidRDefault="3DDE4A2C" w:rsidP="00E57547">
      <w:pPr>
        <w:pStyle w:val="Default"/>
        <w:jc w:val="both"/>
        <w:rPr>
          <w:rFonts w:eastAsia="Times New Roman"/>
          <w:color w:val="auto"/>
        </w:rPr>
      </w:pPr>
    </w:p>
    <w:p w14:paraId="670A4AF3" w14:textId="1E8DB78A" w:rsidR="3DDE4A2C" w:rsidRDefault="006E4324" w:rsidP="00E57547">
      <w:pPr>
        <w:pStyle w:val="Default"/>
        <w:jc w:val="both"/>
        <w:rPr>
          <w:rFonts w:eastAsia="Times New Roman"/>
          <w:color w:val="auto"/>
        </w:rPr>
      </w:pPr>
      <w:r>
        <w:rPr>
          <w:rFonts w:eastAsia="Times New Roman"/>
          <w:color w:val="auto"/>
        </w:rPr>
        <w:t>P</w:t>
      </w:r>
      <w:r w:rsidR="6F720BD7" w:rsidRPr="71AA4691">
        <w:rPr>
          <w:rFonts w:eastAsia="Times New Roman"/>
          <w:color w:val="auto"/>
        </w:rPr>
        <w:t>anus</w:t>
      </w:r>
      <w:r>
        <w:rPr>
          <w:rFonts w:eastAsia="Times New Roman"/>
          <w:color w:val="auto"/>
        </w:rPr>
        <w:t>tades</w:t>
      </w:r>
      <w:r w:rsidR="6F720BD7" w:rsidRPr="71AA4691">
        <w:rPr>
          <w:rFonts w:eastAsia="Times New Roman"/>
          <w:color w:val="auto"/>
        </w:rPr>
        <w:t xml:space="preserve"> üleilmsetesse pingutustesse kliimamuutuste pidurdamiseks kooskõlas Pariisi kliimaleppega, aitab </w:t>
      </w:r>
      <w:proofErr w:type="spellStart"/>
      <w:r w:rsidR="6F720BD7" w:rsidRPr="71AA4691">
        <w:rPr>
          <w:rFonts w:eastAsia="Times New Roman"/>
          <w:color w:val="auto"/>
        </w:rPr>
        <w:t>KliimaS</w:t>
      </w:r>
      <w:proofErr w:type="spellEnd"/>
      <w:r w:rsidR="6F720BD7" w:rsidRPr="71AA4691">
        <w:rPr>
          <w:rFonts w:eastAsia="Times New Roman"/>
          <w:color w:val="auto"/>
        </w:rPr>
        <w:t xml:space="preserve"> vähendada, ära hoida ja leevendada kliimamuutuste</w:t>
      </w:r>
      <w:r>
        <w:rPr>
          <w:rFonts w:eastAsia="Times New Roman"/>
          <w:color w:val="auto"/>
        </w:rPr>
        <w:t xml:space="preserve"> põhjustatavaid</w:t>
      </w:r>
      <w:r w:rsidR="6F720BD7" w:rsidRPr="71AA4691">
        <w:rPr>
          <w:rFonts w:eastAsia="Times New Roman"/>
          <w:color w:val="auto"/>
        </w:rPr>
        <w:t xml:space="preserve"> sotsiaalseid ja majanduslikke kahjusid. </w:t>
      </w:r>
      <w:r w:rsidR="61195D02" w:rsidRPr="00BCF469">
        <w:rPr>
          <w:rFonts w:eastAsia="Times New Roman"/>
          <w:color w:val="auto"/>
        </w:rPr>
        <w:t xml:space="preserve">Samuti </w:t>
      </w:r>
      <w:r w:rsidR="46F14672" w:rsidRPr="00BCF469">
        <w:rPr>
          <w:rFonts w:eastAsia="Times New Roman"/>
          <w:color w:val="auto"/>
        </w:rPr>
        <w:t>loob</w:t>
      </w:r>
      <w:r w:rsidR="61195D02" w:rsidRPr="00BCF469">
        <w:rPr>
          <w:rFonts w:eastAsia="Times New Roman"/>
          <w:color w:val="auto"/>
        </w:rPr>
        <w:t xml:space="preserve"> </w:t>
      </w:r>
      <w:proofErr w:type="spellStart"/>
      <w:r w:rsidR="6E400CDE" w:rsidRPr="00BCF469">
        <w:rPr>
          <w:rFonts w:eastAsia="Times New Roman"/>
          <w:color w:val="auto"/>
        </w:rPr>
        <w:t>KliimaS</w:t>
      </w:r>
      <w:proofErr w:type="spellEnd"/>
      <w:r w:rsidR="6E400CDE" w:rsidRPr="00BCF469">
        <w:rPr>
          <w:rFonts w:eastAsia="Times New Roman"/>
          <w:color w:val="auto"/>
        </w:rPr>
        <w:t xml:space="preserve"> </w:t>
      </w:r>
      <w:r w:rsidR="61195D02" w:rsidRPr="00BCF469">
        <w:rPr>
          <w:rFonts w:eastAsia="Times New Roman"/>
          <w:color w:val="auto"/>
        </w:rPr>
        <w:t xml:space="preserve">eelduse </w:t>
      </w:r>
      <w:r w:rsidR="61195D02" w:rsidRPr="00BCF469">
        <w:rPr>
          <w:rFonts w:eastAsia="Times New Roman"/>
          <w:b/>
          <w:bCs/>
          <w:color w:val="auto"/>
        </w:rPr>
        <w:t xml:space="preserve">kliimamuutustega </w:t>
      </w:r>
      <w:r w:rsidR="61195D02" w:rsidRPr="508BB337">
        <w:rPr>
          <w:rFonts w:eastAsia="Times New Roman"/>
          <w:b/>
          <w:bCs/>
          <w:color w:val="auto"/>
        </w:rPr>
        <w:t>kohanemisvõimeli</w:t>
      </w:r>
      <w:r w:rsidR="004F5239" w:rsidRPr="508BB337">
        <w:rPr>
          <w:rFonts w:eastAsia="Times New Roman"/>
          <w:b/>
          <w:bCs/>
          <w:color w:val="auto"/>
        </w:rPr>
        <w:t>s</w:t>
      </w:r>
      <w:r w:rsidR="61195D02" w:rsidRPr="508BB337">
        <w:rPr>
          <w:rFonts w:eastAsia="Times New Roman"/>
          <w:b/>
          <w:bCs/>
          <w:color w:val="auto"/>
        </w:rPr>
        <w:t>e rii</w:t>
      </w:r>
      <w:r w:rsidR="004F5239" w:rsidRPr="508BB337">
        <w:rPr>
          <w:rFonts w:eastAsia="Times New Roman"/>
          <w:b/>
          <w:bCs/>
          <w:color w:val="auto"/>
        </w:rPr>
        <w:t>gi</w:t>
      </w:r>
      <w:r w:rsidR="61195D02" w:rsidRPr="00BCF469">
        <w:rPr>
          <w:rFonts w:eastAsia="Times New Roman"/>
          <w:b/>
          <w:bCs/>
          <w:color w:val="auto"/>
        </w:rPr>
        <w:t xml:space="preserve"> ja </w:t>
      </w:r>
      <w:r w:rsidR="61195D02" w:rsidRPr="508BB337">
        <w:rPr>
          <w:rFonts w:eastAsia="Times New Roman"/>
          <w:b/>
          <w:bCs/>
          <w:color w:val="auto"/>
        </w:rPr>
        <w:t>ühiskon</w:t>
      </w:r>
      <w:r w:rsidR="004F5239" w:rsidRPr="508BB337">
        <w:rPr>
          <w:rFonts w:eastAsia="Times New Roman"/>
          <w:b/>
          <w:bCs/>
          <w:color w:val="auto"/>
        </w:rPr>
        <w:t>na</w:t>
      </w:r>
      <w:r w:rsidR="004F5239">
        <w:rPr>
          <w:rFonts w:eastAsia="Times New Roman"/>
          <w:b/>
          <w:bCs/>
          <w:color w:val="auto"/>
        </w:rPr>
        <w:t xml:space="preserve"> </w:t>
      </w:r>
      <w:r w:rsidR="004F5239" w:rsidRPr="00BCF469">
        <w:rPr>
          <w:rFonts w:eastAsia="Times New Roman"/>
          <w:color w:val="auto"/>
        </w:rPr>
        <w:t>kujunda</w:t>
      </w:r>
      <w:r w:rsidR="004F5239">
        <w:rPr>
          <w:rFonts w:eastAsia="Times New Roman"/>
          <w:color w:val="auto"/>
        </w:rPr>
        <w:t>miseks</w:t>
      </w:r>
      <w:r w:rsidR="18B7CEC4" w:rsidRPr="00BCF469">
        <w:rPr>
          <w:rFonts w:eastAsia="Times New Roman"/>
          <w:b/>
          <w:bCs/>
          <w:color w:val="auto"/>
        </w:rPr>
        <w:t>.</w:t>
      </w:r>
      <w:r w:rsidR="61195D02" w:rsidRPr="00BCF469">
        <w:rPr>
          <w:rFonts w:eastAsia="Times New Roman"/>
          <w:color w:val="auto"/>
        </w:rPr>
        <w:t xml:space="preserve"> </w:t>
      </w:r>
      <w:r w:rsidR="663DC9EB" w:rsidRPr="00BCF469">
        <w:rPr>
          <w:rFonts w:eastAsia="Times New Roman"/>
          <w:color w:val="auto"/>
        </w:rPr>
        <w:t xml:space="preserve">Selleks </w:t>
      </w:r>
      <w:r w:rsidR="61195D02" w:rsidRPr="508BB337">
        <w:rPr>
          <w:rFonts w:eastAsia="Times New Roman"/>
          <w:color w:val="auto"/>
        </w:rPr>
        <w:t>pööra</w:t>
      </w:r>
      <w:r w:rsidR="25CBE467" w:rsidRPr="508BB337">
        <w:rPr>
          <w:rFonts w:eastAsia="Times New Roman"/>
          <w:color w:val="auto"/>
        </w:rPr>
        <w:t>takse</w:t>
      </w:r>
      <w:r w:rsidR="61195D02" w:rsidRPr="00BCF469">
        <w:rPr>
          <w:rFonts w:eastAsia="Times New Roman"/>
          <w:color w:val="auto"/>
        </w:rPr>
        <w:t xml:space="preserve"> tähelepanu eriti haavatavatele sektoritele ja ühiskonnagruppidele, </w:t>
      </w:r>
      <w:r w:rsidR="61195D02" w:rsidRPr="508BB337">
        <w:rPr>
          <w:rFonts w:eastAsia="Times New Roman"/>
          <w:color w:val="auto"/>
        </w:rPr>
        <w:t>toet</w:t>
      </w:r>
      <w:r w:rsidR="43B41512" w:rsidRPr="508BB337">
        <w:rPr>
          <w:rFonts w:eastAsia="Times New Roman"/>
          <w:color w:val="auto"/>
        </w:rPr>
        <w:t>a</w:t>
      </w:r>
      <w:r w:rsidR="68EDB0B7" w:rsidRPr="508BB337">
        <w:rPr>
          <w:rFonts w:eastAsia="Times New Roman"/>
          <w:color w:val="auto"/>
        </w:rPr>
        <w:t>takse</w:t>
      </w:r>
      <w:r w:rsidR="61195D02" w:rsidRPr="00BCF469" w:rsidDel="006A738A">
        <w:rPr>
          <w:rFonts w:eastAsia="Times New Roman"/>
          <w:color w:val="auto"/>
        </w:rPr>
        <w:t xml:space="preserve"> </w:t>
      </w:r>
      <w:r w:rsidR="1A46B01B" w:rsidRPr="24E2AF02">
        <w:rPr>
          <w:rFonts w:eastAsia="Times New Roman"/>
          <w:color w:val="auto"/>
        </w:rPr>
        <w:t xml:space="preserve">Eesti </w:t>
      </w:r>
      <w:r w:rsidR="61F9757C" w:rsidRPr="39A9B226">
        <w:rPr>
          <w:rFonts w:eastAsia="Times New Roman"/>
          <w:color w:val="auto"/>
        </w:rPr>
        <w:t>l</w:t>
      </w:r>
      <w:r w:rsidR="51104725" w:rsidRPr="39A9B226">
        <w:rPr>
          <w:rFonts w:eastAsia="Times New Roman"/>
          <w:color w:val="auto"/>
        </w:rPr>
        <w:t>ooduse</w:t>
      </w:r>
      <w:r w:rsidR="1A46B01B" w:rsidRPr="24E2AF02">
        <w:rPr>
          <w:rFonts w:eastAsia="Times New Roman"/>
          <w:color w:val="auto"/>
        </w:rPr>
        <w:t xml:space="preserve"> </w:t>
      </w:r>
      <w:r w:rsidR="11CCB4EC" w:rsidRPr="24E2AF02">
        <w:rPr>
          <w:rFonts w:eastAsia="Times New Roman"/>
          <w:color w:val="auto"/>
        </w:rPr>
        <w:t>säilimist</w:t>
      </w:r>
      <w:r w:rsidR="61195D02" w:rsidRPr="00BCF469">
        <w:rPr>
          <w:rFonts w:eastAsia="Times New Roman"/>
          <w:color w:val="auto"/>
        </w:rPr>
        <w:t xml:space="preserve">, </w:t>
      </w:r>
      <w:r w:rsidR="61195D02" w:rsidRPr="508BB337">
        <w:rPr>
          <w:rFonts w:eastAsia="Times New Roman"/>
          <w:color w:val="auto"/>
        </w:rPr>
        <w:t>taga</w:t>
      </w:r>
      <w:r w:rsidR="6C8A9CA0" w:rsidRPr="508BB337">
        <w:rPr>
          <w:rFonts w:eastAsia="Times New Roman"/>
          <w:color w:val="auto"/>
        </w:rPr>
        <w:t>takse</w:t>
      </w:r>
      <w:r w:rsidR="61195D02" w:rsidRPr="00BCF469">
        <w:rPr>
          <w:rFonts w:eastAsia="Times New Roman"/>
          <w:color w:val="auto"/>
        </w:rPr>
        <w:t xml:space="preserve"> looduslike ökosüsteemide hea </w:t>
      </w:r>
      <w:r w:rsidR="61195D02" w:rsidRPr="508BB337">
        <w:rPr>
          <w:rFonts w:eastAsia="Times New Roman"/>
          <w:color w:val="auto"/>
        </w:rPr>
        <w:t>seisund</w:t>
      </w:r>
      <w:r w:rsidR="61195D02" w:rsidRPr="00BCF469">
        <w:rPr>
          <w:rFonts w:eastAsia="Times New Roman"/>
          <w:color w:val="auto"/>
        </w:rPr>
        <w:t xml:space="preserve"> ja </w:t>
      </w:r>
      <w:r w:rsidR="61195D02" w:rsidRPr="508BB337">
        <w:rPr>
          <w:rFonts w:eastAsia="Times New Roman"/>
          <w:color w:val="auto"/>
        </w:rPr>
        <w:t>toimimi</w:t>
      </w:r>
      <w:r w:rsidR="0213C8F0" w:rsidRPr="508BB337">
        <w:rPr>
          <w:rFonts w:eastAsia="Times New Roman"/>
          <w:color w:val="auto"/>
        </w:rPr>
        <w:t>ne</w:t>
      </w:r>
      <w:r w:rsidR="61195D02" w:rsidRPr="00BCF469">
        <w:rPr>
          <w:rFonts w:eastAsia="Times New Roman"/>
          <w:color w:val="auto"/>
        </w:rPr>
        <w:t xml:space="preserve"> ning </w:t>
      </w:r>
      <w:r w:rsidR="61195D02" w:rsidRPr="508BB337">
        <w:rPr>
          <w:rFonts w:eastAsia="Times New Roman"/>
          <w:color w:val="auto"/>
        </w:rPr>
        <w:t>ai</w:t>
      </w:r>
      <w:r w:rsidR="66CA07CD" w:rsidRPr="508BB337">
        <w:rPr>
          <w:rFonts w:eastAsia="Times New Roman"/>
          <w:color w:val="auto"/>
        </w:rPr>
        <w:t>datakse</w:t>
      </w:r>
      <w:r w:rsidR="4AAF09D6" w:rsidRPr="00BCF469">
        <w:rPr>
          <w:rFonts w:eastAsia="Times New Roman"/>
          <w:color w:val="auto"/>
        </w:rPr>
        <w:t xml:space="preserve"> </w:t>
      </w:r>
      <w:r w:rsidR="61195D02" w:rsidRPr="00BCF469">
        <w:rPr>
          <w:rFonts w:eastAsia="Times New Roman"/>
          <w:color w:val="auto"/>
        </w:rPr>
        <w:t>kaitsta praegus</w:t>
      </w:r>
      <w:r w:rsidR="009E0F4E">
        <w:rPr>
          <w:rFonts w:eastAsia="Times New Roman"/>
          <w:color w:val="auto"/>
        </w:rPr>
        <w:t>eid</w:t>
      </w:r>
      <w:r w:rsidR="61195D02" w:rsidRPr="00BCF469">
        <w:rPr>
          <w:rFonts w:eastAsia="Times New Roman"/>
          <w:color w:val="auto"/>
        </w:rPr>
        <w:t xml:space="preserve"> ja tulevasi põlvkondi kliimamuutuste kahjuliku mõju eest.</w:t>
      </w:r>
    </w:p>
    <w:p w14:paraId="6CB5FB15" w14:textId="7D116C04" w:rsidR="3DDE4A2C" w:rsidRDefault="3DDE4A2C" w:rsidP="00E57547">
      <w:pPr>
        <w:pStyle w:val="Default"/>
        <w:jc w:val="both"/>
        <w:rPr>
          <w:rFonts w:eastAsia="Times New Roman"/>
          <w:color w:val="auto"/>
        </w:rPr>
      </w:pPr>
    </w:p>
    <w:p w14:paraId="5CD48C83" w14:textId="6C4B9F83" w:rsidR="0B1FCBB6" w:rsidRDefault="0B1FCBB6" w:rsidP="00E57547">
      <w:pPr>
        <w:pStyle w:val="Default"/>
        <w:jc w:val="both"/>
        <w:rPr>
          <w:rFonts w:eastAsia="Times New Roman"/>
          <w:color w:val="auto"/>
        </w:rPr>
      </w:pPr>
      <w:r w:rsidRPr="63D53769">
        <w:rPr>
          <w:rFonts w:eastAsia="Times New Roman"/>
          <w:color w:val="auto"/>
        </w:rPr>
        <w:t>Seaduses seatavad kasvuhoonegaaside heitkoguste</w:t>
      </w:r>
      <w:r w:rsidR="66E4AE41" w:rsidRPr="63D53769">
        <w:rPr>
          <w:rFonts w:eastAsia="Times New Roman"/>
          <w:color w:val="auto"/>
        </w:rPr>
        <w:t xml:space="preserve"> vähendamise</w:t>
      </w:r>
      <w:r w:rsidRPr="63D53769">
        <w:rPr>
          <w:rFonts w:eastAsia="Times New Roman"/>
          <w:color w:val="auto"/>
        </w:rPr>
        <w:t xml:space="preserve"> eesmärgid </w:t>
      </w:r>
      <w:r w:rsidR="7355A3A7" w:rsidRPr="63D53769">
        <w:rPr>
          <w:rFonts w:eastAsia="Times New Roman"/>
          <w:color w:val="auto"/>
        </w:rPr>
        <w:t xml:space="preserve">sektorite ja perioodide kaupa </w:t>
      </w:r>
      <w:r w:rsidRPr="63D53769">
        <w:rPr>
          <w:rFonts w:eastAsia="Times New Roman"/>
          <w:color w:val="auto"/>
        </w:rPr>
        <w:t xml:space="preserve">annavad </w:t>
      </w:r>
      <w:r w:rsidR="7495FC16" w:rsidRPr="3719A35D">
        <w:rPr>
          <w:rFonts w:eastAsia="Times New Roman"/>
          <w:color w:val="auto"/>
        </w:rPr>
        <w:t>selguse</w:t>
      </w:r>
      <w:r w:rsidRPr="63D53769">
        <w:rPr>
          <w:rFonts w:eastAsia="Times New Roman"/>
          <w:color w:val="auto"/>
        </w:rPr>
        <w:t xml:space="preserve"> kliimaneutraalsuseni </w:t>
      </w:r>
      <w:r w:rsidR="76239B23" w:rsidRPr="63D53769">
        <w:rPr>
          <w:rFonts w:eastAsia="Times New Roman"/>
          <w:color w:val="auto"/>
        </w:rPr>
        <w:t>jõudmise</w:t>
      </w:r>
      <w:r w:rsidR="006E4324">
        <w:rPr>
          <w:rFonts w:eastAsia="Times New Roman"/>
          <w:color w:val="auto"/>
        </w:rPr>
        <w:t xml:space="preserve"> liikumissuunas</w:t>
      </w:r>
      <w:r w:rsidR="76239B23" w:rsidRPr="63D53769">
        <w:rPr>
          <w:rFonts w:eastAsia="Times New Roman"/>
          <w:color w:val="auto"/>
        </w:rPr>
        <w:t xml:space="preserve"> </w:t>
      </w:r>
      <w:r w:rsidRPr="63D53769">
        <w:rPr>
          <w:rFonts w:eastAsia="Times New Roman"/>
          <w:color w:val="auto"/>
        </w:rPr>
        <w:t>aastaks 2050</w:t>
      </w:r>
      <w:r w:rsidR="2ACFCF7C" w:rsidRPr="74F8D0BD">
        <w:rPr>
          <w:rFonts w:eastAsia="Times New Roman"/>
          <w:color w:val="auto"/>
        </w:rPr>
        <w:t>.</w:t>
      </w:r>
      <w:r w:rsidR="6A0D5888" w:rsidRPr="63D53769">
        <w:rPr>
          <w:rFonts w:eastAsia="Times New Roman"/>
          <w:color w:val="auto"/>
        </w:rPr>
        <w:t xml:space="preserve"> Kliimakindla majanduse sea</w:t>
      </w:r>
      <w:r w:rsidR="1E48084E" w:rsidRPr="63D53769">
        <w:rPr>
          <w:rFonts w:eastAsia="Times New Roman"/>
          <w:color w:val="auto"/>
        </w:rPr>
        <w:t xml:space="preserve">dus </w:t>
      </w:r>
      <w:r w:rsidR="53CBC950" w:rsidRPr="63D53769">
        <w:rPr>
          <w:rFonts w:eastAsia="Times New Roman"/>
          <w:color w:val="auto"/>
        </w:rPr>
        <w:t>täiendab ühtlasi</w:t>
      </w:r>
      <w:r w:rsidR="1E48084E" w:rsidRPr="63D53769">
        <w:rPr>
          <w:rFonts w:eastAsia="Times New Roman"/>
          <w:color w:val="auto"/>
        </w:rPr>
        <w:t xml:space="preserve"> Euroopa Liidu </w:t>
      </w:r>
      <w:r w:rsidR="7ECFEE3A" w:rsidRPr="74F8D0BD">
        <w:rPr>
          <w:rFonts w:eastAsia="Times New Roman"/>
          <w:color w:val="auto"/>
        </w:rPr>
        <w:t xml:space="preserve">(edaspidi ka </w:t>
      </w:r>
      <w:r w:rsidR="7ECFEE3A" w:rsidRPr="001852A0">
        <w:rPr>
          <w:rFonts w:eastAsia="Times New Roman"/>
          <w:i/>
          <w:iCs/>
          <w:color w:val="auto"/>
        </w:rPr>
        <w:t>EL</w:t>
      </w:r>
      <w:r w:rsidR="7ECFEE3A" w:rsidRPr="74F8D0BD">
        <w:rPr>
          <w:rFonts w:eastAsia="Times New Roman"/>
          <w:color w:val="auto"/>
        </w:rPr>
        <w:t xml:space="preserve">) </w:t>
      </w:r>
      <w:r w:rsidR="1E48084E" w:rsidRPr="63D53769">
        <w:rPr>
          <w:rFonts w:eastAsia="Times New Roman"/>
          <w:color w:val="auto"/>
        </w:rPr>
        <w:t xml:space="preserve">kliimapoliitikat </w:t>
      </w:r>
      <w:r w:rsidR="009501F6">
        <w:rPr>
          <w:rFonts w:eastAsia="Times New Roman"/>
          <w:color w:val="auto"/>
        </w:rPr>
        <w:t>käsitlevaid</w:t>
      </w:r>
      <w:r w:rsidR="1991C55C" w:rsidRPr="63D53769">
        <w:rPr>
          <w:rFonts w:eastAsia="Times New Roman"/>
          <w:color w:val="auto"/>
        </w:rPr>
        <w:t xml:space="preserve"> </w:t>
      </w:r>
      <w:r w:rsidR="2077D541" w:rsidRPr="74F8D0BD">
        <w:rPr>
          <w:rFonts w:eastAsia="Times New Roman"/>
          <w:color w:val="auto"/>
        </w:rPr>
        <w:t xml:space="preserve">muid </w:t>
      </w:r>
      <w:r w:rsidR="006E4324">
        <w:rPr>
          <w:rFonts w:eastAsia="Times New Roman"/>
          <w:color w:val="auto"/>
        </w:rPr>
        <w:t>õigusakte</w:t>
      </w:r>
      <w:r w:rsidR="016D3336" w:rsidRPr="63D53769">
        <w:rPr>
          <w:rFonts w:eastAsia="Times New Roman"/>
          <w:color w:val="auto"/>
        </w:rPr>
        <w:t xml:space="preserve">, </w:t>
      </w:r>
      <w:r w:rsidR="5C66A9AB" w:rsidRPr="63D53769">
        <w:rPr>
          <w:rFonts w:eastAsia="Times New Roman"/>
          <w:color w:val="auto"/>
        </w:rPr>
        <w:t>et</w:t>
      </w:r>
      <w:r w:rsidR="016D3336" w:rsidRPr="63D53769">
        <w:rPr>
          <w:rFonts w:eastAsia="Times New Roman"/>
          <w:color w:val="auto"/>
        </w:rPr>
        <w:t xml:space="preserve"> </w:t>
      </w:r>
      <w:r w:rsidR="1DD6749C" w:rsidRPr="63D53769">
        <w:rPr>
          <w:rFonts w:eastAsia="Times New Roman"/>
          <w:color w:val="auto"/>
        </w:rPr>
        <w:t xml:space="preserve">otsustada sobivaim viis </w:t>
      </w:r>
      <w:proofErr w:type="spellStart"/>
      <w:r w:rsidR="49744CCE" w:rsidRPr="63D53769">
        <w:rPr>
          <w:rFonts w:eastAsia="Times New Roman"/>
          <w:color w:val="auto"/>
        </w:rPr>
        <w:t>üld</w:t>
      </w:r>
      <w:r w:rsidR="1DD6749C" w:rsidRPr="63D53769">
        <w:rPr>
          <w:rFonts w:eastAsia="Times New Roman"/>
          <w:color w:val="auto"/>
        </w:rPr>
        <w:t>eesmärkideni</w:t>
      </w:r>
      <w:proofErr w:type="spellEnd"/>
      <w:r w:rsidR="1DD6749C" w:rsidRPr="63D53769">
        <w:rPr>
          <w:rFonts w:eastAsia="Times New Roman"/>
          <w:color w:val="auto"/>
        </w:rPr>
        <w:t xml:space="preserve"> jõudmise</w:t>
      </w:r>
      <w:r w:rsidR="15F8051C" w:rsidRPr="63D53769">
        <w:rPr>
          <w:rFonts w:eastAsia="Times New Roman"/>
          <w:color w:val="auto"/>
        </w:rPr>
        <w:t>ks</w:t>
      </w:r>
      <w:r w:rsidR="1DD6749C" w:rsidRPr="63D53769">
        <w:rPr>
          <w:rFonts w:eastAsia="Times New Roman"/>
          <w:color w:val="auto"/>
        </w:rPr>
        <w:t>.</w:t>
      </w:r>
    </w:p>
    <w:p w14:paraId="7CD1E0D1" w14:textId="469C8DF5" w:rsidR="3DDE4A2C" w:rsidRDefault="3DDE4A2C" w:rsidP="00E57547">
      <w:pPr>
        <w:pStyle w:val="Default"/>
        <w:jc w:val="both"/>
        <w:rPr>
          <w:rFonts w:eastAsia="Times New Roman"/>
          <w:color w:val="auto"/>
        </w:rPr>
      </w:pPr>
    </w:p>
    <w:p w14:paraId="0AA5359F" w14:textId="694A806B" w:rsidR="00B154EC" w:rsidRDefault="4CA442A1" w:rsidP="00E57547">
      <w:pPr>
        <w:pStyle w:val="Default"/>
        <w:jc w:val="both"/>
        <w:rPr>
          <w:rFonts w:eastAsia="Times New Roman"/>
          <w:color w:val="auto"/>
        </w:rPr>
      </w:pPr>
      <w:r w:rsidRPr="00BCF469">
        <w:rPr>
          <w:rFonts w:eastAsia="Times New Roman"/>
          <w:color w:val="auto"/>
        </w:rPr>
        <w:t>Eelnõukohase seadusega defineeritakse kliimaalased mõisted ja sätestatakse nii üldised kui ka sektor</w:t>
      </w:r>
      <w:r w:rsidR="006E4324">
        <w:rPr>
          <w:rFonts w:eastAsia="Times New Roman"/>
          <w:color w:val="auto"/>
        </w:rPr>
        <w:t>ite</w:t>
      </w:r>
      <w:r w:rsidRPr="00BCF469">
        <w:rPr>
          <w:rFonts w:eastAsia="Times New Roman"/>
          <w:color w:val="auto"/>
        </w:rPr>
        <w:t xml:space="preserve"> kliimaeesmärgid ning põhimõtted</w:t>
      </w:r>
      <w:r w:rsidR="49F80B4C" w:rsidRPr="00BCF469">
        <w:rPr>
          <w:rFonts w:eastAsia="Times New Roman"/>
          <w:color w:val="auto"/>
        </w:rPr>
        <w:t>, mis toetavad</w:t>
      </w:r>
      <w:r w:rsidRPr="00BCF469">
        <w:rPr>
          <w:rFonts w:eastAsia="Times New Roman"/>
          <w:color w:val="auto"/>
        </w:rPr>
        <w:t xml:space="preserve"> </w:t>
      </w:r>
      <w:r w:rsidR="012A5FB7" w:rsidRPr="00BCF469">
        <w:rPr>
          <w:rFonts w:eastAsia="Times New Roman"/>
          <w:color w:val="auto"/>
        </w:rPr>
        <w:t>kasvuhoonegaaside heite vähe</w:t>
      </w:r>
      <w:r w:rsidR="77F85B66" w:rsidRPr="00BCF469">
        <w:rPr>
          <w:rFonts w:eastAsia="Times New Roman"/>
          <w:color w:val="auto"/>
        </w:rPr>
        <w:t>n</w:t>
      </w:r>
      <w:r w:rsidR="012A5FB7" w:rsidRPr="00BCF469">
        <w:rPr>
          <w:rFonts w:eastAsia="Times New Roman"/>
          <w:color w:val="auto"/>
        </w:rPr>
        <w:t>damist ja kliimamuutuste mõjuga kohanemis</w:t>
      </w:r>
      <w:r w:rsidR="7AD05147" w:rsidRPr="00BCF469">
        <w:rPr>
          <w:rFonts w:eastAsia="Times New Roman"/>
          <w:color w:val="auto"/>
        </w:rPr>
        <w:t>t</w:t>
      </w:r>
      <w:r w:rsidR="1609ED66" w:rsidRPr="00BCF469">
        <w:rPr>
          <w:rFonts w:eastAsia="Times New Roman"/>
          <w:color w:val="auto"/>
        </w:rPr>
        <w:t>.</w:t>
      </w:r>
      <w:r w:rsidRPr="00BCF469">
        <w:rPr>
          <w:rFonts w:eastAsia="Times New Roman"/>
          <w:color w:val="auto"/>
        </w:rPr>
        <w:t xml:space="preserve"> </w:t>
      </w:r>
      <w:r w:rsidR="2A8C014D" w:rsidRPr="00BCF469">
        <w:rPr>
          <w:rFonts w:eastAsia="Times New Roman"/>
          <w:color w:val="auto"/>
        </w:rPr>
        <w:t>L</w:t>
      </w:r>
      <w:r w:rsidRPr="00BCF469">
        <w:rPr>
          <w:rFonts w:eastAsia="Times New Roman"/>
          <w:color w:val="auto"/>
        </w:rPr>
        <w:t xml:space="preserve">isaks sätestatakse aruandluse ja seire kohustused. </w:t>
      </w:r>
      <w:r w:rsidR="009501F6">
        <w:rPr>
          <w:rFonts w:eastAsia="Times New Roman"/>
          <w:color w:val="auto"/>
        </w:rPr>
        <w:t>E</w:t>
      </w:r>
      <w:r w:rsidR="36308346" w:rsidRPr="74F8D0BD">
        <w:rPr>
          <w:rFonts w:eastAsia="Times New Roman"/>
          <w:color w:val="auto"/>
        </w:rPr>
        <w:t>esmär</w:t>
      </w:r>
      <w:r w:rsidR="74B4F4F8" w:rsidRPr="74F8D0BD">
        <w:rPr>
          <w:rFonts w:eastAsia="Times New Roman"/>
          <w:color w:val="auto"/>
        </w:rPr>
        <w:t>kide täitmiseks</w:t>
      </w:r>
      <w:r w:rsidR="1D460364" w:rsidRPr="74F8D0BD">
        <w:rPr>
          <w:rFonts w:eastAsia="Times New Roman"/>
          <w:color w:val="auto"/>
        </w:rPr>
        <w:t xml:space="preserve"> </w:t>
      </w:r>
      <w:r w:rsidR="01C2CEBA" w:rsidRPr="74F8D0BD">
        <w:rPr>
          <w:rFonts w:eastAsia="Times New Roman"/>
          <w:color w:val="auto"/>
        </w:rPr>
        <w:t xml:space="preserve">peavad </w:t>
      </w:r>
      <w:r w:rsidR="36308346" w:rsidRPr="74F8D0BD">
        <w:rPr>
          <w:rFonts w:eastAsia="Times New Roman"/>
          <w:color w:val="auto"/>
        </w:rPr>
        <w:t>rii</w:t>
      </w:r>
      <w:r w:rsidR="4BCDD01C" w:rsidRPr="74F8D0BD">
        <w:rPr>
          <w:rFonts w:eastAsia="Times New Roman"/>
          <w:color w:val="auto"/>
        </w:rPr>
        <w:t>k</w:t>
      </w:r>
      <w:r w:rsidR="75CDAF6F" w:rsidRPr="00BCF469">
        <w:rPr>
          <w:rFonts w:eastAsia="Times New Roman"/>
          <w:color w:val="auto"/>
        </w:rPr>
        <w:t xml:space="preserve"> ja </w:t>
      </w:r>
      <w:r w:rsidR="75CDAF6F" w:rsidRPr="74F8D0BD">
        <w:rPr>
          <w:rFonts w:eastAsia="Times New Roman"/>
          <w:color w:val="auto"/>
        </w:rPr>
        <w:t>kohalik</w:t>
      </w:r>
      <w:r w:rsidR="1A946192" w:rsidRPr="74F8D0BD">
        <w:rPr>
          <w:rFonts w:eastAsia="Times New Roman"/>
          <w:color w:val="auto"/>
        </w:rPr>
        <w:t>u</w:t>
      </w:r>
      <w:r w:rsidR="75CDAF6F" w:rsidRPr="74F8D0BD">
        <w:rPr>
          <w:rFonts w:eastAsia="Times New Roman"/>
          <w:color w:val="auto"/>
        </w:rPr>
        <w:t xml:space="preserve"> omavalitsus</w:t>
      </w:r>
      <w:r w:rsidR="6F0AA7CD" w:rsidRPr="74F8D0BD">
        <w:rPr>
          <w:rFonts w:eastAsia="Times New Roman"/>
          <w:color w:val="auto"/>
        </w:rPr>
        <w:t>e üksus</w:t>
      </w:r>
      <w:r w:rsidR="30A50A11" w:rsidRPr="74F8D0BD">
        <w:rPr>
          <w:rFonts w:eastAsia="Times New Roman"/>
          <w:color w:val="auto"/>
        </w:rPr>
        <w:t>ed</w:t>
      </w:r>
      <w:r w:rsidR="36308346" w:rsidRPr="00BCF469" w:rsidDel="006A738A">
        <w:rPr>
          <w:rFonts w:eastAsia="Times New Roman"/>
          <w:color w:val="auto"/>
        </w:rPr>
        <w:t xml:space="preserve"> </w:t>
      </w:r>
      <w:r w:rsidR="36308346" w:rsidRPr="00BCF469">
        <w:rPr>
          <w:rFonts w:eastAsia="Times New Roman"/>
          <w:color w:val="auto"/>
        </w:rPr>
        <w:t>poliitika</w:t>
      </w:r>
      <w:r w:rsidR="006E4324">
        <w:rPr>
          <w:rFonts w:eastAsia="Times New Roman"/>
          <w:color w:val="auto"/>
        </w:rPr>
        <w:t>mee</w:t>
      </w:r>
      <w:r w:rsidR="36308346" w:rsidRPr="00BCF469">
        <w:rPr>
          <w:rFonts w:eastAsia="Times New Roman"/>
          <w:color w:val="auto"/>
        </w:rPr>
        <w:t>t</w:t>
      </w:r>
      <w:r w:rsidR="006E4324">
        <w:rPr>
          <w:rFonts w:eastAsia="Times New Roman"/>
          <w:color w:val="auto"/>
        </w:rPr>
        <w:t>mete</w:t>
      </w:r>
      <w:r w:rsidR="36308346" w:rsidRPr="00BCF469">
        <w:rPr>
          <w:rFonts w:eastAsia="Times New Roman"/>
          <w:color w:val="auto"/>
        </w:rPr>
        <w:t xml:space="preserve"> kujundamisel, eelarvelis</w:t>
      </w:r>
      <w:r w:rsidR="73B84E42" w:rsidRPr="00BCF469">
        <w:rPr>
          <w:rFonts w:eastAsia="Times New Roman"/>
          <w:color w:val="auto"/>
        </w:rPr>
        <w:t>te vahendite kasutamisel</w:t>
      </w:r>
      <w:r w:rsidR="2BC650C1" w:rsidRPr="00BCF469">
        <w:rPr>
          <w:rFonts w:eastAsia="Times New Roman"/>
          <w:color w:val="auto"/>
        </w:rPr>
        <w:t xml:space="preserve">, lubade väljastamisel ning planeeringute </w:t>
      </w:r>
      <w:r w:rsidR="1A436D69" w:rsidRPr="00BCF469">
        <w:rPr>
          <w:rFonts w:eastAsia="Times New Roman"/>
          <w:color w:val="auto"/>
        </w:rPr>
        <w:t xml:space="preserve">kehtestamisel </w:t>
      </w:r>
      <w:r w:rsidR="2BC650C1" w:rsidRPr="00BCF469">
        <w:rPr>
          <w:rFonts w:eastAsia="Times New Roman"/>
          <w:color w:val="auto"/>
        </w:rPr>
        <w:t>lähtu</w:t>
      </w:r>
      <w:r w:rsidR="006E4324">
        <w:rPr>
          <w:rFonts w:eastAsia="Times New Roman"/>
          <w:color w:val="auto"/>
        </w:rPr>
        <w:t>m</w:t>
      </w:r>
      <w:r w:rsidR="2BC650C1" w:rsidRPr="00BCF469">
        <w:rPr>
          <w:rFonts w:eastAsia="Times New Roman"/>
          <w:color w:val="auto"/>
        </w:rPr>
        <w:t>a eelnõu</w:t>
      </w:r>
      <w:r w:rsidR="009501F6">
        <w:rPr>
          <w:rFonts w:eastAsia="Times New Roman"/>
          <w:color w:val="auto"/>
        </w:rPr>
        <w:t>kohase</w:t>
      </w:r>
      <w:r w:rsidR="2BC650C1" w:rsidRPr="00BCF469">
        <w:rPr>
          <w:rFonts w:eastAsia="Times New Roman"/>
          <w:color w:val="auto"/>
        </w:rPr>
        <w:t xml:space="preserve">s </w:t>
      </w:r>
      <w:r w:rsidR="009501F6">
        <w:rPr>
          <w:rFonts w:eastAsia="Times New Roman"/>
          <w:color w:val="auto"/>
        </w:rPr>
        <w:t xml:space="preserve">seaduses </w:t>
      </w:r>
      <w:r w:rsidR="2BC650C1" w:rsidRPr="00BCF469">
        <w:rPr>
          <w:rFonts w:eastAsia="Times New Roman"/>
          <w:color w:val="auto"/>
        </w:rPr>
        <w:t>sätestatud põhimõtetest ja kohustustest.</w:t>
      </w:r>
    </w:p>
    <w:p w14:paraId="50A5FEA5" w14:textId="45552E4D" w:rsidR="00B154EC" w:rsidRDefault="00B154EC" w:rsidP="00E57547">
      <w:pPr>
        <w:pStyle w:val="Default"/>
        <w:jc w:val="both"/>
        <w:rPr>
          <w:rFonts w:eastAsia="Times New Roman"/>
          <w:color w:val="auto"/>
        </w:rPr>
      </w:pPr>
    </w:p>
    <w:p w14:paraId="2E9EF37E" w14:textId="6A2D8433" w:rsidR="00B154EC" w:rsidRDefault="7F4FDA87" w:rsidP="006E2059">
      <w:pPr>
        <w:pStyle w:val="Pealkiri2"/>
        <w:spacing w:line="240" w:lineRule="auto"/>
        <w:jc w:val="both"/>
        <w:rPr>
          <w:rStyle w:val="eop"/>
          <w:rFonts w:ascii="Times New Roman" w:eastAsiaTheme="minorHAnsi" w:hAnsi="Times New Roman" w:cs="Times New Roman"/>
          <w:color w:val="000000"/>
          <w:kern w:val="0"/>
          <w:sz w:val="24"/>
          <w:szCs w:val="24"/>
        </w:rPr>
      </w:pPr>
      <w:bookmarkStart w:id="6" w:name="_Toc1699499440"/>
      <w:bookmarkStart w:id="7" w:name="_Toc1056843455"/>
      <w:bookmarkStart w:id="8" w:name="_Toc173748425"/>
      <w:r>
        <w:t>1.2</w:t>
      </w:r>
      <w:r w:rsidR="00423902">
        <w:t>.</w:t>
      </w:r>
      <w:r>
        <w:t xml:space="preserve"> </w:t>
      </w:r>
      <w:r w:rsidR="70D75246">
        <w:t>Eelnõu ettevalmistaja</w:t>
      </w:r>
      <w:bookmarkEnd w:id="6"/>
      <w:bookmarkEnd w:id="7"/>
      <w:bookmarkEnd w:id="8"/>
    </w:p>
    <w:p w14:paraId="6DF38E8A" w14:textId="77777777" w:rsidR="00423902" w:rsidRDefault="00423902" w:rsidP="00E57547">
      <w:pPr>
        <w:pStyle w:val="paragraph"/>
        <w:spacing w:before="0" w:beforeAutospacing="0" w:after="0" w:afterAutospacing="0"/>
        <w:jc w:val="both"/>
        <w:textAlignment w:val="baseline"/>
        <w:rPr>
          <w:rStyle w:val="eop"/>
        </w:rPr>
      </w:pPr>
    </w:p>
    <w:p w14:paraId="7D2EFA76" w14:textId="46EA1762" w:rsidR="00B066E2" w:rsidRPr="00B154EC" w:rsidRDefault="2B983385" w:rsidP="00F9B0DB">
      <w:pPr>
        <w:pStyle w:val="paragraph"/>
        <w:spacing w:before="0" w:beforeAutospacing="0" w:after="0" w:afterAutospacing="0"/>
        <w:jc w:val="both"/>
        <w:textAlignment w:val="baseline"/>
        <w:rPr>
          <w:rStyle w:val="eop"/>
        </w:rPr>
      </w:pPr>
      <w:r w:rsidRPr="630ECEC8">
        <w:rPr>
          <w:rStyle w:val="eop"/>
        </w:rPr>
        <w:t>Seaduseelnõu valmistas</w:t>
      </w:r>
      <w:r w:rsidR="4612DF35">
        <w:rPr>
          <w:rStyle w:val="eop"/>
        </w:rPr>
        <w:t>id</w:t>
      </w:r>
      <w:r w:rsidRPr="630ECEC8">
        <w:rPr>
          <w:rStyle w:val="eop"/>
        </w:rPr>
        <w:t xml:space="preserve"> ette </w:t>
      </w:r>
      <w:r w:rsidR="5D0D57CE" w:rsidRPr="630ECEC8">
        <w:rPr>
          <w:rStyle w:val="eop"/>
        </w:rPr>
        <w:t xml:space="preserve">ja seletuskirja koostasid </w:t>
      </w:r>
      <w:r w:rsidRPr="630ECEC8">
        <w:rPr>
          <w:rStyle w:val="eop"/>
        </w:rPr>
        <w:t>Kliimaministeeriumi kliimaosakonna nõunikud Maris Arro (626</w:t>
      </w:r>
      <w:r w:rsidR="2B4737BC" w:rsidRPr="630ECEC8">
        <w:rPr>
          <w:rStyle w:val="eop"/>
        </w:rPr>
        <w:t xml:space="preserve"> </w:t>
      </w:r>
      <w:r w:rsidRPr="630ECEC8">
        <w:rPr>
          <w:rStyle w:val="eop"/>
        </w:rPr>
        <w:t xml:space="preserve">2986, </w:t>
      </w:r>
      <w:hyperlink r:id="rId11" w:history="1">
        <w:r w:rsidR="1D5B4C5D" w:rsidRPr="630ECEC8">
          <w:rPr>
            <w:rStyle w:val="Hperlink"/>
          </w:rPr>
          <w:t>maris.arro@kliimaministeerium.ee</w:t>
        </w:r>
      </w:hyperlink>
      <w:r w:rsidRPr="630ECEC8">
        <w:rPr>
          <w:rStyle w:val="eop"/>
        </w:rPr>
        <w:t>)</w:t>
      </w:r>
      <w:r w:rsidR="51B8F8A7" w:rsidRPr="630ECEC8">
        <w:rPr>
          <w:rStyle w:val="eop"/>
        </w:rPr>
        <w:t>,</w:t>
      </w:r>
      <w:r w:rsidRPr="630ECEC8">
        <w:rPr>
          <w:rStyle w:val="eop"/>
        </w:rPr>
        <w:t xml:space="preserve"> Silver </w:t>
      </w:r>
      <w:proofErr w:type="spellStart"/>
      <w:r w:rsidRPr="630ECEC8">
        <w:rPr>
          <w:rStyle w:val="eop"/>
        </w:rPr>
        <w:t>Sillak</w:t>
      </w:r>
      <w:proofErr w:type="spellEnd"/>
      <w:r w:rsidR="37EE875F" w:rsidRPr="630ECEC8">
        <w:rPr>
          <w:rStyle w:val="eop"/>
        </w:rPr>
        <w:t xml:space="preserve">, Karin </w:t>
      </w:r>
      <w:proofErr w:type="spellStart"/>
      <w:r w:rsidR="37EE875F" w:rsidRPr="630ECEC8">
        <w:rPr>
          <w:rStyle w:val="eop"/>
        </w:rPr>
        <w:t>Radiko</w:t>
      </w:r>
      <w:proofErr w:type="spellEnd"/>
      <w:r w:rsidR="37EE875F" w:rsidRPr="630ECEC8">
        <w:rPr>
          <w:rStyle w:val="eop"/>
        </w:rPr>
        <w:t xml:space="preserve"> (</w:t>
      </w:r>
      <w:r w:rsidR="6A5233FF" w:rsidRPr="630ECEC8">
        <w:rPr>
          <w:rStyle w:val="eop"/>
        </w:rPr>
        <w:t>626 4285</w:t>
      </w:r>
      <w:r w:rsidR="00D14680">
        <w:rPr>
          <w:rStyle w:val="eop"/>
        </w:rPr>
        <w:t>,</w:t>
      </w:r>
      <w:r w:rsidR="6A5233FF" w:rsidRPr="630ECEC8">
        <w:rPr>
          <w:rStyle w:val="eop"/>
        </w:rPr>
        <w:t xml:space="preserve"> </w:t>
      </w:r>
      <w:hyperlink r:id="rId12" w:history="1">
        <w:r w:rsidR="0E1CBA74" w:rsidRPr="630ECEC8">
          <w:rPr>
            <w:rStyle w:val="Hperlink"/>
          </w:rPr>
          <w:t>karin.radiko@kliimaministeerium.ee</w:t>
        </w:r>
      </w:hyperlink>
      <w:r w:rsidR="37EE875F" w:rsidRPr="630ECEC8">
        <w:rPr>
          <w:rStyle w:val="eop"/>
        </w:rPr>
        <w:t>)</w:t>
      </w:r>
      <w:r w:rsidR="1D4D423D" w:rsidRPr="630ECEC8">
        <w:rPr>
          <w:rStyle w:val="eop"/>
        </w:rPr>
        <w:t>, Kerli Kirsimaa (</w:t>
      </w:r>
      <w:r w:rsidR="56036ED0" w:rsidRPr="630ECEC8">
        <w:rPr>
          <w:rStyle w:val="eop"/>
        </w:rPr>
        <w:t>626 9124</w:t>
      </w:r>
      <w:r w:rsidR="00D14680">
        <w:rPr>
          <w:rStyle w:val="eop"/>
        </w:rPr>
        <w:t>,</w:t>
      </w:r>
      <w:r w:rsidR="56036ED0" w:rsidRPr="630ECEC8">
        <w:rPr>
          <w:rStyle w:val="eop"/>
        </w:rPr>
        <w:t xml:space="preserve"> </w:t>
      </w:r>
      <w:hyperlink r:id="rId13" w:history="1">
        <w:r w:rsidR="1D4D423D">
          <w:t>kerli.kirsimaa@kliimaministeerium.ee</w:t>
        </w:r>
      </w:hyperlink>
      <w:r w:rsidR="21139720" w:rsidRPr="630ECEC8">
        <w:rPr>
          <w:rStyle w:val="eop"/>
        </w:rPr>
        <w:t>)</w:t>
      </w:r>
      <w:r w:rsidR="4DA20C20" w:rsidRPr="630ECEC8">
        <w:rPr>
          <w:rStyle w:val="eop"/>
        </w:rPr>
        <w:t xml:space="preserve"> </w:t>
      </w:r>
      <w:r w:rsidR="70EC9F6F" w:rsidRPr="630ECEC8">
        <w:rPr>
          <w:rStyle w:val="eop"/>
        </w:rPr>
        <w:t>ja</w:t>
      </w:r>
      <w:r w:rsidR="07B40859" w:rsidRPr="630ECEC8">
        <w:rPr>
          <w:rStyle w:val="eop"/>
        </w:rPr>
        <w:t xml:space="preserve"> juhataja Laura Remmelgas (</w:t>
      </w:r>
      <w:r w:rsidR="1614B483" w:rsidRPr="630ECEC8">
        <w:rPr>
          <w:rStyle w:val="eop"/>
        </w:rPr>
        <w:t xml:space="preserve">626 2895, </w:t>
      </w:r>
      <w:hyperlink r:id="rId14" w:history="1">
        <w:r w:rsidR="008453EC" w:rsidRPr="00F9B0DB">
          <w:rPr>
            <w:rStyle w:val="Hperlink"/>
          </w:rPr>
          <w:t>laura.remmelgas@kliimaministeerium.ee</w:t>
        </w:r>
      </w:hyperlink>
      <w:r w:rsidR="1614B483" w:rsidRPr="630ECEC8">
        <w:rPr>
          <w:rStyle w:val="eop"/>
        </w:rPr>
        <w:t xml:space="preserve">), </w:t>
      </w:r>
      <w:r w:rsidR="70EC9F6F" w:rsidRPr="630ECEC8">
        <w:rPr>
          <w:rStyle w:val="eop"/>
        </w:rPr>
        <w:t xml:space="preserve">kliimaosakonna taastuvenergia ja rohetehnoloogiate nõunik Merilyn </w:t>
      </w:r>
      <w:proofErr w:type="spellStart"/>
      <w:r w:rsidR="70EC9F6F" w:rsidRPr="630ECEC8">
        <w:rPr>
          <w:rStyle w:val="eop"/>
        </w:rPr>
        <w:t>Möls</w:t>
      </w:r>
      <w:proofErr w:type="spellEnd"/>
      <w:r w:rsidR="70EC9F6F" w:rsidRPr="630ECEC8">
        <w:rPr>
          <w:rStyle w:val="eop"/>
        </w:rPr>
        <w:t xml:space="preserve"> (</w:t>
      </w:r>
      <w:r w:rsidR="36D4B5C2" w:rsidRPr="630ECEC8">
        <w:rPr>
          <w:rStyle w:val="eop"/>
        </w:rPr>
        <w:t>605 0096</w:t>
      </w:r>
      <w:r w:rsidR="34E92395" w:rsidRPr="630ECEC8">
        <w:rPr>
          <w:rStyle w:val="eop"/>
        </w:rPr>
        <w:t>,</w:t>
      </w:r>
      <w:r w:rsidR="36D4B5C2" w:rsidRPr="630ECEC8">
        <w:rPr>
          <w:rStyle w:val="eop"/>
        </w:rPr>
        <w:t xml:space="preserve"> </w:t>
      </w:r>
      <w:hyperlink r:id="rId15" w:history="1">
        <w:r w:rsidR="008453EC" w:rsidRPr="00C72D21">
          <w:rPr>
            <w:rStyle w:val="Hperlink"/>
          </w:rPr>
          <w:t>merilyn.mols@kliimaministeerium.ee</w:t>
        </w:r>
      </w:hyperlink>
      <w:r w:rsidR="70EC9F6F">
        <w:t>)</w:t>
      </w:r>
      <w:r w:rsidR="48E50E90">
        <w:t>,</w:t>
      </w:r>
      <w:r w:rsidR="3180E8E2" w:rsidRPr="630ECEC8">
        <w:rPr>
          <w:rStyle w:val="eop"/>
        </w:rPr>
        <w:t xml:space="preserve"> kliimaosakonna peaspetsialist </w:t>
      </w:r>
      <w:proofErr w:type="spellStart"/>
      <w:r w:rsidR="3180E8E2" w:rsidRPr="630ECEC8">
        <w:rPr>
          <w:rStyle w:val="eop"/>
        </w:rPr>
        <w:t>Hedy</w:t>
      </w:r>
      <w:proofErr w:type="spellEnd"/>
      <w:r w:rsidR="3180E8E2" w:rsidRPr="630ECEC8">
        <w:rPr>
          <w:rStyle w:val="eop"/>
        </w:rPr>
        <w:t xml:space="preserve"> Eeriksoo (</w:t>
      </w:r>
      <w:r w:rsidR="2E208B26" w:rsidRPr="630ECEC8">
        <w:rPr>
          <w:rStyle w:val="eop"/>
        </w:rPr>
        <w:t>605</w:t>
      </w:r>
      <w:r w:rsidR="5990B1D8" w:rsidRPr="630ECEC8">
        <w:rPr>
          <w:rStyle w:val="eop"/>
        </w:rPr>
        <w:t xml:space="preserve"> </w:t>
      </w:r>
      <w:r w:rsidR="2E208B26" w:rsidRPr="630ECEC8">
        <w:rPr>
          <w:rStyle w:val="eop"/>
        </w:rPr>
        <w:t>3693</w:t>
      </w:r>
      <w:r w:rsidR="73F1FF3C" w:rsidRPr="630ECEC8">
        <w:rPr>
          <w:rStyle w:val="eop"/>
        </w:rPr>
        <w:t>,</w:t>
      </w:r>
      <w:r w:rsidR="2E208B26" w:rsidRPr="630ECEC8">
        <w:rPr>
          <w:rStyle w:val="eop"/>
        </w:rPr>
        <w:t xml:space="preserve"> </w:t>
      </w:r>
      <w:hyperlink r:id="rId16" w:history="1">
        <w:r w:rsidR="20658507" w:rsidRPr="630ECEC8">
          <w:rPr>
            <w:rStyle w:val="Hperlink"/>
          </w:rPr>
          <w:t>hedy.eeriksoo@kliimaministeerium.ee</w:t>
        </w:r>
      </w:hyperlink>
      <w:r w:rsidR="3180E8E2">
        <w:t>)</w:t>
      </w:r>
      <w:r w:rsidR="780AE1AE" w:rsidRPr="630ECEC8">
        <w:rPr>
          <w:rStyle w:val="eop"/>
        </w:rPr>
        <w:t>,</w:t>
      </w:r>
      <w:r w:rsidR="3E7DC6BB" w:rsidRPr="630ECEC8">
        <w:rPr>
          <w:rStyle w:val="eop"/>
        </w:rPr>
        <w:t xml:space="preserve"> </w:t>
      </w:r>
      <w:r w:rsidR="00D14680">
        <w:rPr>
          <w:rStyle w:val="eop"/>
        </w:rPr>
        <w:t xml:space="preserve">rohereformi osakonna rohereformi teekaartide valdkonnajuht Maria </w:t>
      </w:r>
      <w:proofErr w:type="spellStart"/>
      <w:r w:rsidR="00D14680">
        <w:rPr>
          <w:rStyle w:val="eop"/>
        </w:rPr>
        <w:t>Värton</w:t>
      </w:r>
      <w:proofErr w:type="spellEnd"/>
      <w:r w:rsidR="00D14680">
        <w:rPr>
          <w:rStyle w:val="eop"/>
        </w:rPr>
        <w:t xml:space="preserve"> (627 2311, </w:t>
      </w:r>
      <w:hyperlink r:id="rId17" w:history="1">
        <w:r w:rsidR="00D14680" w:rsidRPr="00307248">
          <w:rPr>
            <w:rStyle w:val="Hperlink"/>
          </w:rPr>
          <w:t>maria.varton@kliimaministeerium.ee</w:t>
        </w:r>
      </w:hyperlink>
      <w:r w:rsidR="00D14680">
        <w:rPr>
          <w:rStyle w:val="eop"/>
        </w:rPr>
        <w:t xml:space="preserve">), </w:t>
      </w:r>
      <w:r w:rsidR="6BA99829" w:rsidRPr="630ECEC8">
        <w:rPr>
          <w:rStyle w:val="eop"/>
        </w:rPr>
        <w:t>ehi</w:t>
      </w:r>
      <w:r w:rsidR="4EBEC1EE" w:rsidRPr="630ECEC8">
        <w:rPr>
          <w:rStyle w:val="eop"/>
        </w:rPr>
        <w:t xml:space="preserve">tuse ja elukeskkonna osakonna keskkonnasäästlikkuse valdkonnajuht </w:t>
      </w:r>
      <w:proofErr w:type="spellStart"/>
      <w:r w:rsidR="4EBEC1EE" w:rsidRPr="630ECEC8">
        <w:rPr>
          <w:rStyle w:val="eop"/>
        </w:rPr>
        <w:t>Hannamary</w:t>
      </w:r>
      <w:proofErr w:type="spellEnd"/>
      <w:r w:rsidR="4EBEC1EE" w:rsidRPr="630ECEC8">
        <w:rPr>
          <w:rStyle w:val="eop"/>
        </w:rPr>
        <w:t xml:space="preserve"> </w:t>
      </w:r>
      <w:proofErr w:type="spellStart"/>
      <w:r w:rsidR="4EBEC1EE" w:rsidRPr="630ECEC8">
        <w:rPr>
          <w:rStyle w:val="eop"/>
        </w:rPr>
        <w:t>Seli</w:t>
      </w:r>
      <w:proofErr w:type="spellEnd"/>
      <w:r w:rsidR="4EBEC1EE" w:rsidRPr="630ECEC8">
        <w:rPr>
          <w:rStyle w:val="eop"/>
        </w:rPr>
        <w:t xml:space="preserve"> (</w:t>
      </w:r>
      <w:r w:rsidR="78938BB5" w:rsidRPr="630ECEC8">
        <w:rPr>
          <w:rStyle w:val="eop"/>
        </w:rPr>
        <w:t xml:space="preserve">639 7650, </w:t>
      </w:r>
      <w:hyperlink r:id="rId18">
        <w:r w:rsidR="4EBEC1EE" w:rsidRPr="00F9B0DB">
          <w:rPr>
            <w:rStyle w:val="Hperlink"/>
          </w:rPr>
          <w:t>hannamary.seli@kliimaministeerium.ee</w:t>
        </w:r>
      </w:hyperlink>
      <w:r w:rsidR="4EBEC1EE" w:rsidRPr="630ECEC8">
        <w:rPr>
          <w:rStyle w:val="eop"/>
        </w:rPr>
        <w:t xml:space="preserve">), </w:t>
      </w:r>
      <w:r w:rsidR="14057E3C" w:rsidRPr="630ECEC8">
        <w:rPr>
          <w:rStyle w:val="eop"/>
        </w:rPr>
        <w:t xml:space="preserve">kliimaministri teadusnõunik </w:t>
      </w:r>
      <w:proofErr w:type="spellStart"/>
      <w:r w:rsidR="14057E3C" w:rsidRPr="630ECEC8">
        <w:rPr>
          <w:rStyle w:val="eop"/>
        </w:rPr>
        <w:t>Aveliina</w:t>
      </w:r>
      <w:proofErr w:type="spellEnd"/>
      <w:r w:rsidR="14057E3C" w:rsidRPr="630ECEC8">
        <w:rPr>
          <w:rStyle w:val="eop"/>
        </w:rPr>
        <w:t xml:space="preserve"> Helm</w:t>
      </w:r>
      <w:r w:rsidR="494DCAB0" w:rsidRPr="630ECEC8">
        <w:rPr>
          <w:rStyle w:val="eop"/>
        </w:rPr>
        <w:t xml:space="preserve"> (</w:t>
      </w:r>
      <w:hyperlink r:id="rId19" w:history="1">
        <w:r w:rsidR="00D14680" w:rsidRPr="00307248">
          <w:rPr>
            <w:rStyle w:val="Hperlink"/>
          </w:rPr>
          <w:t>aveliina.helm@kliimaministeerium.ee</w:t>
        </w:r>
      </w:hyperlink>
      <w:r w:rsidR="00D14680">
        <w:rPr>
          <w:rStyle w:val="eop"/>
        </w:rPr>
        <w:t>)</w:t>
      </w:r>
      <w:r w:rsidR="494DCAB0" w:rsidRPr="630ECEC8">
        <w:rPr>
          <w:rStyle w:val="eop"/>
        </w:rPr>
        <w:t>,</w:t>
      </w:r>
      <w:r w:rsidR="14057E3C" w:rsidRPr="630ECEC8">
        <w:rPr>
          <w:rStyle w:val="eop"/>
        </w:rPr>
        <w:t xml:space="preserve"> </w:t>
      </w:r>
      <w:r w:rsidR="50531636">
        <w:t>õigusosakonna juhataja Eda Pärtel (</w:t>
      </w:r>
      <w:r w:rsidR="69DBC3AF">
        <w:t xml:space="preserve">626 2825, </w:t>
      </w:r>
      <w:hyperlink r:id="rId20">
        <w:r w:rsidR="50531636" w:rsidRPr="630ECEC8">
          <w:rPr>
            <w:rStyle w:val="Hperlink"/>
          </w:rPr>
          <w:t>eda.partel@kliimaministeerium.ee</w:t>
        </w:r>
      </w:hyperlink>
      <w:r w:rsidR="50531636">
        <w:t xml:space="preserve">) </w:t>
      </w:r>
      <w:r w:rsidR="5F99A555">
        <w:t>ning</w:t>
      </w:r>
      <w:r w:rsidR="50531636">
        <w:t xml:space="preserve"> õigusosakonna nõunikud Triin Nymann (</w:t>
      </w:r>
      <w:r w:rsidR="06B543FE">
        <w:t xml:space="preserve">626 2927, </w:t>
      </w:r>
      <w:hyperlink r:id="rId21">
        <w:r w:rsidR="50531636" w:rsidRPr="630ECEC8">
          <w:rPr>
            <w:rStyle w:val="Hperlink"/>
          </w:rPr>
          <w:t>triin.nymann@kliimaministeerium.ee</w:t>
        </w:r>
      </w:hyperlink>
      <w:r w:rsidR="50531636">
        <w:t>), Annemari Vene (</w:t>
      </w:r>
      <w:r w:rsidR="32F7C1D1">
        <w:t>626 2824</w:t>
      </w:r>
      <w:r w:rsidR="00D14680">
        <w:t xml:space="preserve">, </w:t>
      </w:r>
      <w:hyperlink r:id="rId22" w:history="1">
        <w:r w:rsidR="00D14680" w:rsidRPr="00307248">
          <w:rPr>
            <w:rStyle w:val="Hperlink"/>
          </w:rPr>
          <w:t>annemari.vene@kliimaministeerium.ee</w:t>
        </w:r>
      </w:hyperlink>
      <w:r w:rsidR="50531636">
        <w:t>) ja Elina Lehestik (</w:t>
      </w:r>
      <w:r w:rsidR="7B8AB699">
        <w:t>626 2904</w:t>
      </w:r>
      <w:r w:rsidR="00D14680">
        <w:t>,</w:t>
      </w:r>
      <w:r w:rsidR="7B8AB699">
        <w:t xml:space="preserve"> </w:t>
      </w:r>
      <w:hyperlink r:id="rId23">
        <w:r w:rsidR="50531636" w:rsidRPr="630ECEC8">
          <w:rPr>
            <w:rStyle w:val="Hperlink"/>
          </w:rPr>
          <w:t>elina.lehestik@kliimaministeerium.ee</w:t>
        </w:r>
      </w:hyperlink>
      <w:r w:rsidR="50531636">
        <w:t xml:space="preserve">). </w:t>
      </w:r>
      <w:r w:rsidR="6692A356" w:rsidRPr="2B2CB921">
        <w:rPr>
          <w:rStyle w:val="eop"/>
        </w:rPr>
        <w:t xml:space="preserve"> </w:t>
      </w:r>
    </w:p>
    <w:p w14:paraId="249BBAEF" w14:textId="6B37A622" w:rsidR="00B066E2" w:rsidRPr="00B154EC" w:rsidRDefault="00B066E2" w:rsidP="00E57547">
      <w:pPr>
        <w:pStyle w:val="paragraph"/>
        <w:spacing w:before="0" w:beforeAutospacing="0" w:after="0" w:afterAutospacing="0"/>
        <w:jc w:val="both"/>
        <w:textAlignment w:val="baseline"/>
      </w:pPr>
    </w:p>
    <w:p w14:paraId="01137231" w14:textId="16BE58AE" w:rsidR="00B066E2" w:rsidRPr="00B154EC" w:rsidRDefault="00B066E2" w:rsidP="00E57547">
      <w:pPr>
        <w:pStyle w:val="paragraph"/>
        <w:spacing w:before="0" w:beforeAutospacing="0" w:after="0" w:afterAutospacing="0"/>
        <w:jc w:val="both"/>
        <w:textAlignment w:val="baseline"/>
        <w:rPr>
          <w:rStyle w:val="eop"/>
        </w:rPr>
      </w:pPr>
      <w:r>
        <w:t xml:space="preserve">Keeletoimetaja oli </w:t>
      </w:r>
      <w:r w:rsidRPr="006E2059">
        <w:t xml:space="preserve">Justiitsministeeriumi </w:t>
      </w:r>
      <w:r w:rsidR="6EE77DF4" w:rsidRPr="006E2059">
        <w:t>õigusloome</w:t>
      </w:r>
      <w:r w:rsidR="128C8CD3" w:rsidRPr="006E2059">
        <w:t xml:space="preserve"> </w:t>
      </w:r>
      <w:r w:rsidR="009501F6">
        <w:t xml:space="preserve">korralduse </w:t>
      </w:r>
      <w:r w:rsidR="128C8CD3" w:rsidRPr="006E2059">
        <w:t>talit</w:t>
      </w:r>
      <w:del w:id="9" w:author="Katariina Kärsten" w:date="2024-09-16T00:03:00Z">
        <w:r w:rsidR="128C8CD3" w:rsidRPr="006E2059" w:rsidDel="00BA7B37">
          <w:delText>l</w:delText>
        </w:r>
      </w:del>
      <w:r w:rsidR="128C8CD3" w:rsidRPr="006E2059">
        <w:t>use</w:t>
      </w:r>
      <w:r w:rsidR="00B154EC" w:rsidRPr="006E2059">
        <w:t xml:space="preserve"> </w:t>
      </w:r>
      <w:r w:rsidR="4A2009C4" w:rsidRPr="006E2059">
        <w:t>keeletoimetaja</w:t>
      </w:r>
      <w:r w:rsidR="128C8CD3" w:rsidRPr="006E2059">
        <w:t xml:space="preserve"> </w:t>
      </w:r>
      <w:r>
        <w:t xml:space="preserve">Aili </w:t>
      </w:r>
      <w:proofErr w:type="spellStart"/>
      <w:r>
        <w:t>Sandre</w:t>
      </w:r>
      <w:proofErr w:type="spellEnd"/>
      <w:r>
        <w:t xml:space="preserve"> (</w:t>
      </w:r>
      <w:hyperlink r:id="rId24">
        <w:r w:rsidRPr="5243F0D5">
          <w:rPr>
            <w:rStyle w:val="Hperlink"/>
          </w:rPr>
          <w:t>aili.sandre@just.ee</w:t>
        </w:r>
      </w:hyperlink>
      <w:r>
        <w:t>)</w:t>
      </w:r>
      <w:r w:rsidR="7D02F8D3">
        <w:t>.</w:t>
      </w:r>
    </w:p>
    <w:p w14:paraId="5D495235" w14:textId="2B5A5028" w:rsidR="5243F0D5" w:rsidRDefault="5243F0D5" w:rsidP="00E57547">
      <w:pPr>
        <w:pStyle w:val="paragraph"/>
        <w:spacing w:before="0" w:beforeAutospacing="0" w:after="0" w:afterAutospacing="0"/>
        <w:jc w:val="both"/>
      </w:pPr>
    </w:p>
    <w:p w14:paraId="7C02ABC1" w14:textId="12857AF5" w:rsidR="002F4F83" w:rsidRDefault="4885B2E9" w:rsidP="006E2059">
      <w:pPr>
        <w:pStyle w:val="Pealkiri2"/>
        <w:spacing w:line="240" w:lineRule="auto"/>
        <w:rPr>
          <w:rStyle w:val="eop"/>
          <w:rFonts w:ascii="Times New Roman" w:hAnsi="Times New Roman" w:cs="Times New Roman"/>
          <w:color w:val="auto"/>
          <w:kern w:val="0"/>
          <w:sz w:val="24"/>
          <w:szCs w:val="24"/>
          <w:lang w:eastAsia="et-EE"/>
          <w14:ligatures w14:val="none"/>
        </w:rPr>
      </w:pPr>
      <w:bookmarkStart w:id="10" w:name="_Toc1336038063"/>
      <w:bookmarkStart w:id="11" w:name="_Toc1343647808"/>
      <w:bookmarkStart w:id="12" w:name="_Toc173748426"/>
      <w:r>
        <w:t>1.3</w:t>
      </w:r>
      <w:r w:rsidR="00423902">
        <w:t>.</w:t>
      </w:r>
      <w:r>
        <w:t xml:space="preserve"> </w:t>
      </w:r>
      <w:commentRangeStart w:id="13"/>
      <w:r w:rsidR="7C894610">
        <w:t>Märkused</w:t>
      </w:r>
      <w:bookmarkEnd w:id="10"/>
      <w:bookmarkEnd w:id="11"/>
      <w:bookmarkEnd w:id="12"/>
      <w:commentRangeEnd w:id="13"/>
      <w:r w:rsidR="00F55421">
        <w:rPr>
          <w:rStyle w:val="Kommentaariviide"/>
          <w:rFonts w:asciiTheme="minorHAnsi" w:eastAsiaTheme="minorHAnsi" w:hAnsiTheme="minorHAnsi" w:cstheme="minorBidi"/>
          <w:color w:val="auto"/>
        </w:rPr>
        <w:commentReference w:id="13"/>
      </w:r>
    </w:p>
    <w:p w14:paraId="4B35F38B" w14:textId="77777777" w:rsidR="00423902" w:rsidRDefault="00423902" w:rsidP="00E57547">
      <w:pPr>
        <w:pStyle w:val="paragraph"/>
        <w:spacing w:before="0" w:beforeAutospacing="0" w:after="0" w:afterAutospacing="0"/>
        <w:jc w:val="both"/>
        <w:textAlignment w:val="baseline"/>
        <w:rPr>
          <w:highlight w:val="yellow"/>
        </w:rPr>
      </w:pPr>
    </w:p>
    <w:p w14:paraId="7890F58B" w14:textId="10967810" w:rsidR="002F4F83" w:rsidRDefault="009501F6" w:rsidP="00E57547">
      <w:pPr>
        <w:pStyle w:val="paragraph"/>
        <w:spacing w:before="0" w:beforeAutospacing="0" w:after="0" w:afterAutospacing="0"/>
        <w:jc w:val="both"/>
        <w:textAlignment w:val="baseline"/>
      </w:pPr>
      <w:r w:rsidRPr="005466A4">
        <w:t>S</w:t>
      </w:r>
      <w:r w:rsidR="27B37403" w:rsidRPr="005466A4">
        <w:t xml:space="preserve">eaduseelnõu menetlus on seotud </w:t>
      </w:r>
      <w:r w:rsidR="009E0F4E" w:rsidRPr="005466A4">
        <w:t>a</w:t>
      </w:r>
      <w:r w:rsidR="7759266B" w:rsidRPr="005466A4">
        <w:t>tmosfääriõhu kaitse seaduse ja teiste seaduste muutmise seaduse</w:t>
      </w:r>
      <w:r w:rsidR="1AF137D8" w:rsidRPr="005466A4">
        <w:t xml:space="preserve"> (edaspidi </w:t>
      </w:r>
      <w:r w:rsidR="1AF137D8" w:rsidRPr="005466A4">
        <w:rPr>
          <w:i/>
          <w:iCs/>
        </w:rPr>
        <w:t>AÕKS</w:t>
      </w:r>
      <w:r w:rsidR="1AF137D8" w:rsidRPr="005466A4">
        <w:t>)</w:t>
      </w:r>
      <w:r w:rsidR="7759266B" w:rsidRPr="005466A4">
        <w:t xml:space="preserve"> eelnõuga</w:t>
      </w:r>
      <w:r w:rsidR="4AD97FA4" w:rsidRPr="005466A4">
        <w:t xml:space="preserve">, </w:t>
      </w:r>
      <w:r w:rsidR="4AD97FA4">
        <w:t xml:space="preserve">milles sätestatakse esimese kauplemissüsteemi laienemine meretranspordile ning luuakse uus kauplemissüsteem kütustele. Lisaks </w:t>
      </w:r>
      <w:r w:rsidR="5690CF7C">
        <w:t>muude</w:t>
      </w:r>
      <w:r w:rsidR="77F9DD2A">
        <w:t>takse</w:t>
      </w:r>
      <w:r w:rsidR="4273F33F">
        <w:t xml:space="preserve"> esimes</w:t>
      </w:r>
      <w:r w:rsidR="35CF39B9">
        <w:t>t</w:t>
      </w:r>
      <w:r w:rsidR="4273F33F">
        <w:t xml:space="preserve"> kauplemissüsteemi</w:t>
      </w:r>
      <w:r w:rsidR="77F9DD2A">
        <w:t xml:space="preserve"> paiksetele ja õhusõiduki käitistele</w:t>
      </w:r>
      <w:r w:rsidR="762029BD">
        <w:t xml:space="preserve">, et viia </w:t>
      </w:r>
      <w:r w:rsidR="77F9DD2A">
        <w:t>E</w:t>
      </w:r>
      <w:r w:rsidR="009E0F4E">
        <w:t>Li</w:t>
      </w:r>
      <w:r w:rsidR="77F9DD2A">
        <w:t xml:space="preserve"> kasvuhoonegaaside lubatud heitkoguse ühikutega kauplemise süsteem</w:t>
      </w:r>
      <w:r w:rsidR="2BDEBC13">
        <w:t xml:space="preserve"> (edaspidi </w:t>
      </w:r>
      <w:r w:rsidR="2BDEBC13" w:rsidRPr="14F30D4A">
        <w:rPr>
          <w:i/>
          <w:iCs/>
        </w:rPr>
        <w:t>EL</w:t>
      </w:r>
      <w:r w:rsidR="00B740C5">
        <w:rPr>
          <w:i/>
          <w:iCs/>
        </w:rPr>
        <w:t>i</w:t>
      </w:r>
      <w:r w:rsidR="2BDEBC13" w:rsidRPr="14F30D4A">
        <w:rPr>
          <w:i/>
          <w:iCs/>
        </w:rPr>
        <w:t xml:space="preserve"> HKS</w:t>
      </w:r>
      <w:r w:rsidR="2BDEBC13">
        <w:t>)</w:t>
      </w:r>
      <w:r w:rsidR="77F9DD2A">
        <w:t xml:space="preserve"> kooskõlla E</w:t>
      </w:r>
      <w:r w:rsidR="009E0F4E">
        <w:t>Li</w:t>
      </w:r>
      <w:r w:rsidR="77F9DD2A">
        <w:t xml:space="preserve"> kliimamääruses seatud eesmärgiga saavutada 2030. aastaks vähemalt 55% kasvuhoonegaaside heite vähendamine võrreldes 1990. </w:t>
      </w:r>
      <w:r w:rsidR="4416C7C2">
        <w:t>a</w:t>
      </w:r>
      <w:r w:rsidR="77F9DD2A">
        <w:t>astaga.</w:t>
      </w:r>
      <w:r w:rsidR="2504C0DC">
        <w:t xml:space="preserve"> </w:t>
      </w:r>
      <w:r w:rsidR="2F6EA6CB">
        <w:t>Esimesse kauplemissüsteemi kuuluvate käitiste heide moodustas 2021. aastal Eesti kasvuhoonegaaside koguheitest</w:t>
      </w:r>
      <w:r w:rsidR="006A738A">
        <w:t xml:space="preserve"> </w:t>
      </w:r>
      <w:r w:rsidR="2F6EA6CB">
        <w:t>ligikaudu 54%. Valdkondade lisandumisega muutub süsteemi mõju veelgi ulatuslikumaks ni</w:t>
      </w:r>
      <w:r w:rsidR="3A551C12">
        <w:t xml:space="preserve">ng </w:t>
      </w:r>
      <w:r w:rsidR="2F6EA6CB">
        <w:t xml:space="preserve">ELi </w:t>
      </w:r>
      <w:proofErr w:type="spellStart"/>
      <w:r w:rsidR="2F6EA6CB">
        <w:t>HKSi</w:t>
      </w:r>
      <w:proofErr w:type="spellEnd"/>
      <w:r w:rsidR="2F6EA6CB">
        <w:t xml:space="preserve"> rakendamisega tagatakse, et ELi </w:t>
      </w:r>
      <w:proofErr w:type="spellStart"/>
      <w:r w:rsidR="2F6EA6CB">
        <w:t>HKSi</w:t>
      </w:r>
      <w:proofErr w:type="spellEnd"/>
      <w:r w:rsidR="2F6EA6CB">
        <w:t xml:space="preserve"> </w:t>
      </w:r>
      <w:proofErr w:type="spellStart"/>
      <w:r w:rsidR="2F6EA6CB">
        <w:t>kuulu</w:t>
      </w:r>
      <w:r w:rsidR="396D5664">
        <w:t>jad</w:t>
      </w:r>
      <w:proofErr w:type="spellEnd"/>
      <w:r w:rsidR="2F6EA6CB">
        <w:t xml:space="preserve"> võtavad ka edaspidi meetmeid, et kulutõhusalt oma kasvuhoonegaaside koguheidet vähendada.</w:t>
      </w:r>
      <w:r w:rsidR="5F2A5B5B">
        <w:t xml:space="preserve"> Samuti sätestab </w:t>
      </w:r>
      <w:r w:rsidR="489B942E">
        <w:t>AÕKS EL</w:t>
      </w:r>
      <w:r w:rsidR="00790203">
        <w:t>i</w:t>
      </w:r>
      <w:r w:rsidR="489B942E">
        <w:t xml:space="preserve"> </w:t>
      </w:r>
      <w:proofErr w:type="spellStart"/>
      <w:r w:rsidR="489B942E">
        <w:t>HKS</w:t>
      </w:r>
      <w:r w:rsidR="00790203">
        <w:t>i</w:t>
      </w:r>
      <w:proofErr w:type="spellEnd"/>
      <w:r w:rsidR="489B942E">
        <w:t xml:space="preserve"> enampakkumistulu kasutamise </w:t>
      </w:r>
      <w:r w:rsidR="312231C1">
        <w:t xml:space="preserve">täpsemad </w:t>
      </w:r>
      <w:r w:rsidR="489B942E">
        <w:t>tingimused</w:t>
      </w:r>
      <w:r w:rsidR="75DD877F">
        <w:t>, mis on</w:t>
      </w:r>
      <w:r w:rsidR="00790203">
        <w:t xml:space="preserve"> </w:t>
      </w:r>
      <w:r w:rsidR="75DD877F">
        <w:t>vahendite kasutamise aluseks</w:t>
      </w:r>
      <w:r w:rsidR="489B942E">
        <w:t>.</w:t>
      </w:r>
    </w:p>
    <w:p w14:paraId="024C42F4" w14:textId="22F79018" w:rsidR="5233A611" w:rsidRDefault="5233A611" w:rsidP="00E57547">
      <w:pPr>
        <w:pStyle w:val="paragraph"/>
        <w:spacing w:before="0" w:beforeAutospacing="0" w:after="0" w:afterAutospacing="0"/>
        <w:jc w:val="both"/>
        <w:rPr>
          <w:highlight w:val="yellow"/>
        </w:rPr>
      </w:pPr>
    </w:p>
    <w:p w14:paraId="76F8BF6D" w14:textId="55C220AB" w:rsidR="002F4F83" w:rsidRDefault="538DE8B1" w:rsidP="00E57547">
      <w:pPr>
        <w:pStyle w:val="paragraph"/>
        <w:spacing w:before="0" w:beforeAutospacing="0" w:after="0" w:afterAutospacing="0"/>
        <w:jc w:val="both"/>
        <w:textAlignment w:val="baseline"/>
      </w:pPr>
      <w:r>
        <w:t xml:space="preserve">Eelnõu on seotud ka Riigikogu menetluses oleva </w:t>
      </w:r>
      <w:r w:rsidR="34274F27">
        <w:t>maapõueseaduse täiendamise seaduse eelnõuga 435 SE,</w:t>
      </w:r>
      <w:r>
        <w:t xml:space="preserve"> mille</w:t>
      </w:r>
      <w:r w:rsidR="41A6106C" w:rsidRPr="001852A0">
        <w:t xml:space="preserve">s sätestatakse põlevkivi kaevandamiseks antavate keskkonnalubade menetluste tähtajalise peatumise </w:t>
      </w:r>
      <w:r w:rsidR="00790203">
        <w:t>kord</w:t>
      </w:r>
      <w:r w:rsidR="41A6106C" w:rsidRPr="001852A0">
        <w:t>. Muudatuse kohaselt peatuvad kuni 2026. aasta 1. jaanuarini üksikute eranditega põlevkivi kaevandamisloa andmise või muutmise, s</w:t>
      </w:r>
      <w:r w:rsidR="00A6597F">
        <w:t>h</w:t>
      </w:r>
      <w:r w:rsidR="41A6106C" w:rsidRPr="001852A0">
        <w:t xml:space="preserve"> mäeeraldise laiendamise taotluse menetlused ning tagastatakse seaduse jõustumisest kuni 2026. aasta 1. jaanuarini esitatud </w:t>
      </w:r>
      <w:r w:rsidR="009E0F4E">
        <w:t xml:space="preserve">taotlused </w:t>
      </w:r>
      <w:r w:rsidR="41A6106C" w:rsidRPr="001852A0">
        <w:t>kaevandamisloa saamiseks või loa muutmiseks, s</w:t>
      </w:r>
      <w:r w:rsidR="00A6597F">
        <w:t>h</w:t>
      </w:r>
      <w:r w:rsidR="41A6106C" w:rsidRPr="001852A0">
        <w:t xml:space="preserve"> mäeeraldise laiendamiseks. </w:t>
      </w:r>
      <w:r w:rsidR="7F3AB4CD" w:rsidRPr="001852A0">
        <w:t xml:space="preserve">Viidatud eelnõu eesmärk on menetlused peatada kuni maapõueseaduses </w:t>
      </w:r>
      <w:proofErr w:type="spellStart"/>
      <w:r w:rsidR="009E0F4E">
        <w:t>KliimaSis</w:t>
      </w:r>
      <w:proofErr w:type="spellEnd"/>
      <w:r w:rsidR="7F3AB4CD" w:rsidRPr="001852A0">
        <w:t xml:space="preserve"> sätestatut arvestavate muudatuste tegemiseni.</w:t>
      </w:r>
    </w:p>
    <w:p w14:paraId="1062DCFA" w14:textId="291D67E4" w:rsidR="002F4F83" w:rsidRDefault="002F4F83" w:rsidP="00E57547">
      <w:pPr>
        <w:pStyle w:val="paragraph"/>
        <w:spacing w:before="0" w:beforeAutospacing="0" w:after="0" w:afterAutospacing="0"/>
        <w:jc w:val="both"/>
        <w:textAlignment w:val="baseline"/>
      </w:pPr>
    </w:p>
    <w:p w14:paraId="0A8496C3" w14:textId="71F7D781" w:rsidR="002F4F83" w:rsidRDefault="3B328B80" w:rsidP="00E57547">
      <w:pPr>
        <w:pStyle w:val="paragraph"/>
        <w:spacing w:before="0" w:beforeAutospacing="0" w:after="0" w:afterAutospacing="0"/>
        <w:jc w:val="both"/>
        <w:textAlignment w:val="baseline"/>
      </w:pPr>
      <w:r w:rsidRPr="002B65D3">
        <w:t>Seaduse vastuvõtmiseks on vajalik Riigikogu poolthäälte enamus.</w:t>
      </w:r>
    </w:p>
    <w:p w14:paraId="450AAB13" w14:textId="77777777" w:rsidR="00423902" w:rsidRDefault="00423902" w:rsidP="00E57547">
      <w:pPr>
        <w:pStyle w:val="paragraph"/>
        <w:spacing w:before="0" w:beforeAutospacing="0" w:after="0" w:afterAutospacing="0"/>
        <w:jc w:val="both"/>
        <w:textAlignment w:val="baseline"/>
      </w:pPr>
    </w:p>
    <w:p w14:paraId="2FAC84E8" w14:textId="01D7043F" w:rsidR="00B066E2" w:rsidRDefault="3C933815" w:rsidP="006E2059">
      <w:pPr>
        <w:pStyle w:val="Pealkiri1"/>
        <w:spacing w:before="0" w:line="240" w:lineRule="auto"/>
        <w:rPr>
          <w:rStyle w:val="eop"/>
          <w:rFonts w:asciiTheme="minorHAnsi" w:eastAsiaTheme="minorHAnsi" w:hAnsiTheme="minorHAnsi" w:cstheme="minorBidi"/>
          <w:color w:val="auto"/>
          <w:sz w:val="22"/>
          <w:szCs w:val="22"/>
        </w:rPr>
      </w:pPr>
      <w:bookmarkStart w:id="14" w:name="_Toc2113368033"/>
      <w:bookmarkStart w:id="15" w:name="_Toc1840728220"/>
      <w:bookmarkStart w:id="16" w:name="_Toc173748427"/>
      <w:r>
        <w:t xml:space="preserve">2. </w:t>
      </w:r>
      <w:r w:rsidR="00790203">
        <w:t>Eelnõu</w:t>
      </w:r>
      <w:r w:rsidR="4ACEA87E">
        <w:t xml:space="preserve"> eesmärk</w:t>
      </w:r>
      <w:bookmarkEnd w:id="14"/>
      <w:bookmarkEnd w:id="15"/>
      <w:bookmarkEnd w:id="16"/>
    </w:p>
    <w:p w14:paraId="61C81075" w14:textId="692770C0" w:rsidR="00B066E2" w:rsidRPr="00B154EC" w:rsidRDefault="20F16552" w:rsidP="006E2059">
      <w:pPr>
        <w:pStyle w:val="Pealkiri2"/>
        <w:spacing w:before="0" w:line="240" w:lineRule="auto"/>
        <w:rPr>
          <w:rStyle w:val="eop"/>
          <w:b/>
          <w:bCs/>
          <w:sz w:val="32"/>
          <w:szCs w:val="32"/>
        </w:rPr>
      </w:pPr>
      <w:bookmarkStart w:id="17" w:name="_Toc843952806"/>
      <w:bookmarkStart w:id="18" w:name="_Toc1805847012"/>
      <w:bookmarkStart w:id="19" w:name="_Toc173748428"/>
      <w:r>
        <w:t>2.1</w:t>
      </w:r>
      <w:r w:rsidR="00790203">
        <w:t>.</w:t>
      </w:r>
      <w:r>
        <w:t xml:space="preserve"> </w:t>
      </w:r>
      <w:r w:rsidR="39FF65D9">
        <w:t>Seaduse eelnõu algatamise vajalikkus ja eesmärk</w:t>
      </w:r>
      <w:bookmarkEnd w:id="17"/>
      <w:bookmarkEnd w:id="18"/>
      <w:bookmarkEnd w:id="19"/>
    </w:p>
    <w:p w14:paraId="4671F66C" w14:textId="77777777" w:rsidR="00423902" w:rsidRDefault="00423902" w:rsidP="00E57547">
      <w:pPr>
        <w:pStyle w:val="paragraph"/>
        <w:spacing w:before="0" w:beforeAutospacing="0" w:after="0" w:afterAutospacing="0"/>
        <w:jc w:val="both"/>
        <w:textAlignment w:val="baseline"/>
      </w:pPr>
    </w:p>
    <w:p w14:paraId="4403F72E" w14:textId="277C38C7" w:rsidR="00B066E2" w:rsidRPr="00B154EC" w:rsidRDefault="25B03075" w:rsidP="00E57547">
      <w:pPr>
        <w:pStyle w:val="paragraph"/>
        <w:spacing w:before="0" w:beforeAutospacing="0" w:after="0" w:afterAutospacing="0"/>
        <w:jc w:val="both"/>
        <w:textAlignment w:val="baseline"/>
        <w:rPr>
          <w:color w:val="000000" w:themeColor="text1"/>
        </w:rPr>
      </w:pPr>
      <w:r>
        <w:t xml:space="preserve">Eelnõukohase seaduse eesmärk on </w:t>
      </w:r>
      <w:r w:rsidR="485B7CB4">
        <w:t>luua alus kliimakindlaks majanduseks</w:t>
      </w:r>
      <w:r w:rsidR="00C038A4">
        <w:t xml:space="preserve"> ning </w:t>
      </w:r>
      <w:r>
        <w:t>tagada</w:t>
      </w:r>
      <w:r w:rsidR="614F0A65">
        <w:t xml:space="preserve"> selleks</w:t>
      </w:r>
      <w:r>
        <w:t xml:space="preserve"> </w:t>
      </w:r>
      <w:r w:rsidR="37A415DB">
        <w:t xml:space="preserve">eri valdkondadele </w:t>
      </w:r>
      <w:r w:rsidR="027FBA82">
        <w:t xml:space="preserve">vajalik </w:t>
      </w:r>
      <w:r>
        <w:t>ettenähtavus</w:t>
      </w:r>
      <w:r w:rsidR="03F8D8A3">
        <w:t xml:space="preserve"> ja</w:t>
      </w:r>
      <w:r>
        <w:t xml:space="preserve"> selgus</w:t>
      </w:r>
      <w:r w:rsidR="006A738A">
        <w:t xml:space="preserve"> </w:t>
      </w:r>
      <w:r w:rsidR="4B5299C1" w:rsidRPr="3719A35D">
        <w:rPr>
          <w:color w:val="000000" w:themeColor="text1"/>
        </w:rPr>
        <w:t>kliimaneutraals</w:t>
      </w:r>
      <w:r w:rsidR="4CD84C51" w:rsidRPr="3719A35D">
        <w:rPr>
          <w:color w:val="000000" w:themeColor="text1"/>
        </w:rPr>
        <w:t>use</w:t>
      </w:r>
      <w:r w:rsidR="3B254B84" w:rsidRPr="63D53769">
        <w:rPr>
          <w:color w:val="000000" w:themeColor="text1"/>
        </w:rPr>
        <w:t xml:space="preserve"> saavutamise</w:t>
      </w:r>
      <w:r w:rsidR="0FD68107" w:rsidRPr="63D53769">
        <w:rPr>
          <w:color w:val="000000" w:themeColor="text1"/>
        </w:rPr>
        <w:t>l</w:t>
      </w:r>
      <w:r w:rsidRPr="63D53769">
        <w:rPr>
          <w:color w:val="000000" w:themeColor="text1"/>
        </w:rPr>
        <w:t xml:space="preserve"> aastaks 2050</w:t>
      </w:r>
      <w:r w:rsidR="00790203">
        <w:rPr>
          <w:color w:val="000000" w:themeColor="text1"/>
        </w:rPr>
        <w:t xml:space="preserve">. Sellega </w:t>
      </w:r>
      <w:r w:rsidR="00F01E79">
        <w:t xml:space="preserve">panustab </w:t>
      </w:r>
      <w:r>
        <w:t>Eesti rii</w:t>
      </w:r>
      <w:r w:rsidR="00790203">
        <w:t xml:space="preserve">k </w:t>
      </w:r>
      <w:r>
        <w:t xml:space="preserve">ülemaailmse keskmise temperatuuri tõusu pidurdamisse, et </w:t>
      </w:r>
      <w:r w:rsidR="00790203">
        <w:t>tagada</w:t>
      </w:r>
      <w:r>
        <w:t xml:space="preserve"> tervise- ja heaoluvajadustele vastav keskkond praegus</w:t>
      </w:r>
      <w:r w:rsidR="009E0F4E">
        <w:t>t</w:t>
      </w:r>
      <w:r>
        <w:t>ele ja tulevastele põlvedele.</w:t>
      </w:r>
    </w:p>
    <w:p w14:paraId="489C928A" w14:textId="43CFB91A" w:rsidR="6BECA491" w:rsidRDefault="6BECA491" w:rsidP="00E57547">
      <w:pPr>
        <w:pStyle w:val="paragraph"/>
        <w:spacing w:before="0" w:beforeAutospacing="0" w:after="0" w:afterAutospacing="0"/>
        <w:jc w:val="both"/>
      </w:pPr>
    </w:p>
    <w:p w14:paraId="58D221DC" w14:textId="35EDC3E9" w:rsidR="5E971C08" w:rsidRDefault="5E971C08" w:rsidP="00E57547">
      <w:pPr>
        <w:pStyle w:val="paragraph"/>
        <w:spacing w:before="0" w:beforeAutospacing="0" w:after="0" w:afterAutospacing="0"/>
        <w:jc w:val="both"/>
      </w:pPr>
      <w:r>
        <w:t>Samuti on eesmärk luua</w:t>
      </w:r>
      <w:r w:rsidR="66C23E95">
        <w:t xml:space="preserve"> konkurentsivõimelise majanduse eeldused, kuna raamseadusena suunab see Eestile oluliste majandusvaldkondade arengut ning sätestab muus osas naaberriikidega sarnased eesmärgid.</w:t>
      </w:r>
      <w:r w:rsidR="08CE685E">
        <w:t xml:space="preserve"> </w:t>
      </w:r>
      <w:r w:rsidR="2EBD8FBF">
        <w:t>E</w:t>
      </w:r>
      <w:r w:rsidR="6F6ED339">
        <w:t>esmär</w:t>
      </w:r>
      <w:r w:rsidR="00790203">
        <w:t>k</w:t>
      </w:r>
      <w:r w:rsidR="3BB51462">
        <w:t xml:space="preserve"> on</w:t>
      </w:r>
      <w:r w:rsidR="6F6ED339">
        <w:t xml:space="preserve"> soodustada ettevõtjate suutlikkust konkureerida </w:t>
      </w:r>
      <w:r w:rsidR="00790203">
        <w:t xml:space="preserve">ettevõtetega </w:t>
      </w:r>
      <w:r w:rsidR="6F6ED339">
        <w:t>naaberturgude</w:t>
      </w:r>
      <w:r w:rsidR="00790203">
        <w:t>l</w:t>
      </w:r>
      <w:r w:rsidR="6F6ED339">
        <w:t>, kus väiksem k</w:t>
      </w:r>
      <w:r w:rsidR="02FDD35A">
        <w:t>eskkonnajälg on oluliseks eeliseks</w:t>
      </w:r>
      <w:r w:rsidR="00790203">
        <w:t>,</w:t>
      </w:r>
      <w:r w:rsidR="02FDD35A">
        <w:t xml:space="preserve"> ning </w:t>
      </w:r>
      <w:r w:rsidR="00790203">
        <w:t xml:space="preserve">toetada </w:t>
      </w:r>
      <w:r w:rsidR="66C23E95">
        <w:t>Eesti võimalus</w:t>
      </w:r>
      <w:r w:rsidR="7755D6B4">
        <w:t>i</w:t>
      </w:r>
      <w:r w:rsidR="66C23E95">
        <w:t xml:space="preserve"> valdkondades, kus meil on kliimakindlamas majanduses konkurentsieelis: kliima- ja keskkonnavaldkonna digilahendused, rannikumajandus, Eestis toodetavad vähese heitega kütused (nt </w:t>
      </w:r>
      <w:proofErr w:type="spellStart"/>
      <w:r w:rsidR="66C23E95">
        <w:t>biometaan</w:t>
      </w:r>
      <w:proofErr w:type="spellEnd"/>
      <w:r w:rsidR="66C23E95">
        <w:t>),</w:t>
      </w:r>
      <w:r w:rsidR="006A738A">
        <w:t xml:space="preserve"> </w:t>
      </w:r>
      <w:r w:rsidR="66C23E95">
        <w:t xml:space="preserve">materjalide ringlussevõtt, ressursside efektiivsem </w:t>
      </w:r>
      <w:proofErr w:type="spellStart"/>
      <w:r w:rsidR="66C23E95">
        <w:t>väärindamine</w:t>
      </w:r>
      <w:proofErr w:type="spellEnd"/>
      <w:r w:rsidR="66C23E95">
        <w:t xml:space="preserve"> (puit, jäätmed jm</w:t>
      </w:r>
      <w:r w:rsidR="00BA641E">
        <w:t>)</w:t>
      </w:r>
      <w:r w:rsidR="36E30BBC">
        <w:t>, hea loodus- ja keskkonnaseisundiga seotud investeeringud ja ettevõtlus</w:t>
      </w:r>
      <w:r w:rsidR="00BA641E">
        <w:t xml:space="preserve"> ning taastuvenergia</w:t>
      </w:r>
      <w:r w:rsidR="3FCA11A4">
        <w:t xml:space="preserve"> tootmine</w:t>
      </w:r>
      <w:r w:rsidR="00BA641E">
        <w:t>.</w:t>
      </w:r>
    </w:p>
    <w:p w14:paraId="7BD89A35" w14:textId="7C614425" w:rsidR="6BECA491" w:rsidRDefault="6BECA491" w:rsidP="00E57547">
      <w:pPr>
        <w:pStyle w:val="paragraph"/>
        <w:spacing w:before="0" w:beforeAutospacing="0" w:after="0" w:afterAutospacing="0"/>
        <w:jc w:val="both"/>
      </w:pPr>
    </w:p>
    <w:p w14:paraId="51D5C7A8" w14:textId="37F9B13A" w:rsidR="2EAAF778" w:rsidRDefault="2EAAF778" w:rsidP="00E57547">
      <w:pPr>
        <w:pStyle w:val="paragraph"/>
        <w:spacing w:before="0" w:beforeAutospacing="0" w:after="0" w:afterAutospacing="0"/>
        <w:jc w:val="both"/>
      </w:pPr>
      <w:r>
        <w:t xml:space="preserve">Euroopa mandriala temperatuur on kümne aasta jooksul olnud keskmiselt 1,3°C üle tööstuseelse taseme, </w:t>
      </w:r>
      <w:r w:rsidR="00956534">
        <w:t>st</w:t>
      </w:r>
      <w:r>
        <w:t xml:space="preserve"> tähendab, et soojenemine on Euroopas olnud </w:t>
      </w:r>
      <w:r w:rsidR="00790203">
        <w:t>ligi kaks</w:t>
      </w:r>
      <w:r>
        <w:t xml:space="preserve"> korda kiirem kui maailmas keskmiselt.</w:t>
      </w:r>
    </w:p>
    <w:p w14:paraId="0764F739" w14:textId="5F5E2F80" w:rsidR="2EAAF778" w:rsidRDefault="2EAAF778" w:rsidP="00E57547">
      <w:pPr>
        <w:pStyle w:val="paragraph"/>
        <w:spacing w:before="0" w:beforeAutospacing="0" w:after="0" w:afterAutospacing="0"/>
        <w:jc w:val="both"/>
      </w:pPr>
    </w:p>
    <w:p w14:paraId="13ED5FF7" w14:textId="749304DF" w:rsidR="45A82F00" w:rsidRDefault="1DD736C9" w:rsidP="00E57547">
      <w:pPr>
        <w:pStyle w:val="paragraph"/>
        <w:spacing w:before="0" w:beforeAutospacing="0" w:after="0" w:afterAutospacing="0"/>
        <w:jc w:val="both"/>
      </w:pPr>
      <w:r>
        <w:t>2024. aasta kevadel avalikustatud</w:t>
      </w:r>
      <w:r w:rsidR="4DA20C20">
        <w:t xml:space="preserve"> </w:t>
      </w:r>
      <w:r w:rsidR="1C225F7C">
        <w:t>Euroopa kliimariskide aruande</w:t>
      </w:r>
      <w:r w:rsidR="45A82F00" w:rsidRPr="5243F0D5">
        <w:rPr>
          <w:rStyle w:val="Allmrkuseviide"/>
        </w:rPr>
        <w:footnoteReference w:id="2"/>
      </w:r>
      <w:r w:rsidR="460DDD1A" w:rsidRPr="31EECA93">
        <w:rPr>
          <w:rStyle w:val="Allmrkuseviide"/>
        </w:rPr>
        <w:t xml:space="preserve"> </w:t>
      </w:r>
      <w:r w:rsidR="00790203">
        <w:t>(</w:t>
      </w:r>
      <w:r w:rsidR="045696BB">
        <w:t>EUCRA</w:t>
      </w:r>
      <w:r>
        <w:t xml:space="preserve">) kohaselt oli </w:t>
      </w:r>
      <w:r w:rsidRPr="14F30D4A">
        <w:rPr>
          <w:color w:val="000000" w:themeColor="text1"/>
        </w:rPr>
        <w:t xml:space="preserve">2023. aasta üleilmselt kõige soojem aasta ja keskmine ülemaailmne temperatuur </w:t>
      </w:r>
      <w:r w:rsidR="0300F1CC" w:rsidRPr="14F30D4A">
        <w:rPr>
          <w:color w:val="000000" w:themeColor="text1"/>
        </w:rPr>
        <w:t xml:space="preserve">ületas </w:t>
      </w:r>
      <w:r w:rsidRPr="14F30D4A" w:rsidDel="006A738A">
        <w:rPr>
          <w:color w:val="000000" w:themeColor="text1"/>
        </w:rPr>
        <w:t>12-kuulisel perioodil veebruarist 2023 kuni jaanuarini 2024</w:t>
      </w:r>
      <w:r w:rsidR="4DA20C20">
        <w:rPr>
          <w:color w:val="000000" w:themeColor="text1"/>
        </w:rPr>
        <w:t xml:space="preserve"> </w:t>
      </w:r>
      <w:r w:rsidRPr="14F30D4A">
        <w:rPr>
          <w:color w:val="000000" w:themeColor="text1"/>
        </w:rPr>
        <w:t>tööstusrevolutsioonieelse taseme 1,5 °C võrra.</w:t>
      </w:r>
      <w:r>
        <w:t xml:space="preserve"> </w:t>
      </w:r>
      <w:r w:rsidR="183207A5">
        <w:t xml:space="preserve">Temperatuuri tõusu põhjuseks on järjest kasvav inimtekkeliselt atmosfääri paisatud kasvuhoonegaaside (edaspidi </w:t>
      </w:r>
      <w:r w:rsidR="183207A5" w:rsidRPr="31EECA93">
        <w:rPr>
          <w:i/>
          <w:iCs/>
        </w:rPr>
        <w:t>KHG</w:t>
      </w:r>
      <w:r w:rsidR="183207A5">
        <w:t xml:space="preserve">) hulk, mis pärineb fossiilset kütust </w:t>
      </w:r>
      <w:r w:rsidR="00BC69FF">
        <w:t>kasutavatest</w:t>
      </w:r>
      <w:r w:rsidR="183207A5">
        <w:t xml:space="preserve"> energiasüsteemidest, maakasutusest ja selle muutusest, suurenevast tarbimisest jpt teguritest.</w:t>
      </w:r>
    </w:p>
    <w:p w14:paraId="6610BFE0" w14:textId="571EC894" w:rsidR="45A82F00" w:rsidRDefault="45A82F00" w:rsidP="00E57547">
      <w:pPr>
        <w:pStyle w:val="paragraph"/>
        <w:spacing w:before="0" w:beforeAutospacing="0" w:after="0" w:afterAutospacing="0"/>
        <w:jc w:val="both"/>
      </w:pPr>
    </w:p>
    <w:p w14:paraId="35E26FC2" w14:textId="30FAB790" w:rsidR="6BECA491" w:rsidRDefault="468D47ED" w:rsidP="006E2059">
      <w:pPr>
        <w:spacing w:after="0" w:line="240" w:lineRule="auto"/>
        <w:jc w:val="both"/>
        <w:rPr>
          <w:color w:val="000000" w:themeColor="text1"/>
        </w:rPr>
      </w:pPr>
      <w:r w:rsidRPr="386249A9">
        <w:rPr>
          <w:rFonts w:ascii="Times New Roman" w:hAnsi="Times New Roman" w:cs="Times New Roman"/>
          <w:color w:val="000000" w:themeColor="text1"/>
          <w:sz w:val="24"/>
          <w:szCs w:val="24"/>
        </w:rPr>
        <w:t>EUCRA tuvastas 36 peamist kliimariski, mis võivad nõuda Euroopa või riikidevahelise</w:t>
      </w:r>
      <w:r w:rsidR="30BAA353" w:rsidRPr="386249A9">
        <w:rPr>
          <w:rFonts w:ascii="Times New Roman" w:hAnsi="Times New Roman" w:cs="Times New Roman"/>
          <w:color w:val="000000" w:themeColor="text1"/>
          <w:sz w:val="24"/>
          <w:szCs w:val="24"/>
        </w:rPr>
        <w:t xml:space="preserve"> </w:t>
      </w:r>
      <w:r w:rsidRPr="386249A9">
        <w:rPr>
          <w:rFonts w:ascii="Times New Roman" w:hAnsi="Times New Roman" w:cs="Times New Roman"/>
          <w:color w:val="000000" w:themeColor="text1"/>
          <w:sz w:val="24"/>
          <w:szCs w:val="24"/>
        </w:rPr>
        <w:t xml:space="preserve">tasandi meetmeid, et </w:t>
      </w:r>
      <w:r w:rsidR="4A3717FB" w:rsidRPr="386249A9">
        <w:rPr>
          <w:rFonts w:ascii="Times New Roman" w:hAnsi="Times New Roman" w:cs="Times New Roman"/>
          <w:color w:val="000000" w:themeColor="text1"/>
          <w:sz w:val="24"/>
          <w:szCs w:val="24"/>
        </w:rPr>
        <w:t>vähendada negatiivset mõju Euroopa energia- ja toidujulgeolekule</w:t>
      </w:r>
      <w:r w:rsidR="00BC69FF">
        <w:rPr>
          <w:rFonts w:ascii="Times New Roman" w:hAnsi="Times New Roman" w:cs="Times New Roman"/>
          <w:color w:val="000000" w:themeColor="text1"/>
          <w:sz w:val="24"/>
          <w:szCs w:val="24"/>
        </w:rPr>
        <w:t>,</w:t>
      </w:r>
      <w:r w:rsidR="1C54C5CA" w:rsidRPr="386249A9">
        <w:rPr>
          <w:rFonts w:ascii="Times New Roman" w:hAnsi="Times New Roman" w:cs="Times New Roman"/>
          <w:color w:val="000000" w:themeColor="text1"/>
          <w:sz w:val="24"/>
          <w:szCs w:val="24"/>
        </w:rPr>
        <w:t xml:space="preserve"> </w:t>
      </w:r>
      <w:r w:rsidR="4A3717FB" w:rsidRPr="386249A9">
        <w:rPr>
          <w:rFonts w:ascii="Times New Roman" w:hAnsi="Times New Roman" w:cs="Times New Roman"/>
          <w:color w:val="000000" w:themeColor="text1"/>
          <w:sz w:val="24"/>
          <w:szCs w:val="24"/>
        </w:rPr>
        <w:t xml:space="preserve">ökosüsteemidele, infrastruktuurile, veevarudele, finantsstabiilsusele ja inimeste tervisele. </w:t>
      </w:r>
      <w:r w:rsidR="7C7A3A99" w:rsidRPr="386249A9">
        <w:rPr>
          <w:rFonts w:ascii="Times New Roman" w:hAnsi="Times New Roman" w:cs="Times New Roman"/>
          <w:color w:val="000000" w:themeColor="text1"/>
          <w:sz w:val="24"/>
          <w:szCs w:val="24"/>
        </w:rPr>
        <w:t xml:space="preserve">Paljud neist riskidest on juba saavutanud kriitilise taseme ja võivad ilma kiirete ja otsustavate meetmeteta muutuda </w:t>
      </w:r>
      <w:r w:rsidR="7C7A3A99" w:rsidRPr="386249A9">
        <w:rPr>
          <w:rFonts w:ascii="Times New Roman" w:hAnsi="Times New Roman" w:cs="Times New Roman"/>
          <w:sz w:val="24"/>
          <w:szCs w:val="24"/>
        </w:rPr>
        <w:t>laiaulatuslikeks ning pidurdamatuteks</w:t>
      </w:r>
      <w:r w:rsidR="4B6FB4FB" w:rsidRPr="386249A9">
        <w:rPr>
          <w:rFonts w:ascii="Times New Roman" w:hAnsi="Times New Roman" w:cs="Times New Roman"/>
          <w:sz w:val="24"/>
          <w:szCs w:val="24"/>
        </w:rPr>
        <w:t>.</w:t>
      </w:r>
    </w:p>
    <w:p w14:paraId="3C1EB813" w14:textId="65FF376A" w:rsidR="74F8D0BD" w:rsidRDefault="74F8D0BD" w:rsidP="006E2059">
      <w:pPr>
        <w:spacing w:after="0" w:line="240" w:lineRule="auto"/>
        <w:jc w:val="both"/>
        <w:rPr>
          <w:rFonts w:ascii="Times New Roman" w:hAnsi="Times New Roman" w:cs="Times New Roman"/>
          <w:sz w:val="24"/>
          <w:szCs w:val="24"/>
        </w:rPr>
      </w:pPr>
    </w:p>
    <w:p w14:paraId="512CE645" w14:textId="3929A557" w:rsidR="6978DF75" w:rsidRPr="00CB758E" w:rsidRDefault="7CDE94C3" w:rsidP="7C84A48D">
      <w:pPr>
        <w:pStyle w:val="paragraph"/>
        <w:spacing w:before="0" w:beforeAutospacing="0" w:after="0" w:afterAutospacing="0"/>
        <w:jc w:val="both"/>
      </w:pPr>
      <w:r>
        <w:t>Euroopa Keskkonna</w:t>
      </w:r>
      <w:r w:rsidR="68A1B99F">
        <w:t>ameti</w:t>
      </w:r>
      <w:r>
        <w:t xml:space="preserve"> </w:t>
      </w:r>
      <w:r w:rsidR="7D0BF56E" w:rsidRPr="00D850EA">
        <w:t>andmetel</w:t>
      </w:r>
      <w:r w:rsidR="00955208">
        <w:rPr>
          <w:rStyle w:val="Allmrkuseviide"/>
        </w:rPr>
        <w:footnoteReference w:id="3"/>
      </w:r>
      <w:r>
        <w:t xml:space="preserve"> ohustavad kliima muutumisega seotud ohud, nagu äärmuslikud temperatuurid</w:t>
      </w:r>
      <w:r w:rsidR="06E68139">
        <w:t xml:space="preserve"> ja temperatuurikõikumised</w:t>
      </w:r>
      <w:r>
        <w:t>, tugevad sademed ja põuad, inimeste tervist ja keskkonda ning võivad põhjustada olulist majanduslikku kahju. Aastatel 1980–2022 ulatusid kliimakahjud E</w:t>
      </w:r>
      <w:r w:rsidR="70BC7DF0">
        <w:t xml:space="preserve">uroopa </w:t>
      </w:r>
      <w:r w:rsidR="3632ED7B">
        <w:t>Liidus</w:t>
      </w:r>
      <w:r w:rsidR="05A736B9">
        <w:t xml:space="preserve"> </w:t>
      </w:r>
      <w:r>
        <w:t>hinnanguliselt 650 m</w:t>
      </w:r>
      <w:r w:rsidR="2FD72F1A">
        <w:t xml:space="preserve">ld </w:t>
      </w:r>
      <w:r>
        <w:t xml:space="preserve">euroni (2022. aasta hindades). Hüdroloogilised ohud (üleujutused) moodustavad </w:t>
      </w:r>
      <w:r w:rsidR="796DF991">
        <w:t xml:space="preserve">sellest </w:t>
      </w:r>
      <w:r>
        <w:t>peaaegu 43% ja meteoroloogilised ohud (tormid, s</w:t>
      </w:r>
      <w:r w:rsidR="48C6B5F6">
        <w:t>h</w:t>
      </w:r>
      <w:r>
        <w:t xml:space="preserve"> välk) ligikaudu 29%. Klimatoloogiliste</w:t>
      </w:r>
      <w:r w:rsidR="08BEC030">
        <w:t>st</w:t>
      </w:r>
      <w:r>
        <w:t xml:space="preserve"> ohtude</w:t>
      </w:r>
      <w:r w:rsidR="08BEC030">
        <w:t>st</w:t>
      </w:r>
      <w:r>
        <w:t xml:space="preserve"> põhjustavad kuumalained ligikaudu 20% kogukahjust, ülejäänud </w:t>
      </w:r>
      <w:r w:rsidR="0A48784A">
        <w:t>±</w:t>
      </w:r>
      <w:r>
        <w:t>8% aga põud, metsatulekahjud ja külmalained. Kliimasurmade arv oli EL</w:t>
      </w:r>
      <w:r w:rsidR="08BEC030">
        <w:t>i</w:t>
      </w:r>
      <w:r>
        <w:t xml:space="preserve"> riikides aastatel 1980</w:t>
      </w:r>
      <w:r w:rsidR="0705CD7F">
        <w:t>–</w:t>
      </w:r>
      <w:r>
        <w:t>2022 Euroopa Keskkonnaa</w:t>
      </w:r>
      <w:r w:rsidR="1B99AB2C">
        <w:t>meti</w:t>
      </w:r>
      <w:r>
        <w:t xml:space="preserve"> </w:t>
      </w:r>
      <w:r w:rsidR="5218963A" w:rsidRPr="004747A4">
        <w:t>andmete</w:t>
      </w:r>
      <w:r w:rsidR="004747A4">
        <w:rPr>
          <w:rStyle w:val="Allmrkuseviide"/>
        </w:rPr>
        <w:footnoteReference w:id="4"/>
      </w:r>
      <w:r>
        <w:t xml:space="preserve"> kohaselt</w:t>
      </w:r>
      <w:r w:rsidR="05A736B9">
        <w:t xml:space="preserve"> </w:t>
      </w:r>
      <w:r w:rsidR="43F962E4">
        <w:t>üle 220 000</w:t>
      </w:r>
      <w:r w:rsidR="389068C4">
        <w:t>.</w:t>
      </w:r>
    </w:p>
    <w:p w14:paraId="17C16CBF" w14:textId="76DCDC83" w:rsidR="24D7EC51" w:rsidRDefault="24D7EC51" w:rsidP="00E57547">
      <w:pPr>
        <w:pStyle w:val="paragraph"/>
        <w:spacing w:before="0" w:beforeAutospacing="0" w:after="0" w:afterAutospacing="0"/>
        <w:jc w:val="both"/>
      </w:pPr>
    </w:p>
    <w:p w14:paraId="7711D607" w14:textId="79EE568E" w:rsidR="0041421A" w:rsidRDefault="79532385" w:rsidP="0E2DB923">
      <w:pPr>
        <w:pStyle w:val="paragraph"/>
        <w:spacing w:before="0" w:beforeAutospacing="0" w:after="0" w:afterAutospacing="0"/>
        <w:jc w:val="both"/>
        <w:rPr>
          <w:color w:val="000000" w:themeColor="text1"/>
        </w:rPr>
      </w:pPr>
      <w:r w:rsidRPr="7C84A48D">
        <w:rPr>
          <w:color w:val="000000" w:themeColor="text1"/>
        </w:rPr>
        <w:t>Eestis on keskmine õhutemperatuur viimasel sajandil tõusnud maailma keskmisest kiiremini. Aasta keskmise temperatuuri tõus on Eesti mõõtmisandmetele tuginedes olnud vahemikus 2,2–2,8 kraadi viimase 70 aasta kohta (perioodil 1950/51</w:t>
      </w:r>
      <w:r w:rsidR="08BEC030" w:rsidRPr="7C84A48D">
        <w:rPr>
          <w:color w:val="000000" w:themeColor="text1"/>
        </w:rPr>
        <w:t>–</w:t>
      </w:r>
      <w:r w:rsidRPr="7C84A48D">
        <w:rPr>
          <w:color w:val="000000" w:themeColor="text1"/>
        </w:rPr>
        <w:t>2020/21). Temperatuuritõus on hoogustunud 1980ndatest aastatest. Kõige tugevam on temperatuuritõusu trend veebruaris ja märtsis, kui kuu keskmine õhutemperatuur on 70 aasta jooksul tõusnud 4–5 kraadi võrra</w:t>
      </w:r>
      <w:r w:rsidR="009A70E6">
        <w:rPr>
          <w:rStyle w:val="Allmrkuseviide"/>
          <w:color w:val="000000" w:themeColor="text1"/>
        </w:rPr>
        <w:footnoteReference w:id="5"/>
      </w:r>
      <w:r w:rsidRPr="7C84A48D">
        <w:rPr>
          <w:color w:val="000000" w:themeColor="text1"/>
        </w:rPr>
        <w:t xml:space="preserve">. </w:t>
      </w:r>
      <w:r w:rsidR="08BEC030" w:rsidRPr="7C84A48D">
        <w:rPr>
          <w:color w:val="000000" w:themeColor="text1"/>
        </w:rPr>
        <w:t>K</w:t>
      </w:r>
      <w:r w:rsidRPr="7C84A48D">
        <w:rPr>
          <w:color w:val="000000" w:themeColor="text1"/>
        </w:rPr>
        <w:t xml:space="preserve">eskmise temperatuuri </w:t>
      </w:r>
      <w:r w:rsidR="08BEC030" w:rsidRPr="7C84A48D">
        <w:rPr>
          <w:color w:val="000000" w:themeColor="text1"/>
        </w:rPr>
        <w:t xml:space="preserve">edasise </w:t>
      </w:r>
      <w:r w:rsidRPr="7C84A48D">
        <w:rPr>
          <w:color w:val="000000" w:themeColor="text1"/>
        </w:rPr>
        <w:t xml:space="preserve">tõusu </w:t>
      </w:r>
      <w:r w:rsidR="08BEC030" w:rsidRPr="7C84A48D">
        <w:rPr>
          <w:color w:val="000000" w:themeColor="text1"/>
        </w:rPr>
        <w:t xml:space="preserve">prognoosid </w:t>
      </w:r>
      <w:r w:rsidRPr="7C84A48D">
        <w:rPr>
          <w:color w:val="000000" w:themeColor="text1"/>
        </w:rPr>
        <w:t xml:space="preserve">sõltuvad globaalsetest </w:t>
      </w:r>
      <w:r w:rsidR="45E9A305" w:rsidRPr="7C84A48D">
        <w:rPr>
          <w:color w:val="000000" w:themeColor="text1"/>
        </w:rPr>
        <w:t>pingutustest kliimamuutuste pidurdamisel (</w:t>
      </w:r>
      <w:r w:rsidRPr="7C84A48D">
        <w:rPr>
          <w:color w:val="000000" w:themeColor="text1"/>
        </w:rPr>
        <w:t>KHG heitest ja maakasutusest</w:t>
      </w:r>
      <w:r w:rsidR="281C02E8" w:rsidRPr="7C84A48D">
        <w:rPr>
          <w:color w:val="000000" w:themeColor="text1"/>
        </w:rPr>
        <w:t>)</w:t>
      </w:r>
      <w:r w:rsidRPr="7C84A48D">
        <w:rPr>
          <w:color w:val="000000" w:themeColor="text1"/>
        </w:rPr>
        <w:t>, varieerudes sõltuvalt stsenaariumist 3 ja 6 kraadi vahel aastaks 2100 võrreldes tööstusrevolutsioonieelse ajaga. Lisaks tõusvale aasta keskmisele temperatuurile ja muutustele ilmastiku sesoonsuses (nt varakevade algus on viimase 70 aasta jooksul nihkunud 19</w:t>
      </w:r>
      <w:r w:rsidR="08BEC030" w:rsidRPr="7C84A48D">
        <w:rPr>
          <w:color w:val="000000" w:themeColor="text1"/>
        </w:rPr>
        <w:t>–</w:t>
      </w:r>
      <w:r w:rsidRPr="7C84A48D">
        <w:rPr>
          <w:color w:val="000000" w:themeColor="text1"/>
        </w:rPr>
        <w:t xml:space="preserve">27 päeva mandri-Eestis ja 37 päeva saartel) väljenduvad juba realiseerunud ja eesseisvad muutused paljudes valdkondades ja nähtustes: lume- ja jääkatte kestvuse ja ulatuse vähenemine, keskmise sademete hulga suurenemine, muutused sademete sesoonsuses, tormide sagenemine ja tugevnemine, valingvihmade sagenemine, põudade ja kuumalainete esinemise sageduse, kestvuse ja ulatuse suurenemine. </w:t>
      </w:r>
    </w:p>
    <w:p w14:paraId="347CAB73" w14:textId="77777777" w:rsidR="0041421A" w:rsidRDefault="0041421A" w:rsidP="0E2DB923">
      <w:pPr>
        <w:pStyle w:val="paragraph"/>
        <w:spacing w:before="0" w:beforeAutospacing="0" w:after="0" w:afterAutospacing="0"/>
        <w:jc w:val="both"/>
        <w:rPr>
          <w:color w:val="000000" w:themeColor="text1"/>
        </w:rPr>
      </w:pPr>
    </w:p>
    <w:p w14:paraId="2E21EBCE" w14:textId="2B1735EE" w:rsidR="5A846DB8" w:rsidRDefault="67E2A700" w:rsidP="2B2CB921">
      <w:pPr>
        <w:pStyle w:val="paragraph"/>
        <w:spacing w:before="0" w:beforeAutospacing="0" w:after="0" w:afterAutospacing="0"/>
        <w:jc w:val="both"/>
        <w:rPr>
          <w:color w:val="000000" w:themeColor="text1"/>
        </w:rPr>
      </w:pPr>
      <w:r w:rsidRPr="2B2CB921">
        <w:rPr>
          <w:color w:val="000000" w:themeColor="text1"/>
        </w:rPr>
        <w:lastRenderedPageBreak/>
        <w:t xml:space="preserve">Liikide levilate muutus, </w:t>
      </w:r>
      <w:proofErr w:type="spellStart"/>
      <w:r w:rsidRPr="2B2CB921">
        <w:rPr>
          <w:color w:val="000000" w:themeColor="text1"/>
        </w:rPr>
        <w:t>invasiivsete</w:t>
      </w:r>
      <w:proofErr w:type="spellEnd"/>
      <w:r w:rsidRPr="2B2CB921">
        <w:rPr>
          <w:color w:val="000000" w:themeColor="text1"/>
        </w:rPr>
        <w:t xml:space="preserve"> </w:t>
      </w:r>
      <w:proofErr w:type="spellStart"/>
      <w:r w:rsidRPr="2B2CB921">
        <w:rPr>
          <w:color w:val="000000" w:themeColor="text1"/>
        </w:rPr>
        <w:t>võõrliikide</w:t>
      </w:r>
      <w:proofErr w:type="spellEnd"/>
      <w:r w:rsidRPr="2B2CB921">
        <w:rPr>
          <w:color w:val="000000" w:themeColor="text1"/>
        </w:rPr>
        <w:t xml:space="preserve"> ulatuslikum levik ning muutunud keskkonnatingimused soodustavad uute kahjurite ja haiguste levikut ning teevad ökosüsteemid, </w:t>
      </w:r>
      <w:r w:rsidR="662B859F" w:rsidRPr="2B2CB921">
        <w:rPr>
          <w:color w:val="000000" w:themeColor="text1"/>
        </w:rPr>
        <w:t>s</w:t>
      </w:r>
      <w:r w:rsidR="3B52392F" w:rsidRPr="2B2CB921">
        <w:rPr>
          <w:color w:val="000000" w:themeColor="text1"/>
        </w:rPr>
        <w:t>h</w:t>
      </w:r>
      <w:r w:rsidR="662B859F" w:rsidRPr="2B2CB921">
        <w:rPr>
          <w:color w:val="000000" w:themeColor="text1"/>
        </w:rPr>
        <w:t xml:space="preserve"> </w:t>
      </w:r>
      <w:r w:rsidRPr="2B2CB921">
        <w:rPr>
          <w:color w:val="000000" w:themeColor="text1"/>
        </w:rPr>
        <w:t>metsad ja põllukultuurid</w:t>
      </w:r>
      <w:r w:rsidR="662B859F" w:rsidRPr="2B2CB921">
        <w:rPr>
          <w:color w:val="000000" w:themeColor="text1"/>
        </w:rPr>
        <w:t>,</w:t>
      </w:r>
      <w:r w:rsidRPr="2B2CB921">
        <w:rPr>
          <w:color w:val="000000" w:themeColor="text1"/>
        </w:rPr>
        <w:t xml:space="preserve"> </w:t>
      </w:r>
      <w:r w:rsidR="58E56C8D" w:rsidRPr="2B2CB921">
        <w:rPr>
          <w:color w:val="000000" w:themeColor="text1"/>
        </w:rPr>
        <w:t xml:space="preserve">veelgi </w:t>
      </w:r>
      <w:r w:rsidRPr="2B2CB921">
        <w:rPr>
          <w:color w:val="000000" w:themeColor="text1"/>
        </w:rPr>
        <w:t xml:space="preserve">vastuvõtlikumaks </w:t>
      </w:r>
      <w:r w:rsidR="4D18114F" w:rsidRPr="2B2CB921">
        <w:rPr>
          <w:color w:val="000000" w:themeColor="text1"/>
        </w:rPr>
        <w:t xml:space="preserve">lisaks </w:t>
      </w:r>
      <w:r w:rsidRPr="2B2CB921">
        <w:rPr>
          <w:color w:val="000000" w:themeColor="text1"/>
        </w:rPr>
        <w:t>juba olemasolevatele</w:t>
      </w:r>
      <w:r w:rsidR="63BDE40B" w:rsidRPr="2B2CB921">
        <w:rPr>
          <w:color w:val="000000" w:themeColor="text1"/>
        </w:rPr>
        <w:t xml:space="preserve"> </w:t>
      </w:r>
      <w:r w:rsidR="58E56C8D" w:rsidRPr="2B2CB921">
        <w:rPr>
          <w:color w:val="000000" w:themeColor="text1"/>
        </w:rPr>
        <w:t>ohuteguritele</w:t>
      </w:r>
      <w:r w:rsidRPr="2B2CB921">
        <w:rPr>
          <w:color w:val="000000" w:themeColor="text1"/>
        </w:rPr>
        <w:t xml:space="preserve">. Meretaseme tõus, tugevamad tormid ja muutunud sadememustrid </w:t>
      </w:r>
      <w:r w:rsidR="662B859F" w:rsidRPr="2B2CB921">
        <w:rPr>
          <w:color w:val="000000" w:themeColor="text1"/>
        </w:rPr>
        <w:t xml:space="preserve">põhjustavad üleujutusi ja erosiooni, mis </w:t>
      </w:r>
      <w:r w:rsidRPr="2B2CB921">
        <w:rPr>
          <w:color w:val="000000" w:themeColor="text1"/>
        </w:rPr>
        <w:t>teevad rannikualad haavatava</w:t>
      </w:r>
      <w:r w:rsidR="662B859F" w:rsidRPr="2B2CB921">
        <w:rPr>
          <w:color w:val="000000" w:themeColor="text1"/>
        </w:rPr>
        <w:t>ma</w:t>
      </w:r>
      <w:r w:rsidRPr="2B2CB921">
        <w:rPr>
          <w:color w:val="000000" w:themeColor="text1"/>
        </w:rPr>
        <w:t>ks</w:t>
      </w:r>
      <w:r w:rsidR="40EDA86A" w:rsidRPr="2B2CB921">
        <w:rPr>
          <w:color w:val="000000" w:themeColor="text1"/>
        </w:rPr>
        <w:t>.</w:t>
      </w:r>
      <w:r w:rsidRPr="2B2CB921">
        <w:rPr>
          <w:color w:val="000000" w:themeColor="text1"/>
        </w:rPr>
        <w:t xml:space="preserve"> Kliimamuutustest on haavatavad ka linnade elanikud, keda ohustavad kuumalained, üleujutused või meretaseme tõusuga seotud ohud. Nimetatud nähtuste sagenemine suurendab tõenäoliselt katastroofide ulatust, mis põhjustavad märkimisväärseid majanduslikke kahjusid, terviseprobleeme ja surmajuhtumeid. Eestis on kliimamuutustest enim haavatavad piirkonnad tiheasustatud rannikualad, siseveekogude-äärsed piirkonnad, linnad. Kuumalainete</w:t>
      </w:r>
      <w:r w:rsidR="662B859F" w:rsidRPr="2B2CB921">
        <w:rPr>
          <w:color w:val="000000" w:themeColor="text1"/>
        </w:rPr>
        <w:t>st</w:t>
      </w:r>
      <w:r w:rsidRPr="2B2CB921">
        <w:rPr>
          <w:color w:val="000000" w:themeColor="text1"/>
        </w:rPr>
        <w:t xml:space="preserve"> ja teiste</w:t>
      </w:r>
      <w:r w:rsidR="662B859F" w:rsidRPr="2B2CB921">
        <w:rPr>
          <w:color w:val="000000" w:themeColor="text1"/>
        </w:rPr>
        <w:t>st</w:t>
      </w:r>
      <w:r w:rsidRPr="2B2CB921">
        <w:rPr>
          <w:color w:val="000000" w:themeColor="text1"/>
        </w:rPr>
        <w:t xml:space="preserve"> ekstreemsete</w:t>
      </w:r>
      <w:r w:rsidR="662B859F" w:rsidRPr="2B2CB921">
        <w:rPr>
          <w:color w:val="000000" w:themeColor="text1"/>
        </w:rPr>
        <w:t>st</w:t>
      </w:r>
      <w:r w:rsidRPr="2B2CB921">
        <w:rPr>
          <w:color w:val="000000" w:themeColor="text1"/>
        </w:rPr>
        <w:t xml:space="preserve"> ilmaolude</w:t>
      </w:r>
      <w:r w:rsidR="662B859F" w:rsidRPr="2B2CB921">
        <w:rPr>
          <w:color w:val="000000" w:themeColor="text1"/>
        </w:rPr>
        <w:t>st</w:t>
      </w:r>
      <w:r w:rsidRPr="2B2CB921">
        <w:rPr>
          <w:color w:val="000000" w:themeColor="text1"/>
        </w:rPr>
        <w:t xml:space="preserve"> on enim ohustatud linnaelanikud, vanemad ja krooniliste haigustega inimesed, renoveerimata korterelamute elanikud ning sotsiaalselt haavatavamad piirkonnad, kus ka info tervise hoidmiseks vajalike tegevuste kohta liigub kehvemini ja võimalused neid rakendada napimad.</w:t>
      </w:r>
      <w:r w:rsidR="18A378AF" w:rsidRPr="2B2CB921">
        <w:rPr>
          <w:color w:val="000000" w:themeColor="text1"/>
        </w:rPr>
        <w:t xml:space="preserve"> Kuumalainete esinemine on viimase 30 aasta jooksul Balti riikides, eelkõige Eestis, järsult kasvanud.</w:t>
      </w:r>
    </w:p>
    <w:p w14:paraId="53F523A5" w14:textId="030F21AB" w:rsidR="20D49419" w:rsidRDefault="20D49419" w:rsidP="00E57547">
      <w:pPr>
        <w:pStyle w:val="paragraph"/>
        <w:spacing w:before="0" w:beforeAutospacing="0" w:after="0" w:afterAutospacing="0"/>
        <w:jc w:val="both"/>
        <w:rPr>
          <w:color w:val="000000" w:themeColor="text1"/>
        </w:rPr>
      </w:pPr>
    </w:p>
    <w:p w14:paraId="62B54138" w14:textId="413493BF" w:rsidR="738718A5" w:rsidRDefault="60CCD79C" w:rsidP="00E57547">
      <w:pPr>
        <w:pStyle w:val="paragraph"/>
        <w:spacing w:before="0" w:beforeAutospacing="0" w:after="0" w:afterAutospacing="0"/>
        <w:jc w:val="both"/>
      </w:pPr>
      <w:proofErr w:type="spellStart"/>
      <w:r w:rsidRPr="630ECEC8">
        <w:rPr>
          <w:color w:val="000000" w:themeColor="text1"/>
        </w:rPr>
        <w:t>Valitsustevaheline</w:t>
      </w:r>
      <w:proofErr w:type="spellEnd"/>
      <w:r w:rsidRPr="630ECEC8">
        <w:rPr>
          <w:color w:val="000000" w:themeColor="text1"/>
        </w:rPr>
        <w:t xml:space="preserve"> kliimamuutuste paneel (</w:t>
      </w:r>
      <w:r w:rsidR="7C058746" w:rsidRPr="630ECEC8">
        <w:rPr>
          <w:color w:val="000000" w:themeColor="text1"/>
        </w:rPr>
        <w:t>ingl</w:t>
      </w:r>
      <w:r w:rsidR="233B9B93" w:rsidRPr="630ECEC8">
        <w:rPr>
          <w:color w:val="000000" w:themeColor="text1"/>
        </w:rPr>
        <w:t xml:space="preserve"> </w:t>
      </w:r>
      <w:r w:rsidR="7C058746" w:rsidRPr="630ECEC8">
        <w:rPr>
          <w:color w:val="000000" w:themeColor="text1"/>
        </w:rPr>
        <w:t xml:space="preserve">k </w:t>
      </w:r>
      <w:proofErr w:type="spellStart"/>
      <w:r w:rsidR="7C058746" w:rsidRPr="630ECEC8">
        <w:rPr>
          <w:i/>
          <w:iCs/>
          <w:color w:val="000000" w:themeColor="text1"/>
        </w:rPr>
        <w:t>Intergovernmental</w:t>
      </w:r>
      <w:proofErr w:type="spellEnd"/>
      <w:r w:rsidR="7C058746" w:rsidRPr="630ECEC8">
        <w:rPr>
          <w:i/>
          <w:iCs/>
          <w:color w:val="000000" w:themeColor="text1"/>
        </w:rPr>
        <w:t xml:space="preserve"> </w:t>
      </w:r>
      <w:proofErr w:type="spellStart"/>
      <w:r w:rsidR="7C058746" w:rsidRPr="630ECEC8">
        <w:rPr>
          <w:i/>
          <w:iCs/>
          <w:color w:val="000000" w:themeColor="text1"/>
        </w:rPr>
        <w:t>Panel</w:t>
      </w:r>
      <w:proofErr w:type="spellEnd"/>
      <w:r w:rsidR="7C058746" w:rsidRPr="630ECEC8">
        <w:rPr>
          <w:i/>
          <w:iCs/>
          <w:color w:val="000000" w:themeColor="text1"/>
        </w:rPr>
        <w:t xml:space="preserve"> on </w:t>
      </w:r>
      <w:proofErr w:type="spellStart"/>
      <w:r w:rsidR="7C058746" w:rsidRPr="630ECEC8">
        <w:rPr>
          <w:i/>
          <w:iCs/>
          <w:color w:val="000000" w:themeColor="text1"/>
        </w:rPr>
        <w:t>Climate</w:t>
      </w:r>
      <w:proofErr w:type="spellEnd"/>
      <w:r w:rsidR="7C058746" w:rsidRPr="630ECEC8">
        <w:rPr>
          <w:i/>
          <w:iCs/>
          <w:color w:val="000000" w:themeColor="text1"/>
        </w:rPr>
        <w:t xml:space="preserve"> </w:t>
      </w:r>
      <w:proofErr w:type="spellStart"/>
      <w:r w:rsidR="7C058746" w:rsidRPr="630ECEC8">
        <w:rPr>
          <w:i/>
          <w:iCs/>
          <w:color w:val="000000" w:themeColor="text1"/>
        </w:rPr>
        <w:t>Change</w:t>
      </w:r>
      <w:proofErr w:type="spellEnd"/>
      <w:r w:rsidR="7C058746" w:rsidRPr="630ECEC8">
        <w:rPr>
          <w:i/>
          <w:iCs/>
          <w:color w:val="000000" w:themeColor="text1"/>
        </w:rPr>
        <w:t xml:space="preserve"> </w:t>
      </w:r>
      <w:r w:rsidR="7C058746" w:rsidRPr="630ECEC8">
        <w:rPr>
          <w:color w:val="000000" w:themeColor="text1"/>
        </w:rPr>
        <w:t xml:space="preserve">ehk </w:t>
      </w:r>
      <w:r w:rsidRPr="630ECEC8">
        <w:rPr>
          <w:color w:val="000000" w:themeColor="text1"/>
        </w:rPr>
        <w:t>IPCC) rõhutab oma viimases</w:t>
      </w:r>
      <w:r w:rsidR="25100F4D" w:rsidRPr="630ECEC8">
        <w:rPr>
          <w:color w:val="000000" w:themeColor="text1"/>
        </w:rPr>
        <w:t>,</w:t>
      </w:r>
      <w:r w:rsidRPr="630ECEC8">
        <w:rPr>
          <w:color w:val="000000" w:themeColor="text1"/>
        </w:rPr>
        <w:t xml:space="preserve"> 2023.</w:t>
      </w:r>
      <w:r w:rsidR="1F3AA2C8" w:rsidRPr="630ECEC8">
        <w:rPr>
          <w:color w:val="000000" w:themeColor="text1"/>
        </w:rPr>
        <w:t xml:space="preserve"> </w:t>
      </w:r>
      <w:r w:rsidRPr="630ECEC8">
        <w:rPr>
          <w:color w:val="000000" w:themeColor="text1"/>
        </w:rPr>
        <w:t>aasta</w:t>
      </w:r>
      <w:r w:rsidR="1D0E4FAB" w:rsidRPr="630ECEC8">
        <w:rPr>
          <w:color w:val="000000" w:themeColor="text1"/>
        </w:rPr>
        <w:t xml:space="preserve"> kevadel</w:t>
      </w:r>
      <w:r w:rsidRPr="630ECEC8">
        <w:rPr>
          <w:color w:val="000000" w:themeColor="text1"/>
        </w:rPr>
        <w:t xml:space="preserve"> avaldatud </w:t>
      </w:r>
      <w:r w:rsidR="069C5133" w:rsidRPr="630ECEC8">
        <w:rPr>
          <w:color w:val="000000" w:themeColor="text1"/>
        </w:rPr>
        <w:t>kliimamuutusi käsitlevas sünteesiraportis</w:t>
      </w:r>
      <w:r w:rsidR="74E8FFA8" w:rsidRPr="630ECEC8">
        <w:rPr>
          <w:rStyle w:val="Allmrkuseviide"/>
          <w:color w:val="000000" w:themeColor="text1"/>
        </w:rPr>
        <w:footnoteReference w:id="6"/>
      </w:r>
      <w:r w:rsidR="5E305BD6" w:rsidRPr="630ECEC8">
        <w:rPr>
          <w:color w:val="000000" w:themeColor="text1"/>
        </w:rPr>
        <w:t xml:space="preserve"> </w:t>
      </w:r>
      <w:r w:rsidR="65D7C407" w:rsidRPr="630ECEC8">
        <w:rPr>
          <w:color w:val="000000" w:themeColor="text1"/>
        </w:rPr>
        <w:t>KHG</w:t>
      </w:r>
      <w:r w:rsidR="5E305BD6" w:rsidRPr="630ECEC8">
        <w:rPr>
          <w:color w:val="000000" w:themeColor="text1"/>
        </w:rPr>
        <w:t xml:space="preserve"> heite vähendamise kiireloomulisust ja vähendamise mõju kliimamuutuste</w:t>
      </w:r>
      <w:r w:rsidR="3CFAFA2F" w:rsidRPr="630ECEC8">
        <w:rPr>
          <w:color w:val="000000" w:themeColor="text1"/>
        </w:rPr>
        <w:t xml:space="preserve">ga kohanemise vajadusele. </w:t>
      </w:r>
      <w:r w:rsidR="0B7F6CE3" w:rsidRPr="630ECEC8">
        <w:rPr>
          <w:color w:val="000000" w:themeColor="text1"/>
        </w:rPr>
        <w:t xml:space="preserve">Raporti kohaselt on vaja </w:t>
      </w:r>
      <w:r w:rsidR="11D74C85" w:rsidRPr="630ECEC8">
        <w:rPr>
          <w:color w:val="000000" w:themeColor="text1"/>
        </w:rPr>
        <w:t>KHG</w:t>
      </w:r>
      <w:r w:rsidR="0B7F6CE3" w:rsidRPr="630ECEC8">
        <w:rPr>
          <w:color w:val="000000" w:themeColor="text1"/>
        </w:rPr>
        <w:t xml:space="preserve"> atmosfääri paiskamise vähendamisega tegeleda kohe, vastasel korral on võimatu </w:t>
      </w:r>
      <w:r w:rsidR="1B2AD521" w:rsidRPr="630ECEC8">
        <w:rPr>
          <w:color w:val="000000" w:themeColor="text1"/>
        </w:rPr>
        <w:t xml:space="preserve">piirata </w:t>
      </w:r>
      <w:r w:rsidR="7DE5D068" w:rsidRPr="630ECEC8">
        <w:rPr>
          <w:color w:val="000000" w:themeColor="text1"/>
        </w:rPr>
        <w:t>maa keskmist õhtutemperatuuri tõusu 1,5</w:t>
      </w:r>
      <w:r w:rsidR="7DE5D068">
        <w:t>°C</w:t>
      </w:r>
      <w:r w:rsidR="2C70C3C8">
        <w:t xml:space="preserve"> või isegi 2°C võrra.</w:t>
      </w:r>
    </w:p>
    <w:p w14:paraId="4A5CC511" w14:textId="743956CB" w:rsidR="14804B97" w:rsidRDefault="14804B97" w:rsidP="00E57547">
      <w:pPr>
        <w:pStyle w:val="paragraph"/>
        <w:spacing w:before="0" w:beforeAutospacing="0" w:after="0" w:afterAutospacing="0"/>
        <w:jc w:val="both"/>
      </w:pPr>
    </w:p>
    <w:p w14:paraId="7CE1C550" w14:textId="4DA61104" w:rsidR="24D7EC51" w:rsidRDefault="06F7202C" w:rsidP="00E57547">
      <w:pPr>
        <w:pStyle w:val="paragraph"/>
        <w:spacing w:before="0" w:beforeAutospacing="0" w:after="0" w:afterAutospacing="0"/>
        <w:jc w:val="both"/>
      </w:pPr>
      <w:r w:rsidRPr="0043286A">
        <w:t>IPCC eriraport</w:t>
      </w:r>
      <w:r w:rsidRPr="4C7E70C9">
        <w:rPr>
          <w:rStyle w:val="Allmrkuseviide"/>
        </w:rPr>
        <w:footnoteReference w:id="7"/>
      </w:r>
      <w:r>
        <w:t xml:space="preserve"> </w:t>
      </w:r>
      <w:r w:rsidR="00F3764F">
        <w:t>„</w:t>
      </w:r>
      <w:r w:rsidR="724E07E5">
        <w:t>Globaalne soojenemine 1,5 °C</w:t>
      </w:r>
      <w:r w:rsidR="00F3764F">
        <w:t>“</w:t>
      </w:r>
      <w:r w:rsidR="724E07E5">
        <w:t xml:space="preserve"> rõhutas kriitilist vahet globaalse soojenemise piiramisel 1,5</w:t>
      </w:r>
      <w:r w:rsidR="0043286A">
        <w:t xml:space="preserve"> </w:t>
      </w:r>
      <w:r w:rsidR="724E07E5">
        <w:t xml:space="preserve">°C </w:t>
      </w:r>
      <w:r w:rsidR="085FC436">
        <w:t>või</w:t>
      </w:r>
      <w:r w:rsidR="724E07E5">
        <w:t xml:space="preserve"> 2</w:t>
      </w:r>
      <w:r w:rsidR="0043286A">
        <w:t xml:space="preserve"> </w:t>
      </w:r>
      <w:r w:rsidR="724E07E5">
        <w:t>°C võrra võrreldes tööstuseelse ajastuga. Raport järeldas, et soojenemise piiramine 1,5 °C aitaks olulise</w:t>
      </w:r>
      <w:r w:rsidR="71CEA8BF">
        <w:t>l määral leevendada</w:t>
      </w:r>
      <w:r w:rsidR="724E07E5">
        <w:t xml:space="preserve"> </w:t>
      </w:r>
      <w:r w:rsidR="11AE8055">
        <w:t xml:space="preserve">nii ökoloogilisi, majanduslikke kui </w:t>
      </w:r>
      <w:r w:rsidR="00F3764F">
        <w:t xml:space="preserve">ka </w:t>
      </w:r>
      <w:r w:rsidR="11AE8055">
        <w:t>sotsiaalseid</w:t>
      </w:r>
      <w:r w:rsidR="2A05ABEA">
        <w:t xml:space="preserve"> </w:t>
      </w:r>
      <w:r w:rsidR="724E07E5">
        <w:t xml:space="preserve">riske ja </w:t>
      </w:r>
      <w:r w:rsidR="13520075">
        <w:t>kahjusid</w:t>
      </w:r>
      <w:r w:rsidR="409BF288">
        <w:t xml:space="preserve"> võrreldes 2</w:t>
      </w:r>
      <w:r w:rsidR="0043286A">
        <w:t xml:space="preserve"> </w:t>
      </w:r>
      <w:r w:rsidR="409BF288">
        <w:t>°C soojenemisega.</w:t>
      </w:r>
    </w:p>
    <w:p w14:paraId="78F39163" w14:textId="77777777" w:rsidR="007F2AFB" w:rsidRDefault="007F2AFB" w:rsidP="00E57547">
      <w:pPr>
        <w:pStyle w:val="paragraph"/>
        <w:spacing w:before="0" w:beforeAutospacing="0" w:after="0" w:afterAutospacing="0"/>
        <w:jc w:val="both"/>
        <w:rPr>
          <w:color w:val="000000" w:themeColor="text1"/>
        </w:rPr>
      </w:pPr>
    </w:p>
    <w:p w14:paraId="1D99AC3B" w14:textId="7139E0DE" w:rsidR="24D7EC51" w:rsidRDefault="6B8B5E46" w:rsidP="00E57547">
      <w:pPr>
        <w:pStyle w:val="paragraph"/>
        <w:spacing w:before="0" w:beforeAutospacing="0" w:after="0" w:afterAutospacing="0"/>
        <w:jc w:val="both"/>
        <w:rPr>
          <w:color w:val="000000" w:themeColor="text1"/>
        </w:rPr>
      </w:pPr>
      <w:r w:rsidRPr="24D7EC51">
        <w:rPr>
          <w:color w:val="000000" w:themeColor="text1"/>
        </w:rPr>
        <w:t xml:space="preserve">Kliimamuutuste </w:t>
      </w:r>
      <w:r w:rsidR="06E468FC" w:rsidRPr="24D7EC51">
        <w:rPr>
          <w:color w:val="000000" w:themeColor="text1"/>
        </w:rPr>
        <w:t xml:space="preserve">pidurdamiseks ehk inimtekkeliste </w:t>
      </w:r>
      <w:r w:rsidR="746D3D57" w:rsidRPr="24D7EC51">
        <w:rPr>
          <w:color w:val="000000" w:themeColor="text1"/>
        </w:rPr>
        <w:t>KHG</w:t>
      </w:r>
      <w:r w:rsidR="299E621C" w:rsidRPr="24D7EC51">
        <w:rPr>
          <w:color w:val="000000" w:themeColor="text1"/>
        </w:rPr>
        <w:t xml:space="preserve"> </w:t>
      </w:r>
      <w:r w:rsidR="2B5F5096" w:rsidRPr="24D7EC51">
        <w:rPr>
          <w:color w:val="000000" w:themeColor="text1"/>
        </w:rPr>
        <w:t>heite vähendamiseks</w:t>
      </w:r>
      <w:r w:rsidRPr="24D7EC51">
        <w:rPr>
          <w:color w:val="000000" w:themeColor="text1"/>
        </w:rPr>
        <w:t xml:space="preserve"> tehakse jõupingutusi nii rahvusvahelisel, </w:t>
      </w:r>
      <w:r w:rsidR="5E4EA966" w:rsidRPr="3719A35D">
        <w:rPr>
          <w:color w:val="000000" w:themeColor="text1"/>
        </w:rPr>
        <w:t>E</w:t>
      </w:r>
      <w:r w:rsidR="4DB9C1CF" w:rsidRPr="3719A35D">
        <w:rPr>
          <w:color w:val="000000" w:themeColor="text1"/>
        </w:rPr>
        <w:t>Li</w:t>
      </w:r>
      <w:r w:rsidRPr="24D7EC51">
        <w:rPr>
          <w:color w:val="000000" w:themeColor="text1"/>
        </w:rPr>
        <w:t xml:space="preserve"> kui ka riikide tasandil</w:t>
      </w:r>
      <w:r w:rsidR="6F44AE8E" w:rsidRPr="24D7EC51">
        <w:rPr>
          <w:color w:val="000000" w:themeColor="text1"/>
        </w:rPr>
        <w:t>, seades kliimaeesmärke, kehtestades</w:t>
      </w:r>
      <w:r w:rsidR="32414E32" w:rsidRPr="24D7EC51">
        <w:rPr>
          <w:color w:val="000000" w:themeColor="text1"/>
        </w:rPr>
        <w:t xml:space="preserve"> </w:t>
      </w:r>
      <w:proofErr w:type="spellStart"/>
      <w:r w:rsidR="32414E32" w:rsidRPr="24D7EC51">
        <w:rPr>
          <w:color w:val="000000" w:themeColor="text1"/>
        </w:rPr>
        <w:t>kliimamuutuste</w:t>
      </w:r>
      <w:r w:rsidR="0043286A">
        <w:rPr>
          <w:color w:val="000000" w:themeColor="text1"/>
        </w:rPr>
        <w:t>teemalisi</w:t>
      </w:r>
      <w:proofErr w:type="spellEnd"/>
      <w:r w:rsidR="32414E32" w:rsidRPr="24D7EC51">
        <w:rPr>
          <w:color w:val="000000" w:themeColor="text1"/>
        </w:rPr>
        <w:t xml:space="preserve"> arengukavasid </w:t>
      </w:r>
      <w:r w:rsidR="706143E2" w:rsidRPr="24D7EC51">
        <w:rPr>
          <w:color w:val="000000" w:themeColor="text1"/>
        </w:rPr>
        <w:t>ja</w:t>
      </w:r>
      <w:r w:rsidR="6F44AE8E" w:rsidRPr="24D7EC51">
        <w:rPr>
          <w:color w:val="000000" w:themeColor="text1"/>
        </w:rPr>
        <w:t xml:space="preserve"> </w:t>
      </w:r>
      <w:r w:rsidR="00F3764F">
        <w:rPr>
          <w:color w:val="000000" w:themeColor="text1"/>
        </w:rPr>
        <w:t>õigusakte</w:t>
      </w:r>
      <w:r w:rsidRPr="24D7EC51">
        <w:rPr>
          <w:color w:val="000000" w:themeColor="text1"/>
        </w:rPr>
        <w:t>.</w:t>
      </w:r>
    </w:p>
    <w:p w14:paraId="19DC7142" w14:textId="77777777" w:rsidR="00552D8F" w:rsidRDefault="00552D8F" w:rsidP="00E57547">
      <w:pPr>
        <w:pStyle w:val="paragraph"/>
        <w:spacing w:before="0" w:beforeAutospacing="0" w:after="0" w:afterAutospacing="0"/>
        <w:jc w:val="both"/>
        <w:rPr>
          <w:color w:val="000000" w:themeColor="text1"/>
        </w:rPr>
      </w:pPr>
    </w:p>
    <w:p w14:paraId="34F1E47C" w14:textId="076407F0" w:rsidR="00847224" w:rsidRDefault="00DEED9F" w:rsidP="006E2059">
      <w:pPr>
        <w:pStyle w:val="paragraph"/>
        <w:spacing w:before="0" w:beforeAutospacing="0" w:after="0" w:afterAutospacing="0"/>
        <w:jc w:val="both"/>
        <w:textAlignment w:val="baseline"/>
        <w:rPr>
          <w:color w:val="000000" w:themeColor="text1"/>
        </w:rPr>
      </w:pPr>
      <w:r w:rsidRPr="630ECEC8">
        <w:rPr>
          <w:color w:val="000000" w:themeColor="text1"/>
        </w:rPr>
        <w:t>Kuigi Eesti kliimaeesmärgid on kokku lepitud riiklik</w:t>
      </w:r>
      <w:r w:rsidR="00F3764F">
        <w:rPr>
          <w:color w:val="000000" w:themeColor="text1"/>
        </w:rPr>
        <w:t>es</w:t>
      </w:r>
      <w:r w:rsidRPr="630ECEC8">
        <w:rPr>
          <w:color w:val="000000" w:themeColor="text1"/>
        </w:rPr>
        <w:t xml:space="preserve"> strateegiates ja arengukavades (nt </w:t>
      </w:r>
      <w:r w:rsidR="6F74F38F" w:rsidRPr="630ECEC8">
        <w:rPr>
          <w:color w:val="000000" w:themeColor="text1"/>
        </w:rPr>
        <w:t>s</w:t>
      </w:r>
      <w:r w:rsidRPr="630ECEC8">
        <w:rPr>
          <w:color w:val="000000" w:themeColor="text1"/>
        </w:rPr>
        <w:t>trateegia „Eesti 2035“</w:t>
      </w:r>
      <w:r w:rsidR="1F8062C6" w:rsidRPr="630ECEC8">
        <w:rPr>
          <w:rStyle w:val="Allmrkuseviide"/>
          <w:color w:val="000000" w:themeColor="text1"/>
        </w:rPr>
        <w:footnoteReference w:id="8"/>
      </w:r>
      <w:r w:rsidRPr="630ECEC8">
        <w:rPr>
          <w:color w:val="000000" w:themeColor="text1"/>
        </w:rPr>
        <w:t>, „Kliimapoliitika põhialused aastani 2050“</w:t>
      </w:r>
      <w:r w:rsidR="1F8062C6" w:rsidRPr="630ECEC8">
        <w:rPr>
          <w:rStyle w:val="Allmrkuseviide"/>
          <w:color w:val="000000" w:themeColor="text1"/>
        </w:rPr>
        <w:footnoteReference w:id="9"/>
      </w:r>
      <w:r w:rsidR="0FFD7ADC" w:rsidRPr="630ECEC8">
        <w:rPr>
          <w:color w:val="000000" w:themeColor="text1"/>
        </w:rPr>
        <w:t>,</w:t>
      </w:r>
      <w:r w:rsidR="00F3764F">
        <w:rPr>
          <w:color w:val="000000" w:themeColor="text1"/>
        </w:rPr>
        <w:t xml:space="preserve"> „</w:t>
      </w:r>
      <w:r w:rsidR="0FFD7ADC">
        <w:t>Kliimamuutustega kohanemise arengukava aastani 2030</w:t>
      </w:r>
      <w:r w:rsidR="00B740C5">
        <w:t>“</w:t>
      </w:r>
      <w:r w:rsidR="1F8062C6" w:rsidRPr="630ECEC8">
        <w:rPr>
          <w:rStyle w:val="Allmrkuseviide"/>
        </w:rPr>
        <w:footnoteReference w:id="10"/>
      </w:r>
      <w:r w:rsidR="0FFD7ADC">
        <w:t xml:space="preserve"> (edaspidi </w:t>
      </w:r>
      <w:r w:rsidR="0FFD7ADC" w:rsidRPr="006E2059">
        <w:rPr>
          <w:i/>
          <w:iCs/>
        </w:rPr>
        <w:t>KOHAK</w:t>
      </w:r>
      <w:r w:rsidR="0FFD7ADC">
        <w:t xml:space="preserve">) ning </w:t>
      </w:r>
      <w:r w:rsidR="00B740C5">
        <w:t>„</w:t>
      </w:r>
      <w:r w:rsidR="0FFD7ADC">
        <w:t>Riiklik energia- ja kliimakava</w:t>
      </w:r>
      <w:r w:rsidR="00B740C5">
        <w:t>“</w:t>
      </w:r>
      <w:r w:rsidR="1F8062C6" w:rsidRPr="630ECEC8">
        <w:rPr>
          <w:rStyle w:val="Allmrkuseviide"/>
        </w:rPr>
        <w:footnoteReference w:id="11"/>
      </w:r>
      <w:r w:rsidR="0FFD7ADC">
        <w:t xml:space="preserve"> (edaspidi </w:t>
      </w:r>
      <w:r w:rsidR="0FFD7ADC" w:rsidRPr="006E2059">
        <w:rPr>
          <w:i/>
          <w:iCs/>
        </w:rPr>
        <w:t>REKK</w:t>
      </w:r>
      <w:r w:rsidR="0FFD7ADC">
        <w:t>)</w:t>
      </w:r>
      <w:r w:rsidRPr="630ECEC8">
        <w:rPr>
          <w:color w:val="000000" w:themeColor="text1"/>
        </w:rPr>
        <w:t xml:space="preserve">) ning Euroopa Liidu määrustes (nt Euroopa Parlamendi ja </w:t>
      </w:r>
      <w:r w:rsidR="00B740C5">
        <w:rPr>
          <w:color w:val="000000" w:themeColor="text1"/>
        </w:rPr>
        <w:t>n</w:t>
      </w:r>
      <w:r w:rsidRPr="630ECEC8">
        <w:rPr>
          <w:color w:val="000000" w:themeColor="text1"/>
        </w:rPr>
        <w:t>õukogu määrus (EL) 2021/1119</w:t>
      </w:r>
      <w:r w:rsidR="1F8062C6" w:rsidRPr="630ECEC8">
        <w:rPr>
          <w:rStyle w:val="Allmrkuseviide"/>
          <w:color w:val="000000" w:themeColor="text1"/>
        </w:rPr>
        <w:footnoteReference w:id="12"/>
      </w:r>
      <w:r w:rsidRPr="630ECEC8">
        <w:rPr>
          <w:color w:val="000000" w:themeColor="text1"/>
        </w:rPr>
        <w:t xml:space="preserve"> (edaspidi </w:t>
      </w:r>
      <w:r w:rsidRPr="006E2059">
        <w:rPr>
          <w:i/>
          <w:iCs/>
          <w:color w:val="000000" w:themeColor="text1"/>
        </w:rPr>
        <w:t>Euroopa kliimamäärus</w:t>
      </w:r>
      <w:r w:rsidRPr="630ECEC8">
        <w:rPr>
          <w:color w:val="000000" w:themeColor="text1"/>
        </w:rPr>
        <w:t xml:space="preserve">), Euroopa Parlamendi ja </w:t>
      </w:r>
      <w:r w:rsidR="00B740C5">
        <w:rPr>
          <w:color w:val="000000" w:themeColor="text1"/>
        </w:rPr>
        <w:lastRenderedPageBreak/>
        <w:t>n</w:t>
      </w:r>
      <w:r w:rsidRPr="630ECEC8">
        <w:rPr>
          <w:color w:val="000000" w:themeColor="text1"/>
        </w:rPr>
        <w:t>õukogu määrus (EL) 2023/857</w:t>
      </w:r>
      <w:r w:rsidR="1F8062C6" w:rsidRPr="630ECEC8">
        <w:rPr>
          <w:rStyle w:val="Allmrkuseviide"/>
          <w:color w:val="000000" w:themeColor="text1"/>
        </w:rPr>
        <w:footnoteReference w:id="13"/>
      </w:r>
      <w:r w:rsidRPr="630ECEC8">
        <w:rPr>
          <w:color w:val="000000" w:themeColor="text1"/>
        </w:rPr>
        <w:t xml:space="preserve"> (edaspidi </w:t>
      </w:r>
      <w:r w:rsidR="00B740C5" w:rsidRPr="006E2059">
        <w:rPr>
          <w:i/>
          <w:iCs/>
          <w:color w:val="000000" w:themeColor="text1"/>
        </w:rPr>
        <w:t>j</w:t>
      </w:r>
      <w:r w:rsidRPr="006E2059">
        <w:rPr>
          <w:i/>
          <w:iCs/>
          <w:color w:val="000000" w:themeColor="text1"/>
        </w:rPr>
        <w:t>õupingutuste jagamise määrus</w:t>
      </w:r>
      <w:r w:rsidRPr="630ECEC8">
        <w:rPr>
          <w:color w:val="000000" w:themeColor="text1"/>
        </w:rPr>
        <w:t xml:space="preserve">) ning Euroopa Parlamendi ja </w:t>
      </w:r>
      <w:r w:rsidR="00B740C5">
        <w:rPr>
          <w:color w:val="000000" w:themeColor="text1"/>
        </w:rPr>
        <w:t>n</w:t>
      </w:r>
      <w:r w:rsidRPr="630ECEC8">
        <w:rPr>
          <w:color w:val="000000" w:themeColor="text1"/>
        </w:rPr>
        <w:t>õukogu määrus (EL) 2018/841</w:t>
      </w:r>
      <w:r w:rsidR="1F8062C6" w:rsidRPr="630ECEC8">
        <w:rPr>
          <w:rStyle w:val="Allmrkuseviide"/>
          <w:color w:val="000000" w:themeColor="text1"/>
        </w:rPr>
        <w:footnoteReference w:id="14"/>
      </w:r>
      <w:r w:rsidR="005D2B90">
        <w:rPr>
          <w:color w:val="000000" w:themeColor="text1"/>
        </w:rPr>
        <w:t xml:space="preserve"> </w:t>
      </w:r>
      <w:r w:rsidRPr="630ECEC8">
        <w:rPr>
          <w:color w:val="000000" w:themeColor="text1"/>
        </w:rPr>
        <w:t>(</w:t>
      </w:r>
      <w:r w:rsidR="00B740C5">
        <w:rPr>
          <w:color w:val="000000" w:themeColor="text1"/>
        </w:rPr>
        <w:t>m</w:t>
      </w:r>
      <w:r w:rsidRPr="630ECEC8">
        <w:rPr>
          <w:color w:val="000000" w:themeColor="text1"/>
        </w:rPr>
        <w:t xml:space="preserve">aakasutuse, maakasutuse muutuse ja metsanduse määrus), on nende eesmärkide täitmiseks </w:t>
      </w:r>
      <w:r w:rsidR="479243CF" w:rsidRPr="630ECEC8">
        <w:rPr>
          <w:color w:val="000000" w:themeColor="text1"/>
        </w:rPr>
        <w:t xml:space="preserve">ning Eestile sobivaimate lahenduste elluviimise soodustamiseks </w:t>
      </w:r>
      <w:r w:rsidR="1430F9F4" w:rsidRPr="630ECEC8">
        <w:rPr>
          <w:color w:val="000000" w:themeColor="text1"/>
        </w:rPr>
        <w:t>vaja</w:t>
      </w:r>
      <w:r w:rsidR="479243CF" w:rsidRPr="630ECEC8">
        <w:rPr>
          <w:color w:val="000000" w:themeColor="text1"/>
        </w:rPr>
        <w:t xml:space="preserve"> ka rii</w:t>
      </w:r>
      <w:r w:rsidR="00B740C5">
        <w:rPr>
          <w:color w:val="000000" w:themeColor="text1"/>
        </w:rPr>
        <w:t>gisiseselt reguleerida.</w:t>
      </w:r>
    </w:p>
    <w:p w14:paraId="461B304D" w14:textId="6B54FB3F" w:rsidR="00B066E2" w:rsidRPr="00B154EC" w:rsidRDefault="00B066E2" w:rsidP="7C84A48D">
      <w:pPr>
        <w:pStyle w:val="paragraph"/>
        <w:spacing w:before="0" w:beforeAutospacing="0" w:after="0" w:afterAutospacing="0"/>
        <w:jc w:val="both"/>
        <w:textAlignment w:val="baseline"/>
      </w:pPr>
    </w:p>
    <w:p w14:paraId="7F769B23" w14:textId="642EEF62" w:rsidR="00673936" w:rsidRDefault="4D8546D6" w:rsidP="006E2059">
      <w:pPr>
        <w:spacing w:after="0" w:line="240" w:lineRule="auto"/>
        <w:ind w:left="-20" w:right="-20"/>
        <w:jc w:val="both"/>
        <w:textAlignment w:val="baseline"/>
        <w:rPr>
          <w:rFonts w:ascii="Times New Roman" w:eastAsia="Times New Roman" w:hAnsi="Times New Roman" w:cs="Times New Roman"/>
          <w:sz w:val="24"/>
          <w:szCs w:val="24"/>
        </w:rPr>
      </w:pPr>
      <w:r w:rsidRPr="7C84A48D">
        <w:rPr>
          <w:rFonts w:ascii="Times New Roman" w:eastAsia="Times New Roman" w:hAnsi="Times New Roman" w:cs="Times New Roman"/>
          <w:sz w:val="24"/>
          <w:szCs w:val="24"/>
        </w:rPr>
        <w:t xml:space="preserve">Õigusaktidest käsitletakse kliimat atmosfääriõhu kaitse seaduses, </w:t>
      </w:r>
      <w:r w:rsidR="4BCE1354" w:rsidRPr="7C84A48D">
        <w:rPr>
          <w:rFonts w:ascii="Times New Roman" w:eastAsia="Times New Roman" w:hAnsi="Times New Roman" w:cs="Times New Roman"/>
          <w:sz w:val="24"/>
          <w:szCs w:val="24"/>
        </w:rPr>
        <w:t>keskkonnamõju hindamise ja keskkonna strateegilise mõju hindamise</w:t>
      </w:r>
      <w:r w:rsidRPr="7C84A48D">
        <w:rPr>
          <w:rFonts w:ascii="Times New Roman" w:eastAsia="Times New Roman" w:hAnsi="Times New Roman" w:cs="Times New Roman"/>
          <w:sz w:val="24"/>
          <w:szCs w:val="24"/>
        </w:rPr>
        <w:t xml:space="preserve"> kontekstis keskkonnamõju hindamise ja keskkonnajuhtimissüsteemi seaduses (edaspidi </w:t>
      </w:r>
      <w:proofErr w:type="spellStart"/>
      <w:r w:rsidRPr="7C84A48D">
        <w:rPr>
          <w:rFonts w:ascii="Times New Roman" w:hAnsi="Times New Roman"/>
          <w:i/>
          <w:iCs/>
          <w:sz w:val="24"/>
          <w:szCs w:val="24"/>
        </w:rPr>
        <w:t>KeHJS</w:t>
      </w:r>
      <w:proofErr w:type="spellEnd"/>
      <w:r w:rsidRPr="7C84A48D">
        <w:rPr>
          <w:rFonts w:ascii="Times New Roman" w:eastAsia="Times New Roman" w:hAnsi="Times New Roman" w:cs="Times New Roman"/>
          <w:sz w:val="24"/>
          <w:szCs w:val="24"/>
        </w:rPr>
        <w:t xml:space="preserve">) ning </w:t>
      </w:r>
      <w:r w:rsidR="0EB1A5F6" w:rsidRPr="7C84A48D">
        <w:rPr>
          <w:rFonts w:ascii="Times New Roman" w:eastAsia="Times New Roman" w:hAnsi="Times New Roman" w:cs="Times New Roman"/>
          <w:sz w:val="24"/>
          <w:szCs w:val="24"/>
        </w:rPr>
        <w:t xml:space="preserve">sellele </w:t>
      </w:r>
      <w:r w:rsidRPr="7C84A48D">
        <w:rPr>
          <w:rFonts w:ascii="Times New Roman" w:eastAsia="Times New Roman" w:hAnsi="Times New Roman" w:cs="Times New Roman"/>
          <w:sz w:val="24"/>
          <w:szCs w:val="24"/>
        </w:rPr>
        <w:t>viidatakse kaudselt jäätmeseaduses ja veeseaduses.</w:t>
      </w:r>
    </w:p>
    <w:p w14:paraId="1A53F2FC" w14:textId="77777777" w:rsidR="00B740C5" w:rsidRDefault="00B740C5" w:rsidP="006E2059">
      <w:pPr>
        <w:spacing w:after="0" w:line="240" w:lineRule="auto"/>
        <w:ind w:left="-20" w:right="-20"/>
        <w:jc w:val="both"/>
        <w:textAlignment w:val="baseline"/>
        <w:rPr>
          <w:rFonts w:ascii="Times New Roman" w:eastAsia="Times New Roman" w:hAnsi="Times New Roman" w:cs="Times New Roman"/>
          <w:sz w:val="24"/>
          <w:szCs w:val="24"/>
        </w:rPr>
      </w:pPr>
    </w:p>
    <w:p w14:paraId="695D9EE3" w14:textId="3E08864E" w:rsidR="00B066E2" w:rsidRPr="00B154EC" w:rsidRDefault="6982EE28" w:rsidP="00135AA4">
      <w:pPr>
        <w:spacing w:after="0" w:line="240" w:lineRule="auto"/>
        <w:ind w:left="-20" w:right="-20"/>
        <w:jc w:val="both"/>
        <w:textAlignment w:val="baseline"/>
        <w:rPr>
          <w:rFonts w:ascii="Times New Roman" w:eastAsia="Times New Roman" w:hAnsi="Times New Roman" w:cs="Times New Roman"/>
          <w:sz w:val="24"/>
          <w:szCs w:val="24"/>
        </w:rPr>
      </w:pPr>
      <w:r w:rsidRPr="6CA192D0">
        <w:rPr>
          <w:rFonts w:ascii="Times New Roman" w:eastAsia="Times New Roman" w:hAnsi="Times New Roman" w:cs="Times New Roman"/>
          <w:sz w:val="24"/>
          <w:szCs w:val="24"/>
        </w:rPr>
        <w:t xml:space="preserve">Õiguskorra stabiilsuse, süsteemsuse ja õigusselguse tagamise seisukohast on kaalutud, kas kliimamuutuste leevendamise ja kohanemise valdkonda on vaja </w:t>
      </w:r>
      <w:r w:rsidR="0043286A">
        <w:rPr>
          <w:rFonts w:ascii="Times New Roman" w:eastAsia="Times New Roman" w:hAnsi="Times New Roman" w:cs="Times New Roman"/>
          <w:sz w:val="24"/>
          <w:szCs w:val="24"/>
        </w:rPr>
        <w:t>rohkem</w:t>
      </w:r>
      <w:r w:rsidRPr="6CA192D0">
        <w:rPr>
          <w:rFonts w:ascii="Times New Roman" w:eastAsia="Times New Roman" w:hAnsi="Times New Roman" w:cs="Times New Roman"/>
          <w:sz w:val="24"/>
          <w:szCs w:val="24"/>
        </w:rPr>
        <w:t xml:space="preserve"> õiguslikult reguleerida või on võimalik lahendusi leida mitteregulatiivsel viisil. Lisaks on kaalutud, kas valdkonda on kõige mõistlikum reguleerida uue tervikliku seadusega või </w:t>
      </w:r>
      <w:r w:rsidR="0043286A">
        <w:rPr>
          <w:rFonts w:ascii="Times New Roman" w:eastAsia="Times New Roman" w:hAnsi="Times New Roman" w:cs="Times New Roman"/>
          <w:sz w:val="24"/>
          <w:szCs w:val="24"/>
        </w:rPr>
        <w:t xml:space="preserve">täiendada </w:t>
      </w:r>
      <w:r w:rsidRPr="6CA192D0">
        <w:rPr>
          <w:rFonts w:ascii="Times New Roman" w:eastAsia="Times New Roman" w:hAnsi="Times New Roman" w:cs="Times New Roman"/>
          <w:sz w:val="24"/>
          <w:szCs w:val="24"/>
        </w:rPr>
        <w:t>olemasoleva</w:t>
      </w:r>
      <w:r w:rsidR="0043286A">
        <w:rPr>
          <w:rFonts w:ascii="Times New Roman" w:eastAsia="Times New Roman" w:hAnsi="Times New Roman" w:cs="Times New Roman"/>
          <w:sz w:val="24"/>
          <w:szCs w:val="24"/>
        </w:rPr>
        <w:t>id</w:t>
      </w:r>
      <w:r w:rsidR="00B740C5">
        <w:rPr>
          <w:rFonts w:ascii="Times New Roman" w:eastAsia="Times New Roman" w:hAnsi="Times New Roman" w:cs="Times New Roman"/>
          <w:sz w:val="24"/>
          <w:szCs w:val="24"/>
        </w:rPr>
        <w:t xml:space="preserve"> õigusakt</w:t>
      </w:r>
      <w:r w:rsidR="0043286A">
        <w:rPr>
          <w:rFonts w:ascii="Times New Roman" w:eastAsia="Times New Roman" w:hAnsi="Times New Roman" w:cs="Times New Roman"/>
          <w:sz w:val="24"/>
          <w:szCs w:val="24"/>
        </w:rPr>
        <w:t>e.</w:t>
      </w:r>
    </w:p>
    <w:p w14:paraId="21BC4546" w14:textId="77777777" w:rsidR="003226C4" w:rsidRDefault="003226C4" w:rsidP="006E2059">
      <w:pPr>
        <w:spacing w:after="0" w:line="240" w:lineRule="auto"/>
        <w:ind w:left="-20" w:right="-20"/>
        <w:jc w:val="both"/>
        <w:textAlignment w:val="baseline"/>
        <w:rPr>
          <w:rFonts w:ascii="Times New Roman" w:eastAsia="Times New Roman" w:hAnsi="Times New Roman" w:cs="Times New Roman"/>
          <w:sz w:val="24"/>
          <w:szCs w:val="24"/>
        </w:rPr>
      </w:pPr>
    </w:p>
    <w:p w14:paraId="6FE87241" w14:textId="19670F22" w:rsidR="00B066E2" w:rsidRDefault="00B740C5" w:rsidP="006E2059">
      <w:pPr>
        <w:spacing w:after="0" w:line="240" w:lineRule="auto"/>
        <w:ind w:left="-20" w:right="-20"/>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Arutelude põhjal</w:t>
      </w:r>
      <w:r w:rsidR="6982EE28" w:rsidRPr="6CA192D0">
        <w:rPr>
          <w:rFonts w:ascii="Times New Roman" w:eastAsia="Times New Roman" w:hAnsi="Times New Roman" w:cs="Times New Roman"/>
          <w:sz w:val="24"/>
          <w:szCs w:val="24"/>
        </w:rPr>
        <w:t xml:space="preserve"> jõuti seisukohani, et täiendavate kliimaalaste strateegiliste dokumentide loomine ega olemasolevate dokumentide uuendamine ei taga kliimamuutuste käsitlemist </w:t>
      </w:r>
      <w:r w:rsidR="003215BF">
        <w:rPr>
          <w:rFonts w:ascii="Times New Roman" w:eastAsia="Times New Roman" w:hAnsi="Times New Roman" w:cs="Times New Roman"/>
          <w:sz w:val="24"/>
          <w:szCs w:val="24"/>
        </w:rPr>
        <w:t xml:space="preserve">kõigi </w:t>
      </w:r>
      <w:r w:rsidR="6982EE28" w:rsidRPr="6CA192D0">
        <w:rPr>
          <w:rFonts w:ascii="Times New Roman" w:eastAsia="Times New Roman" w:hAnsi="Times New Roman" w:cs="Times New Roman"/>
          <w:sz w:val="24"/>
          <w:szCs w:val="24"/>
        </w:rPr>
        <w:t>valdkondade prioriteetse teemana</w:t>
      </w:r>
      <w:r w:rsidR="371A1ED3" w:rsidRPr="36B4FA83">
        <w:rPr>
          <w:rFonts w:ascii="Times New Roman" w:eastAsia="Times New Roman" w:hAnsi="Times New Roman" w:cs="Times New Roman"/>
          <w:sz w:val="24"/>
          <w:szCs w:val="24"/>
        </w:rPr>
        <w:t>, ei taga valdkondade vahel sidusust</w:t>
      </w:r>
      <w:r w:rsidR="6982EE28" w:rsidRPr="6CA192D0">
        <w:rPr>
          <w:rFonts w:ascii="Times New Roman" w:eastAsia="Times New Roman" w:hAnsi="Times New Roman" w:cs="Times New Roman"/>
          <w:sz w:val="24"/>
          <w:szCs w:val="24"/>
        </w:rPr>
        <w:t xml:space="preserve"> ega oma õiguslikku jõudu</w:t>
      </w:r>
      <w:r w:rsidR="2D26FC3D" w:rsidRPr="6CA192D0">
        <w:rPr>
          <w:rFonts w:ascii="Times New Roman" w:eastAsia="Times New Roman" w:hAnsi="Times New Roman" w:cs="Times New Roman"/>
          <w:sz w:val="24"/>
          <w:szCs w:val="24"/>
        </w:rPr>
        <w:t>.</w:t>
      </w:r>
      <w:r w:rsidR="5745A2F2" w:rsidRPr="1750CADE">
        <w:rPr>
          <w:rFonts w:ascii="Times New Roman" w:eastAsia="Times New Roman" w:hAnsi="Times New Roman" w:cs="Times New Roman"/>
          <w:sz w:val="24"/>
          <w:szCs w:val="24"/>
        </w:rPr>
        <w:t xml:space="preserve"> Seejuures sedastas Riigikohus 2023. aasta oktoobris </w:t>
      </w:r>
      <w:proofErr w:type="spellStart"/>
      <w:r w:rsidR="5745A2F2" w:rsidRPr="1750CADE">
        <w:rPr>
          <w:rFonts w:ascii="Times New Roman" w:eastAsia="Times New Roman" w:hAnsi="Times New Roman" w:cs="Times New Roman"/>
          <w:sz w:val="24"/>
          <w:szCs w:val="24"/>
        </w:rPr>
        <w:t>Auvere</w:t>
      </w:r>
      <w:proofErr w:type="spellEnd"/>
      <w:r w:rsidR="5745A2F2" w:rsidRPr="1750CADE">
        <w:rPr>
          <w:rFonts w:ascii="Times New Roman" w:eastAsia="Times New Roman" w:hAnsi="Times New Roman" w:cs="Times New Roman"/>
          <w:sz w:val="24"/>
          <w:szCs w:val="24"/>
        </w:rPr>
        <w:t xml:space="preserve"> õlitehase kaasuses (3-20-711) muuhulgas, et </w:t>
      </w:r>
      <w:r>
        <w:rPr>
          <w:rFonts w:ascii="Times New Roman" w:eastAsia="Times New Roman" w:hAnsi="Times New Roman" w:cs="Times New Roman"/>
          <w:sz w:val="24"/>
          <w:szCs w:val="24"/>
        </w:rPr>
        <w:t>„</w:t>
      </w:r>
      <w:r w:rsidR="5745A2F2" w:rsidRPr="1750CADE">
        <w:rPr>
          <w:rFonts w:ascii="Times New Roman" w:eastAsia="Times New Roman" w:hAnsi="Times New Roman" w:cs="Times New Roman"/>
          <w:sz w:val="24"/>
          <w:szCs w:val="24"/>
        </w:rPr>
        <w:t>seadusandja peab parima kättesaadava teadusinfo ja Eesti rahvusvaheliste kohustuste põhjal kehtestama realistliku ja õiguslikult siduva etapiviisilise ja sektoripõhise heitkoguste jaotuskava kliimaneutraalsuse saavutamiseks</w:t>
      </w:r>
      <w:r w:rsidR="003215BF">
        <w:rPr>
          <w:rFonts w:ascii="Times New Roman" w:eastAsia="Times New Roman" w:hAnsi="Times New Roman" w:cs="Times New Roman"/>
          <w:sz w:val="24"/>
          <w:szCs w:val="24"/>
        </w:rPr>
        <w:t>“</w:t>
      </w:r>
      <w:r w:rsidR="5745A2F2" w:rsidRPr="1750CADE">
        <w:rPr>
          <w:rFonts w:ascii="Times New Roman" w:eastAsia="Times New Roman" w:hAnsi="Times New Roman" w:cs="Times New Roman"/>
          <w:sz w:val="24"/>
          <w:szCs w:val="24"/>
        </w:rPr>
        <w:t>.</w:t>
      </w:r>
    </w:p>
    <w:p w14:paraId="5DE987E7" w14:textId="77777777" w:rsidR="003215BF" w:rsidRPr="001852A0" w:rsidRDefault="003215BF" w:rsidP="006E2059">
      <w:pPr>
        <w:spacing w:after="0" w:line="240" w:lineRule="auto"/>
        <w:ind w:left="-20" w:right="-20"/>
        <w:jc w:val="both"/>
        <w:textAlignment w:val="baseline"/>
        <w:rPr>
          <w:rFonts w:ascii="Times New Roman" w:eastAsia="Times New Roman" w:hAnsi="Times New Roman" w:cs="Times New Roman"/>
          <w:sz w:val="24"/>
          <w:szCs w:val="24"/>
        </w:rPr>
      </w:pPr>
    </w:p>
    <w:p w14:paraId="35F50009" w14:textId="2A323E23" w:rsidR="00B066E2" w:rsidRPr="00B154EC" w:rsidRDefault="459A08F3" w:rsidP="006E2059">
      <w:pPr>
        <w:spacing w:after="0" w:line="240" w:lineRule="auto"/>
        <w:ind w:left="-20" w:right="-20"/>
        <w:jc w:val="both"/>
        <w:textAlignment w:val="baseline"/>
        <w:rPr>
          <w:rFonts w:ascii="Times New Roman" w:eastAsia="Times New Roman" w:hAnsi="Times New Roman" w:cs="Times New Roman"/>
          <w:sz w:val="24"/>
          <w:szCs w:val="24"/>
        </w:rPr>
      </w:pPr>
      <w:r w:rsidRPr="630ECEC8">
        <w:rPr>
          <w:rFonts w:ascii="Times New Roman" w:eastAsia="Times New Roman" w:hAnsi="Times New Roman" w:cs="Times New Roman"/>
          <w:sz w:val="24"/>
          <w:szCs w:val="24"/>
        </w:rPr>
        <w:t xml:space="preserve">25. septembrist kuni 25. oktoobrini 2023. </w:t>
      </w:r>
      <w:r w:rsidR="34B5E083" w:rsidRPr="630ECEC8">
        <w:rPr>
          <w:rFonts w:ascii="Times New Roman" w:eastAsia="Times New Roman" w:hAnsi="Times New Roman" w:cs="Times New Roman"/>
          <w:sz w:val="24"/>
          <w:szCs w:val="24"/>
        </w:rPr>
        <w:t>a</w:t>
      </w:r>
      <w:r w:rsidR="5D4E693A" w:rsidRPr="630ECEC8">
        <w:rPr>
          <w:rFonts w:ascii="Times New Roman" w:eastAsia="Times New Roman" w:hAnsi="Times New Roman" w:cs="Times New Roman"/>
          <w:sz w:val="24"/>
          <w:szCs w:val="24"/>
        </w:rPr>
        <w:t>astal</w:t>
      </w:r>
      <w:r w:rsidRPr="630ECEC8">
        <w:rPr>
          <w:rFonts w:ascii="Times New Roman" w:eastAsia="Times New Roman" w:hAnsi="Times New Roman" w:cs="Times New Roman"/>
          <w:sz w:val="24"/>
          <w:szCs w:val="24"/>
        </w:rPr>
        <w:t xml:space="preserve"> toimus </w:t>
      </w:r>
      <w:r w:rsidR="3EF9A236" w:rsidRPr="630ECEC8">
        <w:rPr>
          <w:rFonts w:ascii="Times New Roman" w:eastAsia="Times New Roman" w:hAnsi="Times New Roman" w:cs="Times New Roman"/>
          <w:sz w:val="24"/>
          <w:szCs w:val="24"/>
        </w:rPr>
        <w:t>k</w:t>
      </w:r>
      <w:r w:rsidR="1C2CEE02" w:rsidRPr="630ECEC8">
        <w:rPr>
          <w:rFonts w:ascii="Times New Roman" w:eastAsia="Times New Roman" w:hAnsi="Times New Roman" w:cs="Times New Roman"/>
          <w:sz w:val="24"/>
          <w:szCs w:val="24"/>
        </w:rPr>
        <w:t>liimaseaduse</w:t>
      </w:r>
      <w:r w:rsidR="4DA20C20" w:rsidRPr="630ECEC8">
        <w:rPr>
          <w:rFonts w:ascii="Times New Roman" w:eastAsia="Times New Roman" w:hAnsi="Times New Roman" w:cs="Times New Roman"/>
          <w:sz w:val="24"/>
          <w:szCs w:val="24"/>
        </w:rPr>
        <w:t xml:space="preserve"> </w:t>
      </w:r>
      <w:r w:rsidR="750A3D27" w:rsidRPr="630ECEC8">
        <w:rPr>
          <w:rFonts w:ascii="Times New Roman" w:eastAsia="Times New Roman" w:hAnsi="Times New Roman" w:cs="Times New Roman"/>
          <w:sz w:val="24"/>
          <w:szCs w:val="24"/>
        </w:rPr>
        <w:t xml:space="preserve">väljatöötamiskavatsuse </w:t>
      </w:r>
      <w:r w:rsidR="14A7E6AD" w:rsidRPr="630ECEC8">
        <w:rPr>
          <w:rFonts w:ascii="Times New Roman" w:eastAsia="Times New Roman" w:hAnsi="Times New Roman" w:cs="Times New Roman"/>
          <w:sz w:val="24"/>
          <w:szCs w:val="24"/>
        </w:rPr>
        <w:t xml:space="preserve">(edaspidi </w:t>
      </w:r>
      <w:r w:rsidR="14A7E6AD" w:rsidRPr="630ECEC8">
        <w:rPr>
          <w:rFonts w:ascii="Times New Roman" w:hAnsi="Times New Roman"/>
          <w:i/>
          <w:iCs/>
          <w:sz w:val="24"/>
          <w:szCs w:val="24"/>
        </w:rPr>
        <w:t>VTK</w:t>
      </w:r>
      <w:r w:rsidR="14A7E6AD" w:rsidRPr="630ECEC8">
        <w:rPr>
          <w:rFonts w:ascii="Times New Roman" w:eastAsia="Times New Roman" w:hAnsi="Times New Roman" w:cs="Times New Roman"/>
          <w:sz w:val="24"/>
          <w:szCs w:val="24"/>
        </w:rPr>
        <w:t xml:space="preserve">) </w:t>
      </w:r>
      <w:r w:rsidR="750A3D27" w:rsidRPr="630ECEC8">
        <w:rPr>
          <w:rFonts w:ascii="Times New Roman" w:eastAsia="Times New Roman" w:hAnsi="Times New Roman" w:cs="Times New Roman"/>
          <w:sz w:val="24"/>
          <w:szCs w:val="24"/>
        </w:rPr>
        <w:t>avalik konsultatsioon</w:t>
      </w:r>
      <w:r w:rsidR="4BD49B3E" w:rsidRPr="630ECEC8">
        <w:rPr>
          <w:rFonts w:ascii="Times New Roman" w:eastAsia="Times New Roman" w:hAnsi="Times New Roman" w:cs="Times New Roman"/>
          <w:sz w:val="24"/>
          <w:szCs w:val="24"/>
        </w:rPr>
        <w:t>.</w:t>
      </w:r>
      <w:r w:rsidR="750A3D27" w:rsidRPr="630ECEC8">
        <w:rPr>
          <w:rFonts w:ascii="Times New Roman" w:eastAsia="Times New Roman" w:hAnsi="Times New Roman" w:cs="Times New Roman"/>
          <w:sz w:val="24"/>
          <w:szCs w:val="24"/>
        </w:rPr>
        <w:t xml:space="preserve"> </w:t>
      </w:r>
      <w:r w:rsidR="52E9DCF8" w:rsidRPr="630ECEC8">
        <w:rPr>
          <w:rFonts w:ascii="Times New Roman" w:eastAsia="Times New Roman" w:hAnsi="Times New Roman" w:cs="Times New Roman"/>
          <w:sz w:val="24"/>
          <w:szCs w:val="24"/>
        </w:rPr>
        <w:t xml:space="preserve">Kokku </w:t>
      </w:r>
      <w:r w:rsidR="1B7094BC" w:rsidRPr="630ECEC8">
        <w:rPr>
          <w:rFonts w:ascii="Times New Roman" w:eastAsia="Times New Roman" w:hAnsi="Times New Roman" w:cs="Times New Roman"/>
          <w:sz w:val="24"/>
          <w:szCs w:val="24"/>
        </w:rPr>
        <w:t xml:space="preserve">laekus </w:t>
      </w:r>
      <w:r w:rsidR="596DDF0C" w:rsidRPr="630ECEC8">
        <w:rPr>
          <w:rFonts w:ascii="Times New Roman" w:eastAsia="Times New Roman" w:hAnsi="Times New Roman" w:cs="Times New Roman"/>
          <w:sz w:val="24"/>
          <w:szCs w:val="24"/>
        </w:rPr>
        <w:t>VTK</w:t>
      </w:r>
      <w:r w:rsidR="003215BF">
        <w:rPr>
          <w:rFonts w:ascii="Times New Roman" w:eastAsia="Times New Roman" w:hAnsi="Times New Roman" w:cs="Times New Roman"/>
          <w:sz w:val="24"/>
          <w:szCs w:val="24"/>
        </w:rPr>
        <w:t xml:space="preserve"> kohta</w:t>
      </w:r>
      <w:r w:rsidR="596DDF0C" w:rsidRPr="630ECEC8">
        <w:rPr>
          <w:rFonts w:ascii="Times New Roman" w:eastAsia="Times New Roman" w:hAnsi="Times New Roman" w:cs="Times New Roman"/>
          <w:sz w:val="24"/>
          <w:szCs w:val="24"/>
        </w:rPr>
        <w:t xml:space="preserve"> 312 ettepanekut rohkem kui 40</w:t>
      </w:r>
      <w:r w:rsidR="7018F57A" w:rsidRPr="630ECEC8">
        <w:rPr>
          <w:rFonts w:ascii="Times New Roman" w:eastAsia="Times New Roman" w:hAnsi="Times New Roman" w:cs="Times New Roman"/>
          <w:sz w:val="24"/>
          <w:szCs w:val="24"/>
        </w:rPr>
        <w:t xml:space="preserve"> </w:t>
      </w:r>
      <w:r w:rsidR="0B6152B9" w:rsidRPr="630ECEC8">
        <w:rPr>
          <w:rFonts w:ascii="Times New Roman" w:eastAsia="Times New Roman" w:hAnsi="Times New Roman" w:cs="Times New Roman"/>
          <w:sz w:val="24"/>
          <w:szCs w:val="24"/>
        </w:rPr>
        <w:t>esitajalt, kelle seas oli nii valitsusasutusi, huvikaitseorganisatsioone</w:t>
      </w:r>
      <w:r w:rsidR="676F49BF" w:rsidRPr="630ECEC8">
        <w:rPr>
          <w:rFonts w:ascii="Times New Roman" w:eastAsia="Times New Roman" w:hAnsi="Times New Roman" w:cs="Times New Roman"/>
          <w:sz w:val="24"/>
          <w:szCs w:val="24"/>
        </w:rPr>
        <w:t xml:space="preserve">, ettevõtteid </w:t>
      </w:r>
      <w:r w:rsidR="0B6152B9" w:rsidRPr="630ECEC8">
        <w:rPr>
          <w:rFonts w:ascii="Times New Roman" w:eastAsia="Times New Roman" w:hAnsi="Times New Roman" w:cs="Times New Roman"/>
          <w:sz w:val="24"/>
          <w:szCs w:val="24"/>
        </w:rPr>
        <w:t>kui ka eraisikuid.</w:t>
      </w:r>
      <w:r w:rsidR="5D6FA2FA" w:rsidRPr="630ECEC8">
        <w:rPr>
          <w:rFonts w:ascii="Times New Roman" w:eastAsia="Times New Roman" w:hAnsi="Times New Roman" w:cs="Times New Roman"/>
          <w:sz w:val="24"/>
          <w:szCs w:val="24"/>
        </w:rPr>
        <w:t xml:space="preserve"> </w:t>
      </w:r>
      <w:r w:rsidR="1304E813" w:rsidRPr="630ECEC8">
        <w:rPr>
          <w:rFonts w:ascii="Times New Roman" w:eastAsia="Times New Roman" w:hAnsi="Times New Roman" w:cs="Times New Roman"/>
          <w:sz w:val="24"/>
          <w:szCs w:val="24"/>
        </w:rPr>
        <w:t>Ettepaneku</w:t>
      </w:r>
      <w:r w:rsidR="3EC8BA3F" w:rsidRPr="630ECEC8">
        <w:rPr>
          <w:rFonts w:ascii="Times New Roman" w:eastAsia="Times New Roman" w:hAnsi="Times New Roman" w:cs="Times New Roman"/>
          <w:sz w:val="24"/>
          <w:szCs w:val="24"/>
        </w:rPr>
        <w:t>d</w:t>
      </w:r>
      <w:r w:rsidR="75D7DF6A" w:rsidRPr="630ECEC8">
        <w:rPr>
          <w:rFonts w:ascii="Times New Roman" w:eastAsia="Times New Roman" w:hAnsi="Times New Roman" w:cs="Times New Roman"/>
          <w:sz w:val="24"/>
          <w:szCs w:val="24"/>
        </w:rPr>
        <w:t xml:space="preserve"> puudutasid erinevaid valdkondi</w:t>
      </w:r>
      <w:r w:rsidR="2D0D467E" w:rsidRPr="630ECEC8">
        <w:rPr>
          <w:rFonts w:ascii="Times New Roman" w:eastAsia="Times New Roman" w:hAnsi="Times New Roman" w:cs="Times New Roman"/>
          <w:sz w:val="24"/>
          <w:szCs w:val="24"/>
        </w:rPr>
        <w:t>.</w:t>
      </w:r>
      <w:r w:rsidR="2D36F6A2" w:rsidRPr="630ECEC8">
        <w:rPr>
          <w:rFonts w:ascii="Times New Roman" w:eastAsia="Times New Roman" w:hAnsi="Times New Roman" w:cs="Times New Roman"/>
          <w:sz w:val="24"/>
          <w:szCs w:val="24"/>
        </w:rPr>
        <w:t xml:space="preserve"> </w:t>
      </w:r>
      <w:r w:rsidR="2D0D467E" w:rsidRPr="630ECEC8">
        <w:rPr>
          <w:rFonts w:ascii="Times New Roman" w:eastAsia="Times New Roman" w:hAnsi="Times New Roman" w:cs="Times New Roman"/>
          <w:sz w:val="24"/>
          <w:szCs w:val="24"/>
        </w:rPr>
        <w:t>Ü</w:t>
      </w:r>
      <w:r w:rsidR="6FD2154F" w:rsidRPr="630ECEC8">
        <w:rPr>
          <w:rFonts w:ascii="Times New Roman" w:eastAsia="Times New Roman" w:hAnsi="Times New Roman" w:cs="Times New Roman"/>
          <w:sz w:val="24"/>
          <w:szCs w:val="24"/>
        </w:rPr>
        <w:t xml:space="preserve">ldiste ettepanekutena </w:t>
      </w:r>
      <w:r w:rsidR="329C494F" w:rsidRPr="630ECEC8">
        <w:rPr>
          <w:rFonts w:ascii="Times New Roman" w:eastAsia="Times New Roman" w:hAnsi="Times New Roman" w:cs="Times New Roman"/>
          <w:sz w:val="24"/>
          <w:szCs w:val="24"/>
        </w:rPr>
        <w:t>toodi</w:t>
      </w:r>
      <w:r w:rsidR="5C2A7A37" w:rsidRPr="630ECEC8">
        <w:rPr>
          <w:rFonts w:ascii="Times New Roman" w:eastAsia="Times New Roman" w:hAnsi="Times New Roman" w:cs="Times New Roman"/>
          <w:sz w:val="24"/>
          <w:szCs w:val="24"/>
        </w:rPr>
        <w:t xml:space="preserve"> </w:t>
      </w:r>
      <w:r w:rsidR="5C2A7A37" w:rsidRPr="038DDD64">
        <w:rPr>
          <w:rFonts w:ascii="Times New Roman" w:eastAsia="Times New Roman" w:hAnsi="Times New Roman" w:cs="Times New Roman"/>
          <w:sz w:val="24"/>
          <w:szCs w:val="24"/>
        </w:rPr>
        <w:t>m</w:t>
      </w:r>
      <w:r w:rsidR="192090DF" w:rsidRPr="038DDD64">
        <w:rPr>
          <w:rFonts w:ascii="Times New Roman" w:eastAsia="Times New Roman" w:hAnsi="Times New Roman" w:cs="Times New Roman"/>
          <w:sz w:val="24"/>
          <w:szCs w:val="24"/>
        </w:rPr>
        <w:t>uuhulgas</w:t>
      </w:r>
      <w:r w:rsidR="329C494F" w:rsidRPr="630ECEC8">
        <w:rPr>
          <w:rFonts w:ascii="Times New Roman" w:eastAsia="Times New Roman" w:hAnsi="Times New Roman" w:cs="Times New Roman"/>
          <w:sz w:val="24"/>
          <w:szCs w:val="24"/>
        </w:rPr>
        <w:t xml:space="preserve"> välja</w:t>
      </w:r>
      <w:r w:rsidR="27761943" w:rsidRPr="630ECEC8">
        <w:rPr>
          <w:rFonts w:ascii="Times New Roman" w:eastAsia="Times New Roman" w:hAnsi="Times New Roman" w:cs="Times New Roman"/>
          <w:sz w:val="24"/>
          <w:szCs w:val="24"/>
        </w:rPr>
        <w:t xml:space="preserve"> ootus</w:t>
      </w:r>
      <w:r w:rsidR="329C494F" w:rsidRPr="630ECEC8">
        <w:rPr>
          <w:rFonts w:ascii="Times New Roman" w:eastAsia="Times New Roman" w:hAnsi="Times New Roman" w:cs="Times New Roman"/>
          <w:sz w:val="24"/>
          <w:szCs w:val="24"/>
        </w:rPr>
        <w:t xml:space="preserve">, et </w:t>
      </w:r>
      <w:r w:rsidR="194374C9" w:rsidRPr="630ECEC8">
        <w:rPr>
          <w:rFonts w:ascii="Times New Roman" w:eastAsia="Times New Roman" w:hAnsi="Times New Roman" w:cs="Times New Roman"/>
          <w:sz w:val="24"/>
          <w:szCs w:val="24"/>
        </w:rPr>
        <w:t xml:space="preserve">eesmärkide saavutamiseks tuleks seada piisavad tähtajad, </w:t>
      </w:r>
      <w:r w:rsidR="4D1B0334" w:rsidRPr="630ECEC8">
        <w:rPr>
          <w:rFonts w:ascii="Times New Roman" w:eastAsia="Times New Roman" w:hAnsi="Times New Roman" w:cs="Times New Roman"/>
          <w:sz w:val="24"/>
          <w:szCs w:val="24"/>
        </w:rPr>
        <w:t>põlevkivi ja turba kaevandamisel tuleks seada lõpptähtajad,</w:t>
      </w:r>
      <w:r w:rsidR="4DA20C20" w:rsidRPr="630ECEC8">
        <w:rPr>
          <w:rFonts w:ascii="Times New Roman" w:eastAsia="Times New Roman" w:hAnsi="Times New Roman" w:cs="Times New Roman"/>
          <w:sz w:val="24"/>
          <w:szCs w:val="24"/>
        </w:rPr>
        <w:t xml:space="preserve"> </w:t>
      </w:r>
      <w:r w:rsidR="4A24299A" w:rsidRPr="630ECEC8">
        <w:rPr>
          <w:rFonts w:ascii="Times New Roman" w:eastAsia="Times New Roman" w:hAnsi="Times New Roman" w:cs="Times New Roman"/>
          <w:sz w:val="24"/>
          <w:szCs w:val="24"/>
        </w:rPr>
        <w:t>kliimaeesmärkide</w:t>
      </w:r>
      <w:r w:rsidR="329C494F" w:rsidRPr="630ECEC8">
        <w:rPr>
          <w:rFonts w:ascii="Times New Roman" w:eastAsia="Times New Roman" w:hAnsi="Times New Roman" w:cs="Times New Roman"/>
          <w:sz w:val="24"/>
          <w:szCs w:val="24"/>
        </w:rPr>
        <w:t xml:space="preserve"> </w:t>
      </w:r>
      <w:r w:rsidR="5A38AF2C" w:rsidRPr="630ECEC8">
        <w:rPr>
          <w:rFonts w:ascii="Times New Roman" w:eastAsia="Times New Roman" w:hAnsi="Times New Roman" w:cs="Times New Roman"/>
          <w:sz w:val="24"/>
          <w:szCs w:val="24"/>
        </w:rPr>
        <w:t>saavutamisega ko</w:t>
      </w:r>
      <w:r w:rsidR="4A24299A" w:rsidRPr="630ECEC8">
        <w:rPr>
          <w:rFonts w:ascii="Times New Roman" w:eastAsia="Times New Roman" w:hAnsi="Times New Roman" w:cs="Times New Roman"/>
          <w:sz w:val="24"/>
          <w:szCs w:val="24"/>
        </w:rPr>
        <w:t>os</w:t>
      </w:r>
      <w:r w:rsidR="0EAFB9BA" w:rsidRPr="630ECEC8">
        <w:rPr>
          <w:rFonts w:ascii="Times New Roman" w:eastAsia="Times New Roman" w:hAnsi="Times New Roman" w:cs="Times New Roman"/>
          <w:sz w:val="24"/>
          <w:szCs w:val="24"/>
        </w:rPr>
        <w:t xml:space="preserve"> tuleb säilitada ettevõtete konkurentsivõime</w:t>
      </w:r>
      <w:r w:rsidR="2D0D467E" w:rsidRPr="630ECEC8">
        <w:rPr>
          <w:rFonts w:ascii="Times New Roman" w:eastAsia="Times New Roman" w:hAnsi="Times New Roman" w:cs="Times New Roman"/>
          <w:sz w:val="24"/>
          <w:szCs w:val="24"/>
        </w:rPr>
        <w:t xml:space="preserve"> ja</w:t>
      </w:r>
      <w:r w:rsidR="1C765C6A" w:rsidRPr="630ECEC8" w:rsidDel="6C36FE15">
        <w:rPr>
          <w:rFonts w:ascii="Times New Roman" w:eastAsia="Times New Roman" w:hAnsi="Times New Roman" w:cs="Times New Roman"/>
          <w:sz w:val="24"/>
          <w:szCs w:val="24"/>
        </w:rPr>
        <w:t xml:space="preserve"> </w:t>
      </w:r>
      <w:proofErr w:type="spellStart"/>
      <w:r w:rsidR="4D2966A3" w:rsidRPr="301222A0">
        <w:rPr>
          <w:rFonts w:ascii="Times New Roman" w:hAnsi="Times New Roman"/>
          <w:sz w:val="24"/>
          <w:szCs w:val="24"/>
        </w:rPr>
        <w:t>HKS</w:t>
      </w:r>
      <w:r w:rsidR="11440274" w:rsidRPr="630ECEC8">
        <w:rPr>
          <w:rFonts w:ascii="Times New Roman" w:hAnsi="Times New Roman"/>
          <w:sz w:val="24"/>
          <w:szCs w:val="24"/>
        </w:rPr>
        <w:t>i</w:t>
      </w:r>
      <w:proofErr w:type="spellEnd"/>
      <w:r w:rsidR="11440274" w:rsidRPr="630ECEC8">
        <w:rPr>
          <w:rFonts w:ascii="Times New Roman" w:hAnsi="Times New Roman"/>
          <w:sz w:val="24"/>
          <w:szCs w:val="24"/>
        </w:rPr>
        <w:t xml:space="preserve"> </w:t>
      </w:r>
      <w:r w:rsidR="4D2966A3" w:rsidRPr="630ECEC8">
        <w:rPr>
          <w:rFonts w:ascii="Times New Roman" w:eastAsia="Times New Roman" w:hAnsi="Times New Roman" w:cs="Times New Roman"/>
          <w:sz w:val="24"/>
          <w:szCs w:val="24"/>
        </w:rPr>
        <w:t xml:space="preserve">kuuluvatele </w:t>
      </w:r>
      <w:r w:rsidR="6C36FE15" w:rsidRPr="630ECEC8">
        <w:rPr>
          <w:rFonts w:ascii="Times New Roman" w:eastAsia="Times New Roman" w:hAnsi="Times New Roman" w:cs="Times New Roman"/>
          <w:sz w:val="24"/>
          <w:szCs w:val="24"/>
        </w:rPr>
        <w:t xml:space="preserve">sektoritele ei tuleks seada </w:t>
      </w:r>
      <w:r w:rsidR="6FA2595A" w:rsidRPr="630ECEC8">
        <w:rPr>
          <w:rFonts w:ascii="Times New Roman" w:eastAsia="Times New Roman" w:hAnsi="Times New Roman" w:cs="Times New Roman"/>
          <w:sz w:val="24"/>
          <w:szCs w:val="24"/>
        </w:rPr>
        <w:t xml:space="preserve">riiklikke </w:t>
      </w:r>
      <w:r w:rsidR="003215BF">
        <w:rPr>
          <w:rFonts w:ascii="Times New Roman" w:eastAsia="Times New Roman" w:hAnsi="Times New Roman" w:cs="Times New Roman"/>
          <w:sz w:val="24"/>
          <w:szCs w:val="24"/>
        </w:rPr>
        <w:t>lisa</w:t>
      </w:r>
      <w:r w:rsidR="6FA2595A" w:rsidRPr="630ECEC8">
        <w:rPr>
          <w:rFonts w:ascii="Times New Roman" w:eastAsia="Times New Roman" w:hAnsi="Times New Roman" w:cs="Times New Roman"/>
          <w:sz w:val="24"/>
          <w:szCs w:val="24"/>
        </w:rPr>
        <w:t>eesmärke</w:t>
      </w:r>
      <w:r w:rsidR="23FB5F6A" w:rsidRPr="630ECEC8">
        <w:rPr>
          <w:rFonts w:ascii="Times New Roman" w:eastAsia="Times New Roman" w:hAnsi="Times New Roman" w:cs="Times New Roman"/>
          <w:sz w:val="24"/>
          <w:szCs w:val="24"/>
        </w:rPr>
        <w:t xml:space="preserve">. Samuti puudutasid üldisemad ettepanekud kliimaneutraalsuse eesmärgi varasemaks toomist ning seda, et </w:t>
      </w:r>
      <w:r w:rsidR="51AAC7A1" w:rsidRPr="630ECEC8">
        <w:rPr>
          <w:rFonts w:ascii="Times New Roman" w:eastAsia="Times New Roman" w:hAnsi="Times New Roman" w:cs="Times New Roman"/>
          <w:sz w:val="24"/>
          <w:szCs w:val="24"/>
        </w:rPr>
        <w:t>k</w:t>
      </w:r>
      <w:r w:rsidR="237A3C47" w:rsidRPr="630ECEC8">
        <w:rPr>
          <w:rFonts w:ascii="Times New Roman" w:eastAsia="Times New Roman" w:hAnsi="Times New Roman" w:cs="Times New Roman"/>
          <w:sz w:val="24"/>
          <w:szCs w:val="24"/>
        </w:rPr>
        <w:t>liimaseaduses</w:t>
      </w:r>
      <w:r w:rsidR="71875E8B" w:rsidRPr="630ECEC8">
        <w:rPr>
          <w:rFonts w:ascii="Times New Roman" w:eastAsia="Times New Roman" w:hAnsi="Times New Roman" w:cs="Times New Roman"/>
          <w:sz w:val="24"/>
          <w:szCs w:val="24"/>
        </w:rPr>
        <w:t xml:space="preserve"> a</w:t>
      </w:r>
      <w:r w:rsidR="6C561B56" w:rsidRPr="630ECEC8">
        <w:rPr>
          <w:rFonts w:ascii="Times New Roman" w:eastAsia="Times New Roman" w:hAnsi="Times New Roman" w:cs="Times New Roman"/>
          <w:sz w:val="24"/>
          <w:szCs w:val="24"/>
        </w:rPr>
        <w:t>mbitsiooni vähendamise</w:t>
      </w:r>
      <w:r w:rsidR="4069753F" w:rsidRPr="630ECEC8">
        <w:rPr>
          <w:rFonts w:ascii="Times New Roman" w:eastAsia="Times New Roman" w:hAnsi="Times New Roman" w:cs="Times New Roman"/>
          <w:sz w:val="24"/>
          <w:szCs w:val="24"/>
        </w:rPr>
        <w:t>ks peaks olem</w:t>
      </w:r>
      <w:r w:rsidR="2D0D467E" w:rsidRPr="630ECEC8">
        <w:rPr>
          <w:rFonts w:ascii="Times New Roman" w:eastAsia="Times New Roman" w:hAnsi="Times New Roman" w:cs="Times New Roman"/>
          <w:sz w:val="24"/>
          <w:szCs w:val="24"/>
        </w:rPr>
        <w:t>a</w:t>
      </w:r>
      <w:r w:rsidR="4069753F" w:rsidRPr="630ECEC8">
        <w:rPr>
          <w:rFonts w:ascii="Times New Roman" w:eastAsia="Times New Roman" w:hAnsi="Times New Roman" w:cs="Times New Roman"/>
          <w:sz w:val="24"/>
          <w:szCs w:val="24"/>
        </w:rPr>
        <w:t xml:space="preserve"> sätestatud</w:t>
      </w:r>
      <w:r w:rsidR="6C561B56" w:rsidRPr="630ECEC8">
        <w:rPr>
          <w:rFonts w:ascii="Times New Roman" w:eastAsia="Times New Roman" w:hAnsi="Times New Roman" w:cs="Times New Roman"/>
          <w:sz w:val="24"/>
          <w:szCs w:val="24"/>
        </w:rPr>
        <w:t xml:space="preserve"> keeld</w:t>
      </w:r>
      <w:r w:rsidR="2D0D467E" w:rsidRPr="630ECEC8">
        <w:rPr>
          <w:rFonts w:ascii="Times New Roman" w:eastAsia="Times New Roman" w:hAnsi="Times New Roman" w:cs="Times New Roman"/>
          <w:sz w:val="24"/>
          <w:szCs w:val="24"/>
        </w:rPr>
        <w:t>.</w:t>
      </w:r>
      <w:r w:rsidR="1F8D78EB" w:rsidRPr="630ECEC8">
        <w:rPr>
          <w:rFonts w:ascii="Times New Roman" w:eastAsia="Times New Roman" w:hAnsi="Times New Roman" w:cs="Times New Roman"/>
          <w:sz w:val="24"/>
          <w:szCs w:val="24"/>
        </w:rPr>
        <w:t xml:space="preserve"> </w:t>
      </w:r>
      <w:r w:rsidR="451E3417" w:rsidRPr="630ECEC8">
        <w:rPr>
          <w:rFonts w:ascii="Times New Roman" w:eastAsia="Times New Roman" w:hAnsi="Times New Roman" w:cs="Times New Roman"/>
          <w:sz w:val="24"/>
          <w:szCs w:val="24"/>
        </w:rPr>
        <w:t xml:space="preserve">Kõik laekunud ettepanekud </w:t>
      </w:r>
      <w:r w:rsidR="003215BF" w:rsidRPr="630ECEC8">
        <w:rPr>
          <w:rFonts w:ascii="Times New Roman" w:eastAsia="Times New Roman" w:hAnsi="Times New Roman" w:cs="Times New Roman"/>
          <w:sz w:val="24"/>
          <w:szCs w:val="24"/>
        </w:rPr>
        <w:t xml:space="preserve">VTK </w:t>
      </w:r>
      <w:r w:rsidR="003215BF">
        <w:rPr>
          <w:rFonts w:ascii="Times New Roman" w:eastAsia="Times New Roman" w:hAnsi="Times New Roman" w:cs="Times New Roman"/>
          <w:sz w:val="24"/>
          <w:szCs w:val="24"/>
        </w:rPr>
        <w:t xml:space="preserve">kohta </w:t>
      </w:r>
      <w:r w:rsidR="451E3417" w:rsidRPr="630ECEC8">
        <w:rPr>
          <w:rFonts w:ascii="Times New Roman" w:eastAsia="Times New Roman" w:hAnsi="Times New Roman" w:cs="Times New Roman"/>
          <w:sz w:val="24"/>
          <w:szCs w:val="24"/>
        </w:rPr>
        <w:t xml:space="preserve">on koondatud tabelisse ja </w:t>
      </w:r>
      <w:r w:rsidR="003215BF">
        <w:rPr>
          <w:rFonts w:ascii="Times New Roman" w:eastAsia="Times New Roman" w:hAnsi="Times New Roman" w:cs="Times New Roman"/>
          <w:sz w:val="24"/>
          <w:szCs w:val="24"/>
        </w:rPr>
        <w:t>need leiab</w:t>
      </w:r>
      <w:r w:rsidR="451E3417" w:rsidRPr="630ECEC8">
        <w:rPr>
          <w:rFonts w:ascii="Times New Roman" w:eastAsia="Times New Roman" w:hAnsi="Times New Roman" w:cs="Times New Roman"/>
          <w:sz w:val="24"/>
          <w:szCs w:val="24"/>
        </w:rPr>
        <w:t xml:space="preserve"> </w:t>
      </w:r>
      <w:hyperlink r:id="rId29" w:history="1">
        <w:r w:rsidR="4BB1D557" w:rsidRPr="00613A4A">
          <w:rPr>
            <w:rStyle w:val="Hperlink"/>
            <w:rFonts w:ascii="Times New Roman" w:eastAsia="Times New Roman" w:hAnsi="Times New Roman" w:cs="Times New Roman"/>
            <w:sz w:val="24"/>
            <w:szCs w:val="24"/>
          </w:rPr>
          <w:t>K</w:t>
        </w:r>
        <w:r w:rsidR="07086EA2" w:rsidRPr="00613A4A">
          <w:rPr>
            <w:rStyle w:val="Hperlink"/>
            <w:rFonts w:ascii="Times New Roman" w:eastAsia="Times New Roman" w:hAnsi="Times New Roman" w:cs="Times New Roman"/>
            <w:sz w:val="24"/>
            <w:szCs w:val="24"/>
          </w:rPr>
          <w:t>liimaministeeriumi</w:t>
        </w:r>
        <w:r w:rsidR="451E3417" w:rsidRPr="00613A4A">
          <w:rPr>
            <w:rStyle w:val="Hperlink"/>
            <w:rFonts w:ascii="Times New Roman" w:eastAsia="Times New Roman" w:hAnsi="Times New Roman" w:cs="Times New Roman"/>
            <w:sz w:val="24"/>
            <w:szCs w:val="24"/>
          </w:rPr>
          <w:t xml:space="preserve"> kodulehelt</w:t>
        </w:r>
      </w:hyperlink>
      <w:r w:rsidR="003215BF">
        <w:rPr>
          <w:rStyle w:val="Hperlink"/>
          <w:rFonts w:ascii="Times New Roman" w:eastAsia="Times New Roman" w:hAnsi="Times New Roman" w:cs="Times New Roman"/>
          <w:sz w:val="24"/>
          <w:szCs w:val="24"/>
        </w:rPr>
        <w:t>.</w:t>
      </w:r>
    </w:p>
    <w:p w14:paraId="299DE08B" w14:textId="2A21F352" w:rsidR="7972E010" w:rsidRDefault="7972E010" w:rsidP="00E57547">
      <w:pPr>
        <w:pStyle w:val="paragraph"/>
        <w:spacing w:before="0" w:beforeAutospacing="0" w:after="0" w:afterAutospacing="0"/>
        <w:rPr>
          <w:rStyle w:val="normaltextrun"/>
        </w:rPr>
      </w:pPr>
    </w:p>
    <w:p w14:paraId="0118F99F" w14:textId="46611691" w:rsidR="003215BF" w:rsidRPr="006E2059" w:rsidRDefault="0F4D6328" w:rsidP="006E2059">
      <w:pPr>
        <w:pStyle w:val="Pealkiri1"/>
        <w:numPr>
          <w:ilvl w:val="0"/>
          <w:numId w:val="51"/>
        </w:numPr>
        <w:spacing w:before="0" w:line="240" w:lineRule="auto"/>
      </w:pPr>
      <w:bookmarkStart w:id="20" w:name="_Toc855360621"/>
      <w:bookmarkStart w:id="21" w:name="_Toc161209582"/>
      <w:bookmarkStart w:id="22" w:name="_Toc1415536853"/>
      <w:bookmarkStart w:id="23" w:name="_Toc173748429"/>
      <w:r>
        <w:t>Eelnõu sisu ja võrdlev analüüs</w:t>
      </w:r>
      <w:bookmarkEnd w:id="20"/>
      <w:bookmarkEnd w:id="21"/>
      <w:bookmarkEnd w:id="22"/>
      <w:bookmarkEnd w:id="23"/>
    </w:p>
    <w:p w14:paraId="783E380E" w14:textId="77777777" w:rsidR="003215BF" w:rsidRDefault="003215BF" w:rsidP="00E57547">
      <w:pPr>
        <w:pStyle w:val="paragraph"/>
        <w:spacing w:before="0" w:beforeAutospacing="0" w:after="0" w:afterAutospacing="0"/>
        <w:rPr>
          <w:rStyle w:val="eop"/>
        </w:rPr>
      </w:pPr>
    </w:p>
    <w:p w14:paraId="459A5B13" w14:textId="2201638C" w:rsidR="71CED135" w:rsidRDefault="733FB018" w:rsidP="7C84A48D">
      <w:pPr>
        <w:pStyle w:val="paragraph"/>
        <w:spacing w:before="0" w:beforeAutospacing="0" w:after="0" w:afterAutospacing="0"/>
        <w:rPr>
          <w:rStyle w:val="eop"/>
        </w:rPr>
      </w:pPr>
      <w:r w:rsidRPr="7C84A48D">
        <w:rPr>
          <w:rStyle w:val="eop"/>
        </w:rPr>
        <w:t xml:space="preserve">Eelnõu koosneb </w:t>
      </w:r>
      <w:r w:rsidR="660EFD8A" w:rsidRPr="7C84A48D">
        <w:rPr>
          <w:rStyle w:val="eop"/>
        </w:rPr>
        <w:t>60</w:t>
      </w:r>
      <w:r w:rsidRPr="7C84A48D">
        <w:rPr>
          <w:rStyle w:val="eop"/>
        </w:rPr>
        <w:t xml:space="preserve"> paragrahvist, mis on jagatud </w:t>
      </w:r>
      <w:r w:rsidR="5C1DB3A4" w:rsidRPr="7C84A48D">
        <w:rPr>
          <w:rStyle w:val="eop"/>
        </w:rPr>
        <w:t>kümnesse</w:t>
      </w:r>
      <w:r w:rsidRPr="7C84A48D">
        <w:rPr>
          <w:rStyle w:val="eop"/>
        </w:rPr>
        <w:t xml:space="preserve"> peatükki</w:t>
      </w:r>
      <w:r w:rsidR="6AE3AFAE" w:rsidRPr="7C84A48D">
        <w:rPr>
          <w:rStyle w:val="eop"/>
        </w:rPr>
        <w:t>.</w:t>
      </w:r>
    </w:p>
    <w:p w14:paraId="05011896" w14:textId="1B2B6E69" w:rsidR="630ECEC8" w:rsidRDefault="630ECEC8" w:rsidP="00E57547">
      <w:pPr>
        <w:pStyle w:val="paragraph"/>
        <w:spacing w:before="0" w:beforeAutospacing="0" w:after="0" w:afterAutospacing="0"/>
        <w:rPr>
          <w:rStyle w:val="eop"/>
          <w:color w:val="2F5496" w:themeColor="accent1" w:themeShade="BF"/>
          <w:highlight w:val="yellow"/>
        </w:rPr>
      </w:pPr>
    </w:p>
    <w:p w14:paraId="06555A94" w14:textId="0ED33CDD" w:rsidR="7E792CF2" w:rsidRDefault="1DC1BCAF" w:rsidP="001320CE">
      <w:pPr>
        <w:pStyle w:val="Pealkiri2"/>
      </w:pPr>
      <w:bookmarkStart w:id="24" w:name="_Toc173748430"/>
      <w:r w:rsidRPr="630ECEC8">
        <w:t>1. peatükk: Üldsätted</w:t>
      </w:r>
      <w:bookmarkEnd w:id="24"/>
    </w:p>
    <w:p w14:paraId="6A0108A0" w14:textId="6BE8CA8D" w:rsidR="1750CADE" w:rsidRDefault="1750CADE" w:rsidP="00E57547">
      <w:pPr>
        <w:pStyle w:val="paragraph"/>
        <w:spacing w:before="0" w:beforeAutospacing="0" w:after="0" w:afterAutospacing="0"/>
        <w:rPr>
          <w:b/>
          <w:bCs/>
          <w:color w:val="2F5496" w:themeColor="accent1" w:themeShade="BF"/>
        </w:rPr>
      </w:pPr>
    </w:p>
    <w:p w14:paraId="1888003F" w14:textId="1AC371E9" w:rsidR="472F86E6" w:rsidRPr="00EC12B1" w:rsidRDefault="472F86E6">
      <w:pPr>
        <w:spacing w:after="0" w:line="240" w:lineRule="auto"/>
        <w:rPr>
          <w:rFonts w:ascii="Times New Roman" w:eastAsia="Times New Roman" w:hAnsi="Times New Roman" w:cs="Times New Roman"/>
          <w:b/>
          <w:bCs/>
          <w:sz w:val="24"/>
          <w:szCs w:val="24"/>
        </w:rPr>
      </w:pPr>
      <w:r w:rsidRPr="00EC12B1">
        <w:rPr>
          <w:rFonts w:ascii="Times New Roman" w:eastAsia="Times New Roman" w:hAnsi="Times New Roman" w:cs="Times New Roman"/>
          <w:b/>
          <w:bCs/>
          <w:sz w:val="24"/>
          <w:szCs w:val="24"/>
        </w:rPr>
        <w:t>§ 1. Seaduse eesmärk</w:t>
      </w:r>
    </w:p>
    <w:p w14:paraId="16CEAC57" w14:textId="77777777" w:rsidR="00553DD5" w:rsidRDefault="00553DD5" w:rsidP="006E2059">
      <w:pPr>
        <w:spacing w:after="0" w:line="240" w:lineRule="auto"/>
        <w:rPr>
          <w:color w:val="2F5496" w:themeColor="accent1" w:themeShade="BF"/>
        </w:rPr>
      </w:pPr>
    </w:p>
    <w:p w14:paraId="3BC175D7" w14:textId="2C51F12B" w:rsidR="472F86E6" w:rsidRDefault="6AE3AFAE" w:rsidP="006E2059">
      <w:pPr>
        <w:spacing w:after="0" w:line="240" w:lineRule="auto"/>
        <w:jc w:val="both"/>
        <w:rPr>
          <w:rFonts w:ascii="Times New Roman" w:eastAsia="Times New Roman" w:hAnsi="Times New Roman" w:cs="Times New Roman"/>
          <w:b/>
          <w:bCs/>
          <w:color w:val="2F5496" w:themeColor="accent1" w:themeShade="BF"/>
          <w:sz w:val="24"/>
          <w:szCs w:val="24"/>
        </w:rPr>
      </w:pPr>
      <w:r w:rsidRPr="7C84A48D">
        <w:rPr>
          <w:rFonts w:ascii="Times New Roman" w:eastAsia="Times New Roman" w:hAnsi="Times New Roman" w:cs="Times New Roman"/>
          <w:color w:val="000000" w:themeColor="text1"/>
          <w:sz w:val="24"/>
          <w:szCs w:val="24"/>
        </w:rPr>
        <w:t>P</w:t>
      </w:r>
      <w:r w:rsidR="4D050505" w:rsidRPr="7C84A48D">
        <w:rPr>
          <w:rFonts w:ascii="Times New Roman" w:eastAsia="Times New Roman" w:hAnsi="Times New Roman" w:cs="Times New Roman"/>
          <w:color w:val="000000" w:themeColor="text1"/>
          <w:sz w:val="24"/>
          <w:szCs w:val="24"/>
        </w:rPr>
        <w:t xml:space="preserve">aragrahvis </w:t>
      </w:r>
      <w:r w:rsidRPr="7C84A48D">
        <w:rPr>
          <w:rFonts w:ascii="Times New Roman" w:eastAsia="Times New Roman" w:hAnsi="Times New Roman" w:cs="Times New Roman"/>
          <w:color w:val="000000" w:themeColor="text1"/>
          <w:sz w:val="24"/>
          <w:szCs w:val="24"/>
        </w:rPr>
        <w:t xml:space="preserve">1 </w:t>
      </w:r>
      <w:r w:rsidR="4D050505" w:rsidRPr="7C84A48D">
        <w:rPr>
          <w:rFonts w:ascii="Times New Roman" w:eastAsia="Times New Roman" w:hAnsi="Times New Roman" w:cs="Times New Roman"/>
          <w:color w:val="000000" w:themeColor="text1"/>
          <w:sz w:val="24"/>
          <w:szCs w:val="24"/>
        </w:rPr>
        <w:t>sõnastatakse seaduse eesmär</w:t>
      </w:r>
      <w:r w:rsidR="173AEEF3" w:rsidRPr="7C84A48D">
        <w:rPr>
          <w:rFonts w:ascii="Times New Roman" w:eastAsia="Times New Roman" w:hAnsi="Times New Roman" w:cs="Times New Roman"/>
          <w:color w:val="000000" w:themeColor="text1"/>
          <w:sz w:val="24"/>
          <w:szCs w:val="24"/>
        </w:rPr>
        <w:t xml:space="preserve">gid. </w:t>
      </w:r>
      <w:r w:rsidR="2F318B89" w:rsidRPr="7C84A48D">
        <w:rPr>
          <w:rFonts w:ascii="Times New Roman" w:eastAsia="Times New Roman" w:hAnsi="Times New Roman" w:cs="Times New Roman"/>
          <w:color w:val="000000" w:themeColor="text1"/>
          <w:sz w:val="24"/>
          <w:szCs w:val="24"/>
        </w:rPr>
        <w:t xml:space="preserve">Seaduse peamine </w:t>
      </w:r>
      <w:r w:rsidR="2F318B89" w:rsidRPr="7C84A48D">
        <w:rPr>
          <w:rFonts w:ascii="Times New Roman" w:eastAsia="Times New Roman" w:hAnsi="Times New Roman" w:cs="Times New Roman"/>
          <w:sz w:val="24"/>
          <w:szCs w:val="24"/>
        </w:rPr>
        <w:t xml:space="preserve">eesmärk </w:t>
      </w:r>
      <w:r w:rsidR="2F318B89" w:rsidRPr="7C84A48D">
        <w:rPr>
          <w:rFonts w:ascii="Times New Roman" w:eastAsia="Times New Roman" w:hAnsi="Times New Roman" w:cs="Times New Roman"/>
          <w:color w:val="000000" w:themeColor="text1"/>
          <w:sz w:val="24"/>
          <w:szCs w:val="24"/>
        </w:rPr>
        <w:t xml:space="preserve">on tagada Eesti riigi panuse andmine ülemaailmse keskmise temperatuuri tõusu pidurdamisse, et </w:t>
      </w:r>
      <w:r w:rsidRPr="7C84A48D">
        <w:rPr>
          <w:rFonts w:ascii="Times New Roman" w:eastAsia="Times New Roman" w:hAnsi="Times New Roman" w:cs="Times New Roman"/>
          <w:color w:val="000000" w:themeColor="text1"/>
          <w:sz w:val="24"/>
          <w:szCs w:val="24"/>
        </w:rPr>
        <w:t>tagada</w:t>
      </w:r>
      <w:r w:rsidR="2F318B89" w:rsidRPr="7C84A48D">
        <w:rPr>
          <w:rFonts w:ascii="Times New Roman" w:eastAsia="Times New Roman" w:hAnsi="Times New Roman" w:cs="Times New Roman"/>
          <w:color w:val="000000" w:themeColor="text1"/>
          <w:sz w:val="24"/>
          <w:szCs w:val="24"/>
        </w:rPr>
        <w:t xml:space="preserve"> tervise ja heaoluvajadustele vastav keskkond praegusele ja tulevasele põlvele. </w:t>
      </w:r>
      <w:r w:rsidR="07318B72" w:rsidRPr="7C84A48D">
        <w:rPr>
          <w:rFonts w:ascii="Times New Roman" w:eastAsia="Times New Roman" w:hAnsi="Times New Roman" w:cs="Times New Roman"/>
          <w:color w:val="000000" w:themeColor="text1"/>
          <w:sz w:val="24"/>
          <w:szCs w:val="24"/>
        </w:rPr>
        <w:t>Selleks</w:t>
      </w:r>
      <w:r w:rsidR="05078E98" w:rsidRPr="7C84A48D">
        <w:rPr>
          <w:rFonts w:ascii="Times New Roman" w:eastAsia="Times New Roman" w:hAnsi="Times New Roman" w:cs="Times New Roman"/>
          <w:color w:val="000000" w:themeColor="text1"/>
          <w:sz w:val="24"/>
          <w:szCs w:val="24"/>
        </w:rPr>
        <w:t xml:space="preserve"> sõnasta</w:t>
      </w:r>
      <w:r w:rsidR="0A835429" w:rsidRPr="7C84A48D">
        <w:rPr>
          <w:rFonts w:ascii="Times New Roman" w:eastAsia="Times New Roman" w:hAnsi="Times New Roman" w:cs="Times New Roman"/>
          <w:color w:val="000000" w:themeColor="text1"/>
          <w:sz w:val="24"/>
          <w:szCs w:val="24"/>
        </w:rPr>
        <w:t>takse</w:t>
      </w:r>
      <w:r w:rsidR="371878CD" w:rsidRPr="7C84A48D">
        <w:rPr>
          <w:rFonts w:ascii="Times New Roman" w:eastAsia="Times New Roman" w:hAnsi="Times New Roman" w:cs="Times New Roman"/>
          <w:color w:val="000000" w:themeColor="text1"/>
          <w:sz w:val="24"/>
          <w:szCs w:val="24"/>
        </w:rPr>
        <w:t xml:space="preserve"> põhimõtted </w:t>
      </w:r>
      <w:r w:rsidR="4B1F7BEC" w:rsidRPr="7C84A48D">
        <w:rPr>
          <w:rFonts w:ascii="Times New Roman" w:eastAsia="Times New Roman" w:hAnsi="Times New Roman" w:cs="Times New Roman"/>
          <w:color w:val="000000" w:themeColor="text1"/>
          <w:sz w:val="24"/>
          <w:szCs w:val="24"/>
        </w:rPr>
        <w:t>ja kohustused</w:t>
      </w:r>
      <w:r w:rsidR="371878CD" w:rsidRPr="7C84A48D">
        <w:rPr>
          <w:rFonts w:ascii="Times New Roman" w:eastAsia="Times New Roman" w:hAnsi="Times New Roman" w:cs="Times New Roman"/>
          <w:color w:val="000000" w:themeColor="text1"/>
          <w:sz w:val="24"/>
          <w:szCs w:val="24"/>
        </w:rPr>
        <w:t xml:space="preserve"> kliimaneutraalsele majandusele </w:t>
      </w:r>
      <w:r w:rsidR="371878CD" w:rsidRPr="7C84A48D">
        <w:rPr>
          <w:rFonts w:ascii="Times New Roman" w:eastAsia="Times New Roman" w:hAnsi="Times New Roman" w:cs="Times New Roman"/>
          <w:sz w:val="24"/>
          <w:szCs w:val="24"/>
        </w:rPr>
        <w:t xml:space="preserve">üleminekuks ja kliimamuutustele </w:t>
      </w:r>
      <w:r w:rsidR="371878CD" w:rsidRPr="7C84A48D">
        <w:rPr>
          <w:rFonts w:ascii="Times New Roman" w:eastAsia="Times New Roman" w:hAnsi="Times New Roman" w:cs="Times New Roman"/>
          <w:sz w:val="24"/>
          <w:szCs w:val="24"/>
        </w:rPr>
        <w:lastRenderedPageBreak/>
        <w:t>vastupanuvõimelise ühiskonna tagamiseks</w:t>
      </w:r>
      <w:r w:rsidR="36C37F15" w:rsidRPr="7C84A48D">
        <w:rPr>
          <w:rFonts w:ascii="Times New Roman" w:eastAsia="Times New Roman" w:hAnsi="Times New Roman" w:cs="Times New Roman"/>
          <w:sz w:val="24"/>
          <w:szCs w:val="24"/>
        </w:rPr>
        <w:t>.</w:t>
      </w:r>
      <w:r w:rsidR="0D6A0469" w:rsidRPr="7C84A48D">
        <w:rPr>
          <w:rFonts w:ascii="Times New Roman" w:eastAsia="Times New Roman" w:hAnsi="Times New Roman" w:cs="Times New Roman"/>
          <w:color w:val="000000" w:themeColor="text1"/>
          <w:sz w:val="24"/>
          <w:szCs w:val="24"/>
        </w:rPr>
        <w:t xml:space="preserve"> </w:t>
      </w:r>
      <w:r w:rsidR="0C55C862" w:rsidRPr="7C84A48D">
        <w:rPr>
          <w:rFonts w:ascii="Times New Roman" w:eastAsia="Times New Roman" w:hAnsi="Times New Roman" w:cs="Times New Roman"/>
          <w:color w:val="000000" w:themeColor="text1"/>
          <w:sz w:val="24"/>
          <w:szCs w:val="24"/>
        </w:rPr>
        <w:t>Eesti lähtub eesmärkide seadmise</w:t>
      </w:r>
      <w:r w:rsidR="3098C7F9" w:rsidRPr="7C84A48D">
        <w:rPr>
          <w:rFonts w:ascii="Times New Roman" w:eastAsia="Times New Roman" w:hAnsi="Times New Roman" w:cs="Times New Roman"/>
          <w:color w:val="000000" w:themeColor="text1"/>
          <w:sz w:val="24"/>
          <w:szCs w:val="24"/>
        </w:rPr>
        <w:t>l</w:t>
      </w:r>
      <w:r w:rsidR="0C55C862" w:rsidRPr="7C84A48D">
        <w:rPr>
          <w:rFonts w:ascii="Times New Roman" w:eastAsia="Times New Roman" w:hAnsi="Times New Roman" w:cs="Times New Roman"/>
          <w:color w:val="000000" w:themeColor="text1"/>
          <w:sz w:val="24"/>
          <w:szCs w:val="24"/>
        </w:rPr>
        <w:t xml:space="preserve"> </w:t>
      </w:r>
      <w:r w:rsidR="147EB4AC" w:rsidRPr="7C84A48D">
        <w:rPr>
          <w:rFonts w:ascii="Times New Roman" w:eastAsia="Times New Roman" w:hAnsi="Times New Roman" w:cs="Times New Roman"/>
          <w:color w:val="000000" w:themeColor="text1"/>
          <w:sz w:val="24"/>
          <w:szCs w:val="24"/>
        </w:rPr>
        <w:t>Pariisi kliimaleppe</w:t>
      </w:r>
      <w:r w:rsidR="76CD3249" w:rsidRPr="7C84A48D">
        <w:rPr>
          <w:rFonts w:ascii="Times New Roman" w:eastAsia="Times New Roman" w:hAnsi="Times New Roman" w:cs="Times New Roman"/>
          <w:color w:val="000000" w:themeColor="text1"/>
          <w:sz w:val="24"/>
          <w:szCs w:val="24"/>
        </w:rPr>
        <w:t xml:space="preserve"> raames kokkulepitust kooskõlas</w:t>
      </w:r>
      <w:r w:rsidR="4127AE48" w:rsidRPr="7C84A48D">
        <w:rPr>
          <w:rFonts w:ascii="Times New Roman" w:eastAsia="Times New Roman" w:hAnsi="Times New Roman" w:cs="Times New Roman"/>
          <w:color w:val="000000" w:themeColor="text1"/>
          <w:sz w:val="24"/>
          <w:szCs w:val="24"/>
        </w:rPr>
        <w:t xml:space="preserve"> Euroopa kliimapoliitika </w:t>
      </w:r>
      <w:r w:rsidR="77B87BAE" w:rsidRPr="7C84A48D">
        <w:rPr>
          <w:rFonts w:ascii="Times New Roman" w:eastAsia="Times New Roman" w:hAnsi="Times New Roman" w:cs="Times New Roman"/>
          <w:color w:val="000000" w:themeColor="text1"/>
          <w:sz w:val="24"/>
          <w:szCs w:val="24"/>
        </w:rPr>
        <w:t>raamistiku</w:t>
      </w:r>
      <w:r w:rsidR="30547366" w:rsidRPr="7C84A48D">
        <w:rPr>
          <w:rFonts w:ascii="Times New Roman" w:eastAsia="Times New Roman" w:hAnsi="Times New Roman" w:cs="Times New Roman"/>
          <w:color w:val="000000" w:themeColor="text1"/>
          <w:sz w:val="24"/>
          <w:szCs w:val="24"/>
        </w:rPr>
        <w:t>ga</w:t>
      </w:r>
      <w:r w:rsidR="6569BBA4" w:rsidRPr="7C84A48D">
        <w:rPr>
          <w:rFonts w:ascii="Times New Roman" w:eastAsia="Times New Roman" w:hAnsi="Times New Roman" w:cs="Times New Roman"/>
          <w:color w:val="000000" w:themeColor="text1"/>
          <w:sz w:val="24"/>
          <w:szCs w:val="24"/>
        </w:rPr>
        <w:t>.</w:t>
      </w:r>
    </w:p>
    <w:p w14:paraId="60DD02C9" w14:textId="70D766EE" w:rsidR="472F86E6" w:rsidRDefault="472F86E6" w:rsidP="006E2059">
      <w:pPr>
        <w:spacing w:after="0" w:line="240" w:lineRule="auto"/>
        <w:jc w:val="both"/>
        <w:rPr>
          <w:rFonts w:ascii="Times New Roman" w:eastAsia="Times New Roman" w:hAnsi="Times New Roman" w:cs="Times New Roman"/>
          <w:b/>
          <w:bCs/>
          <w:color w:val="2F5496" w:themeColor="accent1" w:themeShade="BF"/>
          <w:sz w:val="24"/>
          <w:szCs w:val="24"/>
        </w:rPr>
      </w:pPr>
    </w:p>
    <w:p w14:paraId="3764E6DF" w14:textId="0B013763" w:rsidR="472F86E6" w:rsidRPr="00EC12B1" w:rsidRDefault="05495265">
      <w:pPr>
        <w:spacing w:after="0" w:line="240" w:lineRule="auto"/>
        <w:jc w:val="both"/>
        <w:rPr>
          <w:rFonts w:ascii="Times New Roman" w:eastAsia="Times New Roman" w:hAnsi="Times New Roman" w:cs="Times New Roman"/>
          <w:b/>
          <w:bCs/>
          <w:sz w:val="24"/>
          <w:szCs w:val="24"/>
        </w:rPr>
      </w:pPr>
      <w:r w:rsidRPr="00EC12B1">
        <w:rPr>
          <w:rFonts w:ascii="Times New Roman" w:eastAsia="Times New Roman" w:hAnsi="Times New Roman" w:cs="Times New Roman"/>
          <w:b/>
          <w:bCs/>
          <w:sz w:val="24"/>
          <w:szCs w:val="24"/>
        </w:rPr>
        <w:t>§</w:t>
      </w:r>
      <w:r w:rsidR="26EFB653" w:rsidRPr="00EC12B1">
        <w:rPr>
          <w:rFonts w:ascii="Times New Roman" w:eastAsia="Times New Roman" w:hAnsi="Times New Roman" w:cs="Times New Roman"/>
          <w:b/>
          <w:bCs/>
          <w:sz w:val="24"/>
          <w:szCs w:val="24"/>
        </w:rPr>
        <w:t xml:space="preserve"> 2. Reguleerimisala</w:t>
      </w:r>
    </w:p>
    <w:p w14:paraId="40C29425" w14:textId="77777777" w:rsidR="00553DD5" w:rsidRDefault="00553DD5" w:rsidP="006E2059">
      <w:pPr>
        <w:spacing w:after="0" w:line="240" w:lineRule="auto"/>
        <w:jc w:val="both"/>
        <w:rPr>
          <w:rFonts w:ascii="Times New Roman" w:eastAsia="Times New Roman" w:hAnsi="Times New Roman" w:cs="Times New Roman"/>
          <w:b/>
          <w:bCs/>
          <w:color w:val="2F5496" w:themeColor="accent1" w:themeShade="BF"/>
          <w:sz w:val="24"/>
          <w:szCs w:val="24"/>
        </w:rPr>
      </w:pPr>
    </w:p>
    <w:p w14:paraId="38E5BBBA" w14:textId="2A1EA5BD" w:rsidR="24D7EC51" w:rsidRPr="004F02EF" w:rsidRDefault="004F02EF" w:rsidP="00E57547">
      <w:pPr>
        <w:spacing w:after="0" w:line="240" w:lineRule="auto"/>
        <w:jc w:val="both"/>
        <w:rPr>
          <w:rFonts w:ascii="Times New Roman" w:hAnsi="Times New Roman" w:cs="Times New Roman"/>
          <w:sz w:val="24"/>
          <w:szCs w:val="24"/>
        </w:rPr>
      </w:pPr>
      <w:r w:rsidRPr="00716575">
        <w:rPr>
          <w:rFonts w:ascii="Times New Roman" w:hAnsi="Times New Roman" w:cs="Times New Roman"/>
          <w:sz w:val="24"/>
          <w:szCs w:val="24"/>
        </w:rPr>
        <w:t>Paragrahvis 2 avatakse seaduse sisu, st kirjeldatakse, mida seadusega reguleerida soovitakse. Seaduse</w:t>
      </w:r>
      <w:r w:rsidR="003215BF">
        <w:rPr>
          <w:rFonts w:ascii="Times New Roman" w:hAnsi="Times New Roman" w:cs="Times New Roman"/>
          <w:sz w:val="24"/>
          <w:szCs w:val="24"/>
        </w:rPr>
        <w:t>s</w:t>
      </w:r>
      <w:r w:rsidRPr="00716575">
        <w:rPr>
          <w:rFonts w:ascii="Times New Roman" w:hAnsi="Times New Roman" w:cs="Times New Roman"/>
          <w:sz w:val="24"/>
          <w:szCs w:val="24"/>
        </w:rPr>
        <w:t xml:space="preserve"> sätestatakse põhimõtted ja eesmärgid kliimamuutuste leevendamiseks ja kliimamuutustega kohanemiseks, kliimapoliitika elluviimisega seotud kohustused riigiasutustele ja kohaliku omavalitsuse üksustele, kliimamuutuste negatiivset mõju vähendavad ja majanduse konkurentsivõimet soodustavad meetmed, eesmärkide täitmise seire ja aruandluse nõuded ning</w:t>
      </w:r>
      <w:r w:rsidRPr="00716575" w:rsidDel="006A738A">
        <w:rPr>
          <w:rFonts w:ascii="Times New Roman" w:hAnsi="Times New Roman" w:cs="Times New Roman"/>
          <w:sz w:val="24"/>
          <w:szCs w:val="24"/>
        </w:rPr>
        <w:t xml:space="preserve"> </w:t>
      </w:r>
      <w:r w:rsidRPr="00716575">
        <w:rPr>
          <w:rFonts w:ascii="Times New Roman" w:hAnsi="Times New Roman" w:cs="Times New Roman"/>
          <w:sz w:val="24"/>
          <w:szCs w:val="24"/>
        </w:rPr>
        <w:t>juhtimisstruktuur eesmärkide ja kohustuste täitmise tagamiseks.</w:t>
      </w:r>
    </w:p>
    <w:p w14:paraId="7970E9D3" w14:textId="4C003CC8" w:rsidR="4010D49C" w:rsidRDefault="4010D49C" w:rsidP="00E57547">
      <w:pPr>
        <w:spacing w:after="0" w:line="240" w:lineRule="auto"/>
        <w:jc w:val="both"/>
        <w:rPr>
          <w:rFonts w:ascii="Times New Roman" w:hAnsi="Times New Roman" w:cs="Times New Roman"/>
          <w:sz w:val="24"/>
          <w:szCs w:val="24"/>
        </w:rPr>
      </w:pPr>
    </w:p>
    <w:p w14:paraId="6C9FAB37" w14:textId="4E5756A0" w:rsidR="472F86E6" w:rsidRDefault="472F86E6" w:rsidP="001320CE">
      <w:pPr>
        <w:pStyle w:val="Pealkiri2"/>
      </w:pPr>
      <w:bookmarkStart w:id="25" w:name="_Toc173748431"/>
      <w:r w:rsidRPr="6CA192D0">
        <w:t>2. peatükk: Mõisted</w:t>
      </w:r>
      <w:bookmarkEnd w:id="25"/>
    </w:p>
    <w:p w14:paraId="69074046" w14:textId="77777777" w:rsidR="001320CE" w:rsidRDefault="001320CE" w:rsidP="00A166AC">
      <w:pPr>
        <w:spacing w:after="0" w:line="240" w:lineRule="auto"/>
        <w:rPr>
          <w:rFonts w:ascii="Times New Roman" w:eastAsia="Times New Roman" w:hAnsi="Times New Roman" w:cs="Times New Roman"/>
          <w:sz w:val="24"/>
          <w:szCs w:val="24"/>
        </w:rPr>
      </w:pPr>
    </w:p>
    <w:p w14:paraId="17B4F52D" w14:textId="66F1E5BC" w:rsidR="71C7B0DE" w:rsidRDefault="71C7B0DE" w:rsidP="79F28525">
      <w:pPr>
        <w:spacing w:after="0" w:line="240" w:lineRule="auto"/>
        <w:jc w:val="both"/>
        <w:rPr>
          <w:rFonts w:ascii="Times New Roman" w:eastAsia="Times New Roman" w:hAnsi="Times New Roman" w:cs="Times New Roman"/>
          <w:color w:val="2F5496" w:themeColor="accent1" w:themeShade="BF"/>
          <w:sz w:val="24"/>
          <w:szCs w:val="24"/>
        </w:rPr>
      </w:pPr>
      <w:r w:rsidRPr="77C96DDE">
        <w:rPr>
          <w:rFonts w:ascii="Times New Roman" w:eastAsia="Times New Roman" w:hAnsi="Times New Roman" w:cs="Times New Roman"/>
          <w:sz w:val="24"/>
          <w:szCs w:val="24"/>
        </w:rPr>
        <w:t xml:space="preserve">Selles peatükis esitatakse kliimavaldkonna olulisemad mõisted, </w:t>
      </w:r>
      <w:r w:rsidR="003D3775">
        <w:rPr>
          <w:rFonts w:ascii="Times New Roman" w:eastAsia="Times New Roman" w:hAnsi="Times New Roman" w:cs="Times New Roman"/>
          <w:sz w:val="24"/>
          <w:szCs w:val="24"/>
        </w:rPr>
        <w:t>mida kasutatakse</w:t>
      </w:r>
      <w:r w:rsidRPr="77C96DDE">
        <w:rPr>
          <w:rFonts w:ascii="Times New Roman" w:eastAsia="Times New Roman" w:hAnsi="Times New Roman" w:cs="Times New Roman"/>
          <w:sz w:val="24"/>
          <w:szCs w:val="24"/>
        </w:rPr>
        <w:t xml:space="preserve"> </w:t>
      </w:r>
      <w:r w:rsidR="2DD4B5E4" w:rsidRPr="77C96DDE">
        <w:rPr>
          <w:rFonts w:ascii="Times New Roman" w:eastAsia="Times New Roman" w:hAnsi="Times New Roman" w:cs="Times New Roman"/>
          <w:sz w:val="24"/>
          <w:szCs w:val="24"/>
        </w:rPr>
        <w:t>e</w:t>
      </w:r>
      <w:r w:rsidRPr="77C96DDE">
        <w:rPr>
          <w:rFonts w:ascii="Times New Roman" w:eastAsia="Times New Roman" w:hAnsi="Times New Roman" w:cs="Times New Roman"/>
          <w:sz w:val="24"/>
          <w:szCs w:val="24"/>
        </w:rPr>
        <w:t>elnõukohases seaduses.</w:t>
      </w:r>
    </w:p>
    <w:p w14:paraId="4456E6CB" w14:textId="77777777" w:rsidR="00A166AC" w:rsidRDefault="00A166AC" w:rsidP="0043286A">
      <w:pPr>
        <w:spacing w:after="0" w:line="240" w:lineRule="auto"/>
        <w:jc w:val="both"/>
        <w:rPr>
          <w:rFonts w:ascii="Times New Roman" w:eastAsia="Times New Roman" w:hAnsi="Times New Roman" w:cs="Times New Roman"/>
          <w:b/>
          <w:sz w:val="24"/>
          <w:szCs w:val="24"/>
        </w:rPr>
      </w:pPr>
    </w:p>
    <w:p w14:paraId="5F1A115A" w14:textId="3D98387F" w:rsidR="472F86E6" w:rsidRPr="00EC12B1" w:rsidRDefault="4CA61932" w:rsidP="0043286A">
      <w:pPr>
        <w:spacing w:after="0" w:line="240" w:lineRule="auto"/>
        <w:jc w:val="both"/>
        <w:rPr>
          <w:rFonts w:ascii="Times New Roman" w:eastAsia="Times New Roman" w:hAnsi="Times New Roman" w:cs="Times New Roman"/>
          <w:b/>
          <w:sz w:val="24"/>
          <w:szCs w:val="24"/>
        </w:rPr>
      </w:pPr>
      <w:r w:rsidRPr="00EC12B1">
        <w:rPr>
          <w:rFonts w:ascii="Times New Roman" w:eastAsia="Times New Roman" w:hAnsi="Times New Roman" w:cs="Times New Roman"/>
          <w:b/>
          <w:sz w:val="24"/>
          <w:szCs w:val="24"/>
        </w:rPr>
        <w:t>§ 3. Kasvuhoonegaasid</w:t>
      </w:r>
    </w:p>
    <w:p w14:paraId="7FB79328" w14:textId="77777777" w:rsidR="00553DD5" w:rsidRDefault="00553DD5" w:rsidP="006E2059">
      <w:pPr>
        <w:spacing w:after="0" w:line="240" w:lineRule="auto"/>
        <w:jc w:val="both"/>
        <w:rPr>
          <w:rFonts w:ascii="Times New Roman" w:eastAsia="Times New Roman" w:hAnsi="Times New Roman" w:cs="Times New Roman"/>
          <w:color w:val="2F5496" w:themeColor="accent1" w:themeShade="BF"/>
          <w:sz w:val="24"/>
          <w:szCs w:val="24"/>
        </w:rPr>
      </w:pPr>
    </w:p>
    <w:p w14:paraId="1C54607C" w14:textId="4C71D4DF" w:rsidR="60A4C093" w:rsidRPr="00254F1A" w:rsidRDefault="7D7BADA2" w:rsidP="006E2059">
      <w:pPr>
        <w:spacing w:after="0" w:line="240" w:lineRule="auto"/>
        <w:ind w:left="-20" w:right="-20"/>
        <w:jc w:val="both"/>
        <w:textAlignment w:val="baseline"/>
        <w:rPr>
          <w:rFonts w:ascii="Times New Roman" w:hAnsi="Times New Roman" w:cs="Times New Roman"/>
          <w:sz w:val="24"/>
          <w:szCs w:val="24"/>
        </w:rPr>
      </w:pPr>
      <w:r w:rsidRPr="630ECEC8">
        <w:rPr>
          <w:rFonts w:ascii="Times New Roman" w:eastAsia="Times New Roman" w:hAnsi="Times New Roman" w:cs="Times New Roman"/>
          <w:color w:val="202020"/>
          <w:sz w:val="24"/>
          <w:szCs w:val="24"/>
        </w:rPr>
        <w:t xml:space="preserve">Paragrahvis 3 </w:t>
      </w:r>
      <w:r w:rsidR="6EE2118B" w:rsidRPr="630ECEC8">
        <w:rPr>
          <w:rFonts w:ascii="Times New Roman" w:eastAsia="Times New Roman" w:hAnsi="Times New Roman" w:cs="Times New Roman"/>
          <w:color w:val="202020"/>
          <w:sz w:val="24"/>
          <w:szCs w:val="24"/>
        </w:rPr>
        <w:t>defineeritakse</w:t>
      </w:r>
      <w:r w:rsidR="28163A90" w:rsidRPr="630ECEC8">
        <w:rPr>
          <w:rFonts w:ascii="Times New Roman" w:eastAsia="Times New Roman" w:hAnsi="Times New Roman" w:cs="Times New Roman"/>
          <w:color w:val="202020"/>
          <w:sz w:val="24"/>
          <w:szCs w:val="24"/>
        </w:rPr>
        <w:t xml:space="preserve"> </w:t>
      </w:r>
      <w:r w:rsidR="289B54FC" w:rsidRPr="00135AA4">
        <w:rPr>
          <w:rFonts w:ascii="Times New Roman" w:eastAsia="Times New Roman" w:hAnsi="Times New Roman" w:cs="Times New Roman"/>
          <w:i/>
          <w:iCs/>
          <w:color w:val="202020"/>
          <w:sz w:val="24"/>
          <w:szCs w:val="24"/>
        </w:rPr>
        <w:t>k</w:t>
      </w:r>
      <w:r w:rsidR="28163A90" w:rsidRPr="00135AA4">
        <w:rPr>
          <w:rFonts w:ascii="Times New Roman" w:eastAsia="Times New Roman" w:hAnsi="Times New Roman" w:cs="Times New Roman"/>
          <w:i/>
          <w:iCs/>
          <w:color w:val="202020"/>
          <w:sz w:val="24"/>
          <w:szCs w:val="24"/>
        </w:rPr>
        <w:t>asvuhoonegaasid</w:t>
      </w:r>
      <w:r w:rsidR="7A5808DE" w:rsidRPr="00135AA4">
        <w:rPr>
          <w:rFonts w:ascii="Times New Roman" w:eastAsia="Times New Roman" w:hAnsi="Times New Roman" w:cs="Times New Roman"/>
          <w:i/>
          <w:iCs/>
          <w:color w:val="202020"/>
          <w:sz w:val="24"/>
          <w:szCs w:val="24"/>
        </w:rPr>
        <w:t>e</w:t>
      </w:r>
      <w:r w:rsidR="5EB878F9" w:rsidRPr="630ECEC8">
        <w:rPr>
          <w:rFonts w:ascii="Times New Roman" w:eastAsia="Times New Roman" w:hAnsi="Times New Roman" w:cs="Times New Roman"/>
          <w:color w:val="202020"/>
          <w:sz w:val="24"/>
          <w:szCs w:val="24"/>
        </w:rPr>
        <w:t xml:space="preserve"> </w:t>
      </w:r>
      <w:r w:rsidR="67E714A2" w:rsidRPr="630ECEC8">
        <w:rPr>
          <w:rFonts w:ascii="Times New Roman" w:eastAsia="Times New Roman" w:hAnsi="Times New Roman" w:cs="Times New Roman"/>
          <w:color w:val="202020"/>
          <w:sz w:val="24"/>
          <w:szCs w:val="24"/>
        </w:rPr>
        <w:t>mõiste</w:t>
      </w:r>
      <w:r w:rsidR="7A5808DE" w:rsidRPr="630ECEC8">
        <w:rPr>
          <w:rFonts w:ascii="Times New Roman" w:eastAsia="Times New Roman" w:hAnsi="Times New Roman" w:cs="Times New Roman"/>
          <w:color w:val="202020"/>
          <w:sz w:val="24"/>
          <w:szCs w:val="24"/>
        </w:rPr>
        <w:t xml:space="preserve"> </w:t>
      </w:r>
      <w:r w:rsidR="15EC90B7" w:rsidRPr="630ECEC8">
        <w:rPr>
          <w:rFonts w:ascii="Times New Roman" w:eastAsia="Times New Roman" w:hAnsi="Times New Roman" w:cs="Times New Roman"/>
          <w:color w:val="202020"/>
          <w:sz w:val="24"/>
          <w:szCs w:val="24"/>
        </w:rPr>
        <w:t xml:space="preserve">Euroopa Parlamendi ja </w:t>
      </w:r>
      <w:r w:rsidR="6EE2118B" w:rsidRPr="630ECEC8">
        <w:rPr>
          <w:rFonts w:ascii="Times New Roman" w:eastAsia="Times New Roman" w:hAnsi="Times New Roman" w:cs="Times New Roman"/>
          <w:color w:val="202020"/>
          <w:sz w:val="24"/>
          <w:szCs w:val="24"/>
        </w:rPr>
        <w:t>n</w:t>
      </w:r>
      <w:r w:rsidR="15EC90B7" w:rsidRPr="630ECEC8">
        <w:rPr>
          <w:rFonts w:ascii="Times New Roman" w:eastAsia="Times New Roman" w:hAnsi="Times New Roman" w:cs="Times New Roman"/>
          <w:color w:val="202020"/>
          <w:sz w:val="24"/>
          <w:szCs w:val="24"/>
        </w:rPr>
        <w:t>õukogu määruse (EL) 2018/1999</w:t>
      </w:r>
      <w:r w:rsidR="344C6ADD" w:rsidRPr="630ECEC8">
        <w:rPr>
          <w:rStyle w:val="Allmrkuseviide"/>
          <w:rFonts w:ascii="Times New Roman" w:eastAsia="Times New Roman" w:hAnsi="Times New Roman" w:cs="Times New Roman"/>
          <w:color w:val="202020"/>
          <w:sz w:val="24"/>
          <w:szCs w:val="24"/>
        </w:rPr>
        <w:footnoteReference w:id="15"/>
      </w:r>
      <w:r w:rsidR="759A8901" w:rsidRPr="630ECEC8">
        <w:rPr>
          <w:rFonts w:ascii="Times New Roman" w:eastAsia="Times New Roman" w:hAnsi="Times New Roman" w:cs="Times New Roman"/>
          <w:color w:val="202020"/>
          <w:sz w:val="24"/>
          <w:szCs w:val="24"/>
        </w:rPr>
        <w:t xml:space="preserve"> V </w:t>
      </w:r>
      <w:r w:rsidR="311B14F0" w:rsidRPr="630ECEC8">
        <w:rPr>
          <w:rFonts w:ascii="Times New Roman" w:eastAsia="Times New Roman" w:hAnsi="Times New Roman" w:cs="Times New Roman"/>
          <w:color w:val="202020"/>
          <w:sz w:val="24"/>
          <w:szCs w:val="24"/>
        </w:rPr>
        <w:t>l</w:t>
      </w:r>
      <w:r w:rsidR="759A8901" w:rsidRPr="630ECEC8">
        <w:rPr>
          <w:rFonts w:ascii="Times New Roman" w:eastAsia="Times New Roman" w:hAnsi="Times New Roman" w:cs="Times New Roman"/>
          <w:color w:val="202020"/>
          <w:sz w:val="24"/>
          <w:szCs w:val="24"/>
        </w:rPr>
        <w:t>isa 2.</w:t>
      </w:r>
      <w:r w:rsidR="439EB250" w:rsidRPr="630ECEC8">
        <w:rPr>
          <w:rFonts w:ascii="Times New Roman" w:eastAsia="Times New Roman" w:hAnsi="Times New Roman" w:cs="Times New Roman"/>
          <w:color w:val="202020"/>
          <w:sz w:val="24"/>
          <w:szCs w:val="24"/>
        </w:rPr>
        <w:t xml:space="preserve"> </w:t>
      </w:r>
      <w:r w:rsidR="759A8901" w:rsidRPr="630ECEC8">
        <w:rPr>
          <w:rFonts w:ascii="Times New Roman" w:eastAsia="Times New Roman" w:hAnsi="Times New Roman" w:cs="Times New Roman"/>
          <w:color w:val="202020"/>
          <w:sz w:val="24"/>
          <w:szCs w:val="24"/>
        </w:rPr>
        <w:t>osa</w:t>
      </w:r>
      <w:r w:rsidR="0043286A">
        <w:rPr>
          <w:rFonts w:ascii="Times New Roman" w:eastAsia="Times New Roman" w:hAnsi="Times New Roman" w:cs="Times New Roman"/>
          <w:color w:val="202020"/>
          <w:sz w:val="24"/>
          <w:szCs w:val="24"/>
        </w:rPr>
        <w:t xml:space="preserve"> järgi</w:t>
      </w:r>
      <w:r w:rsidR="41F23CE1" w:rsidRPr="630ECEC8">
        <w:rPr>
          <w:rFonts w:ascii="Times New Roman" w:eastAsia="Times New Roman" w:hAnsi="Times New Roman" w:cs="Times New Roman"/>
          <w:color w:val="202020"/>
          <w:sz w:val="24"/>
          <w:szCs w:val="24"/>
        </w:rPr>
        <w:t xml:space="preserve">, </w:t>
      </w:r>
      <w:r w:rsidR="21892BFA" w:rsidRPr="630ECEC8">
        <w:rPr>
          <w:rFonts w:ascii="Times New Roman" w:eastAsia="Times New Roman" w:hAnsi="Times New Roman" w:cs="Times New Roman"/>
          <w:color w:val="202020"/>
          <w:sz w:val="24"/>
          <w:szCs w:val="24"/>
        </w:rPr>
        <w:t>mille kohaselt</w:t>
      </w:r>
      <w:r w:rsidR="23F54E48" w:rsidRPr="630ECEC8">
        <w:rPr>
          <w:rFonts w:ascii="Times New Roman" w:eastAsia="Times New Roman" w:hAnsi="Times New Roman" w:cs="Times New Roman"/>
          <w:color w:val="202020"/>
          <w:sz w:val="24"/>
          <w:szCs w:val="24"/>
        </w:rPr>
        <w:t xml:space="preserve"> arvestatakse kasvuhoonegaaside hulka </w:t>
      </w:r>
      <w:r w:rsidR="76857634" w:rsidRPr="630ECEC8">
        <w:rPr>
          <w:rFonts w:ascii="Times New Roman" w:eastAsia="Times New Roman" w:hAnsi="Times New Roman" w:cs="Times New Roman"/>
          <w:sz w:val="24"/>
          <w:szCs w:val="24"/>
        </w:rPr>
        <w:t>süsinikdioksiid (</w:t>
      </w:r>
      <w:r w:rsidR="13817F43" w:rsidRPr="630ECEC8">
        <w:rPr>
          <w:rFonts w:ascii="Times New Roman" w:eastAsia="Times New Roman" w:hAnsi="Times New Roman" w:cs="Times New Roman"/>
          <w:sz w:val="24"/>
          <w:szCs w:val="24"/>
        </w:rPr>
        <w:t>CO</w:t>
      </w:r>
      <w:r w:rsidR="13817F43" w:rsidRPr="630ECEC8">
        <w:rPr>
          <w:rFonts w:ascii="Times New Roman" w:eastAsia="Times New Roman" w:hAnsi="Times New Roman" w:cs="Times New Roman"/>
          <w:sz w:val="24"/>
          <w:szCs w:val="24"/>
          <w:vertAlign w:val="subscript"/>
        </w:rPr>
        <w:t>2</w:t>
      </w:r>
      <w:r w:rsidR="76857634" w:rsidRPr="630ECEC8">
        <w:rPr>
          <w:rFonts w:ascii="Times New Roman" w:eastAsia="Times New Roman" w:hAnsi="Times New Roman" w:cs="Times New Roman"/>
          <w:sz w:val="24"/>
          <w:szCs w:val="24"/>
        </w:rPr>
        <w:t>), metaan (CH</w:t>
      </w:r>
      <w:r w:rsidR="76857634" w:rsidRPr="630ECEC8">
        <w:rPr>
          <w:rFonts w:ascii="Times New Roman" w:eastAsia="Times New Roman" w:hAnsi="Times New Roman" w:cs="Times New Roman"/>
          <w:sz w:val="24"/>
          <w:szCs w:val="24"/>
          <w:vertAlign w:val="subscript"/>
        </w:rPr>
        <w:t>4</w:t>
      </w:r>
      <w:r w:rsidR="76857634" w:rsidRPr="630ECEC8">
        <w:rPr>
          <w:rFonts w:ascii="Times New Roman" w:eastAsia="Times New Roman" w:hAnsi="Times New Roman" w:cs="Times New Roman"/>
          <w:sz w:val="24"/>
          <w:szCs w:val="24"/>
        </w:rPr>
        <w:t xml:space="preserve">), </w:t>
      </w:r>
      <w:proofErr w:type="spellStart"/>
      <w:r w:rsidR="76857634" w:rsidRPr="630ECEC8">
        <w:rPr>
          <w:rFonts w:ascii="Times New Roman" w:eastAsia="Times New Roman" w:hAnsi="Times New Roman" w:cs="Times New Roman"/>
          <w:sz w:val="24"/>
          <w:szCs w:val="24"/>
        </w:rPr>
        <w:t>dilämmastikoksiid</w:t>
      </w:r>
      <w:proofErr w:type="spellEnd"/>
      <w:r w:rsidR="76857634" w:rsidRPr="630ECEC8">
        <w:rPr>
          <w:rFonts w:ascii="Times New Roman" w:eastAsia="Times New Roman" w:hAnsi="Times New Roman" w:cs="Times New Roman"/>
          <w:sz w:val="24"/>
          <w:szCs w:val="24"/>
        </w:rPr>
        <w:t xml:space="preserve"> (N</w:t>
      </w:r>
      <w:r w:rsidR="76857634" w:rsidRPr="630ECEC8">
        <w:rPr>
          <w:rFonts w:ascii="Times New Roman" w:eastAsia="Times New Roman" w:hAnsi="Times New Roman" w:cs="Times New Roman"/>
          <w:sz w:val="24"/>
          <w:szCs w:val="24"/>
          <w:vertAlign w:val="subscript"/>
        </w:rPr>
        <w:t>2</w:t>
      </w:r>
      <w:r w:rsidR="76857634" w:rsidRPr="630ECEC8">
        <w:rPr>
          <w:rFonts w:ascii="Times New Roman" w:eastAsia="Times New Roman" w:hAnsi="Times New Roman" w:cs="Times New Roman"/>
          <w:sz w:val="24"/>
          <w:szCs w:val="24"/>
        </w:rPr>
        <w:t xml:space="preserve">O), </w:t>
      </w:r>
      <w:proofErr w:type="spellStart"/>
      <w:r w:rsidR="76857634" w:rsidRPr="630ECEC8">
        <w:rPr>
          <w:rFonts w:ascii="Times New Roman" w:eastAsia="Times New Roman" w:hAnsi="Times New Roman" w:cs="Times New Roman"/>
          <w:sz w:val="24"/>
          <w:szCs w:val="24"/>
        </w:rPr>
        <w:t>väävelheksafluoriid</w:t>
      </w:r>
      <w:proofErr w:type="spellEnd"/>
      <w:r w:rsidR="76857634" w:rsidRPr="630ECEC8">
        <w:rPr>
          <w:rFonts w:ascii="Times New Roman" w:eastAsia="Times New Roman" w:hAnsi="Times New Roman" w:cs="Times New Roman"/>
          <w:sz w:val="24"/>
          <w:szCs w:val="24"/>
        </w:rPr>
        <w:t xml:space="preserve"> (SF</w:t>
      </w:r>
      <w:r w:rsidR="76857634" w:rsidRPr="630ECEC8">
        <w:rPr>
          <w:rFonts w:ascii="Times New Roman" w:eastAsia="Times New Roman" w:hAnsi="Times New Roman" w:cs="Times New Roman"/>
          <w:sz w:val="24"/>
          <w:szCs w:val="24"/>
          <w:vertAlign w:val="subscript"/>
        </w:rPr>
        <w:t>6</w:t>
      </w:r>
      <w:r w:rsidR="76857634" w:rsidRPr="630ECEC8">
        <w:rPr>
          <w:rFonts w:ascii="Times New Roman" w:eastAsia="Times New Roman" w:hAnsi="Times New Roman" w:cs="Times New Roman"/>
          <w:sz w:val="24"/>
          <w:szCs w:val="24"/>
        </w:rPr>
        <w:t xml:space="preserve">), </w:t>
      </w:r>
      <w:proofErr w:type="spellStart"/>
      <w:r w:rsidR="76857634" w:rsidRPr="630ECEC8">
        <w:rPr>
          <w:rFonts w:ascii="Times New Roman" w:eastAsia="Times New Roman" w:hAnsi="Times New Roman" w:cs="Times New Roman"/>
          <w:sz w:val="24"/>
          <w:szCs w:val="24"/>
        </w:rPr>
        <w:t>lämmastiktrifluoriid</w:t>
      </w:r>
      <w:proofErr w:type="spellEnd"/>
      <w:r w:rsidR="76857634" w:rsidRPr="630ECEC8">
        <w:rPr>
          <w:rFonts w:ascii="Times New Roman" w:eastAsia="Times New Roman" w:hAnsi="Times New Roman" w:cs="Times New Roman"/>
          <w:sz w:val="24"/>
          <w:szCs w:val="24"/>
        </w:rPr>
        <w:t xml:space="preserve"> (NF</w:t>
      </w:r>
      <w:r w:rsidR="76857634" w:rsidRPr="00135B0A">
        <w:rPr>
          <w:rFonts w:ascii="Times New Roman" w:eastAsia="Times New Roman" w:hAnsi="Times New Roman" w:cs="Times New Roman"/>
          <w:sz w:val="24"/>
          <w:szCs w:val="24"/>
          <w:vertAlign w:val="subscript"/>
        </w:rPr>
        <w:t>3</w:t>
      </w:r>
      <w:r w:rsidR="76857634" w:rsidRPr="630ECEC8">
        <w:rPr>
          <w:rFonts w:ascii="Times New Roman" w:eastAsia="Times New Roman" w:hAnsi="Times New Roman" w:cs="Times New Roman"/>
          <w:sz w:val="24"/>
          <w:szCs w:val="24"/>
        </w:rPr>
        <w:t xml:space="preserve">), </w:t>
      </w:r>
      <w:proofErr w:type="spellStart"/>
      <w:r w:rsidR="76857634" w:rsidRPr="630ECEC8">
        <w:rPr>
          <w:rFonts w:ascii="Times New Roman" w:eastAsia="Times New Roman" w:hAnsi="Times New Roman" w:cs="Times New Roman"/>
          <w:sz w:val="24"/>
          <w:szCs w:val="24"/>
        </w:rPr>
        <w:t>fluorosüsivesinikud</w:t>
      </w:r>
      <w:proofErr w:type="spellEnd"/>
      <w:r w:rsidR="76857634" w:rsidRPr="630ECEC8">
        <w:rPr>
          <w:rFonts w:ascii="Times New Roman" w:eastAsia="Times New Roman" w:hAnsi="Times New Roman" w:cs="Times New Roman"/>
          <w:sz w:val="24"/>
          <w:szCs w:val="24"/>
        </w:rPr>
        <w:t xml:space="preserve"> (</w:t>
      </w:r>
      <w:proofErr w:type="spellStart"/>
      <w:r w:rsidR="76857634" w:rsidRPr="630ECEC8">
        <w:rPr>
          <w:rFonts w:ascii="Times New Roman" w:eastAsia="Times New Roman" w:hAnsi="Times New Roman" w:cs="Times New Roman"/>
          <w:sz w:val="24"/>
          <w:szCs w:val="24"/>
        </w:rPr>
        <w:t>HFCd</w:t>
      </w:r>
      <w:proofErr w:type="spellEnd"/>
      <w:r w:rsidR="76857634" w:rsidRPr="630ECEC8">
        <w:rPr>
          <w:rFonts w:ascii="Times New Roman" w:eastAsia="Times New Roman" w:hAnsi="Times New Roman" w:cs="Times New Roman"/>
          <w:sz w:val="24"/>
          <w:szCs w:val="24"/>
        </w:rPr>
        <w:t xml:space="preserve">) ja </w:t>
      </w:r>
      <w:proofErr w:type="spellStart"/>
      <w:r w:rsidR="76857634" w:rsidRPr="630ECEC8">
        <w:rPr>
          <w:rFonts w:ascii="Times New Roman" w:eastAsia="Times New Roman" w:hAnsi="Times New Roman" w:cs="Times New Roman"/>
          <w:sz w:val="24"/>
          <w:szCs w:val="24"/>
        </w:rPr>
        <w:t>perfluorosüsivesinikud</w:t>
      </w:r>
      <w:proofErr w:type="spellEnd"/>
      <w:r w:rsidR="76857634" w:rsidRPr="630ECEC8">
        <w:rPr>
          <w:rFonts w:ascii="Times New Roman" w:eastAsia="Times New Roman" w:hAnsi="Times New Roman" w:cs="Times New Roman"/>
          <w:sz w:val="24"/>
          <w:szCs w:val="24"/>
        </w:rPr>
        <w:t xml:space="preserve"> (</w:t>
      </w:r>
      <w:proofErr w:type="spellStart"/>
      <w:r w:rsidR="76857634" w:rsidRPr="630ECEC8">
        <w:rPr>
          <w:rFonts w:ascii="Times New Roman" w:eastAsia="Times New Roman" w:hAnsi="Times New Roman" w:cs="Times New Roman"/>
          <w:sz w:val="24"/>
          <w:szCs w:val="24"/>
        </w:rPr>
        <w:t>PFCd</w:t>
      </w:r>
      <w:proofErr w:type="spellEnd"/>
      <w:r w:rsidR="76857634" w:rsidRPr="630ECEC8">
        <w:rPr>
          <w:rFonts w:ascii="Times New Roman" w:eastAsia="Times New Roman" w:hAnsi="Times New Roman" w:cs="Times New Roman"/>
          <w:sz w:val="24"/>
          <w:szCs w:val="24"/>
        </w:rPr>
        <w:t>).</w:t>
      </w:r>
      <w:r w:rsidR="59FC2813" w:rsidRPr="630ECEC8">
        <w:rPr>
          <w:rFonts w:ascii="Times New Roman" w:eastAsia="Times New Roman" w:hAnsi="Times New Roman" w:cs="Times New Roman"/>
          <w:sz w:val="24"/>
          <w:szCs w:val="24"/>
        </w:rPr>
        <w:t xml:space="preserve"> </w:t>
      </w:r>
      <w:r w:rsidR="5065700B" w:rsidRPr="630ECEC8">
        <w:rPr>
          <w:rFonts w:ascii="Times New Roman" w:hAnsi="Times New Roman" w:cs="Times New Roman"/>
          <w:sz w:val="24"/>
          <w:szCs w:val="24"/>
        </w:rPr>
        <w:t xml:space="preserve">Kehtivas õigusruumis on kasvuhoonegaaside mõiste sätestatud atmosfääriõhu kaitse seaduse (AÕKS) §-s 130, kuid arvestades </w:t>
      </w:r>
      <w:r w:rsidR="36DE527B" w:rsidRPr="630ECEC8">
        <w:rPr>
          <w:rFonts w:ascii="Times New Roman" w:hAnsi="Times New Roman" w:cs="Times New Roman"/>
          <w:sz w:val="24"/>
          <w:szCs w:val="24"/>
        </w:rPr>
        <w:t>kliimakindla majanduse seadusega</w:t>
      </w:r>
      <w:r w:rsidR="5065700B" w:rsidRPr="630ECEC8">
        <w:rPr>
          <w:rFonts w:ascii="Times New Roman" w:hAnsi="Times New Roman" w:cs="Times New Roman"/>
          <w:sz w:val="24"/>
          <w:szCs w:val="24"/>
        </w:rPr>
        <w:t xml:space="preserve"> sätestatavaid eesmärke ning sisu, on otstarbekas kasvuhoonegaaside mõiste üle tuua </w:t>
      </w:r>
      <w:r w:rsidR="25DCE218" w:rsidRPr="630ECEC8">
        <w:rPr>
          <w:rFonts w:ascii="Times New Roman" w:hAnsi="Times New Roman" w:cs="Times New Roman"/>
          <w:sz w:val="24"/>
          <w:szCs w:val="24"/>
        </w:rPr>
        <w:t>eelnõukohasesse seadusesse</w:t>
      </w:r>
      <w:r w:rsidR="344C6ADD" w:rsidRPr="630ECEC8" w:rsidDel="25DCE218">
        <w:rPr>
          <w:rFonts w:ascii="Times New Roman" w:hAnsi="Times New Roman" w:cs="Times New Roman"/>
          <w:sz w:val="24"/>
          <w:szCs w:val="24"/>
        </w:rPr>
        <w:t xml:space="preserve"> </w:t>
      </w:r>
      <w:r w:rsidR="5065700B" w:rsidRPr="630ECEC8">
        <w:rPr>
          <w:rFonts w:ascii="Times New Roman" w:hAnsi="Times New Roman" w:cs="Times New Roman"/>
          <w:sz w:val="24"/>
          <w:szCs w:val="24"/>
        </w:rPr>
        <w:t xml:space="preserve">ning </w:t>
      </w:r>
      <w:proofErr w:type="spellStart"/>
      <w:r w:rsidR="5065700B" w:rsidRPr="630ECEC8">
        <w:rPr>
          <w:rFonts w:ascii="Times New Roman" w:hAnsi="Times New Roman" w:cs="Times New Roman"/>
          <w:sz w:val="24"/>
          <w:szCs w:val="24"/>
        </w:rPr>
        <w:t>AÕKSi</w:t>
      </w:r>
      <w:proofErr w:type="spellEnd"/>
      <w:r w:rsidR="5065700B" w:rsidRPr="630ECEC8">
        <w:rPr>
          <w:rFonts w:ascii="Times New Roman" w:hAnsi="Times New Roman" w:cs="Times New Roman"/>
          <w:sz w:val="24"/>
          <w:szCs w:val="24"/>
        </w:rPr>
        <w:t xml:space="preserve"> lisada </w:t>
      </w:r>
      <w:r w:rsidR="003215BF" w:rsidRPr="630ECEC8">
        <w:rPr>
          <w:rFonts w:ascii="Times New Roman" w:hAnsi="Times New Roman" w:cs="Times New Roman"/>
          <w:sz w:val="24"/>
          <w:szCs w:val="24"/>
        </w:rPr>
        <w:t xml:space="preserve">viide </w:t>
      </w:r>
      <w:r w:rsidR="26716D53" w:rsidRPr="630ECEC8">
        <w:rPr>
          <w:rFonts w:ascii="Times New Roman" w:hAnsi="Times New Roman" w:cs="Times New Roman"/>
          <w:sz w:val="24"/>
          <w:szCs w:val="24"/>
        </w:rPr>
        <w:t>sellele.</w:t>
      </w:r>
    </w:p>
    <w:p w14:paraId="00312507" w14:textId="274D6496" w:rsidR="24D7EC51" w:rsidRPr="006E2059" w:rsidRDefault="24D7EC51" w:rsidP="00E57547">
      <w:pPr>
        <w:spacing w:after="0" w:line="240" w:lineRule="auto"/>
        <w:jc w:val="both"/>
        <w:rPr>
          <w:rFonts w:ascii="Times New Roman" w:eastAsia="Times New Roman" w:hAnsi="Times New Roman" w:cs="Times New Roman"/>
          <w:sz w:val="24"/>
          <w:szCs w:val="24"/>
        </w:rPr>
      </w:pPr>
    </w:p>
    <w:p w14:paraId="7F42DC37" w14:textId="518E3FE6" w:rsidR="60543672" w:rsidRPr="00EC12B1" w:rsidRDefault="60543672" w:rsidP="0043286A">
      <w:pPr>
        <w:spacing w:after="0" w:line="240" w:lineRule="auto"/>
        <w:jc w:val="both"/>
        <w:rPr>
          <w:rFonts w:ascii="Times New Roman" w:eastAsia="Times New Roman" w:hAnsi="Times New Roman" w:cs="Times New Roman"/>
          <w:b/>
          <w:color w:val="2F5496" w:themeColor="accent1" w:themeShade="BF"/>
          <w:sz w:val="24"/>
          <w:szCs w:val="24"/>
        </w:rPr>
      </w:pPr>
      <w:r w:rsidRPr="00EC12B1">
        <w:rPr>
          <w:rFonts w:ascii="Times New Roman" w:eastAsia="Times New Roman" w:hAnsi="Times New Roman" w:cs="Times New Roman"/>
          <w:b/>
          <w:sz w:val="24"/>
          <w:szCs w:val="24"/>
        </w:rPr>
        <w:t>§</w:t>
      </w:r>
      <w:r w:rsidR="28AD8B6E" w:rsidRPr="00EC12B1">
        <w:rPr>
          <w:rFonts w:ascii="Times New Roman" w:eastAsia="Times New Roman" w:hAnsi="Times New Roman" w:cs="Times New Roman"/>
          <w:b/>
          <w:bCs/>
          <w:sz w:val="24"/>
          <w:szCs w:val="24"/>
        </w:rPr>
        <w:t xml:space="preserve"> </w:t>
      </w:r>
      <w:r w:rsidRPr="00EC12B1">
        <w:rPr>
          <w:rFonts w:ascii="Times New Roman" w:eastAsia="Times New Roman" w:hAnsi="Times New Roman" w:cs="Times New Roman"/>
          <w:b/>
          <w:sz w:val="24"/>
          <w:szCs w:val="24"/>
        </w:rPr>
        <w:t>4. Süsinikdioksiidi ekvivalent</w:t>
      </w:r>
    </w:p>
    <w:p w14:paraId="5CE5C03C" w14:textId="77777777" w:rsidR="00553DD5" w:rsidRDefault="00553DD5" w:rsidP="006E2059">
      <w:pPr>
        <w:spacing w:after="0" w:line="240" w:lineRule="auto"/>
        <w:jc w:val="both"/>
        <w:rPr>
          <w:rFonts w:ascii="Times New Roman" w:eastAsia="Times New Roman" w:hAnsi="Times New Roman" w:cs="Times New Roman"/>
          <w:b/>
          <w:bCs/>
          <w:color w:val="202020"/>
          <w:sz w:val="24"/>
          <w:szCs w:val="24"/>
        </w:rPr>
      </w:pPr>
    </w:p>
    <w:p w14:paraId="7C8DEBE4" w14:textId="2B97F673" w:rsidR="60543672" w:rsidRDefault="56858AAE" w:rsidP="00E57547">
      <w:pPr>
        <w:spacing w:after="0" w:line="240" w:lineRule="auto"/>
        <w:jc w:val="both"/>
        <w:rPr>
          <w:rFonts w:ascii="Times New Roman" w:eastAsia="Times New Roman" w:hAnsi="Times New Roman" w:cs="Times New Roman"/>
          <w:sz w:val="24"/>
          <w:szCs w:val="24"/>
        </w:rPr>
      </w:pPr>
      <w:r w:rsidRPr="630ECEC8">
        <w:rPr>
          <w:rFonts w:ascii="Times New Roman" w:eastAsia="Times New Roman" w:hAnsi="Times New Roman" w:cs="Times New Roman"/>
          <w:color w:val="202020"/>
          <w:sz w:val="24"/>
          <w:szCs w:val="24"/>
        </w:rPr>
        <w:t xml:space="preserve">Kasvuhoonegaaside inventuuriandmete koostamiseks ja esitamiseks teisendatakse kasvuhoonegaasid ümber </w:t>
      </w:r>
      <w:r w:rsidRPr="006E2059">
        <w:rPr>
          <w:rFonts w:ascii="Times New Roman" w:eastAsia="Times New Roman" w:hAnsi="Times New Roman" w:cs="Times New Roman"/>
          <w:i/>
          <w:iCs/>
          <w:color w:val="202020"/>
          <w:sz w:val="24"/>
          <w:szCs w:val="24"/>
        </w:rPr>
        <w:t>süsinikdioksiidi ekvivalendiks</w:t>
      </w:r>
      <w:r w:rsidR="43B81D77" w:rsidRPr="630ECEC8">
        <w:rPr>
          <w:rFonts w:ascii="Times New Roman" w:eastAsia="Times New Roman" w:hAnsi="Times New Roman" w:cs="Times New Roman"/>
          <w:color w:val="202020"/>
          <w:sz w:val="24"/>
          <w:szCs w:val="24"/>
        </w:rPr>
        <w:t>.</w:t>
      </w:r>
      <w:r w:rsidRPr="630ECEC8">
        <w:rPr>
          <w:rFonts w:ascii="Times New Roman" w:eastAsia="Times New Roman" w:hAnsi="Times New Roman" w:cs="Times New Roman"/>
          <w:color w:val="202020"/>
          <w:sz w:val="24"/>
          <w:szCs w:val="24"/>
        </w:rPr>
        <w:t xml:space="preserve"> </w:t>
      </w:r>
      <w:r w:rsidR="503E1AF9" w:rsidRPr="630ECEC8">
        <w:rPr>
          <w:rFonts w:ascii="Times New Roman" w:eastAsia="Times New Roman" w:hAnsi="Times New Roman" w:cs="Times New Roman"/>
          <w:color w:val="202020"/>
          <w:sz w:val="24"/>
          <w:szCs w:val="24"/>
        </w:rPr>
        <w:t>P</w:t>
      </w:r>
      <w:r w:rsidR="558AE113" w:rsidRPr="630ECEC8">
        <w:rPr>
          <w:rFonts w:ascii="Times New Roman" w:eastAsia="Times New Roman" w:hAnsi="Times New Roman" w:cs="Times New Roman"/>
          <w:color w:val="202020"/>
          <w:sz w:val="24"/>
          <w:szCs w:val="24"/>
        </w:rPr>
        <w:t>aragrahvi</w:t>
      </w:r>
      <w:r w:rsidR="28244876" w:rsidRPr="630ECEC8">
        <w:rPr>
          <w:rFonts w:ascii="Times New Roman" w:eastAsia="Times New Roman" w:hAnsi="Times New Roman" w:cs="Times New Roman"/>
          <w:color w:val="202020"/>
          <w:sz w:val="24"/>
          <w:szCs w:val="24"/>
        </w:rPr>
        <w:t xml:space="preserve"> 4</w:t>
      </w:r>
      <w:r w:rsidR="558AE113" w:rsidRPr="630ECEC8">
        <w:rPr>
          <w:rFonts w:ascii="Times New Roman" w:eastAsia="Times New Roman" w:hAnsi="Times New Roman" w:cs="Times New Roman"/>
          <w:color w:val="202020"/>
          <w:sz w:val="24"/>
          <w:szCs w:val="24"/>
        </w:rPr>
        <w:t xml:space="preserve"> kohaselt on süsinikdioksiidi ekvivalent ühik, millega väljendatakse kasvuhoonegaaside kogust, mis on ümber arvutatud süsinikdioksiidi koguseks, kasutades globaalse soojendamise potentsiaali, mis on sätestatud komisjoni delegeeritud määruse (EL) 2020/1044</w:t>
      </w:r>
      <w:r w:rsidR="60543672" w:rsidRPr="630ECEC8">
        <w:rPr>
          <w:rStyle w:val="Allmrkuseviide"/>
          <w:rFonts w:ascii="Times New Roman" w:eastAsia="Times New Roman" w:hAnsi="Times New Roman" w:cs="Times New Roman"/>
          <w:color w:val="202020"/>
          <w:sz w:val="24"/>
          <w:szCs w:val="24"/>
        </w:rPr>
        <w:footnoteReference w:id="16"/>
      </w:r>
      <w:r w:rsidR="558AE113" w:rsidRPr="630ECEC8">
        <w:rPr>
          <w:rFonts w:ascii="Times New Roman" w:eastAsia="Times New Roman" w:hAnsi="Times New Roman" w:cs="Times New Roman"/>
          <w:color w:val="202020"/>
          <w:sz w:val="24"/>
          <w:szCs w:val="24"/>
        </w:rPr>
        <w:t>,</w:t>
      </w:r>
      <w:r w:rsidR="558AE113" w:rsidRPr="630ECEC8">
        <w:rPr>
          <w:rFonts w:ascii="Times New Roman" w:eastAsia="Times New Roman" w:hAnsi="Times New Roman" w:cs="Times New Roman"/>
          <w:b/>
          <w:bCs/>
          <w:color w:val="000000" w:themeColor="text1"/>
          <w:sz w:val="24"/>
          <w:szCs w:val="24"/>
        </w:rPr>
        <w:t xml:space="preserve"> </w:t>
      </w:r>
      <w:r w:rsidR="558AE113" w:rsidRPr="630ECEC8">
        <w:rPr>
          <w:rFonts w:ascii="Times New Roman" w:eastAsia="Times New Roman" w:hAnsi="Times New Roman" w:cs="Times New Roman"/>
          <w:color w:val="000000" w:themeColor="text1"/>
          <w:sz w:val="24"/>
          <w:szCs w:val="24"/>
        </w:rPr>
        <w:t>millega täiendatakse Euroopa Parlamendi ja nõukogu määrust (EL) 2018/1999 seoses globaalse soojendamise potentsiaali väärtuste ja inventuurisuuniste ning liidu inventuurisüsteemiga ja tunnistatakse kehtetuks komisjoni delegeeritud määrus (EL) nr 666/2014</w:t>
      </w:r>
      <w:r w:rsidR="60543672" w:rsidRPr="630ECEC8">
        <w:rPr>
          <w:rStyle w:val="Allmrkuseviide"/>
          <w:rFonts w:ascii="Times New Roman" w:eastAsia="Times New Roman" w:hAnsi="Times New Roman" w:cs="Times New Roman"/>
          <w:color w:val="202020"/>
          <w:sz w:val="24"/>
          <w:szCs w:val="24"/>
        </w:rPr>
        <w:footnoteReference w:id="17"/>
      </w:r>
      <w:r w:rsidR="558AE113" w:rsidRPr="630ECEC8">
        <w:rPr>
          <w:rFonts w:ascii="Times New Roman" w:eastAsia="Times New Roman" w:hAnsi="Times New Roman" w:cs="Times New Roman"/>
          <w:color w:val="202020"/>
          <w:sz w:val="24"/>
          <w:szCs w:val="24"/>
        </w:rPr>
        <w:t>, lisas.</w:t>
      </w:r>
      <w:r w:rsidR="0FFC2FED" w:rsidRPr="630ECEC8">
        <w:rPr>
          <w:rFonts w:ascii="Times New Roman" w:eastAsia="Times New Roman" w:hAnsi="Times New Roman" w:cs="Times New Roman"/>
          <w:color w:val="202020"/>
          <w:sz w:val="24"/>
          <w:szCs w:val="24"/>
        </w:rPr>
        <w:t xml:space="preserve"> </w:t>
      </w:r>
      <w:r w:rsidR="16E4BAFD" w:rsidRPr="630ECEC8">
        <w:rPr>
          <w:rFonts w:ascii="Times New Roman" w:hAnsi="Times New Roman" w:cs="Times New Roman"/>
          <w:sz w:val="24"/>
          <w:szCs w:val="24"/>
        </w:rPr>
        <w:t xml:space="preserve">Kehtivas õigusruumis on süsinikdioksiidi ekvivalendi mõiste sätestatud </w:t>
      </w:r>
      <w:proofErr w:type="spellStart"/>
      <w:r w:rsidR="16E4BAFD" w:rsidRPr="630ECEC8">
        <w:rPr>
          <w:rFonts w:ascii="Times New Roman" w:hAnsi="Times New Roman" w:cs="Times New Roman"/>
          <w:sz w:val="24"/>
          <w:szCs w:val="24"/>
        </w:rPr>
        <w:t>AÕKS</w:t>
      </w:r>
      <w:r w:rsidR="4AA892D3" w:rsidRPr="630ECEC8">
        <w:rPr>
          <w:rFonts w:ascii="Times New Roman" w:hAnsi="Times New Roman" w:cs="Times New Roman"/>
          <w:sz w:val="24"/>
          <w:szCs w:val="24"/>
        </w:rPr>
        <w:t>i</w:t>
      </w:r>
      <w:proofErr w:type="spellEnd"/>
      <w:r w:rsidR="16E4BAFD" w:rsidRPr="630ECEC8">
        <w:rPr>
          <w:rFonts w:ascii="Times New Roman" w:hAnsi="Times New Roman" w:cs="Times New Roman"/>
          <w:sz w:val="24"/>
          <w:szCs w:val="24"/>
        </w:rPr>
        <w:t xml:space="preserve"> §-s 133</w:t>
      </w:r>
      <w:r w:rsidR="7BC836BD" w:rsidRPr="630ECEC8">
        <w:rPr>
          <w:rFonts w:ascii="Times New Roman" w:eastAsia="Times New Roman" w:hAnsi="Times New Roman" w:cs="Times New Roman"/>
          <w:color w:val="202020"/>
          <w:sz w:val="24"/>
          <w:szCs w:val="24"/>
        </w:rPr>
        <w:t>. See</w:t>
      </w:r>
      <w:r w:rsidR="16E4BAFD" w:rsidRPr="630ECEC8">
        <w:rPr>
          <w:rFonts w:ascii="Times New Roman" w:hAnsi="Times New Roman" w:cs="Times New Roman"/>
          <w:sz w:val="24"/>
          <w:szCs w:val="24"/>
        </w:rPr>
        <w:t xml:space="preserve"> tuuakse üle </w:t>
      </w:r>
      <w:r w:rsidR="06D7113E" w:rsidRPr="630ECEC8">
        <w:rPr>
          <w:rFonts w:ascii="Times New Roman" w:eastAsia="Times New Roman" w:hAnsi="Times New Roman" w:cs="Times New Roman"/>
          <w:color w:val="202020"/>
          <w:sz w:val="24"/>
          <w:szCs w:val="24"/>
        </w:rPr>
        <w:t>eelnõukohase seaduse</w:t>
      </w:r>
      <w:r w:rsidR="16E4BAFD" w:rsidRPr="630ECEC8">
        <w:rPr>
          <w:rFonts w:ascii="Times New Roman" w:hAnsi="Times New Roman" w:cs="Times New Roman"/>
          <w:sz w:val="24"/>
          <w:szCs w:val="24"/>
        </w:rPr>
        <w:t xml:space="preserve"> koosseisu sarnaselt kasvuhoonegaaside mõistega, </w:t>
      </w:r>
      <w:r w:rsidR="08E5FD9C" w:rsidRPr="630ECEC8">
        <w:rPr>
          <w:rFonts w:ascii="Times New Roman" w:eastAsia="Times New Roman" w:hAnsi="Times New Roman" w:cs="Times New Roman"/>
          <w:color w:val="202020"/>
          <w:sz w:val="24"/>
          <w:szCs w:val="24"/>
        </w:rPr>
        <w:t>mis on regulatsiooni terviklikkuse seisukohalt otstarbekam, kuna</w:t>
      </w:r>
      <w:r w:rsidR="16E4BAFD" w:rsidRPr="630ECEC8">
        <w:rPr>
          <w:rFonts w:ascii="Times New Roman" w:hAnsi="Times New Roman" w:cs="Times New Roman"/>
          <w:sz w:val="24"/>
          <w:szCs w:val="24"/>
        </w:rPr>
        <w:t xml:space="preserve"> kliimamuutuste leevendamise eesmärkide seadmine on </w:t>
      </w:r>
      <w:r w:rsidR="3AC9FE78" w:rsidRPr="630ECEC8">
        <w:rPr>
          <w:rFonts w:ascii="Times New Roman" w:eastAsia="Times New Roman" w:hAnsi="Times New Roman" w:cs="Times New Roman"/>
          <w:color w:val="202020"/>
          <w:sz w:val="24"/>
          <w:szCs w:val="24"/>
        </w:rPr>
        <w:t>kliimakindla majanduse seaduse</w:t>
      </w:r>
      <w:r w:rsidR="16E4BAFD" w:rsidRPr="630ECEC8">
        <w:rPr>
          <w:rFonts w:ascii="Times New Roman" w:hAnsi="Times New Roman" w:cs="Times New Roman"/>
          <w:sz w:val="24"/>
          <w:szCs w:val="24"/>
        </w:rPr>
        <w:t xml:space="preserve"> </w:t>
      </w:r>
      <w:r w:rsidR="00072086">
        <w:rPr>
          <w:rFonts w:ascii="Times New Roman" w:hAnsi="Times New Roman" w:cs="Times New Roman"/>
          <w:sz w:val="24"/>
          <w:szCs w:val="24"/>
        </w:rPr>
        <w:t>keskmes</w:t>
      </w:r>
      <w:r w:rsidR="1A5492EA" w:rsidRPr="630ECEC8">
        <w:rPr>
          <w:rFonts w:ascii="Times New Roman" w:eastAsia="Times New Roman" w:hAnsi="Times New Roman" w:cs="Times New Roman"/>
          <w:color w:val="202020"/>
          <w:sz w:val="24"/>
          <w:szCs w:val="24"/>
        </w:rPr>
        <w:t>.</w:t>
      </w:r>
    </w:p>
    <w:p w14:paraId="1F57DA83" w14:textId="7DBB9D1E" w:rsidR="316B644D" w:rsidRDefault="316B644D" w:rsidP="00E57547">
      <w:pPr>
        <w:spacing w:after="0" w:line="240" w:lineRule="auto"/>
        <w:jc w:val="both"/>
        <w:rPr>
          <w:rFonts w:ascii="Times New Roman" w:eastAsia="Times New Roman" w:hAnsi="Times New Roman" w:cs="Times New Roman"/>
          <w:b/>
          <w:bCs/>
          <w:color w:val="202020"/>
          <w:sz w:val="24"/>
          <w:szCs w:val="24"/>
        </w:rPr>
      </w:pPr>
    </w:p>
    <w:p w14:paraId="65EED90E" w14:textId="1134B2DE" w:rsidR="60D48A62" w:rsidRPr="00EC12B1" w:rsidRDefault="60D48A62" w:rsidP="00E57547">
      <w:pPr>
        <w:spacing w:after="0" w:line="240" w:lineRule="auto"/>
        <w:jc w:val="both"/>
        <w:rPr>
          <w:rFonts w:ascii="Times New Roman" w:eastAsia="Times New Roman" w:hAnsi="Times New Roman" w:cs="Times New Roman"/>
          <w:b/>
          <w:bCs/>
          <w:sz w:val="24"/>
          <w:szCs w:val="24"/>
        </w:rPr>
      </w:pPr>
      <w:r w:rsidRPr="00EC12B1">
        <w:rPr>
          <w:rFonts w:ascii="Times New Roman" w:eastAsia="Times New Roman" w:hAnsi="Times New Roman" w:cs="Times New Roman"/>
          <w:b/>
          <w:bCs/>
          <w:sz w:val="24"/>
          <w:szCs w:val="24"/>
        </w:rPr>
        <w:t>§ 5. Globaalse soojendamise potentsiaal</w:t>
      </w:r>
    </w:p>
    <w:p w14:paraId="26517917" w14:textId="77777777" w:rsidR="00553DD5" w:rsidRDefault="00553DD5" w:rsidP="00E57547">
      <w:pPr>
        <w:spacing w:after="0" w:line="240" w:lineRule="auto"/>
        <w:jc w:val="both"/>
        <w:rPr>
          <w:rFonts w:ascii="Times New Roman" w:eastAsia="Times New Roman" w:hAnsi="Times New Roman" w:cs="Times New Roman"/>
          <w:color w:val="202020"/>
          <w:sz w:val="24"/>
          <w:szCs w:val="24"/>
        </w:rPr>
      </w:pPr>
    </w:p>
    <w:p w14:paraId="1285DCD8" w14:textId="787142C6" w:rsidR="60D48A62" w:rsidRDefault="60D48A62" w:rsidP="006E2059">
      <w:pPr>
        <w:spacing w:after="0" w:line="240" w:lineRule="auto"/>
        <w:jc w:val="both"/>
        <w:rPr>
          <w:rFonts w:ascii="Times New Roman" w:eastAsia="Times New Roman" w:hAnsi="Times New Roman" w:cs="Times New Roman"/>
          <w:color w:val="202020"/>
          <w:sz w:val="24"/>
          <w:szCs w:val="24"/>
        </w:rPr>
      </w:pPr>
      <w:r w:rsidRPr="006E2059">
        <w:rPr>
          <w:rFonts w:ascii="Times New Roman" w:eastAsia="Times New Roman" w:hAnsi="Times New Roman" w:cs="Times New Roman"/>
          <w:i/>
          <w:iCs/>
          <w:color w:val="202020"/>
          <w:sz w:val="24"/>
          <w:szCs w:val="24"/>
        </w:rPr>
        <w:lastRenderedPageBreak/>
        <w:t>Globaalse soojendamise potentsiaal</w:t>
      </w:r>
      <w:r w:rsidRPr="316B644D">
        <w:rPr>
          <w:rFonts w:ascii="Times New Roman" w:eastAsia="Times New Roman" w:hAnsi="Times New Roman" w:cs="Times New Roman"/>
          <w:color w:val="202020"/>
          <w:sz w:val="24"/>
          <w:szCs w:val="24"/>
        </w:rPr>
        <w:t xml:space="preserve"> näitab, mitu korda on kasvuhoonegaasi üks molekul soojuse tagasipeegeldamise võimelt efektiivsem kui süsinikdioksiidi molekul.</w:t>
      </w:r>
      <w:r w:rsidR="1AEDDAC5" w:rsidRPr="316B644D">
        <w:rPr>
          <w:rFonts w:ascii="Times New Roman" w:eastAsia="Times New Roman" w:hAnsi="Times New Roman" w:cs="Times New Roman"/>
          <w:color w:val="202020"/>
          <w:sz w:val="24"/>
          <w:szCs w:val="24"/>
        </w:rPr>
        <w:t xml:space="preserve"> Näiteks metaani (CH</w:t>
      </w:r>
      <w:r w:rsidR="1AEDDAC5" w:rsidRPr="000B1D1C">
        <w:rPr>
          <w:rFonts w:ascii="Times New Roman" w:eastAsia="Times New Roman" w:hAnsi="Times New Roman" w:cs="Times New Roman"/>
          <w:color w:val="202020"/>
          <w:sz w:val="24"/>
          <w:szCs w:val="24"/>
          <w:vertAlign w:val="subscript"/>
        </w:rPr>
        <w:t>4</w:t>
      </w:r>
      <w:r w:rsidR="1AEDDAC5" w:rsidRPr="316B644D">
        <w:rPr>
          <w:rFonts w:ascii="Times New Roman" w:eastAsia="Times New Roman" w:hAnsi="Times New Roman" w:cs="Times New Roman"/>
          <w:color w:val="202020"/>
          <w:sz w:val="24"/>
          <w:szCs w:val="24"/>
        </w:rPr>
        <w:t>) globaalse soojendamise potentsiaal on</w:t>
      </w:r>
      <w:r w:rsidR="353E47DA" w:rsidRPr="316B644D">
        <w:rPr>
          <w:rFonts w:ascii="Times New Roman" w:eastAsia="Times New Roman" w:hAnsi="Times New Roman" w:cs="Times New Roman"/>
          <w:color w:val="202020"/>
          <w:sz w:val="24"/>
          <w:szCs w:val="24"/>
        </w:rPr>
        <w:t xml:space="preserve"> </w:t>
      </w:r>
      <w:r w:rsidR="1AEDDAC5" w:rsidRPr="316B644D">
        <w:rPr>
          <w:rFonts w:ascii="Times New Roman" w:eastAsia="Times New Roman" w:hAnsi="Times New Roman" w:cs="Times New Roman"/>
          <w:color w:val="202020"/>
          <w:sz w:val="24"/>
          <w:szCs w:val="24"/>
        </w:rPr>
        <w:t xml:space="preserve">28, </w:t>
      </w:r>
      <w:proofErr w:type="spellStart"/>
      <w:r w:rsidR="1AEDDAC5" w:rsidRPr="316B644D">
        <w:rPr>
          <w:rFonts w:ascii="Times New Roman" w:eastAsia="Times New Roman" w:hAnsi="Times New Roman" w:cs="Times New Roman"/>
          <w:color w:val="202020"/>
          <w:sz w:val="24"/>
          <w:szCs w:val="24"/>
        </w:rPr>
        <w:t>dilämmastikoksiidi</w:t>
      </w:r>
      <w:r w:rsidR="00072086">
        <w:rPr>
          <w:rFonts w:ascii="Times New Roman" w:eastAsia="Times New Roman" w:hAnsi="Times New Roman" w:cs="Times New Roman"/>
          <w:color w:val="202020"/>
          <w:sz w:val="24"/>
          <w:szCs w:val="24"/>
        </w:rPr>
        <w:t>l</w:t>
      </w:r>
      <w:proofErr w:type="spellEnd"/>
      <w:r w:rsidR="7DB8C528" w:rsidRPr="316B644D">
        <w:rPr>
          <w:rFonts w:ascii="Times New Roman" w:eastAsia="Times New Roman" w:hAnsi="Times New Roman" w:cs="Times New Roman"/>
          <w:color w:val="202020"/>
          <w:sz w:val="24"/>
          <w:szCs w:val="24"/>
        </w:rPr>
        <w:t xml:space="preserve"> (N</w:t>
      </w:r>
      <w:r w:rsidR="7DB8C528" w:rsidRPr="00254F1A">
        <w:rPr>
          <w:rFonts w:ascii="Times New Roman" w:eastAsia="Times New Roman" w:hAnsi="Times New Roman" w:cs="Times New Roman"/>
          <w:color w:val="202020"/>
          <w:sz w:val="24"/>
          <w:szCs w:val="24"/>
          <w:vertAlign w:val="subscript"/>
        </w:rPr>
        <w:t>2</w:t>
      </w:r>
      <w:r w:rsidR="7DB8C528" w:rsidRPr="316B644D">
        <w:rPr>
          <w:rFonts w:ascii="Times New Roman" w:eastAsia="Times New Roman" w:hAnsi="Times New Roman" w:cs="Times New Roman"/>
          <w:color w:val="202020"/>
          <w:sz w:val="24"/>
          <w:szCs w:val="24"/>
        </w:rPr>
        <w:t xml:space="preserve">O) 265, </w:t>
      </w:r>
      <w:proofErr w:type="spellStart"/>
      <w:r w:rsidR="7DB8C528" w:rsidRPr="316B644D">
        <w:rPr>
          <w:rFonts w:ascii="Times New Roman" w:eastAsia="Times New Roman" w:hAnsi="Times New Roman" w:cs="Times New Roman"/>
          <w:color w:val="202020"/>
          <w:sz w:val="24"/>
          <w:szCs w:val="24"/>
        </w:rPr>
        <w:t>väävelheksafluoriidi</w:t>
      </w:r>
      <w:r w:rsidR="00072086">
        <w:rPr>
          <w:rFonts w:ascii="Times New Roman" w:eastAsia="Times New Roman" w:hAnsi="Times New Roman" w:cs="Times New Roman"/>
          <w:color w:val="202020"/>
          <w:sz w:val="24"/>
          <w:szCs w:val="24"/>
        </w:rPr>
        <w:t>l</w:t>
      </w:r>
      <w:proofErr w:type="spellEnd"/>
      <w:r w:rsidR="15BA9FDB" w:rsidRPr="316B644D">
        <w:rPr>
          <w:rFonts w:ascii="Times New Roman" w:eastAsia="Times New Roman" w:hAnsi="Times New Roman" w:cs="Times New Roman"/>
          <w:color w:val="202020"/>
          <w:sz w:val="24"/>
          <w:szCs w:val="24"/>
        </w:rPr>
        <w:t xml:space="preserve"> </w:t>
      </w:r>
      <w:r w:rsidR="7DB8C528" w:rsidRPr="316B644D">
        <w:rPr>
          <w:rFonts w:ascii="Times New Roman" w:eastAsia="Times New Roman" w:hAnsi="Times New Roman" w:cs="Times New Roman"/>
          <w:color w:val="202020"/>
          <w:sz w:val="24"/>
          <w:szCs w:val="24"/>
        </w:rPr>
        <w:t>(SF</w:t>
      </w:r>
      <w:r w:rsidR="7DB8C528" w:rsidRPr="000B1D1C">
        <w:rPr>
          <w:rFonts w:ascii="Times New Roman" w:eastAsia="Times New Roman" w:hAnsi="Times New Roman" w:cs="Times New Roman"/>
          <w:color w:val="202020"/>
          <w:sz w:val="24"/>
          <w:szCs w:val="24"/>
          <w:vertAlign w:val="subscript"/>
        </w:rPr>
        <w:t>6</w:t>
      </w:r>
      <w:r w:rsidR="7DB8C528" w:rsidRPr="316B644D">
        <w:rPr>
          <w:rFonts w:ascii="Times New Roman" w:eastAsia="Times New Roman" w:hAnsi="Times New Roman" w:cs="Times New Roman"/>
          <w:color w:val="202020"/>
          <w:sz w:val="24"/>
          <w:szCs w:val="24"/>
        </w:rPr>
        <w:t>) 23 500</w:t>
      </w:r>
      <w:r w:rsidR="3B30F566" w:rsidRPr="316B644D">
        <w:rPr>
          <w:rFonts w:ascii="Times New Roman" w:eastAsia="Times New Roman" w:hAnsi="Times New Roman" w:cs="Times New Roman"/>
          <w:color w:val="202020"/>
          <w:sz w:val="24"/>
          <w:szCs w:val="24"/>
        </w:rPr>
        <w:t xml:space="preserve"> ning </w:t>
      </w:r>
      <w:proofErr w:type="spellStart"/>
      <w:r w:rsidR="3B30F566" w:rsidRPr="316B644D">
        <w:rPr>
          <w:rFonts w:ascii="Times New Roman" w:eastAsia="Times New Roman" w:hAnsi="Times New Roman" w:cs="Times New Roman"/>
          <w:color w:val="202020"/>
          <w:sz w:val="24"/>
          <w:szCs w:val="24"/>
        </w:rPr>
        <w:t>lämmastiktrifluoriidi</w:t>
      </w:r>
      <w:r w:rsidR="00072086">
        <w:rPr>
          <w:rFonts w:ascii="Times New Roman" w:eastAsia="Times New Roman" w:hAnsi="Times New Roman" w:cs="Times New Roman"/>
          <w:color w:val="202020"/>
          <w:sz w:val="24"/>
          <w:szCs w:val="24"/>
        </w:rPr>
        <w:t>l</w:t>
      </w:r>
      <w:proofErr w:type="spellEnd"/>
      <w:r w:rsidR="3B30F566" w:rsidRPr="316B644D">
        <w:rPr>
          <w:rFonts w:ascii="Times New Roman" w:eastAsia="Times New Roman" w:hAnsi="Times New Roman" w:cs="Times New Roman"/>
          <w:color w:val="202020"/>
          <w:sz w:val="24"/>
          <w:szCs w:val="24"/>
        </w:rPr>
        <w:t xml:space="preserve"> (NF</w:t>
      </w:r>
      <w:r w:rsidR="3B30F566" w:rsidRPr="00A209C7">
        <w:rPr>
          <w:rFonts w:ascii="Times New Roman" w:eastAsia="Times New Roman" w:hAnsi="Times New Roman" w:cs="Times New Roman"/>
          <w:color w:val="202020"/>
          <w:sz w:val="24"/>
          <w:szCs w:val="24"/>
          <w:vertAlign w:val="subscript"/>
        </w:rPr>
        <w:t>3</w:t>
      </w:r>
      <w:r w:rsidR="3B30F566" w:rsidRPr="316B644D">
        <w:rPr>
          <w:rFonts w:ascii="Times New Roman" w:eastAsia="Times New Roman" w:hAnsi="Times New Roman" w:cs="Times New Roman"/>
          <w:color w:val="202020"/>
          <w:sz w:val="24"/>
          <w:szCs w:val="24"/>
        </w:rPr>
        <w:t>) 16 100.</w:t>
      </w:r>
      <w:r w:rsidR="1AEDDAC5" w:rsidRPr="316B644D">
        <w:rPr>
          <w:rFonts w:ascii="Times New Roman" w:eastAsia="Times New Roman" w:hAnsi="Times New Roman" w:cs="Times New Roman"/>
          <w:color w:val="202020"/>
          <w:sz w:val="24"/>
          <w:szCs w:val="24"/>
        </w:rPr>
        <w:t xml:space="preserve"> </w:t>
      </w:r>
      <w:r w:rsidR="00DC780C">
        <w:rPr>
          <w:rFonts w:ascii="Times New Roman" w:hAnsi="Times New Roman" w:cs="Times New Roman"/>
          <w:sz w:val="24"/>
          <w:szCs w:val="24"/>
        </w:rPr>
        <w:t xml:space="preserve">Globaalse soojendamise potentsiaali mõiste on seotud kasvuhoonegaaside ja süsinikdioksiidi ekvivalendi mõistetega ning tuuakse seetõttu samuti </w:t>
      </w:r>
      <w:proofErr w:type="spellStart"/>
      <w:r w:rsidR="00DC780C">
        <w:rPr>
          <w:rFonts w:ascii="Times New Roman" w:hAnsi="Times New Roman" w:cs="Times New Roman"/>
          <w:sz w:val="24"/>
          <w:szCs w:val="24"/>
        </w:rPr>
        <w:t>AÕKSi</w:t>
      </w:r>
      <w:proofErr w:type="spellEnd"/>
      <w:r w:rsidR="00DC780C">
        <w:rPr>
          <w:rFonts w:ascii="Times New Roman" w:hAnsi="Times New Roman" w:cs="Times New Roman"/>
          <w:sz w:val="24"/>
          <w:szCs w:val="24"/>
        </w:rPr>
        <w:t xml:space="preserve"> §-st 134 üle </w:t>
      </w:r>
      <w:r w:rsidR="00553DD5">
        <w:rPr>
          <w:rFonts w:ascii="Times New Roman" w:hAnsi="Times New Roman" w:cs="Times New Roman"/>
          <w:sz w:val="24"/>
          <w:szCs w:val="24"/>
        </w:rPr>
        <w:t xml:space="preserve">eelnõukohasesse </w:t>
      </w:r>
      <w:r w:rsidR="5E35A49E" w:rsidRPr="22B0965E">
        <w:rPr>
          <w:rFonts w:ascii="Times New Roman" w:hAnsi="Times New Roman" w:cs="Times New Roman"/>
          <w:sz w:val="24"/>
          <w:szCs w:val="24"/>
        </w:rPr>
        <w:t>seadusesse</w:t>
      </w:r>
      <w:r w:rsidR="00DC780C">
        <w:rPr>
          <w:rFonts w:ascii="Times New Roman" w:hAnsi="Times New Roman" w:cs="Times New Roman"/>
          <w:sz w:val="24"/>
          <w:szCs w:val="24"/>
        </w:rPr>
        <w:t>.</w:t>
      </w:r>
    </w:p>
    <w:p w14:paraId="0EFCAA6A" w14:textId="4AC1639A" w:rsidR="316B644D" w:rsidRDefault="316B644D" w:rsidP="00E57547">
      <w:pPr>
        <w:spacing w:after="0" w:line="240" w:lineRule="auto"/>
        <w:jc w:val="both"/>
        <w:rPr>
          <w:rFonts w:ascii="Times New Roman" w:eastAsia="Times New Roman" w:hAnsi="Times New Roman" w:cs="Times New Roman"/>
          <w:color w:val="000000" w:themeColor="text1"/>
          <w:sz w:val="24"/>
          <w:szCs w:val="24"/>
        </w:rPr>
      </w:pPr>
    </w:p>
    <w:p w14:paraId="576FA116" w14:textId="3687AB57" w:rsidR="472F86E6" w:rsidRPr="00EC12B1" w:rsidRDefault="27169F10" w:rsidP="00E57547">
      <w:pPr>
        <w:spacing w:after="0" w:line="240" w:lineRule="auto"/>
        <w:jc w:val="both"/>
        <w:rPr>
          <w:rFonts w:ascii="Times New Roman" w:eastAsia="Times New Roman" w:hAnsi="Times New Roman" w:cs="Times New Roman"/>
          <w:b/>
          <w:sz w:val="24"/>
          <w:szCs w:val="24"/>
        </w:rPr>
      </w:pPr>
      <w:r w:rsidRPr="00EC12B1">
        <w:rPr>
          <w:rFonts w:ascii="Times New Roman" w:eastAsia="Times New Roman" w:hAnsi="Times New Roman" w:cs="Times New Roman"/>
          <w:b/>
          <w:sz w:val="24"/>
          <w:szCs w:val="24"/>
        </w:rPr>
        <w:t xml:space="preserve">§ </w:t>
      </w:r>
      <w:r w:rsidR="05696B08" w:rsidRPr="00EC12B1">
        <w:rPr>
          <w:rFonts w:ascii="Times New Roman" w:eastAsia="Times New Roman" w:hAnsi="Times New Roman" w:cs="Times New Roman"/>
          <w:b/>
          <w:sz w:val="24"/>
          <w:szCs w:val="24"/>
        </w:rPr>
        <w:t>6</w:t>
      </w:r>
      <w:r w:rsidRPr="00EC12B1">
        <w:rPr>
          <w:rFonts w:ascii="Times New Roman" w:eastAsia="Times New Roman" w:hAnsi="Times New Roman" w:cs="Times New Roman"/>
          <w:b/>
          <w:sz w:val="24"/>
          <w:szCs w:val="24"/>
        </w:rPr>
        <w:t>.</w:t>
      </w:r>
      <w:r w:rsidR="16FD1E2C" w:rsidRPr="00EC12B1">
        <w:rPr>
          <w:rFonts w:ascii="Times New Roman" w:eastAsia="Times New Roman" w:hAnsi="Times New Roman" w:cs="Times New Roman"/>
          <w:b/>
          <w:sz w:val="24"/>
          <w:szCs w:val="24"/>
        </w:rPr>
        <w:t xml:space="preserve"> Kasvuhoonegaaside heitkogus</w:t>
      </w:r>
    </w:p>
    <w:p w14:paraId="7FE8D727" w14:textId="54DA7EE2" w:rsidR="22B0965E" w:rsidRDefault="22B0965E" w:rsidP="00E57547">
      <w:pPr>
        <w:spacing w:after="0" w:line="240" w:lineRule="auto"/>
        <w:jc w:val="both"/>
        <w:rPr>
          <w:rFonts w:ascii="Times New Roman" w:eastAsia="Times New Roman" w:hAnsi="Times New Roman" w:cs="Times New Roman"/>
          <w:b/>
          <w:bCs/>
          <w:sz w:val="24"/>
          <w:szCs w:val="24"/>
        </w:rPr>
      </w:pPr>
    </w:p>
    <w:p w14:paraId="52FCACC9" w14:textId="26223E67" w:rsidR="0D57ADB7" w:rsidRDefault="25D14847" w:rsidP="002E69FB">
      <w:pPr>
        <w:spacing w:after="0" w:line="240" w:lineRule="auto"/>
        <w:jc w:val="both"/>
        <w:rPr>
          <w:rFonts w:ascii="Times New Roman" w:eastAsia="Times New Roman" w:hAnsi="Times New Roman" w:cs="Times New Roman"/>
          <w:sz w:val="24"/>
          <w:szCs w:val="24"/>
        </w:rPr>
      </w:pPr>
      <w:r w:rsidRPr="006E2059">
        <w:rPr>
          <w:rFonts w:ascii="Times New Roman" w:eastAsia="Times New Roman" w:hAnsi="Times New Roman" w:cs="Times New Roman"/>
          <w:i/>
          <w:iCs/>
          <w:sz w:val="24"/>
          <w:szCs w:val="24"/>
        </w:rPr>
        <w:t>Kasvuhoonegaaside heitkogus</w:t>
      </w:r>
      <w:r w:rsidR="00072086">
        <w:rPr>
          <w:rFonts w:ascii="Times New Roman" w:eastAsia="Times New Roman" w:hAnsi="Times New Roman" w:cs="Times New Roman"/>
          <w:sz w:val="24"/>
          <w:szCs w:val="24"/>
        </w:rPr>
        <w:t xml:space="preserve"> on</w:t>
      </w:r>
      <w:r w:rsidRPr="37F8B7F0">
        <w:rPr>
          <w:rFonts w:ascii="Times New Roman" w:eastAsia="Times New Roman" w:hAnsi="Times New Roman" w:cs="Times New Roman"/>
          <w:sz w:val="24"/>
          <w:szCs w:val="24"/>
        </w:rPr>
        <w:t xml:space="preserve"> </w:t>
      </w:r>
      <w:r w:rsidR="242B0D42" w:rsidRPr="37F8B7F0">
        <w:rPr>
          <w:rFonts w:ascii="Times New Roman" w:eastAsia="Times New Roman" w:hAnsi="Times New Roman" w:cs="Times New Roman"/>
          <w:sz w:val="24"/>
          <w:szCs w:val="24"/>
        </w:rPr>
        <w:t>eelnõukohase seaduse mõttes</w:t>
      </w:r>
      <w:r w:rsidRPr="37F8B7F0">
        <w:rPr>
          <w:rFonts w:ascii="Times New Roman" w:eastAsia="Times New Roman" w:hAnsi="Times New Roman" w:cs="Times New Roman"/>
          <w:sz w:val="24"/>
          <w:szCs w:val="24"/>
        </w:rPr>
        <w:t xml:space="preserve"> energeetika, transpordi</w:t>
      </w:r>
      <w:r w:rsidR="523D465E" w:rsidRPr="37F8B7F0">
        <w:rPr>
          <w:rFonts w:ascii="Times New Roman" w:eastAsia="Times New Roman" w:hAnsi="Times New Roman" w:cs="Times New Roman"/>
          <w:sz w:val="24"/>
          <w:szCs w:val="24"/>
        </w:rPr>
        <w:t>,</w:t>
      </w:r>
      <w:r w:rsidRPr="37F8B7F0">
        <w:rPr>
          <w:rFonts w:ascii="Times New Roman" w:eastAsia="Times New Roman" w:hAnsi="Times New Roman" w:cs="Times New Roman"/>
          <w:sz w:val="24"/>
          <w:szCs w:val="24"/>
        </w:rPr>
        <w:t xml:space="preserve"> ho</w:t>
      </w:r>
      <w:r w:rsidR="5C76CEB6" w:rsidRPr="37F8B7F0">
        <w:rPr>
          <w:rFonts w:ascii="Times New Roman" w:eastAsia="Times New Roman" w:hAnsi="Times New Roman" w:cs="Times New Roman"/>
          <w:sz w:val="24"/>
          <w:szCs w:val="24"/>
        </w:rPr>
        <w:t>one</w:t>
      </w:r>
      <w:r w:rsidRPr="37F8B7F0">
        <w:rPr>
          <w:rFonts w:ascii="Times New Roman" w:eastAsia="Times New Roman" w:hAnsi="Times New Roman" w:cs="Times New Roman"/>
          <w:sz w:val="24"/>
          <w:szCs w:val="24"/>
        </w:rPr>
        <w:t>te,</w:t>
      </w:r>
      <w:r w:rsidR="326678A8" w:rsidRPr="37F8B7F0">
        <w:rPr>
          <w:rFonts w:ascii="Times New Roman" w:eastAsia="Times New Roman" w:hAnsi="Times New Roman" w:cs="Times New Roman"/>
          <w:sz w:val="24"/>
          <w:szCs w:val="24"/>
        </w:rPr>
        <w:t xml:space="preserve"> tööstus</w:t>
      </w:r>
      <w:r w:rsidR="00072086">
        <w:rPr>
          <w:rFonts w:ascii="Times New Roman" w:eastAsia="Times New Roman" w:hAnsi="Times New Roman" w:cs="Times New Roman"/>
          <w:sz w:val="24"/>
          <w:szCs w:val="24"/>
        </w:rPr>
        <w:t>e</w:t>
      </w:r>
      <w:r w:rsidR="326678A8" w:rsidRPr="37F8B7F0">
        <w:rPr>
          <w:rFonts w:ascii="Times New Roman" w:eastAsia="Times New Roman" w:hAnsi="Times New Roman" w:cs="Times New Roman"/>
          <w:sz w:val="24"/>
          <w:szCs w:val="24"/>
        </w:rPr>
        <w:t>, jäätmemajanduse, põllumajanduse ning maakasutuse</w:t>
      </w:r>
      <w:r w:rsidR="00072086">
        <w:rPr>
          <w:rFonts w:ascii="Times New Roman" w:eastAsia="Times New Roman" w:hAnsi="Times New Roman" w:cs="Times New Roman"/>
          <w:sz w:val="24"/>
          <w:szCs w:val="24"/>
        </w:rPr>
        <w:t xml:space="preserve"> </w:t>
      </w:r>
      <w:r w:rsidR="326678A8" w:rsidRPr="37F8B7F0">
        <w:rPr>
          <w:rFonts w:ascii="Times New Roman" w:eastAsia="Times New Roman" w:hAnsi="Times New Roman" w:cs="Times New Roman"/>
          <w:sz w:val="24"/>
          <w:szCs w:val="24"/>
        </w:rPr>
        <w:t>sektoris tekkiv heide.</w:t>
      </w:r>
      <w:r w:rsidR="4C5BD43E" w:rsidRPr="37F8B7F0">
        <w:rPr>
          <w:rFonts w:ascii="Times New Roman" w:eastAsia="Times New Roman" w:hAnsi="Times New Roman" w:cs="Times New Roman"/>
          <w:sz w:val="24"/>
          <w:szCs w:val="24"/>
        </w:rPr>
        <w:t xml:space="preserve"> </w:t>
      </w:r>
      <w:r w:rsidR="130370CD" w:rsidRPr="37F8B7F0">
        <w:rPr>
          <w:rFonts w:ascii="Times New Roman" w:eastAsia="Times New Roman" w:hAnsi="Times New Roman" w:cs="Times New Roman"/>
          <w:sz w:val="24"/>
          <w:szCs w:val="24"/>
        </w:rPr>
        <w:t xml:space="preserve">Selleks, et </w:t>
      </w:r>
      <w:r w:rsidR="1FBDDFE6" w:rsidRPr="37F8B7F0">
        <w:rPr>
          <w:rFonts w:ascii="Times New Roman" w:eastAsia="Times New Roman" w:hAnsi="Times New Roman" w:cs="Times New Roman"/>
          <w:sz w:val="24"/>
          <w:szCs w:val="24"/>
        </w:rPr>
        <w:t>hinnata rahvusvaheliste lepetega võetud ja ELi</w:t>
      </w:r>
      <w:r w:rsidR="3DA71B47" w:rsidRPr="37F8B7F0">
        <w:rPr>
          <w:rFonts w:ascii="Times New Roman" w:eastAsia="Times New Roman" w:hAnsi="Times New Roman" w:cs="Times New Roman"/>
          <w:sz w:val="24"/>
          <w:szCs w:val="24"/>
        </w:rPr>
        <w:t>s kokkulepitud</w:t>
      </w:r>
      <w:r w:rsidR="5553D894" w:rsidRPr="37F8B7F0">
        <w:rPr>
          <w:rFonts w:ascii="Times New Roman" w:eastAsia="Times New Roman" w:hAnsi="Times New Roman" w:cs="Times New Roman"/>
          <w:sz w:val="24"/>
          <w:szCs w:val="24"/>
        </w:rPr>
        <w:t xml:space="preserve"> </w:t>
      </w:r>
      <w:r w:rsidR="1FBDDFE6" w:rsidRPr="37F8B7F0">
        <w:rPr>
          <w:rFonts w:ascii="Times New Roman" w:eastAsia="Times New Roman" w:hAnsi="Times New Roman" w:cs="Times New Roman"/>
          <w:sz w:val="24"/>
          <w:szCs w:val="24"/>
        </w:rPr>
        <w:t>kliimaeesmärkide poole püüdlemist,</w:t>
      </w:r>
      <w:r w:rsidR="1258AC39" w:rsidRPr="37F8B7F0">
        <w:rPr>
          <w:rFonts w:ascii="Times New Roman" w:eastAsia="Times New Roman" w:hAnsi="Times New Roman" w:cs="Times New Roman"/>
          <w:sz w:val="24"/>
          <w:szCs w:val="24"/>
        </w:rPr>
        <w:t xml:space="preserve"> tuleb võtta arvesse </w:t>
      </w:r>
      <w:r w:rsidR="03C2EFB3" w:rsidRPr="37F8B7F0">
        <w:rPr>
          <w:rFonts w:ascii="Times New Roman" w:eastAsia="Times New Roman" w:hAnsi="Times New Roman" w:cs="Times New Roman"/>
          <w:sz w:val="24"/>
          <w:szCs w:val="24"/>
        </w:rPr>
        <w:t>kõikide</w:t>
      </w:r>
      <w:r w:rsidR="1258AC39" w:rsidRPr="37F8B7F0">
        <w:rPr>
          <w:rFonts w:ascii="Times New Roman" w:eastAsia="Times New Roman" w:hAnsi="Times New Roman" w:cs="Times New Roman"/>
          <w:sz w:val="24"/>
          <w:szCs w:val="24"/>
        </w:rPr>
        <w:t xml:space="preserve"> </w:t>
      </w:r>
      <w:r w:rsidR="14F5EB22" w:rsidRPr="37F8B7F0">
        <w:rPr>
          <w:rFonts w:ascii="Times New Roman" w:eastAsia="Times New Roman" w:hAnsi="Times New Roman" w:cs="Times New Roman"/>
          <w:sz w:val="24"/>
          <w:szCs w:val="24"/>
        </w:rPr>
        <w:t>KHG</w:t>
      </w:r>
      <w:r w:rsidR="1258AC39" w:rsidRPr="37F8B7F0">
        <w:rPr>
          <w:rFonts w:ascii="Times New Roman" w:eastAsia="Times New Roman" w:hAnsi="Times New Roman" w:cs="Times New Roman"/>
          <w:sz w:val="24"/>
          <w:szCs w:val="24"/>
        </w:rPr>
        <w:t xml:space="preserve"> </w:t>
      </w:r>
      <w:r w:rsidR="03C2EFB3" w:rsidRPr="37F8B7F0">
        <w:rPr>
          <w:rFonts w:ascii="Times New Roman" w:eastAsia="Times New Roman" w:hAnsi="Times New Roman" w:cs="Times New Roman"/>
          <w:sz w:val="24"/>
          <w:szCs w:val="24"/>
        </w:rPr>
        <w:t>inventuuri</w:t>
      </w:r>
      <w:r w:rsidR="5553D894" w:rsidRPr="37F8B7F0">
        <w:rPr>
          <w:rFonts w:ascii="Times New Roman" w:eastAsia="Times New Roman" w:hAnsi="Times New Roman" w:cs="Times New Roman"/>
          <w:sz w:val="24"/>
          <w:szCs w:val="24"/>
        </w:rPr>
        <w:t xml:space="preserve"> </w:t>
      </w:r>
      <w:r w:rsidR="1258AC39" w:rsidRPr="37F8B7F0">
        <w:rPr>
          <w:rFonts w:ascii="Times New Roman" w:eastAsia="Times New Roman" w:hAnsi="Times New Roman" w:cs="Times New Roman"/>
          <w:sz w:val="24"/>
          <w:szCs w:val="24"/>
        </w:rPr>
        <w:t xml:space="preserve">sektorite </w:t>
      </w:r>
      <w:r w:rsidR="4103612E" w:rsidRPr="37F8B7F0">
        <w:rPr>
          <w:rFonts w:ascii="Times New Roman" w:eastAsia="Times New Roman" w:hAnsi="Times New Roman" w:cs="Times New Roman"/>
          <w:sz w:val="24"/>
          <w:szCs w:val="24"/>
        </w:rPr>
        <w:t>KHG heide</w:t>
      </w:r>
      <w:r w:rsidR="151578D4" w:rsidRPr="37F8B7F0">
        <w:rPr>
          <w:rFonts w:ascii="Times New Roman" w:eastAsia="Times New Roman" w:hAnsi="Times New Roman" w:cs="Times New Roman"/>
          <w:sz w:val="24"/>
          <w:szCs w:val="24"/>
        </w:rPr>
        <w:t xml:space="preserve"> ning sidumine</w:t>
      </w:r>
      <w:r w:rsidR="5BDB8A74" w:rsidRPr="37F8B7F0">
        <w:rPr>
          <w:rFonts w:ascii="Times New Roman" w:eastAsia="Times New Roman" w:hAnsi="Times New Roman" w:cs="Times New Roman"/>
          <w:sz w:val="24"/>
          <w:szCs w:val="24"/>
        </w:rPr>
        <w:t xml:space="preserve">. Seetõttu </w:t>
      </w:r>
      <w:r w:rsidR="130370CD" w:rsidRPr="37F8B7F0">
        <w:rPr>
          <w:rFonts w:ascii="Times New Roman" w:eastAsia="Times New Roman" w:hAnsi="Times New Roman" w:cs="Times New Roman"/>
          <w:sz w:val="24"/>
          <w:szCs w:val="24"/>
        </w:rPr>
        <w:t>on</w:t>
      </w:r>
      <w:r w:rsidR="262F14DC" w:rsidRPr="37F8B7F0">
        <w:rPr>
          <w:rFonts w:ascii="Times New Roman" w:eastAsia="Times New Roman" w:hAnsi="Times New Roman" w:cs="Times New Roman"/>
          <w:sz w:val="24"/>
          <w:szCs w:val="24"/>
        </w:rPr>
        <w:t xml:space="preserve"> </w:t>
      </w:r>
      <w:r w:rsidR="186C6168" w:rsidRPr="37F8B7F0">
        <w:rPr>
          <w:rFonts w:ascii="Times New Roman" w:eastAsia="Times New Roman" w:hAnsi="Times New Roman" w:cs="Times New Roman"/>
          <w:sz w:val="24"/>
          <w:szCs w:val="24"/>
        </w:rPr>
        <w:t xml:space="preserve">eelnõukohase seaduse </w:t>
      </w:r>
      <w:r w:rsidR="262F14DC" w:rsidRPr="771BD0E9">
        <w:rPr>
          <w:rFonts w:ascii="Times New Roman" w:eastAsia="Times New Roman" w:hAnsi="Times New Roman" w:cs="Times New Roman"/>
          <w:sz w:val="24"/>
          <w:szCs w:val="24"/>
        </w:rPr>
        <w:t>§</w:t>
      </w:r>
      <w:r w:rsidR="56C6C11B" w:rsidRPr="771BD0E9">
        <w:rPr>
          <w:rFonts w:ascii="Times New Roman" w:eastAsia="Times New Roman" w:hAnsi="Times New Roman" w:cs="Times New Roman"/>
          <w:sz w:val="24"/>
          <w:szCs w:val="24"/>
        </w:rPr>
        <w:t>-s</w:t>
      </w:r>
      <w:r w:rsidR="75333CC2" w:rsidRPr="771BD0E9">
        <w:rPr>
          <w:rFonts w:ascii="Times New Roman" w:eastAsia="Times New Roman" w:hAnsi="Times New Roman" w:cs="Times New Roman"/>
          <w:sz w:val="24"/>
          <w:szCs w:val="24"/>
        </w:rPr>
        <w:t xml:space="preserve"> </w:t>
      </w:r>
      <w:r w:rsidR="5431BDD9" w:rsidRPr="771BD0E9">
        <w:rPr>
          <w:rFonts w:ascii="Times New Roman" w:eastAsia="Times New Roman" w:hAnsi="Times New Roman" w:cs="Times New Roman"/>
          <w:sz w:val="24"/>
          <w:szCs w:val="24"/>
        </w:rPr>
        <w:t>6</w:t>
      </w:r>
      <w:r w:rsidR="262F14DC" w:rsidRPr="771BD0E9">
        <w:rPr>
          <w:rFonts w:ascii="Times New Roman" w:eastAsia="Times New Roman" w:hAnsi="Times New Roman" w:cs="Times New Roman"/>
          <w:sz w:val="24"/>
          <w:szCs w:val="24"/>
        </w:rPr>
        <w:t>,</w:t>
      </w:r>
      <w:r w:rsidR="130370CD" w:rsidRPr="37F8B7F0">
        <w:rPr>
          <w:rFonts w:ascii="Times New Roman" w:eastAsia="Times New Roman" w:hAnsi="Times New Roman" w:cs="Times New Roman"/>
          <w:sz w:val="24"/>
          <w:szCs w:val="24"/>
        </w:rPr>
        <w:t xml:space="preserve"> e</w:t>
      </w:r>
      <w:r w:rsidR="3DC82620" w:rsidRPr="37F8B7F0">
        <w:rPr>
          <w:rFonts w:ascii="Times New Roman" w:eastAsia="Times New Roman" w:hAnsi="Times New Roman" w:cs="Times New Roman"/>
          <w:sz w:val="24"/>
          <w:szCs w:val="24"/>
        </w:rPr>
        <w:t>rinevalt</w:t>
      </w:r>
      <w:r w:rsidR="3D965AB3" w:rsidRPr="37F8B7F0">
        <w:rPr>
          <w:rFonts w:ascii="Times New Roman" w:eastAsia="Times New Roman" w:hAnsi="Times New Roman" w:cs="Times New Roman"/>
          <w:sz w:val="24"/>
          <w:szCs w:val="24"/>
        </w:rPr>
        <w:t xml:space="preserve"> </w:t>
      </w:r>
      <w:r w:rsidR="536CDEBC" w:rsidRPr="37F8B7F0">
        <w:rPr>
          <w:rFonts w:ascii="Times New Roman" w:eastAsia="Times New Roman" w:hAnsi="Times New Roman" w:cs="Times New Roman"/>
          <w:sz w:val="24"/>
          <w:szCs w:val="24"/>
        </w:rPr>
        <w:t>a</w:t>
      </w:r>
      <w:r w:rsidR="3D965AB3" w:rsidRPr="37F8B7F0">
        <w:rPr>
          <w:rFonts w:ascii="Times New Roman" w:eastAsia="Times New Roman" w:hAnsi="Times New Roman" w:cs="Times New Roman"/>
          <w:sz w:val="24"/>
          <w:szCs w:val="24"/>
        </w:rPr>
        <w:t>tmosfääriõhu kaitse seaduse</w:t>
      </w:r>
      <w:r w:rsidR="39DA88C8" w:rsidRPr="37F8B7F0">
        <w:rPr>
          <w:rFonts w:ascii="Times New Roman" w:eastAsia="Times New Roman" w:hAnsi="Times New Roman" w:cs="Times New Roman"/>
          <w:sz w:val="24"/>
          <w:szCs w:val="24"/>
        </w:rPr>
        <w:t xml:space="preserve"> §</w:t>
      </w:r>
      <w:r w:rsidR="6FDD06A1" w:rsidRPr="37F8B7F0">
        <w:rPr>
          <w:rFonts w:ascii="Times New Roman" w:eastAsia="Times New Roman" w:hAnsi="Times New Roman" w:cs="Times New Roman"/>
          <w:sz w:val="24"/>
          <w:szCs w:val="24"/>
        </w:rPr>
        <w:t xml:space="preserve">-s </w:t>
      </w:r>
      <w:r w:rsidR="39DA88C8" w:rsidRPr="37F8B7F0">
        <w:rPr>
          <w:rFonts w:ascii="Times New Roman" w:eastAsia="Times New Roman" w:hAnsi="Times New Roman" w:cs="Times New Roman"/>
          <w:sz w:val="24"/>
          <w:szCs w:val="24"/>
        </w:rPr>
        <w:t>131 sätestatu</w:t>
      </w:r>
      <w:r w:rsidR="4DD52CAC" w:rsidRPr="37F8B7F0">
        <w:rPr>
          <w:rFonts w:ascii="Times New Roman" w:eastAsia="Times New Roman" w:hAnsi="Times New Roman" w:cs="Times New Roman"/>
          <w:sz w:val="24"/>
          <w:szCs w:val="24"/>
        </w:rPr>
        <w:t>st</w:t>
      </w:r>
      <w:r w:rsidR="39DA88C8" w:rsidRPr="37F8B7F0">
        <w:rPr>
          <w:rFonts w:ascii="Times New Roman" w:eastAsia="Times New Roman" w:hAnsi="Times New Roman" w:cs="Times New Roman"/>
          <w:sz w:val="24"/>
          <w:szCs w:val="24"/>
        </w:rPr>
        <w:t>,</w:t>
      </w:r>
      <w:r w:rsidR="18BCE0FB" w:rsidRPr="37F8B7F0">
        <w:rPr>
          <w:rFonts w:ascii="Times New Roman" w:eastAsia="Times New Roman" w:hAnsi="Times New Roman" w:cs="Times New Roman"/>
          <w:sz w:val="24"/>
          <w:szCs w:val="24"/>
        </w:rPr>
        <w:t xml:space="preserve"> </w:t>
      </w:r>
      <w:r w:rsidR="3ADFF96F" w:rsidRPr="37F8B7F0">
        <w:rPr>
          <w:rFonts w:ascii="Times New Roman" w:eastAsia="Times New Roman" w:hAnsi="Times New Roman" w:cs="Times New Roman"/>
          <w:sz w:val="24"/>
          <w:szCs w:val="24"/>
        </w:rPr>
        <w:t>KHG</w:t>
      </w:r>
      <w:r w:rsidR="18BCE0FB" w:rsidRPr="37F8B7F0">
        <w:rPr>
          <w:rFonts w:ascii="Times New Roman" w:eastAsia="Times New Roman" w:hAnsi="Times New Roman" w:cs="Times New Roman"/>
          <w:sz w:val="24"/>
          <w:szCs w:val="24"/>
        </w:rPr>
        <w:t xml:space="preserve"> heitkogus</w:t>
      </w:r>
      <w:r w:rsidR="60645A4B" w:rsidRPr="37F8B7F0">
        <w:rPr>
          <w:rFonts w:ascii="Times New Roman" w:eastAsia="Times New Roman" w:hAnsi="Times New Roman" w:cs="Times New Roman"/>
          <w:sz w:val="24"/>
          <w:szCs w:val="24"/>
        </w:rPr>
        <w:t xml:space="preserve"> kõik</w:t>
      </w:r>
      <w:r w:rsidR="4DD05E7C" w:rsidRPr="37F8B7F0">
        <w:rPr>
          <w:rFonts w:ascii="Times New Roman" w:eastAsia="Times New Roman" w:hAnsi="Times New Roman" w:cs="Times New Roman"/>
          <w:sz w:val="24"/>
          <w:szCs w:val="24"/>
        </w:rPr>
        <w:t xml:space="preserve">ides </w:t>
      </w:r>
      <w:r w:rsidR="622ACA06" w:rsidRPr="37F8B7F0">
        <w:rPr>
          <w:rFonts w:ascii="Times New Roman" w:eastAsia="Times New Roman" w:hAnsi="Times New Roman" w:cs="Times New Roman"/>
          <w:sz w:val="24"/>
          <w:szCs w:val="24"/>
        </w:rPr>
        <w:t>majandus</w:t>
      </w:r>
      <w:r w:rsidR="4DD05E7C" w:rsidRPr="37F8B7F0">
        <w:rPr>
          <w:rFonts w:ascii="Times New Roman" w:eastAsia="Times New Roman" w:hAnsi="Times New Roman" w:cs="Times New Roman"/>
          <w:sz w:val="24"/>
          <w:szCs w:val="24"/>
        </w:rPr>
        <w:t xml:space="preserve">sektorites tekkiv </w:t>
      </w:r>
      <w:r w:rsidR="5DD428E7" w:rsidRPr="37F8B7F0">
        <w:rPr>
          <w:rFonts w:ascii="Times New Roman" w:eastAsia="Times New Roman" w:hAnsi="Times New Roman" w:cs="Times New Roman"/>
          <w:sz w:val="24"/>
          <w:szCs w:val="24"/>
        </w:rPr>
        <w:t xml:space="preserve">KHG </w:t>
      </w:r>
      <w:r w:rsidR="4DD05E7C" w:rsidRPr="37F8B7F0">
        <w:rPr>
          <w:rFonts w:ascii="Times New Roman" w:eastAsia="Times New Roman" w:hAnsi="Times New Roman" w:cs="Times New Roman"/>
          <w:sz w:val="24"/>
          <w:szCs w:val="24"/>
        </w:rPr>
        <w:t>hei</w:t>
      </w:r>
      <w:r w:rsidR="75346C0F" w:rsidRPr="37F8B7F0">
        <w:rPr>
          <w:rFonts w:ascii="Times New Roman" w:eastAsia="Times New Roman" w:hAnsi="Times New Roman" w:cs="Times New Roman"/>
          <w:sz w:val="24"/>
          <w:szCs w:val="24"/>
        </w:rPr>
        <w:t>tkogus</w:t>
      </w:r>
      <w:r w:rsidR="00553DD5">
        <w:rPr>
          <w:rFonts w:ascii="Times New Roman" w:eastAsia="Times New Roman" w:hAnsi="Times New Roman" w:cs="Times New Roman"/>
          <w:sz w:val="24"/>
          <w:szCs w:val="24"/>
        </w:rPr>
        <w:t xml:space="preserve"> kokku</w:t>
      </w:r>
      <w:r w:rsidR="4DD05E7C" w:rsidRPr="37F8B7F0">
        <w:rPr>
          <w:rFonts w:ascii="Times New Roman" w:eastAsia="Times New Roman" w:hAnsi="Times New Roman" w:cs="Times New Roman"/>
          <w:sz w:val="24"/>
          <w:szCs w:val="24"/>
        </w:rPr>
        <w:t>.</w:t>
      </w:r>
    </w:p>
    <w:p w14:paraId="20111C04" w14:textId="77777777" w:rsidR="002E69FB" w:rsidRDefault="002E69FB" w:rsidP="002E69FB">
      <w:pPr>
        <w:spacing w:after="0" w:line="240" w:lineRule="auto"/>
        <w:jc w:val="both"/>
        <w:rPr>
          <w:rFonts w:ascii="Times New Roman" w:eastAsia="Times New Roman" w:hAnsi="Times New Roman" w:cs="Times New Roman"/>
          <w:sz w:val="24"/>
          <w:szCs w:val="24"/>
        </w:rPr>
      </w:pPr>
    </w:p>
    <w:p w14:paraId="4CFBCC47" w14:textId="6AACDC2A" w:rsidR="1BABF9CD" w:rsidRDefault="1BABF9CD" w:rsidP="002E69FB">
      <w:pPr>
        <w:spacing w:after="0" w:line="240" w:lineRule="auto"/>
        <w:jc w:val="both"/>
        <w:rPr>
          <w:rFonts w:ascii="Times New Roman" w:eastAsia="Times New Roman" w:hAnsi="Times New Roman" w:cs="Times New Roman"/>
          <w:sz w:val="24"/>
          <w:szCs w:val="24"/>
        </w:rPr>
      </w:pPr>
      <w:r w:rsidRPr="3DDE4A2C">
        <w:rPr>
          <w:rFonts w:ascii="Times New Roman" w:eastAsia="Times New Roman" w:hAnsi="Times New Roman" w:cs="Times New Roman"/>
          <w:sz w:val="24"/>
          <w:szCs w:val="24"/>
        </w:rPr>
        <w:t>Eesti</w:t>
      </w:r>
      <w:r w:rsidR="3EF52C11" w:rsidRPr="3DDE4A2C">
        <w:rPr>
          <w:rFonts w:ascii="Times New Roman" w:eastAsia="Times New Roman" w:hAnsi="Times New Roman" w:cs="Times New Roman"/>
          <w:sz w:val="24"/>
          <w:szCs w:val="24"/>
        </w:rPr>
        <w:t xml:space="preserve"> </w:t>
      </w:r>
      <w:r w:rsidR="1C5AA378" w:rsidRPr="3DDE4A2C">
        <w:rPr>
          <w:rFonts w:ascii="Times New Roman" w:eastAsia="Times New Roman" w:hAnsi="Times New Roman" w:cs="Times New Roman"/>
          <w:sz w:val="24"/>
          <w:szCs w:val="24"/>
        </w:rPr>
        <w:t xml:space="preserve">arvestab </w:t>
      </w:r>
      <w:r w:rsidR="3EF52C11" w:rsidRPr="3DDE4A2C">
        <w:rPr>
          <w:rFonts w:ascii="Times New Roman" w:eastAsia="Times New Roman" w:hAnsi="Times New Roman" w:cs="Times New Roman"/>
          <w:sz w:val="24"/>
          <w:szCs w:val="24"/>
        </w:rPr>
        <w:t xml:space="preserve">iga aasta </w:t>
      </w:r>
      <w:r w:rsidRPr="3DDE4A2C">
        <w:rPr>
          <w:rFonts w:ascii="Times New Roman" w:eastAsia="Times New Roman" w:hAnsi="Times New Roman" w:cs="Times New Roman"/>
          <w:sz w:val="24"/>
          <w:szCs w:val="24"/>
        </w:rPr>
        <w:t xml:space="preserve">inimtekkeliste kasvuhoonegaaside </w:t>
      </w:r>
      <w:r w:rsidR="2FD937BE" w:rsidRPr="3DDE4A2C">
        <w:rPr>
          <w:rFonts w:ascii="Times New Roman" w:eastAsia="Times New Roman" w:hAnsi="Times New Roman" w:cs="Times New Roman"/>
          <w:sz w:val="24"/>
          <w:szCs w:val="24"/>
        </w:rPr>
        <w:t>heitkoguseid ja sidumist</w:t>
      </w:r>
      <w:r w:rsidRPr="3DDE4A2C">
        <w:rPr>
          <w:rFonts w:ascii="Times New Roman" w:eastAsia="Times New Roman" w:hAnsi="Times New Roman" w:cs="Times New Roman"/>
          <w:sz w:val="24"/>
          <w:szCs w:val="24"/>
        </w:rPr>
        <w:t xml:space="preserve"> </w:t>
      </w:r>
      <w:r w:rsidR="6AAD4797" w:rsidRPr="3DDE4A2C">
        <w:rPr>
          <w:rFonts w:ascii="Times New Roman" w:eastAsia="Times New Roman" w:hAnsi="Times New Roman" w:cs="Times New Roman"/>
          <w:sz w:val="24"/>
          <w:szCs w:val="24"/>
        </w:rPr>
        <w:t xml:space="preserve">riiklikus kasvuhoonegaaside </w:t>
      </w:r>
      <w:r w:rsidR="31ABD74F" w:rsidRPr="3DDE4A2C">
        <w:rPr>
          <w:rFonts w:ascii="Times New Roman" w:eastAsia="Times New Roman" w:hAnsi="Times New Roman" w:cs="Times New Roman"/>
          <w:sz w:val="24"/>
          <w:szCs w:val="24"/>
        </w:rPr>
        <w:t>inventuuri</w:t>
      </w:r>
      <w:r w:rsidR="4F28A10F" w:rsidRPr="3DDE4A2C">
        <w:rPr>
          <w:rFonts w:ascii="Times New Roman" w:eastAsia="Times New Roman" w:hAnsi="Times New Roman" w:cs="Times New Roman"/>
          <w:sz w:val="24"/>
          <w:szCs w:val="24"/>
        </w:rPr>
        <w:t>s</w:t>
      </w:r>
      <w:r w:rsidR="31ABD74F" w:rsidRPr="3DDE4A2C">
        <w:rPr>
          <w:rFonts w:ascii="Times New Roman" w:eastAsia="Times New Roman" w:hAnsi="Times New Roman" w:cs="Times New Roman"/>
          <w:sz w:val="24"/>
          <w:szCs w:val="24"/>
        </w:rPr>
        <w:t>.</w:t>
      </w:r>
      <w:r w:rsidRPr="3DDE4A2C">
        <w:rPr>
          <w:rFonts w:ascii="Times New Roman" w:eastAsia="Times New Roman" w:hAnsi="Times New Roman" w:cs="Times New Roman"/>
          <w:sz w:val="24"/>
          <w:szCs w:val="24"/>
        </w:rPr>
        <w:t xml:space="preserve"> Esitatud andmed sisaldavad heitkoguste hinnanguid alates 1990. aastast kuni üle-eelmise aastani (x-2 aastat). 1990. aasta on rahvusvaheliselt kokku</w:t>
      </w:r>
      <w:r w:rsidR="00072086">
        <w:rPr>
          <w:rFonts w:ascii="Times New Roman" w:eastAsia="Times New Roman" w:hAnsi="Times New Roman" w:cs="Times New Roman"/>
          <w:sz w:val="24"/>
          <w:szCs w:val="24"/>
        </w:rPr>
        <w:t xml:space="preserve"> </w:t>
      </w:r>
      <w:r w:rsidRPr="3DDE4A2C">
        <w:rPr>
          <w:rFonts w:ascii="Times New Roman" w:eastAsia="Times New Roman" w:hAnsi="Times New Roman" w:cs="Times New Roman"/>
          <w:sz w:val="24"/>
          <w:szCs w:val="24"/>
        </w:rPr>
        <w:t>lepitud võrdlusaasta.</w:t>
      </w:r>
      <w:r w:rsidR="5BB19BB7" w:rsidRPr="3DDE4A2C">
        <w:rPr>
          <w:rFonts w:ascii="Times New Roman" w:eastAsia="Times New Roman" w:hAnsi="Times New Roman" w:cs="Times New Roman"/>
          <w:sz w:val="24"/>
          <w:szCs w:val="24"/>
        </w:rPr>
        <w:t xml:space="preserve"> </w:t>
      </w:r>
      <w:r w:rsidRPr="3DDE4A2C">
        <w:rPr>
          <w:rFonts w:ascii="Times New Roman" w:eastAsia="Times New Roman" w:hAnsi="Times New Roman" w:cs="Times New Roman"/>
          <w:sz w:val="24"/>
          <w:szCs w:val="24"/>
        </w:rPr>
        <w:t xml:space="preserve">Viimane, </w:t>
      </w:r>
      <w:r w:rsidR="00072086">
        <w:rPr>
          <w:rFonts w:ascii="Times New Roman" w:eastAsia="Times New Roman" w:hAnsi="Times New Roman" w:cs="Times New Roman"/>
          <w:sz w:val="24"/>
          <w:szCs w:val="24"/>
        </w:rPr>
        <w:t xml:space="preserve">aastal </w:t>
      </w:r>
      <w:r w:rsidRPr="3DDE4A2C">
        <w:rPr>
          <w:rFonts w:ascii="Times New Roman" w:eastAsia="Times New Roman" w:hAnsi="Times New Roman" w:cs="Times New Roman"/>
          <w:sz w:val="24"/>
          <w:szCs w:val="24"/>
        </w:rPr>
        <w:t>2024 valminud aruanne koondab info perioodi 1990</w:t>
      </w:r>
      <w:r w:rsidR="00072086">
        <w:rPr>
          <w:rFonts w:ascii="Times New Roman" w:eastAsia="Times New Roman" w:hAnsi="Times New Roman" w:cs="Times New Roman"/>
          <w:sz w:val="24"/>
          <w:szCs w:val="24"/>
        </w:rPr>
        <w:t>–</w:t>
      </w:r>
      <w:r w:rsidRPr="3DDE4A2C">
        <w:rPr>
          <w:rFonts w:ascii="Times New Roman" w:eastAsia="Times New Roman" w:hAnsi="Times New Roman" w:cs="Times New Roman"/>
          <w:sz w:val="24"/>
          <w:szCs w:val="24"/>
        </w:rPr>
        <w:t>2022 kohta.</w:t>
      </w:r>
    </w:p>
    <w:p w14:paraId="18CD92FA" w14:textId="77777777" w:rsidR="002E69FB" w:rsidRDefault="002E69FB" w:rsidP="002E69FB">
      <w:pPr>
        <w:spacing w:after="0" w:line="240" w:lineRule="auto"/>
        <w:jc w:val="both"/>
        <w:rPr>
          <w:rFonts w:ascii="Times New Roman" w:eastAsia="Times New Roman" w:hAnsi="Times New Roman" w:cs="Times New Roman"/>
          <w:sz w:val="24"/>
          <w:szCs w:val="24"/>
        </w:rPr>
      </w:pPr>
    </w:p>
    <w:p w14:paraId="13349729" w14:textId="51B746A5" w:rsidR="4F8F6802" w:rsidRDefault="42FA150D" w:rsidP="7C84A48D">
      <w:pPr>
        <w:spacing w:after="0" w:line="240" w:lineRule="auto"/>
        <w:jc w:val="both"/>
        <w:rPr>
          <w:rFonts w:ascii="Times New Roman" w:eastAsia="Times New Roman" w:hAnsi="Times New Roman" w:cs="Times New Roman"/>
          <w:sz w:val="24"/>
          <w:szCs w:val="24"/>
        </w:rPr>
      </w:pPr>
      <w:r w:rsidRPr="7C84A48D">
        <w:rPr>
          <w:rFonts w:ascii="Times New Roman" w:eastAsia="Times New Roman" w:hAnsi="Times New Roman" w:cs="Times New Roman"/>
          <w:sz w:val="24"/>
          <w:szCs w:val="24"/>
        </w:rPr>
        <w:t xml:space="preserve">Eesti </w:t>
      </w:r>
      <w:r w:rsidR="0053E4AD" w:rsidRPr="7C84A48D">
        <w:rPr>
          <w:rFonts w:ascii="Times New Roman" w:eastAsia="Times New Roman" w:hAnsi="Times New Roman" w:cs="Times New Roman"/>
          <w:sz w:val="24"/>
          <w:szCs w:val="24"/>
        </w:rPr>
        <w:t>KHG</w:t>
      </w:r>
      <w:r w:rsidRPr="7C84A48D">
        <w:rPr>
          <w:rFonts w:ascii="Times New Roman" w:eastAsia="Times New Roman" w:hAnsi="Times New Roman" w:cs="Times New Roman"/>
          <w:sz w:val="24"/>
          <w:szCs w:val="24"/>
        </w:rPr>
        <w:t xml:space="preserve"> heitkogus 2022. aastal oli 14,3 miljonit tonni CO</w:t>
      </w:r>
      <w:r w:rsidRPr="7C84A48D">
        <w:rPr>
          <w:rFonts w:ascii="Times New Roman" w:eastAsia="Times New Roman" w:hAnsi="Times New Roman" w:cs="Times New Roman"/>
          <w:sz w:val="24"/>
          <w:szCs w:val="24"/>
          <w:vertAlign w:val="subscript"/>
        </w:rPr>
        <w:t>2</w:t>
      </w:r>
      <w:r w:rsidRPr="7C84A48D">
        <w:rPr>
          <w:rFonts w:ascii="Times New Roman" w:eastAsia="Times New Roman" w:hAnsi="Times New Roman" w:cs="Times New Roman"/>
          <w:sz w:val="24"/>
          <w:szCs w:val="24"/>
        </w:rPr>
        <w:t xml:space="preserve"> ekvivalenti</w:t>
      </w:r>
      <w:r w:rsidR="43858771" w:rsidRPr="7C84A48D">
        <w:rPr>
          <w:rFonts w:ascii="Times New Roman" w:eastAsia="Times New Roman" w:hAnsi="Times New Roman" w:cs="Times New Roman"/>
          <w:sz w:val="24"/>
          <w:szCs w:val="24"/>
        </w:rPr>
        <w:t xml:space="preserve"> (edaspidi </w:t>
      </w:r>
      <w:r w:rsidR="43858771" w:rsidRPr="7C84A48D">
        <w:rPr>
          <w:rFonts w:ascii="Times New Roman" w:eastAsia="Times New Roman" w:hAnsi="Times New Roman" w:cs="Times New Roman"/>
          <w:i/>
          <w:iCs/>
          <w:sz w:val="24"/>
          <w:szCs w:val="24"/>
        </w:rPr>
        <w:t>t CO</w:t>
      </w:r>
      <w:r w:rsidR="43858771" w:rsidRPr="7C84A48D">
        <w:rPr>
          <w:rFonts w:ascii="Times New Roman" w:eastAsia="Times New Roman" w:hAnsi="Times New Roman" w:cs="Times New Roman"/>
          <w:i/>
          <w:iCs/>
          <w:sz w:val="24"/>
          <w:szCs w:val="24"/>
          <w:vertAlign w:val="subscript"/>
        </w:rPr>
        <w:t>2</w:t>
      </w:r>
      <w:r w:rsidR="43858771" w:rsidRPr="7C84A48D">
        <w:rPr>
          <w:rFonts w:ascii="Times New Roman" w:eastAsia="Times New Roman" w:hAnsi="Times New Roman" w:cs="Times New Roman"/>
          <w:i/>
          <w:iCs/>
          <w:sz w:val="24"/>
          <w:szCs w:val="24"/>
        </w:rPr>
        <w:t xml:space="preserve"> </w:t>
      </w:r>
      <w:proofErr w:type="spellStart"/>
      <w:r w:rsidR="43858771" w:rsidRPr="7C84A48D">
        <w:rPr>
          <w:rFonts w:ascii="Times New Roman" w:eastAsia="Times New Roman" w:hAnsi="Times New Roman" w:cs="Times New Roman"/>
          <w:i/>
          <w:iCs/>
          <w:sz w:val="24"/>
          <w:szCs w:val="24"/>
        </w:rPr>
        <w:t>ekv</w:t>
      </w:r>
      <w:proofErr w:type="spellEnd"/>
      <w:r w:rsidR="43858771" w:rsidRPr="7C84A48D">
        <w:rPr>
          <w:rFonts w:ascii="Times New Roman" w:eastAsia="Times New Roman" w:hAnsi="Times New Roman" w:cs="Times New Roman"/>
          <w:sz w:val="24"/>
          <w:szCs w:val="24"/>
        </w:rPr>
        <w:t>)</w:t>
      </w:r>
      <w:r w:rsidRPr="7C84A48D">
        <w:rPr>
          <w:rFonts w:ascii="Times New Roman" w:eastAsia="Times New Roman" w:hAnsi="Times New Roman" w:cs="Times New Roman"/>
          <w:sz w:val="24"/>
          <w:szCs w:val="24"/>
        </w:rPr>
        <w:t>.</w:t>
      </w:r>
      <w:r w:rsidR="6CF9FE00" w:rsidRPr="7C84A48D">
        <w:rPr>
          <w:rFonts w:ascii="Times New Roman" w:eastAsia="Times New Roman" w:hAnsi="Times New Roman" w:cs="Times New Roman"/>
          <w:sz w:val="24"/>
          <w:szCs w:val="24"/>
        </w:rPr>
        <w:t xml:space="preserve"> 2022. aastal </w:t>
      </w:r>
      <w:r w:rsidR="27AF3128" w:rsidRPr="7C84A48D">
        <w:rPr>
          <w:rFonts w:ascii="Times New Roman" w:eastAsia="Times New Roman" w:hAnsi="Times New Roman" w:cs="Times New Roman"/>
          <w:sz w:val="24"/>
          <w:szCs w:val="24"/>
        </w:rPr>
        <w:t>pärines</w:t>
      </w:r>
      <w:r w:rsidR="6CF9FE00" w:rsidRPr="7C84A48D">
        <w:rPr>
          <w:rFonts w:ascii="Times New Roman" w:eastAsia="Times New Roman" w:hAnsi="Times New Roman" w:cs="Times New Roman"/>
          <w:sz w:val="24"/>
          <w:szCs w:val="24"/>
        </w:rPr>
        <w:t xml:space="preserve"> suurem osa KHG heitkogusest energeetikasektorist, kusjuures energiatööstus ja -tootmine moodustasid 64% koguheitest</w:t>
      </w:r>
      <w:r w:rsidR="09920213" w:rsidRPr="7C84A48D">
        <w:rPr>
          <w:rFonts w:ascii="Times New Roman" w:eastAsia="Times New Roman" w:hAnsi="Times New Roman" w:cs="Times New Roman"/>
          <w:sz w:val="24"/>
          <w:szCs w:val="24"/>
        </w:rPr>
        <w:t>,</w:t>
      </w:r>
      <w:r w:rsidR="6CF9FE00" w:rsidRPr="7C84A48D">
        <w:rPr>
          <w:rFonts w:ascii="Times New Roman" w:eastAsia="Times New Roman" w:hAnsi="Times New Roman" w:cs="Times New Roman"/>
          <w:sz w:val="24"/>
          <w:szCs w:val="24"/>
        </w:rPr>
        <w:t xml:space="preserve"> ning transpor</w:t>
      </w:r>
      <w:r w:rsidR="09920213" w:rsidRPr="7C84A48D">
        <w:rPr>
          <w:rFonts w:ascii="Times New Roman" w:eastAsia="Times New Roman" w:hAnsi="Times New Roman" w:cs="Times New Roman"/>
          <w:sz w:val="24"/>
          <w:szCs w:val="24"/>
        </w:rPr>
        <w:t>dist</w:t>
      </w:r>
      <w:r w:rsidR="6CF9FE00" w:rsidRPr="7C84A48D">
        <w:rPr>
          <w:rFonts w:ascii="Times New Roman" w:eastAsia="Times New Roman" w:hAnsi="Times New Roman" w:cs="Times New Roman"/>
          <w:sz w:val="24"/>
          <w:szCs w:val="24"/>
        </w:rPr>
        <w:t xml:space="preserve"> 18%. Põllumajanduse heide moodustas 2022.</w:t>
      </w:r>
      <w:r w:rsidR="1B703A3B" w:rsidRPr="7C84A48D">
        <w:rPr>
          <w:rFonts w:ascii="Times New Roman" w:eastAsia="Times New Roman" w:hAnsi="Times New Roman" w:cs="Times New Roman"/>
          <w:sz w:val="24"/>
          <w:szCs w:val="24"/>
        </w:rPr>
        <w:t> </w:t>
      </w:r>
      <w:r w:rsidR="6CF9FE00" w:rsidRPr="7C84A48D">
        <w:rPr>
          <w:rFonts w:ascii="Times New Roman" w:eastAsia="Times New Roman" w:hAnsi="Times New Roman" w:cs="Times New Roman"/>
          <w:sz w:val="24"/>
          <w:szCs w:val="24"/>
        </w:rPr>
        <w:t>aastal koguheitest 11%.</w:t>
      </w:r>
    </w:p>
    <w:p w14:paraId="27E86CC3" w14:textId="4E9C2A35" w:rsidR="6CA192D0" w:rsidRPr="006E2059" w:rsidRDefault="6CA192D0" w:rsidP="00E57547">
      <w:pPr>
        <w:spacing w:after="0" w:line="240" w:lineRule="auto"/>
        <w:jc w:val="both"/>
        <w:rPr>
          <w:rFonts w:ascii="Times New Roman" w:eastAsia="Times New Roman" w:hAnsi="Times New Roman" w:cs="Times New Roman"/>
          <w:b/>
          <w:bCs/>
          <w:sz w:val="24"/>
          <w:szCs w:val="24"/>
          <w:highlight w:val="yellow"/>
        </w:rPr>
      </w:pPr>
    </w:p>
    <w:p w14:paraId="6FD4368D" w14:textId="0D795A03" w:rsidR="472F86E6" w:rsidRDefault="16FD1E2C" w:rsidP="001F0906">
      <w:pPr>
        <w:spacing w:after="0" w:line="240" w:lineRule="auto"/>
        <w:jc w:val="both"/>
        <w:rPr>
          <w:rFonts w:ascii="Times New Roman" w:eastAsia="Times New Roman" w:hAnsi="Times New Roman" w:cs="Times New Roman"/>
          <w:b/>
          <w:bCs/>
          <w:sz w:val="24"/>
          <w:szCs w:val="24"/>
        </w:rPr>
      </w:pPr>
      <w:r w:rsidRPr="00EC12B1">
        <w:rPr>
          <w:rFonts w:ascii="Times New Roman" w:eastAsia="Times New Roman" w:hAnsi="Times New Roman" w:cs="Times New Roman"/>
          <w:b/>
          <w:bCs/>
          <w:sz w:val="24"/>
          <w:szCs w:val="24"/>
        </w:rPr>
        <w:t xml:space="preserve">§ </w:t>
      </w:r>
      <w:r w:rsidR="5250CA4D" w:rsidRPr="00EC12B1">
        <w:rPr>
          <w:rFonts w:ascii="Times New Roman" w:eastAsia="Times New Roman" w:hAnsi="Times New Roman" w:cs="Times New Roman"/>
          <w:b/>
          <w:bCs/>
          <w:sz w:val="24"/>
          <w:szCs w:val="24"/>
        </w:rPr>
        <w:t>7</w:t>
      </w:r>
      <w:r w:rsidRPr="00EC12B1">
        <w:rPr>
          <w:rFonts w:ascii="Times New Roman" w:eastAsia="Times New Roman" w:hAnsi="Times New Roman" w:cs="Times New Roman"/>
          <w:b/>
          <w:bCs/>
          <w:sz w:val="24"/>
          <w:szCs w:val="24"/>
        </w:rPr>
        <w:t>. Kliimamuutus</w:t>
      </w:r>
      <w:r w:rsidR="3CA32654" w:rsidRPr="00EC12B1">
        <w:rPr>
          <w:rFonts w:ascii="Times New Roman" w:eastAsia="Times New Roman" w:hAnsi="Times New Roman" w:cs="Times New Roman"/>
          <w:b/>
          <w:bCs/>
          <w:sz w:val="24"/>
          <w:szCs w:val="24"/>
        </w:rPr>
        <w:t>t</w:t>
      </w:r>
      <w:r w:rsidRPr="00EC12B1">
        <w:rPr>
          <w:rFonts w:ascii="Times New Roman" w:eastAsia="Times New Roman" w:hAnsi="Times New Roman" w:cs="Times New Roman"/>
          <w:b/>
          <w:bCs/>
          <w:sz w:val="24"/>
          <w:szCs w:val="24"/>
        </w:rPr>
        <w:t>e leevendamine</w:t>
      </w:r>
    </w:p>
    <w:p w14:paraId="5813E979" w14:textId="77777777" w:rsidR="001F0906" w:rsidRPr="00EC12B1" w:rsidRDefault="001F0906" w:rsidP="001F0906">
      <w:pPr>
        <w:spacing w:after="0" w:line="240" w:lineRule="auto"/>
        <w:jc w:val="both"/>
        <w:rPr>
          <w:rFonts w:ascii="Times New Roman" w:eastAsia="Times New Roman" w:hAnsi="Times New Roman" w:cs="Times New Roman"/>
          <w:b/>
          <w:bCs/>
          <w:sz w:val="24"/>
          <w:szCs w:val="24"/>
        </w:rPr>
      </w:pPr>
    </w:p>
    <w:p w14:paraId="3835C25A" w14:textId="3CC3329F" w:rsidR="5F5B7655" w:rsidRDefault="6A0C39B1" w:rsidP="006E2059">
      <w:pPr>
        <w:spacing w:after="0" w:line="240" w:lineRule="auto"/>
        <w:jc w:val="both"/>
        <w:rPr>
          <w:rFonts w:ascii="Times New Roman" w:eastAsia="Times New Roman" w:hAnsi="Times New Roman" w:cs="Times New Roman"/>
          <w:sz w:val="24"/>
          <w:szCs w:val="24"/>
        </w:rPr>
      </w:pPr>
      <w:r w:rsidRPr="006E2059">
        <w:rPr>
          <w:rFonts w:ascii="Times New Roman" w:eastAsia="Times New Roman" w:hAnsi="Times New Roman" w:cs="Times New Roman"/>
          <w:i/>
          <w:iCs/>
          <w:sz w:val="24"/>
          <w:szCs w:val="24"/>
        </w:rPr>
        <w:t>Kliimamuutuse leevendami</w:t>
      </w:r>
      <w:r w:rsidR="3D6E4751" w:rsidRPr="006E2059">
        <w:rPr>
          <w:rFonts w:ascii="Times New Roman" w:eastAsia="Times New Roman" w:hAnsi="Times New Roman" w:cs="Times New Roman"/>
          <w:i/>
          <w:iCs/>
          <w:sz w:val="24"/>
          <w:szCs w:val="24"/>
        </w:rPr>
        <w:t>se</w:t>
      </w:r>
      <w:r w:rsidR="00072086" w:rsidRPr="006E2059">
        <w:rPr>
          <w:rFonts w:ascii="Times New Roman" w:eastAsia="Times New Roman" w:hAnsi="Times New Roman" w:cs="Times New Roman"/>
          <w:i/>
          <w:iCs/>
          <w:sz w:val="24"/>
          <w:szCs w:val="24"/>
        </w:rPr>
        <w:t>na</w:t>
      </w:r>
      <w:r w:rsidR="3D6E4751" w:rsidRPr="7CD656A3">
        <w:rPr>
          <w:rFonts w:ascii="Times New Roman" w:eastAsia="Times New Roman" w:hAnsi="Times New Roman" w:cs="Times New Roman"/>
          <w:sz w:val="24"/>
          <w:szCs w:val="24"/>
        </w:rPr>
        <w:t xml:space="preserve"> </w:t>
      </w:r>
      <w:r w:rsidR="003D3775">
        <w:rPr>
          <w:rFonts w:ascii="Times New Roman" w:eastAsia="Times New Roman" w:hAnsi="Times New Roman" w:cs="Times New Roman"/>
          <w:sz w:val="24"/>
          <w:szCs w:val="24"/>
        </w:rPr>
        <w:t>käsitatakse</w:t>
      </w:r>
      <w:r w:rsidRPr="7CD656A3">
        <w:rPr>
          <w:rFonts w:ascii="Times New Roman" w:eastAsia="Times New Roman" w:hAnsi="Times New Roman" w:cs="Times New Roman"/>
          <w:sz w:val="24"/>
          <w:szCs w:val="24"/>
        </w:rPr>
        <w:t xml:space="preserve"> meetmete võtmi</w:t>
      </w:r>
      <w:r w:rsidR="345888D5" w:rsidRPr="7CD656A3">
        <w:rPr>
          <w:rFonts w:ascii="Times New Roman" w:eastAsia="Times New Roman" w:hAnsi="Times New Roman" w:cs="Times New Roman"/>
          <w:sz w:val="24"/>
          <w:szCs w:val="24"/>
        </w:rPr>
        <w:t xml:space="preserve">st </w:t>
      </w:r>
      <w:r w:rsidRPr="7CD656A3">
        <w:rPr>
          <w:rFonts w:ascii="Times New Roman" w:eastAsia="Times New Roman" w:hAnsi="Times New Roman" w:cs="Times New Roman"/>
          <w:sz w:val="24"/>
          <w:szCs w:val="24"/>
        </w:rPr>
        <w:t>kasvuhoonegaaside heite vähendamiseks või vältimiseks</w:t>
      </w:r>
      <w:r w:rsidR="20A7F90E" w:rsidRPr="7CD656A3">
        <w:rPr>
          <w:rFonts w:ascii="Times New Roman" w:eastAsia="Times New Roman" w:hAnsi="Times New Roman" w:cs="Times New Roman"/>
          <w:sz w:val="24"/>
          <w:szCs w:val="24"/>
        </w:rPr>
        <w:t xml:space="preserve"> ning sidumise suurendamiseks</w:t>
      </w:r>
      <w:r w:rsidR="3AEE80A0" w:rsidRPr="7CD656A3">
        <w:rPr>
          <w:rFonts w:ascii="Times New Roman" w:eastAsia="Times New Roman" w:hAnsi="Times New Roman" w:cs="Times New Roman"/>
          <w:sz w:val="24"/>
          <w:szCs w:val="24"/>
        </w:rPr>
        <w:t xml:space="preserve">, et </w:t>
      </w:r>
      <w:r w:rsidR="3150BDC5" w:rsidRPr="7CD656A3">
        <w:rPr>
          <w:rFonts w:ascii="Times New Roman" w:eastAsia="Times New Roman" w:hAnsi="Times New Roman" w:cs="Times New Roman"/>
          <w:sz w:val="24"/>
          <w:szCs w:val="24"/>
        </w:rPr>
        <w:t xml:space="preserve">vähendada </w:t>
      </w:r>
      <w:r w:rsidR="3AEE80A0" w:rsidRPr="7CD656A3">
        <w:rPr>
          <w:rFonts w:ascii="Times New Roman" w:eastAsia="Times New Roman" w:hAnsi="Times New Roman" w:cs="Times New Roman"/>
          <w:sz w:val="24"/>
          <w:szCs w:val="24"/>
        </w:rPr>
        <w:t>klii</w:t>
      </w:r>
      <w:r w:rsidR="274F4B58" w:rsidRPr="7CD656A3">
        <w:rPr>
          <w:rFonts w:ascii="Times New Roman" w:eastAsia="Times New Roman" w:hAnsi="Times New Roman" w:cs="Times New Roman"/>
          <w:sz w:val="24"/>
          <w:szCs w:val="24"/>
        </w:rPr>
        <w:t>mamuutuse kiirust ja mõju</w:t>
      </w:r>
      <w:r w:rsidRPr="7CD656A3">
        <w:rPr>
          <w:rFonts w:ascii="Times New Roman" w:eastAsia="Times New Roman" w:hAnsi="Times New Roman" w:cs="Times New Roman"/>
          <w:sz w:val="24"/>
          <w:szCs w:val="24"/>
        </w:rPr>
        <w:t>.</w:t>
      </w:r>
      <w:r w:rsidR="00F212C3">
        <w:rPr>
          <w:rFonts w:ascii="Times New Roman" w:eastAsia="Times New Roman" w:hAnsi="Times New Roman" w:cs="Times New Roman"/>
          <w:sz w:val="24"/>
          <w:szCs w:val="24"/>
        </w:rPr>
        <w:t xml:space="preserve"> </w:t>
      </w:r>
      <w:r w:rsidR="00553DD5" w:rsidRPr="00F46374">
        <w:rPr>
          <w:rFonts w:ascii="Times New Roman" w:eastAsia="Times New Roman" w:hAnsi="Times New Roman" w:cs="Times New Roman"/>
          <w:sz w:val="24"/>
          <w:szCs w:val="24"/>
        </w:rPr>
        <w:t>Tegemist</w:t>
      </w:r>
      <w:r w:rsidR="20C165BC" w:rsidRPr="7CD656A3">
        <w:rPr>
          <w:rFonts w:ascii="Times New Roman" w:eastAsia="Times New Roman" w:hAnsi="Times New Roman" w:cs="Times New Roman"/>
          <w:sz w:val="24"/>
          <w:szCs w:val="24"/>
        </w:rPr>
        <w:t xml:space="preserve"> on uu</w:t>
      </w:r>
      <w:r w:rsidR="00553DD5">
        <w:rPr>
          <w:rFonts w:ascii="Times New Roman" w:eastAsia="Times New Roman" w:hAnsi="Times New Roman" w:cs="Times New Roman"/>
          <w:sz w:val="24"/>
          <w:szCs w:val="24"/>
        </w:rPr>
        <w:t>e</w:t>
      </w:r>
      <w:r w:rsidR="20C165BC" w:rsidRPr="7CD656A3">
        <w:rPr>
          <w:rFonts w:ascii="Times New Roman" w:eastAsia="Times New Roman" w:hAnsi="Times New Roman" w:cs="Times New Roman"/>
          <w:sz w:val="24"/>
          <w:szCs w:val="24"/>
        </w:rPr>
        <w:t xml:space="preserve"> termin</w:t>
      </w:r>
      <w:r w:rsidR="00553DD5">
        <w:rPr>
          <w:rFonts w:ascii="Times New Roman" w:eastAsia="Times New Roman" w:hAnsi="Times New Roman" w:cs="Times New Roman"/>
          <w:sz w:val="24"/>
          <w:szCs w:val="24"/>
        </w:rPr>
        <w:t>iga</w:t>
      </w:r>
      <w:r w:rsidR="20C165BC" w:rsidRPr="7CD656A3">
        <w:rPr>
          <w:rFonts w:ascii="Times New Roman" w:eastAsia="Times New Roman" w:hAnsi="Times New Roman" w:cs="Times New Roman"/>
          <w:sz w:val="24"/>
          <w:szCs w:val="24"/>
        </w:rPr>
        <w:t>, mida pole varem seadustes defineeritud.</w:t>
      </w:r>
    </w:p>
    <w:p w14:paraId="24096930" w14:textId="4BD3EF1E" w:rsidR="458356DB" w:rsidRDefault="458356DB" w:rsidP="006E2059">
      <w:pPr>
        <w:spacing w:after="0" w:line="240" w:lineRule="auto"/>
        <w:jc w:val="both"/>
        <w:rPr>
          <w:rFonts w:ascii="Times New Roman" w:eastAsia="Times New Roman" w:hAnsi="Times New Roman" w:cs="Times New Roman"/>
          <w:sz w:val="24"/>
          <w:szCs w:val="24"/>
        </w:rPr>
      </w:pPr>
    </w:p>
    <w:p w14:paraId="00CFD45F" w14:textId="459C7DA9" w:rsidR="472F86E6" w:rsidRDefault="16FD1E2C" w:rsidP="001F0906">
      <w:pPr>
        <w:spacing w:after="0" w:line="240" w:lineRule="auto"/>
        <w:jc w:val="both"/>
        <w:rPr>
          <w:rFonts w:ascii="Times New Roman" w:eastAsia="Times New Roman" w:hAnsi="Times New Roman" w:cs="Times New Roman"/>
          <w:b/>
          <w:bCs/>
          <w:sz w:val="24"/>
          <w:szCs w:val="24"/>
        </w:rPr>
      </w:pPr>
      <w:r w:rsidRPr="316B644D">
        <w:rPr>
          <w:rFonts w:ascii="Times New Roman" w:eastAsia="Times New Roman" w:hAnsi="Times New Roman" w:cs="Times New Roman"/>
          <w:b/>
          <w:bCs/>
          <w:sz w:val="24"/>
          <w:szCs w:val="24"/>
        </w:rPr>
        <w:t xml:space="preserve">§ </w:t>
      </w:r>
      <w:r w:rsidR="59FDA1D0" w:rsidRPr="738127E6">
        <w:rPr>
          <w:rFonts w:ascii="Times New Roman" w:eastAsia="Times New Roman" w:hAnsi="Times New Roman" w:cs="Times New Roman"/>
          <w:b/>
          <w:bCs/>
          <w:sz w:val="24"/>
          <w:szCs w:val="24"/>
        </w:rPr>
        <w:t>8</w:t>
      </w:r>
      <w:r w:rsidRPr="316B644D">
        <w:rPr>
          <w:rFonts w:ascii="Times New Roman" w:eastAsia="Times New Roman" w:hAnsi="Times New Roman" w:cs="Times New Roman"/>
          <w:b/>
          <w:bCs/>
          <w:sz w:val="24"/>
          <w:szCs w:val="24"/>
        </w:rPr>
        <w:t>. Kliimamuutus</w:t>
      </w:r>
      <w:r w:rsidR="1ADD337B" w:rsidRPr="316B644D">
        <w:rPr>
          <w:rFonts w:ascii="Times New Roman" w:eastAsia="Times New Roman" w:hAnsi="Times New Roman" w:cs="Times New Roman"/>
          <w:b/>
          <w:bCs/>
          <w:sz w:val="24"/>
          <w:szCs w:val="24"/>
        </w:rPr>
        <w:t>t</w:t>
      </w:r>
      <w:r w:rsidRPr="316B644D">
        <w:rPr>
          <w:rFonts w:ascii="Times New Roman" w:eastAsia="Times New Roman" w:hAnsi="Times New Roman" w:cs="Times New Roman"/>
          <w:b/>
          <w:bCs/>
          <w:sz w:val="24"/>
          <w:szCs w:val="24"/>
        </w:rPr>
        <w:t>ega kohanemine</w:t>
      </w:r>
    </w:p>
    <w:p w14:paraId="40448DF8" w14:textId="77777777" w:rsidR="001F0906" w:rsidRPr="006E2059" w:rsidRDefault="001F0906" w:rsidP="001F0906">
      <w:pPr>
        <w:spacing w:after="0" w:line="240" w:lineRule="auto"/>
        <w:jc w:val="both"/>
        <w:rPr>
          <w:rFonts w:ascii="Times New Roman" w:eastAsia="Times New Roman" w:hAnsi="Times New Roman" w:cs="Times New Roman"/>
          <w:sz w:val="24"/>
          <w:szCs w:val="24"/>
        </w:rPr>
      </w:pPr>
    </w:p>
    <w:p w14:paraId="724DD9BD" w14:textId="5BBEF56B" w:rsidR="24D7EC51" w:rsidRDefault="04D4BDF1" w:rsidP="006E2059">
      <w:pPr>
        <w:spacing w:after="0" w:line="240" w:lineRule="auto"/>
        <w:jc w:val="both"/>
        <w:rPr>
          <w:rFonts w:ascii="Times New Roman" w:eastAsia="Times New Roman" w:hAnsi="Times New Roman" w:cs="Times New Roman"/>
          <w:color w:val="000000" w:themeColor="text1"/>
          <w:sz w:val="24"/>
          <w:szCs w:val="24"/>
        </w:rPr>
      </w:pPr>
      <w:r w:rsidRPr="2E6289FD">
        <w:rPr>
          <w:rFonts w:ascii="Times New Roman" w:eastAsia="Times New Roman" w:hAnsi="Times New Roman" w:cs="Times New Roman"/>
          <w:color w:val="000000" w:themeColor="text1"/>
          <w:sz w:val="24"/>
          <w:szCs w:val="24"/>
        </w:rPr>
        <w:t xml:space="preserve">Paragrahvis </w:t>
      </w:r>
      <w:r w:rsidR="19CA9C7E" w:rsidRPr="2E6289FD">
        <w:rPr>
          <w:rFonts w:ascii="Times New Roman" w:eastAsia="Times New Roman" w:hAnsi="Times New Roman" w:cs="Times New Roman"/>
          <w:color w:val="000000" w:themeColor="text1"/>
          <w:sz w:val="24"/>
          <w:szCs w:val="24"/>
        </w:rPr>
        <w:t>8</w:t>
      </w:r>
      <w:r w:rsidRPr="2E6289FD">
        <w:rPr>
          <w:rFonts w:ascii="Times New Roman" w:eastAsia="Times New Roman" w:hAnsi="Times New Roman" w:cs="Times New Roman"/>
          <w:color w:val="000000" w:themeColor="text1"/>
          <w:sz w:val="24"/>
          <w:szCs w:val="24"/>
        </w:rPr>
        <w:t xml:space="preserve"> </w:t>
      </w:r>
      <w:r w:rsidR="42F39F21" w:rsidRPr="2E6289FD">
        <w:rPr>
          <w:rFonts w:ascii="Times New Roman" w:eastAsia="Times New Roman" w:hAnsi="Times New Roman" w:cs="Times New Roman"/>
          <w:color w:val="000000" w:themeColor="text1"/>
          <w:sz w:val="24"/>
          <w:szCs w:val="24"/>
        </w:rPr>
        <w:t xml:space="preserve">on sätestatud </w:t>
      </w:r>
      <w:r w:rsidRPr="006E2059">
        <w:rPr>
          <w:rFonts w:ascii="Times New Roman" w:eastAsia="Times New Roman" w:hAnsi="Times New Roman" w:cs="Times New Roman"/>
          <w:i/>
          <w:iCs/>
          <w:color w:val="000000" w:themeColor="text1"/>
          <w:sz w:val="24"/>
          <w:szCs w:val="24"/>
        </w:rPr>
        <w:t>k</w:t>
      </w:r>
      <w:r w:rsidR="20950FD9" w:rsidRPr="006E2059">
        <w:rPr>
          <w:rFonts w:ascii="Times New Roman" w:eastAsia="Times New Roman" w:hAnsi="Times New Roman" w:cs="Times New Roman"/>
          <w:i/>
          <w:iCs/>
          <w:color w:val="000000" w:themeColor="text1"/>
          <w:sz w:val="24"/>
          <w:szCs w:val="24"/>
        </w:rPr>
        <w:t>liimamuutusega kohanemi</w:t>
      </w:r>
      <w:r w:rsidR="09D46942" w:rsidRPr="006E2059">
        <w:rPr>
          <w:rFonts w:ascii="Times New Roman" w:eastAsia="Times New Roman" w:hAnsi="Times New Roman" w:cs="Times New Roman"/>
          <w:i/>
          <w:iCs/>
          <w:color w:val="000000" w:themeColor="text1"/>
          <w:sz w:val="24"/>
          <w:szCs w:val="24"/>
        </w:rPr>
        <w:t>s</w:t>
      </w:r>
      <w:r w:rsidR="20950FD9" w:rsidRPr="006E2059">
        <w:rPr>
          <w:rFonts w:ascii="Times New Roman" w:eastAsia="Times New Roman" w:hAnsi="Times New Roman" w:cs="Times New Roman"/>
          <w:i/>
          <w:iCs/>
          <w:color w:val="000000" w:themeColor="text1"/>
          <w:sz w:val="24"/>
          <w:szCs w:val="24"/>
        </w:rPr>
        <w:t>e</w:t>
      </w:r>
      <w:r w:rsidR="20950FD9" w:rsidRPr="2E6289FD">
        <w:rPr>
          <w:rFonts w:ascii="Times New Roman" w:eastAsia="Times New Roman" w:hAnsi="Times New Roman" w:cs="Times New Roman"/>
          <w:color w:val="000000" w:themeColor="text1"/>
          <w:sz w:val="24"/>
          <w:szCs w:val="24"/>
        </w:rPr>
        <w:t xml:space="preserve"> </w:t>
      </w:r>
      <w:r w:rsidR="23EFCB85" w:rsidRPr="2E6289FD">
        <w:rPr>
          <w:rFonts w:ascii="Times New Roman" w:eastAsia="Times New Roman" w:hAnsi="Times New Roman" w:cs="Times New Roman"/>
          <w:color w:val="000000" w:themeColor="text1"/>
          <w:sz w:val="24"/>
          <w:szCs w:val="24"/>
        </w:rPr>
        <w:t xml:space="preserve">mõiste </w:t>
      </w:r>
      <w:r w:rsidR="10473CE2" w:rsidRPr="22B0965E">
        <w:rPr>
          <w:rFonts w:ascii="Times New Roman" w:eastAsia="Times New Roman" w:hAnsi="Times New Roman" w:cs="Times New Roman"/>
          <w:color w:val="000000" w:themeColor="text1"/>
          <w:sz w:val="24"/>
          <w:szCs w:val="24"/>
        </w:rPr>
        <w:t>eelnõukohase seaduse</w:t>
      </w:r>
      <w:r w:rsidR="23EFCB85" w:rsidRPr="2E6289FD">
        <w:rPr>
          <w:rFonts w:ascii="Times New Roman" w:eastAsia="Times New Roman" w:hAnsi="Times New Roman" w:cs="Times New Roman"/>
          <w:color w:val="000000" w:themeColor="text1"/>
          <w:sz w:val="24"/>
          <w:szCs w:val="24"/>
        </w:rPr>
        <w:t xml:space="preserve"> kontekstis. Kliimamuutustega kohanemise</w:t>
      </w:r>
      <w:r w:rsidR="003D3775">
        <w:rPr>
          <w:rFonts w:ascii="Times New Roman" w:eastAsia="Times New Roman" w:hAnsi="Times New Roman" w:cs="Times New Roman"/>
          <w:color w:val="000000" w:themeColor="text1"/>
          <w:sz w:val="24"/>
          <w:szCs w:val="24"/>
        </w:rPr>
        <w:t>na</w:t>
      </w:r>
      <w:r w:rsidR="23EFCB85" w:rsidRPr="2E6289FD">
        <w:rPr>
          <w:rFonts w:ascii="Times New Roman" w:eastAsia="Times New Roman" w:hAnsi="Times New Roman" w:cs="Times New Roman"/>
          <w:color w:val="000000" w:themeColor="text1"/>
          <w:sz w:val="24"/>
          <w:szCs w:val="24"/>
        </w:rPr>
        <w:t xml:space="preserve"> mõeldakse </w:t>
      </w:r>
      <w:r w:rsidR="20950FD9" w:rsidRPr="2E6289FD">
        <w:rPr>
          <w:rFonts w:ascii="Times New Roman" w:eastAsia="Times New Roman" w:hAnsi="Times New Roman" w:cs="Times New Roman"/>
          <w:color w:val="000000" w:themeColor="text1"/>
          <w:sz w:val="24"/>
          <w:szCs w:val="24"/>
        </w:rPr>
        <w:t>meetmete võtmi</w:t>
      </w:r>
      <w:r w:rsidR="505F6D61" w:rsidRPr="2E6289FD">
        <w:rPr>
          <w:rFonts w:ascii="Times New Roman" w:eastAsia="Times New Roman" w:hAnsi="Times New Roman" w:cs="Times New Roman"/>
          <w:color w:val="000000" w:themeColor="text1"/>
          <w:sz w:val="24"/>
          <w:szCs w:val="24"/>
        </w:rPr>
        <w:t>st</w:t>
      </w:r>
      <w:r w:rsidR="20950FD9" w:rsidRPr="2E6289FD">
        <w:rPr>
          <w:rFonts w:ascii="Times New Roman" w:eastAsia="Times New Roman" w:hAnsi="Times New Roman" w:cs="Times New Roman"/>
          <w:color w:val="000000" w:themeColor="text1"/>
          <w:sz w:val="24"/>
          <w:szCs w:val="24"/>
        </w:rPr>
        <w:t xml:space="preserve"> kliima muutumisega kaasnevate riskide</w:t>
      </w:r>
      <w:r w:rsidR="36C7338E" w:rsidRPr="2E6289FD">
        <w:rPr>
          <w:rFonts w:ascii="Times New Roman" w:eastAsia="Times New Roman" w:hAnsi="Times New Roman" w:cs="Times New Roman"/>
          <w:color w:val="000000" w:themeColor="text1"/>
          <w:sz w:val="24"/>
          <w:szCs w:val="24"/>
        </w:rPr>
        <w:t xml:space="preserve"> </w:t>
      </w:r>
      <w:r w:rsidR="58A1F830" w:rsidRPr="2E6289FD">
        <w:rPr>
          <w:rFonts w:ascii="Times New Roman" w:eastAsia="Times New Roman" w:hAnsi="Times New Roman" w:cs="Times New Roman"/>
          <w:color w:val="000000" w:themeColor="text1"/>
          <w:sz w:val="24"/>
          <w:szCs w:val="24"/>
        </w:rPr>
        <w:t>(</w:t>
      </w:r>
      <w:r w:rsidR="36C7338E" w:rsidRPr="2E6289FD">
        <w:rPr>
          <w:rFonts w:ascii="Times New Roman" w:eastAsia="Times New Roman" w:hAnsi="Times New Roman" w:cs="Times New Roman"/>
          <w:color w:val="000000" w:themeColor="text1"/>
          <w:sz w:val="24"/>
          <w:szCs w:val="24"/>
        </w:rPr>
        <w:t>nt sageneva</w:t>
      </w:r>
      <w:r w:rsidR="62FAE97E" w:rsidRPr="2E6289FD">
        <w:rPr>
          <w:rFonts w:ascii="Times New Roman" w:eastAsia="Times New Roman" w:hAnsi="Times New Roman" w:cs="Times New Roman"/>
          <w:color w:val="000000" w:themeColor="text1"/>
          <w:sz w:val="24"/>
          <w:szCs w:val="24"/>
        </w:rPr>
        <w:t xml:space="preserve">te </w:t>
      </w:r>
      <w:r w:rsidR="36C7338E" w:rsidRPr="2E6289FD">
        <w:rPr>
          <w:rFonts w:ascii="Times New Roman" w:eastAsia="Times New Roman" w:hAnsi="Times New Roman" w:cs="Times New Roman"/>
          <w:color w:val="000000" w:themeColor="text1"/>
          <w:sz w:val="24"/>
          <w:szCs w:val="24"/>
        </w:rPr>
        <w:t>tormid</w:t>
      </w:r>
      <w:r w:rsidR="59479B5D" w:rsidRPr="2E6289FD">
        <w:rPr>
          <w:rFonts w:ascii="Times New Roman" w:eastAsia="Times New Roman" w:hAnsi="Times New Roman" w:cs="Times New Roman"/>
          <w:color w:val="000000" w:themeColor="text1"/>
          <w:sz w:val="24"/>
          <w:szCs w:val="24"/>
        </w:rPr>
        <w:t>e</w:t>
      </w:r>
      <w:r w:rsidR="36C7338E" w:rsidRPr="2E6289FD">
        <w:rPr>
          <w:rFonts w:ascii="Times New Roman" w:eastAsia="Times New Roman" w:hAnsi="Times New Roman" w:cs="Times New Roman"/>
          <w:color w:val="000000" w:themeColor="text1"/>
          <w:sz w:val="24"/>
          <w:szCs w:val="24"/>
        </w:rPr>
        <w:t>, üleujutus</w:t>
      </w:r>
      <w:r w:rsidR="2A949196" w:rsidRPr="2E6289FD">
        <w:rPr>
          <w:rFonts w:ascii="Times New Roman" w:eastAsia="Times New Roman" w:hAnsi="Times New Roman" w:cs="Times New Roman"/>
          <w:color w:val="000000" w:themeColor="text1"/>
          <w:sz w:val="24"/>
          <w:szCs w:val="24"/>
        </w:rPr>
        <w:t>te</w:t>
      </w:r>
      <w:r w:rsidR="36C7338E" w:rsidRPr="2E6289FD">
        <w:rPr>
          <w:rFonts w:ascii="Times New Roman" w:eastAsia="Times New Roman" w:hAnsi="Times New Roman" w:cs="Times New Roman"/>
          <w:color w:val="000000" w:themeColor="text1"/>
          <w:sz w:val="24"/>
          <w:szCs w:val="24"/>
        </w:rPr>
        <w:t>, põu</w:t>
      </w:r>
      <w:r w:rsidR="06A4D4D2" w:rsidRPr="2E6289FD">
        <w:rPr>
          <w:rFonts w:ascii="Times New Roman" w:eastAsia="Times New Roman" w:hAnsi="Times New Roman" w:cs="Times New Roman"/>
          <w:color w:val="000000" w:themeColor="text1"/>
          <w:sz w:val="24"/>
          <w:szCs w:val="24"/>
        </w:rPr>
        <w:t>dade</w:t>
      </w:r>
      <w:r w:rsidR="36C7338E" w:rsidRPr="2E6289FD">
        <w:rPr>
          <w:rFonts w:ascii="Times New Roman" w:eastAsia="Times New Roman" w:hAnsi="Times New Roman" w:cs="Times New Roman"/>
          <w:color w:val="000000" w:themeColor="text1"/>
          <w:sz w:val="24"/>
          <w:szCs w:val="24"/>
        </w:rPr>
        <w:t xml:space="preserve"> ja ekstreemse</w:t>
      </w:r>
      <w:r w:rsidR="539371C4" w:rsidRPr="2E6289FD">
        <w:rPr>
          <w:rFonts w:ascii="Times New Roman" w:eastAsia="Times New Roman" w:hAnsi="Times New Roman" w:cs="Times New Roman"/>
          <w:color w:val="000000" w:themeColor="text1"/>
          <w:sz w:val="24"/>
          <w:szCs w:val="24"/>
        </w:rPr>
        <w:t>te</w:t>
      </w:r>
      <w:r w:rsidR="539371C4" w:rsidRPr="2E6289FD" w:rsidDel="006A738A">
        <w:rPr>
          <w:rFonts w:ascii="Times New Roman" w:eastAsia="Times New Roman" w:hAnsi="Times New Roman" w:cs="Times New Roman"/>
          <w:color w:val="000000" w:themeColor="text1"/>
          <w:sz w:val="24"/>
          <w:szCs w:val="24"/>
        </w:rPr>
        <w:t xml:space="preserve"> </w:t>
      </w:r>
      <w:r w:rsidR="28FBB45B" w:rsidRPr="2E6289FD">
        <w:rPr>
          <w:rFonts w:ascii="Times New Roman" w:eastAsia="Times New Roman" w:hAnsi="Times New Roman" w:cs="Times New Roman"/>
          <w:color w:val="000000" w:themeColor="text1"/>
          <w:sz w:val="24"/>
          <w:szCs w:val="24"/>
        </w:rPr>
        <w:t>ilmastikunähtus</w:t>
      </w:r>
      <w:r w:rsidR="2A885628" w:rsidRPr="2E6289FD">
        <w:rPr>
          <w:rFonts w:ascii="Times New Roman" w:eastAsia="Times New Roman" w:hAnsi="Times New Roman" w:cs="Times New Roman"/>
          <w:color w:val="000000" w:themeColor="text1"/>
          <w:sz w:val="24"/>
          <w:szCs w:val="24"/>
        </w:rPr>
        <w:t>t</w:t>
      </w:r>
      <w:r w:rsidR="28FBB45B" w:rsidRPr="2E6289FD">
        <w:rPr>
          <w:rFonts w:ascii="Times New Roman" w:eastAsia="Times New Roman" w:hAnsi="Times New Roman" w:cs="Times New Roman"/>
          <w:color w:val="000000" w:themeColor="text1"/>
          <w:sz w:val="24"/>
          <w:szCs w:val="24"/>
        </w:rPr>
        <w:t>e</w:t>
      </w:r>
      <w:r w:rsidR="723D1957" w:rsidRPr="2E6289FD">
        <w:rPr>
          <w:rFonts w:ascii="Times New Roman" w:eastAsia="Times New Roman" w:hAnsi="Times New Roman" w:cs="Times New Roman"/>
          <w:color w:val="000000" w:themeColor="text1"/>
          <w:sz w:val="24"/>
          <w:szCs w:val="24"/>
        </w:rPr>
        <w:t>)</w:t>
      </w:r>
      <w:r w:rsidR="20950FD9" w:rsidRPr="2E6289FD">
        <w:rPr>
          <w:rFonts w:ascii="Times New Roman" w:eastAsia="Times New Roman" w:hAnsi="Times New Roman" w:cs="Times New Roman"/>
          <w:color w:val="000000" w:themeColor="text1"/>
          <w:sz w:val="24"/>
          <w:szCs w:val="24"/>
        </w:rPr>
        <w:t xml:space="preserve"> maandamiseks, et tagada ühiskonna ning ökosüsteemide vastupanuvõime ja heaolu.</w:t>
      </w:r>
      <w:r w:rsidR="3D9A6D60" w:rsidRPr="2E6289FD">
        <w:rPr>
          <w:rFonts w:ascii="Times New Roman" w:eastAsia="Times New Roman" w:hAnsi="Times New Roman" w:cs="Times New Roman"/>
          <w:color w:val="000000" w:themeColor="text1"/>
          <w:sz w:val="24"/>
          <w:szCs w:val="24"/>
        </w:rPr>
        <w:t xml:space="preserve"> </w:t>
      </w:r>
      <w:r w:rsidR="38DC1389" w:rsidRPr="2E6289FD">
        <w:rPr>
          <w:rFonts w:ascii="Times New Roman" w:eastAsia="Times New Roman" w:hAnsi="Times New Roman" w:cs="Times New Roman"/>
          <w:color w:val="000000" w:themeColor="text1"/>
          <w:sz w:val="24"/>
          <w:szCs w:val="24"/>
        </w:rPr>
        <w:t>Kohanemismeetmed on suunatud teadlikkuse ja vastupanuvõime suurendamisele</w:t>
      </w:r>
      <w:r w:rsidR="3A72F23C" w:rsidRPr="2E6289FD">
        <w:rPr>
          <w:rFonts w:ascii="Times New Roman" w:eastAsia="Times New Roman" w:hAnsi="Times New Roman" w:cs="Times New Roman"/>
          <w:color w:val="000000" w:themeColor="text1"/>
          <w:sz w:val="24"/>
          <w:szCs w:val="24"/>
        </w:rPr>
        <w:t xml:space="preserve"> </w:t>
      </w:r>
      <w:r w:rsidR="10470176" w:rsidRPr="2E6289FD">
        <w:rPr>
          <w:rFonts w:ascii="Times New Roman" w:eastAsia="Times New Roman" w:hAnsi="Times New Roman" w:cs="Times New Roman"/>
          <w:color w:val="000000" w:themeColor="text1"/>
          <w:sz w:val="24"/>
          <w:szCs w:val="24"/>
        </w:rPr>
        <w:t>ning ettevaatuspõhimõtte rakendamisele.</w:t>
      </w:r>
      <w:r w:rsidR="162EE242" w:rsidRPr="2E6289FD">
        <w:rPr>
          <w:rFonts w:ascii="Times New Roman" w:eastAsia="Times New Roman" w:hAnsi="Times New Roman" w:cs="Times New Roman"/>
          <w:color w:val="000000" w:themeColor="text1"/>
          <w:sz w:val="24"/>
          <w:szCs w:val="24"/>
        </w:rPr>
        <w:t xml:space="preserve"> </w:t>
      </w:r>
      <w:r w:rsidR="30B44FFE" w:rsidRPr="00553DD5">
        <w:rPr>
          <w:rFonts w:ascii="Times New Roman" w:eastAsia="Times New Roman" w:hAnsi="Times New Roman" w:cs="Times New Roman"/>
          <w:color w:val="000000" w:themeColor="text1"/>
          <w:sz w:val="24"/>
          <w:szCs w:val="24"/>
        </w:rPr>
        <w:t>K</w:t>
      </w:r>
      <w:r w:rsidR="162EE242" w:rsidRPr="00553DD5">
        <w:rPr>
          <w:rFonts w:ascii="Times New Roman" w:eastAsia="Times New Roman" w:hAnsi="Times New Roman" w:cs="Times New Roman"/>
          <w:color w:val="000000" w:themeColor="text1"/>
          <w:sz w:val="24"/>
          <w:szCs w:val="24"/>
        </w:rPr>
        <w:t>liimamuutustega kohanemi</w:t>
      </w:r>
      <w:r w:rsidR="29C9C97B" w:rsidRPr="00553DD5">
        <w:rPr>
          <w:rFonts w:ascii="Times New Roman" w:eastAsia="Times New Roman" w:hAnsi="Times New Roman" w:cs="Times New Roman"/>
          <w:color w:val="000000" w:themeColor="text1"/>
          <w:sz w:val="24"/>
          <w:szCs w:val="24"/>
        </w:rPr>
        <w:t>ne</w:t>
      </w:r>
      <w:r w:rsidR="2734D561" w:rsidRPr="7CD656A3">
        <w:rPr>
          <w:rFonts w:ascii="Times New Roman" w:eastAsia="Times New Roman" w:hAnsi="Times New Roman" w:cs="Times New Roman"/>
          <w:color w:val="000000" w:themeColor="text1"/>
          <w:sz w:val="24"/>
          <w:szCs w:val="24"/>
        </w:rPr>
        <w:t xml:space="preserve"> on samuti uus termin, mida </w:t>
      </w:r>
      <w:r w:rsidR="6F7118F9" w:rsidRPr="7F24951E">
        <w:rPr>
          <w:rFonts w:ascii="Times New Roman" w:eastAsia="Times New Roman" w:hAnsi="Times New Roman" w:cs="Times New Roman"/>
          <w:color w:val="000000" w:themeColor="text1"/>
          <w:sz w:val="24"/>
          <w:szCs w:val="24"/>
        </w:rPr>
        <w:t>pole varem seadustes defineeritud.</w:t>
      </w:r>
    </w:p>
    <w:p w14:paraId="314675EB" w14:textId="3838B55F" w:rsidR="458356DB" w:rsidRDefault="458356DB" w:rsidP="006E2059">
      <w:pPr>
        <w:spacing w:after="0" w:line="240" w:lineRule="auto"/>
        <w:jc w:val="both"/>
        <w:rPr>
          <w:rFonts w:ascii="Times New Roman" w:eastAsia="Times New Roman" w:hAnsi="Times New Roman" w:cs="Times New Roman"/>
          <w:color w:val="000000" w:themeColor="text1"/>
          <w:sz w:val="24"/>
          <w:szCs w:val="24"/>
        </w:rPr>
      </w:pPr>
    </w:p>
    <w:p w14:paraId="1286367D" w14:textId="37D2DEBC" w:rsidR="472F86E6" w:rsidRDefault="16FD1E2C" w:rsidP="001F0906">
      <w:pPr>
        <w:spacing w:after="0" w:line="240" w:lineRule="auto"/>
        <w:jc w:val="both"/>
        <w:rPr>
          <w:rFonts w:ascii="Times New Roman" w:eastAsia="Times New Roman" w:hAnsi="Times New Roman" w:cs="Times New Roman"/>
          <w:b/>
          <w:bCs/>
          <w:sz w:val="24"/>
          <w:szCs w:val="24"/>
        </w:rPr>
      </w:pPr>
      <w:r w:rsidRPr="316B644D">
        <w:rPr>
          <w:rFonts w:ascii="Times New Roman" w:eastAsia="Times New Roman" w:hAnsi="Times New Roman" w:cs="Times New Roman"/>
          <w:b/>
          <w:bCs/>
          <w:sz w:val="24"/>
          <w:szCs w:val="24"/>
        </w:rPr>
        <w:t xml:space="preserve">§ </w:t>
      </w:r>
      <w:r w:rsidR="3AF66733" w:rsidRPr="738127E6">
        <w:rPr>
          <w:rFonts w:ascii="Times New Roman" w:eastAsia="Times New Roman" w:hAnsi="Times New Roman" w:cs="Times New Roman"/>
          <w:b/>
          <w:bCs/>
          <w:sz w:val="24"/>
          <w:szCs w:val="24"/>
        </w:rPr>
        <w:t>9</w:t>
      </w:r>
      <w:r w:rsidRPr="316B644D">
        <w:rPr>
          <w:rFonts w:ascii="Times New Roman" w:eastAsia="Times New Roman" w:hAnsi="Times New Roman" w:cs="Times New Roman"/>
          <w:b/>
          <w:bCs/>
          <w:sz w:val="24"/>
          <w:szCs w:val="24"/>
        </w:rPr>
        <w:t>. Kliimaneutraalsus</w:t>
      </w:r>
    </w:p>
    <w:p w14:paraId="48C60786" w14:textId="77777777" w:rsidR="001F0906" w:rsidRPr="006E2059" w:rsidRDefault="001F0906" w:rsidP="001F0906">
      <w:pPr>
        <w:spacing w:after="0" w:line="240" w:lineRule="auto"/>
        <w:jc w:val="both"/>
        <w:rPr>
          <w:rFonts w:ascii="Times New Roman" w:eastAsia="Times New Roman" w:hAnsi="Times New Roman" w:cs="Times New Roman"/>
          <w:sz w:val="24"/>
          <w:szCs w:val="24"/>
        </w:rPr>
      </w:pPr>
    </w:p>
    <w:p w14:paraId="3D3C5D1F" w14:textId="13E261C9" w:rsidR="53BEDBB4" w:rsidRDefault="3CF07E8B" w:rsidP="006E2059">
      <w:pPr>
        <w:spacing w:after="0" w:line="240" w:lineRule="auto"/>
        <w:jc w:val="both"/>
        <w:rPr>
          <w:rFonts w:ascii="Times New Roman" w:eastAsia="Times New Roman" w:hAnsi="Times New Roman" w:cs="Times New Roman"/>
          <w:sz w:val="24"/>
          <w:szCs w:val="24"/>
        </w:rPr>
      </w:pPr>
      <w:r w:rsidRPr="006E2059">
        <w:rPr>
          <w:rFonts w:ascii="Times New Roman" w:eastAsia="Times New Roman" w:hAnsi="Times New Roman" w:cs="Times New Roman"/>
          <w:i/>
          <w:iCs/>
          <w:color w:val="000000" w:themeColor="text1"/>
          <w:sz w:val="24"/>
          <w:szCs w:val="24"/>
        </w:rPr>
        <w:t>Kliimaneutraalsus</w:t>
      </w:r>
      <w:r w:rsidRPr="656C2244">
        <w:rPr>
          <w:rFonts w:ascii="Times New Roman" w:eastAsia="Times New Roman" w:hAnsi="Times New Roman" w:cs="Times New Roman"/>
          <w:color w:val="000000" w:themeColor="text1"/>
          <w:sz w:val="24"/>
          <w:szCs w:val="24"/>
        </w:rPr>
        <w:t xml:space="preserve"> on kasvuhoonegaaside heite ja sidumise tasakaal</w:t>
      </w:r>
      <w:r w:rsidR="611CBE36" w:rsidRPr="656C2244">
        <w:rPr>
          <w:rFonts w:ascii="Times New Roman" w:eastAsia="Times New Roman" w:hAnsi="Times New Roman" w:cs="Times New Roman"/>
          <w:color w:val="000000" w:themeColor="text1"/>
          <w:sz w:val="24"/>
          <w:szCs w:val="24"/>
        </w:rPr>
        <w:t xml:space="preserve">. </w:t>
      </w:r>
      <w:r w:rsidR="4193C02D" w:rsidRPr="656C2244">
        <w:rPr>
          <w:rFonts w:ascii="Times New Roman" w:eastAsia="Times New Roman" w:hAnsi="Times New Roman" w:cs="Times New Roman"/>
          <w:sz w:val="24"/>
          <w:szCs w:val="24"/>
        </w:rPr>
        <w:t>Kliimaneutraalsuse eesmärk tuleb EL</w:t>
      </w:r>
      <w:r w:rsidR="003D3775">
        <w:rPr>
          <w:rFonts w:ascii="Times New Roman" w:eastAsia="Times New Roman" w:hAnsi="Times New Roman" w:cs="Times New Roman"/>
          <w:sz w:val="24"/>
          <w:szCs w:val="24"/>
        </w:rPr>
        <w:t>i</w:t>
      </w:r>
      <w:r w:rsidR="4193C02D" w:rsidRPr="656C2244">
        <w:rPr>
          <w:rFonts w:ascii="Times New Roman" w:eastAsia="Times New Roman" w:hAnsi="Times New Roman" w:cs="Times New Roman"/>
          <w:sz w:val="24"/>
          <w:szCs w:val="24"/>
        </w:rPr>
        <w:t xml:space="preserve"> kliimamäärusest </w:t>
      </w:r>
      <w:r w:rsidR="4193C02D" w:rsidRPr="656C2244">
        <w:rPr>
          <w:rFonts w:ascii="Times New Roman" w:eastAsia="Times New Roman" w:hAnsi="Times New Roman" w:cs="Times New Roman"/>
          <w:color w:val="000000" w:themeColor="text1"/>
          <w:sz w:val="24"/>
          <w:szCs w:val="24"/>
        </w:rPr>
        <w:t>(EL) 2021/1119</w:t>
      </w:r>
      <w:r w:rsidR="4193C02D" w:rsidRPr="656C2244">
        <w:rPr>
          <w:rFonts w:ascii="Times New Roman" w:eastAsia="Times New Roman" w:hAnsi="Times New Roman" w:cs="Times New Roman"/>
          <w:sz w:val="24"/>
          <w:szCs w:val="24"/>
        </w:rPr>
        <w:t>, mille kohaselt tasakaalustatakse kasvuhoonegaaside heide ja sidumine kogu EL</w:t>
      </w:r>
      <w:r w:rsidR="41B8E74B" w:rsidRPr="656C2244">
        <w:rPr>
          <w:rFonts w:ascii="Times New Roman" w:eastAsia="Times New Roman" w:hAnsi="Times New Roman" w:cs="Times New Roman"/>
          <w:sz w:val="24"/>
          <w:szCs w:val="24"/>
        </w:rPr>
        <w:t>i</w:t>
      </w:r>
      <w:r w:rsidR="4193C02D" w:rsidRPr="656C2244">
        <w:rPr>
          <w:rFonts w:ascii="Times New Roman" w:eastAsia="Times New Roman" w:hAnsi="Times New Roman" w:cs="Times New Roman"/>
          <w:sz w:val="24"/>
          <w:szCs w:val="24"/>
        </w:rPr>
        <w:t>s hiljemalt 2050. aastaks ning</w:t>
      </w:r>
      <w:r w:rsidR="0189AE70" w:rsidRPr="656C2244" w:rsidDel="756A3B63">
        <w:rPr>
          <w:rFonts w:ascii="Times New Roman" w:eastAsia="Times New Roman" w:hAnsi="Times New Roman" w:cs="Times New Roman"/>
          <w:sz w:val="24"/>
          <w:szCs w:val="24"/>
        </w:rPr>
        <w:t xml:space="preserve"> </w:t>
      </w:r>
      <w:r w:rsidR="7F10ACA0" w:rsidRPr="656C2244">
        <w:rPr>
          <w:rFonts w:ascii="Times New Roman" w:eastAsia="Times New Roman" w:hAnsi="Times New Roman" w:cs="Times New Roman"/>
          <w:sz w:val="24"/>
          <w:szCs w:val="24"/>
        </w:rPr>
        <w:t xml:space="preserve">selleks ajaks </w:t>
      </w:r>
      <w:r w:rsidR="4193C02D" w:rsidRPr="656C2244">
        <w:rPr>
          <w:rFonts w:ascii="Times New Roman" w:eastAsia="Times New Roman" w:hAnsi="Times New Roman" w:cs="Times New Roman"/>
          <w:sz w:val="24"/>
          <w:szCs w:val="24"/>
        </w:rPr>
        <w:t>vähendatakse netoheide nullini.</w:t>
      </w:r>
      <w:r w:rsidR="0189AE70" w:rsidRPr="656C2244" w:rsidDel="242792CA">
        <w:rPr>
          <w:rFonts w:ascii="Times New Roman" w:eastAsia="Times New Roman" w:hAnsi="Times New Roman" w:cs="Times New Roman"/>
          <w:sz w:val="24"/>
          <w:szCs w:val="24"/>
        </w:rPr>
        <w:t xml:space="preserve"> </w:t>
      </w:r>
      <w:r w:rsidR="242792CA" w:rsidRPr="656C2244">
        <w:rPr>
          <w:rFonts w:ascii="Times New Roman" w:eastAsia="Times New Roman" w:hAnsi="Times New Roman" w:cs="Times New Roman"/>
          <w:sz w:val="24"/>
          <w:szCs w:val="24"/>
        </w:rPr>
        <w:t>Kliimaneutraalsust peaksid aitama saavutada kõik majandussektorid, mille puhul reguleeritakse kasvuhoonegaaside heidet või sidumist.</w:t>
      </w:r>
    </w:p>
    <w:p w14:paraId="5A378E96" w14:textId="77777777" w:rsidR="00DC018B" w:rsidRDefault="00DC018B" w:rsidP="006E2059">
      <w:pPr>
        <w:spacing w:after="0" w:line="240" w:lineRule="auto"/>
        <w:jc w:val="both"/>
        <w:rPr>
          <w:rFonts w:ascii="Times New Roman" w:eastAsia="Times New Roman" w:hAnsi="Times New Roman" w:cs="Times New Roman"/>
          <w:color w:val="000000" w:themeColor="text1"/>
          <w:sz w:val="24"/>
          <w:szCs w:val="24"/>
        </w:rPr>
      </w:pPr>
    </w:p>
    <w:p w14:paraId="11037FDA" w14:textId="1907F975" w:rsidR="738127E6" w:rsidRDefault="0BEE7557" w:rsidP="006E2059">
      <w:pPr>
        <w:spacing w:after="0" w:line="240" w:lineRule="auto"/>
        <w:jc w:val="both"/>
        <w:rPr>
          <w:rFonts w:ascii="Times New Roman" w:eastAsia="Times New Roman" w:hAnsi="Times New Roman" w:cs="Times New Roman"/>
          <w:sz w:val="24"/>
          <w:szCs w:val="24"/>
        </w:rPr>
      </w:pPr>
      <w:r w:rsidRPr="5233A611">
        <w:rPr>
          <w:rFonts w:ascii="Times New Roman" w:eastAsia="Times New Roman" w:hAnsi="Times New Roman" w:cs="Times New Roman"/>
          <w:color w:val="000000" w:themeColor="text1"/>
          <w:sz w:val="24"/>
          <w:szCs w:val="24"/>
        </w:rPr>
        <w:t>12. mail 2021 kiitis Riigikogu heaks Eesti pikaajalise strateegia „Eesti 2035“, milles lepiti kokku Eesti kliimaneutraalsuse eesmärgis aastaks 2050.</w:t>
      </w:r>
      <w:r w:rsidRPr="5233A611" w:rsidDel="00F91A6B">
        <w:rPr>
          <w:rFonts w:ascii="Times New Roman" w:eastAsia="Times New Roman" w:hAnsi="Times New Roman" w:cs="Times New Roman"/>
          <w:color w:val="000000" w:themeColor="text1"/>
          <w:sz w:val="24"/>
          <w:szCs w:val="24"/>
        </w:rPr>
        <w:t xml:space="preserve"> </w:t>
      </w:r>
      <w:r w:rsidR="544D115B" w:rsidRPr="5233A611">
        <w:rPr>
          <w:rFonts w:ascii="Times New Roman" w:eastAsia="Times New Roman" w:hAnsi="Times New Roman" w:cs="Times New Roman"/>
          <w:sz w:val="24"/>
          <w:szCs w:val="24"/>
        </w:rPr>
        <w:t xml:space="preserve">2023. </w:t>
      </w:r>
      <w:r w:rsidR="104DE5C6" w:rsidRPr="5233A611">
        <w:rPr>
          <w:rFonts w:ascii="Times New Roman" w:eastAsia="Times New Roman" w:hAnsi="Times New Roman" w:cs="Times New Roman"/>
          <w:sz w:val="24"/>
          <w:szCs w:val="24"/>
        </w:rPr>
        <w:t>a</w:t>
      </w:r>
      <w:r w:rsidR="544D115B" w:rsidRPr="5233A611">
        <w:rPr>
          <w:rFonts w:ascii="Times New Roman" w:eastAsia="Times New Roman" w:hAnsi="Times New Roman" w:cs="Times New Roman"/>
          <w:sz w:val="24"/>
          <w:szCs w:val="24"/>
        </w:rPr>
        <w:t xml:space="preserve">asta </w:t>
      </w:r>
      <w:r w:rsidR="28FECF51" w:rsidRPr="5233A611">
        <w:rPr>
          <w:rFonts w:ascii="Times New Roman" w:eastAsia="Times New Roman" w:hAnsi="Times New Roman" w:cs="Times New Roman"/>
          <w:sz w:val="24"/>
          <w:szCs w:val="24"/>
        </w:rPr>
        <w:t>8.</w:t>
      </w:r>
      <w:r w:rsidR="47A5C50D" w:rsidRPr="5233A611">
        <w:rPr>
          <w:rFonts w:ascii="Times New Roman" w:eastAsia="Times New Roman" w:hAnsi="Times New Roman" w:cs="Times New Roman"/>
          <w:sz w:val="24"/>
          <w:szCs w:val="24"/>
        </w:rPr>
        <w:t xml:space="preserve"> </w:t>
      </w:r>
      <w:r w:rsidR="28FECF51" w:rsidRPr="5233A611">
        <w:rPr>
          <w:rFonts w:ascii="Times New Roman" w:eastAsia="Times New Roman" w:hAnsi="Times New Roman" w:cs="Times New Roman"/>
          <w:sz w:val="24"/>
          <w:szCs w:val="24"/>
        </w:rPr>
        <w:t>veebrua</w:t>
      </w:r>
      <w:r w:rsidR="14006F72" w:rsidRPr="5233A611">
        <w:rPr>
          <w:rFonts w:ascii="Times New Roman" w:eastAsia="Times New Roman" w:hAnsi="Times New Roman" w:cs="Times New Roman"/>
          <w:sz w:val="24"/>
          <w:szCs w:val="24"/>
        </w:rPr>
        <w:t>ri</w:t>
      </w:r>
      <w:r w:rsidR="336DA704" w:rsidRPr="5233A611">
        <w:rPr>
          <w:rFonts w:ascii="Times New Roman" w:eastAsia="Times New Roman" w:hAnsi="Times New Roman" w:cs="Times New Roman"/>
          <w:sz w:val="24"/>
          <w:szCs w:val="24"/>
        </w:rPr>
        <w:t>l</w:t>
      </w:r>
      <w:r w:rsidR="14006F72" w:rsidRPr="5233A611" w:rsidDel="00F91A6B">
        <w:rPr>
          <w:rFonts w:ascii="Times New Roman" w:eastAsia="Times New Roman" w:hAnsi="Times New Roman" w:cs="Times New Roman"/>
          <w:sz w:val="24"/>
          <w:szCs w:val="24"/>
        </w:rPr>
        <w:t xml:space="preserve"> </w:t>
      </w:r>
      <w:r w:rsidR="003D3775">
        <w:rPr>
          <w:rFonts w:ascii="Times New Roman" w:eastAsia="Times New Roman" w:hAnsi="Times New Roman" w:cs="Times New Roman"/>
          <w:sz w:val="24"/>
          <w:szCs w:val="24"/>
        </w:rPr>
        <w:t>lisas</w:t>
      </w:r>
      <w:r w:rsidR="084F717D" w:rsidRPr="5233A611">
        <w:rPr>
          <w:rFonts w:ascii="Times New Roman" w:eastAsia="Times New Roman" w:hAnsi="Times New Roman" w:cs="Times New Roman"/>
          <w:sz w:val="24"/>
          <w:szCs w:val="24"/>
        </w:rPr>
        <w:t xml:space="preserve"> Riigikogu selle muudatuse ka</w:t>
      </w:r>
      <w:r w:rsidR="0278B094" w:rsidRPr="5233A611">
        <w:rPr>
          <w:rFonts w:ascii="Times New Roman" w:eastAsia="Times New Roman" w:hAnsi="Times New Roman" w:cs="Times New Roman"/>
          <w:sz w:val="24"/>
          <w:szCs w:val="24"/>
        </w:rPr>
        <w:t xml:space="preserve"> </w:t>
      </w:r>
      <w:r w:rsidR="00553DD5">
        <w:rPr>
          <w:rFonts w:ascii="Times New Roman" w:eastAsia="Times New Roman" w:hAnsi="Times New Roman" w:cs="Times New Roman"/>
          <w:sz w:val="24"/>
          <w:szCs w:val="24"/>
        </w:rPr>
        <w:t>„</w:t>
      </w:r>
      <w:r w:rsidR="0278B094" w:rsidRPr="5233A611">
        <w:rPr>
          <w:rFonts w:ascii="Times New Roman" w:eastAsia="Times New Roman" w:hAnsi="Times New Roman" w:cs="Times New Roman"/>
          <w:sz w:val="24"/>
          <w:szCs w:val="24"/>
        </w:rPr>
        <w:t>Kliimapoliitika põhialuste</w:t>
      </w:r>
      <w:r w:rsidR="5289CF2A" w:rsidRPr="5233A611">
        <w:rPr>
          <w:rFonts w:ascii="Times New Roman" w:eastAsia="Times New Roman" w:hAnsi="Times New Roman" w:cs="Times New Roman"/>
          <w:sz w:val="24"/>
          <w:szCs w:val="24"/>
        </w:rPr>
        <w:t>sse</w:t>
      </w:r>
      <w:r w:rsidR="19C4BF38" w:rsidRPr="5233A611">
        <w:rPr>
          <w:rFonts w:ascii="Times New Roman" w:eastAsia="Times New Roman" w:hAnsi="Times New Roman" w:cs="Times New Roman"/>
          <w:sz w:val="24"/>
          <w:szCs w:val="24"/>
        </w:rPr>
        <w:t xml:space="preserve"> </w:t>
      </w:r>
      <w:r w:rsidR="0278B094" w:rsidRPr="5233A611">
        <w:rPr>
          <w:rFonts w:ascii="Times New Roman" w:eastAsia="Times New Roman" w:hAnsi="Times New Roman" w:cs="Times New Roman"/>
          <w:sz w:val="24"/>
          <w:szCs w:val="24"/>
        </w:rPr>
        <w:t>aastani 2050</w:t>
      </w:r>
      <w:r w:rsidR="00553DD5">
        <w:rPr>
          <w:rFonts w:ascii="Times New Roman" w:eastAsia="Times New Roman" w:hAnsi="Times New Roman" w:cs="Times New Roman"/>
          <w:sz w:val="24"/>
          <w:szCs w:val="24"/>
        </w:rPr>
        <w:t>“</w:t>
      </w:r>
      <w:r w:rsidR="40CA1DD3" w:rsidRPr="5233A611">
        <w:rPr>
          <w:rFonts w:ascii="Times New Roman" w:eastAsia="Times New Roman" w:hAnsi="Times New Roman" w:cs="Times New Roman"/>
          <w:sz w:val="24"/>
          <w:szCs w:val="24"/>
        </w:rPr>
        <w:t>.</w:t>
      </w:r>
    </w:p>
    <w:p w14:paraId="1D1C9B9E" w14:textId="4BE6937D" w:rsidR="458356DB" w:rsidRDefault="458356DB" w:rsidP="006E2059">
      <w:pPr>
        <w:spacing w:after="0" w:line="240" w:lineRule="auto"/>
        <w:jc w:val="both"/>
        <w:rPr>
          <w:rFonts w:ascii="Times New Roman" w:eastAsia="Times New Roman" w:hAnsi="Times New Roman" w:cs="Times New Roman"/>
          <w:sz w:val="24"/>
          <w:szCs w:val="24"/>
        </w:rPr>
      </w:pPr>
    </w:p>
    <w:p w14:paraId="78D4DB10" w14:textId="1C105450" w:rsidR="473E6A78" w:rsidRDefault="40BA9234" w:rsidP="001F0906">
      <w:pPr>
        <w:spacing w:after="0" w:line="240" w:lineRule="auto"/>
        <w:jc w:val="both"/>
        <w:rPr>
          <w:rFonts w:ascii="Times New Roman" w:eastAsia="Times New Roman" w:hAnsi="Times New Roman" w:cs="Times New Roman"/>
          <w:b/>
          <w:bCs/>
          <w:color w:val="000000" w:themeColor="text1"/>
          <w:sz w:val="24"/>
          <w:szCs w:val="24"/>
        </w:rPr>
      </w:pPr>
      <w:r w:rsidRPr="2E6289FD">
        <w:rPr>
          <w:rFonts w:ascii="Times New Roman" w:eastAsia="Times New Roman" w:hAnsi="Times New Roman" w:cs="Times New Roman"/>
          <w:b/>
          <w:bCs/>
          <w:color w:val="000000" w:themeColor="text1"/>
          <w:sz w:val="24"/>
          <w:szCs w:val="24"/>
        </w:rPr>
        <w:t xml:space="preserve">§ </w:t>
      </w:r>
      <w:r w:rsidR="67D6F287" w:rsidRPr="2E6289FD">
        <w:rPr>
          <w:rFonts w:ascii="Times New Roman" w:eastAsia="Times New Roman" w:hAnsi="Times New Roman" w:cs="Times New Roman"/>
          <w:b/>
          <w:bCs/>
          <w:color w:val="000000" w:themeColor="text1"/>
          <w:sz w:val="24"/>
          <w:szCs w:val="24"/>
        </w:rPr>
        <w:t>10</w:t>
      </w:r>
      <w:r w:rsidRPr="2E6289FD">
        <w:rPr>
          <w:rFonts w:ascii="Times New Roman" w:eastAsia="Times New Roman" w:hAnsi="Times New Roman" w:cs="Times New Roman"/>
          <w:b/>
          <w:bCs/>
          <w:color w:val="000000" w:themeColor="text1"/>
          <w:sz w:val="24"/>
          <w:szCs w:val="24"/>
        </w:rPr>
        <w:t>.</w:t>
      </w:r>
      <w:r w:rsidR="59A6C868" w:rsidRPr="2E6289FD">
        <w:rPr>
          <w:rFonts w:ascii="Times New Roman" w:eastAsia="Times New Roman" w:hAnsi="Times New Roman" w:cs="Times New Roman"/>
          <w:b/>
          <w:bCs/>
          <w:color w:val="000000" w:themeColor="text1"/>
          <w:sz w:val="24"/>
          <w:szCs w:val="24"/>
        </w:rPr>
        <w:t xml:space="preserve"> </w:t>
      </w:r>
      <w:r w:rsidR="012A76C2" w:rsidRPr="2E6289FD">
        <w:rPr>
          <w:rFonts w:ascii="Times New Roman" w:eastAsia="Times New Roman" w:hAnsi="Times New Roman" w:cs="Times New Roman"/>
          <w:b/>
          <w:bCs/>
          <w:color w:val="000000" w:themeColor="text1"/>
          <w:sz w:val="24"/>
          <w:szCs w:val="24"/>
        </w:rPr>
        <w:t>CO</w:t>
      </w:r>
      <w:r w:rsidR="012A76C2" w:rsidRPr="005C0992">
        <w:rPr>
          <w:rFonts w:ascii="Times New Roman" w:eastAsia="Times New Roman" w:hAnsi="Times New Roman" w:cs="Times New Roman"/>
          <w:b/>
          <w:bCs/>
          <w:color w:val="000000" w:themeColor="text1"/>
          <w:sz w:val="24"/>
          <w:szCs w:val="24"/>
          <w:vertAlign w:val="subscript"/>
        </w:rPr>
        <w:t>2</w:t>
      </w:r>
      <w:r w:rsidR="012A76C2" w:rsidRPr="2E6289FD">
        <w:rPr>
          <w:rFonts w:ascii="Times New Roman" w:eastAsia="Times New Roman" w:hAnsi="Times New Roman" w:cs="Times New Roman"/>
          <w:b/>
          <w:bCs/>
          <w:color w:val="000000" w:themeColor="text1"/>
          <w:sz w:val="24"/>
          <w:szCs w:val="24"/>
        </w:rPr>
        <w:t xml:space="preserve"> neutraalsus</w:t>
      </w:r>
    </w:p>
    <w:p w14:paraId="40C3233E" w14:textId="77777777" w:rsidR="001F0906" w:rsidRDefault="001F0906" w:rsidP="001F0906">
      <w:pPr>
        <w:spacing w:after="0" w:line="240" w:lineRule="auto"/>
        <w:jc w:val="both"/>
        <w:rPr>
          <w:rFonts w:ascii="Times New Roman" w:eastAsia="Times New Roman" w:hAnsi="Times New Roman" w:cs="Times New Roman"/>
          <w:color w:val="000000" w:themeColor="text1"/>
          <w:sz w:val="24"/>
          <w:szCs w:val="24"/>
        </w:rPr>
      </w:pPr>
    </w:p>
    <w:p w14:paraId="40699AD4" w14:textId="089A5C3C" w:rsidR="473E6A78" w:rsidRDefault="473E6A78" w:rsidP="006E2059">
      <w:pPr>
        <w:spacing w:after="0" w:line="240" w:lineRule="auto"/>
        <w:jc w:val="both"/>
        <w:rPr>
          <w:rFonts w:ascii="Times New Roman" w:eastAsia="Times New Roman" w:hAnsi="Times New Roman" w:cs="Times New Roman"/>
          <w:color w:val="000000" w:themeColor="text1"/>
          <w:sz w:val="24"/>
          <w:szCs w:val="24"/>
        </w:rPr>
      </w:pPr>
      <w:r w:rsidRPr="006E2059">
        <w:rPr>
          <w:rFonts w:ascii="Times New Roman" w:eastAsia="Times New Roman" w:hAnsi="Times New Roman" w:cs="Times New Roman"/>
          <w:i/>
          <w:iCs/>
          <w:color w:val="000000" w:themeColor="text1"/>
          <w:sz w:val="24"/>
          <w:szCs w:val="24"/>
        </w:rPr>
        <w:t>CO</w:t>
      </w:r>
      <w:r w:rsidRPr="006E2059">
        <w:rPr>
          <w:rFonts w:ascii="Times New Roman" w:eastAsia="Times New Roman" w:hAnsi="Times New Roman" w:cs="Times New Roman"/>
          <w:i/>
          <w:iCs/>
          <w:color w:val="000000" w:themeColor="text1"/>
          <w:sz w:val="24"/>
          <w:szCs w:val="24"/>
          <w:vertAlign w:val="subscript"/>
        </w:rPr>
        <w:t>2</w:t>
      </w:r>
      <w:r w:rsidRPr="006E2059">
        <w:rPr>
          <w:rFonts w:ascii="Times New Roman" w:eastAsia="Times New Roman" w:hAnsi="Times New Roman" w:cs="Times New Roman"/>
          <w:i/>
          <w:iCs/>
          <w:color w:val="000000" w:themeColor="text1"/>
          <w:sz w:val="24"/>
          <w:szCs w:val="24"/>
        </w:rPr>
        <w:t xml:space="preserve"> neutraalsus</w:t>
      </w:r>
      <w:r w:rsidRPr="2E6289FD">
        <w:rPr>
          <w:rFonts w:ascii="Times New Roman" w:eastAsia="Times New Roman" w:hAnsi="Times New Roman" w:cs="Times New Roman"/>
          <w:color w:val="000000" w:themeColor="text1"/>
          <w:sz w:val="24"/>
          <w:szCs w:val="24"/>
        </w:rPr>
        <w:t xml:space="preserve"> on süsinikdioksiidi heite ja sidumise vaheline arvestuslik tasakaal, mille tulemusena süsinikdioksiidi heide ei ületa selle sidumist. CO</w:t>
      </w:r>
      <w:r w:rsidRPr="005C0992">
        <w:rPr>
          <w:rFonts w:ascii="Times New Roman" w:eastAsia="Times New Roman" w:hAnsi="Times New Roman" w:cs="Times New Roman"/>
          <w:color w:val="000000" w:themeColor="text1"/>
          <w:sz w:val="24"/>
          <w:szCs w:val="24"/>
          <w:vertAlign w:val="subscript"/>
        </w:rPr>
        <w:t>2</w:t>
      </w:r>
      <w:r w:rsidRPr="2E6289FD">
        <w:rPr>
          <w:rFonts w:ascii="Times New Roman" w:eastAsia="Times New Roman" w:hAnsi="Times New Roman" w:cs="Times New Roman"/>
          <w:color w:val="000000" w:themeColor="text1"/>
          <w:sz w:val="24"/>
          <w:szCs w:val="24"/>
        </w:rPr>
        <w:t xml:space="preserve"> neutraalsus ei hõlma teisi kasvuhoonegaase.</w:t>
      </w:r>
      <w:r w:rsidR="4576C3E8" w:rsidRPr="2E6289FD">
        <w:rPr>
          <w:rFonts w:ascii="Times New Roman" w:eastAsia="Times New Roman" w:hAnsi="Times New Roman" w:cs="Times New Roman"/>
          <w:color w:val="000000" w:themeColor="text1"/>
          <w:sz w:val="24"/>
          <w:szCs w:val="24"/>
        </w:rPr>
        <w:t xml:space="preserve"> Näiteks </w:t>
      </w:r>
      <w:proofErr w:type="spellStart"/>
      <w:r w:rsidR="4576C3E8" w:rsidRPr="2E6289FD">
        <w:rPr>
          <w:rFonts w:ascii="Times New Roman" w:eastAsia="Times New Roman" w:hAnsi="Times New Roman" w:cs="Times New Roman"/>
          <w:color w:val="000000" w:themeColor="text1"/>
          <w:sz w:val="24"/>
          <w:szCs w:val="24"/>
        </w:rPr>
        <w:t>biomassi</w:t>
      </w:r>
      <w:proofErr w:type="spellEnd"/>
      <w:r w:rsidR="4576C3E8" w:rsidRPr="2E6289FD">
        <w:rPr>
          <w:rFonts w:ascii="Times New Roman" w:eastAsia="Times New Roman" w:hAnsi="Times New Roman" w:cs="Times New Roman"/>
          <w:color w:val="000000" w:themeColor="text1"/>
          <w:sz w:val="24"/>
          <w:szCs w:val="24"/>
        </w:rPr>
        <w:t xml:space="preserve"> põletamine on arvestuslikult CO</w:t>
      </w:r>
      <w:r w:rsidR="4576C3E8" w:rsidRPr="005C0992">
        <w:rPr>
          <w:rFonts w:ascii="Times New Roman" w:eastAsia="Times New Roman" w:hAnsi="Times New Roman" w:cs="Times New Roman"/>
          <w:color w:val="000000" w:themeColor="text1"/>
          <w:sz w:val="24"/>
          <w:szCs w:val="24"/>
          <w:vertAlign w:val="subscript"/>
        </w:rPr>
        <w:t>2</w:t>
      </w:r>
      <w:r w:rsidR="4576C3E8" w:rsidRPr="2E6289FD">
        <w:rPr>
          <w:rFonts w:ascii="Times New Roman" w:eastAsia="Times New Roman" w:hAnsi="Times New Roman" w:cs="Times New Roman"/>
          <w:color w:val="000000" w:themeColor="text1"/>
          <w:sz w:val="24"/>
          <w:szCs w:val="24"/>
        </w:rPr>
        <w:t xml:space="preserve"> neutraalne, kuid inventuuris võetakse arvesse teisi põlemisel tekkinud kasvuhoonegaase.</w:t>
      </w:r>
    </w:p>
    <w:p w14:paraId="4CD7DE46" w14:textId="168FDDF3" w:rsidR="2E58FE64" w:rsidRDefault="2E58FE64" w:rsidP="006E2059">
      <w:pPr>
        <w:spacing w:after="0" w:line="240" w:lineRule="auto"/>
        <w:jc w:val="both"/>
        <w:rPr>
          <w:rFonts w:ascii="Times New Roman" w:eastAsia="Times New Roman" w:hAnsi="Times New Roman" w:cs="Times New Roman"/>
          <w:color w:val="000000" w:themeColor="text1"/>
          <w:sz w:val="24"/>
          <w:szCs w:val="24"/>
        </w:rPr>
      </w:pPr>
    </w:p>
    <w:p w14:paraId="6F3BEC76" w14:textId="2CD84163" w:rsidR="2940E889" w:rsidRDefault="395D1280" w:rsidP="001F0906">
      <w:pPr>
        <w:spacing w:after="0" w:line="240" w:lineRule="auto"/>
        <w:jc w:val="both"/>
        <w:rPr>
          <w:rFonts w:ascii="Times New Roman" w:eastAsia="Times New Roman" w:hAnsi="Times New Roman" w:cs="Times New Roman"/>
          <w:b/>
          <w:bCs/>
          <w:color w:val="000000" w:themeColor="text1"/>
          <w:sz w:val="24"/>
          <w:szCs w:val="24"/>
        </w:rPr>
      </w:pPr>
      <w:r w:rsidRPr="738127E6">
        <w:rPr>
          <w:rFonts w:ascii="Times New Roman" w:eastAsia="Times New Roman" w:hAnsi="Times New Roman" w:cs="Times New Roman"/>
          <w:b/>
          <w:bCs/>
          <w:color w:val="000000" w:themeColor="text1"/>
          <w:sz w:val="24"/>
          <w:szCs w:val="24"/>
        </w:rPr>
        <w:t xml:space="preserve">§ </w:t>
      </w:r>
      <w:r w:rsidR="4896CDB3" w:rsidRPr="738127E6">
        <w:rPr>
          <w:rFonts w:ascii="Times New Roman" w:eastAsia="Times New Roman" w:hAnsi="Times New Roman" w:cs="Times New Roman"/>
          <w:b/>
          <w:bCs/>
          <w:color w:val="000000" w:themeColor="text1"/>
          <w:sz w:val="24"/>
          <w:szCs w:val="24"/>
        </w:rPr>
        <w:t>11</w:t>
      </w:r>
      <w:r w:rsidRPr="738127E6">
        <w:rPr>
          <w:rFonts w:ascii="Times New Roman" w:eastAsia="Times New Roman" w:hAnsi="Times New Roman" w:cs="Times New Roman"/>
          <w:b/>
          <w:bCs/>
          <w:color w:val="000000" w:themeColor="text1"/>
          <w:sz w:val="24"/>
          <w:szCs w:val="24"/>
        </w:rPr>
        <w:t>. Kliimakindlus</w:t>
      </w:r>
    </w:p>
    <w:p w14:paraId="0791520C" w14:textId="77777777" w:rsidR="001F0906" w:rsidRDefault="001F0906" w:rsidP="001F0906">
      <w:pPr>
        <w:spacing w:after="0" w:line="240" w:lineRule="auto"/>
        <w:jc w:val="both"/>
        <w:rPr>
          <w:rFonts w:ascii="Times New Roman" w:eastAsia="Times New Roman" w:hAnsi="Times New Roman" w:cs="Times New Roman"/>
          <w:b/>
          <w:color w:val="000000" w:themeColor="text1"/>
          <w:sz w:val="24"/>
          <w:szCs w:val="24"/>
        </w:rPr>
      </w:pPr>
    </w:p>
    <w:p w14:paraId="30FF1FCD" w14:textId="0212A4B0" w:rsidR="06D60568" w:rsidRDefault="06D8E0D3" w:rsidP="006E2059">
      <w:pPr>
        <w:spacing w:after="0" w:line="240" w:lineRule="auto"/>
        <w:jc w:val="both"/>
        <w:rPr>
          <w:rFonts w:ascii="Calibri" w:eastAsia="Calibri" w:hAnsi="Calibri" w:cs="Calibri"/>
        </w:rPr>
      </w:pPr>
      <w:r w:rsidRPr="006E2059">
        <w:rPr>
          <w:rFonts w:ascii="Times New Roman" w:eastAsia="Times New Roman" w:hAnsi="Times New Roman" w:cs="Times New Roman"/>
          <w:i/>
          <w:iCs/>
          <w:sz w:val="24"/>
          <w:szCs w:val="24"/>
        </w:rPr>
        <w:t>Kliimakindluse</w:t>
      </w:r>
      <w:r w:rsidRPr="5243F0D5">
        <w:rPr>
          <w:rFonts w:ascii="Times New Roman" w:eastAsia="Times New Roman" w:hAnsi="Times New Roman" w:cs="Times New Roman"/>
          <w:sz w:val="24"/>
          <w:szCs w:val="24"/>
        </w:rPr>
        <w:t xml:space="preserve"> all mõistetakse olemasolevas õigusruumis, nt </w:t>
      </w:r>
      <w:r w:rsidR="3E5CAF69" w:rsidRPr="630ECEC8">
        <w:rPr>
          <w:rFonts w:ascii="Times New Roman" w:eastAsia="Times New Roman" w:hAnsi="Times New Roman" w:cs="Times New Roman"/>
          <w:sz w:val="24"/>
          <w:szCs w:val="24"/>
        </w:rPr>
        <w:t>Euroopa Komisjoni teatises „Taristu kliimakindluse tagamise tehnilised suunised aastateks 2021–2027</w:t>
      </w:r>
      <w:r w:rsidR="003D3775">
        <w:rPr>
          <w:rFonts w:ascii="Times New Roman" w:eastAsia="Times New Roman" w:hAnsi="Times New Roman" w:cs="Times New Roman"/>
          <w:sz w:val="24"/>
          <w:szCs w:val="24"/>
        </w:rPr>
        <w:t>“</w:t>
      </w:r>
      <w:r w:rsidR="50BD4B41" w:rsidRPr="630ECEC8">
        <w:rPr>
          <w:rStyle w:val="Allmrkuseviide"/>
          <w:rFonts w:ascii="Times New Roman" w:eastAsia="Times New Roman" w:hAnsi="Times New Roman" w:cs="Times New Roman"/>
          <w:sz w:val="24"/>
          <w:szCs w:val="24"/>
        </w:rPr>
        <w:footnoteReference w:id="18"/>
      </w:r>
      <w:r w:rsidRPr="5243F0D5">
        <w:rPr>
          <w:rFonts w:ascii="Times New Roman" w:eastAsia="Times New Roman" w:hAnsi="Times New Roman" w:cs="Times New Roman"/>
          <w:sz w:val="24"/>
          <w:szCs w:val="24"/>
        </w:rPr>
        <w:t xml:space="preserve">, nii kliimamuutustega kohanemist kui ka kliimamuutuste leevendamist. </w:t>
      </w:r>
      <w:r w:rsidRPr="3DDE4A2C">
        <w:rPr>
          <w:rFonts w:ascii="Times New Roman" w:eastAsia="Times New Roman" w:hAnsi="Times New Roman" w:cs="Times New Roman"/>
          <w:sz w:val="24"/>
          <w:szCs w:val="24"/>
        </w:rPr>
        <w:t xml:space="preserve">Eesti õigusruumis on kliimakindluse tagamist käsitletud peamiselt </w:t>
      </w:r>
      <w:r w:rsidRPr="1FFF2475">
        <w:rPr>
          <w:rFonts w:ascii="Times New Roman" w:eastAsia="Times New Roman" w:hAnsi="Times New Roman" w:cs="Times New Roman"/>
          <w:sz w:val="24"/>
          <w:szCs w:val="24"/>
        </w:rPr>
        <w:t>taristu</w:t>
      </w:r>
      <w:r w:rsidR="009B4C20">
        <w:rPr>
          <w:rFonts w:ascii="Times New Roman" w:eastAsia="Times New Roman" w:hAnsi="Times New Roman" w:cs="Times New Roman"/>
          <w:sz w:val="24"/>
          <w:szCs w:val="24"/>
        </w:rPr>
        <w:t xml:space="preserve"> </w:t>
      </w:r>
      <w:r w:rsidRPr="1FFF2475">
        <w:rPr>
          <w:rFonts w:ascii="Times New Roman" w:eastAsia="Times New Roman" w:hAnsi="Times New Roman" w:cs="Times New Roman"/>
          <w:sz w:val="24"/>
          <w:szCs w:val="24"/>
        </w:rPr>
        <w:t>rajamiseks</w:t>
      </w:r>
      <w:r w:rsidRPr="3DDE4A2C">
        <w:rPr>
          <w:rFonts w:ascii="Times New Roman" w:eastAsia="Times New Roman" w:hAnsi="Times New Roman" w:cs="Times New Roman"/>
          <w:sz w:val="24"/>
          <w:szCs w:val="24"/>
        </w:rPr>
        <w:t xml:space="preserve"> toetuste andmise tingimustes, kus on viidatud ülalmainitud teatisele ning selle suunistele kliimakindluse hindamiseks ja tagamiseks</w:t>
      </w:r>
      <w:r w:rsidR="4A7DBD70" w:rsidRPr="3DDE4A2C">
        <w:rPr>
          <w:rFonts w:ascii="Times New Roman" w:eastAsia="Times New Roman" w:hAnsi="Times New Roman" w:cs="Times New Roman"/>
          <w:sz w:val="24"/>
          <w:szCs w:val="24"/>
        </w:rPr>
        <w:t>, kuid mõistet eraldi defineeritud ei ole</w:t>
      </w:r>
      <w:r w:rsidRPr="3DDE4A2C">
        <w:rPr>
          <w:rFonts w:ascii="Times New Roman" w:eastAsia="Times New Roman" w:hAnsi="Times New Roman" w:cs="Times New Roman"/>
          <w:sz w:val="24"/>
          <w:szCs w:val="24"/>
        </w:rPr>
        <w:t>. Nõue</w:t>
      </w:r>
      <w:r w:rsidR="70940DBE">
        <w:rPr>
          <w:rFonts w:ascii="Times New Roman" w:eastAsia="Times New Roman" w:hAnsi="Times New Roman" w:cs="Times New Roman"/>
          <w:sz w:val="24"/>
          <w:szCs w:val="24"/>
        </w:rPr>
        <w:t xml:space="preserve"> </w:t>
      </w:r>
      <w:r w:rsidR="009B4C20">
        <w:rPr>
          <w:rFonts w:ascii="Times New Roman" w:eastAsia="Times New Roman" w:hAnsi="Times New Roman" w:cs="Times New Roman"/>
          <w:sz w:val="24"/>
          <w:szCs w:val="24"/>
        </w:rPr>
        <w:t xml:space="preserve">tagada </w:t>
      </w:r>
      <w:r w:rsidR="70940DBE">
        <w:rPr>
          <w:rFonts w:ascii="Times New Roman" w:eastAsia="Times New Roman" w:hAnsi="Times New Roman" w:cs="Times New Roman"/>
          <w:sz w:val="24"/>
          <w:szCs w:val="24"/>
        </w:rPr>
        <w:t xml:space="preserve">Euroopa </w:t>
      </w:r>
      <w:r w:rsidR="58853EAC">
        <w:rPr>
          <w:rFonts w:ascii="Times New Roman" w:eastAsia="Times New Roman" w:hAnsi="Times New Roman" w:cs="Times New Roman"/>
          <w:sz w:val="24"/>
          <w:szCs w:val="24"/>
        </w:rPr>
        <w:t>ühendamise rahastu</w:t>
      </w:r>
      <w:r w:rsidRPr="3DDE4A2C">
        <w:rPr>
          <w:rFonts w:ascii="Times New Roman" w:eastAsia="Times New Roman" w:hAnsi="Times New Roman" w:cs="Times New Roman"/>
          <w:sz w:val="24"/>
          <w:szCs w:val="24"/>
        </w:rPr>
        <w:t xml:space="preserve"> </w:t>
      </w:r>
      <w:r w:rsidR="2FACCC82">
        <w:rPr>
          <w:rFonts w:ascii="Times New Roman" w:eastAsia="Times New Roman" w:hAnsi="Times New Roman" w:cs="Times New Roman"/>
          <w:sz w:val="24"/>
          <w:szCs w:val="24"/>
        </w:rPr>
        <w:t>(</w:t>
      </w:r>
      <w:r w:rsidRPr="3DDE4A2C">
        <w:rPr>
          <w:rFonts w:ascii="Times New Roman" w:eastAsia="Times New Roman" w:hAnsi="Times New Roman" w:cs="Times New Roman"/>
          <w:sz w:val="24"/>
          <w:szCs w:val="24"/>
        </w:rPr>
        <w:t>CEF</w:t>
      </w:r>
      <w:r w:rsidR="2FACCC82">
        <w:rPr>
          <w:rFonts w:ascii="Times New Roman" w:eastAsia="Times New Roman" w:hAnsi="Times New Roman" w:cs="Times New Roman"/>
          <w:sz w:val="24"/>
          <w:szCs w:val="24"/>
        </w:rPr>
        <w:t>)</w:t>
      </w:r>
      <w:r w:rsidRPr="3DDE4A2C">
        <w:rPr>
          <w:rFonts w:ascii="Times New Roman" w:eastAsia="Times New Roman" w:hAnsi="Times New Roman" w:cs="Times New Roman"/>
          <w:sz w:val="24"/>
          <w:szCs w:val="24"/>
        </w:rPr>
        <w:t xml:space="preserve"> rahastatud projektide puhul kliimakindlus tuleb </w:t>
      </w:r>
      <w:r w:rsidR="1D695A26" w:rsidRPr="630ECEC8">
        <w:rPr>
          <w:rFonts w:ascii="Times New Roman" w:eastAsia="Times New Roman" w:hAnsi="Times New Roman" w:cs="Times New Roman"/>
          <w:sz w:val="24"/>
          <w:szCs w:val="24"/>
        </w:rPr>
        <w:t>EL</w:t>
      </w:r>
      <w:r w:rsidR="009B4C20">
        <w:rPr>
          <w:rFonts w:ascii="Times New Roman" w:eastAsia="Times New Roman" w:hAnsi="Times New Roman" w:cs="Times New Roman"/>
          <w:sz w:val="24"/>
          <w:szCs w:val="24"/>
        </w:rPr>
        <w:t>i</w:t>
      </w:r>
      <w:r w:rsidR="1D695A26" w:rsidRPr="630ECEC8">
        <w:rPr>
          <w:rFonts w:ascii="Times New Roman" w:eastAsia="Times New Roman" w:hAnsi="Times New Roman" w:cs="Times New Roman"/>
          <w:sz w:val="24"/>
          <w:szCs w:val="24"/>
        </w:rPr>
        <w:t xml:space="preserve"> määrusest 2021/1153</w:t>
      </w:r>
      <w:r w:rsidR="50BD4B41" w:rsidRPr="630ECEC8">
        <w:rPr>
          <w:rStyle w:val="Allmrkuseviide"/>
          <w:rFonts w:ascii="Times New Roman" w:eastAsia="Times New Roman" w:hAnsi="Times New Roman" w:cs="Times New Roman"/>
          <w:sz w:val="24"/>
          <w:szCs w:val="24"/>
        </w:rPr>
        <w:footnoteReference w:id="19"/>
      </w:r>
      <w:r w:rsidR="65F31F6E" w:rsidRPr="5243F0D5">
        <w:rPr>
          <w:rFonts w:ascii="Times New Roman" w:eastAsia="Times New Roman" w:hAnsi="Times New Roman" w:cs="Times New Roman"/>
          <w:sz w:val="24"/>
          <w:szCs w:val="24"/>
        </w:rPr>
        <w:t>.</w:t>
      </w:r>
      <w:r w:rsidRPr="3DDE4A2C">
        <w:rPr>
          <w:rFonts w:ascii="Times New Roman" w:eastAsia="Times New Roman" w:hAnsi="Times New Roman" w:cs="Times New Roman"/>
          <w:sz w:val="24"/>
          <w:szCs w:val="24"/>
        </w:rPr>
        <w:t xml:space="preserve"> Kliima</w:t>
      </w:r>
      <w:r w:rsidR="6165F4D7" w:rsidRPr="3DDE4A2C">
        <w:rPr>
          <w:rFonts w:ascii="Times New Roman" w:eastAsia="Times New Roman" w:hAnsi="Times New Roman" w:cs="Times New Roman"/>
          <w:sz w:val="24"/>
          <w:szCs w:val="24"/>
        </w:rPr>
        <w:t xml:space="preserve">kindla majanduse </w:t>
      </w:r>
      <w:r w:rsidRPr="3DDE4A2C">
        <w:rPr>
          <w:rFonts w:ascii="Times New Roman" w:eastAsia="Times New Roman" w:hAnsi="Times New Roman" w:cs="Times New Roman"/>
          <w:sz w:val="24"/>
          <w:szCs w:val="24"/>
        </w:rPr>
        <w:t xml:space="preserve">seaduses kliimakindluse mõiste sisustamise eesmärk on </w:t>
      </w:r>
      <w:r w:rsidR="009B4C20">
        <w:rPr>
          <w:rFonts w:ascii="Times New Roman" w:eastAsia="Times New Roman" w:hAnsi="Times New Roman" w:cs="Times New Roman"/>
          <w:sz w:val="24"/>
          <w:szCs w:val="24"/>
        </w:rPr>
        <w:t xml:space="preserve">võimaldada laiendada </w:t>
      </w:r>
      <w:r w:rsidRPr="3DDE4A2C">
        <w:rPr>
          <w:rFonts w:ascii="Times New Roman" w:eastAsia="Times New Roman" w:hAnsi="Times New Roman" w:cs="Times New Roman"/>
          <w:sz w:val="24"/>
          <w:szCs w:val="24"/>
        </w:rPr>
        <w:t>kliimakindluse hindamise ja tagamise nõu</w:t>
      </w:r>
      <w:r w:rsidR="009B4C20">
        <w:rPr>
          <w:rFonts w:ascii="Times New Roman" w:eastAsia="Times New Roman" w:hAnsi="Times New Roman" w:cs="Times New Roman"/>
          <w:sz w:val="24"/>
          <w:szCs w:val="24"/>
        </w:rPr>
        <w:t>et</w:t>
      </w:r>
      <w:r w:rsidRPr="3DDE4A2C">
        <w:rPr>
          <w:rFonts w:ascii="Times New Roman" w:eastAsia="Times New Roman" w:hAnsi="Times New Roman" w:cs="Times New Roman"/>
          <w:sz w:val="24"/>
          <w:szCs w:val="24"/>
        </w:rPr>
        <w:t xml:space="preserve"> selliselt, et kliimamuutuste leevendamise ja nendega kohanemise aspektid oleksid hinnatud laiemalt kui </w:t>
      </w:r>
      <w:proofErr w:type="spellStart"/>
      <w:r w:rsidRPr="3DDE4A2C">
        <w:rPr>
          <w:rFonts w:ascii="Times New Roman" w:eastAsia="Times New Roman" w:hAnsi="Times New Roman" w:cs="Times New Roman"/>
          <w:sz w:val="24"/>
          <w:szCs w:val="24"/>
        </w:rPr>
        <w:t>CEF</w:t>
      </w:r>
      <w:r w:rsidR="009B4C20">
        <w:rPr>
          <w:rFonts w:ascii="Times New Roman" w:eastAsia="Times New Roman" w:hAnsi="Times New Roman" w:cs="Times New Roman"/>
          <w:sz w:val="24"/>
          <w:szCs w:val="24"/>
        </w:rPr>
        <w:t>i</w:t>
      </w:r>
      <w:proofErr w:type="spellEnd"/>
      <w:r w:rsidRPr="3DDE4A2C">
        <w:rPr>
          <w:rFonts w:ascii="Times New Roman" w:eastAsia="Times New Roman" w:hAnsi="Times New Roman" w:cs="Times New Roman"/>
          <w:sz w:val="24"/>
          <w:szCs w:val="24"/>
        </w:rPr>
        <w:t xml:space="preserve"> rahastatud projektide puhul. </w:t>
      </w:r>
      <w:r w:rsidRPr="3DDE4A2C">
        <w:rPr>
          <w:rFonts w:ascii="Times New Roman" w:eastAsia="Times New Roman" w:hAnsi="Times New Roman" w:cs="Times New Roman"/>
          <w:color w:val="000000" w:themeColor="text1"/>
          <w:sz w:val="24"/>
          <w:szCs w:val="24"/>
        </w:rPr>
        <w:t xml:space="preserve">Kliimakindluse tagamine on protsess, mille eesmärk on vältida ühiskonna, taristu või looduskeskkonna vastuvõtlikkust </w:t>
      </w:r>
      <w:r w:rsidR="652093AE" w:rsidRPr="6BECA491">
        <w:rPr>
          <w:rFonts w:ascii="Times New Roman" w:eastAsia="Times New Roman" w:hAnsi="Times New Roman" w:cs="Times New Roman"/>
          <w:color w:val="000000" w:themeColor="text1"/>
          <w:sz w:val="24"/>
          <w:szCs w:val="24"/>
        </w:rPr>
        <w:t>ja suurendada vastupanu- ning reageerimisvõimet</w:t>
      </w:r>
      <w:r w:rsidR="09BE47E3" w:rsidRPr="6BECA491">
        <w:rPr>
          <w:rFonts w:ascii="Times New Roman" w:eastAsia="Times New Roman" w:hAnsi="Times New Roman" w:cs="Times New Roman"/>
          <w:color w:val="000000" w:themeColor="text1"/>
          <w:sz w:val="24"/>
          <w:szCs w:val="24"/>
        </w:rPr>
        <w:t xml:space="preserve"> </w:t>
      </w:r>
      <w:r w:rsidRPr="3DDE4A2C">
        <w:rPr>
          <w:rFonts w:ascii="Times New Roman" w:eastAsia="Times New Roman" w:hAnsi="Times New Roman" w:cs="Times New Roman"/>
          <w:color w:val="000000" w:themeColor="text1"/>
          <w:sz w:val="24"/>
          <w:szCs w:val="24"/>
        </w:rPr>
        <w:t>võimalikele pikaajalistele kliimamõjudele, tagades samas, et järgitakse energiatõhususe esikohale seadmise põhimõtet ja et kasvuhoonegaaside heitkoguste tase on kooskõlas 2050. aastaks saavutatava kliimaneutraalsuse eesmärgiga.</w:t>
      </w:r>
      <w:r w:rsidRPr="3DDE4A2C">
        <w:rPr>
          <w:rFonts w:ascii="Calibri" w:eastAsia="Calibri" w:hAnsi="Calibri" w:cs="Calibri"/>
        </w:rPr>
        <w:t xml:space="preserve"> </w:t>
      </w:r>
      <w:r w:rsidRPr="3DDE4A2C">
        <w:rPr>
          <w:rFonts w:ascii="Times New Roman" w:eastAsia="Times New Roman" w:hAnsi="Times New Roman" w:cs="Times New Roman"/>
          <w:sz w:val="24"/>
          <w:szCs w:val="24"/>
        </w:rPr>
        <w:t xml:space="preserve">Seega järgitakse kliimakindluse tagamiseks olulise kahju ärahoidmise põhimõtet </w:t>
      </w:r>
      <w:r w:rsidRPr="1BAB2987">
        <w:rPr>
          <w:rFonts w:ascii="Times New Roman" w:eastAsia="Times New Roman" w:hAnsi="Times New Roman" w:cs="Times New Roman"/>
          <w:sz w:val="24"/>
          <w:szCs w:val="24"/>
        </w:rPr>
        <w:t>kooskõla</w:t>
      </w:r>
      <w:r w:rsidR="63AF2F33" w:rsidRPr="1BAB2987">
        <w:rPr>
          <w:rFonts w:ascii="Times New Roman" w:eastAsia="Times New Roman" w:hAnsi="Times New Roman" w:cs="Times New Roman"/>
          <w:sz w:val="24"/>
          <w:szCs w:val="24"/>
        </w:rPr>
        <w:t>s</w:t>
      </w:r>
      <w:r w:rsidRPr="3DDE4A2C">
        <w:rPr>
          <w:rFonts w:ascii="Times New Roman" w:eastAsia="Times New Roman" w:hAnsi="Times New Roman" w:cs="Times New Roman"/>
          <w:sz w:val="24"/>
          <w:szCs w:val="24"/>
        </w:rPr>
        <w:t xml:space="preserve"> kliimaneutraalsuse eesmärgi</w:t>
      </w:r>
      <w:r w:rsidR="00417C96">
        <w:rPr>
          <w:rFonts w:ascii="Times New Roman" w:eastAsia="Times New Roman" w:hAnsi="Times New Roman" w:cs="Times New Roman"/>
          <w:sz w:val="24"/>
          <w:szCs w:val="24"/>
        </w:rPr>
        <w:t>g</w:t>
      </w:r>
      <w:r w:rsidRPr="3DDE4A2C">
        <w:rPr>
          <w:rFonts w:ascii="Times New Roman" w:eastAsia="Times New Roman" w:hAnsi="Times New Roman" w:cs="Times New Roman"/>
          <w:sz w:val="24"/>
          <w:szCs w:val="24"/>
        </w:rPr>
        <w:t>a ning energiatõhususe</w:t>
      </w:r>
      <w:r w:rsidR="7DBCE004" w:rsidRPr="630ECEC8">
        <w:rPr>
          <w:rFonts w:ascii="Times New Roman" w:eastAsia="Times New Roman" w:hAnsi="Times New Roman" w:cs="Times New Roman"/>
          <w:sz w:val="24"/>
          <w:szCs w:val="24"/>
        </w:rPr>
        <w:t xml:space="preserve"> esikohale seadmise</w:t>
      </w:r>
      <w:r w:rsidRPr="630ECEC8">
        <w:rPr>
          <w:rFonts w:ascii="Times New Roman" w:eastAsia="Times New Roman" w:hAnsi="Times New Roman" w:cs="Times New Roman"/>
          <w:sz w:val="24"/>
          <w:szCs w:val="24"/>
        </w:rPr>
        <w:t xml:space="preserve"> põhimõttega.</w:t>
      </w:r>
    </w:p>
    <w:p w14:paraId="459F8FF0" w14:textId="3A235672" w:rsidR="2E58FE64" w:rsidRDefault="2E58FE64" w:rsidP="00A72C7F">
      <w:pPr>
        <w:spacing w:after="0" w:line="240" w:lineRule="auto"/>
        <w:jc w:val="both"/>
        <w:rPr>
          <w:rFonts w:ascii="Times New Roman" w:eastAsia="Times New Roman" w:hAnsi="Times New Roman" w:cs="Times New Roman"/>
          <w:b/>
          <w:bCs/>
          <w:color w:val="000000" w:themeColor="text1"/>
          <w:sz w:val="24"/>
          <w:szCs w:val="24"/>
        </w:rPr>
      </w:pPr>
    </w:p>
    <w:p w14:paraId="6FE7F591" w14:textId="4F3261A2" w:rsidR="07C80CC0" w:rsidRDefault="199ACEEA" w:rsidP="001F0906">
      <w:pPr>
        <w:spacing w:after="0" w:line="240" w:lineRule="auto"/>
        <w:jc w:val="both"/>
        <w:rPr>
          <w:rFonts w:ascii="Times New Roman" w:eastAsia="Times New Roman" w:hAnsi="Times New Roman" w:cs="Times New Roman"/>
          <w:b/>
          <w:bCs/>
          <w:color w:val="000000" w:themeColor="text1"/>
          <w:sz w:val="24"/>
          <w:szCs w:val="24"/>
        </w:rPr>
      </w:pPr>
      <w:r w:rsidRPr="2E6289FD">
        <w:rPr>
          <w:rFonts w:ascii="Times New Roman" w:eastAsia="Times New Roman" w:hAnsi="Times New Roman" w:cs="Times New Roman"/>
          <w:b/>
          <w:bCs/>
          <w:color w:val="000000" w:themeColor="text1"/>
          <w:sz w:val="24"/>
          <w:szCs w:val="24"/>
        </w:rPr>
        <w:t xml:space="preserve">§ </w:t>
      </w:r>
      <w:r w:rsidR="1F5476E7" w:rsidRPr="2E6289FD">
        <w:rPr>
          <w:rFonts w:ascii="Times New Roman" w:eastAsia="Times New Roman" w:hAnsi="Times New Roman" w:cs="Times New Roman"/>
          <w:b/>
          <w:bCs/>
          <w:color w:val="000000" w:themeColor="text1"/>
          <w:sz w:val="24"/>
          <w:szCs w:val="24"/>
        </w:rPr>
        <w:t>1</w:t>
      </w:r>
      <w:r w:rsidR="72CC2997" w:rsidRPr="2E6289FD">
        <w:rPr>
          <w:rFonts w:ascii="Times New Roman" w:eastAsia="Times New Roman" w:hAnsi="Times New Roman" w:cs="Times New Roman"/>
          <w:b/>
          <w:bCs/>
          <w:color w:val="000000" w:themeColor="text1"/>
          <w:sz w:val="24"/>
          <w:szCs w:val="24"/>
        </w:rPr>
        <w:t>2</w:t>
      </w:r>
      <w:r w:rsidRPr="2E6289FD">
        <w:rPr>
          <w:rFonts w:ascii="Times New Roman" w:eastAsia="Times New Roman" w:hAnsi="Times New Roman" w:cs="Times New Roman"/>
          <w:b/>
          <w:bCs/>
          <w:color w:val="000000" w:themeColor="text1"/>
          <w:sz w:val="24"/>
          <w:szCs w:val="24"/>
        </w:rPr>
        <w:t xml:space="preserve">. </w:t>
      </w:r>
      <w:r w:rsidR="00E06DD9">
        <w:rPr>
          <w:rFonts w:ascii="Times New Roman" w:eastAsia="Times New Roman" w:hAnsi="Times New Roman" w:cs="Times New Roman"/>
          <w:b/>
          <w:bCs/>
          <w:color w:val="000000" w:themeColor="text1"/>
          <w:sz w:val="24"/>
          <w:szCs w:val="24"/>
        </w:rPr>
        <w:t>Kasvuhoonegaaside</w:t>
      </w:r>
      <w:r w:rsidRPr="2E6289FD">
        <w:rPr>
          <w:rFonts w:ascii="Times New Roman" w:eastAsia="Times New Roman" w:hAnsi="Times New Roman" w:cs="Times New Roman"/>
          <w:b/>
          <w:bCs/>
          <w:color w:val="000000" w:themeColor="text1"/>
          <w:sz w:val="24"/>
          <w:szCs w:val="24"/>
        </w:rPr>
        <w:t xml:space="preserve"> sidumine</w:t>
      </w:r>
    </w:p>
    <w:p w14:paraId="51BA0232" w14:textId="77777777" w:rsidR="001F0906" w:rsidRDefault="001F0906" w:rsidP="001F0906">
      <w:pPr>
        <w:spacing w:after="0" w:line="240" w:lineRule="auto"/>
        <w:jc w:val="both"/>
        <w:rPr>
          <w:rFonts w:ascii="Times New Roman" w:eastAsia="Times New Roman" w:hAnsi="Times New Roman" w:cs="Times New Roman"/>
          <w:sz w:val="24"/>
          <w:szCs w:val="24"/>
        </w:rPr>
      </w:pPr>
    </w:p>
    <w:p w14:paraId="411FB87F" w14:textId="01ED1047" w:rsidR="00862A5D" w:rsidRDefault="3922657B" w:rsidP="00A72C7F">
      <w:pPr>
        <w:spacing w:after="0" w:line="240" w:lineRule="auto"/>
        <w:jc w:val="both"/>
        <w:rPr>
          <w:rFonts w:ascii="Times New Roman" w:hAnsi="Times New Roman" w:cs="Times New Roman"/>
          <w:sz w:val="24"/>
          <w:szCs w:val="24"/>
        </w:rPr>
      </w:pPr>
      <w:r w:rsidRPr="7C84A48D">
        <w:rPr>
          <w:rFonts w:ascii="Times New Roman" w:eastAsia="Times New Roman" w:hAnsi="Times New Roman" w:cs="Times New Roman"/>
          <w:i/>
          <w:iCs/>
          <w:color w:val="000000" w:themeColor="text1"/>
          <w:sz w:val="24"/>
          <w:szCs w:val="24"/>
        </w:rPr>
        <w:t>Kasvuhoonegaaside</w:t>
      </w:r>
      <w:r w:rsidR="38550F3D" w:rsidRPr="7C84A48D">
        <w:rPr>
          <w:rFonts w:ascii="Times New Roman" w:eastAsia="Times New Roman" w:hAnsi="Times New Roman" w:cs="Times New Roman"/>
          <w:i/>
          <w:iCs/>
          <w:color w:val="000000" w:themeColor="text1"/>
          <w:sz w:val="24"/>
          <w:szCs w:val="24"/>
        </w:rPr>
        <w:t xml:space="preserve"> sidumine</w:t>
      </w:r>
      <w:r w:rsidR="38550F3D" w:rsidRPr="7C84A48D">
        <w:rPr>
          <w:rFonts w:ascii="Times New Roman" w:eastAsia="Times New Roman" w:hAnsi="Times New Roman" w:cs="Times New Roman"/>
          <w:color w:val="000000" w:themeColor="text1"/>
          <w:sz w:val="24"/>
          <w:szCs w:val="24"/>
        </w:rPr>
        <w:t xml:space="preserve"> tähendab süsinikdioksiidi (CO₂) </w:t>
      </w:r>
      <w:r w:rsidRPr="7C84A48D">
        <w:rPr>
          <w:rFonts w:ascii="Times New Roman" w:eastAsia="Times New Roman" w:hAnsi="Times New Roman" w:cs="Times New Roman"/>
          <w:color w:val="000000" w:themeColor="text1"/>
          <w:sz w:val="24"/>
          <w:szCs w:val="24"/>
        </w:rPr>
        <w:t>või teiste kasvuhoonegaaside</w:t>
      </w:r>
      <w:r w:rsidR="42E3F1B7" w:rsidRPr="7C84A48D">
        <w:rPr>
          <w:rFonts w:ascii="Times New Roman" w:eastAsia="Times New Roman" w:hAnsi="Times New Roman" w:cs="Times New Roman"/>
          <w:color w:val="000000" w:themeColor="text1"/>
          <w:sz w:val="24"/>
          <w:szCs w:val="24"/>
        </w:rPr>
        <w:t xml:space="preserve"> </w:t>
      </w:r>
      <w:r w:rsidR="38550F3D" w:rsidRPr="7C84A48D">
        <w:rPr>
          <w:rFonts w:ascii="Times New Roman" w:eastAsia="Times New Roman" w:hAnsi="Times New Roman" w:cs="Times New Roman"/>
          <w:color w:val="000000" w:themeColor="text1"/>
          <w:sz w:val="24"/>
          <w:szCs w:val="24"/>
        </w:rPr>
        <w:t>aktiivset eemaldamist atmosfäärist.</w:t>
      </w:r>
      <w:r w:rsidR="10078082" w:rsidRPr="7C84A48D">
        <w:rPr>
          <w:rFonts w:ascii="Times New Roman" w:eastAsia="Times New Roman" w:hAnsi="Times New Roman" w:cs="Times New Roman"/>
          <w:color w:val="000000" w:themeColor="text1"/>
          <w:sz w:val="24"/>
          <w:szCs w:val="24"/>
        </w:rPr>
        <w:t xml:space="preserve"> </w:t>
      </w:r>
      <w:r w:rsidR="38550F3D" w:rsidRPr="7C84A48D">
        <w:rPr>
          <w:rFonts w:ascii="Times New Roman" w:eastAsia="Times New Roman" w:hAnsi="Times New Roman" w:cs="Times New Roman"/>
          <w:color w:val="000000" w:themeColor="text1"/>
          <w:sz w:val="24"/>
          <w:szCs w:val="24"/>
        </w:rPr>
        <w:t xml:space="preserve">Kuna kogu kasvuhoonegaaside heite kõrvaldamine selle tekkekohas ei ole võimalik, on </w:t>
      </w:r>
      <w:r w:rsidR="42E3F1B7" w:rsidRPr="7C84A48D">
        <w:rPr>
          <w:rFonts w:ascii="Times New Roman" w:eastAsia="Times New Roman" w:hAnsi="Times New Roman" w:cs="Times New Roman"/>
          <w:color w:val="000000" w:themeColor="text1"/>
          <w:sz w:val="24"/>
          <w:szCs w:val="24"/>
        </w:rPr>
        <w:t xml:space="preserve">sidumine </w:t>
      </w:r>
      <w:r w:rsidR="38550F3D" w:rsidRPr="7C84A48D">
        <w:rPr>
          <w:rFonts w:ascii="Times New Roman" w:eastAsia="Times New Roman" w:hAnsi="Times New Roman" w:cs="Times New Roman"/>
          <w:color w:val="000000" w:themeColor="text1"/>
          <w:sz w:val="24"/>
          <w:szCs w:val="24"/>
        </w:rPr>
        <w:t xml:space="preserve">hädavajalik vältimatu heite </w:t>
      </w:r>
      <w:r w:rsidR="27B8B827" w:rsidRPr="7C84A48D">
        <w:rPr>
          <w:rFonts w:ascii="Times New Roman" w:eastAsia="Times New Roman" w:hAnsi="Times New Roman" w:cs="Times New Roman"/>
          <w:color w:val="000000" w:themeColor="text1"/>
          <w:sz w:val="24"/>
          <w:szCs w:val="24"/>
        </w:rPr>
        <w:t>tasakaalustamiseks</w:t>
      </w:r>
      <w:r w:rsidR="38550F3D" w:rsidRPr="7C84A48D">
        <w:rPr>
          <w:rFonts w:ascii="Times New Roman" w:eastAsia="Times New Roman" w:hAnsi="Times New Roman" w:cs="Times New Roman"/>
          <w:color w:val="000000" w:themeColor="text1"/>
          <w:sz w:val="24"/>
          <w:szCs w:val="24"/>
        </w:rPr>
        <w:t xml:space="preserve"> ja globaalse soojenemise piiramiseks.</w:t>
      </w:r>
      <w:r w:rsidR="6AFF144B" w:rsidRPr="7C84A48D">
        <w:rPr>
          <w:rFonts w:ascii="Times New Roman" w:eastAsia="Times New Roman" w:hAnsi="Times New Roman" w:cs="Times New Roman"/>
          <w:color w:val="000000" w:themeColor="text1"/>
          <w:sz w:val="24"/>
          <w:szCs w:val="24"/>
        </w:rPr>
        <w:t xml:space="preserve"> </w:t>
      </w:r>
      <w:r w:rsidR="38550F3D" w:rsidRPr="7C84A48D">
        <w:rPr>
          <w:rFonts w:ascii="Times New Roman" w:eastAsia="Times New Roman" w:hAnsi="Times New Roman" w:cs="Times New Roman"/>
          <w:color w:val="000000" w:themeColor="text1"/>
          <w:sz w:val="24"/>
          <w:szCs w:val="24"/>
        </w:rPr>
        <w:t>Süsiniku sidumine tähendab CO₂ ohutut eemaldamist ja säilitamist, et see ei saaks aidata kaasa ülemaailmse temperatuuri tõusule.</w:t>
      </w:r>
      <w:r w:rsidR="71BB58B9" w:rsidRPr="7C84A48D">
        <w:rPr>
          <w:rFonts w:ascii="Times New Roman" w:eastAsia="Times New Roman" w:hAnsi="Times New Roman" w:cs="Times New Roman"/>
          <w:color w:val="000000" w:themeColor="text1"/>
          <w:sz w:val="24"/>
          <w:szCs w:val="24"/>
        </w:rPr>
        <w:t xml:space="preserve"> </w:t>
      </w:r>
      <w:r w:rsidR="38550F3D" w:rsidRPr="7C84A48D">
        <w:rPr>
          <w:rFonts w:ascii="Times New Roman" w:eastAsia="Times New Roman" w:hAnsi="Times New Roman" w:cs="Times New Roman"/>
          <w:color w:val="000000" w:themeColor="text1"/>
          <w:sz w:val="24"/>
          <w:szCs w:val="24"/>
        </w:rPr>
        <w:t>Süsiniku atmosfäärist eemaldamiseks on tehnoloogilisi ja looduspõhiseid lahendusi</w:t>
      </w:r>
      <w:r w:rsidR="4FD7EE49" w:rsidRPr="7C84A48D">
        <w:rPr>
          <w:rFonts w:ascii="Times New Roman" w:eastAsia="Times New Roman" w:hAnsi="Times New Roman" w:cs="Times New Roman"/>
          <w:color w:val="000000" w:themeColor="text1"/>
          <w:sz w:val="24"/>
          <w:szCs w:val="24"/>
        </w:rPr>
        <w:t>.</w:t>
      </w:r>
    </w:p>
    <w:p w14:paraId="4E078075" w14:textId="77777777" w:rsidR="00817672" w:rsidRDefault="00817672" w:rsidP="00A72C7F">
      <w:pPr>
        <w:spacing w:after="0" w:line="240" w:lineRule="auto"/>
        <w:jc w:val="both"/>
        <w:rPr>
          <w:rFonts w:ascii="Times New Roman" w:hAnsi="Times New Roman" w:cs="Times New Roman"/>
          <w:sz w:val="24"/>
          <w:szCs w:val="24"/>
        </w:rPr>
      </w:pPr>
    </w:p>
    <w:p w14:paraId="3ADB5353" w14:textId="27C1B9F4" w:rsidR="3F667D89" w:rsidRPr="00744C16" w:rsidRDefault="3F667D89" w:rsidP="00A72C7F">
      <w:pPr>
        <w:spacing w:after="0" w:line="240" w:lineRule="auto"/>
        <w:jc w:val="both"/>
        <w:rPr>
          <w:rFonts w:ascii="Times New Roman" w:hAnsi="Times New Roman" w:cs="Times New Roman"/>
          <w:sz w:val="24"/>
          <w:szCs w:val="24"/>
        </w:rPr>
      </w:pPr>
      <w:r w:rsidRPr="00744C16">
        <w:rPr>
          <w:rFonts w:ascii="Times New Roman" w:hAnsi="Times New Roman" w:cs="Times New Roman"/>
          <w:sz w:val="24"/>
          <w:szCs w:val="24"/>
        </w:rPr>
        <w:t>Süsiniku sidumise eesmärk maakasutuse ja metsanduse puhul võeti vastu paketi „Eesmärk 55“ raames</w:t>
      </w:r>
      <w:r w:rsidR="21971FF2" w:rsidRPr="00744C16">
        <w:rPr>
          <w:rFonts w:ascii="Times New Roman" w:hAnsi="Times New Roman" w:cs="Times New Roman"/>
          <w:sz w:val="24"/>
          <w:szCs w:val="24"/>
        </w:rPr>
        <w:t xml:space="preserve">, millega seati </w:t>
      </w:r>
      <w:r w:rsidRPr="00744C16">
        <w:rPr>
          <w:rFonts w:ascii="Times New Roman" w:hAnsi="Times New Roman" w:cs="Times New Roman"/>
          <w:sz w:val="24"/>
          <w:szCs w:val="24"/>
        </w:rPr>
        <w:t>EL</w:t>
      </w:r>
      <w:r w:rsidR="009B4C20">
        <w:rPr>
          <w:rFonts w:ascii="Times New Roman" w:hAnsi="Times New Roman" w:cs="Times New Roman"/>
          <w:sz w:val="24"/>
          <w:szCs w:val="24"/>
        </w:rPr>
        <w:t>i</w:t>
      </w:r>
      <w:r w:rsidRPr="00744C16">
        <w:rPr>
          <w:rFonts w:ascii="Times New Roman" w:hAnsi="Times New Roman" w:cs="Times New Roman"/>
          <w:sz w:val="24"/>
          <w:szCs w:val="24"/>
        </w:rPr>
        <w:t xml:space="preserve"> </w:t>
      </w:r>
      <w:r w:rsidR="24905ABE" w:rsidRPr="00744C16">
        <w:rPr>
          <w:rFonts w:ascii="Times New Roman" w:hAnsi="Times New Roman" w:cs="Times New Roman"/>
          <w:sz w:val="24"/>
          <w:szCs w:val="24"/>
        </w:rPr>
        <w:t>eesmärgiks siduda</w:t>
      </w:r>
      <w:r w:rsidRPr="00744C16">
        <w:rPr>
          <w:rFonts w:ascii="Times New Roman" w:hAnsi="Times New Roman" w:cs="Times New Roman"/>
          <w:sz w:val="24"/>
          <w:szCs w:val="24"/>
        </w:rPr>
        <w:t xml:space="preserve"> 2030. aastaks maakasutuse, maakasutuse muutuse ja metsanduse sektoris </w:t>
      </w:r>
      <w:r w:rsidRPr="00417C96">
        <w:rPr>
          <w:rFonts w:ascii="Times New Roman" w:hAnsi="Times New Roman" w:cs="Times New Roman"/>
          <w:sz w:val="24"/>
          <w:szCs w:val="24"/>
        </w:rPr>
        <w:t>310 m</w:t>
      </w:r>
      <w:r w:rsidR="00893474" w:rsidRPr="00F46374">
        <w:rPr>
          <w:rFonts w:ascii="Times New Roman" w:hAnsi="Times New Roman" w:cs="Times New Roman"/>
          <w:sz w:val="24"/>
          <w:szCs w:val="24"/>
        </w:rPr>
        <w:t>ln t</w:t>
      </w:r>
      <w:r w:rsidRPr="00417C96">
        <w:rPr>
          <w:rFonts w:ascii="Times New Roman" w:hAnsi="Times New Roman" w:cs="Times New Roman"/>
          <w:sz w:val="24"/>
          <w:szCs w:val="24"/>
        </w:rPr>
        <w:t xml:space="preserve"> CO₂ </w:t>
      </w:r>
      <w:proofErr w:type="spellStart"/>
      <w:r w:rsidRPr="00417C96">
        <w:rPr>
          <w:rFonts w:ascii="Times New Roman" w:hAnsi="Times New Roman" w:cs="Times New Roman"/>
          <w:sz w:val="24"/>
          <w:szCs w:val="24"/>
        </w:rPr>
        <w:t>ekv</w:t>
      </w:r>
      <w:proofErr w:type="spellEnd"/>
      <w:r w:rsidRPr="00744C16">
        <w:rPr>
          <w:rFonts w:ascii="Times New Roman" w:hAnsi="Times New Roman" w:cs="Times New Roman"/>
          <w:sz w:val="24"/>
          <w:szCs w:val="24"/>
        </w:rPr>
        <w:t>. Sektor hõlmab tegevusi, mis on seotud süsinikku looduslikult neelavate ja siduvate maade ja metsade kasutamise ja majandamisega.</w:t>
      </w:r>
    </w:p>
    <w:p w14:paraId="58682027" w14:textId="49B96C68" w:rsidR="24D7EC51" w:rsidRDefault="24D7EC51" w:rsidP="00A72C7F">
      <w:pPr>
        <w:spacing w:after="0" w:line="240" w:lineRule="auto"/>
        <w:jc w:val="both"/>
        <w:rPr>
          <w:rFonts w:ascii="Times New Roman" w:eastAsia="Times New Roman" w:hAnsi="Times New Roman" w:cs="Times New Roman"/>
          <w:color w:val="000000" w:themeColor="text1"/>
          <w:sz w:val="30"/>
          <w:szCs w:val="30"/>
        </w:rPr>
      </w:pPr>
    </w:p>
    <w:p w14:paraId="7C46DDDF" w14:textId="2DC0ACE2" w:rsidR="472F86E6" w:rsidRDefault="26EFB653" w:rsidP="001320CE">
      <w:pPr>
        <w:pStyle w:val="Pealkiri2"/>
      </w:pPr>
      <w:bookmarkStart w:id="26" w:name="_Toc173748432"/>
      <w:r w:rsidRPr="24D7EC51">
        <w:lastRenderedPageBreak/>
        <w:t>3. peatükk</w:t>
      </w:r>
      <w:r w:rsidR="009B4C20">
        <w:t>.</w:t>
      </w:r>
      <w:r w:rsidRPr="24D7EC51">
        <w:t xml:space="preserve"> Põhimõtted</w:t>
      </w:r>
      <w:bookmarkEnd w:id="26"/>
    </w:p>
    <w:p w14:paraId="1EFF7954" w14:textId="77777777" w:rsidR="00655C6D" w:rsidRDefault="00655C6D" w:rsidP="00655C6D">
      <w:pPr>
        <w:spacing w:after="0" w:line="240" w:lineRule="auto"/>
        <w:jc w:val="both"/>
        <w:rPr>
          <w:rFonts w:ascii="Times New Roman" w:eastAsia="Times New Roman" w:hAnsi="Times New Roman" w:cs="Times New Roman"/>
          <w:b/>
          <w:bCs/>
          <w:color w:val="2F5496" w:themeColor="accent1" w:themeShade="BF"/>
          <w:sz w:val="24"/>
          <w:szCs w:val="24"/>
        </w:rPr>
      </w:pPr>
    </w:p>
    <w:p w14:paraId="5C566581" w14:textId="5B25B1C8" w:rsidR="677C4749" w:rsidRDefault="6E987BA0" w:rsidP="00A72C7F">
      <w:pPr>
        <w:spacing w:after="0" w:line="240" w:lineRule="auto"/>
        <w:jc w:val="both"/>
      </w:pPr>
      <w:r w:rsidRPr="656C2244">
        <w:rPr>
          <w:rFonts w:ascii="Times New Roman" w:eastAsia="Times New Roman" w:hAnsi="Times New Roman" w:cs="Times New Roman"/>
          <w:sz w:val="24"/>
          <w:szCs w:val="24"/>
        </w:rPr>
        <w:t>Kliima</w:t>
      </w:r>
      <w:r w:rsidR="4FE91B2E" w:rsidRPr="656C2244">
        <w:rPr>
          <w:rFonts w:ascii="Times New Roman" w:eastAsia="Times New Roman" w:hAnsi="Times New Roman" w:cs="Times New Roman"/>
          <w:sz w:val="24"/>
          <w:szCs w:val="24"/>
        </w:rPr>
        <w:t xml:space="preserve">kindla majanduse </w:t>
      </w:r>
      <w:r w:rsidRPr="656C2244">
        <w:rPr>
          <w:rFonts w:ascii="Times New Roman" w:eastAsia="Times New Roman" w:hAnsi="Times New Roman" w:cs="Times New Roman"/>
          <w:sz w:val="24"/>
          <w:szCs w:val="24"/>
        </w:rPr>
        <w:t>seaduses sätestatud põhimõtete adressaa</w:t>
      </w:r>
      <w:r w:rsidR="009B4C20">
        <w:rPr>
          <w:rFonts w:ascii="Times New Roman" w:eastAsia="Times New Roman" w:hAnsi="Times New Roman" w:cs="Times New Roman"/>
          <w:sz w:val="24"/>
          <w:szCs w:val="24"/>
        </w:rPr>
        <w:t>did</w:t>
      </w:r>
      <w:r w:rsidRPr="656C2244">
        <w:rPr>
          <w:rFonts w:ascii="Times New Roman" w:eastAsia="Times New Roman" w:hAnsi="Times New Roman" w:cs="Times New Roman"/>
          <w:sz w:val="24"/>
          <w:szCs w:val="24"/>
        </w:rPr>
        <w:t xml:space="preserve"> on:</w:t>
      </w:r>
    </w:p>
    <w:p w14:paraId="1220A847" w14:textId="286F4B48" w:rsidR="677C4749" w:rsidRDefault="6BE0919A" w:rsidP="00A72C7F">
      <w:pPr>
        <w:pStyle w:val="Loendilik"/>
        <w:numPr>
          <w:ilvl w:val="0"/>
          <w:numId w:val="28"/>
        </w:numPr>
        <w:spacing w:after="0" w:line="240" w:lineRule="auto"/>
        <w:ind w:left="410"/>
        <w:jc w:val="both"/>
        <w:rPr>
          <w:rFonts w:ascii="Times New Roman" w:eastAsia="Times New Roman" w:hAnsi="Times New Roman" w:cs="Times New Roman"/>
          <w:sz w:val="24"/>
          <w:szCs w:val="24"/>
        </w:rPr>
      </w:pPr>
      <w:r w:rsidRPr="669979BF">
        <w:rPr>
          <w:rFonts w:ascii="Times New Roman" w:eastAsia="Times New Roman" w:hAnsi="Times New Roman" w:cs="Times New Roman"/>
          <w:b/>
          <w:bCs/>
          <w:sz w:val="24"/>
          <w:szCs w:val="24"/>
        </w:rPr>
        <w:t>s</w:t>
      </w:r>
      <w:r w:rsidR="677C4749" w:rsidRPr="669979BF">
        <w:rPr>
          <w:rFonts w:ascii="Times New Roman" w:eastAsia="Times New Roman" w:hAnsi="Times New Roman" w:cs="Times New Roman"/>
          <w:b/>
          <w:bCs/>
          <w:sz w:val="24"/>
          <w:szCs w:val="24"/>
        </w:rPr>
        <w:t>eadusandja</w:t>
      </w:r>
      <w:r w:rsidR="677C4749" w:rsidRPr="0EE50E00">
        <w:rPr>
          <w:rFonts w:ascii="Times New Roman" w:eastAsia="Times New Roman" w:hAnsi="Times New Roman" w:cs="Times New Roman"/>
          <w:b/>
          <w:sz w:val="24"/>
          <w:szCs w:val="24"/>
        </w:rPr>
        <w:t xml:space="preserve"> </w:t>
      </w:r>
      <w:r w:rsidR="677C4749" w:rsidRPr="24D7EC51">
        <w:rPr>
          <w:rFonts w:ascii="Times New Roman" w:eastAsia="Times New Roman" w:hAnsi="Times New Roman" w:cs="Times New Roman"/>
          <w:sz w:val="24"/>
          <w:szCs w:val="24"/>
        </w:rPr>
        <w:t xml:space="preserve">– põhimõtted on eelkõige suunatud õigusruumi kujundajatele </w:t>
      </w:r>
      <w:r w:rsidR="00F91B07" w:rsidRPr="72390DC2">
        <w:rPr>
          <w:rFonts w:ascii="Times New Roman" w:eastAsia="Times New Roman" w:hAnsi="Times New Roman" w:cs="Times New Roman"/>
          <w:sz w:val="24"/>
          <w:szCs w:val="24"/>
        </w:rPr>
        <w:t>kliimakindla</w:t>
      </w:r>
      <w:r w:rsidR="00F91B07">
        <w:rPr>
          <w:rFonts w:ascii="Times New Roman" w:eastAsia="Times New Roman" w:hAnsi="Times New Roman" w:cs="Times New Roman"/>
          <w:sz w:val="24"/>
          <w:szCs w:val="24"/>
        </w:rPr>
        <w:t xml:space="preserve"> majanduse seadus</w:t>
      </w:r>
      <w:r w:rsidR="677C4749" w:rsidRPr="24D7EC51">
        <w:rPr>
          <w:rFonts w:ascii="Times New Roman" w:eastAsia="Times New Roman" w:hAnsi="Times New Roman" w:cs="Times New Roman"/>
          <w:sz w:val="24"/>
          <w:szCs w:val="24"/>
        </w:rPr>
        <w:t xml:space="preserve">es välja toodud sektorites, millele on </w:t>
      </w:r>
      <w:r w:rsidR="14A58952" w:rsidRPr="6402D600">
        <w:rPr>
          <w:rFonts w:ascii="Times New Roman" w:eastAsia="Times New Roman" w:hAnsi="Times New Roman" w:cs="Times New Roman"/>
          <w:sz w:val="24"/>
          <w:szCs w:val="24"/>
        </w:rPr>
        <w:t xml:space="preserve">seatud </w:t>
      </w:r>
      <w:r w:rsidR="677C4749" w:rsidRPr="24D7EC51">
        <w:rPr>
          <w:rFonts w:ascii="Times New Roman" w:eastAsia="Times New Roman" w:hAnsi="Times New Roman" w:cs="Times New Roman"/>
          <w:sz w:val="24"/>
          <w:szCs w:val="24"/>
        </w:rPr>
        <w:t>kasvuhoonegaaside heitkoguse vähendamise eesmärgid</w:t>
      </w:r>
      <w:r w:rsidR="00417C96">
        <w:rPr>
          <w:rFonts w:ascii="Times New Roman" w:eastAsia="Times New Roman" w:hAnsi="Times New Roman" w:cs="Times New Roman"/>
          <w:sz w:val="24"/>
          <w:szCs w:val="24"/>
        </w:rPr>
        <w:t>,</w:t>
      </w:r>
      <w:r w:rsidR="677C4749" w:rsidRPr="24D7EC51">
        <w:rPr>
          <w:rFonts w:ascii="Times New Roman" w:eastAsia="Times New Roman" w:hAnsi="Times New Roman" w:cs="Times New Roman"/>
          <w:sz w:val="24"/>
          <w:szCs w:val="24"/>
        </w:rPr>
        <w:t xml:space="preserve"> ning kliimamuutustega kohanemise suunamiseks õigusruumis</w:t>
      </w:r>
      <w:r w:rsidR="009B4C20">
        <w:rPr>
          <w:rFonts w:ascii="Times New Roman" w:eastAsia="Times New Roman" w:hAnsi="Times New Roman" w:cs="Times New Roman"/>
          <w:sz w:val="24"/>
          <w:szCs w:val="24"/>
        </w:rPr>
        <w:t>;</w:t>
      </w:r>
    </w:p>
    <w:p w14:paraId="60A0C4D0" w14:textId="0EC5A6CE" w:rsidR="677C4749" w:rsidRDefault="59E6FDB0" w:rsidP="00A72C7F">
      <w:pPr>
        <w:pStyle w:val="Loendilik"/>
        <w:numPr>
          <w:ilvl w:val="0"/>
          <w:numId w:val="28"/>
        </w:numPr>
        <w:spacing w:after="0" w:line="240" w:lineRule="auto"/>
        <w:ind w:left="410"/>
        <w:jc w:val="both"/>
        <w:rPr>
          <w:rFonts w:ascii="Times New Roman" w:eastAsia="Times New Roman" w:hAnsi="Times New Roman" w:cs="Times New Roman"/>
          <w:sz w:val="24"/>
          <w:szCs w:val="24"/>
        </w:rPr>
      </w:pPr>
      <w:r w:rsidRPr="630ECEC8">
        <w:rPr>
          <w:rFonts w:ascii="Times New Roman" w:eastAsia="Times New Roman" w:hAnsi="Times New Roman" w:cs="Times New Roman"/>
          <w:b/>
          <w:bCs/>
          <w:sz w:val="24"/>
          <w:szCs w:val="24"/>
        </w:rPr>
        <w:t>r</w:t>
      </w:r>
      <w:r w:rsidR="74123ED2" w:rsidRPr="630ECEC8">
        <w:rPr>
          <w:rFonts w:ascii="Times New Roman" w:eastAsia="Times New Roman" w:hAnsi="Times New Roman" w:cs="Times New Roman"/>
          <w:b/>
          <w:bCs/>
          <w:sz w:val="24"/>
          <w:szCs w:val="24"/>
        </w:rPr>
        <w:t xml:space="preserve">iigiasutused ja kohaliku omavalitsuse </w:t>
      </w:r>
      <w:r w:rsidR="2589DDE6" w:rsidRPr="630ECEC8">
        <w:rPr>
          <w:rFonts w:ascii="Times New Roman" w:eastAsia="Times New Roman" w:hAnsi="Times New Roman" w:cs="Times New Roman"/>
          <w:b/>
          <w:bCs/>
          <w:sz w:val="24"/>
          <w:szCs w:val="24"/>
        </w:rPr>
        <w:t>üksused</w:t>
      </w:r>
      <w:r w:rsidR="74123ED2" w:rsidRPr="630ECEC8">
        <w:rPr>
          <w:rFonts w:ascii="Times New Roman" w:eastAsia="Times New Roman" w:hAnsi="Times New Roman" w:cs="Times New Roman"/>
          <w:sz w:val="24"/>
          <w:szCs w:val="24"/>
        </w:rPr>
        <w:t xml:space="preserve"> –</w:t>
      </w:r>
      <w:r w:rsidR="74A00444" w:rsidRPr="630ECEC8">
        <w:rPr>
          <w:rFonts w:ascii="Times New Roman" w:eastAsia="Times New Roman" w:hAnsi="Times New Roman" w:cs="Times New Roman"/>
          <w:sz w:val="24"/>
          <w:szCs w:val="24"/>
        </w:rPr>
        <w:t xml:space="preserve"> </w:t>
      </w:r>
      <w:r w:rsidR="23A258F2" w:rsidRPr="630ECEC8">
        <w:rPr>
          <w:rFonts w:ascii="Times New Roman" w:eastAsia="Times New Roman" w:hAnsi="Times New Roman" w:cs="Times New Roman"/>
          <w:sz w:val="24"/>
          <w:szCs w:val="24"/>
        </w:rPr>
        <w:t xml:space="preserve">õigusaktide ja </w:t>
      </w:r>
      <w:r w:rsidR="74A00444" w:rsidRPr="630ECEC8">
        <w:rPr>
          <w:rFonts w:ascii="Times New Roman" w:eastAsia="Times New Roman" w:hAnsi="Times New Roman" w:cs="Times New Roman"/>
          <w:sz w:val="24"/>
          <w:szCs w:val="24"/>
        </w:rPr>
        <w:t>strateegiliste planeerimisdokumentide</w:t>
      </w:r>
      <w:r w:rsidR="74123ED2" w:rsidRPr="630ECEC8">
        <w:rPr>
          <w:rFonts w:ascii="Times New Roman" w:eastAsia="Times New Roman" w:hAnsi="Times New Roman" w:cs="Times New Roman"/>
          <w:sz w:val="24"/>
          <w:szCs w:val="24"/>
        </w:rPr>
        <w:t xml:space="preserve"> </w:t>
      </w:r>
      <w:r w:rsidR="2CB00985" w:rsidRPr="630ECEC8">
        <w:rPr>
          <w:rFonts w:ascii="Times New Roman" w:eastAsia="Times New Roman" w:hAnsi="Times New Roman" w:cs="Times New Roman"/>
          <w:sz w:val="24"/>
          <w:szCs w:val="24"/>
        </w:rPr>
        <w:t xml:space="preserve">väljatöötamisel </w:t>
      </w:r>
      <w:r w:rsidR="2087D6AC" w:rsidRPr="630ECEC8">
        <w:rPr>
          <w:rFonts w:ascii="Times New Roman" w:eastAsia="Times New Roman" w:hAnsi="Times New Roman" w:cs="Times New Roman"/>
          <w:sz w:val="24"/>
          <w:szCs w:val="24"/>
        </w:rPr>
        <w:t>ja</w:t>
      </w:r>
      <w:r w:rsidR="74123ED2" w:rsidRPr="630ECEC8">
        <w:rPr>
          <w:rFonts w:ascii="Times New Roman" w:eastAsia="Times New Roman" w:hAnsi="Times New Roman" w:cs="Times New Roman"/>
          <w:sz w:val="24"/>
          <w:szCs w:val="24"/>
        </w:rPr>
        <w:t xml:space="preserve"> investeerimisotsuste tegemisel kliima</w:t>
      </w:r>
      <w:r w:rsidR="4390ADDE" w:rsidRPr="630ECEC8">
        <w:rPr>
          <w:rFonts w:ascii="Times New Roman" w:eastAsia="Times New Roman" w:hAnsi="Times New Roman" w:cs="Times New Roman"/>
          <w:sz w:val="24"/>
          <w:szCs w:val="24"/>
        </w:rPr>
        <w:t xml:space="preserve">kindla majanduse </w:t>
      </w:r>
      <w:r w:rsidR="74123ED2" w:rsidRPr="630ECEC8">
        <w:rPr>
          <w:rFonts w:ascii="Times New Roman" w:eastAsia="Times New Roman" w:hAnsi="Times New Roman" w:cs="Times New Roman"/>
          <w:sz w:val="24"/>
          <w:szCs w:val="24"/>
        </w:rPr>
        <w:t>seaduse põhimõtetega arvestamiseks</w:t>
      </w:r>
      <w:r w:rsidR="009B4C20">
        <w:rPr>
          <w:rFonts w:ascii="Times New Roman" w:eastAsia="Times New Roman" w:hAnsi="Times New Roman" w:cs="Times New Roman"/>
          <w:sz w:val="24"/>
          <w:szCs w:val="24"/>
        </w:rPr>
        <w:t>;</w:t>
      </w:r>
    </w:p>
    <w:p w14:paraId="7ABDCC05" w14:textId="1B54F102" w:rsidR="677C4749" w:rsidRDefault="677C4749" w:rsidP="00A72C7F">
      <w:pPr>
        <w:pStyle w:val="Loendilik"/>
        <w:numPr>
          <w:ilvl w:val="0"/>
          <w:numId w:val="28"/>
        </w:numPr>
        <w:spacing w:after="0" w:line="240" w:lineRule="auto"/>
        <w:ind w:left="410"/>
        <w:jc w:val="both"/>
        <w:rPr>
          <w:rFonts w:ascii="Times New Roman" w:eastAsia="Times New Roman" w:hAnsi="Times New Roman" w:cs="Times New Roman"/>
          <w:sz w:val="24"/>
          <w:szCs w:val="24"/>
        </w:rPr>
      </w:pPr>
      <w:r w:rsidRPr="4225A724">
        <w:rPr>
          <w:rFonts w:ascii="Times New Roman" w:eastAsia="Times New Roman" w:hAnsi="Times New Roman" w:cs="Times New Roman"/>
          <w:b/>
          <w:sz w:val="24"/>
          <w:szCs w:val="24"/>
        </w:rPr>
        <w:t>õigust rakendava</w:t>
      </w:r>
      <w:r w:rsidR="009B4C20">
        <w:rPr>
          <w:rFonts w:ascii="Times New Roman" w:eastAsia="Times New Roman" w:hAnsi="Times New Roman" w:cs="Times New Roman"/>
          <w:b/>
          <w:sz w:val="24"/>
          <w:szCs w:val="24"/>
        </w:rPr>
        <w:t>d</w:t>
      </w:r>
      <w:r w:rsidRPr="4225A724">
        <w:rPr>
          <w:rFonts w:ascii="Times New Roman" w:eastAsia="Times New Roman" w:hAnsi="Times New Roman" w:cs="Times New Roman"/>
          <w:b/>
          <w:sz w:val="24"/>
          <w:szCs w:val="24"/>
        </w:rPr>
        <w:t xml:space="preserve"> haldusorgani</w:t>
      </w:r>
      <w:r w:rsidR="009B4C20">
        <w:rPr>
          <w:rFonts w:ascii="Times New Roman" w:eastAsia="Times New Roman" w:hAnsi="Times New Roman" w:cs="Times New Roman"/>
          <w:b/>
          <w:sz w:val="24"/>
          <w:szCs w:val="24"/>
        </w:rPr>
        <w:t>d</w:t>
      </w:r>
      <w:r w:rsidRPr="4225A724">
        <w:rPr>
          <w:rFonts w:ascii="Times New Roman" w:eastAsia="Times New Roman" w:hAnsi="Times New Roman" w:cs="Times New Roman"/>
          <w:b/>
          <w:sz w:val="24"/>
          <w:szCs w:val="24"/>
        </w:rPr>
        <w:t xml:space="preserve"> ja koh</w:t>
      </w:r>
      <w:r w:rsidR="009B4C20">
        <w:rPr>
          <w:rFonts w:ascii="Times New Roman" w:eastAsia="Times New Roman" w:hAnsi="Times New Roman" w:cs="Times New Roman"/>
          <w:b/>
          <w:sz w:val="24"/>
          <w:szCs w:val="24"/>
        </w:rPr>
        <w:t>us –</w:t>
      </w:r>
      <w:r w:rsidRPr="24D7EC51">
        <w:rPr>
          <w:rFonts w:ascii="Times New Roman" w:eastAsia="Times New Roman" w:hAnsi="Times New Roman" w:cs="Times New Roman"/>
          <w:sz w:val="24"/>
          <w:szCs w:val="24"/>
        </w:rPr>
        <w:t xml:space="preserve"> </w:t>
      </w:r>
      <w:r w:rsidR="009B4C20">
        <w:rPr>
          <w:rFonts w:ascii="Times New Roman" w:eastAsia="Times New Roman" w:hAnsi="Times New Roman" w:cs="Times New Roman"/>
          <w:sz w:val="24"/>
          <w:szCs w:val="24"/>
        </w:rPr>
        <w:t xml:space="preserve">neile </w:t>
      </w:r>
      <w:r w:rsidRPr="24D7EC51">
        <w:rPr>
          <w:rFonts w:ascii="Times New Roman" w:eastAsia="Times New Roman" w:hAnsi="Times New Roman" w:cs="Times New Roman"/>
          <w:sz w:val="24"/>
          <w:szCs w:val="24"/>
        </w:rPr>
        <w:t>on need põhimõtted tõlgendamissuunisteks.</w:t>
      </w:r>
    </w:p>
    <w:p w14:paraId="0D6F483B" w14:textId="78E336DC" w:rsidR="677C4749" w:rsidRDefault="677C4749" w:rsidP="00A72C7F">
      <w:pPr>
        <w:spacing w:after="0" w:line="240" w:lineRule="auto"/>
      </w:pPr>
    </w:p>
    <w:p w14:paraId="1EFFA9F0" w14:textId="52EC39CB" w:rsidR="06E27E09" w:rsidRDefault="2D6D20D6" w:rsidP="00A72C7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Kliimakindla majanduse seadus</w:t>
      </w:r>
      <w:r w:rsidR="6FE7A5B7" w:rsidRPr="2E58FE64">
        <w:rPr>
          <w:rFonts w:ascii="Times New Roman" w:eastAsia="Times New Roman" w:hAnsi="Times New Roman" w:cs="Times New Roman"/>
          <w:sz w:val="24"/>
          <w:szCs w:val="24"/>
        </w:rPr>
        <w:t xml:space="preserve">e põhimõtete otseseks adressaadiks ei ole </w:t>
      </w:r>
      <w:r w:rsidR="584E1E35" w:rsidRPr="2E58FE64">
        <w:rPr>
          <w:rFonts w:ascii="Times New Roman" w:eastAsia="Times New Roman" w:hAnsi="Times New Roman" w:cs="Times New Roman"/>
          <w:sz w:val="24"/>
          <w:szCs w:val="24"/>
        </w:rPr>
        <w:t xml:space="preserve">füüsilised </w:t>
      </w:r>
      <w:r w:rsidR="6FE7A5B7" w:rsidRPr="2E58FE64">
        <w:rPr>
          <w:rFonts w:ascii="Times New Roman" w:eastAsia="Times New Roman" w:hAnsi="Times New Roman" w:cs="Times New Roman"/>
          <w:sz w:val="24"/>
          <w:szCs w:val="24"/>
        </w:rPr>
        <w:t>isikud</w:t>
      </w:r>
      <w:r w:rsidR="504AA21B" w:rsidRPr="5233A611">
        <w:rPr>
          <w:rFonts w:ascii="Times New Roman" w:eastAsia="Times New Roman" w:hAnsi="Times New Roman" w:cs="Times New Roman"/>
          <w:color w:val="FF0000"/>
          <w:sz w:val="24"/>
          <w:szCs w:val="24"/>
        </w:rPr>
        <w:t xml:space="preserve"> </w:t>
      </w:r>
      <w:r w:rsidR="504AA21B" w:rsidRPr="5233A611">
        <w:rPr>
          <w:rFonts w:ascii="Times New Roman" w:eastAsia="Times New Roman" w:hAnsi="Times New Roman" w:cs="Times New Roman"/>
          <w:sz w:val="24"/>
          <w:szCs w:val="24"/>
          <w:shd w:val="clear" w:color="auto" w:fill="E6E6E6"/>
        </w:rPr>
        <w:t>ega ettevõtjad</w:t>
      </w:r>
      <w:r w:rsidR="6FE7A5B7" w:rsidRPr="5233A611">
        <w:rPr>
          <w:rFonts w:ascii="Times New Roman" w:eastAsia="Times New Roman" w:hAnsi="Times New Roman" w:cs="Times New Roman"/>
          <w:sz w:val="24"/>
          <w:szCs w:val="24"/>
          <w:shd w:val="clear" w:color="auto" w:fill="E6E6E6"/>
        </w:rPr>
        <w:t>.</w:t>
      </w:r>
      <w:r w:rsidR="00A66CB6">
        <w:rPr>
          <w:rFonts w:ascii="Times New Roman" w:eastAsia="Times New Roman" w:hAnsi="Times New Roman" w:cs="Times New Roman"/>
          <w:sz w:val="24"/>
          <w:szCs w:val="24"/>
        </w:rPr>
        <w:t xml:space="preserve"> </w:t>
      </w:r>
      <w:r w:rsidR="43ABC65A" w:rsidRPr="656C2244">
        <w:rPr>
          <w:rFonts w:ascii="Times New Roman" w:eastAsia="Times New Roman" w:hAnsi="Times New Roman" w:cs="Times New Roman"/>
          <w:sz w:val="24"/>
          <w:szCs w:val="24"/>
        </w:rPr>
        <w:t xml:space="preserve">Kuigi </w:t>
      </w:r>
      <w:r w:rsidR="36C1319B" w:rsidRPr="738127E6">
        <w:rPr>
          <w:rFonts w:ascii="Times New Roman" w:eastAsia="Times New Roman" w:hAnsi="Times New Roman" w:cs="Times New Roman"/>
          <w:sz w:val="24"/>
          <w:szCs w:val="24"/>
        </w:rPr>
        <w:t>seaduseelnõus</w:t>
      </w:r>
      <w:r w:rsidR="43ABC65A" w:rsidRPr="656C2244">
        <w:rPr>
          <w:rFonts w:ascii="Times New Roman" w:eastAsia="Times New Roman" w:hAnsi="Times New Roman" w:cs="Times New Roman"/>
          <w:sz w:val="24"/>
          <w:szCs w:val="24"/>
        </w:rPr>
        <w:t xml:space="preserve"> sätestatud põhimõtted on osaliselt kehtestatud ka valdkondlikes eriseadustes, on </w:t>
      </w:r>
      <w:r w:rsidR="04A7AC37" w:rsidRPr="5243F0D5">
        <w:rPr>
          <w:rFonts w:ascii="Times New Roman" w:eastAsia="Times New Roman" w:hAnsi="Times New Roman" w:cs="Times New Roman"/>
          <w:sz w:val="24"/>
          <w:szCs w:val="24"/>
        </w:rPr>
        <w:t>oluline</w:t>
      </w:r>
      <w:r w:rsidR="43ABC65A" w:rsidRPr="656C2244">
        <w:rPr>
          <w:rFonts w:ascii="Times New Roman" w:eastAsia="Times New Roman" w:hAnsi="Times New Roman" w:cs="Times New Roman"/>
          <w:sz w:val="24"/>
          <w:szCs w:val="24"/>
        </w:rPr>
        <w:t xml:space="preserve"> sätestatud põhimõtted kokku koondada ka </w:t>
      </w:r>
      <w:r w:rsidR="5A337D52" w:rsidRPr="656C2244">
        <w:rPr>
          <w:rFonts w:ascii="Times New Roman" w:eastAsia="Times New Roman" w:hAnsi="Times New Roman" w:cs="Times New Roman"/>
          <w:sz w:val="24"/>
          <w:szCs w:val="24"/>
        </w:rPr>
        <w:t xml:space="preserve">seaduseelnõus </w:t>
      </w:r>
      <w:r w:rsidR="43ABC65A" w:rsidRPr="656C2244">
        <w:rPr>
          <w:rFonts w:ascii="Times New Roman" w:eastAsia="Times New Roman" w:hAnsi="Times New Roman" w:cs="Times New Roman"/>
          <w:sz w:val="24"/>
          <w:szCs w:val="24"/>
        </w:rPr>
        <w:t>kehtestatud kliimaeesmärkide täitmiseks ja selgete suuniste andmiseks</w:t>
      </w:r>
      <w:r w:rsidR="009B4C20" w:rsidRPr="009B4C20">
        <w:rPr>
          <w:rFonts w:ascii="Times New Roman" w:eastAsia="Times New Roman" w:hAnsi="Times New Roman" w:cs="Times New Roman"/>
          <w:sz w:val="24"/>
          <w:szCs w:val="24"/>
        </w:rPr>
        <w:t xml:space="preserve"> </w:t>
      </w:r>
      <w:r w:rsidR="009B4C20" w:rsidRPr="656C2244">
        <w:rPr>
          <w:rFonts w:ascii="Times New Roman" w:eastAsia="Times New Roman" w:hAnsi="Times New Roman" w:cs="Times New Roman"/>
          <w:sz w:val="24"/>
          <w:szCs w:val="24"/>
        </w:rPr>
        <w:t>meetmete rakendamiseks</w:t>
      </w:r>
      <w:r w:rsidR="43ABC65A" w:rsidRPr="656C2244">
        <w:rPr>
          <w:rFonts w:ascii="Times New Roman" w:eastAsia="Times New Roman" w:hAnsi="Times New Roman" w:cs="Times New Roman"/>
          <w:sz w:val="24"/>
          <w:szCs w:val="24"/>
        </w:rPr>
        <w:t>.</w:t>
      </w:r>
      <w:r w:rsidR="00A66CB6">
        <w:rPr>
          <w:rFonts w:ascii="Times New Roman" w:eastAsia="Times New Roman" w:hAnsi="Times New Roman" w:cs="Times New Roman"/>
          <w:sz w:val="24"/>
          <w:szCs w:val="24"/>
        </w:rPr>
        <w:t xml:space="preserve"> </w:t>
      </w:r>
      <w:r w:rsidR="06E27E09" w:rsidRPr="47687F2E">
        <w:rPr>
          <w:rFonts w:ascii="Times New Roman" w:eastAsia="Times New Roman" w:hAnsi="Times New Roman" w:cs="Times New Roman"/>
          <w:sz w:val="24"/>
          <w:szCs w:val="24"/>
        </w:rPr>
        <w:t xml:space="preserve">Kehtestatavad põhimõtted on erineva ulatuse ja iseloomuga, </w:t>
      </w:r>
      <w:r w:rsidR="009B4C20">
        <w:rPr>
          <w:rFonts w:ascii="Times New Roman" w:eastAsia="Times New Roman" w:hAnsi="Times New Roman" w:cs="Times New Roman"/>
          <w:sz w:val="24"/>
          <w:szCs w:val="24"/>
        </w:rPr>
        <w:t>sisaldades</w:t>
      </w:r>
      <w:r w:rsidR="06E27E09" w:rsidRPr="47687F2E">
        <w:rPr>
          <w:rFonts w:ascii="Times New Roman" w:eastAsia="Times New Roman" w:hAnsi="Times New Roman" w:cs="Times New Roman"/>
          <w:sz w:val="24"/>
          <w:szCs w:val="24"/>
        </w:rPr>
        <w:t xml:space="preserve"> nii üldiseid valdkonnaüleseid põhimõtteid kui </w:t>
      </w:r>
      <w:r w:rsidR="00417C96">
        <w:rPr>
          <w:rFonts w:ascii="Times New Roman" w:eastAsia="Times New Roman" w:hAnsi="Times New Roman" w:cs="Times New Roman"/>
          <w:sz w:val="24"/>
          <w:szCs w:val="24"/>
        </w:rPr>
        <w:t xml:space="preserve">ka </w:t>
      </w:r>
      <w:r w:rsidR="06E27E09" w:rsidRPr="47687F2E">
        <w:rPr>
          <w:rFonts w:ascii="Times New Roman" w:eastAsia="Times New Roman" w:hAnsi="Times New Roman" w:cs="Times New Roman"/>
          <w:sz w:val="24"/>
          <w:szCs w:val="24"/>
        </w:rPr>
        <w:t>konkreetsemaid või valdkonnapõhiseid j</w:t>
      </w:r>
      <w:r w:rsidR="0A0EACAE" w:rsidRPr="47687F2E">
        <w:rPr>
          <w:rFonts w:ascii="Times New Roman" w:eastAsia="Times New Roman" w:hAnsi="Times New Roman" w:cs="Times New Roman"/>
          <w:sz w:val="24"/>
          <w:szCs w:val="24"/>
        </w:rPr>
        <w:t>uhtpõhimõtteid.</w:t>
      </w:r>
    </w:p>
    <w:p w14:paraId="6767F26B" w14:textId="3F8AFACB" w:rsidR="316B644D" w:rsidRDefault="316B644D" w:rsidP="00A72C7F">
      <w:pPr>
        <w:spacing w:after="0" w:line="240" w:lineRule="auto"/>
        <w:jc w:val="both"/>
        <w:rPr>
          <w:rFonts w:ascii="Times New Roman" w:eastAsia="Times New Roman" w:hAnsi="Times New Roman" w:cs="Times New Roman"/>
          <w:sz w:val="24"/>
          <w:szCs w:val="24"/>
        </w:rPr>
      </w:pPr>
    </w:p>
    <w:p w14:paraId="61FAE7E0" w14:textId="3194E6CE" w:rsidR="0C2A7B85" w:rsidRDefault="0C2A7B85" w:rsidP="00E57547">
      <w:pPr>
        <w:spacing w:after="0" w:line="240" w:lineRule="auto"/>
        <w:jc w:val="both"/>
        <w:rPr>
          <w:rFonts w:ascii="Times New Roman" w:eastAsia="Times New Roman" w:hAnsi="Times New Roman" w:cs="Times New Roman"/>
          <w:color w:val="000000" w:themeColor="text1"/>
          <w:sz w:val="24"/>
          <w:szCs w:val="24"/>
        </w:rPr>
      </w:pPr>
      <w:r w:rsidRPr="316B644D">
        <w:rPr>
          <w:rFonts w:ascii="Times New Roman" w:eastAsia="Times New Roman" w:hAnsi="Times New Roman" w:cs="Times New Roman"/>
          <w:b/>
          <w:bCs/>
          <w:color w:val="000000" w:themeColor="text1"/>
          <w:sz w:val="24"/>
          <w:szCs w:val="24"/>
        </w:rPr>
        <w:t xml:space="preserve">§ 13. </w:t>
      </w:r>
      <w:proofErr w:type="spellStart"/>
      <w:r w:rsidRPr="316B644D">
        <w:rPr>
          <w:rFonts w:ascii="Times New Roman" w:eastAsia="Times New Roman" w:hAnsi="Times New Roman" w:cs="Times New Roman"/>
          <w:b/>
          <w:bCs/>
          <w:color w:val="000000" w:themeColor="text1"/>
          <w:sz w:val="24"/>
          <w:szCs w:val="24"/>
        </w:rPr>
        <w:t>Põlvkondadevahelise</w:t>
      </w:r>
      <w:proofErr w:type="spellEnd"/>
      <w:r w:rsidRPr="316B644D">
        <w:rPr>
          <w:rFonts w:ascii="Times New Roman" w:eastAsia="Times New Roman" w:hAnsi="Times New Roman" w:cs="Times New Roman"/>
          <w:b/>
          <w:bCs/>
          <w:color w:val="000000" w:themeColor="text1"/>
          <w:sz w:val="24"/>
          <w:szCs w:val="24"/>
        </w:rPr>
        <w:t xml:space="preserve"> õigluse põhimõte</w:t>
      </w:r>
    </w:p>
    <w:p w14:paraId="54F704AE" w14:textId="3414BE33" w:rsidR="316B644D" w:rsidRDefault="316B644D" w:rsidP="00E57547">
      <w:pPr>
        <w:spacing w:after="0" w:line="240" w:lineRule="auto"/>
        <w:jc w:val="both"/>
        <w:rPr>
          <w:rFonts w:ascii="Times New Roman" w:eastAsia="Times New Roman" w:hAnsi="Times New Roman" w:cs="Times New Roman"/>
          <w:color w:val="000000" w:themeColor="text1"/>
          <w:sz w:val="24"/>
          <w:szCs w:val="24"/>
        </w:rPr>
      </w:pPr>
    </w:p>
    <w:p w14:paraId="27DE541C" w14:textId="248F7AE7" w:rsidR="0C2A7B85" w:rsidRDefault="77E34DC5" w:rsidP="00E57547">
      <w:pPr>
        <w:spacing w:after="0" w:line="240" w:lineRule="auto"/>
        <w:jc w:val="both"/>
        <w:rPr>
          <w:rFonts w:ascii="Times New Roman" w:eastAsia="Times New Roman" w:hAnsi="Times New Roman" w:cs="Times New Roman"/>
          <w:color w:val="000000" w:themeColor="text1"/>
          <w:sz w:val="24"/>
          <w:szCs w:val="24"/>
        </w:rPr>
      </w:pPr>
      <w:r w:rsidRPr="47687F2E">
        <w:rPr>
          <w:rFonts w:ascii="Times New Roman" w:eastAsia="Times New Roman" w:hAnsi="Times New Roman" w:cs="Times New Roman"/>
          <w:color w:val="000000" w:themeColor="text1"/>
          <w:sz w:val="24"/>
          <w:szCs w:val="24"/>
        </w:rPr>
        <w:t xml:space="preserve">Kliimamuutuseid tuleb leevendada ja nendega kohaneda viisil, mis tagab, et ühel ajahetkel elavad inimesed ei jäta tulevikus elavatele inimestele põhjendamatult </w:t>
      </w:r>
      <w:r w:rsidR="3ABACAAB" w:rsidRPr="3719A35D">
        <w:rPr>
          <w:rFonts w:ascii="Times New Roman" w:eastAsia="Times New Roman" w:hAnsi="Times New Roman" w:cs="Times New Roman"/>
          <w:color w:val="000000" w:themeColor="text1"/>
          <w:sz w:val="24"/>
          <w:szCs w:val="24"/>
        </w:rPr>
        <w:t>suurt</w:t>
      </w:r>
      <w:r w:rsidRPr="47687F2E">
        <w:rPr>
          <w:rFonts w:ascii="Times New Roman" w:eastAsia="Times New Roman" w:hAnsi="Times New Roman" w:cs="Times New Roman"/>
          <w:color w:val="000000" w:themeColor="text1"/>
          <w:sz w:val="24"/>
          <w:szCs w:val="24"/>
        </w:rPr>
        <w:t xml:space="preserve"> kasvuhoonegaaside heite vähendamise ja kliimamuutuste tagajärgedega kohanemise koormat.</w:t>
      </w:r>
      <w:r w:rsidR="04CA1101" w:rsidRPr="54107E87">
        <w:rPr>
          <w:rFonts w:ascii="Times New Roman" w:eastAsia="Times New Roman" w:hAnsi="Times New Roman" w:cs="Times New Roman"/>
          <w:color w:val="000000" w:themeColor="text1"/>
          <w:sz w:val="24"/>
          <w:szCs w:val="24"/>
        </w:rPr>
        <w:t xml:space="preserve"> </w:t>
      </w:r>
      <w:r w:rsidR="04CA1101" w:rsidRPr="3C5B162B">
        <w:rPr>
          <w:rFonts w:ascii="Times New Roman" w:eastAsia="Times New Roman" w:hAnsi="Times New Roman" w:cs="Times New Roman"/>
          <w:color w:val="000000" w:themeColor="text1"/>
          <w:sz w:val="24"/>
          <w:szCs w:val="24"/>
        </w:rPr>
        <w:t xml:space="preserve">Samal ajal tuleb </w:t>
      </w:r>
      <w:r w:rsidR="4232B88B" w:rsidRPr="3C5B162B">
        <w:rPr>
          <w:rFonts w:ascii="Times New Roman" w:eastAsia="Times New Roman" w:hAnsi="Times New Roman" w:cs="Times New Roman"/>
          <w:color w:val="000000" w:themeColor="text1"/>
          <w:sz w:val="24"/>
          <w:szCs w:val="24"/>
        </w:rPr>
        <w:t xml:space="preserve">kliimaneutraalsuse poole liikumisel ja heitkoguste </w:t>
      </w:r>
      <w:r w:rsidR="4232B88B" w:rsidRPr="3B87D1A3">
        <w:rPr>
          <w:rFonts w:ascii="Times New Roman" w:eastAsia="Times New Roman" w:hAnsi="Times New Roman" w:cs="Times New Roman"/>
          <w:color w:val="000000" w:themeColor="text1"/>
          <w:sz w:val="24"/>
          <w:szCs w:val="24"/>
        </w:rPr>
        <w:t xml:space="preserve">vähendamisel </w:t>
      </w:r>
      <w:r w:rsidR="04CA1101" w:rsidRPr="3B87D1A3">
        <w:rPr>
          <w:rFonts w:ascii="Times New Roman" w:eastAsia="Times New Roman" w:hAnsi="Times New Roman" w:cs="Times New Roman"/>
          <w:color w:val="000000" w:themeColor="text1"/>
          <w:sz w:val="24"/>
          <w:szCs w:val="24"/>
        </w:rPr>
        <w:t>tagada</w:t>
      </w:r>
      <w:r w:rsidR="04CA1101" w:rsidRPr="54107E87">
        <w:rPr>
          <w:rFonts w:ascii="Times New Roman" w:eastAsia="Times New Roman" w:hAnsi="Times New Roman" w:cs="Times New Roman"/>
          <w:color w:val="000000" w:themeColor="text1"/>
          <w:sz w:val="24"/>
          <w:szCs w:val="24"/>
        </w:rPr>
        <w:t xml:space="preserve"> </w:t>
      </w:r>
      <w:r w:rsidR="558FA05E" w:rsidRPr="497EC2F3">
        <w:rPr>
          <w:rFonts w:ascii="Times New Roman" w:eastAsia="Times New Roman" w:hAnsi="Times New Roman" w:cs="Times New Roman"/>
          <w:color w:val="000000" w:themeColor="text1"/>
          <w:sz w:val="24"/>
          <w:szCs w:val="24"/>
        </w:rPr>
        <w:t xml:space="preserve">ka </w:t>
      </w:r>
      <w:r w:rsidR="009B4C20">
        <w:rPr>
          <w:rFonts w:ascii="Times New Roman" w:eastAsia="Times New Roman" w:hAnsi="Times New Roman" w:cs="Times New Roman"/>
          <w:color w:val="000000" w:themeColor="text1"/>
          <w:sz w:val="24"/>
          <w:szCs w:val="24"/>
        </w:rPr>
        <w:t>praeguste</w:t>
      </w:r>
      <w:r w:rsidR="04CA1101" w:rsidRPr="54107E87">
        <w:rPr>
          <w:rFonts w:ascii="Times New Roman" w:eastAsia="Times New Roman" w:hAnsi="Times New Roman" w:cs="Times New Roman"/>
          <w:color w:val="000000" w:themeColor="text1"/>
          <w:sz w:val="24"/>
          <w:szCs w:val="24"/>
        </w:rPr>
        <w:t xml:space="preserve"> põlvkondade toimetulek ning õiglane </w:t>
      </w:r>
      <w:r w:rsidR="04CA1101" w:rsidRPr="62076FD7">
        <w:rPr>
          <w:rFonts w:ascii="Times New Roman" w:eastAsia="Times New Roman" w:hAnsi="Times New Roman" w:cs="Times New Roman"/>
          <w:color w:val="000000" w:themeColor="text1"/>
          <w:sz w:val="24"/>
          <w:szCs w:val="24"/>
        </w:rPr>
        <w:t>üleminek</w:t>
      </w:r>
      <w:r w:rsidR="04CA1101" w:rsidRPr="54107E87">
        <w:rPr>
          <w:rFonts w:ascii="Times New Roman" w:eastAsia="Times New Roman" w:hAnsi="Times New Roman" w:cs="Times New Roman"/>
          <w:color w:val="000000" w:themeColor="text1"/>
          <w:sz w:val="24"/>
          <w:szCs w:val="24"/>
        </w:rPr>
        <w:t>.</w:t>
      </w:r>
    </w:p>
    <w:p w14:paraId="5FCCEE3B" w14:textId="46E37BFB" w:rsidR="47687F2E" w:rsidRDefault="47687F2E" w:rsidP="00E57547">
      <w:pPr>
        <w:spacing w:after="0" w:line="240" w:lineRule="auto"/>
        <w:jc w:val="both"/>
        <w:rPr>
          <w:rFonts w:ascii="Times New Roman" w:eastAsia="Times New Roman" w:hAnsi="Times New Roman" w:cs="Times New Roman"/>
          <w:color w:val="000000" w:themeColor="text1"/>
          <w:sz w:val="24"/>
          <w:szCs w:val="24"/>
        </w:rPr>
      </w:pPr>
    </w:p>
    <w:p w14:paraId="3CDAE8A8" w14:textId="0FCD8433" w:rsidR="316B644D" w:rsidRDefault="548E1311" w:rsidP="00E57547">
      <w:pPr>
        <w:spacing w:after="0" w:line="240" w:lineRule="auto"/>
        <w:jc w:val="both"/>
        <w:rPr>
          <w:rFonts w:ascii="Times New Roman" w:eastAsia="Times New Roman" w:hAnsi="Times New Roman" w:cs="Times New Roman"/>
          <w:sz w:val="24"/>
          <w:szCs w:val="24"/>
        </w:rPr>
      </w:pPr>
      <w:r w:rsidRPr="00BCF469">
        <w:rPr>
          <w:rFonts w:ascii="Times New Roman" w:eastAsia="Times New Roman" w:hAnsi="Times New Roman" w:cs="Times New Roman"/>
          <w:sz w:val="24"/>
          <w:szCs w:val="24"/>
        </w:rPr>
        <w:t xml:space="preserve">Kasvuhoonegaaside heitkoguste vähendamise eesmärgid ja vahe-eesmärgid peavad olema selge </w:t>
      </w:r>
      <w:r w:rsidR="009B4C20">
        <w:rPr>
          <w:rFonts w:ascii="Times New Roman" w:eastAsia="Times New Roman" w:hAnsi="Times New Roman" w:cs="Times New Roman"/>
          <w:sz w:val="24"/>
          <w:szCs w:val="24"/>
        </w:rPr>
        <w:t>suunaga</w:t>
      </w:r>
      <w:r w:rsidRPr="00BCF469">
        <w:rPr>
          <w:rFonts w:ascii="Times New Roman" w:eastAsia="Times New Roman" w:hAnsi="Times New Roman" w:cs="Times New Roman"/>
          <w:sz w:val="24"/>
          <w:szCs w:val="24"/>
        </w:rPr>
        <w:t xml:space="preserve"> ning ei tohi piirata järgmiste põlvkondade inimõigusi. Pariisi leppe alustingimustes on öeldud, et kliimamuutuste ohjamise meetmete rakendamisel peab järgima, edendama ja arvestama oma kohustusi inimõiguste ja eri põlvkondade võrdse</w:t>
      </w:r>
      <w:r w:rsidR="00417C96">
        <w:rPr>
          <w:rFonts w:ascii="Times New Roman" w:eastAsia="Times New Roman" w:hAnsi="Times New Roman" w:cs="Times New Roman"/>
          <w:sz w:val="24"/>
          <w:szCs w:val="24"/>
        </w:rPr>
        <w:t>l</w:t>
      </w:r>
      <w:r w:rsidRPr="00BCF469">
        <w:rPr>
          <w:rFonts w:ascii="Times New Roman" w:eastAsia="Times New Roman" w:hAnsi="Times New Roman" w:cs="Times New Roman"/>
          <w:sz w:val="24"/>
          <w:szCs w:val="24"/>
        </w:rPr>
        <w:t xml:space="preserve"> kohtlemise</w:t>
      </w:r>
      <w:r w:rsidR="00417C96">
        <w:rPr>
          <w:rFonts w:ascii="Times New Roman" w:eastAsia="Times New Roman" w:hAnsi="Times New Roman" w:cs="Times New Roman"/>
          <w:sz w:val="24"/>
          <w:szCs w:val="24"/>
        </w:rPr>
        <w:t>l</w:t>
      </w:r>
      <w:r w:rsidRPr="00BCF469">
        <w:rPr>
          <w:rFonts w:ascii="Times New Roman" w:eastAsia="Times New Roman" w:hAnsi="Times New Roman" w:cs="Times New Roman"/>
          <w:sz w:val="24"/>
          <w:szCs w:val="24"/>
        </w:rPr>
        <w:t>. Selleks, et vältida kliimamuutuste leevendamise edasilükkamist, on vaja</w:t>
      </w:r>
      <w:r w:rsidR="009B4C20">
        <w:rPr>
          <w:rFonts w:ascii="Times New Roman" w:eastAsia="Times New Roman" w:hAnsi="Times New Roman" w:cs="Times New Roman"/>
          <w:sz w:val="24"/>
          <w:szCs w:val="24"/>
        </w:rPr>
        <w:t xml:space="preserve"> </w:t>
      </w:r>
      <w:r w:rsidRPr="00BCF469">
        <w:rPr>
          <w:rFonts w:ascii="Times New Roman" w:eastAsia="Times New Roman" w:hAnsi="Times New Roman" w:cs="Times New Roman"/>
          <w:sz w:val="24"/>
          <w:szCs w:val="24"/>
        </w:rPr>
        <w:t xml:space="preserve">kliimaeesmärkide seadmisel ja meetmete kavandamisel </w:t>
      </w:r>
      <w:r w:rsidR="009B4C20" w:rsidRPr="00BCF469">
        <w:rPr>
          <w:rFonts w:ascii="Times New Roman" w:eastAsia="Times New Roman" w:hAnsi="Times New Roman" w:cs="Times New Roman"/>
          <w:sz w:val="24"/>
          <w:szCs w:val="24"/>
        </w:rPr>
        <w:t>arvestada</w:t>
      </w:r>
      <w:r w:rsidR="009B4C20" w:rsidRPr="4F419B33">
        <w:rPr>
          <w:rFonts w:ascii="Times New Roman" w:eastAsia="Times New Roman" w:hAnsi="Times New Roman" w:cs="Times New Roman"/>
          <w:sz w:val="24"/>
          <w:szCs w:val="24"/>
        </w:rPr>
        <w:t xml:space="preserve"> </w:t>
      </w:r>
      <w:proofErr w:type="spellStart"/>
      <w:r w:rsidRPr="00457015">
        <w:rPr>
          <w:rFonts w:ascii="Times New Roman" w:eastAsia="Times New Roman" w:hAnsi="Times New Roman" w:cs="Times New Roman"/>
          <w:i/>
          <w:iCs/>
          <w:sz w:val="24"/>
          <w:szCs w:val="24"/>
        </w:rPr>
        <w:t>põlvkondadevahelise</w:t>
      </w:r>
      <w:proofErr w:type="spellEnd"/>
      <w:r w:rsidR="00457015" w:rsidRPr="00457015">
        <w:rPr>
          <w:rFonts w:ascii="Times New Roman" w:eastAsia="Times New Roman" w:hAnsi="Times New Roman" w:cs="Times New Roman"/>
          <w:i/>
          <w:iCs/>
          <w:sz w:val="24"/>
          <w:szCs w:val="24"/>
        </w:rPr>
        <w:t xml:space="preserve"> õigluse</w:t>
      </w:r>
      <w:r w:rsidRPr="00457015">
        <w:rPr>
          <w:rFonts w:ascii="Times New Roman" w:eastAsia="Times New Roman" w:hAnsi="Times New Roman" w:cs="Times New Roman"/>
          <w:i/>
          <w:iCs/>
          <w:sz w:val="24"/>
          <w:szCs w:val="24"/>
        </w:rPr>
        <w:t xml:space="preserve"> põhimõttega</w:t>
      </w:r>
      <w:r w:rsidRPr="00BCF469">
        <w:rPr>
          <w:rFonts w:ascii="Times New Roman" w:eastAsia="Times New Roman" w:hAnsi="Times New Roman" w:cs="Times New Roman"/>
          <w:sz w:val="24"/>
          <w:szCs w:val="24"/>
        </w:rPr>
        <w:t>. Rahvusvahelises praktikas on n</w:t>
      </w:r>
      <w:r w:rsidR="00C35FDA">
        <w:rPr>
          <w:rFonts w:ascii="Times New Roman" w:eastAsia="Times New Roman" w:hAnsi="Times New Roman" w:cs="Times New Roman"/>
          <w:sz w:val="24"/>
          <w:szCs w:val="24"/>
        </w:rPr>
        <w:t>t</w:t>
      </w:r>
      <w:r w:rsidRPr="00BCF469">
        <w:rPr>
          <w:rFonts w:ascii="Times New Roman" w:eastAsia="Times New Roman" w:hAnsi="Times New Roman" w:cs="Times New Roman"/>
          <w:sz w:val="24"/>
          <w:szCs w:val="24"/>
        </w:rPr>
        <w:t xml:space="preserve"> Saksamaa </w:t>
      </w:r>
      <w:r w:rsidR="00CF3806" w:rsidRPr="00BCF469">
        <w:rPr>
          <w:rFonts w:ascii="Times New Roman" w:eastAsia="Times New Roman" w:hAnsi="Times New Roman" w:cs="Times New Roman"/>
          <w:sz w:val="24"/>
          <w:szCs w:val="24"/>
        </w:rPr>
        <w:t xml:space="preserve">Konstitutsioonikohus 2021. aastal </w:t>
      </w:r>
      <w:r w:rsidR="00CF3806">
        <w:rPr>
          <w:rFonts w:ascii="Times New Roman" w:eastAsia="Times New Roman" w:hAnsi="Times New Roman" w:cs="Times New Roman"/>
          <w:sz w:val="24"/>
          <w:szCs w:val="24"/>
        </w:rPr>
        <w:t xml:space="preserve">Saksamaa </w:t>
      </w:r>
      <w:r w:rsidRPr="00BCF469">
        <w:rPr>
          <w:rFonts w:ascii="Times New Roman" w:eastAsia="Times New Roman" w:hAnsi="Times New Roman" w:cs="Times New Roman"/>
          <w:sz w:val="24"/>
          <w:szCs w:val="24"/>
        </w:rPr>
        <w:t xml:space="preserve">kliimaseaduse </w:t>
      </w:r>
      <w:r w:rsidR="009B4C20">
        <w:rPr>
          <w:rFonts w:ascii="Times New Roman" w:eastAsia="Times New Roman" w:hAnsi="Times New Roman" w:cs="Times New Roman"/>
          <w:sz w:val="24"/>
          <w:szCs w:val="24"/>
        </w:rPr>
        <w:t>puhul</w:t>
      </w:r>
      <w:r w:rsidRPr="00BCF469">
        <w:rPr>
          <w:rFonts w:ascii="Times New Roman" w:eastAsia="Times New Roman" w:hAnsi="Times New Roman" w:cs="Times New Roman"/>
          <w:sz w:val="24"/>
          <w:szCs w:val="24"/>
        </w:rPr>
        <w:t xml:space="preserve"> otsustanud, et kliimaseadus oli puudulik, kuna ei </w:t>
      </w:r>
      <w:r w:rsidR="00CF3806">
        <w:rPr>
          <w:rFonts w:ascii="Times New Roman" w:eastAsia="Times New Roman" w:hAnsi="Times New Roman" w:cs="Times New Roman"/>
          <w:sz w:val="24"/>
          <w:szCs w:val="24"/>
        </w:rPr>
        <w:t>sätestanud</w:t>
      </w:r>
      <w:r w:rsidRPr="00BCF469">
        <w:rPr>
          <w:rFonts w:ascii="Times New Roman" w:eastAsia="Times New Roman" w:hAnsi="Times New Roman" w:cs="Times New Roman"/>
          <w:sz w:val="24"/>
          <w:szCs w:val="24"/>
        </w:rPr>
        <w:t xml:space="preserve"> emissioonide vähendamise üksikasju piisava</w:t>
      </w:r>
      <w:r w:rsidR="00CF3806">
        <w:rPr>
          <w:rFonts w:ascii="Times New Roman" w:eastAsia="Times New Roman" w:hAnsi="Times New Roman" w:cs="Times New Roman"/>
          <w:sz w:val="24"/>
          <w:szCs w:val="24"/>
        </w:rPr>
        <w:t>lt</w:t>
      </w:r>
      <w:r w:rsidRPr="00BCF469">
        <w:rPr>
          <w:rFonts w:ascii="Times New Roman" w:eastAsia="Times New Roman" w:hAnsi="Times New Roman" w:cs="Times New Roman"/>
          <w:sz w:val="24"/>
          <w:szCs w:val="24"/>
        </w:rPr>
        <w:t xml:space="preserve"> täpse</w:t>
      </w:r>
      <w:r w:rsidR="00CF3806">
        <w:rPr>
          <w:rFonts w:ascii="Times New Roman" w:eastAsia="Times New Roman" w:hAnsi="Times New Roman" w:cs="Times New Roman"/>
          <w:sz w:val="24"/>
          <w:szCs w:val="24"/>
        </w:rPr>
        <w:t>lt</w:t>
      </w:r>
      <w:r w:rsidRPr="00BCF469">
        <w:rPr>
          <w:rFonts w:ascii="Times New Roman" w:eastAsia="Times New Roman" w:hAnsi="Times New Roman" w:cs="Times New Roman"/>
          <w:sz w:val="24"/>
          <w:szCs w:val="24"/>
        </w:rPr>
        <w:t xml:space="preserve">. </w:t>
      </w:r>
      <w:r w:rsidR="00CF3806">
        <w:rPr>
          <w:rFonts w:ascii="Times New Roman" w:eastAsia="Times New Roman" w:hAnsi="Times New Roman" w:cs="Times New Roman"/>
          <w:sz w:val="24"/>
          <w:szCs w:val="24"/>
        </w:rPr>
        <w:t>K</w:t>
      </w:r>
      <w:r w:rsidRPr="00BCF469">
        <w:rPr>
          <w:rFonts w:ascii="Times New Roman" w:eastAsia="Times New Roman" w:hAnsi="Times New Roman" w:cs="Times New Roman"/>
          <w:sz w:val="24"/>
          <w:szCs w:val="24"/>
        </w:rPr>
        <w:t>onstitutsioonikoh</w:t>
      </w:r>
      <w:r w:rsidR="00CF3806">
        <w:rPr>
          <w:rFonts w:ascii="Times New Roman" w:eastAsia="Times New Roman" w:hAnsi="Times New Roman" w:cs="Times New Roman"/>
          <w:sz w:val="24"/>
          <w:szCs w:val="24"/>
        </w:rPr>
        <w:t>tu hinnangul</w:t>
      </w:r>
      <w:r w:rsidRPr="00BCF469">
        <w:rPr>
          <w:rFonts w:ascii="Times New Roman" w:eastAsia="Times New Roman" w:hAnsi="Times New Roman" w:cs="Times New Roman"/>
          <w:sz w:val="24"/>
          <w:szCs w:val="24"/>
        </w:rPr>
        <w:t xml:space="preserve"> </w:t>
      </w:r>
      <w:r w:rsidR="00CF3806">
        <w:rPr>
          <w:rFonts w:ascii="Times New Roman" w:eastAsia="Times New Roman" w:hAnsi="Times New Roman" w:cs="Times New Roman"/>
          <w:sz w:val="24"/>
          <w:szCs w:val="24"/>
        </w:rPr>
        <w:t>ei ol</w:t>
      </w:r>
      <w:r w:rsidR="00417C96">
        <w:rPr>
          <w:rFonts w:ascii="Times New Roman" w:eastAsia="Times New Roman" w:hAnsi="Times New Roman" w:cs="Times New Roman"/>
          <w:sz w:val="24"/>
          <w:szCs w:val="24"/>
        </w:rPr>
        <w:t>nud</w:t>
      </w:r>
      <w:r w:rsidR="00CF3806">
        <w:rPr>
          <w:rFonts w:ascii="Times New Roman" w:eastAsia="Times New Roman" w:hAnsi="Times New Roman" w:cs="Times New Roman"/>
          <w:sz w:val="24"/>
          <w:szCs w:val="24"/>
        </w:rPr>
        <w:t xml:space="preserve"> seaduses reguleeritud</w:t>
      </w:r>
      <w:r w:rsidRPr="00BCF469">
        <w:rPr>
          <w:rFonts w:ascii="Times New Roman" w:eastAsia="Times New Roman" w:hAnsi="Times New Roman" w:cs="Times New Roman"/>
          <w:sz w:val="24"/>
          <w:szCs w:val="24"/>
        </w:rPr>
        <w:t xml:space="preserve"> riiklike KHG vähendamise eesmärkide ajakohastami</w:t>
      </w:r>
      <w:r w:rsidR="00CF3806">
        <w:rPr>
          <w:rFonts w:ascii="Times New Roman" w:eastAsia="Times New Roman" w:hAnsi="Times New Roman" w:cs="Times New Roman"/>
          <w:sz w:val="24"/>
          <w:szCs w:val="24"/>
        </w:rPr>
        <w:t>ne</w:t>
      </w:r>
      <w:r w:rsidRPr="00BCF469">
        <w:rPr>
          <w:rFonts w:ascii="Times New Roman" w:eastAsia="Times New Roman" w:hAnsi="Times New Roman" w:cs="Times New Roman"/>
          <w:sz w:val="24"/>
          <w:szCs w:val="24"/>
        </w:rPr>
        <w:t xml:space="preserve"> pärast aastat 2031. Konstitutsioonikohus leidis, et ei tohi juhtuda, et ühele põlvkonnale antakse õigus kasutada suhteliselt kerge koormusega suurt osa CO</w:t>
      </w:r>
      <w:r w:rsidRPr="00A72C7F">
        <w:rPr>
          <w:rFonts w:ascii="Times New Roman" w:eastAsia="Times New Roman" w:hAnsi="Times New Roman" w:cs="Times New Roman"/>
          <w:sz w:val="24"/>
          <w:szCs w:val="24"/>
          <w:vertAlign w:val="subscript"/>
        </w:rPr>
        <w:t>2</w:t>
      </w:r>
      <w:r w:rsidRPr="00BCF469">
        <w:rPr>
          <w:rFonts w:ascii="Times New Roman" w:eastAsia="Times New Roman" w:hAnsi="Times New Roman" w:cs="Times New Roman"/>
          <w:sz w:val="24"/>
          <w:szCs w:val="24"/>
        </w:rPr>
        <w:t xml:space="preserve"> eelarvest, jättes radikaalsema heite vähendamise koorma järgmistele põlvkondadele, kelle vabadused oleksid seetõttu oluliselt piiratud. Seadusandja oleks pidanud võtma ettevaatusabinõusid, et seda suurt koormust leevendada. Kohus kohustas seadusandjat 2022. aasta lõpuks täpsemalt reguleerima 2030. a</w:t>
      </w:r>
      <w:r w:rsidR="00C35FDA">
        <w:rPr>
          <w:rFonts w:ascii="Times New Roman" w:eastAsia="Times New Roman" w:hAnsi="Times New Roman" w:cs="Times New Roman"/>
          <w:sz w:val="24"/>
          <w:szCs w:val="24"/>
        </w:rPr>
        <w:t>asta</w:t>
      </w:r>
      <w:r w:rsidRPr="00BCF469">
        <w:rPr>
          <w:rFonts w:ascii="Times New Roman" w:eastAsia="Times New Roman" w:hAnsi="Times New Roman" w:cs="Times New Roman"/>
          <w:sz w:val="24"/>
          <w:szCs w:val="24"/>
        </w:rPr>
        <w:t xml:space="preserve"> järgse perioodi KHG heitkoguste vähendamise eesmärke. Nimetatud otsuse jär</w:t>
      </w:r>
      <w:r w:rsidR="00CF3806">
        <w:rPr>
          <w:rFonts w:ascii="Times New Roman" w:eastAsia="Times New Roman" w:hAnsi="Times New Roman" w:cs="Times New Roman"/>
          <w:sz w:val="24"/>
          <w:szCs w:val="24"/>
        </w:rPr>
        <w:t>el</w:t>
      </w:r>
      <w:r w:rsidRPr="00BCF469">
        <w:rPr>
          <w:rFonts w:ascii="Times New Roman" w:eastAsia="Times New Roman" w:hAnsi="Times New Roman" w:cs="Times New Roman"/>
          <w:sz w:val="24"/>
          <w:szCs w:val="24"/>
        </w:rPr>
        <w:t xml:space="preserve"> täiendati Saksamaa kliimaseadust oluliselt täpsemate kliimaeesmärkidega aastani 2050.</w:t>
      </w:r>
    </w:p>
    <w:p w14:paraId="1C7C9FCF" w14:textId="6BC8D236" w:rsidR="00BCF469" w:rsidRDefault="00BCF469" w:rsidP="00E57547">
      <w:pPr>
        <w:spacing w:after="0" w:line="240" w:lineRule="auto"/>
        <w:jc w:val="both"/>
        <w:rPr>
          <w:rFonts w:ascii="Times New Roman" w:eastAsia="Times New Roman" w:hAnsi="Times New Roman" w:cs="Times New Roman"/>
          <w:sz w:val="24"/>
          <w:szCs w:val="24"/>
        </w:rPr>
      </w:pPr>
    </w:p>
    <w:p w14:paraId="262B2030" w14:textId="7693E81E" w:rsidR="328855D5" w:rsidRDefault="3E015050" w:rsidP="00E57547">
      <w:pPr>
        <w:spacing w:after="0" w:line="240" w:lineRule="auto"/>
        <w:jc w:val="both"/>
        <w:rPr>
          <w:rFonts w:ascii="Times New Roman" w:eastAsia="Times New Roman" w:hAnsi="Times New Roman" w:cs="Times New Roman"/>
          <w:sz w:val="24"/>
          <w:szCs w:val="24"/>
        </w:rPr>
      </w:pPr>
      <w:r w:rsidRPr="7C84A48D">
        <w:rPr>
          <w:rFonts w:ascii="Times New Roman" w:eastAsia="Times New Roman" w:hAnsi="Times New Roman" w:cs="Times New Roman"/>
          <w:sz w:val="24"/>
          <w:szCs w:val="24"/>
        </w:rPr>
        <w:t xml:space="preserve">Ka Euroopa Inimõiguste Kohus on 09.04.2024 otsuses </w:t>
      </w:r>
      <w:proofErr w:type="spellStart"/>
      <w:r w:rsidRPr="7C84A48D">
        <w:rPr>
          <w:rFonts w:ascii="Times New Roman" w:eastAsia="Times New Roman" w:hAnsi="Times New Roman" w:cs="Times New Roman"/>
          <w:i/>
          <w:iCs/>
          <w:sz w:val="24"/>
          <w:szCs w:val="24"/>
        </w:rPr>
        <w:t>Verein</w:t>
      </w:r>
      <w:proofErr w:type="spellEnd"/>
      <w:r w:rsidRPr="7C84A48D">
        <w:rPr>
          <w:rFonts w:ascii="Times New Roman" w:eastAsia="Times New Roman" w:hAnsi="Times New Roman" w:cs="Times New Roman"/>
          <w:i/>
          <w:iCs/>
          <w:sz w:val="24"/>
          <w:szCs w:val="24"/>
        </w:rPr>
        <w:t xml:space="preserve"> </w:t>
      </w:r>
      <w:proofErr w:type="spellStart"/>
      <w:r w:rsidRPr="7C84A48D">
        <w:rPr>
          <w:rFonts w:ascii="Times New Roman" w:eastAsia="Times New Roman" w:hAnsi="Times New Roman" w:cs="Times New Roman"/>
          <w:i/>
          <w:iCs/>
          <w:sz w:val="24"/>
          <w:szCs w:val="24"/>
        </w:rPr>
        <w:t>Klimaseniorinnen</w:t>
      </w:r>
      <w:proofErr w:type="spellEnd"/>
      <w:r w:rsidRPr="7C84A48D">
        <w:rPr>
          <w:rFonts w:ascii="Times New Roman" w:eastAsia="Times New Roman" w:hAnsi="Times New Roman" w:cs="Times New Roman"/>
          <w:i/>
          <w:iCs/>
          <w:sz w:val="24"/>
          <w:szCs w:val="24"/>
        </w:rPr>
        <w:t xml:space="preserve"> </w:t>
      </w:r>
      <w:proofErr w:type="spellStart"/>
      <w:r w:rsidRPr="7C84A48D">
        <w:rPr>
          <w:rFonts w:ascii="Times New Roman" w:eastAsia="Times New Roman" w:hAnsi="Times New Roman" w:cs="Times New Roman"/>
          <w:i/>
          <w:iCs/>
          <w:sz w:val="24"/>
          <w:szCs w:val="24"/>
        </w:rPr>
        <w:t>Schweiz</w:t>
      </w:r>
      <w:r w:rsidR="6717822A" w:rsidRPr="7C84A48D">
        <w:rPr>
          <w:rFonts w:ascii="Times New Roman" w:eastAsia="Times New Roman" w:hAnsi="Times New Roman" w:cs="Times New Roman"/>
          <w:i/>
          <w:iCs/>
          <w:sz w:val="24"/>
          <w:szCs w:val="24"/>
        </w:rPr>
        <w:t>jt</w:t>
      </w:r>
      <w:proofErr w:type="spellEnd"/>
      <w:r w:rsidR="6717822A" w:rsidRPr="7C84A48D">
        <w:rPr>
          <w:rFonts w:ascii="Times New Roman" w:eastAsia="Times New Roman" w:hAnsi="Times New Roman" w:cs="Times New Roman"/>
          <w:i/>
          <w:iCs/>
          <w:sz w:val="24"/>
          <w:szCs w:val="24"/>
        </w:rPr>
        <w:t xml:space="preserve"> v Šveits </w:t>
      </w:r>
      <w:r w:rsidR="6717822A" w:rsidRPr="7C84A48D">
        <w:rPr>
          <w:rFonts w:ascii="Times New Roman" w:eastAsia="Times New Roman" w:hAnsi="Times New Roman" w:cs="Times New Roman"/>
          <w:sz w:val="24"/>
          <w:szCs w:val="24"/>
        </w:rPr>
        <w:t>rõhutanud vajadust vältida tulevastele põlvkondadele langevat ebaproportsionaalselt suurt koormust kliimamuutuse leevendamise</w:t>
      </w:r>
      <w:r w:rsidR="48683ADB" w:rsidRPr="7C84A48D">
        <w:rPr>
          <w:rFonts w:ascii="Times New Roman" w:eastAsia="Times New Roman" w:hAnsi="Times New Roman" w:cs="Times New Roman"/>
          <w:sz w:val="24"/>
          <w:szCs w:val="24"/>
        </w:rPr>
        <w:t>l. Kohus</w:t>
      </w:r>
      <w:r w:rsidR="4003D2F0" w:rsidRPr="7C84A48D">
        <w:rPr>
          <w:rFonts w:ascii="Times New Roman" w:eastAsia="Times New Roman" w:hAnsi="Times New Roman" w:cs="Times New Roman"/>
          <w:sz w:val="24"/>
          <w:szCs w:val="24"/>
        </w:rPr>
        <w:t xml:space="preserve"> sedasta</w:t>
      </w:r>
      <w:r w:rsidR="46E9CF6D" w:rsidRPr="7C84A48D">
        <w:rPr>
          <w:rFonts w:ascii="Times New Roman" w:eastAsia="Times New Roman" w:hAnsi="Times New Roman" w:cs="Times New Roman"/>
          <w:sz w:val="24"/>
          <w:szCs w:val="24"/>
        </w:rPr>
        <w:t>s</w:t>
      </w:r>
      <w:r w:rsidR="4003D2F0" w:rsidRPr="7C84A48D">
        <w:rPr>
          <w:rFonts w:ascii="Times New Roman" w:eastAsia="Times New Roman" w:hAnsi="Times New Roman" w:cs="Times New Roman"/>
          <w:sz w:val="24"/>
          <w:szCs w:val="24"/>
        </w:rPr>
        <w:t>, et riikidel on oma rahvusvaheliselt võetud kohustuste täitmisel suur kaalutlusruum</w:t>
      </w:r>
      <w:r w:rsidR="7B62E889" w:rsidRPr="7C84A48D">
        <w:rPr>
          <w:rFonts w:ascii="Times New Roman" w:eastAsia="Times New Roman" w:hAnsi="Times New Roman" w:cs="Times New Roman"/>
          <w:sz w:val="24"/>
          <w:szCs w:val="24"/>
        </w:rPr>
        <w:t xml:space="preserve"> sobiva liikumistempo ja </w:t>
      </w:r>
      <w:r w:rsidR="7B62E889" w:rsidRPr="7C84A48D">
        <w:rPr>
          <w:rFonts w:ascii="Times New Roman" w:eastAsia="Times New Roman" w:hAnsi="Times New Roman" w:cs="Times New Roman"/>
          <w:sz w:val="24"/>
          <w:szCs w:val="24"/>
        </w:rPr>
        <w:lastRenderedPageBreak/>
        <w:t>vahendite valikul</w:t>
      </w:r>
      <w:r w:rsidR="4003D2F0" w:rsidRPr="7C84A48D">
        <w:rPr>
          <w:rFonts w:ascii="Times New Roman" w:eastAsia="Times New Roman" w:hAnsi="Times New Roman" w:cs="Times New Roman"/>
          <w:sz w:val="24"/>
          <w:szCs w:val="24"/>
        </w:rPr>
        <w:t xml:space="preserve">, </w:t>
      </w:r>
      <w:r w:rsidR="248C0963" w:rsidRPr="7C84A48D">
        <w:rPr>
          <w:rFonts w:ascii="Times New Roman" w:eastAsia="Times New Roman" w:hAnsi="Times New Roman" w:cs="Times New Roman"/>
          <w:sz w:val="24"/>
          <w:szCs w:val="24"/>
        </w:rPr>
        <w:t xml:space="preserve">kuid </w:t>
      </w:r>
      <w:r w:rsidR="01A150B6" w:rsidRPr="7C84A48D">
        <w:rPr>
          <w:rFonts w:ascii="Times New Roman" w:eastAsia="Times New Roman" w:hAnsi="Times New Roman" w:cs="Times New Roman"/>
          <w:sz w:val="24"/>
          <w:szCs w:val="24"/>
        </w:rPr>
        <w:t xml:space="preserve">riik </w:t>
      </w:r>
      <w:r w:rsidR="6A76E1F8" w:rsidRPr="7C84A48D">
        <w:rPr>
          <w:rFonts w:ascii="Times New Roman" w:eastAsia="Times New Roman" w:hAnsi="Times New Roman" w:cs="Times New Roman"/>
          <w:sz w:val="24"/>
          <w:szCs w:val="24"/>
        </w:rPr>
        <w:t xml:space="preserve">peab </w:t>
      </w:r>
      <w:r w:rsidR="01A150B6" w:rsidRPr="7C84A48D">
        <w:rPr>
          <w:rFonts w:ascii="Times New Roman" w:eastAsia="Times New Roman" w:hAnsi="Times New Roman" w:cs="Times New Roman"/>
          <w:sz w:val="24"/>
          <w:szCs w:val="24"/>
        </w:rPr>
        <w:t xml:space="preserve">siiski nägema </w:t>
      </w:r>
      <w:r w:rsidR="068A18FC" w:rsidRPr="7C84A48D">
        <w:rPr>
          <w:rFonts w:ascii="Times New Roman" w:eastAsia="Times New Roman" w:hAnsi="Times New Roman" w:cs="Times New Roman"/>
          <w:sz w:val="24"/>
          <w:szCs w:val="24"/>
        </w:rPr>
        <w:t xml:space="preserve">ette süsinikuneutraalsuseni jõudmise ajalise </w:t>
      </w:r>
      <w:r w:rsidR="67A0CBF6" w:rsidRPr="7C84A48D">
        <w:rPr>
          <w:rFonts w:ascii="Times New Roman" w:eastAsia="Times New Roman" w:hAnsi="Times New Roman" w:cs="Times New Roman"/>
          <w:sz w:val="24"/>
          <w:szCs w:val="24"/>
        </w:rPr>
        <w:t>liikumissuuna</w:t>
      </w:r>
      <w:r w:rsidR="44525E84" w:rsidRPr="7C84A48D">
        <w:rPr>
          <w:rFonts w:ascii="Times New Roman" w:eastAsia="Times New Roman" w:hAnsi="Times New Roman" w:cs="Times New Roman"/>
          <w:sz w:val="24"/>
          <w:szCs w:val="24"/>
        </w:rPr>
        <w:t xml:space="preserve"> kujul, mis talle sobib, võttes arvesse kasvuhoonegaaside allikaid ja heitkogust ning </w:t>
      </w:r>
      <w:r w:rsidR="25FB592A" w:rsidRPr="7C84A48D">
        <w:rPr>
          <w:rFonts w:ascii="Times New Roman" w:eastAsia="Times New Roman" w:hAnsi="Times New Roman" w:cs="Times New Roman"/>
          <w:sz w:val="24"/>
          <w:szCs w:val="24"/>
        </w:rPr>
        <w:t>kõiki muid asjakohaseid tegureid (vt nt otsuse punkte 547 ja 549)</w:t>
      </w:r>
      <w:r w:rsidR="068A18FC" w:rsidRPr="7C84A48D">
        <w:rPr>
          <w:rFonts w:ascii="Times New Roman" w:eastAsia="Times New Roman" w:hAnsi="Times New Roman" w:cs="Times New Roman"/>
          <w:sz w:val="24"/>
          <w:szCs w:val="24"/>
        </w:rPr>
        <w:t>.</w:t>
      </w:r>
    </w:p>
    <w:p w14:paraId="28C74294" w14:textId="77777777" w:rsidR="00B636BA" w:rsidRDefault="00B636BA" w:rsidP="00E57547">
      <w:pPr>
        <w:spacing w:after="0" w:line="240" w:lineRule="auto"/>
        <w:jc w:val="both"/>
        <w:rPr>
          <w:rFonts w:ascii="Times New Roman" w:eastAsia="Times New Roman" w:hAnsi="Times New Roman" w:cs="Times New Roman"/>
          <w:sz w:val="24"/>
          <w:szCs w:val="24"/>
        </w:rPr>
      </w:pPr>
    </w:p>
    <w:p w14:paraId="6D0E76D3" w14:textId="1CAF5154" w:rsidR="005466A4" w:rsidRDefault="005466A4" w:rsidP="00E57547">
      <w:pPr>
        <w:spacing w:after="0" w:line="240" w:lineRule="auto"/>
        <w:jc w:val="both"/>
        <w:rPr>
          <w:rFonts w:ascii="Times New Roman" w:eastAsia="Times New Roman" w:hAnsi="Times New Roman" w:cs="Times New Roman"/>
          <w:sz w:val="24"/>
          <w:szCs w:val="24"/>
        </w:rPr>
      </w:pPr>
      <w:r w:rsidRPr="00F9B0DB">
        <w:rPr>
          <w:rFonts w:ascii="Times New Roman" w:eastAsia="Times New Roman" w:hAnsi="Times New Roman" w:cs="Times New Roman"/>
          <w:sz w:val="24"/>
          <w:szCs w:val="24"/>
        </w:rPr>
        <w:t xml:space="preserve">Kliimakindla majanduse seaduse eelnõus sätestatakse sektorite konkreetsed eesmärgid viieaastase vahega, et tagada, et olulisi otsuseid ei lükataks hilisemateks aastateks, üleminek kliimaneutraalsusele oleks sujuv ning suurem osa heitkoguste vähendamisest toimuks võimalikult kiiresti ehk hiljemalt 2040. aastaks. Aastaks 2040 tuleb Eestil heitkoguseid vähendada vähemalt </w:t>
      </w:r>
      <w:r w:rsidR="1922CED2" w:rsidRPr="00F9B0DB">
        <w:rPr>
          <w:rFonts w:ascii="Times New Roman" w:eastAsia="Times New Roman" w:hAnsi="Times New Roman" w:cs="Times New Roman"/>
          <w:sz w:val="24"/>
          <w:szCs w:val="24"/>
        </w:rPr>
        <w:t>57% võrreldes 2022. aasta tasemega (–82% võrreldes 1990. aastaga)</w:t>
      </w:r>
      <w:r w:rsidRPr="00F9B0DB">
        <w:rPr>
          <w:rFonts w:ascii="Times New Roman" w:eastAsia="Times New Roman" w:hAnsi="Times New Roman" w:cs="Times New Roman"/>
          <w:sz w:val="24"/>
          <w:szCs w:val="24"/>
        </w:rPr>
        <w:t xml:space="preserve">. Eelnõukohase seadusega nähakse ette ka regulaarse kliimamuutuste leevendamise ja kohanemise alase aruandluse, seire ja prognooside koostamise kohustus, mille eesmärk on jälgida vastavate eesmärkide täitmist ning prognoositud heite vähendamise trajektoori, metoodikate ja andmete täienemist, uusi tehnoloogilisi ja looduspõhiseid võimalusi, rahvusvahelisi arenguid ja jõupingutusi, mis on tehtud Pariisi kokkuleppe pikaajaliste eesmärkide saavutamiseks. </w:t>
      </w:r>
      <w:r w:rsidR="3983F9B4" w:rsidRPr="00F9B0DB">
        <w:rPr>
          <w:rFonts w:ascii="Times New Roman" w:eastAsia="Times New Roman" w:hAnsi="Times New Roman" w:cs="Times New Roman"/>
          <w:sz w:val="24"/>
          <w:szCs w:val="24"/>
        </w:rPr>
        <w:t>Peatükis 8 sätestatud k</w:t>
      </w:r>
      <w:r w:rsidRPr="00F9B0DB">
        <w:rPr>
          <w:rFonts w:ascii="Times New Roman" w:eastAsia="Times New Roman" w:hAnsi="Times New Roman" w:cs="Times New Roman"/>
          <w:sz w:val="24"/>
          <w:szCs w:val="24"/>
        </w:rPr>
        <w:t>liimaaruande alusel tehakse vajaduse korral ettepanekud kliimamuutuste leevendamise ja kliimamuutustega kohanemise eesmärkide või meetmete kohandamiseks või uute eesmärkide seadmiseks.</w:t>
      </w:r>
    </w:p>
    <w:p w14:paraId="3EA9A1A5" w14:textId="66654183" w:rsidR="00BCF469" w:rsidRDefault="00BCF469" w:rsidP="00E57547">
      <w:pPr>
        <w:spacing w:after="0" w:line="240" w:lineRule="auto"/>
        <w:jc w:val="both"/>
        <w:rPr>
          <w:rFonts w:ascii="Times New Roman" w:eastAsia="Times New Roman" w:hAnsi="Times New Roman" w:cs="Times New Roman"/>
          <w:sz w:val="24"/>
          <w:szCs w:val="24"/>
        </w:rPr>
      </w:pPr>
    </w:p>
    <w:p w14:paraId="57A34CF0" w14:textId="5C74B6A5" w:rsidR="004065AD" w:rsidRDefault="004065AD" w:rsidP="00A72C7F">
      <w:pPr>
        <w:spacing w:after="0" w:line="240" w:lineRule="auto"/>
        <w:jc w:val="both"/>
        <w:rPr>
          <w:rFonts w:ascii="Times New Roman" w:eastAsia="Times New Roman" w:hAnsi="Times New Roman" w:cs="Times New Roman"/>
          <w:sz w:val="24"/>
          <w:szCs w:val="24"/>
        </w:rPr>
      </w:pPr>
      <w:r w:rsidRPr="004065AD">
        <w:rPr>
          <w:rFonts w:ascii="Times New Roman" w:eastAsia="Times New Roman" w:hAnsi="Times New Roman" w:cs="Times New Roman"/>
          <w:sz w:val="24"/>
          <w:szCs w:val="24"/>
        </w:rPr>
        <w:t xml:space="preserve">Juunis 2024. aastal avaldatud </w:t>
      </w:r>
      <w:proofErr w:type="spellStart"/>
      <w:r w:rsidRPr="004065AD">
        <w:rPr>
          <w:rFonts w:ascii="Times New Roman" w:eastAsia="Times New Roman" w:hAnsi="Times New Roman" w:cs="Times New Roman"/>
          <w:sz w:val="24"/>
          <w:szCs w:val="24"/>
        </w:rPr>
        <w:t>Yale’i</w:t>
      </w:r>
      <w:proofErr w:type="spellEnd"/>
      <w:r w:rsidRPr="004065AD">
        <w:rPr>
          <w:rFonts w:ascii="Times New Roman" w:eastAsia="Times New Roman" w:hAnsi="Times New Roman" w:cs="Times New Roman"/>
          <w:sz w:val="24"/>
          <w:szCs w:val="24"/>
        </w:rPr>
        <w:t xml:space="preserve"> ja Columbia ülikoolide koostatava keskkonnategevuse tulemuslikkuse indeksi (</w:t>
      </w:r>
      <w:proofErr w:type="spellStart"/>
      <w:r w:rsidRPr="004065AD">
        <w:rPr>
          <w:rFonts w:ascii="Times New Roman" w:eastAsia="Times New Roman" w:hAnsi="Times New Roman" w:cs="Times New Roman"/>
          <w:sz w:val="24"/>
          <w:szCs w:val="24"/>
        </w:rPr>
        <w:t>Environmental</w:t>
      </w:r>
      <w:proofErr w:type="spellEnd"/>
      <w:r w:rsidRPr="004065AD">
        <w:rPr>
          <w:rFonts w:ascii="Times New Roman" w:eastAsia="Times New Roman" w:hAnsi="Times New Roman" w:cs="Times New Roman"/>
          <w:sz w:val="24"/>
          <w:szCs w:val="24"/>
        </w:rPr>
        <w:t xml:space="preserve"> </w:t>
      </w:r>
      <w:proofErr w:type="spellStart"/>
      <w:r w:rsidR="000D5939">
        <w:rPr>
          <w:rFonts w:ascii="Times New Roman" w:eastAsia="Times New Roman" w:hAnsi="Times New Roman" w:cs="Times New Roman"/>
          <w:sz w:val="24"/>
          <w:szCs w:val="24"/>
        </w:rPr>
        <w:t>P</w:t>
      </w:r>
      <w:r w:rsidRPr="004065AD">
        <w:rPr>
          <w:rFonts w:ascii="Times New Roman" w:eastAsia="Times New Roman" w:hAnsi="Times New Roman" w:cs="Times New Roman"/>
          <w:sz w:val="24"/>
          <w:szCs w:val="24"/>
        </w:rPr>
        <w:t>erformance</w:t>
      </w:r>
      <w:proofErr w:type="spellEnd"/>
      <w:r w:rsidRPr="004065AD">
        <w:rPr>
          <w:rFonts w:ascii="Times New Roman" w:eastAsia="Times New Roman" w:hAnsi="Times New Roman" w:cs="Times New Roman"/>
          <w:sz w:val="24"/>
          <w:szCs w:val="24"/>
        </w:rPr>
        <w:t xml:space="preserve"> </w:t>
      </w:r>
      <w:proofErr w:type="spellStart"/>
      <w:r w:rsidR="000D5939">
        <w:rPr>
          <w:rFonts w:ascii="Times New Roman" w:eastAsia="Times New Roman" w:hAnsi="Times New Roman" w:cs="Times New Roman"/>
          <w:sz w:val="24"/>
          <w:szCs w:val="24"/>
        </w:rPr>
        <w:t>I</w:t>
      </w:r>
      <w:r w:rsidRPr="004065AD">
        <w:rPr>
          <w:rFonts w:ascii="Times New Roman" w:eastAsia="Times New Roman" w:hAnsi="Times New Roman" w:cs="Times New Roman"/>
          <w:sz w:val="24"/>
          <w:szCs w:val="24"/>
        </w:rPr>
        <w:t>ndex</w:t>
      </w:r>
      <w:proofErr w:type="spellEnd"/>
      <w:r w:rsidRPr="004065AD">
        <w:rPr>
          <w:rFonts w:ascii="Times New Roman" w:eastAsia="Times New Roman" w:hAnsi="Times New Roman" w:cs="Times New Roman"/>
          <w:sz w:val="24"/>
          <w:szCs w:val="24"/>
        </w:rPr>
        <w:t>) alusel on Eesti teinud maailma riikidest kõige enam edusamme keskkonnaseisundi parandamisel. Andmed näitavad seejuures, et viimasel kümnel aastal on maailmas ainult viies riigis – Eestis, Soomes, Kreekas, Ida-Timoris ja Ühendkuningriigis – heide vähenenud määral, mis on vajalik 2050. aastal kliimaneutraalsuseni jõudmiseks.</w:t>
      </w:r>
    </w:p>
    <w:p w14:paraId="39F1337C" w14:textId="4C65319A" w:rsidR="24D7EC51" w:rsidRDefault="24D7EC51" w:rsidP="00E57547">
      <w:pPr>
        <w:spacing w:after="0" w:line="240" w:lineRule="auto"/>
        <w:jc w:val="both"/>
      </w:pPr>
    </w:p>
    <w:p w14:paraId="6D6D7392" w14:textId="05AF8BBB" w:rsidR="0077609D" w:rsidRDefault="710D550F" w:rsidP="00655C6D">
      <w:pPr>
        <w:spacing w:after="0" w:line="240" w:lineRule="auto"/>
        <w:jc w:val="both"/>
        <w:rPr>
          <w:rFonts w:ascii="Times New Roman" w:eastAsia="Times New Roman" w:hAnsi="Times New Roman" w:cs="Times New Roman"/>
          <w:b/>
          <w:bCs/>
          <w:sz w:val="24"/>
          <w:szCs w:val="24"/>
        </w:rPr>
      </w:pPr>
      <w:r w:rsidRPr="37F8B7F0">
        <w:rPr>
          <w:rFonts w:ascii="Times New Roman" w:eastAsia="Times New Roman" w:hAnsi="Times New Roman" w:cs="Times New Roman"/>
          <w:b/>
          <w:bCs/>
          <w:sz w:val="24"/>
          <w:szCs w:val="24"/>
        </w:rPr>
        <w:t xml:space="preserve">§ </w:t>
      </w:r>
      <w:r w:rsidR="1D3D4663" w:rsidRPr="37F8B7F0">
        <w:rPr>
          <w:rFonts w:ascii="Times New Roman" w:eastAsia="Times New Roman" w:hAnsi="Times New Roman" w:cs="Times New Roman"/>
          <w:b/>
          <w:bCs/>
          <w:sz w:val="24"/>
          <w:szCs w:val="24"/>
        </w:rPr>
        <w:t>1</w:t>
      </w:r>
      <w:r w:rsidR="3FCEFB8D" w:rsidRPr="37F8B7F0">
        <w:rPr>
          <w:rFonts w:ascii="Times New Roman" w:eastAsia="Times New Roman" w:hAnsi="Times New Roman" w:cs="Times New Roman"/>
          <w:b/>
          <w:bCs/>
          <w:sz w:val="24"/>
          <w:szCs w:val="24"/>
        </w:rPr>
        <w:t>4</w:t>
      </w:r>
      <w:r w:rsidR="1D3D4663" w:rsidRPr="37F8B7F0">
        <w:rPr>
          <w:rFonts w:ascii="Times New Roman" w:eastAsia="Times New Roman" w:hAnsi="Times New Roman" w:cs="Times New Roman"/>
          <w:b/>
          <w:bCs/>
          <w:sz w:val="24"/>
          <w:szCs w:val="24"/>
        </w:rPr>
        <w:t xml:space="preserve">. </w:t>
      </w:r>
      <w:r w:rsidR="7BEADCBD" w:rsidRPr="37F8B7F0">
        <w:rPr>
          <w:rFonts w:ascii="Times New Roman" w:eastAsia="Times New Roman" w:hAnsi="Times New Roman" w:cs="Times New Roman"/>
          <w:b/>
          <w:bCs/>
          <w:sz w:val="24"/>
          <w:szCs w:val="24"/>
        </w:rPr>
        <w:t>Õiglase</w:t>
      </w:r>
      <w:r w:rsidR="6ADF9C07" w:rsidRPr="37F8B7F0">
        <w:rPr>
          <w:rFonts w:ascii="Times New Roman" w:eastAsia="Times New Roman" w:hAnsi="Times New Roman" w:cs="Times New Roman"/>
          <w:b/>
          <w:bCs/>
          <w:sz w:val="24"/>
          <w:szCs w:val="24"/>
        </w:rPr>
        <w:t xml:space="preserve"> ülemineku</w:t>
      </w:r>
      <w:r w:rsidR="5C26CA96" w:rsidRPr="37F8B7F0">
        <w:rPr>
          <w:rFonts w:ascii="Times New Roman" w:eastAsia="Times New Roman" w:hAnsi="Times New Roman" w:cs="Times New Roman"/>
          <w:b/>
          <w:bCs/>
          <w:sz w:val="24"/>
          <w:szCs w:val="24"/>
        </w:rPr>
        <w:t xml:space="preserve"> põhimõte</w:t>
      </w:r>
    </w:p>
    <w:p w14:paraId="19266980" w14:textId="77777777" w:rsidR="00655C6D" w:rsidRDefault="00655C6D" w:rsidP="00655C6D">
      <w:pPr>
        <w:spacing w:after="0" w:line="240" w:lineRule="auto"/>
        <w:jc w:val="both"/>
        <w:rPr>
          <w:rFonts w:ascii="Times New Roman" w:eastAsia="Times New Roman" w:hAnsi="Times New Roman" w:cs="Times New Roman"/>
          <w:b/>
          <w:bCs/>
          <w:sz w:val="24"/>
          <w:szCs w:val="24"/>
        </w:rPr>
      </w:pPr>
    </w:p>
    <w:p w14:paraId="6A7332DA" w14:textId="5885272D" w:rsidR="0037354E" w:rsidRDefault="15839F2C" w:rsidP="00A72C7F">
      <w:pPr>
        <w:spacing w:after="0" w:line="240" w:lineRule="auto"/>
        <w:jc w:val="both"/>
        <w:rPr>
          <w:rFonts w:ascii="Times New Roman" w:eastAsia="Times New Roman" w:hAnsi="Times New Roman" w:cs="Times New Roman"/>
          <w:color w:val="000000" w:themeColor="text1"/>
          <w:sz w:val="24"/>
          <w:szCs w:val="24"/>
        </w:rPr>
      </w:pPr>
      <w:r w:rsidRPr="37F8B7F0">
        <w:rPr>
          <w:rFonts w:ascii="Times New Roman" w:eastAsia="Times New Roman" w:hAnsi="Times New Roman" w:cs="Times New Roman"/>
          <w:color w:val="000000" w:themeColor="text1"/>
          <w:sz w:val="24"/>
          <w:szCs w:val="24"/>
        </w:rPr>
        <w:t>Kliimaneutraalsuse eesmärgi saavutamiseks vajalikud otsused puudutavad otseselt või kaudselt kõiki Eesti elanikke, ku</w:t>
      </w:r>
      <w:r w:rsidR="00264415">
        <w:rPr>
          <w:rFonts w:ascii="Times New Roman" w:eastAsia="Times New Roman" w:hAnsi="Times New Roman" w:cs="Times New Roman"/>
          <w:color w:val="000000" w:themeColor="text1"/>
          <w:sz w:val="24"/>
          <w:szCs w:val="24"/>
        </w:rPr>
        <w:t>na</w:t>
      </w:r>
      <w:r w:rsidRPr="37F8B7F0">
        <w:rPr>
          <w:rFonts w:ascii="Times New Roman" w:eastAsia="Times New Roman" w:hAnsi="Times New Roman" w:cs="Times New Roman"/>
          <w:color w:val="000000" w:themeColor="text1"/>
          <w:sz w:val="24"/>
          <w:szCs w:val="24"/>
        </w:rPr>
        <w:t xml:space="preserve"> kasvuhoonegaaside heitkoguste vähendamiseks tuleb teha muudatusi tootmistehnoloogiates, ressursside kasutamises</w:t>
      </w:r>
      <w:r w:rsidR="245FA376" w:rsidRPr="37F8B7F0">
        <w:rPr>
          <w:rFonts w:ascii="Times New Roman" w:eastAsia="Times New Roman" w:hAnsi="Times New Roman" w:cs="Times New Roman"/>
          <w:color w:val="000000" w:themeColor="text1"/>
          <w:sz w:val="24"/>
          <w:szCs w:val="24"/>
        </w:rPr>
        <w:t>, soodustada tarbimisharjumuste muutumist</w:t>
      </w:r>
      <w:r w:rsidRPr="37F8B7F0">
        <w:rPr>
          <w:rFonts w:ascii="Times New Roman" w:eastAsia="Times New Roman" w:hAnsi="Times New Roman" w:cs="Times New Roman"/>
          <w:color w:val="000000" w:themeColor="text1"/>
          <w:sz w:val="24"/>
          <w:szCs w:val="24"/>
        </w:rPr>
        <w:t xml:space="preserve"> jne. </w:t>
      </w:r>
      <w:r w:rsidR="00CF3806" w:rsidRPr="00A72C7F">
        <w:rPr>
          <w:rFonts w:ascii="Times New Roman" w:eastAsia="Times New Roman" w:hAnsi="Times New Roman" w:cs="Times New Roman"/>
          <w:i/>
          <w:iCs/>
          <w:color w:val="000000" w:themeColor="text1"/>
          <w:sz w:val="24"/>
          <w:szCs w:val="24"/>
        </w:rPr>
        <w:t>Õiglase ü</w:t>
      </w:r>
      <w:r w:rsidRPr="00A72C7F">
        <w:rPr>
          <w:rFonts w:ascii="Times New Roman" w:eastAsia="Times New Roman" w:hAnsi="Times New Roman" w:cs="Times New Roman"/>
          <w:i/>
          <w:iCs/>
          <w:color w:val="000000" w:themeColor="text1"/>
          <w:sz w:val="24"/>
          <w:szCs w:val="24"/>
        </w:rPr>
        <w:t>lemineku</w:t>
      </w:r>
      <w:r w:rsidRPr="37F8B7F0">
        <w:rPr>
          <w:rFonts w:ascii="Times New Roman" w:eastAsia="Times New Roman" w:hAnsi="Times New Roman" w:cs="Times New Roman"/>
          <w:color w:val="000000" w:themeColor="text1"/>
          <w:sz w:val="24"/>
          <w:szCs w:val="24"/>
        </w:rPr>
        <w:t xml:space="preserve"> </w:t>
      </w:r>
      <w:r w:rsidRPr="00A72C7F">
        <w:rPr>
          <w:rFonts w:ascii="Times New Roman" w:eastAsia="Times New Roman" w:hAnsi="Times New Roman" w:cs="Times New Roman"/>
          <w:i/>
          <w:iCs/>
          <w:color w:val="000000" w:themeColor="text1"/>
          <w:sz w:val="24"/>
          <w:szCs w:val="24"/>
        </w:rPr>
        <w:t>põhimõte</w:t>
      </w:r>
      <w:r w:rsidRPr="37F8B7F0">
        <w:rPr>
          <w:rFonts w:ascii="Times New Roman" w:eastAsia="Times New Roman" w:hAnsi="Times New Roman" w:cs="Times New Roman"/>
          <w:color w:val="000000" w:themeColor="text1"/>
          <w:sz w:val="24"/>
          <w:szCs w:val="24"/>
        </w:rPr>
        <w:t xml:space="preserve"> on eelkõige suunatud haavatavatele ühiskonnagruppidele, sektoritele ja ettevõtetele, keda need otsused ja muudatused puudutavad. Oluline on seejuures silmas pidada, et lähtepunkt on erinevatel ühiskonna</w:t>
      </w:r>
      <w:r w:rsidR="00264415">
        <w:rPr>
          <w:rFonts w:ascii="Times New Roman" w:eastAsia="Times New Roman" w:hAnsi="Times New Roman" w:cs="Times New Roman"/>
          <w:color w:val="000000" w:themeColor="text1"/>
          <w:sz w:val="24"/>
          <w:szCs w:val="24"/>
        </w:rPr>
        <w:t>rühmadel</w:t>
      </w:r>
      <w:r w:rsidRPr="37F8B7F0">
        <w:rPr>
          <w:rFonts w:ascii="Times New Roman" w:eastAsia="Times New Roman" w:hAnsi="Times New Roman" w:cs="Times New Roman"/>
          <w:color w:val="000000" w:themeColor="text1"/>
          <w:sz w:val="24"/>
          <w:szCs w:val="24"/>
        </w:rPr>
        <w:t xml:space="preserve"> erinev ja muudatuste esilekutsumiseks võivad olla vajalikud investeeringud. Seetõttu peab üleminek toimuma järk</w:t>
      </w:r>
      <w:r w:rsidR="00CF3806">
        <w:rPr>
          <w:rFonts w:ascii="Times New Roman" w:eastAsia="Times New Roman" w:hAnsi="Times New Roman" w:cs="Times New Roman"/>
          <w:color w:val="000000" w:themeColor="text1"/>
          <w:sz w:val="24"/>
          <w:szCs w:val="24"/>
        </w:rPr>
        <w:t>-</w:t>
      </w:r>
      <w:r w:rsidRPr="37F8B7F0">
        <w:rPr>
          <w:rFonts w:ascii="Times New Roman" w:eastAsia="Times New Roman" w:hAnsi="Times New Roman" w:cs="Times New Roman"/>
          <w:color w:val="000000" w:themeColor="text1"/>
          <w:sz w:val="24"/>
          <w:szCs w:val="24"/>
        </w:rPr>
        <w:t>järgul</w:t>
      </w:r>
      <w:r w:rsidR="00CF3806">
        <w:rPr>
          <w:rFonts w:ascii="Times New Roman" w:eastAsia="Times New Roman" w:hAnsi="Times New Roman" w:cs="Times New Roman"/>
          <w:color w:val="000000" w:themeColor="text1"/>
          <w:sz w:val="24"/>
          <w:szCs w:val="24"/>
        </w:rPr>
        <w:t>t</w:t>
      </w:r>
      <w:r w:rsidRPr="37F8B7F0">
        <w:rPr>
          <w:rFonts w:ascii="Times New Roman" w:eastAsia="Times New Roman" w:hAnsi="Times New Roman" w:cs="Times New Roman"/>
          <w:color w:val="000000" w:themeColor="text1"/>
          <w:sz w:val="24"/>
          <w:szCs w:val="24"/>
        </w:rPr>
        <w:t>, mõistlikult ja sotsiaalselt tasakaalustatult, et ka haavatavad grupid jõuaksid oma tegevuste kavandamisel kliimaeesmärke arvesse võtta. Sellisele seisukohale on asunud ka Euroopa Ülemkogu 12. detsembri 2019. a</w:t>
      </w:r>
      <w:r w:rsidR="00C35FDA">
        <w:rPr>
          <w:rFonts w:ascii="Times New Roman" w:eastAsia="Times New Roman" w:hAnsi="Times New Roman" w:cs="Times New Roman"/>
          <w:color w:val="000000" w:themeColor="text1"/>
          <w:sz w:val="24"/>
          <w:szCs w:val="24"/>
        </w:rPr>
        <w:t>asta</w:t>
      </w:r>
      <w:r w:rsidRPr="37F8B7F0">
        <w:rPr>
          <w:rFonts w:ascii="Times New Roman" w:eastAsia="Times New Roman" w:hAnsi="Times New Roman" w:cs="Times New Roman"/>
          <w:color w:val="000000" w:themeColor="text1"/>
          <w:sz w:val="24"/>
          <w:szCs w:val="24"/>
        </w:rPr>
        <w:t xml:space="preserve"> järeldustes, mis puudutasid kokkulepet saavutada 2050. aastaks kliimaneutraalne liit kooskõlas Pariisi kokkuleppe eesmärkidega: vaja on kehtestada tugiraamistik, mis toob kasu kõigile liikmesriikidele ning sisaldab piisavaid instrumente, stiimuleid, toetus</w:t>
      </w:r>
      <w:r w:rsidR="00CF3806">
        <w:rPr>
          <w:rFonts w:ascii="Times New Roman" w:eastAsia="Times New Roman" w:hAnsi="Times New Roman" w:cs="Times New Roman"/>
          <w:color w:val="000000" w:themeColor="text1"/>
          <w:sz w:val="24"/>
          <w:szCs w:val="24"/>
        </w:rPr>
        <w:t>i</w:t>
      </w:r>
      <w:r w:rsidRPr="37F8B7F0">
        <w:rPr>
          <w:rFonts w:ascii="Times New Roman" w:eastAsia="Times New Roman" w:hAnsi="Times New Roman" w:cs="Times New Roman"/>
          <w:color w:val="000000" w:themeColor="text1"/>
          <w:sz w:val="24"/>
          <w:szCs w:val="24"/>
        </w:rPr>
        <w:t xml:space="preserve"> ja investeeringuid, et tagada kulutõhus, aus ning sotsiaalselt tasakaalustatud ja õiglane üleminek, võttes arvesse riikide erinevat lähteolukorda.</w:t>
      </w:r>
    </w:p>
    <w:p w14:paraId="03DAA92D" w14:textId="77777777" w:rsidR="00CF3806" w:rsidRDefault="00CF3806" w:rsidP="00E57547">
      <w:pPr>
        <w:spacing w:after="0" w:line="240" w:lineRule="auto"/>
        <w:jc w:val="both"/>
        <w:rPr>
          <w:rFonts w:ascii="Times New Roman" w:eastAsia="Times New Roman" w:hAnsi="Times New Roman" w:cs="Times New Roman"/>
          <w:color w:val="000000" w:themeColor="text1"/>
          <w:sz w:val="24"/>
          <w:szCs w:val="24"/>
        </w:rPr>
      </w:pPr>
    </w:p>
    <w:p w14:paraId="04D04298" w14:textId="446BEE59" w:rsidR="472F86E6" w:rsidRDefault="56488F9D" w:rsidP="00F46374">
      <w:pPr>
        <w:spacing w:after="0" w:line="240" w:lineRule="auto"/>
        <w:jc w:val="both"/>
        <w:rPr>
          <w:rFonts w:ascii="Times New Roman" w:eastAsia="Times New Roman" w:hAnsi="Times New Roman" w:cs="Times New Roman"/>
          <w:color w:val="000000" w:themeColor="text1"/>
          <w:sz w:val="24"/>
          <w:szCs w:val="24"/>
        </w:rPr>
      </w:pPr>
      <w:r w:rsidRPr="630ECEC8">
        <w:rPr>
          <w:rFonts w:ascii="Times New Roman" w:eastAsia="Times New Roman" w:hAnsi="Times New Roman" w:cs="Times New Roman"/>
          <w:color w:val="000000" w:themeColor="text1"/>
          <w:sz w:val="24"/>
          <w:szCs w:val="24"/>
        </w:rPr>
        <w:t>Sotsiaalse Kliimafondi</w:t>
      </w:r>
      <w:r w:rsidR="271A076A" w:rsidRPr="630ECEC8">
        <w:rPr>
          <w:rFonts w:ascii="Times New Roman" w:eastAsia="Times New Roman" w:hAnsi="Times New Roman" w:cs="Times New Roman"/>
          <w:color w:val="000000" w:themeColor="text1"/>
          <w:sz w:val="24"/>
          <w:szCs w:val="24"/>
        </w:rPr>
        <w:t xml:space="preserve"> (edaspidi SKF)</w:t>
      </w:r>
      <w:r w:rsidRPr="630ECEC8">
        <w:rPr>
          <w:rFonts w:ascii="Times New Roman" w:eastAsia="Times New Roman" w:hAnsi="Times New Roman" w:cs="Times New Roman"/>
          <w:color w:val="000000" w:themeColor="text1"/>
          <w:sz w:val="24"/>
          <w:szCs w:val="24"/>
        </w:rPr>
        <w:t xml:space="preserve"> m</w:t>
      </w:r>
      <w:r w:rsidR="4E8A6871" w:rsidRPr="630ECEC8">
        <w:rPr>
          <w:rFonts w:ascii="Times New Roman" w:eastAsia="Times New Roman" w:hAnsi="Times New Roman" w:cs="Times New Roman"/>
          <w:color w:val="000000" w:themeColor="text1"/>
          <w:sz w:val="24"/>
          <w:szCs w:val="24"/>
        </w:rPr>
        <w:t>äärus</w:t>
      </w:r>
      <w:r w:rsidR="79ACC2E7" w:rsidRPr="630ECEC8">
        <w:rPr>
          <w:rFonts w:ascii="Times New Roman" w:eastAsia="Times New Roman" w:hAnsi="Times New Roman" w:cs="Times New Roman"/>
          <w:color w:val="000000" w:themeColor="text1"/>
          <w:sz w:val="24"/>
          <w:szCs w:val="24"/>
        </w:rPr>
        <w:t xml:space="preserve"> (EL) 2023/955</w:t>
      </w:r>
      <w:r w:rsidR="43162D0C" w:rsidRPr="630ECEC8">
        <w:rPr>
          <w:rStyle w:val="Allmrkuseviide"/>
          <w:rFonts w:ascii="Times New Roman" w:eastAsia="Times New Roman" w:hAnsi="Times New Roman" w:cs="Times New Roman"/>
          <w:color w:val="000000" w:themeColor="text1"/>
          <w:sz w:val="24"/>
          <w:szCs w:val="24"/>
        </w:rPr>
        <w:footnoteReference w:id="20"/>
      </w:r>
      <w:r w:rsidR="79ACC2E7" w:rsidRPr="630ECEC8">
        <w:rPr>
          <w:rFonts w:ascii="Times New Roman" w:eastAsia="Times New Roman" w:hAnsi="Times New Roman" w:cs="Times New Roman"/>
          <w:color w:val="000000" w:themeColor="text1"/>
          <w:sz w:val="24"/>
          <w:szCs w:val="24"/>
        </w:rPr>
        <w:t xml:space="preserve"> </w:t>
      </w:r>
      <w:r w:rsidR="6B195C35" w:rsidRPr="630ECEC8">
        <w:rPr>
          <w:rFonts w:ascii="Times New Roman" w:eastAsia="Times New Roman" w:hAnsi="Times New Roman" w:cs="Times New Roman"/>
          <w:color w:val="000000" w:themeColor="text1"/>
          <w:sz w:val="24"/>
          <w:szCs w:val="24"/>
        </w:rPr>
        <w:t>defineerib vähekaitstud leibkonda</w:t>
      </w:r>
      <w:r w:rsidR="4A9363FD" w:rsidRPr="630ECEC8">
        <w:rPr>
          <w:rFonts w:ascii="Times New Roman" w:eastAsia="Times New Roman" w:hAnsi="Times New Roman" w:cs="Times New Roman"/>
          <w:color w:val="000000" w:themeColor="text1"/>
          <w:sz w:val="24"/>
          <w:szCs w:val="24"/>
        </w:rPr>
        <w:t xml:space="preserve"> kui</w:t>
      </w:r>
      <w:r w:rsidR="79ACC2E7" w:rsidRPr="630ECEC8">
        <w:rPr>
          <w:rFonts w:ascii="Times New Roman" w:eastAsia="Times New Roman" w:hAnsi="Times New Roman" w:cs="Times New Roman"/>
          <w:color w:val="000000" w:themeColor="text1"/>
          <w:sz w:val="24"/>
          <w:szCs w:val="24"/>
        </w:rPr>
        <w:t xml:space="preserve"> </w:t>
      </w:r>
      <w:r w:rsidR="0F26BA15" w:rsidRPr="630ECEC8">
        <w:rPr>
          <w:rFonts w:ascii="Times New Roman" w:eastAsia="Times New Roman" w:hAnsi="Times New Roman" w:cs="Times New Roman"/>
          <w:color w:val="333333"/>
          <w:sz w:val="24"/>
          <w:szCs w:val="24"/>
        </w:rPr>
        <w:t>energiaostuvõimetu leibkond või selline leibkond, s</w:t>
      </w:r>
      <w:r w:rsidR="48C6B5F6">
        <w:rPr>
          <w:rFonts w:ascii="Times New Roman" w:eastAsia="Times New Roman" w:hAnsi="Times New Roman" w:cs="Times New Roman"/>
          <w:color w:val="333333"/>
          <w:sz w:val="24"/>
          <w:szCs w:val="24"/>
        </w:rPr>
        <w:t>h</w:t>
      </w:r>
      <w:r w:rsidR="0F26BA15" w:rsidRPr="630ECEC8">
        <w:rPr>
          <w:rFonts w:ascii="Times New Roman" w:eastAsia="Times New Roman" w:hAnsi="Times New Roman" w:cs="Times New Roman"/>
          <w:color w:val="333333"/>
          <w:sz w:val="24"/>
          <w:szCs w:val="24"/>
        </w:rPr>
        <w:t xml:space="preserve"> madala sissetulekuga ja väiksema keskmise sissetulekuga leibkond, keda oluliselt mõjutavad fossiilkütuste hinnatõusud ning kellel puudub võimalus kasutatava hoone renoveerimiseks, heiteta või vähese heitega sõidukite ostmiseks või alternatiivsetele säästvatele transpordiliikidele, s</w:t>
      </w:r>
      <w:r w:rsidR="48C6B5F6">
        <w:rPr>
          <w:rFonts w:ascii="Times New Roman" w:eastAsia="Times New Roman" w:hAnsi="Times New Roman" w:cs="Times New Roman"/>
          <w:color w:val="333333"/>
          <w:sz w:val="24"/>
          <w:szCs w:val="24"/>
        </w:rPr>
        <w:t>h</w:t>
      </w:r>
      <w:r w:rsidR="0F26BA15" w:rsidRPr="630ECEC8">
        <w:rPr>
          <w:rFonts w:ascii="Times New Roman" w:eastAsia="Times New Roman" w:hAnsi="Times New Roman" w:cs="Times New Roman"/>
          <w:color w:val="333333"/>
          <w:sz w:val="24"/>
          <w:szCs w:val="24"/>
        </w:rPr>
        <w:t xml:space="preserve"> ühistranspordile, üleminekuks</w:t>
      </w:r>
      <w:r w:rsidR="2772438B">
        <w:rPr>
          <w:rFonts w:ascii="Times New Roman" w:eastAsia="Times New Roman" w:hAnsi="Times New Roman" w:cs="Times New Roman"/>
          <w:color w:val="333333"/>
          <w:sz w:val="24"/>
          <w:szCs w:val="24"/>
        </w:rPr>
        <w:t>.</w:t>
      </w:r>
      <w:r w:rsidR="2B40BC2E" w:rsidRPr="630ECEC8">
        <w:rPr>
          <w:rFonts w:ascii="Times New Roman" w:eastAsia="Times New Roman" w:hAnsi="Times New Roman" w:cs="Times New Roman"/>
          <w:color w:val="000000" w:themeColor="text1"/>
          <w:sz w:val="24"/>
          <w:szCs w:val="24"/>
        </w:rPr>
        <w:t xml:space="preserve"> </w:t>
      </w:r>
      <w:r w:rsidR="2772438B">
        <w:rPr>
          <w:rFonts w:ascii="Times New Roman" w:eastAsia="Times New Roman" w:hAnsi="Times New Roman" w:cs="Times New Roman"/>
          <w:color w:val="000000" w:themeColor="text1"/>
          <w:sz w:val="24"/>
          <w:szCs w:val="24"/>
        </w:rPr>
        <w:t>E</w:t>
      </w:r>
      <w:r w:rsidR="1859C0B8" w:rsidRPr="37F8B7F0">
        <w:rPr>
          <w:rFonts w:ascii="Times New Roman" w:eastAsia="Times New Roman" w:hAnsi="Times New Roman" w:cs="Times New Roman"/>
          <w:color w:val="000000" w:themeColor="text1"/>
          <w:sz w:val="24"/>
          <w:szCs w:val="24"/>
        </w:rPr>
        <w:t xml:space="preserve">elnõukohases seaduses </w:t>
      </w:r>
      <w:r w:rsidR="2772438B">
        <w:rPr>
          <w:rFonts w:ascii="Times New Roman" w:eastAsia="Times New Roman" w:hAnsi="Times New Roman" w:cs="Times New Roman"/>
          <w:color w:val="000000" w:themeColor="text1"/>
          <w:sz w:val="24"/>
          <w:szCs w:val="24"/>
        </w:rPr>
        <w:t xml:space="preserve">mõistetakse </w:t>
      </w:r>
      <w:r w:rsidR="1859C0B8" w:rsidRPr="37F8B7F0">
        <w:rPr>
          <w:rFonts w:ascii="Times New Roman" w:eastAsia="Times New Roman" w:hAnsi="Times New Roman" w:cs="Times New Roman"/>
          <w:color w:val="000000" w:themeColor="text1"/>
          <w:sz w:val="24"/>
          <w:szCs w:val="24"/>
        </w:rPr>
        <w:t>h</w:t>
      </w:r>
      <w:r w:rsidR="767D96EB" w:rsidRPr="37F8B7F0">
        <w:rPr>
          <w:rFonts w:ascii="Times New Roman" w:eastAsia="Times New Roman" w:hAnsi="Times New Roman" w:cs="Times New Roman"/>
          <w:color w:val="000000" w:themeColor="text1"/>
          <w:sz w:val="24"/>
          <w:szCs w:val="24"/>
        </w:rPr>
        <w:t>aavatavate ühiskonnagruppide all</w:t>
      </w:r>
      <w:r w:rsidR="04817A08" w:rsidRPr="37F8B7F0">
        <w:rPr>
          <w:rFonts w:ascii="Times New Roman" w:eastAsia="Times New Roman" w:hAnsi="Times New Roman" w:cs="Times New Roman"/>
          <w:color w:val="000000" w:themeColor="text1"/>
          <w:sz w:val="24"/>
          <w:szCs w:val="24"/>
        </w:rPr>
        <w:t xml:space="preserve"> laiemalt </w:t>
      </w:r>
      <w:r w:rsidR="04817A08" w:rsidRPr="37F8B7F0">
        <w:rPr>
          <w:rFonts w:ascii="Times New Roman" w:eastAsia="Times New Roman" w:hAnsi="Times New Roman" w:cs="Times New Roman"/>
          <w:color w:val="000000" w:themeColor="text1"/>
          <w:sz w:val="24"/>
          <w:szCs w:val="24"/>
        </w:rPr>
        <w:lastRenderedPageBreak/>
        <w:t>nii KHG vähendamise</w:t>
      </w:r>
      <w:r w:rsidR="7C55AE72" w:rsidRPr="37F8B7F0">
        <w:rPr>
          <w:rFonts w:ascii="Times New Roman" w:eastAsia="Times New Roman" w:hAnsi="Times New Roman" w:cs="Times New Roman"/>
          <w:color w:val="000000" w:themeColor="text1"/>
          <w:sz w:val="24"/>
          <w:szCs w:val="24"/>
        </w:rPr>
        <w:t xml:space="preserve"> </w:t>
      </w:r>
      <w:r w:rsidR="04817A08" w:rsidRPr="37F8B7F0">
        <w:rPr>
          <w:rFonts w:ascii="Times New Roman" w:eastAsia="Times New Roman" w:hAnsi="Times New Roman" w:cs="Times New Roman"/>
          <w:color w:val="000000" w:themeColor="text1"/>
          <w:sz w:val="24"/>
          <w:szCs w:val="24"/>
        </w:rPr>
        <w:t>eesmärkide täitmi</w:t>
      </w:r>
      <w:r w:rsidR="4F7276F3" w:rsidRPr="37F8B7F0">
        <w:rPr>
          <w:rFonts w:ascii="Times New Roman" w:eastAsia="Times New Roman" w:hAnsi="Times New Roman" w:cs="Times New Roman"/>
          <w:color w:val="000000" w:themeColor="text1"/>
          <w:sz w:val="24"/>
          <w:szCs w:val="24"/>
        </w:rPr>
        <w:t>sest kui ka kliimamuutustest</w:t>
      </w:r>
      <w:r w:rsidR="3C1E25FB" w:rsidRPr="37F8B7F0">
        <w:rPr>
          <w:rFonts w:ascii="Times New Roman" w:eastAsia="Times New Roman" w:hAnsi="Times New Roman" w:cs="Times New Roman"/>
          <w:color w:val="000000" w:themeColor="text1"/>
          <w:sz w:val="24"/>
          <w:szCs w:val="24"/>
        </w:rPr>
        <w:t xml:space="preserve"> põhjustatud</w:t>
      </w:r>
      <w:r w:rsidR="22836FC0" w:rsidRPr="37F8B7F0">
        <w:rPr>
          <w:rFonts w:ascii="Times New Roman" w:eastAsia="Times New Roman" w:hAnsi="Times New Roman" w:cs="Times New Roman"/>
          <w:color w:val="000000" w:themeColor="text1"/>
          <w:sz w:val="24"/>
          <w:szCs w:val="24"/>
        </w:rPr>
        <w:t xml:space="preserve"> ekstreemsetest ilmastikuoludest</w:t>
      </w:r>
      <w:r w:rsidR="2772438B">
        <w:rPr>
          <w:rFonts w:ascii="Times New Roman" w:eastAsia="Times New Roman" w:hAnsi="Times New Roman" w:cs="Times New Roman"/>
          <w:color w:val="000000" w:themeColor="text1"/>
          <w:sz w:val="24"/>
          <w:szCs w:val="24"/>
        </w:rPr>
        <w:t>,</w:t>
      </w:r>
      <w:r w:rsidR="3C1E25FB" w:rsidRPr="37F8B7F0">
        <w:rPr>
          <w:rFonts w:ascii="Times New Roman" w:eastAsia="Times New Roman" w:hAnsi="Times New Roman" w:cs="Times New Roman"/>
          <w:color w:val="000000" w:themeColor="text1"/>
          <w:sz w:val="24"/>
          <w:szCs w:val="24"/>
        </w:rPr>
        <w:t xml:space="preserve"> </w:t>
      </w:r>
      <w:r w:rsidR="6377C0CE" w:rsidRPr="37F8B7F0">
        <w:rPr>
          <w:rFonts w:ascii="Times New Roman" w:eastAsia="Times New Roman" w:hAnsi="Times New Roman" w:cs="Times New Roman"/>
          <w:color w:val="000000" w:themeColor="text1"/>
          <w:sz w:val="24"/>
          <w:szCs w:val="24"/>
        </w:rPr>
        <w:t>n</w:t>
      </w:r>
      <w:r w:rsidR="6E56DA65">
        <w:rPr>
          <w:rFonts w:ascii="Times New Roman" w:eastAsia="Times New Roman" w:hAnsi="Times New Roman" w:cs="Times New Roman"/>
          <w:color w:val="000000" w:themeColor="text1"/>
          <w:sz w:val="24"/>
          <w:szCs w:val="24"/>
        </w:rPr>
        <w:t>t</w:t>
      </w:r>
      <w:r w:rsidR="6377C0CE" w:rsidRPr="37F8B7F0">
        <w:rPr>
          <w:rFonts w:ascii="Times New Roman" w:eastAsia="Times New Roman" w:hAnsi="Times New Roman" w:cs="Times New Roman"/>
          <w:color w:val="000000" w:themeColor="text1"/>
          <w:sz w:val="24"/>
          <w:szCs w:val="24"/>
        </w:rPr>
        <w:t xml:space="preserve"> kuumalainetest, üleujutustest, tormidest</w:t>
      </w:r>
      <w:r w:rsidR="2772438B">
        <w:rPr>
          <w:rFonts w:ascii="Times New Roman" w:eastAsia="Times New Roman" w:hAnsi="Times New Roman" w:cs="Times New Roman"/>
          <w:color w:val="000000" w:themeColor="text1"/>
          <w:sz w:val="24"/>
          <w:szCs w:val="24"/>
        </w:rPr>
        <w:t>,</w:t>
      </w:r>
      <w:r w:rsidR="6377C0CE" w:rsidRPr="37F8B7F0">
        <w:rPr>
          <w:rFonts w:ascii="Times New Roman" w:eastAsia="Times New Roman" w:hAnsi="Times New Roman" w:cs="Times New Roman"/>
          <w:color w:val="000000" w:themeColor="text1"/>
          <w:sz w:val="24"/>
          <w:szCs w:val="24"/>
        </w:rPr>
        <w:t xml:space="preserve"> enim</w:t>
      </w:r>
      <w:r w:rsidR="3C1E25FB" w:rsidRPr="37F8B7F0">
        <w:rPr>
          <w:rFonts w:ascii="Times New Roman" w:eastAsia="Times New Roman" w:hAnsi="Times New Roman" w:cs="Times New Roman"/>
          <w:color w:val="000000" w:themeColor="text1"/>
          <w:sz w:val="24"/>
          <w:szCs w:val="24"/>
        </w:rPr>
        <w:t xml:space="preserve"> mõjutatuid</w:t>
      </w:r>
      <w:r w:rsidR="4F7276F3" w:rsidRPr="37F8B7F0">
        <w:rPr>
          <w:rFonts w:ascii="Times New Roman" w:eastAsia="Times New Roman" w:hAnsi="Times New Roman" w:cs="Times New Roman"/>
          <w:color w:val="000000" w:themeColor="text1"/>
          <w:sz w:val="24"/>
          <w:szCs w:val="24"/>
        </w:rPr>
        <w:t xml:space="preserve"> </w:t>
      </w:r>
      <w:r w:rsidR="60F09383" w:rsidRPr="37F8B7F0">
        <w:rPr>
          <w:rFonts w:ascii="Times New Roman" w:eastAsia="Times New Roman" w:hAnsi="Times New Roman" w:cs="Times New Roman"/>
          <w:color w:val="000000" w:themeColor="text1"/>
          <w:sz w:val="24"/>
          <w:szCs w:val="24"/>
        </w:rPr>
        <w:t>gruppe</w:t>
      </w:r>
      <w:r w:rsidR="2772438B">
        <w:rPr>
          <w:rFonts w:ascii="Times New Roman" w:eastAsia="Times New Roman" w:hAnsi="Times New Roman" w:cs="Times New Roman"/>
          <w:color w:val="000000" w:themeColor="text1"/>
          <w:sz w:val="24"/>
          <w:szCs w:val="24"/>
        </w:rPr>
        <w:t xml:space="preserve"> – </w:t>
      </w:r>
      <w:r w:rsidR="30ACAAA0">
        <w:rPr>
          <w:rFonts w:ascii="Times New Roman" w:eastAsia="Times New Roman" w:hAnsi="Times New Roman" w:cs="Times New Roman"/>
          <w:color w:val="000000" w:themeColor="text1"/>
          <w:sz w:val="24"/>
          <w:szCs w:val="24"/>
        </w:rPr>
        <w:t xml:space="preserve">lapsi, </w:t>
      </w:r>
      <w:r w:rsidR="767D96EB" w:rsidRPr="37F8B7F0">
        <w:rPr>
          <w:rFonts w:ascii="Times New Roman" w:eastAsia="Times New Roman" w:hAnsi="Times New Roman" w:cs="Times New Roman"/>
          <w:color w:val="000000" w:themeColor="text1"/>
          <w:sz w:val="24"/>
          <w:szCs w:val="24"/>
        </w:rPr>
        <w:t>eakaid, kroonilisi haigusi põdevaid, vaesemaid inimgruppe või süsinikumahukate sektorite töötajaid ja maapiirkondades elavaid inimesi. Haavatavad sektorid on n</w:t>
      </w:r>
      <w:r w:rsidR="6E56DA65">
        <w:rPr>
          <w:rFonts w:ascii="Times New Roman" w:eastAsia="Times New Roman" w:hAnsi="Times New Roman" w:cs="Times New Roman"/>
          <w:color w:val="000000" w:themeColor="text1"/>
          <w:sz w:val="24"/>
          <w:szCs w:val="24"/>
        </w:rPr>
        <w:t>t</w:t>
      </w:r>
      <w:r w:rsidR="767D96EB" w:rsidRPr="37F8B7F0">
        <w:rPr>
          <w:rFonts w:ascii="Times New Roman" w:eastAsia="Times New Roman" w:hAnsi="Times New Roman" w:cs="Times New Roman"/>
          <w:color w:val="000000" w:themeColor="text1"/>
          <w:sz w:val="24"/>
          <w:szCs w:val="24"/>
        </w:rPr>
        <w:t xml:space="preserve"> fossiilkütustest sõltuvad või muud kasvuhoonegaaside heitkoguste mahukad sektorid.</w:t>
      </w:r>
    </w:p>
    <w:p w14:paraId="310A1500" w14:textId="127D3822" w:rsidR="472F86E6" w:rsidRDefault="472F86E6" w:rsidP="00E57547">
      <w:pPr>
        <w:spacing w:after="0" w:line="240" w:lineRule="auto"/>
        <w:jc w:val="both"/>
        <w:rPr>
          <w:rFonts w:ascii="Times New Roman" w:eastAsia="Times New Roman" w:hAnsi="Times New Roman" w:cs="Times New Roman"/>
          <w:i/>
          <w:iCs/>
          <w:color w:val="000000" w:themeColor="text1"/>
          <w:sz w:val="24"/>
          <w:szCs w:val="24"/>
        </w:rPr>
      </w:pPr>
    </w:p>
    <w:p w14:paraId="7C84D5D8" w14:textId="066DE08D" w:rsidR="472F86E6" w:rsidRDefault="64FB74BE" w:rsidP="00E57547">
      <w:pPr>
        <w:spacing w:after="0" w:line="240" w:lineRule="auto"/>
        <w:jc w:val="both"/>
        <w:rPr>
          <w:rFonts w:ascii="Times New Roman" w:eastAsia="Times New Roman" w:hAnsi="Times New Roman" w:cs="Times New Roman"/>
          <w:b/>
          <w:bCs/>
          <w:sz w:val="24"/>
          <w:szCs w:val="24"/>
        </w:rPr>
      </w:pPr>
      <w:r w:rsidRPr="316B644D">
        <w:rPr>
          <w:rFonts w:ascii="Times New Roman" w:eastAsia="Times New Roman" w:hAnsi="Times New Roman" w:cs="Times New Roman"/>
          <w:b/>
          <w:bCs/>
          <w:sz w:val="24"/>
          <w:szCs w:val="24"/>
        </w:rPr>
        <w:t>§ 15. Teaduspõhisus</w:t>
      </w:r>
    </w:p>
    <w:p w14:paraId="1AEC778C" w14:textId="77777777" w:rsidR="0097130E" w:rsidRDefault="0097130E" w:rsidP="00E57547">
      <w:pPr>
        <w:spacing w:after="0" w:line="240" w:lineRule="auto"/>
        <w:jc w:val="both"/>
        <w:rPr>
          <w:rFonts w:ascii="Times New Roman" w:eastAsia="Times New Roman" w:hAnsi="Times New Roman" w:cs="Times New Roman"/>
          <w:color w:val="202020"/>
          <w:sz w:val="24"/>
          <w:szCs w:val="24"/>
        </w:rPr>
      </w:pPr>
    </w:p>
    <w:p w14:paraId="039CC665" w14:textId="345340D7" w:rsidR="472F86E6" w:rsidRDefault="64FB74BE" w:rsidP="00E57547">
      <w:pPr>
        <w:spacing w:after="0" w:line="240" w:lineRule="auto"/>
        <w:jc w:val="both"/>
        <w:rPr>
          <w:rFonts w:ascii="Times New Roman" w:eastAsia="Times New Roman" w:hAnsi="Times New Roman" w:cs="Times New Roman"/>
          <w:color w:val="202020"/>
          <w:sz w:val="24"/>
          <w:szCs w:val="24"/>
        </w:rPr>
      </w:pPr>
      <w:r w:rsidRPr="316B644D">
        <w:rPr>
          <w:rFonts w:ascii="Times New Roman" w:eastAsia="Times New Roman" w:hAnsi="Times New Roman" w:cs="Times New Roman"/>
          <w:color w:val="202020"/>
          <w:sz w:val="24"/>
          <w:szCs w:val="24"/>
        </w:rPr>
        <w:t xml:space="preserve">Selleks, et kliimamuutuste leevendamise ja kohanemise eesmärkide saavutamiseks vajalikke meetmeid parimal viisil kavandada ning rakendada, on oluline, et otsused põhineksid teaduspõhistel andmetel kliimamuutuste </w:t>
      </w:r>
      <w:r w:rsidR="00152EB9">
        <w:rPr>
          <w:rFonts w:ascii="Times New Roman" w:eastAsia="Times New Roman" w:hAnsi="Times New Roman" w:cs="Times New Roman"/>
          <w:color w:val="202020"/>
          <w:sz w:val="24"/>
          <w:szCs w:val="24"/>
        </w:rPr>
        <w:t>ning</w:t>
      </w:r>
      <w:r w:rsidRPr="316B644D">
        <w:rPr>
          <w:rFonts w:ascii="Times New Roman" w:eastAsia="Times New Roman" w:hAnsi="Times New Roman" w:cs="Times New Roman"/>
          <w:color w:val="202020"/>
          <w:sz w:val="24"/>
          <w:szCs w:val="24"/>
        </w:rPr>
        <w:t xml:space="preserve"> nende leevendamise </w:t>
      </w:r>
      <w:r w:rsidR="00152EB9">
        <w:rPr>
          <w:rFonts w:ascii="Times New Roman" w:eastAsia="Times New Roman" w:hAnsi="Times New Roman" w:cs="Times New Roman"/>
          <w:color w:val="202020"/>
          <w:sz w:val="24"/>
          <w:szCs w:val="24"/>
        </w:rPr>
        <w:t>ja</w:t>
      </w:r>
      <w:r w:rsidRPr="316B644D">
        <w:rPr>
          <w:rFonts w:ascii="Times New Roman" w:eastAsia="Times New Roman" w:hAnsi="Times New Roman" w:cs="Times New Roman"/>
          <w:color w:val="202020"/>
          <w:sz w:val="24"/>
          <w:szCs w:val="24"/>
        </w:rPr>
        <w:t xml:space="preserve"> kohanemise meetmete kohta. </w:t>
      </w:r>
      <w:r w:rsidR="00152EB9">
        <w:rPr>
          <w:rFonts w:ascii="Times New Roman" w:eastAsia="Times New Roman" w:hAnsi="Times New Roman" w:cs="Times New Roman"/>
          <w:color w:val="202020"/>
          <w:sz w:val="24"/>
          <w:szCs w:val="24"/>
        </w:rPr>
        <w:t>K</w:t>
      </w:r>
      <w:r w:rsidRPr="316B644D">
        <w:rPr>
          <w:rFonts w:ascii="Times New Roman" w:eastAsia="Times New Roman" w:hAnsi="Times New Roman" w:cs="Times New Roman"/>
          <w:color w:val="202020"/>
          <w:sz w:val="24"/>
          <w:szCs w:val="24"/>
        </w:rPr>
        <w:t>a EL</w:t>
      </w:r>
      <w:r w:rsidR="00152EB9">
        <w:rPr>
          <w:rFonts w:ascii="Times New Roman" w:eastAsia="Times New Roman" w:hAnsi="Times New Roman" w:cs="Times New Roman"/>
          <w:color w:val="202020"/>
          <w:sz w:val="24"/>
          <w:szCs w:val="24"/>
        </w:rPr>
        <w:t>i</w:t>
      </w:r>
      <w:r w:rsidRPr="316B644D">
        <w:rPr>
          <w:rFonts w:ascii="Times New Roman" w:eastAsia="Times New Roman" w:hAnsi="Times New Roman" w:cs="Times New Roman"/>
          <w:color w:val="202020"/>
          <w:sz w:val="24"/>
          <w:szCs w:val="24"/>
        </w:rPr>
        <w:t xml:space="preserve"> kliimamääruses</w:t>
      </w:r>
      <w:r w:rsidR="00152EB9">
        <w:rPr>
          <w:rFonts w:ascii="Times New Roman" w:eastAsia="Times New Roman" w:hAnsi="Times New Roman" w:cs="Times New Roman"/>
          <w:color w:val="202020"/>
          <w:sz w:val="24"/>
          <w:szCs w:val="24"/>
        </w:rPr>
        <w:t xml:space="preserve"> on sätestatud</w:t>
      </w:r>
      <w:r w:rsidRPr="316B644D">
        <w:rPr>
          <w:rFonts w:ascii="Times New Roman" w:eastAsia="Times New Roman" w:hAnsi="Times New Roman" w:cs="Times New Roman"/>
          <w:color w:val="202020"/>
          <w:sz w:val="24"/>
          <w:szCs w:val="24"/>
        </w:rPr>
        <w:t>, et liidu kliimameetmed ja jõupingutused saavutada kliimaneutraalsus 2050. aastaks tuleb rajada teaduslikele eksperditeadmistele ja parimale kättesaadavale ajakohastatud tõendusmaterjalile koos faktilise ja läbipaistva teabega kliimamuutuste kohta. Seejuures on vajalikud teadmised kliima projektsioonide ning kasvuhoonegaaside prognooside kohta pikaajalises vaates ning erinevate meetmete mõju</w:t>
      </w:r>
      <w:r w:rsidR="00264415">
        <w:rPr>
          <w:rFonts w:ascii="Times New Roman" w:eastAsia="Times New Roman" w:hAnsi="Times New Roman" w:cs="Times New Roman"/>
          <w:color w:val="202020"/>
          <w:sz w:val="24"/>
          <w:szCs w:val="24"/>
        </w:rPr>
        <w:t>st</w:t>
      </w:r>
      <w:r w:rsidRPr="316B644D">
        <w:rPr>
          <w:rFonts w:ascii="Times New Roman" w:eastAsia="Times New Roman" w:hAnsi="Times New Roman" w:cs="Times New Roman"/>
          <w:color w:val="202020"/>
          <w:sz w:val="24"/>
          <w:szCs w:val="24"/>
        </w:rPr>
        <w:t xml:space="preserve"> kasvuhoonegaaside heite vähendamisele.</w:t>
      </w:r>
    </w:p>
    <w:p w14:paraId="6438DF5A" w14:textId="7F6FF09F" w:rsidR="472F86E6" w:rsidRDefault="472F86E6" w:rsidP="00A72C7F">
      <w:pPr>
        <w:spacing w:after="0" w:line="240" w:lineRule="auto"/>
        <w:jc w:val="both"/>
        <w:rPr>
          <w:rFonts w:ascii="Times New Roman" w:eastAsia="Times New Roman" w:hAnsi="Times New Roman" w:cs="Times New Roman"/>
          <w:color w:val="000000" w:themeColor="text1"/>
          <w:sz w:val="24"/>
          <w:szCs w:val="24"/>
        </w:rPr>
      </w:pPr>
    </w:p>
    <w:p w14:paraId="35EFF382" w14:textId="42CE68AA" w:rsidR="472F86E6" w:rsidRDefault="75971876" w:rsidP="00E57547">
      <w:pPr>
        <w:spacing w:after="0" w:line="240" w:lineRule="auto"/>
        <w:jc w:val="both"/>
        <w:rPr>
          <w:rFonts w:ascii="Times New Roman" w:eastAsia="Times New Roman" w:hAnsi="Times New Roman" w:cs="Times New Roman"/>
          <w:sz w:val="24"/>
          <w:szCs w:val="24"/>
        </w:rPr>
      </w:pPr>
      <w:r w:rsidRPr="6BECA491">
        <w:rPr>
          <w:rFonts w:ascii="Times New Roman" w:eastAsia="Times New Roman" w:hAnsi="Times New Roman" w:cs="Times New Roman"/>
          <w:b/>
          <w:bCs/>
          <w:sz w:val="24"/>
          <w:szCs w:val="24"/>
        </w:rPr>
        <w:t xml:space="preserve">§ </w:t>
      </w:r>
      <w:r w:rsidR="0B0D51FA" w:rsidRPr="6BECA491">
        <w:rPr>
          <w:rFonts w:ascii="Times New Roman" w:eastAsia="Times New Roman" w:hAnsi="Times New Roman" w:cs="Times New Roman"/>
          <w:b/>
          <w:bCs/>
          <w:sz w:val="24"/>
          <w:szCs w:val="24"/>
        </w:rPr>
        <w:t>1</w:t>
      </w:r>
      <w:r w:rsidR="4E35E9F3" w:rsidRPr="6BECA491">
        <w:rPr>
          <w:rFonts w:ascii="Times New Roman" w:eastAsia="Times New Roman" w:hAnsi="Times New Roman" w:cs="Times New Roman"/>
          <w:b/>
          <w:bCs/>
          <w:sz w:val="24"/>
          <w:szCs w:val="24"/>
        </w:rPr>
        <w:t>6</w:t>
      </w:r>
      <w:r w:rsidRPr="6BECA491">
        <w:rPr>
          <w:rFonts w:ascii="Times New Roman" w:eastAsia="Times New Roman" w:hAnsi="Times New Roman" w:cs="Times New Roman"/>
          <w:b/>
          <w:bCs/>
          <w:sz w:val="24"/>
          <w:szCs w:val="24"/>
        </w:rPr>
        <w:t xml:space="preserve">. </w:t>
      </w:r>
      <w:r w:rsidR="16851684" w:rsidRPr="6BECA491">
        <w:rPr>
          <w:rFonts w:ascii="Times New Roman" w:eastAsia="Times New Roman" w:hAnsi="Times New Roman" w:cs="Times New Roman"/>
          <w:b/>
          <w:bCs/>
          <w:sz w:val="24"/>
          <w:szCs w:val="24"/>
        </w:rPr>
        <w:t>Teiste keskkonnaeesmärkide</w:t>
      </w:r>
      <w:r w:rsidR="4F6DDE90" w:rsidRPr="3719A35D">
        <w:rPr>
          <w:rFonts w:ascii="Times New Roman" w:eastAsia="Times New Roman" w:hAnsi="Times New Roman" w:cs="Times New Roman"/>
          <w:b/>
          <w:sz w:val="24"/>
          <w:szCs w:val="24"/>
        </w:rPr>
        <w:t>ga kooskõla hoidmise</w:t>
      </w:r>
      <w:r w:rsidR="16851684" w:rsidRPr="6BECA491">
        <w:rPr>
          <w:rFonts w:ascii="Times New Roman" w:eastAsia="Times New Roman" w:hAnsi="Times New Roman" w:cs="Times New Roman"/>
          <w:b/>
          <w:bCs/>
          <w:sz w:val="24"/>
          <w:szCs w:val="24"/>
        </w:rPr>
        <w:t xml:space="preserve"> põhimõte</w:t>
      </w:r>
    </w:p>
    <w:p w14:paraId="7A23B214" w14:textId="77777777" w:rsidR="0097130E" w:rsidRDefault="0097130E" w:rsidP="00E57547">
      <w:pPr>
        <w:spacing w:after="0" w:line="240" w:lineRule="auto"/>
        <w:jc w:val="both"/>
        <w:rPr>
          <w:rFonts w:ascii="Times New Roman" w:eastAsia="Times New Roman" w:hAnsi="Times New Roman" w:cs="Times New Roman"/>
          <w:sz w:val="24"/>
          <w:szCs w:val="24"/>
        </w:rPr>
      </w:pPr>
    </w:p>
    <w:p w14:paraId="3DCC626C" w14:textId="72E79C86" w:rsidR="472F86E6" w:rsidRDefault="0EEB1A02" w:rsidP="00E57547">
      <w:pPr>
        <w:spacing w:after="0" w:line="240" w:lineRule="auto"/>
        <w:jc w:val="both"/>
        <w:rPr>
          <w:rFonts w:ascii="Times New Roman" w:eastAsia="Times New Roman" w:hAnsi="Times New Roman" w:cs="Times New Roman"/>
          <w:sz w:val="24"/>
          <w:szCs w:val="24"/>
        </w:rPr>
      </w:pPr>
      <w:r w:rsidRPr="386249A9">
        <w:rPr>
          <w:rFonts w:ascii="Times New Roman" w:eastAsia="Times New Roman" w:hAnsi="Times New Roman" w:cs="Times New Roman"/>
          <w:sz w:val="24"/>
          <w:szCs w:val="24"/>
        </w:rPr>
        <w:t xml:space="preserve">Paragrahvis </w:t>
      </w:r>
      <w:r w:rsidR="5839A015" w:rsidRPr="386249A9">
        <w:rPr>
          <w:rFonts w:ascii="Times New Roman" w:eastAsia="Times New Roman" w:hAnsi="Times New Roman" w:cs="Times New Roman"/>
          <w:sz w:val="24"/>
          <w:szCs w:val="24"/>
        </w:rPr>
        <w:t>1</w:t>
      </w:r>
      <w:r w:rsidR="01D4EBA4" w:rsidRPr="386249A9">
        <w:rPr>
          <w:rFonts w:ascii="Times New Roman" w:eastAsia="Times New Roman" w:hAnsi="Times New Roman" w:cs="Times New Roman"/>
          <w:sz w:val="24"/>
          <w:szCs w:val="24"/>
        </w:rPr>
        <w:t>6</w:t>
      </w:r>
      <w:r w:rsidRPr="386249A9">
        <w:rPr>
          <w:rFonts w:ascii="Times New Roman" w:eastAsia="Times New Roman" w:hAnsi="Times New Roman" w:cs="Times New Roman"/>
          <w:sz w:val="24"/>
          <w:szCs w:val="24"/>
        </w:rPr>
        <w:t xml:space="preserve"> on kirjeldatud </w:t>
      </w:r>
      <w:r w:rsidR="156985C9" w:rsidRPr="00A72C7F">
        <w:rPr>
          <w:rFonts w:ascii="Times New Roman" w:eastAsia="Times New Roman" w:hAnsi="Times New Roman" w:cs="Times New Roman"/>
          <w:i/>
          <w:iCs/>
          <w:sz w:val="24"/>
          <w:szCs w:val="24"/>
        </w:rPr>
        <w:t xml:space="preserve">teiste </w:t>
      </w:r>
      <w:r w:rsidR="6E4B5839" w:rsidRPr="00A72C7F">
        <w:rPr>
          <w:rFonts w:ascii="Times New Roman" w:eastAsia="Times New Roman" w:hAnsi="Times New Roman" w:cs="Times New Roman"/>
          <w:i/>
          <w:iCs/>
          <w:sz w:val="24"/>
          <w:szCs w:val="24"/>
        </w:rPr>
        <w:t>keskkonnaeesmärkide</w:t>
      </w:r>
      <w:r w:rsidR="76D39B15" w:rsidRPr="00A72C7F">
        <w:rPr>
          <w:rFonts w:ascii="Times New Roman" w:eastAsia="Times New Roman" w:hAnsi="Times New Roman" w:cs="Times New Roman"/>
          <w:i/>
          <w:iCs/>
          <w:sz w:val="24"/>
          <w:szCs w:val="24"/>
        </w:rPr>
        <w:t>ga</w:t>
      </w:r>
      <w:r w:rsidR="156985C9" w:rsidRPr="00A72C7F">
        <w:rPr>
          <w:rFonts w:ascii="Times New Roman" w:eastAsia="Times New Roman" w:hAnsi="Times New Roman" w:cs="Times New Roman"/>
          <w:i/>
          <w:iCs/>
          <w:sz w:val="24"/>
          <w:szCs w:val="24"/>
        </w:rPr>
        <w:t xml:space="preserve"> </w:t>
      </w:r>
      <w:r w:rsidR="1C328646" w:rsidRPr="00A72C7F">
        <w:rPr>
          <w:rFonts w:ascii="Times New Roman" w:eastAsia="Times New Roman" w:hAnsi="Times New Roman" w:cs="Times New Roman"/>
          <w:i/>
          <w:iCs/>
          <w:sz w:val="24"/>
          <w:szCs w:val="24"/>
        </w:rPr>
        <w:t>kooskõla hoidmise</w:t>
      </w:r>
      <w:r w:rsidR="6E4B5839" w:rsidRPr="00A72C7F">
        <w:rPr>
          <w:rFonts w:ascii="Times New Roman" w:eastAsia="Times New Roman" w:hAnsi="Times New Roman" w:cs="Times New Roman"/>
          <w:i/>
          <w:iCs/>
          <w:sz w:val="24"/>
          <w:szCs w:val="24"/>
        </w:rPr>
        <w:t xml:space="preserve"> </w:t>
      </w:r>
      <w:r w:rsidR="156985C9" w:rsidRPr="00A72C7F">
        <w:rPr>
          <w:rFonts w:ascii="Times New Roman" w:eastAsia="Times New Roman" w:hAnsi="Times New Roman" w:cs="Times New Roman"/>
          <w:i/>
          <w:iCs/>
          <w:sz w:val="24"/>
          <w:szCs w:val="24"/>
        </w:rPr>
        <w:t>p</w:t>
      </w:r>
      <w:r w:rsidRPr="00A72C7F">
        <w:rPr>
          <w:rFonts w:ascii="Times New Roman" w:eastAsia="Times New Roman" w:hAnsi="Times New Roman" w:cs="Times New Roman"/>
          <w:i/>
          <w:iCs/>
          <w:sz w:val="24"/>
          <w:szCs w:val="24"/>
        </w:rPr>
        <w:t>õhimõte</w:t>
      </w:r>
      <w:r w:rsidRPr="386249A9">
        <w:rPr>
          <w:rFonts w:ascii="Times New Roman" w:eastAsia="Times New Roman" w:hAnsi="Times New Roman" w:cs="Times New Roman"/>
          <w:sz w:val="24"/>
          <w:szCs w:val="24"/>
        </w:rPr>
        <w:t xml:space="preserve">, mille kohaselt </w:t>
      </w:r>
      <w:r w:rsidR="59E24F2C" w:rsidRPr="5243F0D5">
        <w:rPr>
          <w:rFonts w:ascii="Times New Roman" w:eastAsia="Times New Roman" w:hAnsi="Times New Roman" w:cs="Times New Roman"/>
          <w:sz w:val="24"/>
          <w:szCs w:val="24"/>
        </w:rPr>
        <w:t xml:space="preserve">peab </w:t>
      </w:r>
      <w:r w:rsidRPr="386249A9">
        <w:rPr>
          <w:rFonts w:ascii="Times New Roman" w:eastAsia="Times New Roman" w:hAnsi="Times New Roman" w:cs="Times New Roman"/>
          <w:sz w:val="24"/>
          <w:szCs w:val="24"/>
        </w:rPr>
        <w:t xml:space="preserve">kliimamuutuste leevendamise ja kohanemise eesmärkide saavutamiseks võetavate meetmete </w:t>
      </w:r>
      <w:r w:rsidR="47785BE3" w:rsidRPr="386249A9">
        <w:rPr>
          <w:rFonts w:ascii="Times New Roman" w:eastAsia="Times New Roman" w:hAnsi="Times New Roman" w:cs="Times New Roman"/>
          <w:sz w:val="24"/>
          <w:szCs w:val="24"/>
        </w:rPr>
        <w:t>kavandami</w:t>
      </w:r>
      <w:r w:rsidR="4250195C" w:rsidRPr="386249A9">
        <w:rPr>
          <w:rFonts w:ascii="Times New Roman" w:eastAsia="Times New Roman" w:hAnsi="Times New Roman" w:cs="Times New Roman"/>
          <w:sz w:val="24"/>
          <w:szCs w:val="24"/>
        </w:rPr>
        <w:t>ne</w:t>
      </w:r>
      <w:r w:rsidRPr="386249A9">
        <w:rPr>
          <w:rFonts w:ascii="Times New Roman" w:eastAsia="Times New Roman" w:hAnsi="Times New Roman" w:cs="Times New Roman"/>
          <w:sz w:val="24"/>
          <w:szCs w:val="24"/>
        </w:rPr>
        <w:t xml:space="preserve"> ja </w:t>
      </w:r>
      <w:r w:rsidR="212BE277" w:rsidRPr="386249A9">
        <w:rPr>
          <w:rFonts w:ascii="Times New Roman" w:eastAsia="Times New Roman" w:hAnsi="Times New Roman" w:cs="Times New Roman"/>
          <w:sz w:val="24"/>
          <w:szCs w:val="24"/>
        </w:rPr>
        <w:t>rakendami</w:t>
      </w:r>
      <w:r w:rsidR="7F4E8678" w:rsidRPr="386249A9">
        <w:rPr>
          <w:rFonts w:ascii="Times New Roman" w:eastAsia="Times New Roman" w:hAnsi="Times New Roman" w:cs="Times New Roman"/>
          <w:sz w:val="24"/>
          <w:szCs w:val="24"/>
        </w:rPr>
        <w:t>ne</w:t>
      </w:r>
      <w:r w:rsidR="47785BE3" w:rsidRPr="386249A9">
        <w:rPr>
          <w:rFonts w:ascii="Times New Roman" w:eastAsia="Times New Roman" w:hAnsi="Times New Roman" w:cs="Times New Roman"/>
          <w:sz w:val="24"/>
          <w:szCs w:val="24"/>
        </w:rPr>
        <w:t xml:space="preserve"> </w:t>
      </w:r>
      <w:r w:rsidR="32D0158E" w:rsidRPr="386249A9">
        <w:rPr>
          <w:rFonts w:ascii="Times New Roman" w:eastAsia="Times New Roman" w:hAnsi="Times New Roman" w:cs="Times New Roman"/>
          <w:sz w:val="24"/>
          <w:szCs w:val="24"/>
        </w:rPr>
        <w:t>olema</w:t>
      </w:r>
      <w:r w:rsidR="7B6FFF6C" w:rsidRPr="386249A9">
        <w:rPr>
          <w:rFonts w:ascii="Times New Roman" w:eastAsia="Times New Roman" w:hAnsi="Times New Roman" w:cs="Times New Roman"/>
          <w:sz w:val="24"/>
          <w:szCs w:val="24"/>
        </w:rPr>
        <w:t xml:space="preserve"> </w:t>
      </w:r>
      <w:r w:rsidR="178E7017" w:rsidRPr="386249A9">
        <w:rPr>
          <w:rFonts w:ascii="Times New Roman" w:eastAsia="Times New Roman" w:hAnsi="Times New Roman" w:cs="Times New Roman"/>
          <w:sz w:val="24"/>
          <w:szCs w:val="24"/>
        </w:rPr>
        <w:t xml:space="preserve">kooskõlas </w:t>
      </w:r>
      <w:r w:rsidR="548233A2" w:rsidRPr="386249A9">
        <w:rPr>
          <w:rFonts w:ascii="Times New Roman" w:eastAsia="Times New Roman" w:hAnsi="Times New Roman" w:cs="Times New Roman"/>
          <w:sz w:val="24"/>
          <w:szCs w:val="24"/>
        </w:rPr>
        <w:t>teiste</w:t>
      </w:r>
      <w:r w:rsidRPr="386249A9">
        <w:rPr>
          <w:rFonts w:ascii="Times New Roman" w:eastAsia="Times New Roman" w:hAnsi="Times New Roman" w:cs="Times New Roman"/>
          <w:sz w:val="24"/>
          <w:szCs w:val="24"/>
        </w:rPr>
        <w:t xml:space="preserve"> </w:t>
      </w:r>
      <w:r w:rsidR="7B6FFF6C" w:rsidRPr="386249A9">
        <w:rPr>
          <w:rFonts w:ascii="Times New Roman" w:eastAsia="Times New Roman" w:hAnsi="Times New Roman" w:cs="Times New Roman"/>
          <w:sz w:val="24"/>
          <w:szCs w:val="24"/>
        </w:rPr>
        <w:t>keskkonnaeesmärk</w:t>
      </w:r>
      <w:r w:rsidR="56A575B1" w:rsidRPr="386249A9">
        <w:rPr>
          <w:rFonts w:ascii="Times New Roman" w:eastAsia="Times New Roman" w:hAnsi="Times New Roman" w:cs="Times New Roman"/>
          <w:sz w:val="24"/>
          <w:szCs w:val="24"/>
        </w:rPr>
        <w:t>id</w:t>
      </w:r>
      <w:r w:rsidR="7B6FFF6C" w:rsidRPr="386249A9">
        <w:rPr>
          <w:rFonts w:ascii="Times New Roman" w:eastAsia="Times New Roman" w:hAnsi="Times New Roman" w:cs="Times New Roman"/>
          <w:sz w:val="24"/>
          <w:szCs w:val="24"/>
        </w:rPr>
        <w:t>e</w:t>
      </w:r>
      <w:r w:rsidR="2DF48B9F" w:rsidRPr="386249A9">
        <w:rPr>
          <w:rFonts w:ascii="Times New Roman" w:eastAsia="Times New Roman" w:hAnsi="Times New Roman" w:cs="Times New Roman"/>
          <w:sz w:val="24"/>
          <w:szCs w:val="24"/>
        </w:rPr>
        <w:t>ga</w:t>
      </w:r>
      <w:r w:rsidR="5750054D" w:rsidRPr="386249A9">
        <w:rPr>
          <w:rFonts w:ascii="Times New Roman" w:eastAsia="Times New Roman" w:hAnsi="Times New Roman" w:cs="Times New Roman"/>
          <w:sz w:val="24"/>
          <w:szCs w:val="24"/>
        </w:rPr>
        <w:t xml:space="preserve">, nt elurikkuse </w:t>
      </w:r>
      <w:r w:rsidR="00B4C517" w:rsidRPr="386249A9">
        <w:rPr>
          <w:rFonts w:ascii="Times New Roman" w:eastAsia="Times New Roman" w:hAnsi="Times New Roman" w:cs="Times New Roman"/>
          <w:sz w:val="24"/>
          <w:szCs w:val="24"/>
        </w:rPr>
        <w:t>eesmärk</w:t>
      </w:r>
      <w:r w:rsidR="1E77AB2E" w:rsidRPr="386249A9">
        <w:rPr>
          <w:rFonts w:ascii="Times New Roman" w:eastAsia="Times New Roman" w:hAnsi="Times New Roman" w:cs="Times New Roman"/>
          <w:sz w:val="24"/>
          <w:szCs w:val="24"/>
        </w:rPr>
        <w:t>idega</w:t>
      </w:r>
      <w:r w:rsidRPr="386249A9">
        <w:rPr>
          <w:rFonts w:ascii="Times New Roman" w:eastAsia="Times New Roman" w:hAnsi="Times New Roman" w:cs="Times New Roman"/>
          <w:sz w:val="24"/>
          <w:szCs w:val="24"/>
        </w:rPr>
        <w:t>.</w:t>
      </w:r>
      <w:r w:rsidR="00B95C14">
        <w:rPr>
          <w:rFonts w:ascii="Times New Roman" w:eastAsia="Times New Roman" w:hAnsi="Times New Roman" w:cs="Times New Roman"/>
          <w:sz w:val="24"/>
          <w:szCs w:val="24"/>
        </w:rPr>
        <w:t xml:space="preserve"> Selle</w:t>
      </w:r>
      <w:r w:rsidR="514462B4" w:rsidRPr="0790B6FE">
        <w:rPr>
          <w:rFonts w:ascii="Times New Roman" w:eastAsia="Times New Roman" w:hAnsi="Times New Roman" w:cs="Times New Roman"/>
          <w:sz w:val="24"/>
          <w:szCs w:val="24"/>
        </w:rPr>
        <w:t xml:space="preserve"> </w:t>
      </w:r>
      <w:r w:rsidR="6AEF697E" w:rsidRPr="0790B6FE">
        <w:rPr>
          <w:rFonts w:ascii="Times New Roman" w:eastAsia="Times New Roman" w:hAnsi="Times New Roman" w:cs="Times New Roman"/>
          <w:sz w:val="24"/>
          <w:szCs w:val="24"/>
        </w:rPr>
        <w:t>põhimõtte sõnastamise</w:t>
      </w:r>
      <w:r w:rsidR="514462B4" w:rsidRPr="386249A9">
        <w:rPr>
          <w:rFonts w:ascii="Times New Roman" w:eastAsia="Times New Roman" w:hAnsi="Times New Roman" w:cs="Times New Roman"/>
          <w:sz w:val="24"/>
          <w:szCs w:val="24"/>
        </w:rPr>
        <w:t xml:space="preserve"> </w:t>
      </w:r>
      <w:r w:rsidR="132FC096" w:rsidRPr="386249A9">
        <w:rPr>
          <w:rFonts w:ascii="Times New Roman" w:eastAsia="Times New Roman" w:hAnsi="Times New Roman" w:cs="Times New Roman"/>
          <w:sz w:val="24"/>
          <w:szCs w:val="24"/>
        </w:rPr>
        <w:t>eesmärk kliima</w:t>
      </w:r>
      <w:r w:rsidR="36EC75F8" w:rsidRPr="386249A9">
        <w:rPr>
          <w:rFonts w:ascii="Times New Roman" w:eastAsia="Times New Roman" w:hAnsi="Times New Roman" w:cs="Times New Roman"/>
          <w:sz w:val="24"/>
          <w:szCs w:val="24"/>
        </w:rPr>
        <w:t xml:space="preserve">kindla majanduse </w:t>
      </w:r>
      <w:r w:rsidR="132FC096" w:rsidRPr="386249A9">
        <w:rPr>
          <w:rFonts w:ascii="Times New Roman" w:eastAsia="Times New Roman" w:hAnsi="Times New Roman" w:cs="Times New Roman"/>
          <w:sz w:val="24"/>
          <w:szCs w:val="24"/>
        </w:rPr>
        <w:t>seaduse kontekstis on rõhutada, et kliimamuutuste leevendamise ja nendega kohanemise eesmärkide poole püüeldes ei tohi kahjustada teisi keskkonnaeesmärke, k</w:t>
      </w:r>
      <w:r w:rsidR="00264415">
        <w:rPr>
          <w:rFonts w:ascii="Times New Roman" w:eastAsia="Times New Roman" w:hAnsi="Times New Roman" w:cs="Times New Roman"/>
          <w:sz w:val="24"/>
          <w:szCs w:val="24"/>
        </w:rPr>
        <w:t>.a</w:t>
      </w:r>
      <w:r w:rsidR="132FC096" w:rsidRPr="386249A9">
        <w:rPr>
          <w:rFonts w:ascii="Times New Roman" w:eastAsia="Times New Roman" w:hAnsi="Times New Roman" w:cs="Times New Roman"/>
          <w:sz w:val="24"/>
          <w:szCs w:val="24"/>
        </w:rPr>
        <w:t xml:space="preserve"> keskkonnaseadustiku üldosa seaduse</w:t>
      </w:r>
      <w:r w:rsidR="23112DC2" w:rsidRPr="386249A9">
        <w:rPr>
          <w:rFonts w:ascii="Times New Roman" w:eastAsia="Times New Roman" w:hAnsi="Times New Roman" w:cs="Times New Roman"/>
          <w:sz w:val="24"/>
          <w:szCs w:val="24"/>
        </w:rPr>
        <w:t xml:space="preserve"> §</w:t>
      </w:r>
      <w:r w:rsidR="2CA1DF6D" w:rsidRPr="386249A9">
        <w:rPr>
          <w:rFonts w:ascii="Times New Roman" w:eastAsia="Times New Roman" w:hAnsi="Times New Roman" w:cs="Times New Roman"/>
          <w:sz w:val="24"/>
          <w:szCs w:val="24"/>
        </w:rPr>
        <w:t>-s</w:t>
      </w:r>
      <w:r w:rsidR="23112DC2" w:rsidRPr="386249A9">
        <w:rPr>
          <w:rFonts w:ascii="Times New Roman" w:eastAsia="Times New Roman" w:hAnsi="Times New Roman" w:cs="Times New Roman"/>
          <w:sz w:val="24"/>
          <w:szCs w:val="24"/>
        </w:rPr>
        <w:t xml:space="preserve"> 8</w:t>
      </w:r>
      <w:r w:rsidR="132FC096" w:rsidRPr="386249A9">
        <w:rPr>
          <w:rFonts w:ascii="Times New Roman" w:eastAsia="Times New Roman" w:hAnsi="Times New Roman" w:cs="Times New Roman"/>
          <w:sz w:val="24"/>
          <w:szCs w:val="24"/>
        </w:rPr>
        <w:t xml:space="preserve"> sätestatud keskkonna kõrgetasemelise ja tervikliku kaitse põhimõtet,</w:t>
      </w:r>
      <w:r w:rsidR="006A738A">
        <w:rPr>
          <w:rFonts w:ascii="Times New Roman" w:eastAsia="Times New Roman" w:hAnsi="Times New Roman" w:cs="Times New Roman"/>
          <w:sz w:val="24"/>
          <w:szCs w:val="24"/>
        </w:rPr>
        <w:t xml:space="preserve"> </w:t>
      </w:r>
      <w:commentRangeStart w:id="27"/>
      <w:r w:rsidR="0F2EB9D0" w:rsidRPr="386249A9">
        <w:rPr>
          <w:rFonts w:ascii="Times New Roman" w:eastAsia="Times New Roman" w:hAnsi="Times New Roman" w:cs="Times New Roman"/>
          <w:sz w:val="24"/>
          <w:szCs w:val="24"/>
        </w:rPr>
        <w:t>§</w:t>
      </w:r>
      <w:r w:rsidR="77DAA1DC" w:rsidRPr="386249A9">
        <w:rPr>
          <w:rFonts w:ascii="Times New Roman" w:eastAsia="Times New Roman" w:hAnsi="Times New Roman" w:cs="Times New Roman"/>
          <w:sz w:val="24"/>
          <w:szCs w:val="24"/>
        </w:rPr>
        <w:t>-s</w:t>
      </w:r>
      <w:r w:rsidR="2342F62D" w:rsidRPr="386249A9">
        <w:rPr>
          <w:rFonts w:ascii="Times New Roman" w:eastAsia="Times New Roman" w:hAnsi="Times New Roman" w:cs="Times New Roman"/>
          <w:sz w:val="24"/>
          <w:szCs w:val="24"/>
        </w:rPr>
        <w:t xml:space="preserve"> </w:t>
      </w:r>
      <w:r w:rsidR="0F2EB9D0" w:rsidRPr="386249A9">
        <w:rPr>
          <w:rFonts w:ascii="Times New Roman" w:eastAsia="Times New Roman" w:hAnsi="Times New Roman" w:cs="Times New Roman"/>
          <w:sz w:val="24"/>
          <w:szCs w:val="24"/>
        </w:rPr>
        <w:t xml:space="preserve">9 </w:t>
      </w:r>
      <w:r w:rsidR="132FC096" w:rsidRPr="386249A9">
        <w:rPr>
          <w:rFonts w:ascii="Times New Roman" w:eastAsia="Times New Roman" w:hAnsi="Times New Roman" w:cs="Times New Roman"/>
          <w:sz w:val="24"/>
          <w:szCs w:val="24"/>
        </w:rPr>
        <w:t xml:space="preserve">ettevaatuspõhimõtet </w:t>
      </w:r>
      <w:commentRangeEnd w:id="27"/>
      <w:r w:rsidR="003C01AA">
        <w:rPr>
          <w:rStyle w:val="Kommentaariviide"/>
        </w:rPr>
        <w:commentReference w:id="27"/>
      </w:r>
      <w:r w:rsidR="132FC096" w:rsidRPr="386249A9">
        <w:rPr>
          <w:rFonts w:ascii="Times New Roman" w:eastAsia="Times New Roman" w:hAnsi="Times New Roman" w:cs="Times New Roman"/>
          <w:sz w:val="24"/>
          <w:szCs w:val="24"/>
        </w:rPr>
        <w:t xml:space="preserve">ja </w:t>
      </w:r>
      <w:r w:rsidR="6D986D9C" w:rsidRPr="386249A9">
        <w:rPr>
          <w:rFonts w:ascii="Times New Roman" w:eastAsia="Times New Roman" w:hAnsi="Times New Roman" w:cs="Times New Roman"/>
          <w:sz w:val="24"/>
          <w:szCs w:val="24"/>
        </w:rPr>
        <w:t>§</w:t>
      </w:r>
      <w:r w:rsidR="24AEFEDB" w:rsidRPr="386249A9">
        <w:rPr>
          <w:rFonts w:ascii="Times New Roman" w:eastAsia="Times New Roman" w:hAnsi="Times New Roman" w:cs="Times New Roman"/>
          <w:sz w:val="24"/>
          <w:szCs w:val="24"/>
        </w:rPr>
        <w:t>-s</w:t>
      </w:r>
      <w:r w:rsidR="6D986D9C" w:rsidRPr="386249A9">
        <w:rPr>
          <w:rFonts w:ascii="Times New Roman" w:eastAsia="Times New Roman" w:hAnsi="Times New Roman" w:cs="Times New Roman"/>
          <w:sz w:val="24"/>
          <w:szCs w:val="24"/>
        </w:rPr>
        <w:t xml:space="preserve"> 10 </w:t>
      </w:r>
      <w:r w:rsidR="132FC096" w:rsidRPr="386249A9">
        <w:rPr>
          <w:rFonts w:ascii="Times New Roman" w:eastAsia="Times New Roman" w:hAnsi="Times New Roman" w:cs="Times New Roman"/>
          <w:sz w:val="24"/>
          <w:szCs w:val="24"/>
        </w:rPr>
        <w:t>vältimispõhimõtet</w:t>
      </w:r>
      <w:r w:rsidR="132FC096" w:rsidRPr="386249A9">
        <w:rPr>
          <w:rFonts w:ascii="Times New Roman" w:eastAsia="Times New Roman" w:hAnsi="Times New Roman" w:cs="Times New Roman"/>
          <w:color w:val="000000" w:themeColor="text1"/>
          <w:sz w:val="24"/>
          <w:szCs w:val="24"/>
        </w:rPr>
        <w:t xml:space="preserve"> </w:t>
      </w:r>
      <w:r w:rsidR="1AF50B2B" w:rsidRPr="386249A9">
        <w:rPr>
          <w:rFonts w:ascii="Times New Roman" w:eastAsia="Times New Roman" w:hAnsi="Times New Roman" w:cs="Times New Roman"/>
          <w:color w:val="000000" w:themeColor="text1"/>
          <w:sz w:val="24"/>
          <w:szCs w:val="24"/>
        </w:rPr>
        <w:t xml:space="preserve">ning alternatiivsetest meetmetest </w:t>
      </w:r>
      <w:r w:rsidR="74809A9A" w:rsidRPr="386249A9">
        <w:rPr>
          <w:rFonts w:ascii="Times New Roman" w:eastAsia="Times New Roman" w:hAnsi="Times New Roman" w:cs="Times New Roman"/>
          <w:color w:val="000000" w:themeColor="text1"/>
          <w:sz w:val="24"/>
          <w:szCs w:val="24"/>
        </w:rPr>
        <w:t xml:space="preserve">tuleb </w:t>
      </w:r>
      <w:r w:rsidR="1AF50B2B" w:rsidRPr="386249A9">
        <w:rPr>
          <w:rFonts w:ascii="Times New Roman" w:eastAsia="Times New Roman" w:hAnsi="Times New Roman" w:cs="Times New Roman"/>
          <w:color w:val="000000" w:themeColor="text1"/>
          <w:sz w:val="24"/>
          <w:szCs w:val="24"/>
        </w:rPr>
        <w:t>eelistada erinevate keskkonnaeesmärkide suurimat kooskõla pakkuvaid lahendusi</w:t>
      </w:r>
      <w:r w:rsidR="0581CF11" w:rsidRPr="386249A9">
        <w:rPr>
          <w:rFonts w:ascii="Times New Roman" w:eastAsia="Times New Roman" w:hAnsi="Times New Roman" w:cs="Times New Roman"/>
          <w:color w:val="000000" w:themeColor="text1"/>
          <w:sz w:val="24"/>
          <w:szCs w:val="24"/>
        </w:rPr>
        <w:t>.</w:t>
      </w:r>
      <w:r w:rsidR="5AD3A422" w:rsidRPr="386249A9">
        <w:rPr>
          <w:rFonts w:ascii="Times New Roman" w:eastAsia="Times New Roman" w:hAnsi="Times New Roman" w:cs="Times New Roman"/>
          <w:sz w:val="24"/>
          <w:szCs w:val="24"/>
        </w:rPr>
        <w:t xml:space="preserve"> </w:t>
      </w:r>
      <w:r w:rsidR="132FC096" w:rsidRPr="386249A9">
        <w:rPr>
          <w:rFonts w:ascii="Times New Roman" w:eastAsia="Times New Roman" w:hAnsi="Times New Roman" w:cs="Times New Roman"/>
          <w:sz w:val="24"/>
          <w:szCs w:val="24"/>
        </w:rPr>
        <w:t xml:space="preserve">Looduskaitse ja elurikkuse vaatest on kõige olulisem põhimõte, et kliimameetmed ei tohi kahjustada elurikkust, vaid tuleb leida võimalusi koos kliimamuutuste leevendamisega tagada ka looduse hea seisund. Heas seisundis ökosüsteemid on kasvuhoonegaaside sidumisel ning kliimamuutuste mõjudega kohanemisel äärmiselt olulised. Väga tähtis on hoida olemasolevaid väärtusi, juba kahjustunud ökosüsteemide ning nendega seotud looduse hüvede taastamine on </w:t>
      </w:r>
      <w:r w:rsidR="7D3CEA89" w:rsidRPr="386249A9">
        <w:rPr>
          <w:rFonts w:ascii="Times New Roman" w:eastAsia="Times New Roman" w:hAnsi="Times New Roman" w:cs="Times New Roman"/>
          <w:sz w:val="24"/>
          <w:szCs w:val="24"/>
        </w:rPr>
        <w:t>kulukas</w:t>
      </w:r>
      <w:r w:rsidR="132FC096" w:rsidRPr="386249A9">
        <w:rPr>
          <w:rFonts w:ascii="Times New Roman" w:eastAsia="Times New Roman" w:hAnsi="Times New Roman" w:cs="Times New Roman"/>
          <w:sz w:val="24"/>
          <w:szCs w:val="24"/>
        </w:rPr>
        <w:t xml:space="preserve"> ja alati keerulisem</w:t>
      </w:r>
      <w:r w:rsidR="001B04E5">
        <w:rPr>
          <w:rFonts w:ascii="Times New Roman" w:eastAsia="Times New Roman" w:hAnsi="Times New Roman" w:cs="Times New Roman"/>
          <w:sz w:val="24"/>
          <w:szCs w:val="24"/>
        </w:rPr>
        <w:t>,</w:t>
      </w:r>
      <w:r w:rsidR="132FC096" w:rsidRPr="386249A9">
        <w:rPr>
          <w:rFonts w:ascii="Times New Roman" w:eastAsia="Times New Roman" w:hAnsi="Times New Roman" w:cs="Times New Roman"/>
          <w:sz w:val="24"/>
          <w:szCs w:val="24"/>
        </w:rPr>
        <w:t xml:space="preserve"> kui </w:t>
      </w:r>
      <w:r w:rsidR="009D1935">
        <w:rPr>
          <w:rFonts w:ascii="Times New Roman" w:eastAsia="Times New Roman" w:hAnsi="Times New Roman" w:cs="Times New Roman"/>
          <w:sz w:val="24"/>
          <w:szCs w:val="24"/>
        </w:rPr>
        <w:t xml:space="preserve">on </w:t>
      </w:r>
      <w:r w:rsidR="132FC096" w:rsidRPr="386249A9">
        <w:rPr>
          <w:rFonts w:ascii="Times New Roman" w:eastAsia="Times New Roman" w:hAnsi="Times New Roman" w:cs="Times New Roman"/>
          <w:sz w:val="24"/>
          <w:szCs w:val="24"/>
        </w:rPr>
        <w:t>olemasoleva</w:t>
      </w:r>
      <w:r w:rsidR="11244A29" w:rsidRPr="386249A9">
        <w:rPr>
          <w:rFonts w:ascii="Times New Roman" w:eastAsia="Times New Roman" w:hAnsi="Times New Roman" w:cs="Times New Roman"/>
          <w:sz w:val="24"/>
          <w:szCs w:val="24"/>
        </w:rPr>
        <w:t>te heas seisundis ökosüsteemide</w:t>
      </w:r>
      <w:r w:rsidR="132FC096" w:rsidRPr="386249A9">
        <w:rPr>
          <w:rFonts w:ascii="Times New Roman" w:eastAsia="Times New Roman" w:hAnsi="Times New Roman" w:cs="Times New Roman"/>
          <w:sz w:val="24"/>
          <w:szCs w:val="24"/>
        </w:rPr>
        <w:t xml:space="preserve"> säilitamine.</w:t>
      </w:r>
    </w:p>
    <w:p w14:paraId="589FDCB9" w14:textId="05A91DE9" w:rsidR="7C3CE064" w:rsidRDefault="7C3CE064" w:rsidP="00A72C7F">
      <w:pPr>
        <w:spacing w:after="0" w:line="240" w:lineRule="auto"/>
        <w:jc w:val="both"/>
        <w:rPr>
          <w:rFonts w:ascii="Times New Roman" w:eastAsia="Times New Roman" w:hAnsi="Times New Roman" w:cs="Times New Roman"/>
          <w:sz w:val="24"/>
          <w:szCs w:val="24"/>
        </w:rPr>
      </w:pPr>
    </w:p>
    <w:p w14:paraId="2AA1820F" w14:textId="5A229E16" w:rsidR="00235570" w:rsidRPr="00235570" w:rsidRDefault="73D9C21A" w:rsidP="00E57547">
      <w:pPr>
        <w:spacing w:after="0" w:line="240" w:lineRule="auto"/>
        <w:jc w:val="both"/>
        <w:rPr>
          <w:rFonts w:ascii="Times New Roman" w:eastAsia="Times New Roman" w:hAnsi="Times New Roman" w:cs="Times New Roman"/>
          <w:b/>
          <w:bCs/>
          <w:color w:val="000000" w:themeColor="text1"/>
          <w:sz w:val="24"/>
          <w:szCs w:val="24"/>
          <w:highlight w:val="yellow"/>
        </w:rPr>
      </w:pPr>
      <w:r w:rsidRPr="630ECEC8">
        <w:rPr>
          <w:rFonts w:ascii="Times New Roman" w:eastAsia="Times New Roman" w:hAnsi="Times New Roman" w:cs="Times New Roman"/>
          <w:b/>
          <w:bCs/>
          <w:color w:val="000000" w:themeColor="text1"/>
          <w:sz w:val="24"/>
          <w:szCs w:val="24"/>
        </w:rPr>
        <w:t xml:space="preserve">§ 17. </w:t>
      </w:r>
      <w:r w:rsidR="7C54804A" w:rsidRPr="630ECEC8">
        <w:rPr>
          <w:rFonts w:ascii="Times New Roman" w:eastAsia="Times New Roman" w:hAnsi="Times New Roman" w:cs="Times New Roman"/>
          <w:b/>
          <w:bCs/>
          <w:color w:val="000000" w:themeColor="text1"/>
          <w:sz w:val="24"/>
          <w:szCs w:val="24"/>
        </w:rPr>
        <w:t>K</w:t>
      </w:r>
      <w:r w:rsidRPr="630ECEC8">
        <w:rPr>
          <w:rFonts w:ascii="Times New Roman" w:eastAsia="Times New Roman" w:hAnsi="Times New Roman" w:cs="Times New Roman"/>
          <w:b/>
          <w:bCs/>
          <w:color w:val="000000" w:themeColor="text1"/>
          <w:sz w:val="24"/>
          <w:szCs w:val="24"/>
        </w:rPr>
        <w:t xml:space="preserve">onkurentsivõimelise ettevõtluskeskkonna </w:t>
      </w:r>
      <w:r w:rsidR="3E461267" w:rsidRPr="630ECEC8">
        <w:rPr>
          <w:rFonts w:ascii="Times New Roman" w:eastAsia="Times New Roman" w:hAnsi="Times New Roman" w:cs="Times New Roman"/>
          <w:b/>
          <w:bCs/>
          <w:color w:val="000000" w:themeColor="text1"/>
          <w:sz w:val="24"/>
          <w:szCs w:val="24"/>
        </w:rPr>
        <w:t>soodustamine</w:t>
      </w:r>
    </w:p>
    <w:p w14:paraId="4066364F" w14:textId="77777777" w:rsidR="00691A6B" w:rsidRDefault="00691A6B" w:rsidP="00E57547">
      <w:pPr>
        <w:spacing w:after="0" w:line="240" w:lineRule="auto"/>
        <w:jc w:val="both"/>
        <w:rPr>
          <w:rFonts w:ascii="Times New Roman" w:eastAsia="Times New Roman" w:hAnsi="Times New Roman" w:cs="Times New Roman"/>
          <w:sz w:val="24"/>
          <w:szCs w:val="24"/>
        </w:rPr>
      </w:pPr>
    </w:p>
    <w:p w14:paraId="4DC7583F" w14:textId="59E7EF85" w:rsidR="00C8133F" w:rsidRDefault="6DCD1329" w:rsidP="00E57547">
      <w:pPr>
        <w:spacing w:after="0" w:line="240" w:lineRule="auto"/>
        <w:jc w:val="both"/>
        <w:rPr>
          <w:rFonts w:ascii="Times New Roman" w:eastAsia="Times New Roman" w:hAnsi="Times New Roman" w:cs="Times New Roman"/>
          <w:color w:val="333333"/>
          <w:sz w:val="24"/>
          <w:szCs w:val="24"/>
        </w:rPr>
      </w:pPr>
      <w:r w:rsidRPr="00A72C7F">
        <w:rPr>
          <w:rFonts w:ascii="Times New Roman" w:eastAsia="Times New Roman" w:hAnsi="Times New Roman" w:cs="Times New Roman"/>
          <w:i/>
          <w:iCs/>
          <w:sz w:val="24"/>
          <w:szCs w:val="24"/>
        </w:rPr>
        <w:t>Kliimakindla majanduse</w:t>
      </w:r>
      <w:r w:rsidRPr="630ECEC8">
        <w:rPr>
          <w:rFonts w:ascii="Times New Roman" w:eastAsia="Times New Roman" w:hAnsi="Times New Roman" w:cs="Times New Roman"/>
          <w:sz w:val="24"/>
          <w:szCs w:val="24"/>
        </w:rPr>
        <w:t xml:space="preserve"> all käsit</w:t>
      </w:r>
      <w:r w:rsidR="009D1935">
        <w:rPr>
          <w:rFonts w:ascii="Times New Roman" w:eastAsia="Times New Roman" w:hAnsi="Times New Roman" w:cs="Times New Roman"/>
          <w:sz w:val="24"/>
          <w:szCs w:val="24"/>
        </w:rPr>
        <w:t>atakse</w:t>
      </w:r>
      <w:r w:rsidRPr="630ECEC8">
        <w:rPr>
          <w:rFonts w:ascii="Times New Roman" w:eastAsia="Times New Roman" w:hAnsi="Times New Roman" w:cs="Times New Roman"/>
          <w:sz w:val="24"/>
          <w:szCs w:val="24"/>
        </w:rPr>
        <w:t xml:space="preserve"> kliimakindla majanduse seaduse kontekstis kasvuhoonegaaside heidet vähendavat ja kliimamuutuste mõjudele vastupanuvõimelist majanduskeskkonda, mis </w:t>
      </w:r>
      <w:r w:rsidR="55D30DBA" w:rsidRPr="630ECEC8">
        <w:rPr>
          <w:rFonts w:ascii="Times New Roman" w:eastAsia="Times New Roman" w:hAnsi="Times New Roman" w:cs="Times New Roman"/>
          <w:sz w:val="24"/>
          <w:szCs w:val="24"/>
        </w:rPr>
        <w:t>soodustab</w:t>
      </w:r>
      <w:r w:rsidRPr="630ECEC8">
        <w:rPr>
          <w:rFonts w:ascii="Times New Roman" w:eastAsia="Times New Roman" w:hAnsi="Times New Roman" w:cs="Times New Roman"/>
          <w:sz w:val="24"/>
          <w:szCs w:val="24"/>
        </w:rPr>
        <w:t xml:space="preserve"> seejuures </w:t>
      </w:r>
      <w:r w:rsidRPr="00135AA4">
        <w:rPr>
          <w:rFonts w:ascii="Times New Roman" w:eastAsia="Times New Roman" w:hAnsi="Times New Roman" w:cs="Times New Roman"/>
          <w:i/>
          <w:iCs/>
          <w:sz w:val="24"/>
          <w:szCs w:val="24"/>
        </w:rPr>
        <w:t>konkurentsivõime</w:t>
      </w:r>
      <w:r w:rsidR="1D199211" w:rsidRPr="00135AA4">
        <w:rPr>
          <w:rFonts w:ascii="Times New Roman" w:eastAsia="Times New Roman" w:hAnsi="Times New Roman" w:cs="Times New Roman"/>
          <w:i/>
          <w:iCs/>
          <w:sz w:val="24"/>
          <w:szCs w:val="24"/>
        </w:rPr>
        <w:t>list ettevõtluskeskkonda</w:t>
      </w:r>
      <w:r w:rsidR="1D199211" w:rsidRPr="630ECEC8">
        <w:rPr>
          <w:rFonts w:ascii="Times New Roman" w:eastAsia="Times New Roman" w:hAnsi="Times New Roman" w:cs="Times New Roman"/>
          <w:sz w:val="24"/>
          <w:szCs w:val="24"/>
        </w:rPr>
        <w:t xml:space="preserve"> ja majandu</w:t>
      </w:r>
      <w:r w:rsidR="0039044D">
        <w:rPr>
          <w:rFonts w:ascii="Times New Roman" w:eastAsia="Times New Roman" w:hAnsi="Times New Roman" w:cs="Times New Roman"/>
          <w:sz w:val="24"/>
          <w:szCs w:val="24"/>
        </w:rPr>
        <w:t>s</w:t>
      </w:r>
      <w:r w:rsidR="1D199211" w:rsidRPr="630ECEC8">
        <w:rPr>
          <w:rFonts w:ascii="Times New Roman" w:eastAsia="Times New Roman" w:hAnsi="Times New Roman" w:cs="Times New Roman"/>
          <w:sz w:val="24"/>
          <w:szCs w:val="24"/>
        </w:rPr>
        <w:t>poliitikat</w:t>
      </w:r>
      <w:r w:rsidR="002454F1">
        <w:rPr>
          <w:rFonts w:ascii="Times New Roman" w:eastAsia="Times New Roman" w:hAnsi="Times New Roman" w:cs="Times New Roman"/>
          <w:sz w:val="24"/>
          <w:szCs w:val="24"/>
        </w:rPr>
        <w:t>.</w:t>
      </w:r>
    </w:p>
    <w:p w14:paraId="73914220" w14:textId="77777777" w:rsidR="00C8133F" w:rsidRDefault="00C8133F" w:rsidP="00A72C7F">
      <w:pPr>
        <w:spacing w:after="0" w:line="240" w:lineRule="auto"/>
        <w:jc w:val="both"/>
        <w:rPr>
          <w:rFonts w:ascii="Times New Roman" w:eastAsia="Times New Roman" w:hAnsi="Times New Roman" w:cs="Times New Roman"/>
          <w:sz w:val="24"/>
          <w:szCs w:val="24"/>
        </w:rPr>
      </w:pPr>
    </w:p>
    <w:p w14:paraId="26A2AC47" w14:textId="68C1506F" w:rsidR="00C8133F" w:rsidRDefault="6DCD1329" w:rsidP="00A72C7F">
      <w:pPr>
        <w:spacing w:after="0" w:line="240" w:lineRule="auto"/>
        <w:jc w:val="both"/>
        <w:rPr>
          <w:rFonts w:ascii="Times New Roman" w:eastAsia="Times New Roman" w:hAnsi="Times New Roman" w:cs="Times New Roman"/>
          <w:color w:val="000000" w:themeColor="text1"/>
          <w:sz w:val="24"/>
          <w:szCs w:val="24"/>
        </w:rPr>
      </w:pPr>
      <w:r w:rsidRPr="630ECEC8">
        <w:rPr>
          <w:rFonts w:ascii="Times New Roman" w:eastAsia="Times New Roman" w:hAnsi="Times New Roman" w:cs="Times New Roman"/>
          <w:sz w:val="24"/>
          <w:szCs w:val="24"/>
        </w:rPr>
        <w:t>Ka s</w:t>
      </w:r>
      <w:r w:rsidRPr="630ECEC8">
        <w:rPr>
          <w:rFonts w:ascii="Times New Roman" w:eastAsia="Times New Roman" w:hAnsi="Times New Roman" w:cs="Times New Roman"/>
          <w:color w:val="000000" w:themeColor="text1"/>
          <w:sz w:val="24"/>
          <w:szCs w:val="24"/>
        </w:rPr>
        <w:t xml:space="preserve">trateegia „Eesti 2035“ </w:t>
      </w:r>
      <w:r w:rsidR="27BEB9D1" w:rsidRPr="630ECEC8">
        <w:rPr>
          <w:rFonts w:ascii="Times New Roman" w:eastAsia="Times New Roman" w:hAnsi="Times New Roman" w:cs="Times New Roman"/>
          <w:sz w:val="24"/>
          <w:szCs w:val="24"/>
        </w:rPr>
        <w:t>seab eesmärgi, et</w:t>
      </w:r>
      <w:r w:rsidRPr="630ECEC8">
        <w:rPr>
          <w:rFonts w:ascii="Times New Roman" w:eastAsia="Times New Roman" w:hAnsi="Times New Roman" w:cs="Times New Roman"/>
          <w:color w:val="000000" w:themeColor="text1"/>
          <w:sz w:val="24"/>
          <w:szCs w:val="24"/>
        </w:rPr>
        <w:t xml:space="preserve"> aastaks</w:t>
      </w:r>
      <w:r w:rsidRPr="630ECEC8">
        <w:rPr>
          <w:rFonts w:ascii="Times New Roman" w:eastAsia="Times New Roman" w:hAnsi="Times New Roman" w:cs="Times New Roman"/>
          <w:sz w:val="24"/>
          <w:szCs w:val="24"/>
        </w:rPr>
        <w:t xml:space="preserve"> 2050 </w:t>
      </w:r>
      <w:r w:rsidR="617C09C7" w:rsidRPr="630ECEC8">
        <w:rPr>
          <w:rFonts w:ascii="Times New Roman" w:eastAsia="Times New Roman" w:hAnsi="Times New Roman" w:cs="Times New Roman"/>
          <w:color w:val="000000" w:themeColor="text1"/>
          <w:sz w:val="24"/>
          <w:szCs w:val="24"/>
        </w:rPr>
        <w:t>on</w:t>
      </w:r>
      <w:r w:rsidRPr="630ECEC8">
        <w:rPr>
          <w:rFonts w:ascii="Times New Roman" w:eastAsia="Times New Roman" w:hAnsi="Times New Roman" w:cs="Times New Roman"/>
          <w:sz w:val="24"/>
          <w:szCs w:val="24"/>
        </w:rPr>
        <w:t xml:space="preserve"> Eesti konkurentsivõimeline, </w:t>
      </w:r>
      <w:proofErr w:type="spellStart"/>
      <w:r w:rsidRPr="630ECEC8">
        <w:rPr>
          <w:rFonts w:ascii="Times New Roman" w:eastAsia="Times New Roman" w:hAnsi="Times New Roman" w:cs="Times New Roman"/>
          <w:sz w:val="24"/>
          <w:szCs w:val="24"/>
        </w:rPr>
        <w:t>teadmistepõhise</w:t>
      </w:r>
      <w:proofErr w:type="spellEnd"/>
      <w:r w:rsidRPr="630ECEC8">
        <w:rPr>
          <w:rFonts w:ascii="Times New Roman" w:eastAsia="Times New Roman" w:hAnsi="Times New Roman" w:cs="Times New Roman"/>
          <w:sz w:val="24"/>
          <w:szCs w:val="24"/>
        </w:rPr>
        <w:t xml:space="preserve"> ühiskonna ja majandusega kliimaneutraalne riik, kus on tagatud kvaliteetne ja liigirikas elukeskkond ning valmisolek ja võime kliimamuutuste</w:t>
      </w:r>
      <w:r w:rsidR="001C436D">
        <w:rPr>
          <w:rFonts w:ascii="Times New Roman" w:eastAsia="Times New Roman" w:hAnsi="Times New Roman" w:cs="Times New Roman"/>
          <w:sz w:val="24"/>
          <w:szCs w:val="24"/>
        </w:rPr>
        <w:t>st</w:t>
      </w:r>
      <w:r w:rsidRPr="630ECEC8">
        <w:rPr>
          <w:rFonts w:ascii="Times New Roman" w:eastAsia="Times New Roman" w:hAnsi="Times New Roman" w:cs="Times New Roman"/>
          <w:sz w:val="24"/>
          <w:szCs w:val="24"/>
        </w:rPr>
        <w:t xml:space="preserve"> põhjustatud ebasoodsaid mõjusid vähendada ja positiivseid mõjusid parimal viisil ära kasutada. </w:t>
      </w:r>
      <w:r w:rsidRPr="630ECEC8">
        <w:rPr>
          <w:rFonts w:ascii="Times New Roman" w:eastAsia="Times New Roman" w:hAnsi="Times New Roman" w:cs="Times New Roman"/>
          <w:color w:val="333333"/>
          <w:sz w:val="24"/>
          <w:szCs w:val="24"/>
        </w:rPr>
        <w:t xml:space="preserve">Euroopa Komisjon esitas 11. detsembri 2019. aasta teatises „Euroopa roheline kokkulepe“ uue majanduskasvu strateegia, mille eesmärk on muuta EL õiglaseks ja jõukaks, nüüdisaegse, ressursitõhusa ja </w:t>
      </w:r>
      <w:r w:rsidRPr="630ECEC8">
        <w:rPr>
          <w:rFonts w:ascii="Times New Roman" w:eastAsia="Times New Roman" w:hAnsi="Times New Roman" w:cs="Times New Roman"/>
          <w:color w:val="333333"/>
          <w:sz w:val="24"/>
          <w:szCs w:val="24"/>
        </w:rPr>
        <w:lastRenderedPageBreak/>
        <w:t>konkurentsivõimelise majandusega ühiskonnaks, kus hiljemalt 2050. aastaks ei ole enam kasvuhoonegaaside netoheidet ja majanduskasv on ressursikasutusest lahutatud.</w:t>
      </w:r>
    </w:p>
    <w:p w14:paraId="3116175A" w14:textId="50638DBC" w:rsidR="00C8133F" w:rsidRDefault="00C8133F" w:rsidP="00A72C7F">
      <w:pPr>
        <w:spacing w:after="0" w:line="240" w:lineRule="auto"/>
        <w:jc w:val="both"/>
        <w:rPr>
          <w:rFonts w:ascii="Times New Roman" w:eastAsia="Times New Roman" w:hAnsi="Times New Roman" w:cs="Times New Roman"/>
          <w:sz w:val="24"/>
          <w:szCs w:val="24"/>
        </w:rPr>
      </w:pPr>
    </w:p>
    <w:p w14:paraId="4F9DAF88" w14:textId="136F685B" w:rsidR="00C8133F" w:rsidRDefault="00C8133F" w:rsidP="00A72C7F">
      <w:pPr>
        <w:spacing w:after="0" w:line="240" w:lineRule="auto"/>
        <w:jc w:val="both"/>
        <w:rPr>
          <w:rFonts w:ascii="Times New Roman" w:eastAsia="Times New Roman" w:hAnsi="Times New Roman" w:cs="Times New Roman"/>
          <w:sz w:val="24"/>
          <w:szCs w:val="24"/>
        </w:rPr>
      </w:pPr>
      <w:r w:rsidRPr="661A8C50">
        <w:rPr>
          <w:rFonts w:ascii="Times New Roman" w:eastAsia="Times New Roman" w:hAnsi="Times New Roman" w:cs="Times New Roman"/>
          <w:sz w:val="24"/>
          <w:szCs w:val="24"/>
        </w:rPr>
        <w:t xml:space="preserve">Kliimakindla majanduse seadus annab </w:t>
      </w:r>
      <w:r w:rsidR="009D1935">
        <w:rPr>
          <w:rFonts w:ascii="Times New Roman" w:eastAsia="Times New Roman" w:hAnsi="Times New Roman" w:cs="Times New Roman"/>
          <w:sz w:val="24"/>
          <w:szCs w:val="24"/>
        </w:rPr>
        <w:t>liikumissuuna</w:t>
      </w:r>
      <w:r w:rsidRPr="661A8C50">
        <w:rPr>
          <w:rFonts w:ascii="Times New Roman" w:eastAsia="Times New Roman" w:hAnsi="Times New Roman" w:cs="Times New Roman"/>
          <w:sz w:val="24"/>
          <w:szCs w:val="24"/>
        </w:rPr>
        <w:t xml:space="preserve"> heite vähendamiseks </w:t>
      </w:r>
      <w:r w:rsidR="13F1D520" w:rsidRPr="4AEFA9E7">
        <w:rPr>
          <w:rFonts w:ascii="Times New Roman" w:eastAsia="Times New Roman" w:hAnsi="Times New Roman" w:cs="Times New Roman"/>
          <w:sz w:val="24"/>
          <w:szCs w:val="24"/>
        </w:rPr>
        <w:t xml:space="preserve">peamistes kasvuhoonegaaside </w:t>
      </w:r>
      <w:r w:rsidR="13F1D520" w:rsidRPr="6C7525AC">
        <w:rPr>
          <w:rFonts w:ascii="Times New Roman" w:eastAsia="Times New Roman" w:hAnsi="Times New Roman" w:cs="Times New Roman"/>
          <w:sz w:val="24"/>
          <w:szCs w:val="24"/>
        </w:rPr>
        <w:t xml:space="preserve">heidet mõjutavates </w:t>
      </w:r>
      <w:r w:rsidR="13F1D520" w:rsidRPr="6630915C">
        <w:rPr>
          <w:rFonts w:ascii="Times New Roman" w:eastAsia="Times New Roman" w:hAnsi="Times New Roman" w:cs="Times New Roman"/>
          <w:sz w:val="24"/>
          <w:szCs w:val="24"/>
        </w:rPr>
        <w:t xml:space="preserve">valdkondades. </w:t>
      </w:r>
      <w:r w:rsidR="13F1D520" w:rsidRPr="207544F5">
        <w:rPr>
          <w:rFonts w:ascii="Times New Roman" w:eastAsia="Times New Roman" w:hAnsi="Times New Roman" w:cs="Times New Roman"/>
          <w:sz w:val="24"/>
          <w:szCs w:val="24"/>
        </w:rPr>
        <w:t>S</w:t>
      </w:r>
      <w:r w:rsidR="08B8D5EA" w:rsidRPr="207544F5">
        <w:rPr>
          <w:rFonts w:ascii="Times New Roman" w:eastAsia="Times New Roman" w:hAnsi="Times New Roman" w:cs="Times New Roman"/>
          <w:sz w:val="24"/>
          <w:szCs w:val="24"/>
        </w:rPr>
        <w:t>eejuures</w:t>
      </w:r>
      <w:r w:rsidR="13F1D520" w:rsidRPr="426E9C51">
        <w:rPr>
          <w:rFonts w:ascii="Times New Roman" w:eastAsia="Times New Roman" w:hAnsi="Times New Roman" w:cs="Times New Roman"/>
          <w:sz w:val="24"/>
          <w:szCs w:val="24"/>
        </w:rPr>
        <w:t xml:space="preserve"> seatakse heite vähendamise eesmärgid tööstussektorile, sh eraldi põlevkiviõlitootmisele kui kõige </w:t>
      </w:r>
      <w:r w:rsidR="6493DCE9" w:rsidRPr="4CFD28EA">
        <w:rPr>
          <w:rFonts w:ascii="Times New Roman" w:eastAsia="Times New Roman" w:hAnsi="Times New Roman" w:cs="Times New Roman"/>
          <w:sz w:val="24"/>
          <w:szCs w:val="24"/>
        </w:rPr>
        <w:t xml:space="preserve">heitemahukamale tööstusele. </w:t>
      </w:r>
      <w:r w:rsidR="4CDC3FD8" w:rsidRPr="5722865D">
        <w:rPr>
          <w:rFonts w:ascii="Times New Roman" w:eastAsia="Times New Roman" w:hAnsi="Times New Roman" w:cs="Times New Roman"/>
          <w:sz w:val="24"/>
          <w:szCs w:val="24"/>
        </w:rPr>
        <w:t xml:space="preserve">Maakasutussektoris seatakse eraldi heite vähendamise siht ka turbatootmisele kui heitemahukale valdkonnale. </w:t>
      </w:r>
      <w:r w:rsidR="4A1460CE" w:rsidRPr="207544F5">
        <w:rPr>
          <w:rFonts w:ascii="Times New Roman" w:eastAsia="Times New Roman" w:hAnsi="Times New Roman" w:cs="Times New Roman"/>
          <w:sz w:val="24"/>
          <w:szCs w:val="24"/>
        </w:rPr>
        <w:t xml:space="preserve">See annab ettevõtlussektorile pikaajalise </w:t>
      </w:r>
      <w:r w:rsidR="3F0A5C4C" w:rsidRPr="207544F5">
        <w:rPr>
          <w:rFonts w:ascii="Times New Roman" w:eastAsia="Times New Roman" w:hAnsi="Times New Roman" w:cs="Times New Roman"/>
          <w:sz w:val="24"/>
          <w:szCs w:val="24"/>
        </w:rPr>
        <w:t>sihi ja kindluse riigi eesmärkide</w:t>
      </w:r>
      <w:r w:rsidR="009D1935">
        <w:rPr>
          <w:rFonts w:ascii="Times New Roman" w:eastAsia="Times New Roman" w:hAnsi="Times New Roman" w:cs="Times New Roman"/>
          <w:sz w:val="24"/>
          <w:szCs w:val="24"/>
        </w:rPr>
        <w:t>st</w:t>
      </w:r>
      <w:r w:rsidR="3F0A5C4C" w:rsidRPr="207544F5">
        <w:rPr>
          <w:rFonts w:ascii="Times New Roman" w:eastAsia="Times New Roman" w:hAnsi="Times New Roman" w:cs="Times New Roman"/>
          <w:sz w:val="24"/>
          <w:szCs w:val="24"/>
        </w:rPr>
        <w:t xml:space="preserve">, mis soodustab </w:t>
      </w:r>
      <w:r w:rsidR="3F0A5C4C" w:rsidRPr="0588E188">
        <w:rPr>
          <w:rFonts w:ascii="Times New Roman" w:eastAsia="Times New Roman" w:hAnsi="Times New Roman" w:cs="Times New Roman"/>
          <w:sz w:val="24"/>
          <w:szCs w:val="24"/>
        </w:rPr>
        <w:t xml:space="preserve">pikaajaliste investeerimisotsuste </w:t>
      </w:r>
      <w:r w:rsidR="3F0A5C4C" w:rsidRPr="12CFA1B7">
        <w:rPr>
          <w:rFonts w:ascii="Times New Roman" w:eastAsia="Times New Roman" w:hAnsi="Times New Roman" w:cs="Times New Roman"/>
          <w:sz w:val="24"/>
          <w:szCs w:val="24"/>
        </w:rPr>
        <w:t>tegemist</w:t>
      </w:r>
      <w:r w:rsidR="39B3B89F" w:rsidRPr="0FB662C6">
        <w:rPr>
          <w:rFonts w:ascii="Times New Roman" w:eastAsia="Times New Roman" w:hAnsi="Times New Roman" w:cs="Times New Roman"/>
          <w:sz w:val="24"/>
          <w:szCs w:val="24"/>
        </w:rPr>
        <w:t xml:space="preserve"> </w:t>
      </w:r>
      <w:r w:rsidR="001C436D">
        <w:rPr>
          <w:rFonts w:ascii="Times New Roman" w:eastAsia="Times New Roman" w:hAnsi="Times New Roman" w:cs="Times New Roman"/>
          <w:sz w:val="24"/>
          <w:szCs w:val="24"/>
        </w:rPr>
        <w:t>vähesema</w:t>
      </w:r>
      <w:r w:rsidR="39B3B89F" w:rsidRPr="61781FA6">
        <w:rPr>
          <w:rFonts w:ascii="Times New Roman" w:eastAsia="Times New Roman" w:hAnsi="Times New Roman" w:cs="Times New Roman"/>
          <w:sz w:val="24"/>
          <w:szCs w:val="24"/>
        </w:rPr>
        <w:t xml:space="preserve"> heitega </w:t>
      </w:r>
      <w:r w:rsidR="39B3B89F" w:rsidRPr="3B1DCD5E">
        <w:rPr>
          <w:rFonts w:ascii="Times New Roman" w:eastAsia="Times New Roman" w:hAnsi="Times New Roman" w:cs="Times New Roman"/>
          <w:sz w:val="24"/>
          <w:szCs w:val="24"/>
        </w:rPr>
        <w:t xml:space="preserve">tehnoloogiate </w:t>
      </w:r>
      <w:r w:rsidR="39B3B89F" w:rsidRPr="167F3DEE">
        <w:rPr>
          <w:rFonts w:ascii="Times New Roman" w:eastAsia="Times New Roman" w:hAnsi="Times New Roman" w:cs="Times New Roman"/>
          <w:sz w:val="24"/>
          <w:szCs w:val="24"/>
        </w:rPr>
        <w:t>kasutuselevõtuks</w:t>
      </w:r>
      <w:r w:rsidR="3F0A5C4C" w:rsidRPr="167F3DEE">
        <w:rPr>
          <w:rFonts w:ascii="Times New Roman" w:eastAsia="Times New Roman" w:hAnsi="Times New Roman" w:cs="Times New Roman"/>
          <w:sz w:val="24"/>
          <w:szCs w:val="24"/>
        </w:rPr>
        <w:t>.</w:t>
      </w:r>
    </w:p>
    <w:p w14:paraId="728FD4AF" w14:textId="77777777" w:rsidR="00AF4F72" w:rsidRDefault="00AF4F72" w:rsidP="00A72C7F">
      <w:pPr>
        <w:spacing w:after="0" w:line="240" w:lineRule="auto"/>
        <w:jc w:val="both"/>
        <w:rPr>
          <w:rFonts w:ascii="Times New Roman" w:eastAsia="Times New Roman" w:hAnsi="Times New Roman" w:cs="Times New Roman"/>
          <w:sz w:val="24"/>
          <w:szCs w:val="24"/>
        </w:rPr>
      </w:pPr>
    </w:p>
    <w:p w14:paraId="5FA9DC5A" w14:textId="41722F69" w:rsidR="00C8133F" w:rsidRDefault="32796ACD" w:rsidP="00A72C7F">
      <w:pPr>
        <w:spacing w:after="0" w:line="240" w:lineRule="auto"/>
        <w:jc w:val="both"/>
        <w:rPr>
          <w:rFonts w:ascii="Times New Roman" w:eastAsia="Times New Roman" w:hAnsi="Times New Roman" w:cs="Times New Roman"/>
          <w:sz w:val="24"/>
          <w:szCs w:val="24"/>
        </w:rPr>
      </w:pPr>
      <w:r w:rsidRPr="630ECEC8">
        <w:rPr>
          <w:rFonts w:ascii="Times New Roman" w:eastAsia="Times New Roman" w:hAnsi="Times New Roman" w:cs="Times New Roman"/>
          <w:sz w:val="24"/>
          <w:szCs w:val="24"/>
        </w:rPr>
        <w:t xml:space="preserve">Kõiki valdkondi mõjutab seejuures enim </w:t>
      </w:r>
      <w:r w:rsidR="6DCD1329" w:rsidRPr="630ECEC8">
        <w:rPr>
          <w:rFonts w:ascii="Times New Roman" w:eastAsia="Times New Roman" w:hAnsi="Times New Roman" w:cs="Times New Roman"/>
          <w:sz w:val="24"/>
          <w:szCs w:val="24"/>
        </w:rPr>
        <w:t>üleminek taastuvenergiale</w:t>
      </w:r>
      <w:r w:rsidR="009D1935">
        <w:rPr>
          <w:rFonts w:ascii="Times New Roman" w:eastAsia="Times New Roman" w:hAnsi="Times New Roman" w:cs="Times New Roman"/>
          <w:sz w:val="24"/>
          <w:szCs w:val="24"/>
        </w:rPr>
        <w:t>. E</w:t>
      </w:r>
      <w:r w:rsidR="44A0ACB5" w:rsidRPr="630ECEC8">
        <w:rPr>
          <w:rFonts w:ascii="Times New Roman" w:eastAsia="Times New Roman" w:hAnsi="Times New Roman" w:cs="Times New Roman"/>
          <w:sz w:val="24"/>
          <w:szCs w:val="24"/>
        </w:rPr>
        <w:t>esmär</w:t>
      </w:r>
      <w:r w:rsidR="00B95C14">
        <w:rPr>
          <w:rFonts w:ascii="Times New Roman" w:eastAsia="Times New Roman" w:hAnsi="Times New Roman" w:cs="Times New Roman"/>
          <w:sz w:val="24"/>
          <w:szCs w:val="24"/>
        </w:rPr>
        <w:t>k</w:t>
      </w:r>
      <w:r w:rsidR="009D1935">
        <w:rPr>
          <w:rFonts w:ascii="Times New Roman" w:eastAsia="Times New Roman" w:hAnsi="Times New Roman" w:cs="Times New Roman"/>
          <w:sz w:val="24"/>
          <w:szCs w:val="24"/>
        </w:rPr>
        <w:t xml:space="preserve"> on</w:t>
      </w:r>
      <w:r w:rsidR="44A0ACB5" w:rsidRPr="630ECEC8">
        <w:rPr>
          <w:rFonts w:ascii="Times New Roman" w:eastAsia="Times New Roman" w:hAnsi="Times New Roman" w:cs="Times New Roman"/>
          <w:sz w:val="24"/>
          <w:szCs w:val="24"/>
        </w:rPr>
        <w:t xml:space="preserve"> toota 100% elektri tarbimise mahust taastuvatest allikatest aastaks 2030</w:t>
      </w:r>
      <w:r w:rsidR="00B95C14">
        <w:rPr>
          <w:rFonts w:ascii="Times New Roman" w:eastAsia="Times New Roman" w:hAnsi="Times New Roman" w:cs="Times New Roman"/>
          <w:sz w:val="24"/>
          <w:szCs w:val="24"/>
        </w:rPr>
        <w:t>. See</w:t>
      </w:r>
      <w:r w:rsidR="6DCD1329" w:rsidRPr="630ECEC8">
        <w:rPr>
          <w:rFonts w:ascii="Times New Roman" w:eastAsia="Times New Roman" w:hAnsi="Times New Roman" w:cs="Times New Roman"/>
          <w:sz w:val="24"/>
          <w:szCs w:val="24"/>
        </w:rPr>
        <w:t xml:space="preserve"> on vajalik kõigis teistes sektorites toodete ja teenuste </w:t>
      </w:r>
      <w:proofErr w:type="spellStart"/>
      <w:r w:rsidR="6DCD1329" w:rsidRPr="630ECEC8">
        <w:rPr>
          <w:rFonts w:ascii="Times New Roman" w:eastAsia="Times New Roman" w:hAnsi="Times New Roman" w:cs="Times New Roman"/>
          <w:sz w:val="24"/>
          <w:szCs w:val="24"/>
        </w:rPr>
        <w:t>dekarboniseerimiseks</w:t>
      </w:r>
      <w:proofErr w:type="spellEnd"/>
      <w:r w:rsidR="7C849D7A" w:rsidRPr="630ECEC8">
        <w:rPr>
          <w:rFonts w:ascii="Times New Roman" w:eastAsia="Times New Roman" w:hAnsi="Times New Roman" w:cs="Times New Roman"/>
          <w:sz w:val="24"/>
          <w:szCs w:val="24"/>
        </w:rPr>
        <w:t xml:space="preserve"> </w:t>
      </w:r>
      <w:r w:rsidR="6DCD1329" w:rsidRPr="630ECEC8">
        <w:rPr>
          <w:rFonts w:ascii="Times New Roman" w:eastAsia="Times New Roman" w:hAnsi="Times New Roman" w:cs="Times New Roman"/>
          <w:sz w:val="24"/>
          <w:szCs w:val="24"/>
        </w:rPr>
        <w:t xml:space="preserve">ja äriühingute kestlikkusega seotud </w:t>
      </w:r>
      <w:r w:rsidR="02B83758" w:rsidRPr="630ECEC8">
        <w:rPr>
          <w:rFonts w:ascii="Times New Roman" w:eastAsia="Times New Roman" w:hAnsi="Times New Roman" w:cs="Times New Roman"/>
          <w:sz w:val="24"/>
          <w:szCs w:val="24"/>
        </w:rPr>
        <w:t>eesmärkide</w:t>
      </w:r>
      <w:r w:rsidR="6DCD1329" w:rsidRPr="630ECEC8">
        <w:rPr>
          <w:rFonts w:ascii="Times New Roman" w:eastAsia="Times New Roman" w:hAnsi="Times New Roman" w:cs="Times New Roman"/>
          <w:sz w:val="24"/>
          <w:szCs w:val="24"/>
        </w:rPr>
        <w:t xml:space="preserve"> täitmiseks. </w:t>
      </w:r>
      <w:r w:rsidR="210EE1D4" w:rsidRPr="630ECEC8">
        <w:rPr>
          <w:rFonts w:ascii="Times New Roman" w:eastAsia="Times New Roman" w:hAnsi="Times New Roman" w:cs="Times New Roman"/>
          <w:sz w:val="24"/>
          <w:szCs w:val="24"/>
        </w:rPr>
        <w:t>Taastuv</w:t>
      </w:r>
      <w:r w:rsidR="6DCD1329" w:rsidRPr="630ECEC8">
        <w:rPr>
          <w:rFonts w:ascii="Times New Roman" w:eastAsia="Times New Roman" w:hAnsi="Times New Roman" w:cs="Times New Roman"/>
          <w:sz w:val="24"/>
          <w:szCs w:val="24"/>
        </w:rPr>
        <w:t xml:space="preserve">energia </w:t>
      </w:r>
      <w:r w:rsidR="009D1935">
        <w:rPr>
          <w:rFonts w:ascii="Times New Roman" w:eastAsia="Times New Roman" w:hAnsi="Times New Roman" w:cs="Times New Roman"/>
          <w:sz w:val="24"/>
          <w:szCs w:val="24"/>
        </w:rPr>
        <w:t>ning</w:t>
      </w:r>
      <w:r w:rsidR="6DCD1329" w:rsidRPr="630ECEC8">
        <w:rPr>
          <w:rFonts w:ascii="Times New Roman" w:eastAsia="Times New Roman" w:hAnsi="Times New Roman" w:cs="Times New Roman"/>
          <w:sz w:val="24"/>
          <w:szCs w:val="24"/>
        </w:rPr>
        <w:t xml:space="preserve"> selle kaudu </w:t>
      </w:r>
      <w:r w:rsidR="009D1935">
        <w:rPr>
          <w:rFonts w:ascii="Times New Roman" w:eastAsia="Times New Roman" w:hAnsi="Times New Roman" w:cs="Times New Roman"/>
          <w:sz w:val="24"/>
          <w:szCs w:val="24"/>
        </w:rPr>
        <w:t>väiksem</w:t>
      </w:r>
      <w:r w:rsidR="6DCD1329" w:rsidRPr="630ECEC8">
        <w:rPr>
          <w:rFonts w:ascii="Times New Roman" w:eastAsia="Times New Roman" w:hAnsi="Times New Roman" w:cs="Times New Roman"/>
          <w:sz w:val="24"/>
          <w:szCs w:val="24"/>
        </w:rPr>
        <w:t xml:space="preserve"> toote </w:t>
      </w:r>
      <w:r w:rsidR="009D1935">
        <w:rPr>
          <w:rFonts w:ascii="Times New Roman" w:eastAsia="Times New Roman" w:hAnsi="Times New Roman" w:cs="Times New Roman"/>
          <w:sz w:val="24"/>
          <w:szCs w:val="24"/>
        </w:rPr>
        <w:t>ja</w:t>
      </w:r>
      <w:r w:rsidR="20101DC9" w:rsidRPr="630ECEC8">
        <w:rPr>
          <w:rFonts w:ascii="Times New Roman" w:eastAsia="Times New Roman" w:hAnsi="Times New Roman" w:cs="Times New Roman"/>
          <w:sz w:val="24"/>
          <w:szCs w:val="24"/>
        </w:rPr>
        <w:t xml:space="preserve"> ettevõtte </w:t>
      </w:r>
      <w:r w:rsidR="6DCD1329" w:rsidRPr="630ECEC8">
        <w:rPr>
          <w:rFonts w:ascii="Times New Roman" w:eastAsia="Times New Roman" w:hAnsi="Times New Roman" w:cs="Times New Roman"/>
          <w:sz w:val="24"/>
          <w:szCs w:val="24"/>
        </w:rPr>
        <w:t>keskkonnajalajälg on aina enam konkurentsieeliseks</w:t>
      </w:r>
      <w:r w:rsidR="717650A6" w:rsidRPr="630ECEC8">
        <w:rPr>
          <w:rFonts w:ascii="Times New Roman" w:eastAsia="Times New Roman" w:hAnsi="Times New Roman" w:cs="Times New Roman"/>
          <w:sz w:val="24"/>
          <w:szCs w:val="24"/>
        </w:rPr>
        <w:t xml:space="preserve">, andes ligipääsu </w:t>
      </w:r>
      <w:r w:rsidR="2347CBD1" w:rsidRPr="630ECEC8">
        <w:rPr>
          <w:rFonts w:ascii="Times New Roman" w:eastAsia="Times New Roman" w:hAnsi="Times New Roman" w:cs="Times New Roman"/>
          <w:sz w:val="24"/>
          <w:szCs w:val="24"/>
        </w:rPr>
        <w:t>rahvusvahelistele tarneahelatele</w:t>
      </w:r>
      <w:r w:rsidR="6DCD1329" w:rsidRPr="630ECEC8">
        <w:rPr>
          <w:rFonts w:ascii="Times New Roman" w:eastAsia="Times New Roman" w:hAnsi="Times New Roman" w:cs="Times New Roman"/>
          <w:sz w:val="24"/>
          <w:szCs w:val="24"/>
        </w:rPr>
        <w:t xml:space="preserve">. </w:t>
      </w:r>
      <w:r w:rsidR="794590C4" w:rsidRPr="630ECEC8">
        <w:rPr>
          <w:rFonts w:ascii="Times New Roman" w:eastAsia="Times New Roman" w:hAnsi="Times New Roman" w:cs="Times New Roman"/>
          <w:sz w:val="24"/>
          <w:szCs w:val="24"/>
        </w:rPr>
        <w:t xml:space="preserve">Riigi taastuvenergia arendamise eesmärgid peaksid </w:t>
      </w:r>
      <w:r w:rsidR="00FB3EE8">
        <w:rPr>
          <w:rFonts w:ascii="Times New Roman" w:eastAsia="Times New Roman" w:hAnsi="Times New Roman" w:cs="Times New Roman"/>
          <w:sz w:val="24"/>
          <w:szCs w:val="24"/>
        </w:rPr>
        <w:t>selle</w:t>
      </w:r>
      <w:r w:rsidR="794590C4" w:rsidRPr="630ECEC8">
        <w:rPr>
          <w:rFonts w:ascii="Times New Roman" w:eastAsia="Times New Roman" w:hAnsi="Times New Roman" w:cs="Times New Roman"/>
          <w:sz w:val="24"/>
          <w:szCs w:val="24"/>
        </w:rPr>
        <w:t xml:space="preserve"> kümnendi lõpuks tagama suures mahus puhta energia pakkumise, mis omakorda soodustab </w:t>
      </w:r>
      <w:r w:rsidR="28D17009" w:rsidRPr="630ECEC8">
        <w:rPr>
          <w:rFonts w:ascii="Times New Roman" w:eastAsia="Times New Roman" w:hAnsi="Times New Roman" w:cs="Times New Roman"/>
          <w:sz w:val="24"/>
          <w:szCs w:val="24"/>
        </w:rPr>
        <w:t xml:space="preserve">uue </w:t>
      </w:r>
      <w:r w:rsidR="794590C4" w:rsidRPr="630ECEC8">
        <w:rPr>
          <w:rFonts w:ascii="Times New Roman" w:eastAsia="Times New Roman" w:hAnsi="Times New Roman" w:cs="Times New Roman"/>
          <w:sz w:val="24"/>
          <w:szCs w:val="24"/>
        </w:rPr>
        <w:t>tööstuse lisandumist.</w:t>
      </w:r>
    </w:p>
    <w:p w14:paraId="19A8092A" w14:textId="77777777" w:rsidR="00AF4F72" w:rsidRDefault="00AF4F72" w:rsidP="00A72C7F">
      <w:pPr>
        <w:spacing w:after="0" w:line="240" w:lineRule="auto"/>
        <w:jc w:val="both"/>
        <w:rPr>
          <w:rFonts w:ascii="Times New Roman" w:eastAsia="Times New Roman" w:hAnsi="Times New Roman" w:cs="Times New Roman"/>
          <w:sz w:val="24"/>
          <w:szCs w:val="24"/>
        </w:rPr>
      </w:pPr>
    </w:p>
    <w:p w14:paraId="672CC910" w14:textId="499A5653" w:rsidR="12A379C6" w:rsidRDefault="12A379C6" w:rsidP="00A72C7F">
      <w:pPr>
        <w:spacing w:after="0" w:line="240" w:lineRule="auto"/>
        <w:jc w:val="both"/>
        <w:rPr>
          <w:rFonts w:ascii="Times New Roman" w:eastAsia="Times New Roman" w:hAnsi="Times New Roman" w:cs="Times New Roman"/>
          <w:sz w:val="24"/>
          <w:szCs w:val="24"/>
        </w:rPr>
      </w:pPr>
      <w:r w:rsidRPr="064CC0DD">
        <w:rPr>
          <w:rFonts w:ascii="Times New Roman" w:eastAsia="Times New Roman" w:hAnsi="Times New Roman" w:cs="Times New Roman"/>
          <w:sz w:val="24"/>
          <w:szCs w:val="24"/>
        </w:rPr>
        <w:t xml:space="preserve">Kliimakindla majanduse seadusega on vaja anda pikaajaline kindlus nii maavarade kui ka puidu kasutamise mahtude </w:t>
      </w:r>
      <w:r w:rsidR="009D1935">
        <w:rPr>
          <w:rFonts w:ascii="Times New Roman" w:eastAsia="Times New Roman" w:hAnsi="Times New Roman" w:cs="Times New Roman"/>
          <w:sz w:val="24"/>
          <w:szCs w:val="24"/>
        </w:rPr>
        <w:t>kohta</w:t>
      </w:r>
      <w:r w:rsidRPr="064CC0DD">
        <w:rPr>
          <w:rFonts w:ascii="Times New Roman" w:eastAsia="Times New Roman" w:hAnsi="Times New Roman" w:cs="Times New Roman"/>
          <w:sz w:val="24"/>
          <w:szCs w:val="24"/>
        </w:rPr>
        <w:t>. Eesti loodus- ja maavarade kasutamisel tuleb rohkem tähelepanu pöörata</w:t>
      </w:r>
      <w:r w:rsidR="006A738A">
        <w:rPr>
          <w:rFonts w:ascii="Times New Roman" w:eastAsia="Times New Roman" w:hAnsi="Times New Roman" w:cs="Times New Roman"/>
          <w:sz w:val="24"/>
          <w:szCs w:val="24"/>
        </w:rPr>
        <w:t xml:space="preserve"> </w:t>
      </w:r>
      <w:r w:rsidRPr="064CC0DD">
        <w:rPr>
          <w:rFonts w:ascii="Times New Roman" w:eastAsia="Times New Roman" w:hAnsi="Times New Roman" w:cs="Times New Roman"/>
          <w:sz w:val="24"/>
          <w:szCs w:val="24"/>
        </w:rPr>
        <w:t xml:space="preserve">mh turba ja puidu kohapealsele </w:t>
      </w:r>
      <w:proofErr w:type="spellStart"/>
      <w:r w:rsidRPr="064CC0DD">
        <w:rPr>
          <w:rFonts w:ascii="Times New Roman" w:eastAsia="Times New Roman" w:hAnsi="Times New Roman" w:cs="Times New Roman"/>
          <w:sz w:val="24"/>
          <w:szCs w:val="24"/>
        </w:rPr>
        <w:t>väärindamisele</w:t>
      </w:r>
      <w:proofErr w:type="spellEnd"/>
      <w:r w:rsidRPr="064CC0DD">
        <w:rPr>
          <w:rFonts w:ascii="Times New Roman" w:eastAsia="Times New Roman" w:hAnsi="Times New Roman" w:cs="Times New Roman"/>
          <w:sz w:val="24"/>
          <w:szCs w:val="24"/>
        </w:rPr>
        <w:t xml:space="preserve">. </w:t>
      </w:r>
      <w:r w:rsidRPr="064CC0DD">
        <w:rPr>
          <w:rFonts w:ascii="Times New Roman" w:eastAsia="Times New Roman" w:hAnsi="Times New Roman" w:cs="Times New Roman"/>
          <w:color w:val="000000" w:themeColor="text1"/>
          <w:sz w:val="24"/>
          <w:szCs w:val="24"/>
        </w:rPr>
        <w:t xml:space="preserve">Puidu </w:t>
      </w:r>
      <w:proofErr w:type="spellStart"/>
      <w:r w:rsidRPr="064CC0DD">
        <w:rPr>
          <w:rFonts w:ascii="Times New Roman" w:eastAsia="Times New Roman" w:hAnsi="Times New Roman" w:cs="Times New Roman"/>
          <w:color w:val="000000" w:themeColor="text1"/>
          <w:sz w:val="24"/>
          <w:szCs w:val="24"/>
        </w:rPr>
        <w:t>väärindamise</w:t>
      </w:r>
      <w:proofErr w:type="spellEnd"/>
      <w:r w:rsidRPr="064CC0DD">
        <w:rPr>
          <w:rFonts w:ascii="Times New Roman" w:eastAsia="Times New Roman" w:hAnsi="Times New Roman" w:cs="Times New Roman"/>
          <w:color w:val="000000" w:themeColor="text1"/>
          <w:sz w:val="24"/>
          <w:szCs w:val="24"/>
        </w:rPr>
        <w:t xml:space="preserve"> valdkond hõlmab kogu puitmaterjali väärtusahelat puu kasvamisest</w:t>
      </w:r>
      <w:r w:rsidR="006A738A">
        <w:rPr>
          <w:rFonts w:ascii="Times New Roman" w:eastAsia="Times New Roman" w:hAnsi="Times New Roman" w:cs="Times New Roman"/>
          <w:color w:val="000000" w:themeColor="text1"/>
          <w:sz w:val="24"/>
          <w:szCs w:val="24"/>
        </w:rPr>
        <w:t xml:space="preserve"> </w:t>
      </w:r>
      <w:r w:rsidRPr="064CC0DD">
        <w:rPr>
          <w:rFonts w:ascii="Times New Roman" w:eastAsia="Times New Roman" w:hAnsi="Times New Roman" w:cs="Times New Roman"/>
          <w:color w:val="000000" w:themeColor="text1"/>
          <w:sz w:val="24"/>
          <w:szCs w:val="24"/>
        </w:rPr>
        <w:t>metsas lõpptoote valmimise ja turustamiseni.</w:t>
      </w:r>
    </w:p>
    <w:p w14:paraId="49E5BC6F" w14:textId="242B44DE" w:rsidR="064CC0DD" w:rsidRDefault="064CC0DD" w:rsidP="00A72C7F">
      <w:pPr>
        <w:spacing w:after="0" w:line="240" w:lineRule="auto"/>
        <w:jc w:val="both"/>
        <w:rPr>
          <w:rFonts w:ascii="Times New Roman" w:eastAsia="Times New Roman" w:hAnsi="Times New Roman" w:cs="Times New Roman"/>
          <w:sz w:val="24"/>
          <w:szCs w:val="24"/>
        </w:rPr>
      </w:pPr>
    </w:p>
    <w:p w14:paraId="1AE20C8A" w14:textId="3025F474" w:rsidR="064CC0DD" w:rsidRDefault="3ACCDB8C" w:rsidP="00A72C7F">
      <w:pPr>
        <w:spacing w:after="0" w:line="240" w:lineRule="auto"/>
        <w:jc w:val="both"/>
        <w:rPr>
          <w:rFonts w:ascii="Times New Roman" w:eastAsia="Times New Roman" w:hAnsi="Times New Roman" w:cs="Times New Roman"/>
          <w:sz w:val="24"/>
          <w:szCs w:val="24"/>
        </w:rPr>
      </w:pPr>
      <w:r w:rsidRPr="41DAD1FB">
        <w:rPr>
          <w:rFonts w:ascii="Times New Roman" w:eastAsia="Times New Roman" w:hAnsi="Times New Roman" w:cs="Times New Roman"/>
          <w:sz w:val="24"/>
          <w:szCs w:val="24"/>
        </w:rPr>
        <w:t xml:space="preserve">Maavarade valdkonnas võib Eesti konkurentsieelis tulevikus olla selliste ressursside kasutuselevõtt ja kohapealne </w:t>
      </w:r>
      <w:proofErr w:type="spellStart"/>
      <w:r w:rsidRPr="41DAD1FB">
        <w:rPr>
          <w:rFonts w:ascii="Times New Roman" w:eastAsia="Times New Roman" w:hAnsi="Times New Roman" w:cs="Times New Roman"/>
          <w:sz w:val="24"/>
          <w:szCs w:val="24"/>
        </w:rPr>
        <w:t>väärindamine</w:t>
      </w:r>
      <w:proofErr w:type="spellEnd"/>
      <w:r w:rsidRPr="41DAD1FB">
        <w:rPr>
          <w:rFonts w:ascii="Times New Roman" w:eastAsia="Times New Roman" w:hAnsi="Times New Roman" w:cs="Times New Roman"/>
          <w:sz w:val="24"/>
          <w:szCs w:val="24"/>
        </w:rPr>
        <w:t>, mille järele on rahvusvahelisel turul suur nõudlus</w:t>
      </w:r>
      <w:r w:rsidR="009D1935">
        <w:rPr>
          <w:rFonts w:ascii="Times New Roman" w:eastAsia="Times New Roman" w:hAnsi="Times New Roman" w:cs="Times New Roman"/>
          <w:sz w:val="24"/>
          <w:szCs w:val="24"/>
        </w:rPr>
        <w:t>,</w:t>
      </w:r>
      <w:r w:rsidRPr="41DAD1FB">
        <w:rPr>
          <w:rFonts w:ascii="Times New Roman" w:eastAsia="Times New Roman" w:hAnsi="Times New Roman" w:cs="Times New Roman"/>
          <w:sz w:val="24"/>
          <w:szCs w:val="24"/>
        </w:rPr>
        <w:t xml:space="preserve"> nagu </w:t>
      </w:r>
      <w:r w:rsidR="0DD4937A" w:rsidRPr="6AB5C98F">
        <w:rPr>
          <w:rFonts w:ascii="Times New Roman" w:eastAsia="Times New Roman" w:hAnsi="Times New Roman" w:cs="Times New Roman"/>
          <w:sz w:val="24"/>
          <w:szCs w:val="24"/>
        </w:rPr>
        <w:t xml:space="preserve">kliimaneutraalse </w:t>
      </w:r>
      <w:r w:rsidRPr="41DAD1FB">
        <w:rPr>
          <w:rFonts w:ascii="Times New Roman" w:eastAsia="Times New Roman" w:hAnsi="Times New Roman" w:cs="Times New Roman"/>
          <w:sz w:val="24"/>
          <w:szCs w:val="24"/>
        </w:rPr>
        <w:t>majanduse tarvis kriitilise tähtsusega toormed ja nendest valmistatud seadmete komponendid.</w:t>
      </w:r>
    </w:p>
    <w:p w14:paraId="6E8CAF28" w14:textId="242B44DE" w:rsidR="064CC0DD" w:rsidRDefault="064CC0DD" w:rsidP="00A72C7F">
      <w:pPr>
        <w:spacing w:after="0" w:line="240" w:lineRule="auto"/>
        <w:jc w:val="both"/>
        <w:rPr>
          <w:rFonts w:ascii="Times New Roman" w:eastAsia="Times New Roman" w:hAnsi="Times New Roman" w:cs="Times New Roman"/>
          <w:sz w:val="24"/>
          <w:szCs w:val="24"/>
        </w:rPr>
      </w:pPr>
    </w:p>
    <w:p w14:paraId="02FDC5FE" w14:textId="30468F52" w:rsidR="78AF97BF" w:rsidRDefault="67C2FE52" w:rsidP="00A72C7F">
      <w:pPr>
        <w:spacing w:after="0" w:line="240" w:lineRule="auto"/>
        <w:jc w:val="both"/>
        <w:rPr>
          <w:rFonts w:ascii="Times New Roman" w:eastAsia="Times New Roman" w:hAnsi="Times New Roman" w:cs="Times New Roman"/>
          <w:sz w:val="24"/>
          <w:szCs w:val="24"/>
        </w:rPr>
      </w:pPr>
      <w:r w:rsidRPr="46CDE9AB">
        <w:rPr>
          <w:rFonts w:ascii="Times New Roman" w:eastAsia="Times New Roman" w:hAnsi="Times New Roman" w:cs="Times New Roman"/>
          <w:sz w:val="24"/>
          <w:szCs w:val="24"/>
        </w:rPr>
        <w:t xml:space="preserve">Ressursside suurem kohapealne </w:t>
      </w:r>
      <w:proofErr w:type="spellStart"/>
      <w:r w:rsidRPr="46CDE9AB">
        <w:rPr>
          <w:rFonts w:ascii="Times New Roman" w:eastAsia="Times New Roman" w:hAnsi="Times New Roman" w:cs="Times New Roman"/>
          <w:sz w:val="24"/>
          <w:szCs w:val="24"/>
        </w:rPr>
        <w:t>väärindamine</w:t>
      </w:r>
      <w:proofErr w:type="spellEnd"/>
      <w:r w:rsidRPr="46CDE9AB">
        <w:rPr>
          <w:rFonts w:ascii="Times New Roman" w:eastAsia="Times New Roman" w:hAnsi="Times New Roman" w:cs="Times New Roman"/>
          <w:sz w:val="24"/>
          <w:szCs w:val="24"/>
        </w:rPr>
        <w:t xml:space="preserve"> annab majandusele suuremat lisandväärtust ja </w:t>
      </w:r>
      <w:r w:rsidR="009D1935">
        <w:rPr>
          <w:rFonts w:ascii="Times New Roman" w:eastAsia="Times New Roman" w:hAnsi="Times New Roman" w:cs="Times New Roman"/>
          <w:sz w:val="24"/>
          <w:szCs w:val="24"/>
        </w:rPr>
        <w:t>parandab</w:t>
      </w:r>
      <w:r w:rsidRPr="46CDE9AB">
        <w:rPr>
          <w:rFonts w:ascii="Times New Roman" w:eastAsia="Times New Roman" w:hAnsi="Times New Roman" w:cs="Times New Roman"/>
          <w:sz w:val="24"/>
          <w:szCs w:val="24"/>
        </w:rPr>
        <w:t xml:space="preserve"> konkurentsivõimet mitmel olulisel viisil. </w:t>
      </w:r>
      <w:r w:rsidR="001C436D">
        <w:rPr>
          <w:rFonts w:ascii="Times New Roman" w:eastAsia="Times New Roman" w:hAnsi="Times New Roman" w:cs="Times New Roman"/>
          <w:sz w:val="24"/>
          <w:szCs w:val="24"/>
        </w:rPr>
        <w:t>K</w:t>
      </w:r>
      <w:r w:rsidRPr="46CDE9AB">
        <w:rPr>
          <w:rFonts w:ascii="Times New Roman" w:eastAsia="Times New Roman" w:hAnsi="Times New Roman" w:cs="Times New Roman"/>
          <w:sz w:val="24"/>
          <w:szCs w:val="24"/>
        </w:rPr>
        <w:t>ohapealsete tootmisprotsesside arendamine ja laiendamine loob uusi töökohti ning suurendab kohaliku tööjõu oskusteavet ja spetsialiseerumist</w:t>
      </w:r>
      <w:r w:rsidR="49E6EEF8" w:rsidRPr="60C5DCCE">
        <w:rPr>
          <w:rFonts w:ascii="Times New Roman" w:eastAsia="Times New Roman" w:hAnsi="Times New Roman" w:cs="Times New Roman"/>
          <w:sz w:val="24"/>
          <w:szCs w:val="24"/>
        </w:rPr>
        <w:t xml:space="preserve">, mis loob </w:t>
      </w:r>
      <w:r w:rsidR="55D13F8E" w:rsidRPr="7B88B167">
        <w:rPr>
          <w:rFonts w:ascii="Times New Roman" w:eastAsia="Times New Roman" w:hAnsi="Times New Roman" w:cs="Times New Roman"/>
          <w:sz w:val="24"/>
          <w:szCs w:val="24"/>
        </w:rPr>
        <w:t>eelduse</w:t>
      </w:r>
      <w:r w:rsidR="2753A307" w:rsidRPr="7B88B167">
        <w:rPr>
          <w:rFonts w:ascii="Times New Roman" w:eastAsia="Times New Roman" w:hAnsi="Times New Roman" w:cs="Times New Roman"/>
          <w:sz w:val="24"/>
          <w:szCs w:val="24"/>
        </w:rPr>
        <w:t>d</w:t>
      </w:r>
      <w:r w:rsidR="176933B4" w:rsidRPr="60C5DCCE">
        <w:rPr>
          <w:rFonts w:ascii="Times New Roman" w:eastAsia="Times New Roman" w:hAnsi="Times New Roman" w:cs="Times New Roman"/>
          <w:sz w:val="24"/>
          <w:szCs w:val="24"/>
        </w:rPr>
        <w:t xml:space="preserve"> kõrgema</w:t>
      </w:r>
      <w:r w:rsidR="2F267A8F" w:rsidRPr="60C5DCCE">
        <w:rPr>
          <w:rFonts w:ascii="Times New Roman" w:eastAsia="Times New Roman" w:hAnsi="Times New Roman" w:cs="Times New Roman"/>
          <w:sz w:val="24"/>
          <w:szCs w:val="24"/>
        </w:rPr>
        <w:t>ks</w:t>
      </w:r>
      <w:r w:rsidR="176933B4" w:rsidRPr="60C5DCCE">
        <w:rPr>
          <w:rFonts w:ascii="Times New Roman" w:eastAsia="Times New Roman" w:hAnsi="Times New Roman" w:cs="Times New Roman"/>
          <w:sz w:val="24"/>
          <w:szCs w:val="24"/>
        </w:rPr>
        <w:t xml:space="preserve"> palgataseme</w:t>
      </w:r>
      <w:r w:rsidR="65DF48DA" w:rsidRPr="60C5DCCE">
        <w:rPr>
          <w:rFonts w:ascii="Times New Roman" w:eastAsia="Times New Roman" w:hAnsi="Times New Roman" w:cs="Times New Roman"/>
          <w:sz w:val="24"/>
          <w:szCs w:val="24"/>
        </w:rPr>
        <w:t>ks</w:t>
      </w:r>
      <w:r w:rsidR="176933B4" w:rsidRPr="60C5DCCE">
        <w:rPr>
          <w:rFonts w:ascii="Times New Roman" w:eastAsia="Times New Roman" w:hAnsi="Times New Roman" w:cs="Times New Roman"/>
          <w:sz w:val="24"/>
          <w:szCs w:val="24"/>
        </w:rPr>
        <w:t>.</w:t>
      </w:r>
      <w:r w:rsidRPr="46CDE9AB">
        <w:rPr>
          <w:rFonts w:ascii="Times New Roman" w:eastAsia="Times New Roman" w:hAnsi="Times New Roman" w:cs="Times New Roman"/>
          <w:sz w:val="24"/>
          <w:szCs w:val="24"/>
        </w:rPr>
        <w:t xml:space="preserve"> </w:t>
      </w:r>
      <w:r w:rsidR="73130727" w:rsidRPr="0BC043FD">
        <w:rPr>
          <w:rFonts w:ascii="Times New Roman" w:eastAsia="Times New Roman" w:hAnsi="Times New Roman" w:cs="Times New Roman"/>
          <w:sz w:val="24"/>
          <w:szCs w:val="24"/>
        </w:rPr>
        <w:t>Lisaks</w:t>
      </w:r>
      <w:r w:rsidR="146C2FAC" w:rsidRPr="6BECA491">
        <w:rPr>
          <w:rFonts w:ascii="Times New Roman" w:eastAsia="Times New Roman" w:hAnsi="Times New Roman" w:cs="Times New Roman"/>
          <w:sz w:val="24"/>
          <w:szCs w:val="24"/>
        </w:rPr>
        <w:t xml:space="preserve"> võimaldab</w:t>
      </w:r>
      <w:r w:rsidRPr="46CDE9AB">
        <w:rPr>
          <w:rFonts w:ascii="Times New Roman" w:eastAsia="Times New Roman" w:hAnsi="Times New Roman" w:cs="Times New Roman"/>
          <w:sz w:val="24"/>
          <w:szCs w:val="24"/>
        </w:rPr>
        <w:t xml:space="preserve"> innovatsioon ja tehnoloogia arendamine </w:t>
      </w:r>
      <w:r w:rsidR="7A31D5FA" w:rsidRPr="4A1E4F56">
        <w:rPr>
          <w:rFonts w:ascii="Times New Roman" w:eastAsia="Times New Roman" w:hAnsi="Times New Roman" w:cs="Times New Roman"/>
          <w:sz w:val="24"/>
          <w:szCs w:val="24"/>
        </w:rPr>
        <w:t>Eestis kohapeal</w:t>
      </w:r>
      <w:r w:rsidRPr="46CDE9AB">
        <w:rPr>
          <w:rFonts w:ascii="Times New Roman" w:eastAsia="Times New Roman" w:hAnsi="Times New Roman" w:cs="Times New Roman"/>
          <w:sz w:val="24"/>
          <w:szCs w:val="24"/>
        </w:rPr>
        <w:t xml:space="preserve"> ettevõtetel kiiremini reageerida turu muutustele ja pakkuda kvalitee</w:t>
      </w:r>
      <w:r w:rsidR="009D1935">
        <w:rPr>
          <w:rFonts w:ascii="Times New Roman" w:eastAsia="Times New Roman" w:hAnsi="Times New Roman" w:cs="Times New Roman"/>
          <w:sz w:val="24"/>
          <w:szCs w:val="24"/>
        </w:rPr>
        <w:t>tsemaid</w:t>
      </w:r>
      <w:r w:rsidRPr="46CDE9AB">
        <w:rPr>
          <w:rFonts w:ascii="Times New Roman" w:eastAsia="Times New Roman" w:hAnsi="Times New Roman" w:cs="Times New Roman"/>
          <w:sz w:val="24"/>
          <w:szCs w:val="24"/>
        </w:rPr>
        <w:t xml:space="preserve"> tooteid, mis suurendavad eksporti ja parandavad </w:t>
      </w:r>
      <w:r w:rsidR="009D1935">
        <w:rPr>
          <w:rFonts w:ascii="Times New Roman" w:eastAsia="Times New Roman" w:hAnsi="Times New Roman" w:cs="Times New Roman"/>
          <w:sz w:val="24"/>
          <w:szCs w:val="24"/>
        </w:rPr>
        <w:t xml:space="preserve">nende </w:t>
      </w:r>
      <w:r w:rsidRPr="46CDE9AB">
        <w:rPr>
          <w:rFonts w:ascii="Times New Roman" w:eastAsia="Times New Roman" w:hAnsi="Times New Roman" w:cs="Times New Roman"/>
          <w:sz w:val="24"/>
          <w:szCs w:val="24"/>
        </w:rPr>
        <w:t>rahvusvahelist konkurentsivõimet.</w:t>
      </w:r>
    </w:p>
    <w:p w14:paraId="65C06FEB" w14:textId="64F0CA5C" w:rsidR="6BECA491" w:rsidRDefault="6BECA491" w:rsidP="00A72C7F">
      <w:pPr>
        <w:spacing w:after="0" w:line="240" w:lineRule="auto"/>
        <w:jc w:val="both"/>
        <w:rPr>
          <w:rFonts w:ascii="Times New Roman" w:eastAsia="Times New Roman" w:hAnsi="Times New Roman" w:cs="Times New Roman"/>
          <w:sz w:val="24"/>
          <w:szCs w:val="24"/>
        </w:rPr>
      </w:pPr>
    </w:p>
    <w:p w14:paraId="2B8D9403" w14:textId="381E5120" w:rsidR="331E8959" w:rsidRDefault="3821A820" w:rsidP="00A72C7F">
      <w:pPr>
        <w:spacing w:after="0" w:line="240" w:lineRule="auto"/>
        <w:jc w:val="both"/>
        <w:rPr>
          <w:rFonts w:ascii="Times New Roman" w:eastAsia="Times New Roman" w:hAnsi="Times New Roman" w:cs="Times New Roman"/>
          <w:sz w:val="24"/>
          <w:szCs w:val="24"/>
        </w:rPr>
      </w:pPr>
      <w:r w:rsidRPr="630ECEC8">
        <w:rPr>
          <w:rFonts w:ascii="Times New Roman" w:eastAsia="Times New Roman" w:hAnsi="Times New Roman" w:cs="Times New Roman"/>
          <w:sz w:val="24"/>
          <w:szCs w:val="24"/>
        </w:rPr>
        <w:t xml:space="preserve">Ringmajandus ja ressursside ringlussevõtt on </w:t>
      </w:r>
      <w:r w:rsidR="001C436D">
        <w:rPr>
          <w:rFonts w:ascii="Times New Roman" w:eastAsia="Times New Roman" w:hAnsi="Times New Roman" w:cs="Times New Roman"/>
          <w:sz w:val="24"/>
          <w:szCs w:val="24"/>
        </w:rPr>
        <w:t>mitmel põhjusel tähtsad</w:t>
      </w:r>
      <w:r w:rsidRPr="630ECEC8">
        <w:rPr>
          <w:rFonts w:ascii="Times New Roman" w:eastAsia="Times New Roman" w:hAnsi="Times New Roman" w:cs="Times New Roman"/>
          <w:sz w:val="24"/>
          <w:szCs w:val="24"/>
        </w:rPr>
        <w:t xml:space="preserve"> konkurentsivõimelise majanduskeskkonna </w:t>
      </w:r>
      <w:r w:rsidR="001C436D">
        <w:rPr>
          <w:rFonts w:ascii="Times New Roman" w:eastAsia="Times New Roman" w:hAnsi="Times New Roman" w:cs="Times New Roman"/>
          <w:sz w:val="24"/>
          <w:szCs w:val="24"/>
        </w:rPr>
        <w:t>jaoks</w:t>
      </w:r>
      <w:r w:rsidRPr="630ECEC8">
        <w:rPr>
          <w:rFonts w:ascii="Times New Roman" w:eastAsia="Times New Roman" w:hAnsi="Times New Roman" w:cs="Times New Roman"/>
          <w:sz w:val="24"/>
          <w:szCs w:val="24"/>
        </w:rPr>
        <w:t>:</w:t>
      </w:r>
      <w:r w:rsidR="122BA974" w:rsidRPr="630ECEC8">
        <w:rPr>
          <w:rFonts w:ascii="Times New Roman" w:eastAsia="Times New Roman" w:hAnsi="Times New Roman" w:cs="Times New Roman"/>
          <w:sz w:val="24"/>
          <w:szCs w:val="24"/>
        </w:rPr>
        <w:t xml:space="preserve"> r</w:t>
      </w:r>
      <w:r w:rsidRPr="630ECEC8">
        <w:rPr>
          <w:rFonts w:ascii="Times New Roman" w:eastAsia="Times New Roman" w:hAnsi="Times New Roman" w:cs="Times New Roman"/>
          <w:sz w:val="24"/>
          <w:szCs w:val="24"/>
        </w:rPr>
        <w:t xml:space="preserve">essursside tõhusam kasutamine ja </w:t>
      </w:r>
      <w:r w:rsidR="3E3AA025" w:rsidRPr="630ECEC8">
        <w:rPr>
          <w:rFonts w:ascii="Times New Roman" w:eastAsia="Times New Roman" w:hAnsi="Times New Roman" w:cs="Times New Roman"/>
          <w:sz w:val="24"/>
          <w:szCs w:val="24"/>
        </w:rPr>
        <w:t>tootmis</w:t>
      </w:r>
      <w:r w:rsidRPr="630ECEC8">
        <w:rPr>
          <w:rFonts w:ascii="Times New Roman" w:eastAsia="Times New Roman" w:hAnsi="Times New Roman" w:cs="Times New Roman"/>
          <w:sz w:val="24"/>
          <w:szCs w:val="24"/>
        </w:rPr>
        <w:t>kulude</w:t>
      </w:r>
      <w:r w:rsidR="0505A6D7" w:rsidRPr="630ECEC8">
        <w:rPr>
          <w:rFonts w:ascii="Times New Roman" w:eastAsia="Times New Roman" w:hAnsi="Times New Roman" w:cs="Times New Roman"/>
          <w:sz w:val="24"/>
          <w:szCs w:val="24"/>
        </w:rPr>
        <w:t xml:space="preserve"> </w:t>
      </w:r>
      <w:r w:rsidRPr="630ECEC8">
        <w:rPr>
          <w:rFonts w:ascii="Times New Roman" w:eastAsia="Times New Roman" w:hAnsi="Times New Roman" w:cs="Times New Roman"/>
          <w:sz w:val="24"/>
          <w:szCs w:val="24"/>
        </w:rPr>
        <w:t>vähendamine</w:t>
      </w:r>
      <w:r w:rsidR="01FC2E1D" w:rsidRPr="630ECEC8">
        <w:rPr>
          <w:rFonts w:ascii="Times New Roman" w:eastAsia="Times New Roman" w:hAnsi="Times New Roman" w:cs="Times New Roman"/>
          <w:sz w:val="24"/>
          <w:szCs w:val="24"/>
        </w:rPr>
        <w:t>; i</w:t>
      </w:r>
      <w:r w:rsidRPr="630ECEC8">
        <w:rPr>
          <w:rFonts w:ascii="Times New Roman" w:eastAsia="Times New Roman" w:hAnsi="Times New Roman" w:cs="Times New Roman"/>
          <w:sz w:val="24"/>
          <w:szCs w:val="24"/>
        </w:rPr>
        <w:t>nnovatsioon ja uued ärimudelid toodete disainimiseks, tootmiseks ja kasutamiseks</w:t>
      </w:r>
      <w:r w:rsidR="28C60D6F" w:rsidRPr="630ECEC8">
        <w:rPr>
          <w:rFonts w:ascii="Times New Roman" w:eastAsia="Times New Roman" w:hAnsi="Times New Roman" w:cs="Times New Roman"/>
          <w:sz w:val="24"/>
          <w:szCs w:val="24"/>
        </w:rPr>
        <w:t>;</w:t>
      </w:r>
      <w:r w:rsidR="526570A5" w:rsidRPr="630ECEC8">
        <w:rPr>
          <w:rFonts w:ascii="Times New Roman" w:eastAsia="Times New Roman" w:hAnsi="Times New Roman" w:cs="Times New Roman"/>
          <w:sz w:val="24"/>
          <w:szCs w:val="24"/>
        </w:rPr>
        <w:t xml:space="preserve"> l</w:t>
      </w:r>
      <w:r w:rsidRPr="630ECEC8">
        <w:rPr>
          <w:rFonts w:ascii="Times New Roman" w:eastAsia="Times New Roman" w:hAnsi="Times New Roman" w:cs="Times New Roman"/>
          <w:sz w:val="24"/>
          <w:szCs w:val="24"/>
        </w:rPr>
        <w:t xml:space="preserve">oodusvarade </w:t>
      </w:r>
      <w:r w:rsidR="200013D0" w:rsidRPr="630ECEC8">
        <w:rPr>
          <w:rFonts w:ascii="Times New Roman" w:eastAsia="Times New Roman" w:hAnsi="Times New Roman" w:cs="Times New Roman"/>
          <w:sz w:val="24"/>
          <w:szCs w:val="24"/>
        </w:rPr>
        <w:t>kasutamise</w:t>
      </w:r>
      <w:r w:rsidRPr="630ECEC8">
        <w:rPr>
          <w:rFonts w:ascii="Times New Roman" w:eastAsia="Times New Roman" w:hAnsi="Times New Roman" w:cs="Times New Roman"/>
          <w:sz w:val="24"/>
          <w:szCs w:val="24"/>
        </w:rPr>
        <w:t xml:space="preserve"> pikaajaline jätkusuutlikkus, mis on kriitiline ettevõtete pikaajalise konkurentsivõime tagamiseks</w:t>
      </w:r>
      <w:r w:rsidR="17711B4B" w:rsidRPr="630ECEC8">
        <w:rPr>
          <w:rFonts w:ascii="Times New Roman" w:eastAsia="Times New Roman" w:hAnsi="Times New Roman" w:cs="Times New Roman"/>
          <w:sz w:val="24"/>
          <w:szCs w:val="24"/>
        </w:rPr>
        <w:t>; t</w:t>
      </w:r>
      <w:r w:rsidRPr="630ECEC8">
        <w:rPr>
          <w:rFonts w:ascii="Times New Roman" w:eastAsia="Times New Roman" w:hAnsi="Times New Roman" w:cs="Times New Roman"/>
          <w:sz w:val="24"/>
          <w:szCs w:val="24"/>
        </w:rPr>
        <w:t>ööhõive ja uued majandusvõimalused, eriti valdkondades</w:t>
      </w:r>
      <w:r w:rsidR="009D1935">
        <w:rPr>
          <w:rFonts w:ascii="Times New Roman" w:eastAsia="Times New Roman" w:hAnsi="Times New Roman" w:cs="Times New Roman"/>
          <w:sz w:val="24"/>
          <w:szCs w:val="24"/>
        </w:rPr>
        <w:t>,</w:t>
      </w:r>
      <w:r w:rsidRPr="630ECEC8">
        <w:rPr>
          <w:rFonts w:ascii="Times New Roman" w:eastAsia="Times New Roman" w:hAnsi="Times New Roman" w:cs="Times New Roman"/>
          <w:sz w:val="24"/>
          <w:szCs w:val="24"/>
        </w:rPr>
        <w:t xml:space="preserve"> nagu jäätmekäitlus, taaskasutus ja </w:t>
      </w:r>
      <w:r w:rsidR="27F6C5D9" w:rsidRPr="630ECEC8">
        <w:rPr>
          <w:rFonts w:ascii="Times New Roman" w:eastAsia="Times New Roman" w:hAnsi="Times New Roman" w:cs="Times New Roman"/>
          <w:sz w:val="24"/>
          <w:szCs w:val="24"/>
        </w:rPr>
        <w:t>kliimas</w:t>
      </w:r>
      <w:r w:rsidR="30A82B8B" w:rsidRPr="630ECEC8">
        <w:rPr>
          <w:rFonts w:ascii="Times New Roman" w:eastAsia="Times New Roman" w:hAnsi="Times New Roman" w:cs="Times New Roman"/>
          <w:sz w:val="24"/>
          <w:szCs w:val="24"/>
        </w:rPr>
        <w:t>äästliku</w:t>
      </w:r>
      <w:r w:rsidR="27F6C5D9" w:rsidRPr="630ECEC8">
        <w:rPr>
          <w:rFonts w:ascii="Times New Roman" w:eastAsia="Times New Roman" w:hAnsi="Times New Roman" w:cs="Times New Roman"/>
          <w:sz w:val="24"/>
          <w:szCs w:val="24"/>
        </w:rPr>
        <w:t xml:space="preserve"> </w:t>
      </w:r>
      <w:r w:rsidRPr="630ECEC8">
        <w:rPr>
          <w:rFonts w:ascii="Times New Roman" w:eastAsia="Times New Roman" w:hAnsi="Times New Roman" w:cs="Times New Roman"/>
          <w:sz w:val="24"/>
          <w:szCs w:val="24"/>
        </w:rPr>
        <w:t xml:space="preserve">tehnoloogia arendamine. Uued töökohad ja tööstusharud aitavad </w:t>
      </w:r>
      <w:r w:rsidR="001C436D">
        <w:rPr>
          <w:rFonts w:ascii="Times New Roman" w:eastAsia="Times New Roman" w:hAnsi="Times New Roman" w:cs="Times New Roman"/>
          <w:sz w:val="24"/>
          <w:szCs w:val="24"/>
        </w:rPr>
        <w:t>mitmekesistada</w:t>
      </w:r>
      <w:r w:rsidRPr="630ECEC8">
        <w:rPr>
          <w:rFonts w:ascii="Times New Roman" w:eastAsia="Times New Roman" w:hAnsi="Times New Roman" w:cs="Times New Roman"/>
          <w:sz w:val="24"/>
          <w:szCs w:val="24"/>
        </w:rPr>
        <w:t xml:space="preserve"> majandus</w:t>
      </w:r>
      <w:r w:rsidR="001C436D">
        <w:rPr>
          <w:rFonts w:ascii="Times New Roman" w:eastAsia="Times New Roman" w:hAnsi="Times New Roman" w:cs="Times New Roman"/>
          <w:sz w:val="24"/>
          <w:szCs w:val="24"/>
        </w:rPr>
        <w:t>t</w:t>
      </w:r>
      <w:r w:rsidRPr="630ECEC8">
        <w:rPr>
          <w:rFonts w:ascii="Times New Roman" w:eastAsia="Times New Roman" w:hAnsi="Times New Roman" w:cs="Times New Roman"/>
          <w:sz w:val="24"/>
          <w:szCs w:val="24"/>
        </w:rPr>
        <w:t xml:space="preserve"> ja tugevdavad majanduse vastupanuvõimet erinevatele šokkidele ja kriisidele.</w:t>
      </w:r>
    </w:p>
    <w:p w14:paraId="189EFD54" w14:textId="576ABD00" w:rsidR="00C8133F" w:rsidRDefault="00C8133F" w:rsidP="00A72C7F">
      <w:pPr>
        <w:spacing w:after="0" w:line="240" w:lineRule="auto"/>
        <w:jc w:val="both"/>
        <w:rPr>
          <w:rFonts w:ascii="Times New Roman" w:eastAsia="Times New Roman" w:hAnsi="Times New Roman" w:cs="Times New Roman"/>
          <w:sz w:val="24"/>
          <w:szCs w:val="24"/>
        </w:rPr>
      </w:pPr>
    </w:p>
    <w:p w14:paraId="15084583" w14:textId="3B74B985" w:rsidR="00C8133F" w:rsidRDefault="6DCD1329" w:rsidP="00A72C7F">
      <w:pPr>
        <w:spacing w:after="0" w:line="240" w:lineRule="auto"/>
        <w:jc w:val="both"/>
        <w:rPr>
          <w:rFonts w:ascii="Times New Roman" w:eastAsia="Times New Roman" w:hAnsi="Times New Roman" w:cs="Times New Roman"/>
          <w:sz w:val="24"/>
          <w:szCs w:val="24"/>
        </w:rPr>
      </w:pPr>
      <w:r w:rsidRPr="630ECEC8">
        <w:rPr>
          <w:rFonts w:ascii="Times New Roman" w:eastAsia="Times New Roman" w:hAnsi="Times New Roman" w:cs="Times New Roman"/>
          <w:sz w:val="24"/>
          <w:szCs w:val="24"/>
        </w:rPr>
        <w:t>Tööstussektoris on oluline parandada ka võimalusi tööstuslike</w:t>
      </w:r>
      <w:r w:rsidR="009D1935">
        <w:rPr>
          <w:rFonts w:ascii="Times New Roman" w:eastAsia="Times New Roman" w:hAnsi="Times New Roman" w:cs="Times New Roman"/>
          <w:sz w:val="24"/>
          <w:szCs w:val="24"/>
        </w:rPr>
        <w:t>ks</w:t>
      </w:r>
      <w:r w:rsidRPr="630ECEC8">
        <w:rPr>
          <w:rFonts w:ascii="Times New Roman" w:eastAsia="Times New Roman" w:hAnsi="Times New Roman" w:cs="Times New Roman"/>
          <w:sz w:val="24"/>
          <w:szCs w:val="24"/>
        </w:rPr>
        <w:t xml:space="preserve"> katsete</w:t>
      </w:r>
      <w:r w:rsidR="009D1935">
        <w:rPr>
          <w:rFonts w:ascii="Times New Roman" w:eastAsia="Times New Roman" w:hAnsi="Times New Roman" w:cs="Times New Roman"/>
          <w:sz w:val="24"/>
          <w:szCs w:val="24"/>
        </w:rPr>
        <w:t>ks</w:t>
      </w:r>
      <w:r w:rsidRPr="630ECEC8">
        <w:rPr>
          <w:rFonts w:ascii="Times New Roman" w:eastAsia="Times New Roman" w:hAnsi="Times New Roman" w:cs="Times New Roman"/>
          <w:sz w:val="24"/>
          <w:szCs w:val="24"/>
        </w:rPr>
        <w:t xml:space="preserve"> loamenetluste lihtsustamiseks ning sihitud grantide pakkumist uutele tööstusharudele.</w:t>
      </w:r>
    </w:p>
    <w:p w14:paraId="5A375552" w14:textId="77777777" w:rsidR="00122096" w:rsidRDefault="00122096" w:rsidP="00A72C7F">
      <w:pPr>
        <w:spacing w:after="0" w:line="240" w:lineRule="auto"/>
        <w:jc w:val="both"/>
        <w:rPr>
          <w:rFonts w:ascii="Times New Roman" w:eastAsia="Times New Roman" w:hAnsi="Times New Roman" w:cs="Times New Roman"/>
          <w:sz w:val="24"/>
          <w:szCs w:val="24"/>
        </w:rPr>
      </w:pPr>
    </w:p>
    <w:p w14:paraId="4992681F" w14:textId="7C6D0848" w:rsidR="1628EA71" w:rsidRDefault="52CA6606" w:rsidP="00A72C7F">
      <w:pPr>
        <w:spacing w:after="0" w:line="240" w:lineRule="auto"/>
        <w:jc w:val="both"/>
        <w:rPr>
          <w:rFonts w:ascii="Times New Roman" w:eastAsia="Times New Roman" w:hAnsi="Times New Roman" w:cs="Times New Roman"/>
          <w:sz w:val="24"/>
          <w:szCs w:val="24"/>
        </w:rPr>
      </w:pPr>
      <w:r w:rsidRPr="7C84A48D">
        <w:rPr>
          <w:rFonts w:ascii="Times New Roman" w:eastAsia="Times New Roman" w:hAnsi="Times New Roman" w:cs="Times New Roman"/>
          <w:sz w:val="24"/>
          <w:szCs w:val="24"/>
        </w:rPr>
        <w:lastRenderedPageBreak/>
        <w:t xml:space="preserve">Transpordisektori konkurentsivõime suurendamise võimalus on senisest suurem kohalikel ressurssidel põhinevate kütuste, sh </w:t>
      </w:r>
      <w:r w:rsidR="5F4067CC" w:rsidRPr="7C84A48D">
        <w:rPr>
          <w:rFonts w:ascii="Times New Roman" w:eastAsia="Times New Roman" w:hAnsi="Times New Roman" w:cs="Times New Roman"/>
          <w:sz w:val="24"/>
          <w:szCs w:val="24"/>
        </w:rPr>
        <w:t>taastuvelektri,</w:t>
      </w:r>
      <w:r w:rsidRPr="7C84A48D">
        <w:rPr>
          <w:rFonts w:ascii="Times New Roman" w:eastAsia="Times New Roman" w:hAnsi="Times New Roman" w:cs="Times New Roman"/>
          <w:sz w:val="24"/>
          <w:szCs w:val="24"/>
        </w:rPr>
        <w:t xml:space="preserve"> </w:t>
      </w:r>
      <w:proofErr w:type="spellStart"/>
      <w:r w:rsidRPr="7C84A48D">
        <w:rPr>
          <w:rFonts w:ascii="Times New Roman" w:eastAsia="Times New Roman" w:hAnsi="Times New Roman" w:cs="Times New Roman"/>
          <w:sz w:val="24"/>
          <w:szCs w:val="24"/>
        </w:rPr>
        <w:t>biometaani</w:t>
      </w:r>
      <w:proofErr w:type="spellEnd"/>
      <w:r w:rsidRPr="7C84A48D">
        <w:rPr>
          <w:rFonts w:ascii="Times New Roman" w:eastAsia="Times New Roman" w:hAnsi="Times New Roman" w:cs="Times New Roman"/>
          <w:sz w:val="24"/>
          <w:szCs w:val="24"/>
        </w:rPr>
        <w:t xml:space="preserve"> ja </w:t>
      </w:r>
      <w:r w:rsidR="1E061FC5" w:rsidRPr="7C84A48D">
        <w:rPr>
          <w:rFonts w:ascii="Times New Roman" w:eastAsia="Times New Roman" w:hAnsi="Times New Roman" w:cs="Times New Roman"/>
          <w:sz w:val="24"/>
          <w:szCs w:val="24"/>
        </w:rPr>
        <w:t xml:space="preserve">rohelise </w:t>
      </w:r>
      <w:r w:rsidRPr="7C84A48D">
        <w:rPr>
          <w:rFonts w:ascii="Times New Roman" w:eastAsia="Times New Roman" w:hAnsi="Times New Roman" w:cs="Times New Roman"/>
          <w:sz w:val="24"/>
          <w:szCs w:val="24"/>
        </w:rPr>
        <w:t>vesiniku tootmi</w:t>
      </w:r>
      <w:r w:rsidR="3407CA1C" w:rsidRPr="7C84A48D">
        <w:rPr>
          <w:rFonts w:ascii="Times New Roman" w:eastAsia="Times New Roman" w:hAnsi="Times New Roman" w:cs="Times New Roman"/>
          <w:sz w:val="24"/>
          <w:szCs w:val="24"/>
        </w:rPr>
        <w:t>sel</w:t>
      </w:r>
      <w:r w:rsidRPr="7C84A48D">
        <w:rPr>
          <w:rFonts w:ascii="Times New Roman" w:eastAsia="Times New Roman" w:hAnsi="Times New Roman" w:cs="Times New Roman"/>
          <w:sz w:val="24"/>
          <w:szCs w:val="24"/>
        </w:rPr>
        <w:t xml:space="preserve"> ja tarbimi</w:t>
      </w:r>
      <w:r w:rsidR="3407CA1C" w:rsidRPr="7C84A48D">
        <w:rPr>
          <w:rFonts w:ascii="Times New Roman" w:eastAsia="Times New Roman" w:hAnsi="Times New Roman" w:cs="Times New Roman"/>
          <w:sz w:val="24"/>
          <w:szCs w:val="24"/>
        </w:rPr>
        <w:t>sel</w:t>
      </w:r>
      <w:r w:rsidRPr="7C84A48D">
        <w:rPr>
          <w:rFonts w:ascii="Times New Roman" w:eastAsia="Times New Roman" w:hAnsi="Times New Roman" w:cs="Times New Roman"/>
          <w:sz w:val="24"/>
          <w:szCs w:val="24"/>
        </w:rPr>
        <w:t>. Samuti on olulisel kohal Eesti ettevõtete arendatavad liikuvuse digitaliseerimine tehnoloogiad, n</w:t>
      </w:r>
      <w:r w:rsidR="6E56DA65" w:rsidRPr="7C84A48D">
        <w:rPr>
          <w:rFonts w:ascii="Times New Roman" w:eastAsia="Times New Roman" w:hAnsi="Times New Roman" w:cs="Times New Roman"/>
          <w:sz w:val="24"/>
          <w:szCs w:val="24"/>
        </w:rPr>
        <w:t>t</w:t>
      </w:r>
      <w:r w:rsidRPr="7C84A48D">
        <w:rPr>
          <w:rFonts w:ascii="Times New Roman" w:eastAsia="Times New Roman" w:hAnsi="Times New Roman" w:cs="Times New Roman"/>
          <w:sz w:val="24"/>
          <w:szCs w:val="24"/>
        </w:rPr>
        <w:t xml:space="preserve"> viimase miili lahendused</w:t>
      </w:r>
      <w:r w:rsidR="39AE8FD1" w:rsidRPr="7C84A48D">
        <w:rPr>
          <w:rFonts w:ascii="Times New Roman" w:eastAsia="Times New Roman" w:hAnsi="Times New Roman" w:cs="Times New Roman"/>
          <w:sz w:val="24"/>
          <w:szCs w:val="24"/>
        </w:rPr>
        <w:t xml:space="preserve">, mis aitavad kaasa </w:t>
      </w:r>
      <w:r w:rsidR="392C2121" w:rsidRPr="7C84A48D">
        <w:rPr>
          <w:rFonts w:ascii="Times New Roman" w:eastAsia="Times New Roman" w:hAnsi="Times New Roman" w:cs="Times New Roman"/>
          <w:sz w:val="24"/>
          <w:szCs w:val="24"/>
        </w:rPr>
        <w:t>nüüdis</w:t>
      </w:r>
      <w:r w:rsidR="39AE8FD1" w:rsidRPr="7C84A48D">
        <w:rPr>
          <w:rFonts w:ascii="Times New Roman" w:eastAsia="Times New Roman" w:hAnsi="Times New Roman" w:cs="Times New Roman"/>
          <w:sz w:val="24"/>
          <w:szCs w:val="24"/>
        </w:rPr>
        <w:t xml:space="preserve">aegse liikuvuse </w:t>
      </w:r>
      <w:r w:rsidR="3DAA8571" w:rsidRPr="7C84A48D">
        <w:rPr>
          <w:rFonts w:ascii="Times New Roman" w:eastAsia="Times New Roman" w:hAnsi="Times New Roman" w:cs="Times New Roman"/>
          <w:sz w:val="24"/>
          <w:szCs w:val="24"/>
        </w:rPr>
        <w:t>planeerimis</w:t>
      </w:r>
      <w:r w:rsidR="22753ABC" w:rsidRPr="7C84A48D">
        <w:rPr>
          <w:rFonts w:ascii="Times New Roman" w:eastAsia="Times New Roman" w:hAnsi="Times New Roman" w:cs="Times New Roman"/>
          <w:sz w:val="24"/>
          <w:szCs w:val="24"/>
        </w:rPr>
        <w:t>el</w:t>
      </w:r>
      <w:r w:rsidR="3DAA8571" w:rsidRPr="7C84A48D">
        <w:rPr>
          <w:rFonts w:ascii="Times New Roman" w:eastAsia="Times New Roman" w:hAnsi="Times New Roman" w:cs="Times New Roman"/>
          <w:sz w:val="24"/>
          <w:szCs w:val="24"/>
        </w:rPr>
        <w:t xml:space="preserve">e ja </w:t>
      </w:r>
      <w:r w:rsidR="76C2CE53" w:rsidRPr="7C84A48D">
        <w:rPr>
          <w:rFonts w:ascii="Times New Roman" w:eastAsia="Times New Roman" w:hAnsi="Times New Roman" w:cs="Times New Roman"/>
          <w:sz w:val="24"/>
          <w:szCs w:val="24"/>
        </w:rPr>
        <w:t>korraldamisele</w:t>
      </w:r>
      <w:r w:rsidR="49327E8A" w:rsidRPr="7C84A48D">
        <w:rPr>
          <w:rFonts w:ascii="Times New Roman" w:eastAsia="Times New Roman" w:hAnsi="Times New Roman" w:cs="Times New Roman"/>
          <w:sz w:val="24"/>
          <w:szCs w:val="24"/>
        </w:rPr>
        <w:t xml:space="preserve">. </w:t>
      </w:r>
      <w:r w:rsidRPr="7C84A48D">
        <w:rPr>
          <w:rFonts w:ascii="Times New Roman" w:eastAsia="Times New Roman" w:hAnsi="Times New Roman" w:cs="Times New Roman"/>
          <w:sz w:val="24"/>
          <w:szCs w:val="24"/>
        </w:rPr>
        <w:t>Ka Eesti merendussektor on Eesti majanduse konkurentsivõime tagamisel</w:t>
      </w:r>
      <w:r w:rsidR="392C2121" w:rsidRPr="7C84A48D">
        <w:rPr>
          <w:rFonts w:ascii="Times New Roman" w:eastAsia="Times New Roman" w:hAnsi="Times New Roman" w:cs="Times New Roman"/>
          <w:sz w:val="24"/>
          <w:szCs w:val="24"/>
        </w:rPr>
        <w:t xml:space="preserve"> oluline</w:t>
      </w:r>
      <w:r w:rsidRPr="7C84A48D">
        <w:rPr>
          <w:rFonts w:ascii="Times New Roman" w:eastAsia="Times New Roman" w:hAnsi="Times New Roman" w:cs="Times New Roman"/>
          <w:sz w:val="24"/>
          <w:szCs w:val="24"/>
        </w:rPr>
        <w:t xml:space="preserve">. Kuna 60% Eesti ekspordist liigub merevedude kaudu, </w:t>
      </w:r>
      <w:r w:rsidR="3D26B06B" w:rsidRPr="7C84A48D">
        <w:rPr>
          <w:rFonts w:ascii="Times New Roman" w:eastAsia="Times New Roman" w:hAnsi="Times New Roman" w:cs="Times New Roman"/>
          <w:sz w:val="24"/>
          <w:szCs w:val="24"/>
        </w:rPr>
        <w:t>sõltuvad</w:t>
      </w:r>
      <w:r w:rsidRPr="7C84A48D">
        <w:rPr>
          <w:rFonts w:ascii="Times New Roman" w:eastAsia="Times New Roman" w:hAnsi="Times New Roman" w:cs="Times New Roman"/>
          <w:sz w:val="24"/>
          <w:szCs w:val="24"/>
        </w:rPr>
        <w:t xml:space="preserve"> meretranspordi hindadest Eesti ettevõttete toodete hinnad eksporditurgudel. Merendussektoris on Eesti võimalus </w:t>
      </w:r>
      <w:r w:rsidR="3D26B06B" w:rsidRPr="7C84A48D">
        <w:rPr>
          <w:rFonts w:ascii="Times New Roman" w:eastAsia="Times New Roman" w:hAnsi="Times New Roman" w:cs="Times New Roman"/>
          <w:sz w:val="24"/>
          <w:szCs w:val="24"/>
        </w:rPr>
        <w:t xml:space="preserve">luua </w:t>
      </w:r>
      <w:r w:rsidRPr="7C84A48D">
        <w:rPr>
          <w:rFonts w:ascii="Times New Roman" w:eastAsia="Times New Roman" w:hAnsi="Times New Roman" w:cs="Times New Roman"/>
          <w:sz w:val="24"/>
          <w:szCs w:val="24"/>
        </w:rPr>
        <w:t>kliimas</w:t>
      </w:r>
      <w:r w:rsidR="25C455E6" w:rsidRPr="7C84A48D">
        <w:rPr>
          <w:rFonts w:ascii="Times New Roman" w:eastAsia="Times New Roman" w:hAnsi="Times New Roman" w:cs="Times New Roman"/>
          <w:sz w:val="24"/>
          <w:szCs w:val="24"/>
        </w:rPr>
        <w:t>äästlike</w:t>
      </w:r>
      <w:r w:rsidRPr="7C84A48D">
        <w:rPr>
          <w:rFonts w:ascii="Times New Roman" w:eastAsia="Times New Roman" w:hAnsi="Times New Roman" w:cs="Times New Roman"/>
          <w:sz w:val="24"/>
          <w:szCs w:val="24"/>
        </w:rPr>
        <w:t xml:space="preserve"> meretehnoloogiate ja laevade ümberehituse keskus ja </w:t>
      </w:r>
      <w:r w:rsidR="3D26B06B" w:rsidRPr="7C84A48D">
        <w:rPr>
          <w:rFonts w:ascii="Times New Roman" w:eastAsia="Times New Roman" w:hAnsi="Times New Roman" w:cs="Times New Roman"/>
          <w:sz w:val="24"/>
          <w:szCs w:val="24"/>
        </w:rPr>
        <w:t xml:space="preserve">toetada </w:t>
      </w:r>
      <w:r w:rsidRPr="7C84A48D">
        <w:rPr>
          <w:rFonts w:ascii="Times New Roman" w:eastAsia="Times New Roman" w:hAnsi="Times New Roman" w:cs="Times New Roman"/>
          <w:sz w:val="24"/>
          <w:szCs w:val="24"/>
        </w:rPr>
        <w:t>merenduse kliimatehnoloogiate teadus- ja arendustegevus</w:t>
      </w:r>
      <w:r w:rsidR="3D26B06B" w:rsidRPr="7C84A48D">
        <w:rPr>
          <w:rFonts w:ascii="Times New Roman" w:eastAsia="Times New Roman" w:hAnsi="Times New Roman" w:cs="Times New Roman"/>
          <w:sz w:val="24"/>
          <w:szCs w:val="24"/>
        </w:rPr>
        <w:t>t.</w:t>
      </w:r>
    </w:p>
    <w:p w14:paraId="67C5701C" w14:textId="77777777" w:rsidR="00235570" w:rsidRDefault="00235570" w:rsidP="00A72C7F">
      <w:pPr>
        <w:spacing w:after="0" w:line="240" w:lineRule="auto"/>
        <w:jc w:val="both"/>
        <w:rPr>
          <w:rFonts w:ascii="Times New Roman" w:eastAsia="Times New Roman" w:hAnsi="Times New Roman" w:cs="Times New Roman"/>
          <w:sz w:val="24"/>
          <w:szCs w:val="24"/>
        </w:rPr>
      </w:pPr>
    </w:p>
    <w:p w14:paraId="07AF607D" w14:textId="351BE35A" w:rsidR="7E0F1DF9" w:rsidRDefault="32263D45" w:rsidP="00E57547">
      <w:pPr>
        <w:spacing w:after="0" w:line="240" w:lineRule="auto"/>
        <w:jc w:val="both"/>
        <w:rPr>
          <w:rFonts w:ascii="Times New Roman" w:eastAsia="Times New Roman" w:hAnsi="Times New Roman" w:cs="Times New Roman"/>
          <w:b/>
          <w:bCs/>
          <w:color w:val="000000" w:themeColor="text1"/>
          <w:sz w:val="24"/>
          <w:szCs w:val="24"/>
        </w:rPr>
      </w:pPr>
      <w:r w:rsidRPr="656C2244">
        <w:rPr>
          <w:rFonts w:ascii="Times New Roman" w:eastAsia="Times New Roman" w:hAnsi="Times New Roman" w:cs="Times New Roman"/>
          <w:b/>
          <w:bCs/>
          <w:sz w:val="24"/>
          <w:szCs w:val="24"/>
        </w:rPr>
        <w:t xml:space="preserve">§ </w:t>
      </w:r>
      <w:r w:rsidR="22084DE6" w:rsidRPr="7FF8A7FF">
        <w:rPr>
          <w:rFonts w:ascii="Times New Roman" w:eastAsia="Times New Roman" w:hAnsi="Times New Roman" w:cs="Times New Roman"/>
          <w:b/>
          <w:bCs/>
          <w:sz w:val="24"/>
          <w:szCs w:val="24"/>
        </w:rPr>
        <w:t>1</w:t>
      </w:r>
      <w:r w:rsidR="00C7002D" w:rsidRPr="7FF8A7FF">
        <w:rPr>
          <w:rFonts w:ascii="Times New Roman" w:eastAsia="Times New Roman" w:hAnsi="Times New Roman" w:cs="Times New Roman"/>
          <w:b/>
          <w:bCs/>
          <w:sz w:val="24"/>
          <w:szCs w:val="24"/>
        </w:rPr>
        <w:t>8</w:t>
      </w:r>
      <w:r w:rsidRPr="656C2244">
        <w:rPr>
          <w:rFonts w:ascii="Times New Roman" w:eastAsia="Times New Roman" w:hAnsi="Times New Roman" w:cs="Times New Roman"/>
          <w:b/>
          <w:bCs/>
          <w:sz w:val="24"/>
          <w:szCs w:val="24"/>
        </w:rPr>
        <w:t xml:space="preserve">. </w:t>
      </w:r>
      <w:r w:rsidR="4366C21A" w:rsidRPr="656C2244">
        <w:rPr>
          <w:rFonts w:ascii="Times New Roman" w:eastAsia="Times New Roman" w:hAnsi="Times New Roman" w:cs="Times New Roman"/>
          <w:b/>
          <w:bCs/>
          <w:color w:val="000000" w:themeColor="text1"/>
          <w:sz w:val="24"/>
          <w:szCs w:val="24"/>
        </w:rPr>
        <w:t>Kliimamuutuste leevendamise ja kohanemise eesmärke toetavate tehnoloogiate valiku põhimõte</w:t>
      </w:r>
    </w:p>
    <w:p w14:paraId="4550E297" w14:textId="77777777" w:rsidR="001C436D" w:rsidRDefault="001C436D" w:rsidP="00E57547">
      <w:pPr>
        <w:spacing w:after="0" w:line="240" w:lineRule="auto"/>
        <w:jc w:val="both"/>
        <w:rPr>
          <w:rFonts w:ascii="Times New Roman" w:eastAsia="Times New Roman" w:hAnsi="Times New Roman" w:cs="Times New Roman"/>
          <w:b/>
          <w:bCs/>
          <w:sz w:val="24"/>
          <w:szCs w:val="24"/>
        </w:rPr>
      </w:pPr>
    </w:p>
    <w:p w14:paraId="74F2F947" w14:textId="25308126" w:rsidR="00881CF5" w:rsidRDefault="69A336FB" w:rsidP="00A72C7F">
      <w:pPr>
        <w:pStyle w:val="oj-normal"/>
        <w:spacing w:before="0" w:beforeAutospacing="0" w:after="0" w:afterAutospacing="0"/>
        <w:jc w:val="both"/>
        <w:rPr>
          <w:color w:val="000000"/>
          <w14:ligatures w14:val="none"/>
        </w:rPr>
      </w:pPr>
      <w:r w:rsidRPr="656C2244">
        <w:rPr>
          <w:color w:val="202020"/>
        </w:rPr>
        <w:t>Kliimamuutuste leevendamise ja kohanemise eesmärkide saavutamiseks peab tehnoloogiate valikul arvesse võtma efektiivsust, ressursside mõistlikku kasutust ning võimalikult vähest kasvuhoonegaaside heidet.</w:t>
      </w:r>
      <w:r w:rsidR="00881CF5">
        <w:rPr>
          <w:color w:val="202020"/>
        </w:rPr>
        <w:t xml:space="preserve"> </w:t>
      </w:r>
      <w:r w:rsidR="00881CF5" w:rsidRPr="00A72C7F">
        <w:rPr>
          <w:i/>
          <w:iCs/>
          <w:color w:val="202020"/>
        </w:rPr>
        <w:t>Kliimamuutuste leevendamise ja kohanemise eesmärke toetavate tehnoloogiate valiku põhimõtte</w:t>
      </w:r>
      <w:r w:rsidR="00881CF5" w:rsidRPr="00CC79AE">
        <w:rPr>
          <w:color w:val="202020"/>
        </w:rPr>
        <w:t xml:space="preserve"> sätestamise eesmär</w:t>
      </w:r>
      <w:r w:rsidR="0094452D">
        <w:rPr>
          <w:color w:val="202020"/>
        </w:rPr>
        <w:t>k</w:t>
      </w:r>
      <w:r w:rsidR="00881CF5" w:rsidRPr="00CC79AE">
        <w:rPr>
          <w:color w:val="202020"/>
        </w:rPr>
        <w:t xml:space="preserve"> on rõhutada tehnoloogilise innovatsiooni ning teadus- ja arendustegevuse olulisust kliimaneutraalsuse eesmärgi saavutamisel. </w:t>
      </w:r>
      <w:r w:rsidR="0094452D">
        <w:rPr>
          <w:color w:val="202020"/>
        </w:rPr>
        <w:t>Tähtis</w:t>
      </w:r>
      <w:r w:rsidR="2E1EF033" w:rsidRPr="19151577">
        <w:rPr>
          <w:color w:val="202020"/>
        </w:rPr>
        <w:t xml:space="preserve"> on võimaldada ka üleminekutehnoloogiate kasutamist. </w:t>
      </w:r>
      <w:r w:rsidR="00881CF5" w:rsidRPr="00CC79AE">
        <w:rPr>
          <w:color w:val="202020"/>
        </w:rPr>
        <w:t>Ka EL</w:t>
      </w:r>
      <w:r w:rsidR="0094452D">
        <w:rPr>
          <w:color w:val="202020"/>
        </w:rPr>
        <w:t>i</w:t>
      </w:r>
      <w:r w:rsidR="00881CF5" w:rsidRPr="00CC79AE">
        <w:rPr>
          <w:color w:val="202020"/>
        </w:rPr>
        <w:t xml:space="preserve"> kliimamääruses on juba 2040. a</w:t>
      </w:r>
      <w:r w:rsidR="00C35FDA">
        <w:rPr>
          <w:color w:val="202020"/>
        </w:rPr>
        <w:t>asta</w:t>
      </w:r>
      <w:r w:rsidR="00881CF5" w:rsidRPr="00CC79AE">
        <w:rPr>
          <w:color w:val="202020"/>
        </w:rPr>
        <w:t xml:space="preserve"> eesmärkide </w:t>
      </w:r>
      <w:r w:rsidR="0094452D">
        <w:rPr>
          <w:color w:val="202020"/>
        </w:rPr>
        <w:t>puhul</w:t>
      </w:r>
      <w:r w:rsidR="00881CF5" w:rsidRPr="00CC79AE">
        <w:rPr>
          <w:color w:val="202020"/>
        </w:rPr>
        <w:t xml:space="preserve"> välja toodud, et arvesse tuleb võtta </w:t>
      </w:r>
      <w:r w:rsidR="00881CF5" w:rsidRPr="21220615">
        <w:rPr>
          <w:color w:val="000000" w:themeColor="text1"/>
        </w:rPr>
        <w:t xml:space="preserve">parimat kättesaadavat, kulutasuvat, ohutut ja </w:t>
      </w:r>
      <w:proofErr w:type="spellStart"/>
      <w:r w:rsidR="00881CF5" w:rsidRPr="21220615">
        <w:rPr>
          <w:color w:val="000000" w:themeColor="text1"/>
        </w:rPr>
        <w:t>skaleeritavat</w:t>
      </w:r>
      <w:proofErr w:type="spellEnd"/>
      <w:r w:rsidR="00881CF5" w:rsidRPr="21220615">
        <w:rPr>
          <w:color w:val="000000" w:themeColor="text1"/>
        </w:rPr>
        <w:t xml:space="preserve"> tehnoloogiat.</w:t>
      </w:r>
    </w:p>
    <w:p w14:paraId="4D257B6A" w14:textId="2E1BFBFF" w:rsidR="2E58FE64" w:rsidRDefault="2E58FE64" w:rsidP="00E57547">
      <w:pPr>
        <w:spacing w:after="0" w:line="240" w:lineRule="auto"/>
        <w:jc w:val="both"/>
        <w:rPr>
          <w:rFonts w:ascii="Times New Roman" w:eastAsia="Times New Roman" w:hAnsi="Times New Roman" w:cs="Times New Roman"/>
          <w:sz w:val="24"/>
          <w:szCs w:val="24"/>
        </w:rPr>
      </w:pPr>
    </w:p>
    <w:p w14:paraId="3383DDDE" w14:textId="6FC6034C" w:rsidR="472F86E6" w:rsidRDefault="343AA270" w:rsidP="00E57547">
      <w:pPr>
        <w:spacing w:after="0" w:line="240" w:lineRule="auto"/>
        <w:jc w:val="both"/>
        <w:rPr>
          <w:rFonts w:ascii="Times New Roman" w:eastAsia="Times New Roman" w:hAnsi="Times New Roman" w:cs="Times New Roman"/>
          <w:b/>
          <w:bCs/>
          <w:sz w:val="24"/>
          <w:szCs w:val="24"/>
        </w:rPr>
      </w:pPr>
      <w:r w:rsidRPr="630ECEC8">
        <w:rPr>
          <w:rFonts w:ascii="Times New Roman" w:eastAsia="Times New Roman" w:hAnsi="Times New Roman" w:cs="Times New Roman"/>
          <w:b/>
          <w:bCs/>
          <w:sz w:val="24"/>
          <w:szCs w:val="24"/>
        </w:rPr>
        <w:t xml:space="preserve">§ </w:t>
      </w:r>
      <w:r w:rsidR="2D0EB9DB" w:rsidRPr="630ECEC8">
        <w:rPr>
          <w:rFonts w:ascii="Times New Roman" w:eastAsia="Times New Roman" w:hAnsi="Times New Roman" w:cs="Times New Roman"/>
          <w:b/>
          <w:bCs/>
          <w:sz w:val="24"/>
          <w:szCs w:val="24"/>
        </w:rPr>
        <w:t>1</w:t>
      </w:r>
      <w:r w:rsidR="012F97CE" w:rsidRPr="630ECEC8">
        <w:rPr>
          <w:rFonts w:ascii="Times New Roman" w:eastAsia="Times New Roman" w:hAnsi="Times New Roman" w:cs="Times New Roman"/>
          <w:b/>
          <w:bCs/>
          <w:sz w:val="24"/>
          <w:szCs w:val="24"/>
        </w:rPr>
        <w:t>9</w:t>
      </w:r>
      <w:r w:rsidR="2D0EB9DB" w:rsidRPr="630ECEC8">
        <w:rPr>
          <w:rFonts w:ascii="Times New Roman" w:eastAsia="Times New Roman" w:hAnsi="Times New Roman" w:cs="Times New Roman"/>
          <w:b/>
          <w:bCs/>
          <w:sz w:val="24"/>
          <w:szCs w:val="24"/>
        </w:rPr>
        <w:t>.</w:t>
      </w:r>
      <w:r w:rsidR="5A617B0B" w:rsidRPr="630ECEC8">
        <w:rPr>
          <w:rFonts w:ascii="Times New Roman" w:eastAsia="Times New Roman" w:hAnsi="Times New Roman" w:cs="Times New Roman"/>
          <w:b/>
          <w:bCs/>
          <w:color w:val="000000" w:themeColor="text1"/>
          <w:sz w:val="24"/>
          <w:szCs w:val="24"/>
        </w:rPr>
        <w:t xml:space="preserve"> Kasvuhoonegaaside lekke</w:t>
      </w:r>
      <w:r w:rsidR="17A44CD2" w:rsidRPr="630ECEC8">
        <w:rPr>
          <w:rFonts w:ascii="Times New Roman" w:eastAsia="Times New Roman" w:hAnsi="Times New Roman" w:cs="Times New Roman"/>
          <w:b/>
          <w:bCs/>
          <w:sz w:val="24"/>
          <w:szCs w:val="24"/>
        </w:rPr>
        <w:t xml:space="preserve"> vältimise põhimõte</w:t>
      </w:r>
    </w:p>
    <w:p w14:paraId="0CBD1E65" w14:textId="77777777" w:rsidR="0095194A" w:rsidRDefault="0095194A" w:rsidP="00A72C7F">
      <w:pPr>
        <w:spacing w:after="0" w:line="240" w:lineRule="auto"/>
        <w:jc w:val="both"/>
        <w:rPr>
          <w:rFonts w:ascii="Times New Roman" w:eastAsia="Times New Roman" w:hAnsi="Times New Roman" w:cs="Times New Roman"/>
          <w:color w:val="000000" w:themeColor="text1"/>
          <w:sz w:val="24"/>
          <w:szCs w:val="24"/>
        </w:rPr>
      </w:pPr>
    </w:p>
    <w:p w14:paraId="2AECF169" w14:textId="6C3C8F54" w:rsidR="0896D752" w:rsidRDefault="14008A08" w:rsidP="00A72C7F">
      <w:pPr>
        <w:spacing w:after="0" w:line="240" w:lineRule="auto"/>
        <w:jc w:val="both"/>
        <w:rPr>
          <w:rFonts w:ascii="Times New Roman" w:eastAsia="Times New Roman" w:hAnsi="Times New Roman" w:cs="Times New Roman"/>
          <w:sz w:val="24"/>
          <w:szCs w:val="24"/>
        </w:rPr>
      </w:pPr>
      <w:r w:rsidRPr="00A72C7F">
        <w:rPr>
          <w:rFonts w:ascii="Times New Roman" w:eastAsia="Times New Roman" w:hAnsi="Times New Roman" w:cs="Times New Roman"/>
          <w:i/>
          <w:iCs/>
          <w:color w:val="000000" w:themeColor="text1"/>
          <w:sz w:val="24"/>
          <w:szCs w:val="24"/>
        </w:rPr>
        <w:t>Kasvuhoonegaaside</w:t>
      </w:r>
      <w:r w:rsidR="73689966" w:rsidRPr="00A72C7F">
        <w:rPr>
          <w:rFonts w:ascii="Times New Roman" w:eastAsia="Times New Roman" w:hAnsi="Times New Roman" w:cs="Times New Roman"/>
          <w:i/>
          <w:iCs/>
          <w:color w:val="000000" w:themeColor="text1"/>
          <w:sz w:val="24"/>
          <w:szCs w:val="24"/>
        </w:rPr>
        <w:t xml:space="preserve"> </w:t>
      </w:r>
      <w:r w:rsidR="4B47F8FB" w:rsidRPr="00A72C7F">
        <w:rPr>
          <w:rFonts w:ascii="Times New Roman" w:eastAsia="Times New Roman" w:hAnsi="Times New Roman" w:cs="Times New Roman"/>
          <w:i/>
          <w:iCs/>
          <w:color w:val="000000" w:themeColor="text1"/>
          <w:sz w:val="24"/>
          <w:szCs w:val="24"/>
        </w:rPr>
        <w:t>lekke vältimise põhimõtte</w:t>
      </w:r>
      <w:r w:rsidR="4B47F8FB" w:rsidRPr="630ECEC8">
        <w:rPr>
          <w:rFonts w:ascii="Times New Roman" w:eastAsia="Times New Roman" w:hAnsi="Times New Roman" w:cs="Times New Roman"/>
          <w:color w:val="000000" w:themeColor="text1"/>
          <w:sz w:val="24"/>
          <w:szCs w:val="24"/>
        </w:rPr>
        <w:t xml:space="preserve"> sätestamise eesmär</w:t>
      </w:r>
      <w:r w:rsidR="0094452D">
        <w:rPr>
          <w:rFonts w:ascii="Times New Roman" w:eastAsia="Times New Roman" w:hAnsi="Times New Roman" w:cs="Times New Roman"/>
          <w:color w:val="000000" w:themeColor="text1"/>
          <w:sz w:val="24"/>
          <w:szCs w:val="24"/>
        </w:rPr>
        <w:t>k</w:t>
      </w:r>
      <w:r w:rsidR="4B47F8FB" w:rsidRPr="630ECEC8">
        <w:rPr>
          <w:rFonts w:ascii="Times New Roman" w:eastAsia="Times New Roman" w:hAnsi="Times New Roman" w:cs="Times New Roman"/>
          <w:color w:val="000000" w:themeColor="text1"/>
          <w:sz w:val="24"/>
          <w:szCs w:val="24"/>
        </w:rPr>
        <w:t xml:space="preserve"> on aidata edendada </w:t>
      </w:r>
      <w:r w:rsidR="45536243" w:rsidRPr="630ECEC8">
        <w:rPr>
          <w:rFonts w:ascii="Times New Roman" w:eastAsia="Times New Roman" w:hAnsi="Times New Roman" w:cs="Times New Roman"/>
          <w:color w:val="000000" w:themeColor="text1"/>
          <w:sz w:val="24"/>
          <w:szCs w:val="24"/>
        </w:rPr>
        <w:t>KHG</w:t>
      </w:r>
      <w:r w:rsidR="28F848E7" w:rsidRPr="630ECEC8">
        <w:rPr>
          <w:rFonts w:ascii="Times New Roman" w:eastAsia="Times New Roman" w:hAnsi="Times New Roman" w:cs="Times New Roman"/>
          <w:color w:val="000000" w:themeColor="text1"/>
          <w:sz w:val="24"/>
          <w:szCs w:val="24"/>
        </w:rPr>
        <w:t xml:space="preserve"> </w:t>
      </w:r>
      <w:r w:rsidR="4B47F8FB" w:rsidRPr="630ECEC8">
        <w:rPr>
          <w:rFonts w:ascii="Times New Roman" w:eastAsia="Times New Roman" w:hAnsi="Times New Roman" w:cs="Times New Roman"/>
          <w:color w:val="000000" w:themeColor="text1"/>
          <w:sz w:val="24"/>
          <w:szCs w:val="24"/>
        </w:rPr>
        <w:t xml:space="preserve">heite vähendamist kolmandates riikides. </w:t>
      </w:r>
      <w:r w:rsidR="2B9CC586" w:rsidRPr="630ECEC8">
        <w:rPr>
          <w:rFonts w:ascii="Times New Roman" w:eastAsia="Times New Roman" w:hAnsi="Times New Roman" w:cs="Times New Roman"/>
          <w:color w:val="000000" w:themeColor="text1"/>
          <w:sz w:val="24"/>
          <w:szCs w:val="24"/>
        </w:rPr>
        <w:t>KHG</w:t>
      </w:r>
      <w:r w:rsidR="4CC9AB0E" w:rsidRPr="630ECEC8">
        <w:rPr>
          <w:rFonts w:ascii="Times New Roman" w:eastAsia="Times New Roman" w:hAnsi="Times New Roman" w:cs="Times New Roman"/>
          <w:color w:val="000000" w:themeColor="text1"/>
          <w:sz w:val="24"/>
          <w:szCs w:val="24"/>
        </w:rPr>
        <w:t xml:space="preserve"> </w:t>
      </w:r>
      <w:r w:rsidR="4B47F8FB" w:rsidRPr="630ECEC8">
        <w:rPr>
          <w:rFonts w:ascii="Times New Roman" w:eastAsia="Times New Roman" w:hAnsi="Times New Roman" w:cs="Times New Roman"/>
          <w:color w:val="000000" w:themeColor="text1"/>
          <w:sz w:val="24"/>
          <w:szCs w:val="24"/>
        </w:rPr>
        <w:t xml:space="preserve">lekke vältimise põhimõtte sätestamise aluspõhimõtted </w:t>
      </w:r>
      <w:r w:rsidR="00034B1B">
        <w:rPr>
          <w:rFonts w:ascii="Times New Roman" w:eastAsia="Times New Roman" w:hAnsi="Times New Roman" w:cs="Times New Roman"/>
          <w:color w:val="000000" w:themeColor="text1"/>
          <w:sz w:val="24"/>
          <w:szCs w:val="24"/>
        </w:rPr>
        <w:t>on sätestatud</w:t>
      </w:r>
      <w:r w:rsidR="4B47F8FB" w:rsidRPr="630ECEC8">
        <w:rPr>
          <w:rFonts w:ascii="Times New Roman" w:eastAsia="Times New Roman" w:hAnsi="Times New Roman" w:cs="Times New Roman"/>
          <w:color w:val="000000" w:themeColor="text1"/>
          <w:sz w:val="24"/>
          <w:szCs w:val="24"/>
        </w:rPr>
        <w:t xml:space="preserve"> EL</w:t>
      </w:r>
      <w:r w:rsidR="0094452D">
        <w:rPr>
          <w:rFonts w:ascii="Times New Roman" w:eastAsia="Times New Roman" w:hAnsi="Times New Roman" w:cs="Times New Roman"/>
          <w:color w:val="000000" w:themeColor="text1"/>
          <w:sz w:val="24"/>
          <w:szCs w:val="24"/>
        </w:rPr>
        <w:t>i</w:t>
      </w:r>
      <w:r w:rsidR="4B47F8FB" w:rsidRPr="630ECEC8">
        <w:rPr>
          <w:rFonts w:ascii="Times New Roman" w:eastAsia="Times New Roman" w:hAnsi="Times New Roman" w:cs="Times New Roman"/>
          <w:color w:val="000000" w:themeColor="text1"/>
          <w:sz w:val="24"/>
          <w:szCs w:val="24"/>
        </w:rPr>
        <w:t xml:space="preserve"> määruses </w:t>
      </w:r>
      <w:r w:rsidR="4B47F8FB" w:rsidRPr="630ECEC8">
        <w:rPr>
          <w:rFonts w:ascii="Times New Roman" w:eastAsia="Times New Roman" w:hAnsi="Times New Roman" w:cs="Times New Roman"/>
          <w:color w:val="333333"/>
          <w:sz w:val="24"/>
          <w:szCs w:val="24"/>
        </w:rPr>
        <w:t>2023/956</w:t>
      </w:r>
      <w:r w:rsidR="101AD277" w:rsidRPr="630ECEC8">
        <w:rPr>
          <w:rStyle w:val="Allmrkuseviide"/>
          <w:rFonts w:ascii="Times New Roman" w:eastAsia="Times New Roman" w:hAnsi="Times New Roman" w:cs="Times New Roman"/>
          <w:sz w:val="24"/>
          <w:szCs w:val="24"/>
        </w:rPr>
        <w:footnoteReference w:id="21"/>
      </w:r>
      <w:r w:rsidR="4B47F8FB" w:rsidRPr="630ECEC8">
        <w:rPr>
          <w:rFonts w:ascii="Times New Roman" w:eastAsia="Times New Roman" w:hAnsi="Times New Roman" w:cs="Times New Roman"/>
          <w:sz w:val="24"/>
          <w:szCs w:val="24"/>
        </w:rPr>
        <w:t>, millega kehtestatakse süsiniku piirimeede. Niikaua kui märkimisväärse osa EL</w:t>
      </w:r>
      <w:r w:rsidR="0094452D">
        <w:rPr>
          <w:rFonts w:ascii="Times New Roman" w:eastAsia="Times New Roman" w:hAnsi="Times New Roman" w:cs="Times New Roman"/>
          <w:sz w:val="24"/>
          <w:szCs w:val="24"/>
        </w:rPr>
        <w:t>i</w:t>
      </w:r>
      <w:r w:rsidR="4B47F8FB" w:rsidRPr="630ECEC8">
        <w:rPr>
          <w:rFonts w:ascii="Times New Roman" w:eastAsia="Times New Roman" w:hAnsi="Times New Roman" w:cs="Times New Roman"/>
          <w:sz w:val="24"/>
          <w:szCs w:val="24"/>
        </w:rPr>
        <w:t xml:space="preserve"> rahvusvaheliste partnerite poliitikaga ei saavutata samaväärseid kliimaeesmärke, esineb </w:t>
      </w:r>
      <w:r w:rsidR="75E18BF8" w:rsidRPr="630ECEC8">
        <w:rPr>
          <w:rFonts w:ascii="Times New Roman" w:eastAsia="Times New Roman" w:hAnsi="Times New Roman" w:cs="Times New Roman"/>
          <w:sz w:val="24"/>
          <w:szCs w:val="24"/>
        </w:rPr>
        <w:t>KHG</w:t>
      </w:r>
      <w:r w:rsidR="449D8C73" w:rsidRPr="630ECEC8">
        <w:rPr>
          <w:rFonts w:ascii="Times New Roman" w:eastAsia="Times New Roman" w:hAnsi="Times New Roman" w:cs="Times New Roman"/>
          <w:sz w:val="24"/>
          <w:szCs w:val="24"/>
        </w:rPr>
        <w:t xml:space="preserve"> </w:t>
      </w:r>
      <w:r w:rsidR="4B47F8FB" w:rsidRPr="630ECEC8">
        <w:rPr>
          <w:rFonts w:ascii="Times New Roman" w:eastAsia="Times New Roman" w:hAnsi="Times New Roman" w:cs="Times New Roman"/>
          <w:sz w:val="24"/>
          <w:szCs w:val="24"/>
        </w:rPr>
        <w:t xml:space="preserve">heite ülekandumise risk. </w:t>
      </w:r>
      <w:r w:rsidR="36D5D2CF" w:rsidRPr="630ECEC8">
        <w:rPr>
          <w:rFonts w:ascii="Times New Roman" w:eastAsia="Times New Roman" w:hAnsi="Times New Roman" w:cs="Times New Roman"/>
          <w:sz w:val="24"/>
          <w:szCs w:val="24"/>
        </w:rPr>
        <w:t>KHG</w:t>
      </w:r>
      <w:r w:rsidR="31BAA935" w:rsidRPr="630ECEC8">
        <w:rPr>
          <w:rFonts w:ascii="Times New Roman" w:eastAsia="Times New Roman" w:hAnsi="Times New Roman" w:cs="Times New Roman"/>
          <w:sz w:val="24"/>
          <w:szCs w:val="24"/>
        </w:rPr>
        <w:t xml:space="preserve"> </w:t>
      </w:r>
      <w:r w:rsidR="4B47F8FB" w:rsidRPr="630ECEC8">
        <w:rPr>
          <w:rFonts w:ascii="Times New Roman" w:eastAsia="Times New Roman" w:hAnsi="Times New Roman" w:cs="Times New Roman"/>
          <w:sz w:val="24"/>
          <w:szCs w:val="24"/>
        </w:rPr>
        <w:t xml:space="preserve">heite ülekandumine tekib siis, kui teatavate tööstussektorite või </w:t>
      </w:r>
      <w:proofErr w:type="spellStart"/>
      <w:r w:rsidR="4B47F8FB" w:rsidRPr="630ECEC8">
        <w:rPr>
          <w:rFonts w:ascii="Times New Roman" w:eastAsia="Times New Roman" w:hAnsi="Times New Roman" w:cs="Times New Roman"/>
          <w:sz w:val="24"/>
          <w:szCs w:val="24"/>
        </w:rPr>
        <w:t>allsektorite</w:t>
      </w:r>
      <w:proofErr w:type="spellEnd"/>
      <w:r w:rsidR="4B47F8FB" w:rsidRPr="630ECEC8">
        <w:rPr>
          <w:rFonts w:ascii="Times New Roman" w:eastAsia="Times New Roman" w:hAnsi="Times New Roman" w:cs="Times New Roman"/>
          <w:sz w:val="24"/>
          <w:szCs w:val="24"/>
        </w:rPr>
        <w:t xml:space="preserve"> ettevõtjad viivad kliimapoliitikaga seotud kulude </w:t>
      </w:r>
      <w:r w:rsidR="7E792E0F" w:rsidRPr="630ECEC8">
        <w:rPr>
          <w:rFonts w:ascii="Times New Roman" w:eastAsia="Times New Roman" w:hAnsi="Times New Roman" w:cs="Times New Roman"/>
          <w:sz w:val="24"/>
          <w:szCs w:val="24"/>
        </w:rPr>
        <w:t xml:space="preserve">või piirangute </w:t>
      </w:r>
      <w:r w:rsidR="4B47F8FB" w:rsidRPr="630ECEC8">
        <w:rPr>
          <w:rFonts w:ascii="Times New Roman" w:eastAsia="Times New Roman" w:hAnsi="Times New Roman" w:cs="Times New Roman"/>
          <w:sz w:val="24"/>
          <w:szCs w:val="24"/>
        </w:rPr>
        <w:t>tõttu tootmise üle teistesse riikidesse või kui nendest riikidest imporditavad tooted</w:t>
      </w:r>
      <w:r w:rsidR="0144A186" w:rsidRPr="630ECEC8">
        <w:rPr>
          <w:rFonts w:ascii="Times New Roman" w:eastAsia="Times New Roman" w:hAnsi="Times New Roman" w:cs="Times New Roman"/>
          <w:sz w:val="24"/>
          <w:szCs w:val="24"/>
        </w:rPr>
        <w:t xml:space="preserve"> ja/või teenused</w:t>
      </w:r>
      <w:r w:rsidR="4B47F8FB" w:rsidRPr="630ECEC8">
        <w:rPr>
          <w:rFonts w:ascii="Times New Roman" w:eastAsia="Times New Roman" w:hAnsi="Times New Roman" w:cs="Times New Roman"/>
          <w:sz w:val="24"/>
          <w:szCs w:val="24"/>
        </w:rPr>
        <w:t xml:space="preserve"> asendavad samaväärseid, kuid vähem kasvuhoonegaaside heidet tekitavaid tooteid</w:t>
      </w:r>
      <w:r w:rsidR="12DF4113" w:rsidRPr="630ECEC8">
        <w:rPr>
          <w:rFonts w:ascii="Times New Roman" w:eastAsia="Times New Roman" w:hAnsi="Times New Roman" w:cs="Times New Roman"/>
          <w:sz w:val="24"/>
          <w:szCs w:val="24"/>
        </w:rPr>
        <w:t xml:space="preserve"> ja/või teenuseid</w:t>
      </w:r>
      <w:r w:rsidR="4B47F8FB" w:rsidRPr="630ECEC8">
        <w:rPr>
          <w:rFonts w:ascii="Times New Roman" w:eastAsia="Times New Roman" w:hAnsi="Times New Roman" w:cs="Times New Roman"/>
          <w:sz w:val="24"/>
          <w:szCs w:val="24"/>
        </w:rPr>
        <w:t>. Se</w:t>
      </w:r>
      <w:r w:rsidR="001C436D">
        <w:rPr>
          <w:rFonts w:ascii="Times New Roman" w:eastAsia="Times New Roman" w:hAnsi="Times New Roman" w:cs="Times New Roman"/>
          <w:sz w:val="24"/>
          <w:szCs w:val="24"/>
        </w:rPr>
        <w:t>e</w:t>
      </w:r>
      <w:r w:rsidR="4B47F8FB" w:rsidRPr="630ECEC8">
        <w:rPr>
          <w:rFonts w:ascii="Times New Roman" w:eastAsia="Times New Roman" w:hAnsi="Times New Roman" w:cs="Times New Roman"/>
          <w:sz w:val="24"/>
          <w:szCs w:val="24"/>
        </w:rPr>
        <w:t xml:space="preserve"> või</w:t>
      </w:r>
      <w:r w:rsidR="001C436D">
        <w:rPr>
          <w:rFonts w:ascii="Times New Roman" w:eastAsia="Times New Roman" w:hAnsi="Times New Roman" w:cs="Times New Roman"/>
          <w:sz w:val="24"/>
          <w:szCs w:val="24"/>
        </w:rPr>
        <w:t>b</w:t>
      </w:r>
      <w:r w:rsidR="4B47F8FB" w:rsidRPr="630ECEC8">
        <w:rPr>
          <w:rFonts w:ascii="Times New Roman" w:eastAsia="Times New Roman" w:hAnsi="Times New Roman" w:cs="Times New Roman"/>
          <w:sz w:val="24"/>
          <w:szCs w:val="24"/>
        </w:rPr>
        <w:t xml:space="preserve"> põhjustada ülemaailmse koguheite suurenemis</w:t>
      </w:r>
      <w:r w:rsidR="0094452D">
        <w:rPr>
          <w:rFonts w:ascii="Times New Roman" w:eastAsia="Times New Roman" w:hAnsi="Times New Roman" w:cs="Times New Roman"/>
          <w:sz w:val="24"/>
          <w:szCs w:val="24"/>
        </w:rPr>
        <w:t>e</w:t>
      </w:r>
      <w:r w:rsidR="56A795B5" w:rsidRPr="630ECEC8">
        <w:rPr>
          <w:rFonts w:ascii="Times New Roman" w:eastAsia="Times New Roman" w:hAnsi="Times New Roman" w:cs="Times New Roman"/>
          <w:sz w:val="24"/>
          <w:szCs w:val="24"/>
        </w:rPr>
        <w:t>.</w:t>
      </w:r>
      <w:r w:rsidR="4B47F8FB" w:rsidRPr="630ECEC8">
        <w:rPr>
          <w:rFonts w:ascii="Times New Roman" w:eastAsia="Times New Roman" w:hAnsi="Times New Roman" w:cs="Times New Roman"/>
          <w:sz w:val="24"/>
          <w:szCs w:val="24"/>
        </w:rPr>
        <w:t xml:space="preserve"> Kuna </w:t>
      </w:r>
      <w:r w:rsidR="6B856389" w:rsidRPr="630ECEC8">
        <w:rPr>
          <w:rFonts w:ascii="Times New Roman" w:eastAsia="Times New Roman" w:hAnsi="Times New Roman" w:cs="Times New Roman"/>
          <w:sz w:val="24"/>
          <w:szCs w:val="24"/>
        </w:rPr>
        <w:t>E</w:t>
      </w:r>
      <w:r w:rsidR="0094452D">
        <w:rPr>
          <w:rFonts w:ascii="Times New Roman" w:eastAsia="Times New Roman" w:hAnsi="Times New Roman" w:cs="Times New Roman"/>
          <w:sz w:val="24"/>
          <w:szCs w:val="24"/>
        </w:rPr>
        <w:t>L</w:t>
      </w:r>
      <w:r w:rsidR="4B47F8FB" w:rsidRPr="630ECEC8">
        <w:rPr>
          <w:rFonts w:ascii="Times New Roman" w:eastAsia="Times New Roman" w:hAnsi="Times New Roman" w:cs="Times New Roman"/>
          <w:sz w:val="24"/>
          <w:szCs w:val="24"/>
        </w:rPr>
        <w:t xml:space="preserve"> suurendab oma kliimaeesmärke, võib süsinikuheite ülekandumise risk kahjustada liidu heite vähendamise poliitika tulemuslikkust</w:t>
      </w:r>
      <w:r w:rsidR="78764F0B" w:rsidRPr="630ECEC8">
        <w:rPr>
          <w:rFonts w:ascii="Times New Roman" w:eastAsia="Times New Roman" w:hAnsi="Times New Roman" w:cs="Times New Roman"/>
          <w:sz w:val="24"/>
          <w:szCs w:val="24"/>
        </w:rPr>
        <w:t xml:space="preserve"> ja väga oluliselt ka majanduse konkurentsivõimet ning see</w:t>
      </w:r>
      <w:r w:rsidR="0094452D">
        <w:rPr>
          <w:rFonts w:ascii="Times New Roman" w:eastAsia="Times New Roman" w:hAnsi="Times New Roman" w:cs="Times New Roman"/>
          <w:sz w:val="24"/>
          <w:szCs w:val="24"/>
        </w:rPr>
        <w:t>ga</w:t>
      </w:r>
      <w:r w:rsidR="78764F0B" w:rsidRPr="630ECEC8">
        <w:rPr>
          <w:rFonts w:ascii="Times New Roman" w:eastAsia="Times New Roman" w:hAnsi="Times New Roman" w:cs="Times New Roman"/>
          <w:sz w:val="24"/>
          <w:szCs w:val="24"/>
        </w:rPr>
        <w:t xml:space="preserve"> ka heaolu</w:t>
      </w:r>
      <w:r w:rsidR="4B47F8FB" w:rsidRPr="630ECEC8">
        <w:rPr>
          <w:rFonts w:ascii="Times New Roman" w:eastAsia="Times New Roman" w:hAnsi="Times New Roman" w:cs="Times New Roman"/>
          <w:sz w:val="24"/>
          <w:szCs w:val="24"/>
        </w:rPr>
        <w:t>.</w:t>
      </w:r>
    </w:p>
    <w:p w14:paraId="20DF959A" w14:textId="77777777" w:rsidR="00515D98" w:rsidRDefault="00515D98" w:rsidP="00A72C7F">
      <w:pPr>
        <w:spacing w:after="0" w:line="240" w:lineRule="auto"/>
        <w:jc w:val="both"/>
        <w:rPr>
          <w:rFonts w:ascii="Times New Roman" w:eastAsia="Times New Roman" w:hAnsi="Times New Roman" w:cs="Times New Roman"/>
          <w:sz w:val="24"/>
          <w:szCs w:val="24"/>
        </w:rPr>
      </w:pPr>
    </w:p>
    <w:p w14:paraId="547B8340" w14:textId="10775D93" w:rsidR="0896D752" w:rsidRDefault="0896D752" w:rsidP="00A72C7F">
      <w:pPr>
        <w:spacing w:after="0" w:line="240" w:lineRule="auto"/>
        <w:jc w:val="both"/>
        <w:rPr>
          <w:rFonts w:ascii="Times New Roman" w:eastAsia="Times New Roman" w:hAnsi="Times New Roman" w:cs="Times New Roman"/>
          <w:color w:val="333333"/>
          <w:sz w:val="24"/>
          <w:szCs w:val="24"/>
        </w:rPr>
      </w:pPr>
      <w:r w:rsidRPr="6B20DF41">
        <w:rPr>
          <w:rFonts w:ascii="Times New Roman" w:eastAsia="Times New Roman" w:hAnsi="Times New Roman" w:cs="Times New Roman"/>
          <w:color w:val="333333"/>
          <w:sz w:val="24"/>
          <w:szCs w:val="24"/>
        </w:rPr>
        <w:t>EL</w:t>
      </w:r>
      <w:r w:rsidR="0094452D">
        <w:rPr>
          <w:rFonts w:ascii="Times New Roman" w:eastAsia="Times New Roman" w:hAnsi="Times New Roman" w:cs="Times New Roman"/>
          <w:color w:val="333333"/>
          <w:sz w:val="24"/>
          <w:szCs w:val="24"/>
        </w:rPr>
        <w:t>i</w:t>
      </w:r>
      <w:r w:rsidRPr="6B20DF41">
        <w:rPr>
          <w:rFonts w:ascii="Times New Roman" w:eastAsia="Times New Roman" w:hAnsi="Times New Roman" w:cs="Times New Roman"/>
          <w:color w:val="333333"/>
          <w:sz w:val="24"/>
          <w:szCs w:val="24"/>
        </w:rPr>
        <w:t xml:space="preserve"> määruses 2023/956 käsitletakse piirimeedet valitud kaupade suhtes (tsement, elekter, väetised, raud ja teras, alumiinium, kemikaalid), kuid </w:t>
      </w:r>
      <w:r w:rsidR="00B95C14">
        <w:rPr>
          <w:rFonts w:ascii="Times New Roman" w:eastAsia="Times New Roman" w:hAnsi="Times New Roman" w:cs="Times New Roman"/>
          <w:color w:val="333333"/>
          <w:sz w:val="24"/>
          <w:szCs w:val="24"/>
        </w:rPr>
        <w:t>seaduseelnõu</w:t>
      </w:r>
      <w:r w:rsidRPr="6B20DF41">
        <w:rPr>
          <w:rFonts w:ascii="Times New Roman" w:eastAsia="Times New Roman" w:hAnsi="Times New Roman" w:cs="Times New Roman"/>
          <w:color w:val="333333"/>
          <w:sz w:val="24"/>
          <w:szCs w:val="24"/>
        </w:rPr>
        <w:t xml:space="preserve"> kontekstis on süsinikulekke </w:t>
      </w:r>
      <w:r w:rsidRPr="56FFF1D8">
        <w:rPr>
          <w:rFonts w:ascii="Times New Roman" w:eastAsia="Times New Roman" w:hAnsi="Times New Roman" w:cs="Times New Roman"/>
          <w:color w:val="333333"/>
          <w:sz w:val="24"/>
          <w:szCs w:val="24"/>
        </w:rPr>
        <w:t>vältimi</w:t>
      </w:r>
      <w:r w:rsidR="3C067ED3" w:rsidRPr="56FFF1D8">
        <w:rPr>
          <w:rFonts w:ascii="Times New Roman" w:eastAsia="Times New Roman" w:hAnsi="Times New Roman" w:cs="Times New Roman"/>
          <w:color w:val="333333"/>
          <w:sz w:val="24"/>
          <w:szCs w:val="24"/>
        </w:rPr>
        <w:t>se põhimõtte</w:t>
      </w:r>
      <w:r w:rsidRPr="6B20DF41">
        <w:rPr>
          <w:rFonts w:ascii="Times New Roman" w:eastAsia="Times New Roman" w:hAnsi="Times New Roman" w:cs="Times New Roman"/>
          <w:color w:val="333333"/>
          <w:sz w:val="24"/>
          <w:szCs w:val="24"/>
        </w:rPr>
        <w:t xml:space="preserve"> eesmär</w:t>
      </w:r>
      <w:r w:rsidR="22C03291" w:rsidRPr="6B20DF41">
        <w:rPr>
          <w:rFonts w:ascii="Times New Roman" w:eastAsia="Times New Roman" w:hAnsi="Times New Roman" w:cs="Times New Roman"/>
          <w:color w:val="333333"/>
          <w:sz w:val="24"/>
          <w:szCs w:val="24"/>
        </w:rPr>
        <w:t xml:space="preserve">k </w:t>
      </w:r>
      <w:r w:rsidR="0D467F0B" w:rsidRPr="56FFF1D8">
        <w:rPr>
          <w:rFonts w:ascii="Times New Roman" w:eastAsia="Times New Roman" w:hAnsi="Times New Roman" w:cs="Times New Roman"/>
          <w:color w:val="333333"/>
          <w:sz w:val="24"/>
          <w:szCs w:val="24"/>
        </w:rPr>
        <w:t xml:space="preserve">hoiduda strateegiliselt oluliste toodete </w:t>
      </w:r>
      <w:r w:rsidR="550FFA49" w:rsidRPr="624AE04E">
        <w:rPr>
          <w:rFonts w:ascii="Times New Roman" w:eastAsia="Times New Roman" w:hAnsi="Times New Roman" w:cs="Times New Roman"/>
          <w:color w:val="333333"/>
          <w:sz w:val="24"/>
          <w:szCs w:val="24"/>
        </w:rPr>
        <w:t xml:space="preserve">tootmise </w:t>
      </w:r>
      <w:r w:rsidR="0D467F0B" w:rsidRPr="56FFF1D8">
        <w:rPr>
          <w:rFonts w:ascii="Times New Roman" w:eastAsia="Times New Roman" w:hAnsi="Times New Roman" w:cs="Times New Roman"/>
          <w:color w:val="333333"/>
          <w:sz w:val="24"/>
          <w:szCs w:val="24"/>
        </w:rPr>
        <w:t>või teenuste</w:t>
      </w:r>
      <w:r w:rsidR="0094452D">
        <w:rPr>
          <w:rFonts w:ascii="Times New Roman" w:eastAsia="Times New Roman" w:hAnsi="Times New Roman" w:cs="Times New Roman"/>
          <w:color w:val="333333"/>
          <w:sz w:val="24"/>
          <w:szCs w:val="24"/>
        </w:rPr>
        <w:t>,</w:t>
      </w:r>
      <w:r w:rsidR="3C1FA730" w:rsidRPr="56FFF1D8">
        <w:rPr>
          <w:rFonts w:ascii="Times New Roman" w:eastAsia="Times New Roman" w:hAnsi="Times New Roman" w:cs="Times New Roman"/>
          <w:color w:val="333333"/>
          <w:sz w:val="24"/>
          <w:szCs w:val="24"/>
        </w:rPr>
        <w:t xml:space="preserve"> nagu </w:t>
      </w:r>
      <w:r w:rsidR="6563702C" w:rsidRPr="624AE04E">
        <w:rPr>
          <w:rFonts w:ascii="Times New Roman" w:eastAsia="Times New Roman" w:hAnsi="Times New Roman" w:cs="Times New Roman"/>
          <w:color w:val="333333"/>
          <w:sz w:val="24"/>
          <w:szCs w:val="24"/>
        </w:rPr>
        <w:t>toidutootmine ja kliimaneutraalsele majandusele üleminekuks vajalike sisendi</w:t>
      </w:r>
      <w:r w:rsidR="682EDDF9" w:rsidRPr="624AE04E">
        <w:rPr>
          <w:rFonts w:ascii="Times New Roman" w:eastAsia="Times New Roman" w:hAnsi="Times New Roman" w:cs="Times New Roman"/>
          <w:color w:val="333333"/>
          <w:sz w:val="24"/>
          <w:szCs w:val="24"/>
        </w:rPr>
        <w:t>t</w:t>
      </w:r>
      <w:r w:rsidR="6563702C" w:rsidRPr="624AE04E">
        <w:rPr>
          <w:rFonts w:ascii="Times New Roman" w:eastAsia="Times New Roman" w:hAnsi="Times New Roman" w:cs="Times New Roman"/>
          <w:color w:val="333333"/>
          <w:sz w:val="24"/>
          <w:szCs w:val="24"/>
        </w:rPr>
        <w:t>e</w:t>
      </w:r>
      <w:r w:rsidR="7106A453" w:rsidRPr="19151577">
        <w:rPr>
          <w:rFonts w:ascii="Times New Roman" w:eastAsia="Times New Roman" w:hAnsi="Times New Roman" w:cs="Times New Roman"/>
          <w:color w:val="333333"/>
          <w:sz w:val="24"/>
          <w:szCs w:val="24"/>
        </w:rPr>
        <w:t xml:space="preserve"> tootmi</w:t>
      </w:r>
      <w:r w:rsidR="00B95C14">
        <w:rPr>
          <w:rFonts w:ascii="Times New Roman" w:eastAsia="Times New Roman" w:hAnsi="Times New Roman" w:cs="Times New Roman"/>
          <w:color w:val="333333"/>
          <w:sz w:val="24"/>
          <w:szCs w:val="24"/>
        </w:rPr>
        <w:t>n</w:t>
      </w:r>
      <w:r w:rsidR="7106A453" w:rsidRPr="19151577">
        <w:rPr>
          <w:rFonts w:ascii="Times New Roman" w:eastAsia="Times New Roman" w:hAnsi="Times New Roman" w:cs="Times New Roman"/>
          <w:color w:val="333333"/>
          <w:sz w:val="24"/>
          <w:szCs w:val="24"/>
        </w:rPr>
        <w:t>e</w:t>
      </w:r>
      <w:r w:rsidR="00B95C14">
        <w:rPr>
          <w:rFonts w:ascii="Times New Roman" w:eastAsia="Times New Roman" w:hAnsi="Times New Roman" w:cs="Times New Roman"/>
          <w:color w:val="333333"/>
          <w:sz w:val="24"/>
          <w:szCs w:val="24"/>
        </w:rPr>
        <w:t>,</w:t>
      </w:r>
      <w:r w:rsidR="66138A8C" w:rsidRPr="6B20DF41">
        <w:rPr>
          <w:rFonts w:ascii="Times New Roman" w:eastAsia="Times New Roman" w:hAnsi="Times New Roman" w:cs="Times New Roman"/>
          <w:color w:val="333333"/>
          <w:sz w:val="24"/>
          <w:szCs w:val="24"/>
        </w:rPr>
        <w:t xml:space="preserve"> kolmandatesse </w:t>
      </w:r>
      <w:r w:rsidR="3C1FA730" w:rsidRPr="56FFF1D8">
        <w:rPr>
          <w:rFonts w:ascii="Times New Roman" w:eastAsia="Times New Roman" w:hAnsi="Times New Roman" w:cs="Times New Roman"/>
          <w:color w:val="333333"/>
          <w:sz w:val="24"/>
          <w:szCs w:val="24"/>
        </w:rPr>
        <w:t xml:space="preserve">riikidesse viimisest, </w:t>
      </w:r>
      <w:r w:rsidR="6C3F02E5" w:rsidRPr="5C5E760D">
        <w:rPr>
          <w:rFonts w:ascii="Times New Roman" w:eastAsia="Times New Roman" w:hAnsi="Times New Roman" w:cs="Times New Roman"/>
          <w:color w:val="333333"/>
          <w:sz w:val="24"/>
          <w:szCs w:val="24"/>
        </w:rPr>
        <w:t>kuna</w:t>
      </w:r>
      <w:r w:rsidR="3C1FA730" w:rsidRPr="56FFF1D8">
        <w:rPr>
          <w:rFonts w:ascii="Times New Roman" w:eastAsia="Times New Roman" w:hAnsi="Times New Roman" w:cs="Times New Roman"/>
          <w:color w:val="333333"/>
          <w:sz w:val="24"/>
          <w:szCs w:val="24"/>
        </w:rPr>
        <w:t xml:space="preserve"> seal puuduvad </w:t>
      </w:r>
      <w:r w:rsidR="0094452D" w:rsidRPr="56FFF1D8">
        <w:rPr>
          <w:rFonts w:ascii="Times New Roman" w:eastAsia="Times New Roman" w:hAnsi="Times New Roman" w:cs="Times New Roman"/>
          <w:color w:val="333333"/>
          <w:sz w:val="24"/>
          <w:szCs w:val="24"/>
        </w:rPr>
        <w:t xml:space="preserve">keskkonna- ja kliimaeesmärgid </w:t>
      </w:r>
      <w:r w:rsidR="3C1FA730" w:rsidRPr="56FFF1D8">
        <w:rPr>
          <w:rFonts w:ascii="Times New Roman" w:eastAsia="Times New Roman" w:hAnsi="Times New Roman" w:cs="Times New Roman"/>
          <w:color w:val="333333"/>
          <w:sz w:val="24"/>
          <w:szCs w:val="24"/>
        </w:rPr>
        <w:t xml:space="preserve">või on </w:t>
      </w:r>
      <w:r w:rsidR="0094452D">
        <w:rPr>
          <w:rFonts w:ascii="Times New Roman" w:eastAsia="Times New Roman" w:hAnsi="Times New Roman" w:cs="Times New Roman"/>
          <w:color w:val="333333"/>
          <w:sz w:val="24"/>
          <w:szCs w:val="24"/>
        </w:rPr>
        <w:t>need leebemad</w:t>
      </w:r>
      <w:r w:rsidR="19CB9D8C" w:rsidRPr="56FFF1D8">
        <w:rPr>
          <w:rFonts w:ascii="Times New Roman" w:eastAsia="Times New Roman" w:hAnsi="Times New Roman" w:cs="Times New Roman"/>
          <w:color w:val="333333"/>
          <w:sz w:val="24"/>
          <w:szCs w:val="24"/>
        </w:rPr>
        <w:t>, mistõttu on toote või teenuse keskkonnajalajälg suurem</w:t>
      </w:r>
      <w:r w:rsidR="07421FDF" w:rsidRPr="517F77C5">
        <w:rPr>
          <w:rFonts w:ascii="Times New Roman" w:eastAsia="Times New Roman" w:hAnsi="Times New Roman" w:cs="Times New Roman"/>
          <w:color w:val="333333"/>
          <w:sz w:val="24"/>
          <w:szCs w:val="24"/>
        </w:rPr>
        <w:t>,</w:t>
      </w:r>
      <w:r w:rsidR="40031406" w:rsidRPr="56FFF1D8">
        <w:rPr>
          <w:rFonts w:ascii="Times New Roman" w:eastAsia="Times New Roman" w:hAnsi="Times New Roman" w:cs="Times New Roman"/>
          <w:color w:val="333333"/>
          <w:sz w:val="24"/>
          <w:szCs w:val="24"/>
        </w:rPr>
        <w:t xml:space="preserve"> aga toode või teenus võib olla odavam, </w:t>
      </w:r>
      <w:r w:rsidR="45D70893" w:rsidRPr="19151577">
        <w:rPr>
          <w:rFonts w:ascii="Times New Roman" w:eastAsia="Times New Roman" w:hAnsi="Times New Roman" w:cs="Times New Roman"/>
          <w:color w:val="333333"/>
          <w:sz w:val="24"/>
          <w:szCs w:val="24"/>
        </w:rPr>
        <w:t>n</w:t>
      </w:r>
      <w:r w:rsidR="00C35FDA">
        <w:rPr>
          <w:rFonts w:ascii="Times New Roman" w:eastAsia="Times New Roman" w:hAnsi="Times New Roman" w:cs="Times New Roman"/>
          <w:color w:val="333333"/>
          <w:sz w:val="24"/>
          <w:szCs w:val="24"/>
        </w:rPr>
        <w:t>t</w:t>
      </w:r>
      <w:r w:rsidR="40031406" w:rsidRPr="19151577">
        <w:rPr>
          <w:rFonts w:ascii="Times New Roman" w:eastAsia="Times New Roman" w:hAnsi="Times New Roman" w:cs="Times New Roman"/>
          <w:color w:val="333333"/>
          <w:sz w:val="24"/>
          <w:szCs w:val="24"/>
        </w:rPr>
        <w:t xml:space="preserve"> </w:t>
      </w:r>
      <w:r w:rsidR="3D7B1DA8" w:rsidRPr="19151577">
        <w:rPr>
          <w:rFonts w:ascii="Times New Roman" w:eastAsia="Times New Roman" w:hAnsi="Times New Roman" w:cs="Times New Roman"/>
          <w:color w:val="333333"/>
          <w:sz w:val="24"/>
          <w:szCs w:val="24"/>
        </w:rPr>
        <w:t>saastava</w:t>
      </w:r>
      <w:r w:rsidR="40031406" w:rsidRPr="19151577">
        <w:rPr>
          <w:rFonts w:ascii="Times New Roman" w:eastAsia="Times New Roman" w:hAnsi="Times New Roman" w:cs="Times New Roman"/>
          <w:color w:val="333333"/>
          <w:sz w:val="24"/>
          <w:szCs w:val="24"/>
        </w:rPr>
        <w:t xml:space="preserve"> tehnoloogia</w:t>
      </w:r>
      <w:r w:rsidR="38B72CA1" w:rsidRPr="19151577">
        <w:rPr>
          <w:rFonts w:ascii="Times New Roman" w:eastAsia="Times New Roman" w:hAnsi="Times New Roman" w:cs="Times New Roman"/>
          <w:color w:val="333333"/>
          <w:sz w:val="24"/>
          <w:szCs w:val="24"/>
        </w:rPr>
        <w:t xml:space="preserve"> kasutamise ja</w:t>
      </w:r>
      <w:r w:rsidR="08880765" w:rsidRPr="56FFF1D8">
        <w:rPr>
          <w:rFonts w:ascii="Times New Roman" w:eastAsia="Times New Roman" w:hAnsi="Times New Roman" w:cs="Times New Roman"/>
          <w:color w:val="333333"/>
          <w:sz w:val="24"/>
          <w:szCs w:val="24"/>
        </w:rPr>
        <w:t xml:space="preserve"> keskkonnatasude </w:t>
      </w:r>
      <w:r w:rsidR="08880765" w:rsidRPr="19151577">
        <w:rPr>
          <w:rFonts w:ascii="Times New Roman" w:eastAsia="Times New Roman" w:hAnsi="Times New Roman" w:cs="Times New Roman"/>
          <w:color w:val="333333"/>
          <w:sz w:val="24"/>
          <w:szCs w:val="24"/>
        </w:rPr>
        <w:t>puudumise</w:t>
      </w:r>
      <w:r w:rsidR="7CD8C2EB" w:rsidRPr="19151577">
        <w:rPr>
          <w:rFonts w:ascii="Times New Roman" w:eastAsia="Times New Roman" w:hAnsi="Times New Roman" w:cs="Times New Roman"/>
          <w:color w:val="333333"/>
          <w:sz w:val="24"/>
          <w:szCs w:val="24"/>
        </w:rPr>
        <w:t xml:space="preserve"> tõttu</w:t>
      </w:r>
      <w:r w:rsidR="6893DBA3" w:rsidRPr="19151577">
        <w:rPr>
          <w:rFonts w:ascii="Times New Roman" w:eastAsia="Times New Roman" w:hAnsi="Times New Roman" w:cs="Times New Roman"/>
          <w:color w:val="333333"/>
          <w:sz w:val="24"/>
          <w:szCs w:val="24"/>
        </w:rPr>
        <w:t>.</w:t>
      </w:r>
      <w:r w:rsidR="745B3D34" w:rsidRPr="19151577">
        <w:rPr>
          <w:rFonts w:ascii="Times New Roman" w:eastAsia="Times New Roman" w:hAnsi="Times New Roman" w:cs="Times New Roman"/>
          <w:color w:val="333333"/>
          <w:sz w:val="24"/>
          <w:szCs w:val="24"/>
        </w:rPr>
        <w:t xml:space="preserve"> </w:t>
      </w:r>
      <w:commentRangeStart w:id="28"/>
      <w:r w:rsidR="745B3D34" w:rsidRPr="19151577">
        <w:rPr>
          <w:rFonts w:ascii="Times New Roman" w:eastAsia="Times New Roman" w:hAnsi="Times New Roman" w:cs="Times New Roman"/>
          <w:color w:val="333333"/>
          <w:sz w:val="24"/>
          <w:szCs w:val="24"/>
        </w:rPr>
        <w:t xml:space="preserve">Selle vältimiseks </w:t>
      </w:r>
      <w:r w:rsidR="31DD53CB" w:rsidRPr="57067CA6">
        <w:rPr>
          <w:rFonts w:ascii="Times New Roman" w:eastAsia="Times New Roman" w:hAnsi="Times New Roman" w:cs="Times New Roman"/>
          <w:color w:val="333333"/>
          <w:sz w:val="24"/>
          <w:szCs w:val="24"/>
        </w:rPr>
        <w:t>on</w:t>
      </w:r>
      <w:r w:rsidR="0D161D83" w:rsidRPr="6EDC2539">
        <w:rPr>
          <w:rFonts w:ascii="Times New Roman" w:eastAsia="Times New Roman" w:hAnsi="Times New Roman" w:cs="Times New Roman"/>
          <w:color w:val="333333"/>
          <w:sz w:val="24"/>
          <w:szCs w:val="24"/>
        </w:rPr>
        <w:t xml:space="preserve"> </w:t>
      </w:r>
      <w:r w:rsidR="31DD53CB" w:rsidRPr="5C5E760D">
        <w:rPr>
          <w:rFonts w:ascii="Times New Roman" w:eastAsia="Times New Roman" w:hAnsi="Times New Roman" w:cs="Times New Roman"/>
          <w:color w:val="333333"/>
          <w:sz w:val="24"/>
          <w:szCs w:val="24"/>
        </w:rPr>
        <w:t>eelnõu</w:t>
      </w:r>
      <w:r w:rsidR="7BF00997" w:rsidRPr="5C5E760D">
        <w:rPr>
          <w:rFonts w:ascii="Times New Roman" w:eastAsia="Times New Roman" w:hAnsi="Times New Roman" w:cs="Times New Roman"/>
          <w:color w:val="333333"/>
          <w:sz w:val="24"/>
          <w:szCs w:val="24"/>
        </w:rPr>
        <w:t>s kliimaeesmärkide seadmisel</w:t>
      </w:r>
      <w:r w:rsidR="31DD53CB" w:rsidRPr="2CE5B402">
        <w:rPr>
          <w:rFonts w:ascii="Times New Roman" w:eastAsia="Times New Roman" w:hAnsi="Times New Roman" w:cs="Times New Roman"/>
          <w:color w:val="333333"/>
          <w:sz w:val="24"/>
          <w:szCs w:val="24"/>
        </w:rPr>
        <w:t xml:space="preserve"> </w:t>
      </w:r>
      <w:r w:rsidR="14060F77" w:rsidRPr="20BB59D4">
        <w:rPr>
          <w:rFonts w:ascii="Times New Roman" w:eastAsia="Times New Roman" w:hAnsi="Times New Roman" w:cs="Times New Roman"/>
          <w:color w:val="333333"/>
          <w:sz w:val="24"/>
          <w:szCs w:val="24"/>
        </w:rPr>
        <w:t xml:space="preserve">tööstussektorile </w:t>
      </w:r>
      <w:r w:rsidR="14060F77" w:rsidRPr="3C604CEF">
        <w:rPr>
          <w:rFonts w:ascii="Times New Roman" w:eastAsia="Times New Roman" w:hAnsi="Times New Roman" w:cs="Times New Roman"/>
          <w:color w:val="333333"/>
          <w:sz w:val="24"/>
          <w:szCs w:val="24"/>
        </w:rPr>
        <w:t xml:space="preserve">(v.a </w:t>
      </w:r>
      <w:r w:rsidR="14060F77" w:rsidRPr="151B8255">
        <w:rPr>
          <w:rFonts w:ascii="Times New Roman" w:eastAsia="Times New Roman" w:hAnsi="Times New Roman" w:cs="Times New Roman"/>
          <w:color w:val="333333"/>
          <w:sz w:val="24"/>
          <w:szCs w:val="24"/>
        </w:rPr>
        <w:t xml:space="preserve">põlevkiviõlitööstusele) </w:t>
      </w:r>
      <w:r w:rsidR="31DD53CB" w:rsidRPr="5C5E760D">
        <w:rPr>
          <w:rFonts w:ascii="Times New Roman" w:eastAsia="Times New Roman" w:hAnsi="Times New Roman" w:cs="Times New Roman"/>
          <w:color w:val="333333"/>
          <w:sz w:val="24"/>
          <w:szCs w:val="24"/>
        </w:rPr>
        <w:t xml:space="preserve">§ 30 lõikes 4 </w:t>
      </w:r>
      <w:r w:rsidR="52C0A800" w:rsidRPr="5C5E760D">
        <w:rPr>
          <w:rFonts w:ascii="Times New Roman" w:eastAsia="Times New Roman" w:hAnsi="Times New Roman" w:cs="Times New Roman"/>
          <w:color w:val="333333"/>
          <w:sz w:val="24"/>
          <w:szCs w:val="24"/>
        </w:rPr>
        <w:t>lisatud</w:t>
      </w:r>
      <w:r w:rsidR="31DD53CB" w:rsidRPr="5C5E760D">
        <w:rPr>
          <w:rFonts w:ascii="Times New Roman" w:eastAsia="Times New Roman" w:hAnsi="Times New Roman" w:cs="Times New Roman"/>
          <w:color w:val="333333"/>
          <w:sz w:val="24"/>
          <w:szCs w:val="24"/>
        </w:rPr>
        <w:t xml:space="preserve"> </w:t>
      </w:r>
      <w:r w:rsidR="0A877E54" w:rsidRPr="5C5E760D">
        <w:rPr>
          <w:rFonts w:ascii="Times New Roman" w:eastAsia="Times New Roman" w:hAnsi="Times New Roman" w:cs="Times New Roman"/>
          <w:color w:val="333333"/>
          <w:sz w:val="24"/>
          <w:szCs w:val="24"/>
        </w:rPr>
        <w:t>heitepuhver, mis on 30%</w:t>
      </w:r>
      <w:r w:rsidR="75534C29" w:rsidRPr="1570BC89">
        <w:rPr>
          <w:rFonts w:ascii="Times New Roman" w:eastAsia="Times New Roman" w:hAnsi="Times New Roman" w:cs="Times New Roman"/>
          <w:color w:val="333333"/>
          <w:sz w:val="24"/>
          <w:szCs w:val="24"/>
        </w:rPr>
        <w:t xml:space="preserve"> </w:t>
      </w:r>
      <w:r w:rsidR="3F7F508F" w:rsidRPr="2B36B322">
        <w:rPr>
          <w:rFonts w:ascii="Times New Roman" w:eastAsia="Times New Roman" w:hAnsi="Times New Roman" w:cs="Times New Roman"/>
          <w:color w:val="333333"/>
          <w:sz w:val="24"/>
          <w:szCs w:val="24"/>
        </w:rPr>
        <w:t>2030.</w:t>
      </w:r>
      <w:r w:rsidR="2439F957" w:rsidRPr="517F77C5">
        <w:rPr>
          <w:rFonts w:ascii="Times New Roman" w:eastAsia="Times New Roman" w:hAnsi="Times New Roman" w:cs="Times New Roman"/>
          <w:color w:val="333333"/>
          <w:sz w:val="24"/>
          <w:szCs w:val="24"/>
        </w:rPr>
        <w:t xml:space="preserve"> </w:t>
      </w:r>
      <w:r w:rsidR="3F7F508F" w:rsidRPr="07E99F1A">
        <w:rPr>
          <w:rFonts w:ascii="Times New Roman" w:eastAsia="Times New Roman" w:hAnsi="Times New Roman" w:cs="Times New Roman"/>
          <w:color w:val="333333"/>
          <w:sz w:val="24"/>
          <w:szCs w:val="24"/>
        </w:rPr>
        <w:t xml:space="preserve">aasta </w:t>
      </w:r>
      <w:r w:rsidR="0A877E54" w:rsidRPr="5C5E760D">
        <w:rPr>
          <w:rFonts w:ascii="Times New Roman" w:eastAsia="Times New Roman" w:hAnsi="Times New Roman" w:cs="Times New Roman"/>
          <w:color w:val="333333"/>
          <w:sz w:val="24"/>
          <w:szCs w:val="24"/>
        </w:rPr>
        <w:t xml:space="preserve">KHG </w:t>
      </w:r>
      <w:r w:rsidR="2B900D2B" w:rsidRPr="5C5E760D">
        <w:rPr>
          <w:rFonts w:ascii="Times New Roman" w:eastAsia="Times New Roman" w:hAnsi="Times New Roman" w:cs="Times New Roman"/>
          <w:color w:val="333333"/>
          <w:sz w:val="24"/>
          <w:szCs w:val="24"/>
        </w:rPr>
        <w:t xml:space="preserve">maksimaalsest </w:t>
      </w:r>
      <w:r w:rsidR="0A877E54" w:rsidRPr="5C5E760D">
        <w:rPr>
          <w:rFonts w:ascii="Times New Roman" w:eastAsia="Times New Roman" w:hAnsi="Times New Roman" w:cs="Times New Roman"/>
          <w:color w:val="333333"/>
          <w:sz w:val="24"/>
          <w:szCs w:val="24"/>
        </w:rPr>
        <w:t>heitkogusest</w:t>
      </w:r>
      <w:commentRangeEnd w:id="28"/>
      <w:r w:rsidR="003C01AA">
        <w:rPr>
          <w:rStyle w:val="Kommentaariviide"/>
        </w:rPr>
        <w:commentReference w:id="28"/>
      </w:r>
      <w:r w:rsidR="00040FA2">
        <w:rPr>
          <w:rFonts w:ascii="Times New Roman" w:eastAsia="Times New Roman" w:hAnsi="Times New Roman" w:cs="Times New Roman"/>
          <w:color w:val="333333"/>
          <w:sz w:val="24"/>
          <w:szCs w:val="24"/>
        </w:rPr>
        <w:t>.</w:t>
      </w:r>
    </w:p>
    <w:p w14:paraId="776212C1" w14:textId="0D8AB342" w:rsidR="2E58FE64" w:rsidRPr="00F212C3" w:rsidRDefault="2E58FE64" w:rsidP="00E57547">
      <w:pPr>
        <w:spacing w:after="0" w:line="240" w:lineRule="auto"/>
        <w:jc w:val="both"/>
        <w:rPr>
          <w:rFonts w:ascii="Times New Roman" w:eastAsia="Times New Roman" w:hAnsi="Times New Roman" w:cs="Times New Roman"/>
          <w:color w:val="000000" w:themeColor="text1"/>
          <w:sz w:val="24"/>
          <w:szCs w:val="24"/>
        </w:rPr>
      </w:pPr>
    </w:p>
    <w:p w14:paraId="52AC9B6B" w14:textId="39F8D0A1" w:rsidR="472F86E6" w:rsidRDefault="56D14121" w:rsidP="00E57547">
      <w:pPr>
        <w:spacing w:after="0" w:line="240" w:lineRule="auto"/>
        <w:jc w:val="both"/>
        <w:rPr>
          <w:rFonts w:ascii="Times New Roman" w:eastAsia="Times New Roman" w:hAnsi="Times New Roman" w:cs="Times New Roman"/>
          <w:b/>
          <w:bCs/>
          <w:sz w:val="24"/>
          <w:szCs w:val="24"/>
        </w:rPr>
      </w:pPr>
      <w:r w:rsidRPr="316B644D">
        <w:rPr>
          <w:rFonts w:ascii="Times New Roman" w:eastAsia="Times New Roman" w:hAnsi="Times New Roman" w:cs="Times New Roman"/>
          <w:b/>
          <w:bCs/>
          <w:sz w:val="24"/>
          <w:szCs w:val="24"/>
        </w:rPr>
        <w:lastRenderedPageBreak/>
        <w:t xml:space="preserve">§ </w:t>
      </w:r>
      <w:r w:rsidR="008E78DC" w:rsidRPr="037B20B0">
        <w:rPr>
          <w:rFonts w:ascii="Times New Roman" w:eastAsia="Times New Roman" w:hAnsi="Times New Roman" w:cs="Times New Roman"/>
          <w:b/>
          <w:bCs/>
          <w:sz w:val="24"/>
          <w:szCs w:val="24"/>
        </w:rPr>
        <w:t>20</w:t>
      </w:r>
      <w:r w:rsidR="0BDE88DA" w:rsidRPr="037B20B0">
        <w:rPr>
          <w:rFonts w:ascii="Times New Roman" w:eastAsia="Times New Roman" w:hAnsi="Times New Roman" w:cs="Times New Roman"/>
          <w:b/>
          <w:bCs/>
          <w:sz w:val="24"/>
          <w:szCs w:val="24"/>
        </w:rPr>
        <w:t>.</w:t>
      </w:r>
      <w:r w:rsidR="2721F543" w:rsidRPr="316B644D">
        <w:rPr>
          <w:rFonts w:ascii="Times New Roman" w:eastAsia="Times New Roman" w:hAnsi="Times New Roman" w:cs="Times New Roman"/>
          <w:b/>
          <w:bCs/>
          <w:sz w:val="24"/>
          <w:szCs w:val="24"/>
        </w:rPr>
        <w:t xml:space="preserve"> Ringmajanduse põhimõte</w:t>
      </w:r>
    </w:p>
    <w:p w14:paraId="59D57F77" w14:textId="062775D8" w:rsidR="00040FA2" w:rsidRPr="00A72C7F" w:rsidRDefault="00040FA2" w:rsidP="00E57547">
      <w:pPr>
        <w:spacing w:after="0" w:line="240" w:lineRule="auto"/>
        <w:jc w:val="both"/>
        <w:rPr>
          <w:rFonts w:ascii="Times New Roman" w:eastAsia="Times New Roman" w:hAnsi="Times New Roman" w:cs="Times New Roman"/>
          <w:b/>
          <w:bCs/>
          <w:sz w:val="24"/>
          <w:szCs w:val="24"/>
        </w:rPr>
      </w:pPr>
    </w:p>
    <w:p w14:paraId="06D4DAE3" w14:textId="21620FE9" w:rsidR="008328FC" w:rsidRDefault="008328FC" w:rsidP="00E57547">
      <w:pPr>
        <w:spacing w:after="0" w:line="240" w:lineRule="auto"/>
        <w:jc w:val="both"/>
        <w:rPr>
          <w:rFonts w:ascii="Times New Roman" w:eastAsia="Times New Roman" w:hAnsi="Times New Roman" w:cs="Times New Roman"/>
          <w:sz w:val="24"/>
          <w:szCs w:val="24"/>
        </w:rPr>
      </w:pPr>
      <w:r w:rsidRPr="6B20DF41">
        <w:rPr>
          <w:rFonts w:ascii="Times New Roman" w:eastAsia="Times New Roman" w:hAnsi="Times New Roman" w:cs="Times New Roman"/>
          <w:sz w:val="24"/>
          <w:szCs w:val="24"/>
        </w:rPr>
        <w:t>Ringmajanduse valdkonna peamine panus KHG heite vähendamisse seisneb pikaajalises materjaliressursi väärtuse hoidmises ja seega teiste valdkondade KHG heite vähendamises ning ressursside efektiivsemas kasutamises. Seega on tegemist horisontaalse valdkonnaga, mis avaldab mõju kõikidele sektoritele.</w:t>
      </w:r>
    </w:p>
    <w:p w14:paraId="1983AF96" w14:textId="77777777" w:rsidR="0094452D" w:rsidRDefault="0094452D" w:rsidP="00A72C7F">
      <w:pPr>
        <w:spacing w:after="0" w:line="240" w:lineRule="auto"/>
        <w:jc w:val="both"/>
        <w:rPr>
          <w:rFonts w:ascii="Times New Roman" w:eastAsia="Times New Roman" w:hAnsi="Times New Roman" w:cs="Times New Roman"/>
          <w:sz w:val="24"/>
          <w:szCs w:val="24"/>
        </w:rPr>
      </w:pPr>
    </w:p>
    <w:p w14:paraId="680EB27D" w14:textId="0357B131" w:rsidR="3445E23F" w:rsidRDefault="2D4F5B0F" w:rsidP="00A72C7F">
      <w:pPr>
        <w:spacing w:after="0" w:line="240" w:lineRule="auto"/>
        <w:jc w:val="both"/>
        <w:rPr>
          <w:rFonts w:ascii="Times New Roman" w:eastAsia="Times New Roman" w:hAnsi="Times New Roman" w:cs="Times New Roman"/>
          <w:sz w:val="24"/>
          <w:szCs w:val="24"/>
        </w:rPr>
      </w:pPr>
      <w:r w:rsidRPr="6B20DF41">
        <w:rPr>
          <w:rFonts w:ascii="Times New Roman" w:eastAsia="Times New Roman" w:hAnsi="Times New Roman" w:cs="Times New Roman"/>
          <w:sz w:val="24"/>
          <w:szCs w:val="24"/>
        </w:rPr>
        <w:t>Ringmajanduse vaates on asjakohased järgmised põhieeldused:</w:t>
      </w:r>
    </w:p>
    <w:p w14:paraId="14F312BF" w14:textId="1A15D63E" w:rsidR="3445E23F" w:rsidRDefault="3445E23F" w:rsidP="00A72C7F">
      <w:pPr>
        <w:pStyle w:val="Loendilik"/>
        <w:numPr>
          <w:ilvl w:val="0"/>
          <w:numId w:val="18"/>
        </w:numPr>
        <w:spacing w:after="0" w:line="240" w:lineRule="auto"/>
        <w:jc w:val="both"/>
        <w:rPr>
          <w:rFonts w:ascii="Times New Roman" w:eastAsia="Times New Roman" w:hAnsi="Times New Roman" w:cs="Times New Roman"/>
          <w:sz w:val="24"/>
          <w:szCs w:val="24"/>
        </w:rPr>
      </w:pPr>
      <w:r w:rsidRPr="037B20B0">
        <w:rPr>
          <w:rFonts w:ascii="Times New Roman" w:eastAsia="Times New Roman" w:hAnsi="Times New Roman" w:cs="Times New Roman"/>
          <w:sz w:val="24"/>
          <w:szCs w:val="24"/>
        </w:rPr>
        <w:t>teisese toorme uurimine ja kasutuselevõtt,</w:t>
      </w:r>
    </w:p>
    <w:p w14:paraId="6CE24B99" w14:textId="2F426A58" w:rsidR="3445E23F" w:rsidRDefault="3445E23F" w:rsidP="00A72C7F">
      <w:pPr>
        <w:pStyle w:val="Loendilik"/>
        <w:numPr>
          <w:ilvl w:val="0"/>
          <w:numId w:val="18"/>
        </w:numPr>
        <w:spacing w:after="0" w:line="240" w:lineRule="auto"/>
        <w:jc w:val="both"/>
        <w:rPr>
          <w:rFonts w:ascii="Times New Roman" w:eastAsia="Times New Roman" w:hAnsi="Times New Roman" w:cs="Times New Roman"/>
          <w:sz w:val="24"/>
          <w:szCs w:val="24"/>
        </w:rPr>
      </w:pPr>
      <w:r w:rsidRPr="6B20DF41">
        <w:rPr>
          <w:rFonts w:ascii="Times New Roman" w:eastAsia="Times New Roman" w:hAnsi="Times New Roman" w:cs="Times New Roman"/>
          <w:sz w:val="24"/>
          <w:szCs w:val="24"/>
        </w:rPr>
        <w:t xml:space="preserve">eelduste loomine toodete pikaealisuseks ja </w:t>
      </w:r>
      <w:proofErr w:type="spellStart"/>
      <w:r w:rsidRPr="6B20DF41">
        <w:rPr>
          <w:rFonts w:ascii="Times New Roman" w:eastAsia="Times New Roman" w:hAnsi="Times New Roman" w:cs="Times New Roman"/>
          <w:sz w:val="24"/>
          <w:szCs w:val="24"/>
        </w:rPr>
        <w:t>parandatavuseks</w:t>
      </w:r>
      <w:proofErr w:type="spellEnd"/>
      <w:r w:rsidRPr="6B20DF41">
        <w:rPr>
          <w:rFonts w:ascii="Times New Roman" w:eastAsia="Times New Roman" w:hAnsi="Times New Roman" w:cs="Times New Roman"/>
          <w:sz w:val="24"/>
          <w:szCs w:val="24"/>
        </w:rPr>
        <w:t>,</w:t>
      </w:r>
    </w:p>
    <w:p w14:paraId="79B1DE80" w14:textId="0CD33AC3" w:rsidR="3445E23F" w:rsidRDefault="3445E23F" w:rsidP="00A72C7F">
      <w:pPr>
        <w:pStyle w:val="Loendilik"/>
        <w:numPr>
          <w:ilvl w:val="0"/>
          <w:numId w:val="18"/>
        </w:numPr>
        <w:spacing w:after="0" w:line="240" w:lineRule="auto"/>
        <w:jc w:val="both"/>
        <w:rPr>
          <w:rFonts w:ascii="Times New Roman" w:eastAsia="Times New Roman" w:hAnsi="Times New Roman" w:cs="Times New Roman"/>
          <w:sz w:val="24"/>
          <w:szCs w:val="24"/>
        </w:rPr>
      </w:pPr>
      <w:r w:rsidRPr="2E58FE64">
        <w:rPr>
          <w:rFonts w:ascii="Times New Roman" w:eastAsia="Times New Roman" w:hAnsi="Times New Roman" w:cs="Times New Roman"/>
          <w:sz w:val="24"/>
          <w:szCs w:val="24"/>
        </w:rPr>
        <w:t>ressursi raiskamise ja jäätmetekke piiramine.</w:t>
      </w:r>
    </w:p>
    <w:p w14:paraId="011BE159" w14:textId="77777777" w:rsidR="0094452D" w:rsidRDefault="0094452D" w:rsidP="00E57547">
      <w:pPr>
        <w:spacing w:after="0" w:line="240" w:lineRule="auto"/>
        <w:jc w:val="both"/>
        <w:rPr>
          <w:rFonts w:ascii="Times New Roman" w:eastAsia="Times New Roman" w:hAnsi="Times New Roman" w:cs="Times New Roman"/>
          <w:sz w:val="24"/>
          <w:szCs w:val="24"/>
        </w:rPr>
      </w:pPr>
    </w:p>
    <w:p w14:paraId="768A5BA8" w14:textId="55A16138" w:rsidR="27229F4A" w:rsidRDefault="3BE5D5C0" w:rsidP="00E57547">
      <w:pPr>
        <w:spacing w:after="0" w:line="240" w:lineRule="auto"/>
        <w:jc w:val="both"/>
        <w:rPr>
          <w:rFonts w:ascii="Times New Roman" w:eastAsia="Times New Roman" w:hAnsi="Times New Roman" w:cs="Times New Roman"/>
          <w:sz w:val="24"/>
          <w:szCs w:val="24"/>
        </w:rPr>
      </w:pPr>
      <w:r w:rsidRPr="6B20DF41">
        <w:rPr>
          <w:rFonts w:ascii="Times New Roman" w:eastAsia="Times New Roman" w:hAnsi="Times New Roman" w:cs="Times New Roman"/>
          <w:sz w:val="24"/>
          <w:szCs w:val="24"/>
        </w:rPr>
        <w:t xml:space="preserve">Oluline on tagada </w:t>
      </w:r>
      <w:r w:rsidRPr="00D36E9C">
        <w:rPr>
          <w:rFonts w:ascii="Times New Roman" w:eastAsia="Times New Roman" w:hAnsi="Times New Roman" w:cs="Times New Roman"/>
          <w:i/>
          <w:iCs/>
          <w:sz w:val="24"/>
          <w:szCs w:val="24"/>
        </w:rPr>
        <w:t>ringmajanduse põhimõtete</w:t>
      </w:r>
      <w:r w:rsidRPr="6B20DF41">
        <w:rPr>
          <w:rFonts w:ascii="Times New Roman" w:eastAsia="Times New Roman" w:hAnsi="Times New Roman" w:cs="Times New Roman"/>
          <w:sz w:val="24"/>
          <w:szCs w:val="24"/>
        </w:rPr>
        <w:t xml:space="preserve"> läbiv kasutus ja arusaam. Toote</w:t>
      </w:r>
      <w:r w:rsidR="0094452D">
        <w:rPr>
          <w:rFonts w:ascii="Times New Roman" w:eastAsia="Times New Roman" w:hAnsi="Times New Roman" w:cs="Times New Roman"/>
          <w:sz w:val="24"/>
          <w:szCs w:val="24"/>
        </w:rPr>
        <w:t xml:space="preserve"> </w:t>
      </w:r>
      <w:r w:rsidRPr="6B20DF41">
        <w:rPr>
          <w:rFonts w:ascii="Times New Roman" w:eastAsia="Times New Roman" w:hAnsi="Times New Roman" w:cs="Times New Roman"/>
          <w:sz w:val="24"/>
          <w:szCs w:val="24"/>
        </w:rPr>
        <w:t>arendamisel, tootmisel ja tarbimisel tuleb järgida ringmajanduse põhimõtteid ning lähtuda jäätmehierarhiast ja tarbijate</w:t>
      </w:r>
      <w:r w:rsidRPr="6B20DF41" w:rsidDel="3BE5D5C0">
        <w:rPr>
          <w:rFonts w:ascii="Times New Roman" w:eastAsia="Times New Roman" w:hAnsi="Times New Roman" w:cs="Times New Roman"/>
          <w:sz w:val="24"/>
          <w:szCs w:val="24"/>
        </w:rPr>
        <w:t xml:space="preserve"> </w:t>
      </w:r>
      <w:r w:rsidRPr="6B20DF41">
        <w:rPr>
          <w:rFonts w:ascii="Times New Roman" w:eastAsia="Times New Roman" w:hAnsi="Times New Roman" w:cs="Times New Roman"/>
          <w:sz w:val="24"/>
          <w:szCs w:val="24"/>
        </w:rPr>
        <w:t>vajadusest. Toodete kavandamise etapis määratakse kindlaks kuni 80% nende keskkonnamõjust</w:t>
      </w:r>
      <w:r w:rsidR="00E812D5" w:rsidRPr="2AF0D273">
        <w:rPr>
          <w:rFonts w:ascii="Times New Roman" w:eastAsia="Times New Roman" w:hAnsi="Times New Roman" w:cs="Times New Roman"/>
          <w:sz w:val="24"/>
          <w:szCs w:val="24"/>
        </w:rPr>
        <w:t>.</w:t>
      </w:r>
      <w:r w:rsidRPr="6B20DF41">
        <w:rPr>
          <w:rFonts w:ascii="Times New Roman" w:eastAsia="Times New Roman" w:hAnsi="Times New Roman" w:cs="Times New Roman"/>
          <w:sz w:val="24"/>
          <w:szCs w:val="24"/>
        </w:rPr>
        <w:t xml:space="preserve"> Oluline on keskenduda tootmisprotsesside ringsusele, et edendada väärtusahelates ja tootmisprotsessides tervikuna materjalisäästu ning suurendada ringlussevõttu tööstussektoris</w:t>
      </w:r>
      <w:r w:rsidR="00FB3EE8">
        <w:rPr>
          <w:rFonts w:ascii="Times New Roman" w:eastAsia="Times New Roman" w:hAnsi="Times New Roman" w:cs="Times New Roman"/>
          <w:sz w:val="24"/>
          <w:szCs w:val="24"/>
        </w:rPr>
        <w:t>.</w:t>
      </w:r>
    </w:p>
    <w:p w14:paraId="4AC8D7B2" w14:textId="77777777" w:rsidR="007F2AFB" w:rsidRDefault="007F2AFB" w:rsidP="00E57547">
      <w:pPr>
        <w:spacing w:after="0" w:line="240" w:lineRule="auto"/>
        <w:jc w:val="both"/>
        <w:rPr>
          <w:rFonts w:ascii="Times New Roman" w:eastAsia="Times New Roman" w:hAnsi="Times New Roman" w:cs="Times New Roman"/>
          <w:sz w:val="24"/>
          <w:szCs w:val="24"/>
        </w:rPr>
      </w:pPr>
    </w:p>
    <w:p w14:paraId="298E4D75" w14:textId="199A9B8F" w:rsidR="2E58FE64" w:rsidRDefault="4879B2C7" w:rsidP="00E57547">
      <w:pPr>
        <w:spacing w:after="0" w:line="240" w:lineRule="auto"/>
        <w:jc w:val="both"/>
        <w:rPr>
          <w:rFonts w:ascii="Times New Roman" w:eastAsia="Times New Roman" w:hAnsi="Times New Roman" w:cs="Times New Roman"/>
          <w:sz w:val="24"/>
          <w:szCs w:val="24"/>
        </w:rPr>
      </w:pPr>
      <w:r w:rsidRPr="630ECEC8">
        <w:rPr>
          <w:rFonts w:ascii="Times New Roman" w:eastAsia="Times New Roman" w:hAnsi="Times New Roman" w:cs="Times New Roman"/>
          <w:sz w:val="24"/>
          <w:szCs w:val="24"/>
        </w:rPr>
        <w:t>Kui tooted on toodetud osaliselt teisesest toormest, vastupidavad, korduskasutatavad, ajakohastatavad ja kergemini parandatavad ning ringlusse</w:t>
      </w:r>
      <w:r w:rsidR="005713E4">
        <w:rPr>
          <w:rFonts w:ascii="Times New Roman" w:eastAsia="Times New Roman" w:hAnsi="Times New Roman" w:cs="Times New Roman"/>
          <w:sz w:val="24"/>
          <w:szCs w:val="24"/>
        </w:rPr>
        <w:t xml:space="preserve"> </w:t>
      </w:r>
      <w:r w:rsidRPr="630ECEC8">
        <w:rPr>
          <w:rFonts w:ascii="Times New Roman" w:eastAsia="Times New Roman" w:hAnsi="Times New Roman" w:cs="Times New Roman"/>
          <w:sz w:val="24"/>
          <w:szCs w:val="24"/>
        </w:rPr>
        <w:t>võetavad, sh tootes on vähendatud ohtlike kemikaalide sisaldust, siis on võimalik vähendada toote CO</w:t>
      </w:r>
      <w:r w:rsidRPr="630ECEC8">
        <w:rPr>
          <w:rFonts w:ascii="Times New Roman" w:eastAsia="Times New Roman" w:hAnsi="Times New Roman" w:cs="Times New Roman"/>
          <w:sz w:val="24"/>
          <w:szCs w:val="24"/>
          <w:vertAlign w:val="subscript"/>
        </w:rPr>
        <w:t>2</w:t>
      </w:r>
      <w:r w:rsidRPr="630ECEC8">
        <w:rPr>
          <w:rFonts w:ascii="Times New Roman" w:eastAsia="Times New Roman" w:hAnsi="Times New Roman" w:cs="Times New Roman"/>
          <w:sz w:val="24"/>
          <w:szCs w:val="24"/>
        </w:rPr>
        <w:t xml:space="preserve">- ja keskkonnajalajälge. </w:t>
      </w:r>
      <w:r w:rsidR="1AE36C82" w:rsidRPr="630ECEC8">
        <w:rPr>
          <w:rFonts w:ascii="Times New Roman" w:eastAsia="Times New Roman" w:hAnsi="Times New Roman" w:cs="Times New Roman"/>
          <w:sz w:val="24"/>
          <w:szCs w:val="24"/>
        </w:rPr>
        <w:t xml:space="preserve">Inimeste/tarbijate </w:t>
      </w:r>
      <w:r w:rsidRPr="630ECEC8">
        <w:rPr>
          <w:rFonts w:ascii="Times New Roman" w:eastAsia="Times New Roman" w:hAnsi="Times New Roman" w:cs="Times New Roman"/>
          <w:sz w:val="24"/>
          <w:szCs w:val="24"/>
        </w:rPr>
        <w:t xml:space="preserve">jaoks pakub ringmajandus kvaliteetseid, funktsionaalseid ja ohutuid tooteid, mis on tõhusad ja taskukohased, kestavad kauem ning </w:t>
      </w:r>
      <w:r w:rsidR="0094452D">
        <w:rPr>
          <w:rFonts w:ascii="Times New Roman" w:eastAsia="Times New Roman" w:hAnsi="Times New Roman" w:cs="Times New Roman"/>
          <w:sz w:val="24"/>
          <w:szCs w:val="24"/>
        </w:rPr>
        <w:t xml:space="preserve">on </w:t>
      </w:r>
      <w:r w:rsidRPr="630ECEC8">
        <w:rPr>
          <w:rFonts w:ascii="Times New Roman" w:eastAsia="Times New Roman" w:hAnsi="Times New Roman" w:cs="Times New Roman"/>
          <w:sz w:val="24"/>
          <w:szCs w:val="24"/>
        </w:rPr>
        <w:t>mõeldud korduskasutamiseks, parandamiseks ja kvaliteetseks ringlussevõtuks. Mitmesuguste uute kestlike teenuste, toote-teenuse-mudelite ja digilahendustega kaasnevad parem elukvaliteet, innovaatilised töökohad ning paremad teadmised ja oskused.</w:t>
      </w:r>
    </w:p>
    <w:p w14:paraId="09F39EBC" w14:textId="77777777" w:rsidR="0094452D" w:rsidRDefault="0094452D" w:rsidP="00A72C7F">
      <w:pPr>
        <w:spacing w:after="0" w:line="240" w:lineRule="auto"/>
        <w:jc w:val="both"/>
        <w:rPr>
          <w:rFonts w:ascii="Times New Roman" w:eastAsia="Times New Roman" w:hAnsi="Times New Roman" w:cs="Times New Roman"/>
          <w:sz w:val="24"/>
          <w:szCs w:val="24"/>
        </w:rPr>
      </w:pPr>
    </w:p>
    <w:p w14:paraId="1103A8C1" w14:textId="27A937AA" w:rsidR="472F86E6" w:rsidRDefault="7D812B0C" w:rsidP="00E57547">
      <w:pPr>
        <w:spacing w:after="0" w:line="240" w:lineRule="auto"/>
        <w:jc w:val="both"/>
        <w:rPr>
          <w:rFonts w:ascii="Times New Roman" w:eastAsia="Times New Roman" w:hAnsi="Times New Roman" w:cs="Times New Roman"/>
          <w:b/>
          <w:bCs/>
          <w:sz w:val="24"/>
          <w:szCs w:val="24"/>
        </w:rPr>
      </w:pPr>
      <w:r w:rsidRPr="630ECEC8">
        <w:rPr>
          <w:rStyle w:val="normaltextrun"/>
          <w:rFonts w:ascii="Times New Roman" w:eastAsia="Times New Roman" w:hAnsi="Times New Roman" w:cs="Times New Roman"/>
          <w:b/>
          <w:bCs/>
          <w:sz w:val="24"/>
          <w:szCs w:val="24"/>
        </w:rPr>
        <w:t xml:space="preserve">§ </w:t>
      </w:r>
      <w:r w:rsidR="6CABDAAB" w:rsidRPr="630ECEC8">
        <w:rPr>
          <w:rStyle w:val="normaltextrun"/>
          <w:rFonts w:ascii="Times New Roman" w:eastAsia="Times New Roman" w:hAnsi="Times New Roman" w:cs="Times New Roman"/>
          <w:b/>
          <w:bCs/>
          <w:sz w:val="24"/>
          <w:szCs w:val="24"/>
        </w:rPr>
        <w:t>2</w:t>
      </w:r>
      <w:r w:rsidR="2545097A" w:rsidRPr="630ECEC8">
        <w:rPr>
          <w:rStyle w:val="normaltextrun"/>
          <w:rFonts w:ascii="Times New Roman" w:eastAsia="Times New Roman" w:hAnsi="Times New Roman" w:cs="Times New Roman"/>
          <w:b/>
          <w:bCs/>
          <w:sz w:val="24"/>
          <w:szCs w:val="24"/>
        </w:rPr>
        <w:t>1</w:t>
      </w:r>
      <w:r w:rsidR="28021C67" w:rsidRPr="630ECEC8">
        <w:rPr>
          <w:rStyle w:val="normaltextrun"/>
          <w:rFonts w:ascii="Times New Roman" w:eastAsia="Times New Roman" w:hAnsi="Times New Roman" w:cs="Times New Roman"/>
          <w:b/>
          <w:bCs/>
          <w:sz w:val="24"/>
          <w:szCs w:val="24"/>
        </w:rPr>
        <w:t>.</w:t>
      </w:r>
      <w:r w:rsidRPr="630ECEC8">
        <w:rPr>
          <w:rStyle w:val="normaltextrun"/>
          <w:rFonts w:ascii="Times New Roman" w:eastAsia="Times New Roman" w:hAnsi="Times New Roman" w:cs="Times New Roman"/>
          <w:b/>
          <w:bCs/>
          <w:sz w:val="24"/>
          <w:szCs w:val="24"/>
        </w:rPr>
        <w:t xml:space="preserve"> </w:t>
      </w:r>
      <w:r w:rsidR="2DA7DB9B" w:rsidRPr="630ECEC8">
        <w:rPr>
          <w:rFonts w:ascii="Times New Roman" w:eastAsia="Times New Roman" w:hAnsi="Times New Roman" w:cs="Times New Roman"/>
          <w:b/>
          <w:bCs/>
          <w:sz w:val="24"/>
          <w:szCs w:val="24"/>
        </w:rPr>
        <w:t>Energiatõhususe suurendamine</w:t>
      </w:r>
    </w:p>
    <w:p w14:paraId="368F6C07" w14:textId="77777777" w:rsidR="0094452D" w:rsidRDefault="0094452D" w:rsidP="00E57547">
      <w:pPr>
        <w:spacing w:after="0" w:line="240" w:lineRule="auto"/>
        <w:jc w:val="both"/>
        <w:rPr>
          <w:rFonts w:ascii="Times New Roman" w:eastAsia="Times New Roman" w:hAnsi="Times New Roman" w:cs="Times New Roman"/>
          <w:b/>
          <w:bCs/>
          <w:sz w:val="24"/>
          <w:szCs w:val="24"/>
        </w:rPr>
      </w:pPr>
    </w:p>
    <w:p w14:paraId="23ED809C" w14:textId="13C38FEC" w:rsidR="373A0F29" w:rsidRDefault="0C712E99" w:rsidP="00A72C7F">
      <w:pPr>
        <w:spacing w:after="0" w:line="240" w:lineRule="auto"/>
        <w:jc w:val="both"/>
        <w:rPr>
          <w:rFonts w:ascii="Times New Roman" w:eastAsia="Times New Roman" w:hAnsi="Times New Roman" w:cs="Times New Roman"/>
          <w:color w:val="000000" w:themeColor="text1"/>
          <w:sz w:val="24"/>
          <w:szCs w:val="24"/>
        </w:rPr>
      </w:pPr>
      <w:r w:rsidRPr="00D36E9C">
        <w:rPr>
          <w:rFonts w:ascii="Times New Roman" w:eastAsia="Times New Roman" w:hAnsi="Times New Roman" w:cs="Times New Roman"/>
          <w:i/>
          <w:iCs/>
          <w:color w:val="000000" w:themeColor="text1"/>
          <w:sz w:val="24"/>
          <w:szCs w:val="24"/>
        </w:rPr>
        <w:t>Energiatõhususe suurendamise põhimõtte</w:t>
      </w:r>
      <w:r w:rsidRPr="630ECEC8">
        <w:rPr>
          <w:rFonts w:ascii="Times New Roman" w:eastAsia="Times New Roman" w:hAnsi="Times New Roman" w:cs="Times New Roman"/>
          <w:color w:val="000000" w:themeColor="text1"/>
          <w:sz w:val="24"/>
          <w:szCs w:val="24"/>
        </w:rPr>
        <w:t xml:space="preserve"> lisamine kliima</w:t>
      </w:r>
      <w:r w:rsidR="0EE71D80" w:rsidRPr="630ECEC8">
        <w:rPr>
          <w:rFonts w:ascii="Times New Roman" w:eastAsia="Times New Roman" w:hAnsi="Times New Roman" w:cs="Times New Roman"/>
          <w:color w:val="000000" w:themeColor="text1"/>
          <w:sz w:val="24"/>
          <w:szCs w:val="24"/>
        </w:rPr>
        <w:t xml:space="preserve">kindla majanduse </w:t>
      </w:r>
      <w:r w:rsidRPr="630ECEC8">
        <w:rPr>
          <w:rFonts w:ascii="Times New Roman" w:eastAsia="Times New Roman" w:hAnsi="Times New Roman" w:cs="Times New Roman"/>
          <w:color w:val="000000" w:themeColor="text1"/>
          <w:sz w:val="24"/>
          <w:szCs w:val="24"/>
        </w:rPr>
        <w:t>seadusesse on relevantne</w:t>
      </w:r>
      <w:r w:rsidR="005713E4">
        <w:rPr>
          <w:rFonts w:ascii="Times New Roman" w:eastAsia="Times New Roman" w:hAnsi="Times New Roman" w:cs="Times New Roman"/>
          <w:color w:val="000000" w:themeColor="text1"/>
          <w:sz w:val="24"/>
          <w:szCs w:val="24"/>
        </w:rPr>
        <w:t>,</w:t>
      </w:r>
      <w:r w:rsidRPr="630ECEC8">
        <w:rPr>
          <w:rFonts w:ascii="Times New Roman" w:eastAsia="Times New Roman" w:hAnsi="Times New Roman" w:cs="Times New Roman"/>
          <w:color w:val="000000" w:themeColor="text1"/>
          <w:sz w:val="24"/>
          <w:szCs w:val="24"/>
        </w:rPr>
        <w:t xml:space="preserve"> lähtu</w:t>
      </w:r>
      <w:r w:rsidR="0094452D">
        <w:rPr>
          <w:rFonts w:ascii="Times New Roman" w:eastAsia="Times New Roman" w:hAnsi="Times New Roman" w:cs="Times New Roman"/>
          <w:color w:val="000000" w:themeColor="text1"/>
          <w:sz w:val="24"/>
          <w:szCs w:val="24"/>
        </w:rPr>
        <w:t>des</w:t>
      </w:r>
      <w:r w:rsidRPr="630ECEC8">
        <w:rPr>
          <w:rFonts w:ascii="Times New Roman" w:eastAsia="Times New Roman" w:hAnsi="Times New Roman" w:cs="Times New Roman"/>
          <w:color w:val="000000" w:themeColor="text1"/>
          <w:sz w:val="24"/>
          <w:szCs w:val="24"/>
        </w:rPr>
        <w:t xml:space="preserve"> asjaolust, et energeetikasektor on peamine kasvuhoonegaaside heitkoguste allikas.</w:t>
      </w:r>
      <w:r w:rsidR="5ECE1C74" w:rsidRPr="630ECEC8">
        <w:rPr>
          <w:rFonts w:ascii="Times New Roman" w:eastAsia="Times New Roman" w:hAnsi="Times New Roman" w:cs="Times New Roman"/>
          <w:color w:val="000000" w:themeColor="text1"/>
          <w:sz w:val="24"/>
          <w:szCs w:val="24"/>
        </w:rPr>
        <w:t xml:space="preserve"> </w:t>
      </w:r>
      <w:r w:rsidRPr="630ECEC8">
        <w:rPr>
          <w:rFonts w:ascii="Times New Roman" w:eastAsia="Times New Roman" w:hAnsi="Times New Roman" w:cs="Times New Roman"/>
          <w:color w:val="000000" w:themeColor="text1"/>
          <w:sz w:val="24"/>
          <w:szCs w:val="24"/>
        </w:rPr>
        <w:t>Energiatõhususe eesmärgi seadmise kohustus tuleb ka energiatõhususe direktiivist EL/20</w:t>
      </w:r>
      <w:r w:rsidR="3A6FFE0B" w:rsidRPr="630ECEC8">
        <w:rPr>
          <w:rFonts w:ascii="Times New Roman" w:eastAsia="Times New Roman" w:hAnsi="Times New Roman" w:cs="Times New Roman"/>
          <w:color w:val="000000" w:themeColor="text1"/>
          <w:sz w:val="24"/>
          <w:szCs w:val="24"/>
        </w:rPr>
        <w:t>23</w:t>
      </w:r>
      <w:r w:rsidRPr="630ECEC8">
        <w:rPr>
          <w:rFonts w:ascii="Times New Roman" w:eastAsia="Times New Roman" w:hAnsi="Times New Roman" w:cs="Times New Roman"/>
          <w:color w:val="000000" w:themeColor="text1"/>
          <w:sz w:val="24"/>
          <w:szCs w:val="24"/>
        </w:rPr>
        <w:t>/</w:t>
      </w:r>
      <w:r w:rsidR="74AAEE4B" w:rsidRPr="630ECEC8">
        <w:rPr>
          <w:rFonts w:ascii="Times New Roman" w:eastAsia="Times New Roman" w:hAnsi="Times New Roman" w:cs="Times New Roman"/>
          <w:color w:val="000000" w:themeColor="text1"/>
          <w:sz w:val="24"/>
          <w:szCs w:val="24"/>
        </w:rPr>
        <w:t>1791</w:t>
      </w:r>
      <w:r w:rsidR="601B9D73" w:rsidRPr="630ECEC8">
        <w:rPr>
          <w:rStyle w:val="Allmrkuseviide"/>
          <w:rFonts w:ascii="Times New Roman" w:eastAsia="Times New Roman" w:hAnsi="Times New Roman" w:cs="Times New Roman"/>
          <w:color w:val="000000" w:themeColor="text1"/>
          <w:sz w:val="24"/>
          <w:szCs w:val="24"/>
        </w:rPr>
        <w:footnoteReference w:id="22"/>
      </w:r>
      <w:r w:rsidR="4491B81F" w:rsidRPr="630ECEC8">
        <w:rPr>
          <w:rStyle w:val="Allmrkuseviide"/>
          <w:rFonts w:ascii="Times New Roman" w:eastAsia="Times New Roman" w:hAnsi="Times New Roman" w:cs="Times New Roman"/>
          <w:color w:val="000000" w:themeColor="text1"/>
          <w:sz w:val="24"/>
          <w:szCs w:val="24"/>
        </w:rPr>
        <w:t xml:space="preserve"> </w:t>
      </w:r>
      <w:r w:rsidR="1CE94C4E" w:rsidRPr="630ECEC8">
        <w:rPr>
          <w:rFonts w:ascii="Times New Roman" w:eastAsia="Times New Roman" w:hAnsi="Times New Roman" w:cs="Times New Roman"/>
          <w:color w:val="000000" w:themeColor="text1"/>
          <w:sz w:val="24"/>
          <w:szCs w:val="24"/>
        </w:rPr>
        <w:t xml:space="preserve">(edaspidi EED), mille </w:t>
      </w:r>
      <w:r w:rsidRPr="630ECEC8">
        <w:rPr>
          <w:rFonts w:ascii="Times New Roman" w:eastAsia="Times New Roman" w:hAnsi="Times New Roman" w:cs="Times New Roman"/>
          <w:color w:val="000000" w:themeColor="text1"/>
          <w:sz w:val="24"/>
          <w:szCs w:val="24"/>
        </w:rPr>
        <w:t>kohaselt on EL</w:t>
      </w:r>
      <w:r w:rsidR="0094452D">
        <w:rPr>
          <w:rFonts w:ascii="Times New Roman" w:eastAsia="Times New Roman" w:hAnsi="Times New Roman" w:cs="Times New Roman"/>
          <w:color w:val="000000" w:themeColor="text1"/>
          <w:sz w:val="24"/>
          <w:szCs w:val="24"/>
        </w:rPr>
        <w:t>i</w:t>
      </w:r>
      <w:r w:rsidRPr="630ECEC8">
        <w:rPr>
          <w:rFonts w:ascii="Times New Roman" w:eastAsia="Times New Roman" w:hAnsi="Times New Roman" w:cs="Times New Roman"/>
          <w:color w:val="000000" w:themeColor="text1"/>
          <w:sz w:val="24"/>
          <w:szCs w:val="24"/>
        </w:rPr>
        <w:t xml:space="preserve"> 2030. a</w:t>
      </w:r>
      <w:r w:rsidR="00C35FDA">
        <w:rPr>
          <w:rFonts w:ascii="Times New Roman" w:eastAsia="Times New Roman" w:hAnsi="Times New Roman" w:cs="Times New Roman"/>
          <w:color w:val="000000" w:themeColor="text1"/>
          <w:sz w:val="24"/>
          <w:szCs w:val="24"/>
        </w:rPr>
        <w:t>asta</w:t>
      </w:r>
      <w:r w:rsidRPr="630ECEC8">
        <w:rPr>
          <w:rFonts w:ascii="Times New Roman" w:eastAsia="Times New Roman" w:hAnsi="Times New Roman" w:cs="Times New Roman"/>
          <w:color w:val="000000" w:themeColor="text1"/>
          <w:sz w:val="24"/>
          <w:szCs w:val="24"/>
        </w:rPr>
        <w:t xml:space="preserve"> energiatõhusus</w:t>
      </w:r>
      <w:r w:rsidR="611C4385" w:rsidRPr="630ECEC8">
        <w:rPr>
          <w:rFonts w:ascii="Times New Roman" w:eastAsia="Times New Roman" w:hAnsi="Times New Roman" w:cs="Times New Roman"/>
          <w:color w:val="000000" w:themeColor="text1"/>
          <w:sz w:val="24"/>
          <w:szCs w:val="24"/>
        </w:rPr>
        <w:t xml:space="preserve">e </w:t>
      </w:r>
      <w:r w:rsidRPr="630ECEC8">
        <w:rPr>
          <w:rFonts w:ascii="Times New Roman" w:eastAsia="Times New Roman" w:hAnsi="Times New Roman" w:cs="Times New Roman"/>
          <w:color w:val="000000" w:themeColor="text1"/>
          <w:sz w:val="24"/>
          <w:szCs w:val="24"/>
        </w:rPr>
        <w:t>eesmärk vähemalt 32,5%</w:t>
      </w:r>
      <w:r w:rsidR="56792D01" w:rsidRPr="630ECEC8">
        <w:rPr>
          <w:rFonts w:ascii="Times New Roman" w:eastAsia="Times New Roman" w:hAnsi="Times New Roman" w:cs="Times New Roman"/>
          <w:color w:val="000000" w:themeColor="text1"/>
          <w:sz w:val="24"/>
          <w:szCs w:val="24"/>
        </w:rPr>
        <w:t xml:space="preserve"> </w:t>
      </w:r>
      <w:r w:rsidR="56792D01" w:rsidRPr="37FAC980">
        <w:rPr>
          <w:rFonts w:ascii="Times New Roman" w:eastAsia="Times New Roman" w:hAnsi="Times New Roman" w:cs="Times New Roman"/>
          <w:color w:val="333333"/>
          <w:sz w:val="24"/>
          <w:szCs w:val="24"/>
        </w:rPr>
        <w:t xml:space="preserve">võrreldes 2030. aastaks prognoositud </w:t>
      </w:r>
      <w:r w:rsidR="56792D01" w:rsidRPr="4861F50A">
        <w:rPr>
          <w:rFonts w:ascii="Times New Roman" w:eastAsia="Times New Roman" w:hAnsi="Times New Roman" w:cs="Times New Roman"/>
          <w:color w:val="333333"/>
          <w:sz w:val="24"/>
          <w:szCs w:val="24"/>
        </w:rPr>
        <w:t>energiatarbimisega</w:t>
      </w:r>
      <w:r w:rsidRPr="630ECEC8">
        <w:rPr>
          <w:rFonts w:ascii="Times New Roman" w:eastAsia="Times New Roman" w:hAnsi="Times New Roman" w:cs="Times New Roman"/>
          <w:color w:val="000000" w:themeColor="text1"/>
          <w:sz w:val="24"/>
          <w:szCs w:val="24"/>
        </w:rPr>
        <w:t>. Eesti on võtnud väga ambitsioonikad energiatõhususe parandamise kohustused (kumulatiivselt ~</w:t>
      </w:r>
      <w:r w:rsidR="005713E4">
        <w:rPr>
          <w:rFonts w:ascii="Times New Roman" w:eastAsia="Times New Roman" w:hAnsi="Times New Roman" w:cs="Times New Roman"/>
          <w:color w:val="000000" w:themeColor="text1"/>
          <w:sz w:val="24"/>
          <w:szCs w:val="24"/>
        </w:rPr>
        <w:t xml:space="preserve"> </w:t>
      </w:r>
      <w:r w:rsidRPr="630ECEC8">
        <w:rPr>
          <w:rFonts w:ascii="Times New Roman" w:eastAsia="Times New Roman" w:hAnsi="Times New Roman" w:cs="Times New Roman"/>
          <w:color w:val="000000" w:themeColor="text1"/>
          <w:sz w:val="24"/>
          <w:szCs w:val="24"/>
        </w:rPr>
        <w:t>22</w:t>
      </w:r>
      <w:r w:rsidR="458DE466" w:rsidRPr="630ECEC8">
        <w:rPr>
          <w:rFonts w:ascii="Times New Roman" w:eastAsia="Times New Roman" w:hAnsi="Times New Roman" w:cs="Times New Roman"/>
          <w:color w:val="000000" w:themeColor="text1"/>
          <w:sz w:val="24"/>
          <w:szCs w:val="24"/>
        </w:rPr>
        <w:t> </w:t>
      </w:r>
      <w:proofErr w:type="spellStart"/>
      <w:r w:rsidRPr="630ECEC8">
        <w:rPr>
          <w:rFonts w:ascii="Times New Roman" w:eastAsia="Times New Roman" w:hAnsi="Times New Roman" w:cs="Times New Roman"/>
          <w:color w:val="000000" w:themeColor="text1"/>
          <w:sz w:val="24"/>
          <w:szCs w:val="24"/>
        </w:rPr>
        <w:t>TWh</w:t>
      </w:r>
      <w:proofErr w:type="spellEnd"/>
      <w:r w:rsidRPr="630ECEC8">
        <w:rPr>
          <w:rFonts w:ascii="Times New Roman" w:eastAsia="Times New Roman" w:hAnsi="Times New Roman" w:cs="Times New Roman"/>
          <w:color w:val="000000" w:themeColor="text1"/>
          <w:sz w:val="24"/>
          <w:szCs w:val="24"/>
        </w:rPr>
        <w:t xml:space="preserve"> </w:t>
      </w:r>
      <w:r w:rsidR="0109E0DB" w:rsidRPr="630ECEC8">
        <w:rPr>
          <w:rFonts w:ascii="Times New Roman" w:eastAsia="Times New Roman" w:hAnsi="Times New Roman" w:cs="Times New Roman"/>
          <w:color w:val="000000" w:themeColor="text1"/>
          <w:sz w:val="24"/>
          <w:szCs w:val="24"/>
        </w:rPr>
        <w:t>a</w:t>
      </w:r>
      <w:r w:rsidR="562AB23E" w:rsidRPr="630ECEC8">
        <w:rPr>
          <w:rFonts w:ascii="Times New Roman" w:eastAsia="Times New Roman" w:hAnsi="Times New Roman" w:cs="Times New Roman"/>
          <w:color w:val="000000" w:themeColor="text1"/>
          <w:sz w:val="24"/>
          <w:szCs w:val="24"/>
        </w:rPr>
        <w:t>asta</w:t>
      </w:r>
      <w:r w:rsidR="76C7E954" w:rsidRPr="630ECEC8">
        <w:rPr>
          <w:rFonts w:ascii="Times New Roman" w:eastAsia="Times New Roman" w:hAnsi="Times New Roman" w:cs="Times New Roman"/>
          <w:color w:val="000000" w:themeColor="text1"/>
          <w:sz w:val="24"/>
          <w:szCs w:val="24"/>
        </w:rPr>
        <w:t>ks</w:t>
      </w:r>
      <w:r w:rsidRPr="630ECEC8">
        <w:rPr>
          <w:rFonts w:ascii="Times New Roman" w:eastAsia="Times New Roman" w:hAnsi="Times New Roman" w:cs="Times New Roman"/>
          <w:color w:val="000000" w:themeColor="text1"/>
          <w:sz w:val="24"/>
          <w:szCs w:val="24"/>
        </w:rPr>
        <w:t xml:space="preserve"> 2030)</w:t>
      </w:r>
      <w:r w:rsidR="61F5B773" w:rsidRPr="630ECEC8">
        <w:rPr>
          <w:rFonts w:ascii="Times New Roman" w:eastAsia="Times New Roman" w:hAnsi="Times New Roman" w:cs="Times New Roman"/>
          <w:color w:val="000000" w:themeColor="text1"/>
          <w:sz w:val="24"/>
          <w:szCs w:val="24"/>
        </w:rPr>
        <w:t>.</w:t>
      </w:r>
      <w:r w:rsidRPr="630ECEC8">
        <w:rPr>
          <w:rFonts w:ascii="Times New Roman" w:eastAsia="Times New Roman" w:hAnsi="Times New Roman" w:cs="Times New Roman"/>
          <w:color w:val="000000" w:themeColor="text1"/>
          <w:sz w:val="24"/>
          <w:szCs w:val="24"/>
        </w:rPr>
        <w:t xml:space="preserve"> </w:t>
      </w:r>
      <w:r w:rsidR="40F64E0A" w:rsidRPr="630ECEC8">
        <w:rPr>
          <w:rFonts w:ascii="Times New Roman" w:eastAsia="Times New Roman" w:hAnsi="Times New Roman" w:cs="Times New Roman"/>
          <w:color w:val="000000" w:themeColor="text1"/>
          <w:sz w:val="24"/>
          <w:szCs w:val="24"/>
        </w:rPr>
        <w:t>Kliimakindla majanduse seadus</w:t>
      </w:r>
      <w:r w:rsidRPr="630ECEC8">
        <w:rPr>
          <w:rFonts w:ascii="Times New Roman" w:eastAsia="Times New Roman" w:hAnsi="Times New Roman" w:cs="Times New Roman"/>
          <w:color w:val="000000" w:themeColor="text1"/>
          <w:sz w:val="24"/>
          <w:szCs w:val="24"/>
        </w:rPr>
        <w:t xml:space="preserve"> peaks aitama asetada energiatõhususe direktiivi (EED), aga ka kehtestamisel oleva hoonete energiatõhususe </w:t>
      </w:r>
      <w:r w:rsidR="5E789CA9" w:rsidRPr="630ECEC8">
        <w:rPr>
          <w:rFonts w:ascii="Times New Roman" w:eastAsia="Times New Roman" w:hAnsi="Times New Roman" w:cs="Times New Roman"/>
          <w:color w:val="000000" w:themeColor="text1"/>
          <w:sz w:val="24"/>
          <w:szCs w:val="24"/>
        </w:rPr>
        <w:t xml:space="preserve">(EL) </w:t>
      </w:r>
      <w:r w:rsidR="5E789CA9" w:rsidRPr="630ECEC8">
        <w:rPr>
          <w:rFonts w:ascii="Times New Roman" w:eastAsia="Times New Roman" w:hAnsi="Times New Roman" w:cs="Times New Roman"/>
          <w:sz w:val="24"/>
          <w:szCs w:val="24"/>
        </w:rPr>
        <w:t>2024/1275</w:t>
      </w:r>
      <w:r w:rsidR="601B9D73" w:rsidRPr="630ECEC8">
        <w:rPr>
          <w:rStyle w:val="Allmrkuseviide"/>
          <w:rFonts w:ascii="Times New Roman" w:eastAsia="Times New Roman" w:hAnsi="Times New Roman" w:cs="Times New Roman"/>
          <w:sz w:val="24"/>
          <w:szCs w:val="24"/>
        </w:rPr>
        <w:footnoteReference w:id="23"/>
      </w:r>
      <w:r w:rsidR="5E789CA9" w:rsidRPr="630ECEC8">
        <w:rPr>
          <w:rFonts w:ascii="Times New Roman" w:eastAsia="Times New Roman" w:hAnsi="Times New Roman" w:cs="Times New Roman"/>
          <w:sz w:val="24"/>
          <w:szCs w:val="24"/>
        </w:rPr>
        <w:t xml:space="preserve"> </w:t>
      </w:r>
      <w:r w:rsidRPr="630ECEC8">
        <w:rPr>
          <w:rFonts w:ascii="Times New Roman" w:eastAsia="Times New Roman" w:hAnsi="Times New Roman" w:cs="Times New Roman"/>
          <w:color w:val="000000" w:themeColor="text1"/>
          <w:sz w:val="24"/>
          <w:szCs w:val="24"/>
        </w:rPr>
        <w:t xml:space="preserve">(EPBD) ja taastuvenergia direktiivi </w:t>
      </w:r>
      <w:r w:rsidR="7819EE57" w:rsidRPr="630ECEC8">
        <w:rPr>
          <w:rFonts w:ascii="Times New Roman" w:eastAsia="Times New Roman" w:hAnsi="Times New Roman" w:cs="Times New Roman"/>
          <w:color w:val="000000" w:themeColor="text1"/>
          <w:sz w:val="24"/>
          <w:szCs w:val="24"/>
        </w:rPr>
        <w:t xml:space="preserve">(EL) </w:t>
      </w:r>
      <w:r w:rsidR="5B62446E" w:rsidRPr="630ECEC8">
        <w:rPr>
          <w:rFonts w:ascii="Times New Roman" w:eastAsia="Times New Roman" w:hAnsi="Times New Roman" w:cs="Times New Roman"/>
          <w:color w:val="000000" w:themeColor="text1"/>
          <w:sz w:val="24"/>
          <w:szCs w:val="24"/>
        </w:rPr>
        <w:t>2023/2413</w:t>
      </w:r>
      <w:r w:rsidR="601B9D73" w:rsidRPr="630ECEC8">
        <w:rPr>
          <w:rStyle w:val="Allmrkuseviide"/>
          <w:rFonts w:ascii="Times New Roman" w:eastAsia="Times New Roman" w:hAnsi="Times New Roman" w:cs="Times New Roman"/>
          <w:color w:val="000000" w:themeColor="text1"/>
          <w:sz w:val="24"/>
          <w:szCs w:val="24"/>
        </w:rPr>
        <w:footnoteReference w:id="24"/>
      </w:r>
      <w:r w:rsidRPr="630ECEC8">
        <w:rPr>
          <w:rFonts w:ascii="Times New Roman" w:eastAsia="Times New Roman" w:hAnsi="Times New Roman" w:cs="Times New Roman"/>
          <w:color w:val="000000" w:themeColor="text1"/>
          <w:sz w:val="24"/>
          <w:szCs w:val="24"/>
        </w:rPr>
        <w:t xml:space="preserve"> </w:t>
      </w:r>
      <w:r w:rsidR="11EB537A" w:rsidRPr="630ECEC8">
        <w:rPr>
          <w:rFonts w:ascii="Times New Roman" w:eastAsia="Times New Roman" w:hAnsi="Times New Roman" w:cs="Times New Roman"/>
          <w:color w:val="000000" w:themeColor="text1"/>
          <w:sz w:val="24"/>
          <w:szCs w:val="24"/>
        </w:rPr>
        <w:t xml:space="preserve">(REDIII) </w:t>
      </w:r>
      <w:r w:rsidRPr="630ECEC8">
        <w:rPr>
          <w:rFonts w:ascii="Times New Roman" w:eastAsia="Times New Roman" w:hAnsi="Times New Roman" w:cs="Times New Roman"/>
          <w:color w:val="000000" w:themeColor="text1"/>
          <w:sz w:val="24"/>
          <w:szCs w:val="24"/>
        </w:rPr>
        <w:t>nõuded sobivasse konteksti, et need suunaksid riigi elukeskkonda tervikuna</w:t>
      </w:r>
      <w:r w:rsidR="4901504B" w:rsidRPr="630ECEC8">
        <w:rPr>
          <w:rFonts w:ascii="Times New Roman" w:eastAsia="Times New Roman" w:hAnsi="Times New Roman" w:cs="Times New Roman"/>
          <w:color w:val="000000" w:themeColor="text1"/>
          <w:sz w:val="24"/>
          <w:szCs w:val="24"/>
        </w:rPr>
        <w:t>.</w:t>
      </w:r>
    </w:p>
    <w:p w14:paraId="470B4F0C" w14:textId="7DA093C6" w:rsidR="373A0F29" w:rsidRDefault="373A0F29" w:rsidP="00A72C7F">
      <w:pPr>
        <w:spacing w:after="0" w:line="240" w:lineRule="auto"/>
        <w:jc w:val="both"/>
        <w:rPr>
          <w:rFonts w:ascii="Times New Roman" w:eastAsia="Times New Roman" w:hAnsi="Times New Roman" w:cs="Times New Roman"/>
          <w:color w:val="000000" w:themeColor="text1"/>
          <w:sz w:val="24"/>
          <w:szCs w:val="24"/>
        </w:rPr>
      </w:pPr>
    </w:p>
    <w:p w14:paraId="6F3BF75C" w14:textId="65382919" w:rsidR="5233A611" w:rsidRDefault="3699740E" w:rsidP="00A72C7F">
      <w:pPr>
        <w:spacing w:after="0" w:line="240" w:lineRule="auto"/>
        <w:jc w:val="both"/>
        <w:rPr>
          <w:rFonts w:ascii="Times New Roman" w:eastAsia="Times New Roman" w:hAnsi="Times New Roman" w:cs="Times New Roman"/>
          <w:color w:val="000000" w:themeColor="text1"/>
          <w:sz w:val="24"/>
          <w:szCs w:val="24"/>
        </w:rPr>
      </w:pPr>
      <w:r w:rsidRPr="630ECEC8">
        <w:rPr>
          <w:rFonts w:ascii="Times New Roman" w:eastAsia="Times New Roman" w:hAnsi="Times New Roman" w:cs="Times New Roman"/>
          <w:color w:val="000000" w:themeColor="text1"/>
          <w:sz w:val="24"/>
          <w:szCs w:val="24"/>
        </w:rPr>
        <w:t xml:space="preserve">Mõju energiatõhususele </w:t>
      </w:r>
      <w:r w:rsidR="63FE482D" w:rsidRPr="630ECEC8">
        <w:rPr>
          <w:rFonts w:ascii="Times New Roman" w:eastAsia="Times New Roman" w:hAnsi="Times New Roman" w:cs="Times New Roman"/>
          <w:color w:val="000000" w:themeColor="text1"/>
          <w:sz w:val="24"/>
          <w:szCs w:val="24"/>
        </w:rPr>
        <w:t xml:space="preserve">tuleb arvestada ka tuleviku </w:t>
      </w:r>
      <w:r w:rsidR="241192C9" w:rsidRPr="630ECEC8">
        <w:rPr>
          <w:rFonts w:ascii="Times New Roman" w:eastAsia="Times New Roman" w:hAnsi="Times New Roman" w:cs="Times New Roman"/>
          <w:color w:val="000000" w:themeColor="text1"/>
          <w:sz w:val="24"/>
          <w:szCs w:val="24"/>
        </w:rPr>
        <w:t>otsuseid tehes</w:t>
      </w:r>
      <w:r w:rsidR="070AD65E" w:rsidRPr="630ECEC8">
        <w:rPr>
          <w:rFonts w:ascii="Times New Roman" w:eastAsia="Times New Roman" w:hAnsi="Times New Roman" w:cs="Times New Roman"/>
          <w:color w:val="000000" w:themeColor="text1"/>
          <w:sz w:val="24"/>
          <w:szCs w:val="24"/>
        </w:rPr>
        <w:t>.</w:t>
      </w:r>
      <w:r w:rsidR="241192C9" w:rsidRPr="630ECEC8">
        <w:rPr>
          <w:rFonts w:ascii="Times New Roman" w:eastAsia="Times New Roman" w:hAnsi="Times New Roman" w:cs="Times New Roman"/>
          <w:color w:val="000000" w:themeColor="text1"/>
          <w:sz w:val="24"/>
          <w:szCs w:val="24"/>
        </w:rPr>
        <w:t xml:space="preserve"> </w:t>
      </w:r>
      <w:r w:rsidR="070AD65E" w:rsidRPr="630ECEC8">
        <w:rPr>
          <w:rFonts w:ascii="Times New Roman" w:eastAsia="Times New Roman" w:hAnsi="Times New Roman" w:cs="Times New Roman"/>
          <w:color w:val="000000" w:themeColor="text1"/>
          <w:sz w:val="24"/>
          <w:szCs w:val="24"/>
        </w:rPr>
        <w:t>P</w:t>
      </w:r>
      <w:r w:rsidR="0BD1487C" w:rsidRPr="630ECEC8">
        <w:rPr>
          <w:rFonts w:ascii="Times New Roman" w:eastAsia="Times New Roman" w:hAnsi="Times New Roman" w:cs="Times New Roman"/>
          <w:color w:val="000000" w:themeColor="text1"/>
          <w:sz w:val="24"/>
          <w:szCs w:val="24"/>
        </w:rPr>
        <w:t>oliitiliste</w:t>
      </w:r>
      <w:r w:rsidR="599575E6" w:rsidRPr="630ECEC8">
        <w:rPr>
          <w:rFonts w:ascii="Times New Roman" w:eastAsia="Times New Roman" w:hAnsi="Times New Roman" w:cs="Times New Roman"/>
          <w:color w:val="000000" w:themeColor="text1"/>
          <w:sz w:val="24"/>
          <w:szCs w:val="24"/>
        </w:rPr>
        <w:t>, planeerimis- ja</w:t>
      </w:r>
      <w:r w:rsidR="0BD1487C" w:rsidRPr="630ECEC8">
        <w:rPr>
          <w:rFonts w:ascii="Times New Roman" w:eastAsia="Times New Roman" w:hAnsi="Times New Roman" w:cs="Times New Roman"/>
          <w:color w:val="000000" w:themeColor="text1"/>
          <w:sz w:val="24"/>
          <w:szCs w:val="24"/>
        </w:rPr>
        <w:t xml:space="preserve"> </w:t>
      </w:r>
      <w:r w:rsidR="72BAD24C" w:rsidRPr="630ECEC8">
        <w:rPr>
          <w:rFonts w:ascii="Times New Roman" w:eastAsia="Times New Roman" w:hAnsi="Times New Roman" w:cs="Times New Roman"/>
          <w:color w:val="000000" w:themeColor="text1"/>
          <w:sz w:val="24"/>
          <w:szCs w:val="24"/>
        </w:rPr>
        <w:t>investeerim</w:t>
      </w:r>
      <w:r w:rsidR="54FF9D79" w:rsidRPr="630ECEC8">
        <w:rPr>
          <w:rFonts w:ascii="Times New Roman" w:eastAsia="Times New Roman" w:hAnsi="Times New Roman" w:cs="Times New Roman"/>
          <w:color w:val="000000" w:themeColor="text1"/>
          <w:sz w:val="24"/>
          <w:szCs w:val="24"/>
        </w:rPr>
        <w:t>isotsuste</w:t>
      </w:r>
      <w:r w:rsidR="7FA5AAEC" w:rsidRPr="630ECEC8">
        <w:rPr>
          <w:rFonts w:ascii="Times New Roman" w:eastAsia="Times New Roman" w:hAnsi="Times New Roman" w:cs="Times New Roman"/>
          <w:color w:val="000000" w:themeColor="text1"/>
          <w:sz w:val="24"/>
          <w:szCs w:val="24"/>
        </w:rPr>
        <w:t xml:space="preserve"> juures tuleb arvestada ja hinnata</w:t>
      </w:r>
      <w:r w:rsidR="54FF9D79" w:rsidRPr="630ECEC8">
        <w:rPr>
          <w:rFonts w:ascii="Times New Roman" w:eastAsia="Times New Roman" w:hAnsi="Times New Roman" w:cs="Times New Roman"/>
          <w:color w:val="000000" w:themeColor="text1"/>
          <w:sz w:val="24"/>
          <w:szCs w:val="24"/>
        </w:rPr>
        <w:t xml:space="preserve"> </w:t>
      </w:r>
      <w:r w:rsidR="6A0AD5B7" w:rsidRPr="630ECEC8">
        <w:rPr>
          <w:rFonts w:ascii="Times New Roman" w:eastAsia="Times New Roman" w:hAnsi="Times New Roman" w:cs="Times New Roman"/>
          <w:color w:val="000000" w:themeColor="text1"/>
          <w:sz w:val="24"/>
          <w:szCs w:val="24"/>
        </w:rPr>
        <w:t>energiatõhusust</w:t>
      </w:r>
      <w:r w:rsidR="54FF9D79" w:rsidRPr="630ECEC8">
        <w:rPr>
          <w:rFonts w:ascii="Times New Roman" w:eastAsia="Times New Roman" w:hAnsi="Times New Roman" w:cs="Times New Roman"/>
          <w:color w:val="000000" w:themeColor="text1"/>
          <w:sz w:val="24"/>
          <w:szCs w:val="24"/>
        </w:rPr>
        <w:t xml:space="preserve"> ühe komponendina</w:t>
      </w:r>
      <w:r w:rsidR="649D1055" w:rsidRPr="630ECEC8">
        <w:rPr>
          <w:rFonts w:ascii="Times New Roman" w:eastAsia="Times New Roman" w:hAnsi="Times New Roman" w:cs="Times New Roman"/>
          <w:color w:val="000000" w:themeColor="text1"/>
          <w:sz w:val="24"/>
          <w:szCs w:val="24"/>
        </w:rPr>
        <w:t xml:space="preserve"> ehk k</w:t>
      </w:r>
      <w:r w:rsidR="7858AB75" w:rsidRPr="630ECEC8">
        <w:rPr>
          <w:rFonts w:ascii="Times New Roman" w:eastAsia="Times New Roman" w:hAnsi="Times New Roman" w:cs="Times New Roman"/>
          <w:color w:val="000000" w:themeColor="text1"/>
          <w:sz w:val="24"/>
          <w:szCs w:val="24"/>
        </w:rPr>
        <w:t>uidas mõjutab otsus energiatõhus</w:t>
      </w:r>
      <w:r w:rsidR="180626C6" w:rsidRPr="630ECEC8">
        <w:rPr>
          <w:rFonts w:ascii="Times New Roman" w:eastAsia="Times New Roman" w:hAnsi="Times New Roman" w:cs="Times New Roman"/>
          <w:color w:val="000000" w:themeColor="text1"/>
          <w:sz w:val="24"/>
          <w:szCs w:val="24"/>
        </w:rPr>
        <w:t>us</w:t>
      </w:r>
      <w:r w:rsidR="7858AB75" w:rsidRPr="630ECEC8">
        <w:rPr>
          <w:rFonts w:ascii="Times New Roman" w:eastAsia="Times New Roman" w:hAnsi="Times New Roman" w:cs="Times New Roman"/>
          <w:color w:val="000000" w:themeColor="text1"/>
          <w:sz w:val="24"/>
          <w:szCs w:val="24"/>
        </w:rPr>
        <w:t>e tuleviku kohustus</w:t>
      </w:r>
      <w:r w:rsidR="1F97B613" w:rsidRPr="630ECEC8">
        <w:rPr>
          <w:rFonts w:ascii="Times New Roman" w:eastAsia="Times New Roman" w:hAnsi="Times New Roman" w:cs="Times New Roman"/>
          <w:color w:val="000000" w:themeColor="text1"/>
          <w:sz w:val="24"/>
          <w:szCs w:val="24"/>
        </w:rPr>
        <w:t>i</w:t>
      </w:r>
      <w:r w:rsidR="7858AB75" w:rsidRPr="630ECEC8">
        <w:rPr>
          <w:rFonts w:ascii="Times New Roman" w:eastAsia="Times New Roman" w:hAnsi="Times New Roman" w:cs="Times New Roman"/>
          <w:color w:val="000000" w:themeColor="text1"/>
          <w:sz w:val="24"/>
          <w:szCs w:val="24"/>
        </w:rPr>
        <w:t>. Mõju võib olla energiatõhususele ka negatiivne</w:t>
      </w:r>
      <w:r w:rsidR="53F7D53E" w:rsidRPr="630ECEC8">
        <w:rPr>
          <w:rFonts w:ascii="Times New Roman" w:eastAsia="Times New Roman" w:hAnsi="Times New Roman" w:cs="Times New Roman"/>
          <w:color w:val="000000" w:themeColor="text1"/>
          <w:sz w:val="24"/>
          <w:szCs w:val="24"/>
        </w:rPr>
        <w:t>, kuid siis peavad teised sektorid panustama rohkem,</w:t>
      </w:r>
      <w:r w:rsidR="4A58261A" w:rsidRPr="630ECEC8">
        <w:rPr>
          <w:rFonts w:ascii="Times New Roman" w:eastAsia="Times New Roman" w:hAnsi="Times New Roman" w:cs="Times New Roman"/>
          <w:color w:val="000000" w:themeColor="text1"/>
          <w:sz w:val="24"/>
          <w:szCs w:val="24"/>
        </w:rPr>
        <w:t xml:space="preserve"> oluline </w:t>
      </w:r>
      <w:r w:rsidR="00297A36">
        <w:rPr>
          <w:rFonts w:ascii="Times New Roman" w:eastAsia="Times New Roman" w:hAnsi="Times New Roman" w:cs="Times New Roman"/>
          <w:color w:val="000000" w:themeColor="text1"/>
          <w:sz w:val="24"/>
          <w:szCs w:val="24"/>
        </w:rPr>
        <w:t xml:space="preserve">on </w:t>
      </w:r>
      <w:r w:rsidR="44B3E6BA" w:rsidRPr="630ECEC8">
        <w:rPr>
          <w:rFonts w:ascii="Times New Roman" w:eastAsia="Times New Roman" w:hAnsi="Times New Roman" w:cs="Times New Roman"/>
          <w:color w:val="000000" w:themeColor="text1"/>
          <w:sz w:val="24"/>
          <w:szCs w:val="24"/>
        </w:rPr>
        <w:t>jälgida</w:t>
      </w:r>
      <w:r w:rsidR="4A58261A" w:rsidRPr="630ECEC8">
        <w:rPr>
          <w:rFonts w:ascii="Times New Roman" w:eastAsia="Times New Roman" w:hAnsi="Times New Roman" w:cs="Times New Roman"/>
          <w:color w:val="000000" w:themeColor="text1"/>
          <w:sz w:val="24"/>
          <w:szCs w:val="24"/>
        </w:rPr>
        <w:t xml:space="preserve"> </w:t>
      </w:r>
      <w:r w:rsidR="28898384" w:rsidRPr="630ECEC8">
        <w:rPr>
          <w:rFonts w:ascii="Times New Roman" w:eastAsia="Times New Roman" w:hAnsi="Times New Roman" w:cs="Times New Roman"/>
          <w:color w:val="000000" w:themeColor="text1"/>
          <w:sz w:val="24"/>
          <w:szCs w:val="24"/>
        </w:rPr>
        <w:t>sektorite</w:t>
      </w:r>
      <w:r w:rsidR="005713E4">
        <w:rPr>
          <w:rFonts w:ascii="Times New Roman" w:eastAsia="Times New Roman" w:hAnsi="Times New Roman" w:cs="Times New Roman"/>
          <w:color w:val="000000" w:themeColor="text1"/>
          <w:sz w:val="24"/>
          <w:szCs w:val="24"/>
        </w:rPr>
        <w:t xml:space="preserve"> </w:t>
      </w:r>
      <w:r w:rsidR="28898384" w:rsidRPr="630ECEC8">
        <w:rPr>
          <w:rFonts w:ascii="Times New Roman" w:eastAsia="Times New Roman" w:hAnsi="Times New Roman" w:cs="Times New Roman"/>
          <w:color w:val="000000" w:themeColor="text1"/>
          <w:sz w:val="24"/>
          <w:szCs w:val="24"/>
        </w:rPr>
        <w:t>üle</w:t>
      </w:r>
      <w:r w:rsidR="2563024C" w:rsidRPr="630ECEC8">
        <w:rPr>
          <w:rFonts w:ascii="Times New Roman" w:eastAsia="Times New Roman" w:hAnsi="Times New Roman" w:cs="Times New Roman"/>
          <w:color w:val="000000" w:themeColor="text1"/>
          <w:sz w:val="24"/>
          <w:szCs w:val="24"/>
        </w:rPr>
        <w:t>st</w:t>
      </w:r>
      <w:r w:rsidR="793D81D3" w:rsidRPr="630ECEC8">
        <w:rPr>
          <w:rFonts w:ascii="Times New Roman" w:eastAsia="Times New Roman" w:hAnsi="Times New Roman" w:cs="Times New Roman"/>
          <w:color w:val="000000" w:themeColor="text1"/>
          <w:sz w:val="24"/>
          <w:szCs w:val="24"/>
        </w:rPr>
        <w:t xml:space="preserve"> mõju</w:t>
      </w:r>
      <w:r w:rsidR="5DE24644" w:rsidRPr="630ECEC8">
        <w:rPr>
          <w:rFonts w:ascii="Times New Roman" w:eastAsia="Times New Roman" w:hAnsi="Times New Roman" w:cs="Times New Roman"/>
          <w:color w:val="000000" w:themeColor="text1"/>
          <w:sz w:val="24"/>
          <w:szCs w:val="24"/>
        </w:rPr>
        <w:t>. See on kooskõlas ka e</w:t>
      </w:r>
      <w:r w:rsidR="6EDD09AF" w:rsidRPr="630ECEC8">
        <w:rPr>
          <w:rFonts w:ascii="Times New Roman" w:eastAsia="Times New Roman" w:hAnsi="Times New Roman" w:cs="Times New Roman"/>
          <w:color w:val="000000" w:themeColor="text1"/>
          <w:sz w:val="24"/>
          <w:szCs w:val="24"/>
        </w:rPr>
        <w:t>nergiatõhususe direktiivi artik</w:t>
      </w:r>
      <w:r w:rsidR="00297A36">
        <w:rPr>
          <w:rFonts w:ascii="Times New Roman" w:eastAsia="Times New Roman" w:hAnsi="Times New Roman" w:cs="Times New Roman"/>
          <w:color w:val="000000" w:themeColor="text1"/>
          <w:sz w:val="24"/>
          <w:szCs w:val="24"/>
        </w:rPr>
        <w:t>li</w:t>
      </w:r>
      <w:r w:rsidR="6EDD09AF" w:rsidRPr="630ECEC8">
        <w:rPr>
          <w:rFonts w:ascii="Times New Roman" w:eastAsia="Times New Roman" w:hAnsi="Times New Roman" w:cs="Times New Roman"/>
          <w:color w:val="000000" w:themeColor="text1"/>
          <w:sz w:val="24"/>
          <w:szCs w:val="24"/>
        </w:rPr>
        <w:t xml:space="preserve"> 3 </w:t>
      </w:r>
      <w:r w:rsidR="529101D9" w:rsidRPr="630ECEC8">
        <w:rPr>
          <w:rFonts w:ascii="Times New Roman" w:eastAsia="Times New Roman" w:hAnsi="Times New Roman" w:cs="Times New Roman"/>
          <w:color w:val="000000" w:themeColor="text1"/>
          <w:sz w:val="24"/>
          <w:szCs w:val="24"/>
        </w:rPr>
        <w:t xml:space="preserve">energiatõhususe esikohale </w:t>
      </w:r>
      <w:r w:rsidR="529101D9" w:rsidRPr="630ECEC8">
        <w:rPr>
          <w:rFonts w:ascii="Times New Roman" w:eastAsia="Times New Roman" w:hAnsi="Times New Roman" w:cs="Times New Roman"/>
          <w:color w:val="000000" w:themeColor="text1"/>
          <w:sz w:val="24"/>
          <w:szCs w:val="24"/>
        </w:rPr>
        <w:lastRenderedPageBreak/>
        <w:t>seadmise põhimõttega.</w:t>
      </w:r>
      <w:r w:rsidR="003E24BC">
        <w:rPr>
          <w:rFonts w:ascii="Times New Roman" w:eastAsia="Times New Roman" w:hAnsi="Times New Roman" w:cs="Times New Roman"/>
          <w:color w:val="000000" w:themeColor="text1"/>
          <w:sz w:val="24"/>
          <w:szCs w:val="24"/>
        </w:rPr>
        <w:t xml:space="preserve"> </w:t>
      </w:r>
      <w:r w:rsidR="0C712E99" w:rsidRPr="630ECEC8">
        <w:rPr>
          <w:rFonts w:ascii="Times New Roman" w:eastAsia="Times New Roman" w:hAnsi="Times New Roman" w:cs="Times New Roman"/>
          <w:color w:val="000000" w:themeColor="text1"/>
          <w:sz w:val="24"/>
          <w:szCs w:val="24"/>
        </w:rPr>
        <w:t>Energiatõhususe suurendamise peamis</w:t>
      </w:r>
      <w:r w:rsidR="00297A36">
        <w:rPr>
          <w:rFonts w:ascii="Times New Roman" w:eastAsia="Times New Roman" w:hAnsi="Times New Roman" w:cs="Times New Roman"/>
          <w:color w:val="000000" w:themeColor="text1"/>
          <w:sz w:val="24"/>
          <w:szCs w:val="24"/>
        </w:rPr>
        <w:t>ed</w:t>
      </w:r>
      <w:r w:rsidR="0C712E99" w:rsidRPr="630ECEC8">
        <w:rPr>
          <w:rFonts w:ascii="Times New Roman" w:eastAsia="Times New Roman" w:hAnsi="Times New Roman" w:cs="Times New Roman"/>
          <w:color w:val="000000" w:themeColor="text1"/>
          <w:sz w:val="24"/>
          <w:szCs w:val="24"/>
        </w:rPr>
        <w:t xml:space="preserve"> meetme</w:t>
      </w:r>
      <w:r w:rsidR="00297A36">
        <w:rPr>
          <w:rFonts w:ascii="Times New Roman" w:eastAsia="Times New Roman" w:hAnsi="Times New Roman" w:cs="Times New Roman"/>
          <w:color w:val="000000" w:themeColor="text1"/>
          <w:sz w:val="24"/>
          <w:szCs w:val="24"/>
        </w:rPr>
        <w:t>d</w:t>
      </w:r>
      <w:r w:rsidR="0C712E99" w:rsidRPr="630ECEC8">
        <w:rPr>
          <w:rFonts w:ascii="Times New Roman" w:eastAsia="Times New Roman" w:hAnsi="Times New Roman" w:cs="Times New Roman"/>
          <w:color w:val="000000" w:themeColor="text1"/>
          <w:sz w:val="24"/>
          <w:szCs w:val="24"/>
        </w:rPr>
        <w:t xml:space="preserve"> on hoonete rekonstrueerimine, kuna hooned tarbivad </w:t>
      </w:r>
      <w:r w:rsidR="0C712E99" w:rsidRPr="00A72C7F">
        <w:rPr>
          <w:rFonts w:ascii="Times New Roman" w:eastAsia="Times New Roman" w:hAnsi="Times New Roman" w:cs="Times New Roman"/>
          <w:i/>
          <w:iCs/>
          <w:color w:val="000000" w:themeColor="text1"/>
          <w:sz w:val="24"/>
          <w:szCs w:val="24"/>
        </w:rPr>
        <w:t>ca</w:t>
      </w:r>
      <w:r w:rsidR="0C712E99" w:rsidRPr="630ECEC8">
        <w:rPr>
          <w:rFonts w:ascii="Times New Roman" w:eastAsia="Times New Roman" w:hAnsi="Times New Roman" w:cs="Times New Roman"/>
          <w:color w:val="000000" w:themeColor="text1"/>
          <w:sz w:val="24"/>
          <w:szCs w:val="24"/>
        </w:rPr>
        <w:t xml:space="preserve"> 50% </w:t>
      </w:r>
      <w:r w:rsidR="0B2E7E75" w:rsidRPr="630ECEC8">
        <w:rPr>
          <w:rFonts w:ascii="Times New Roman" w:eastAsia="Times New Roman" w:hAnsi="Times New Roman" w:cs="Times New Roman"/>
          <w:color w:val="000000" w:themeColor="text1"/>
          <w:sz w:val="24"/>
          <w:szCs w:val="24"/>
        </w:rPr>
        <w:t>energia lõpptarbimisest</w:t>
      </w:r>
      <w:r w:rsidR="49193362" w:rsidRPr="630ECEC8">
        <w:rPr>
          <w:rFonts w:ascii="Times New Roman" w:eastAsia="Times New Roman" w:hAnsi="Times New Roman" w:cs="Times New Roman"/>
          <w:color w:val="000000" w:themeColor="text1"/>
          <w:sz w:val="24"/>
          <w:szCs w:val="24"/>
        </w:rPr>
        <w:t>, ning t</w:t>
      </w:r>
      <w:r w:rsidR="4DBB1809" w:rsidRPr="630ECEC8">
        <w:rPr>
          <w:rFonts w:ascii="Times New Roman" w:eastAsia="Times New Roman" w:hAnsi="Times New Roman" w:cs="Times New Roman"/>
          <w:color w:val="000000" w:themeColor="text1"/>
          <w:sz w:val="24"/>
          <w:szCs w:val="24"/>
        </w:rPr>
        <w:t xml:space="preserve">eisel kohal on transport, kus tarbitakse </w:t>
      </w:r>
      <w:r w:rsidR="4B02FC87" w:rsidRPr="630ECEC8">
        <w:rPr>
          <w:rFonts w:ascii="Times New Roman" w:eastAsia="Times New Roman" w:hAnsi="Times New Roman" w:cs="Times New Roman"/>
          <w:color w:val="000000" w:themeColor="text1"/>
          <w:sz w:val="24"/>
          <w:szCs w:val="24"/>
        </w:rPr>
        <w:t>~</w:t>
      </w:r>
      <w:r w:rsidR="005713E4">
        <w:rPr>
          <w:rFonts w:ascii="Times New Roman" w:eastAsia="Times New Roman" w:hAnsi="Times New Roman" w:cs="Times New Roman"/>
          <w:color w:val="000000" w:themeColor="text1"/>
          <w:sz w:val="24"/>
          <w:szCs w:val="24"/>
        </w:rPr>
        <w:t xml:space="preserve"> </w:t>
      </w:r>
      <w:r w:rsidR="4B02FC87" w:rsidRPr="630ECEC8">
        <w:rPr>
          <w:rFonts w:ascii="Times New Roman" w:eastAsia="Times New Roman" w:hAnsi="Times New Roman" w:cs="Times New Roman"/>
          <w:color w:val="000000" w:themeColor="text1"/>
          <w:sz w:val="24"/>
          <w:szCs w:val="24"/>
        </w:rPr>
        <w:t xml:space="preserve">30% </w:t>
      </w:r>
      <w:r w:rsidR="1C9A210D" w:rsidRPr="630ECEC8">
        <w:rPr>
          <w:rFonts w:ascii="Times New Roman" w:eastAsia="Times New Roman" w:hAnsi="Times New Roman" w:cs="Times New Roman"/>
          <w:color w:val="000000" w:themeColor="text1"/>
          <w:sz w:val="24"/>
          <w:szCs w:val="24"/>
        </w:rPr>
        <w:t>energia lõpptarbimisest</w:t>
      </w:r>
      <w:r w:rsidR="4B02FC87" w:rsidRPr="630ECEC8">
        <w:rPr>
          <w:rFonts w:ascii="Times New Roman" w:eastAsia="Times New Roman" w:hAnsi="Times New Roman" w:cs="Times New Roman"/>
          <w:color w:val="000000" w:themeColor="text1"/>
          <w:sz w:val="24"/>
          <w:szCs w:val="24"/>
        </w:rPr>
        <w:t>.</w:t>
      </w:r>
    </w:p>
    <w:p w14:paraId="721FBB95" w14:textId="77777777" w:rsidR="00F212C3" w:rsidRDefault="00F212C3" w:rsidP="00A72C7F">
      <w:pPr>
        <w:spacing w:after="0" w:line="240" w:lineRule="auto"/>
        <w:jc w:val="both"/>
        <w:rPr>
          <w:rFonts w:ascii="Times New Roman" w:eastAsia="Times New Roman" w:hAnsi="Times New Roman" w:cs="Times New Roman"/>
          <w:color w:val="000000" w:themeColor="text1"/>
          <w:sz w:val="24"/>
          <w:szCs w:val="24"/>
        </w:rPr>
      </w:pPr>
    </w:p>
    <w:p w14:paraId="0D2C9494" w14:textId="3D7A4C11" w:rsidR="25F1106A" w:rsidRPr="00A72C7F" w:rsidRDefault="62F8797F" w:rsidP="00A72C7F">
      <w:pPr>
        <w:spacing w:after="0" w:line="240" w:lineRule="auto"/>
        <w:jc w:val="both"/>
        <w:rPr>
          <w:rFonts w:ascii="Times New Roman" w:eastAsia="Times New Roman" w:hAnsi="Times New Roman" w:cs="Times New Roman"/>
          <w:sz w:val="24"/>
          <w:szCs w:val="24"/>
          <w:u w:val="single"/>
        </w:rPr>
      </w:pPr>
      <w:r w:rsidRPr="4F569D96">
        <w:rPr>
          <w:rFonts w:ascii="Times New Roman" w:eastAsia="Times New Roman" w:hAnsi="Times New Roman" w:cs="Times New Roman"/>
          <w:b/>
          <w:bCs/>
          <w:sz w:val="24"/>
          <w:szCs w:val="24"/>
        </w:rPr>
        <w:t xml:space="preserve">§ </w:t>
      </w:r>
      <w:r w:rsidRPr="17D22FB7">
        <w:rPr>
          <w:rFonts w:ascii="Times New Roman" w:eastAsia="Times New Roman" w:hAnsi="Times New Roman" w:cs="Times New Roman"/>
          <w:b/>
          <w:bCs/>
          <w:sz w:val="24"/>
          <w:szCs w:val="24"/>
        </w:rPr>
        <w:t>2</w:t>
      </w:r>
      <w:r w:rsidR="00792C4A" w:rsidRPr="17D22FB7">
        <w:rPr>
          <w:rFonts w:ascii="Times New Roman" w:eastAsia="Times New Roman" w:hAnsi="Times New Roman" w:cs="Times New Roman"/>
          <w:b/>
          <w:bCs/>
          <w:sz w:val="24"/>
          <w:szCs w:val="24"/>
        </w:rPr>
        <w:t>2</w:t>
      </w:r>
      <w:r w:rsidRPr="4F569D96">
        <w:rPr>
          <w:rFonts w:ascii="Times New Roman" w:eastAsia="Times New Roman" w:hAnsi="Times New Roman" w:cs="Times New Roman"/>
          <w:b/>
          <w:bCs/>
          <w:sz w:val="24"/>
          <w:szCs w:val="24"/>
        </w:rPr>
        <w:t xml:space="preserve">. Ressursside kohapealne </w:t>
      </w:r>
      <w:proofErr w:type="spellStart"/>
      <w:r w:rsidRPr="4F569D96">
        <w:rPr>
          <w:rFonts w:ascii="Times New Roman" w:eastAsia="Times New Roman" w:hAnsi="Times New Roman" w:cs="Times New Roman"/>
          <w:b/>
          <w:bCs/>
          <w:sz w:val="24"/>
          <w:szCs w:val="24"/>
        </w:rPr>
        <w:t>väärindamine</w:t>
      </w:r>
      <w:proofErr w:type="spellEnd"/>
    </w:p>
    <w:p w14:paraId="4C017902" w14:textId="4CE2D37A" w:rsidR="007435D9" w:rsidRDefault="007435D9" w:rsidP="00A72C7F">
      <w:pPr>
        <w:spacing w:after="0" w:line="240" w:lineRule="auto"/>
        <w:jc w:val="both"/>
        <w:rPr>
          <w:rFonts w:ascii="Times New Roman" w:eastAsia="Times New Roman" w:hAnsi="Times New Roman" w:cs="Times New Roman"/>
          <w:sz w:val="24"/>
          <w:szCs w:val="24"/>
        </w:rPr>
      </w:pPr>
    </w:p>
    <w:p w14:paraId="458619EB" w14:textId="06A5A84F" w:rsidR="25F1106A" w:rsidRDefault="0611D2D7" w:rsidP="00A72C7F">
      <w:pPr>
        <w:spacing w:after="0" w:line="240" w:lineRule="auto"/>
        <w:jc w:val="both"/>
        <w:rPr>
          <w:rFonts w:ascii="Times New Roman" w:eastAsia="Times New Roman" w:hAnsi="Times New Roman" w:cs="Times New Roman"/>
          <w:sz w:val="24"/>
          <w:szCs w:val="24"/>
        </w:rPr>
      </w:pPr>
      <w:r w:rsidRPr="5233A611">
        <w:rPr>
          <w:rFonts w:ascii="Times New Roman" w:eastAsia="Times New Roman" w:hAnsi="Times New Roman" w:cs="Times New Roman"/>
          <w:sz w:val="24"/>
          <w:szCs w:val="24"/>
        </w:rPr>
        <w:t>K</w:t>
      </w:r>
      <w:r w:rsidR="6665BA18" w:rsidRPr="5233A611">
        <w:rPr>
          <w:rFonts w:ascii="Times New Roman" w:eastAsia="Times New Roman" w:hAnsi="Times New Roman" w:cs="Times New Roman"/>
          <w:sz w:val="24"/>
          <w:szCs w:val="24"/>
        </w:rPr>
        <w:t xml:space="preserve">liimaneutraalsele majandusele üleminekul mitmekesistatakse ja tõhustatakse kohalike ressursside </w:t>
      </w:r>
      <w:proofErr w:type="spellStart"/>
      <w:r w:rsidR="6665BA18" w:rsidRPr="5233A611">
        <w:rPr>
          <w:rFonts w:ascii="Times New Roman" w:eastAsia="Times New Roman" w:hAnsi="Times New Roman" w:cs="Times New Roman"/>
          <w:sz w:val="24"/>
          <w:szCs w:val="24"/>
        </w:rPr>
        <w:t>väärindamist</w:t>
      </w:r>
      <w:proofErr w:type="spellEnd"/>
      <w:r w:rsidR="6665BA18" w:rsidRPr="5233A611">
        <w:rPr>
          <w:rFonts w:ascii="Times New Roman" w:eastAsia="Times New Roman" w:hAnsi="Times New Roman" w:cs="Times New Roman"/>
          <w:sz w:val="24"/>
          <w:szCs w:val="24"/>
        </w:rPr>
        <w:t xml:space="preserve"> ja ringset kasutust, s</w:t>
      </w:r>
      <w:r w:rsidR="00A6597F">
        <w:rPr>
          <w:rFonts w:ascii="Times New Roman" w:eastAsia="Times New Roman" w:hAnsi="Times New Roman" w:cs="Times New Roman"/>
          <w:sz w:val="24"/>
          <w:szCs w:val="24"/>
        </w:rPr>
        <w:t>h</w:t>
      </w:r>
      <w:r w:rsidR="6665BA18" w:rsidRPr="5233A611">
        <w:rPr>
          <w:rFonts w:ascii="Times New Roman" w:eastAsia="Times New Roman" w:hAnsi="Times New Roman" w:cs="Times New Roman"/>
          <w:sz w:val="24"/>
          <w:szCs w:val="24"/>
        </w:rPr>
        <w:t xml:space="preserve"> Eesti loodusvarade ja maavarade ning teisese toorme kohapealset </w:t>
      </w:r>
      <w:proofErr w:type="spellStart"/>
      <w:r w:rsidR="6665BA18" w:rsidRPr="5233A611">
        <w:rPr>
          <w:rFonts w:ascii="Times New Roman" w:eastAsia="Times New Roman" w:hAnsi="Times New Roman" w:cs="Times New Roman"/>
          <w:sz w:val="24"/>
          <w:szCs w:val="24"/>
        </w:rPr>
        <w:t>väärindamist</w:t>
      </w:r>
      <w:proofErr w:type="spellEnd"/>
      <w:r w:rsidR="6665BA18" w:rsidRPr="5233A611">
        <w:rPr>
          <w:rFonts w:ascii="Times New Roman" w:eastAsia="Times New Roman" w:hAnsi="Times New Roman" w:cs="Times New Roman"/>
          <w:sz w:val="24"/>
          <w:szCs w:val="24"/>
        </w:rPr>
        <w:t>.</w:t>
      </w:r>
      <w:r w:rsidR="4E95B896" w:rsidRPr="5233A611">
        <w:rPr>
          <w:rFonts w:ascii="Times New Roman" w:eastAsia="Times New Roman" w:hAnsi="Times New Roman" w:cs="Times New Roman"/>
          <w:sz w:val="24"/>
          <w:szCs w:val="24"/>
        </w:rPr>
        <w:t xml:space="preserve"> </w:t>
      </w:r>
      <w:proofErr w:type="spellStart"/>
      <w:r w:rsidR="51891FBC" w:rsidRPr="004300B1">
        <w:rPr>
          <w:rFonts w:ascii="Times New Roman" w:eastAsia="Times New Roman" w:hAnsi="Times New Roman" w:cs="Times New Roman"/>
          <w:sz w:val="24"/>
          <w:szCs w:val="24"/>
        </w:rPr>
        <w:t>Väärindamine</w:t>
      </w:r>
      <w:proofErr w:type="spellEnd"/>
      <w:r w:rsidR="51891FBC" w:rsidRPr="004300B1">
        <w:rPr>
          <w:rFonts w:ascii="Times New Roman" w:eastAsia="Times New Roman" w:hAnsi="Times New Roman" w:cs="Times New Roman"/>
          <w:sz w:val="24"/>
          <w:szCs w:val="24"/>
        </w:rPr>
        <w:t xml:space="preserve"> on maa- ja loodusvarade ning teise</w:t>
      </w:r>
      <w:r w:rsidR="4FAC2D35" w:rsidRPr="004300B1">
        <w:rPr>
          <w:rFonts w:ascii="Times New Roman" w:eastAsia="Times New Roman" w:hAnsi="Times New Roman" w:cs="Times New Roman"/>
          <w:sz w:val="24"/>
          <w:szCs w:val="24"/>
        </w:rPr>
        <w:t>se toorme väärtuse suurendamin</w:t>
      </w:r>
      <w:r w:rsidR="35B9BBB7" w:rsidRPr="5233A611">
        <w:rPr>
          <w:rFonts w:ascii="Times New Roman" w:eastAsia="Times New Roman" w:hAnsi="Times New Roman" w:cs="Times New Roman"/>
          <w:sz w:val="24"/>
          <w:szCs w:val="24"/>
        </w:rPr>
        <w:t>e</w:t>
      </w:r>
      <w:r w:rsidR="00297A36">
        <w:rPr>
          <w:rFonts w:ascii="Times New Roman" w:eastAsia="Times New Roman" w:hAnsi="Times New Roman" w:cs="Times New Roman"/>
          <w:sz w:val="24"/>
          <w:szCs w:val="24"/>
        </w:rPr>
        <w:t>,</w:t>
      </w:r>
      <w:r w:rsidR="083AE03E" w:rsidRPr="5233A611">
        <w:rPr>
          <w:rFonts w:ascii="Times New Roman" w:eastAsia="Times New Roman" w:hAnsi="Times New Roman" w:cs="Times New Roman"/>
          <w:sz w:val="24"/>
          <w:szCs w:val="24"/>
        </w:rPr>
        <w:t xml:space="preserve"> </w:t>
      </w:r>
      <w:r w:rsidR="00297A36">
        <w:rPr>
          <w:rFonts w:ascii="Times New Roman" w:eastAsia="Times New Roman" w:hAnsi="Times New Roman" w:cs="Times New Roman"/>
          <w:sz w:val="24"/>
          <w:szCs w:val="24"/>
        </w:rPr>
        <w:t>suurendades</w:t>
      </w:r>
      <w:r w:rsidR="083AE03E" w:rsidRPr="5233A611">
        <w:rPr>
          <w:rFonts w:ascii="Times New Roman" w:eastAsia="Times New Roman" w:hAnsi="Times New Roman" w:cs="Times New Roman"/>
          <w:sz w:val="24"/>
          <w:szCs w:val="24"/>
        </w:rPr>
        <w:t xml:space="preserve"> sektoris loodavat lisandväärtust</w:t>
      </w:r>
      <w:r w:rsidR="35B9BBB7" w:rsidRPr="5233A611">
        <w:rPr>
          <w:rFonts w:ascii="Times New Roman" w:eastAsia="Times New Roman" w:hAnsi="Times New Roman" w:cs="Times New Roman"/>
          <w:sz w:val="24"/>
          <w:szCs w:val="24"/>
        </w:rPr>
        <w:t>.</w:t>
      </w:r>
      <w:r w:rsidR="4FAC2D35" w:rsidRPr="5233A611">
        <w:rPr>
          <w:rFonts w:ascii="Times New Roman" w:eastAsia="Times New Roman" w:hAnsi="Times New Roman" w:cs="Times New Roman"/>
          <w:sz w:val="24"/>
          <w:szCs w:val="24"/>
        </w:rPr>
        <w:t xml:space="preserve"> </w:t>
      </w:r>
      <w:r w:rsidR="3A813585" w:rsidRPr="5233A611">
        <w:rPr>
          <w:rFonts w:ascii="Times New Roman" w:eastAsia="Times New Roman" w:hAnsi="Times New Roman" w:cs="Times New Roman"/>
          <w:sz w:val="24"/>
          <w:szCs w:val="24"/>
        </w:rPr>
        <w:t xml:space="preserve">Eesmärk on, et teadus- ja arendustegevuse, innovatsiooni ning ettevõtluse toel </w:t>
      </w:r>
      <w:proofErr w:type="spellStart"/>
      <w:r w:rsidR="3A813585" w:rsidRPr="5233A611">
        <w:rPr>
          <w:rFonts w:ascii="Times New Roman" w:eastAsia="Times New Roman" w:hAnsi="Times New Roman" w:cs="Times New Roman"/>
          <w:sz w:val="24"/>
          <w:szCs w:val="24"/>
        </w:rPr>
        <w:t>väärindatakse</w:t>
      </w:r>
      <w:proofErr w:type="spellEnd"/>
      <w:r w:rsidR="3A813585" w:rsidRPr="5233A611">
        <w:rPr>
          <w:rFonts w:ascii="Times New Roman" w:eastAsia="Times New Roman" w:hAnsi="Times New Roman" w:cs="Times New Roman"/>
          <w:sz w:val="24"/>
          <w:szCs w:val="24"/>
        </w:rPr>
        <w:t xml:space="preserve"> kohalikke ressursse kestlikult, elurikkusega arvestavalt ja </w:t>
      </w:r>
      <w:r w:rsidR="00297A36">
        <w:rPr>
          <w:rFonts w:ascii="Times New Roman" w:eastAsia="Times New Roman" w:hAnsi="Times New Roman" w:cs="Times New Roman"/>
          <w:sz w:val="24"/>
          <w:szCs w:val="24"/>
        </w:rPr>
        <w:t>suure</w:t>
      </w:r>
      <w:r w:rsidR="3A813585" w:rsidRPr="5233A611">
        <w:rPr>
          <w:rFonts w:ascii="Times New Roman" w:eastAsia="Times New Roman" w:hAnsi="Times New Roman" w:cs="Times New Roman"/>
          <w:sz w:val="24"/>
          <w:szCs w:val="24"/>
        </w:rPr>
        <w:t xml:space="preserve"> ressursitootlikkusega, keskendudes nii esmasele kui ka teisesele toormele ning võimendades </w:t>
      </w:r>
      <w:proofErr w:type="spellStart"/>
      <w:r w:rsidR="3A813585" w:rsidRPr="5233A611">
        <w:rPr>
          <w:rFonts w:ascii="Times New Roman" w:eastAsia="Times New Roman" w:hAnsi="Times New Roman" w:cs="Times New Roman"/>
          <w:sz w:val="24"/>
          <w:szCs w:val="24"/>
        </w:rPr>
        <w:t>bio</w:t>
      </w:r>
      <w:proofErr w:type="spellEnd"/>
      <w:r w:rsidR="3A813585" w:rsidRPr="5233A611">
        <w:rPr>
          <w:rFonts w:ascii="Times New Roman" w:eastAsia="Times New Roman" w:hAnsi="Times New Roman" w:cs="Times New Roman"/>
          <w:sz w:val="24"/>
          <w:szCs w:val="24"/>
        </w:rPr>
        <w:t>- ja ringmajandust</w:t>
      </w:r>
      <w:r w:rsidR="4EBF7FC9" w:rsidRPr="5233A611">
        <w:rPr>
          <w:rFonts w:ascii="Times New Roman" w:eastAsia="Times New Roman" w:hAnsi="Times New Roman" w:cs="Times New Roman"/>
          <w:sz w:val="24"/>
          <w:szCs w:val="24"/>
        </w:rPr>
        <w:t>.</w:t>
      </w:r>
    </w:p>
    <w:p w14:paraId="527C9988" w14:textId="78E77E13" w:rsidR="5233A611" w:rsidRDefault="5233A611" w:rsidP="00A72C7F">
      <w:pPr>
        <w:spacing w:after="0" w:line="240" w:lineRule="auto"/>
        <w:jc w:val="both"/>
        <w:rPr>
          <w:rFonts w:ascii="Times New Roman" w:eastAsia="Times New Roman" w:hAnsi="Times New Roman" w:cs="Times New Roman"/>
          <w:sz w:val="24"/>
          <w:szCs w:val="24"/>
        </w:rPr>
      </w:pPr>
    </w:p>
    <w:p w14:paraId="1DF22043" w14:textId="0DD93093" w:rsidR="00B424AB" w:rsidRPr="00F46374" w:rsidRDefault="7040F5E0" w:rsidP="00A72C7F">
      <w:pPr>
        <w:spacing w:after="0" w:line="240" w:lineRule="auto"/>
        <w:jc w:val="both"/>
        <w:rPr>
          <w:rFonts w:ascii="Times New Roman" w:eastAsia="Times New Roman" w:hAnsi="Times New Roman" w:cs="Times New Roman"/>
          <w:b/>
          <w:bCs/>
          <w:sz w:val="24"/>
          <w:szCs w:val="24"/>
        </w:rPr>
      </w:pPr>
      <w:r w:rsidRPr="630ECEC8">
        <w:rPr>
          <w:rFonts w:ascii="Times New Roman" w:eastAsia="Times New Roman" w:hAnsi="Times New Roman" w:cs="Times New Roman"/>
          <w:b/>
          <w:bCs/>
          <w:color w:val="000000" w:themeColor="text1"/>
          <w:sz w:val="24"/>
          <w:szCs w:val="24"/>
        </w:rPr>
        <w:t>§ 2</w:t>
      </w:r>
      <w:r w:rsidR="2545097A" w:rsidRPr="630ECEC8">
        <w:rPr>
          <w:rFonts w:ascii="Times New Roman" w:eastAsia="Times New Roman" w:hAnsi="Times New Roman" w:cs="Times New Roman"/>
          <w:b/>
          <w:bCs/>
          <w:color w:val="000000" w:themeColor="text1"/>
          <w:sz w:val="24"/>
          <w:szCs w:val="24"/>
        </w:rPr>
        <w:t>3</w:t>
      </w:r>
      <w:r w:rsidRPr="630ECEC8">
        <w:rPr>
          <w:rFonts w:ascii="Times New Roman" w:eastAsia="Times New Roman" w:hAnsi="Times New Roman" w:cs="Times New Roman"/>
          <w:b/>
          <w:bCs/>
          <w:color w:val="000000" w:themeColor="text1"/>
          <w:sz w:val="24"/>
          <w:szCs w:val="24"/>
        </w:rPr>
        <w:t xml:space="preserve">. Kasvuhoonegaaside heite vähendamist toetavate tehnoloogiate </w:t>
      </w:r>
      <w:r w:rsidR="1F89A808" w:rsidRPr="630ECEC8">
        <w:rPr>
          <w:rFonts w:ascii="Times New Roman" w:eastAsia="Times New Roman" w:hAnsi="Times New Roman" w:cs="Times New Roman"/>
          <w:b/>
          <w:bCs/>
          <w:color w:val="000000" w:themeColor="text1"/>
          <w:sz w:val="24"/>
          <w:szCs w:val="24"/>
        </w:rPr>
        <w:t>katsetamise ja kasutuselevõtu soosimine</w:t>
      </w:r>
    </w:p>
    <w:p w14:paraId="17FC59E8" w14:textId="77777777" w:rsidR="00F212C3" w:rsidRDefault="00F212C3" w:rsidP="00A72C7F">
      <w:pPr>
        <w:spacing w:after="0" w:line="240" w:lineRule="auto"/>
        <w:jc w:val="both"/>
        <w:rPr>
          <w:rFonts w:ascii="Times New Roman" w:eastAsia="Times New Roman" w:hAnsi="Times New Roman" w:cs="Times New Roman"/>
          <w:sz w:val="24"/>
          <w:szCs w:val="24"/>
        </w:rPr>
      </w:pPr>
    </w:p>
    <w:p w14:paraId="6CCC72CB" w14:textId="5007C3B9" w:rsidR="00B424AB" w:rsidRDefault="00B424AB" w:rsidP="00A72C7F">
      <w:pPr>
        <w:spacing w:after="0" w:line="240" w:lineRule="auto"/>
        <w:jc w:val="both"/>
        <w:rPr>
          <w:rFonts w:ascii="Times New Roman" w:eastAsia="Times New Roman" w:hAnsi="Times New Roman" w:cs="Times New Roman"/>
          <w:color w:val="000000" w:themeColor="text1"/>
          <w:sz w:val="24"/>
          <w:szCs w:val="24"/>
        </w:rPr>
      </w:pPr>
      <w:r w:rsidRPr="47687F2E">
        <w:rPr>
          <w:rFonts w:ascii="Times New Roman" w:eastAsia="Times New Roman" w:hAnsi="Times New Roman" w:cs="Times New Roman"/>
          <w:sz w:val="24"/>
          <w:szCs w:val="24"/>
        </w:rPr>
        <w:t xml:space="preserve">Paragrahvis </w:t>
      </w:r>
      <w:r w:rsidR="62F4C6D1" w:rsidRPr="3719A35D">
        <w:rPr>
          <w:rFonts w:ascii="Times New Roman" w:eastAsia="Times New Roman" w:hAnsi="Times New Roman" w:cs="Times New Roman"/>
          <w:sz w:val="24"/>
          <w:szCs w:val="24"/>
        </w:rPr>
        <w:t>2</w:t>
      </w:r>
      <w:r w:rsidR="428FA84E" w:rsidRPr="3719A35D">
        <w:rPr>
          <w:rFonts w:ascii="Times New Roman" w:eastAsia="Times New Roman" w:hAnsi="Times New Roman" w:cs="Times New Roman"/>
          <w:sz w:val="24"/>
          <w:szCs w:val="24"/>
        </w:rPr>
        <w:t>3</w:t>
      </w:r>
      <w:r w:rsidRPr="47687F2E">
        <w:rPr>
          <w:rFonts w:ascii="Times New Roman" w:eastAsia="Times New Roman" w:hAnsi="Times New Roman" w:cs="Times New Roman"/>
          <w:sz w:val="24"/>
          <w:szCs w:val="24"/>
        </w:rPr>
        <w:t xml:space="preserve"> sätestatud </w:t>
      </w:r>
      <w:r w:rsidRPr="000673F9">
        <w:rPr>
          <w:rFonts w:ascii="Times New Roman" w:eastAsia="Times New Roman" w:hAnsi="Times New Roman" w:cs="Times New Roman"/>
          <w:i/>
          <w:iCs/>
          <w:sz w:val="24"/>
          <w:szCs w:val="24"/>
        </w:rPr>
        <w:t>kasv</w:t>
      </w:r>
      <w:r w:rsidR="4CEC1E32" w:rsidRPr="000673F9">
        <w:rPr>
          <w:rFonts w:ascii="Times New Roman" w:eastAsia="Times New Roman" w:hAnsi="Times New Roman" w:cs="Times New Roman"/>
          <w:i/>
          <w:iCs/>
          <w:sz w:val="24"/>
          <w:szCs w:val="24"/>
        </w:rPr>
        <w:t>u</w:t>
      </w:r>
      <w:r w:rsidRPr="000673F9">
        <w:rPr>
          <w:rFonts w:ascii="Times New Roman" w:eastAsia="Times New Roman" w:hAnsi="Times New Roman" w:cs="Times New Roman"/>
          <w:i/>
          <w:iCs/>
          <w:sz w:val="24"/>
          <w:szCs w:val="24"/>
        </w:rPr>
        <w:t xml:space="preserve">hoonegaaside heite vähendamist </w:t>
      </w:r>
      <w:r w:rsidR="002B6B9A" w:rsidRPr="000673F9">
        <w:rPr>
          <w:rFonts w:ascii="Times New Roman" w:eastAsia="Times New Roman" w:hAnsi="Times New Roman" w:cs="Times New Roman"/>
          <w:i/>
          <w:iCs/>
          <w:sz w:val="24"/>
          <w:szCs w:val="24"/>
        </w:rPr>
        <w:t>toetavate</w:t>
      </w:r>
      <w:r w:rsidRPr="000673F9">
        <w:rPr>
          <w:rFonts w:ascii="Times New Roman" w:eastAsia="Times New Roman" w:hAnsi="Times New Roman" w:cs="Times New Roman"/>
          <w:i/>
          <w:iCs/>
          <w:sz w:val="24"/>
          <w:szCs w:val="24"/>
        </w:rPr>
        <w:t xml:space="preserve"> tehnoloogiate</w:t>
      </w:r>
      <w:r w:rsidR="00392DAA" w:rsidRPr="000673F9">
        <w:rPr>
          <w:rFonts w:ascii="Times New Roman" w:eastAsia="Times New Roman" w:hAnsi="Times New Roman" w:cs="Times New Roman"/>
          <w:i/>
          <w:iCs/>
          <w:sz w:val="24"/>
          <w:szCs w:val="24"/>
        </w:rPr>
        <w:t xml:space="preserve"> väljatöötamise,</w:t>
      </w:r>
      <w:r w:rsidRPr="000673F9">
        <w:rPr>
          <w:rFonts w:ascii="Times New Roman" w:eastAsia="Times New Roman" w:hAnsi="Times New Roman" w:cs="Times New Roman"/>
          <w:i/>
          <w:iCs/>
          <w:sz w:val="24"/>
          <w:szCs w:val="24"/>
        </w:rPr>
        <w:t xml:space="preserve"> katsetamise </w:t>
      </w:r>
      <w:r w:rsidR="00596E4D" w:rsidRPr="000673F9">
        <w:rPr>
          <w:rFonts w:ascii="Times New Roman" w:eastAsia="Times New Roman" w:hAnsi="Times New Roman" w:cs="Times New Roman"/>
          <w:i/>
          <w:iCs/>
          <w:sz w:val="24"/>
          <w:szCs w:val="24"/>
        </w:rPr>
        <w:t xml:space="preserve">ja kasutuselevõtu </w:t>
      </w:r>
      <w:r w:rsidRPr="000673F9">
        <w:rPr>
          <w:rFonts w:ascii="Times New Roman" w:eastAsia="Times New Roman" w:hAnsi="Times New Roman" w:cs="Times New Roman"/>
          <w:i/>
          <w:iCs/>
          <w:sz w:val="24"/>
          <w:szCs w:val="24"/>
        </w:rPr>
        <w:t>põhimõtte</w:t>
      </w:r>
      <w:r w:rsidRPr="47687F2E">
        <w:rPr>
          <w:rFonts w:ascii="Times New Roman" w:eastAsia="Times New Roman" w:hAnsi="Times New Roman" w:cs="Times New Roman"/>
          <w:sz w:val="24"/>
          <w:szCs w:val="24"/>
        </w:rPr>
        <w:t xml:space="preserve"> sätestamise eesmärk on anda </w:t>
      </w:r>
      <w:r w:rsidR="00F91B07" w:rsidRPr="6121135C">
        <w:rPr>
          <w:rFonts w:ascii="Times New Roman" w:eastAsia="Times New Roman" w:hAnsi="Times New Roman" w:cs="Times New Roman"/>
          <w:sz w:val="24"/>
          <w:szCs w:val="24"/>
        </w:rPr>
        <w:t>kliimakindla</w:t>
      </w:r>
      <w:r w:rsidR="00F91B07">
        <w:rPr>
          <w:rFonts w:ascii="Times New Roman" w:eastAsia="Times New Roman" w:hAnsi="Times New Roman" w:cs="Times New Roman"/>
          <w:sz w:val="24"/>
          <w:szCs w:val="24"/>
        </w:rPr>
        <w:t xml:space="preserve"> majanduse seadus</w:t>
      </w:r>
      <w:r w:rsidRPr="47687F2E">
        <w:rPr>
          <w:rFonts w:ascii="Times New Roman" w:eastAsia="Times New Roman" w:hAnsi="Times New Roman" w:cs="Times New Roman"/>
          <w:sz w:val="24"/>
          <w:szCs w:val="24"/>
        </w:rPr>
        <w:t xml:space="preserve">e kaudu eelised </w:t>
      </w:r>
      <w:r w:rsidR="0081712D">
        <w:rPr>
          <w:rFonts w:ascii="Times New Roman" w:eastAsia="Times New Roman" w:hAnsi="Times New Roman" w:cs="Times New Roman"/>
          <w:sz w:val="24"/>
          <w:szCs w:val="24"/>
        </w:rPr>
        <w:t xml:space="preserve">KHG heite </w:t>
      </w:r>
      <w:r w:rsidR="001C2B97">
        <w:rPr>
          <w:rFonts w:ascii="Times New Roman" w:eastAsia="Times New Roman" w:hAnsi="Times New Roman" w:cs="Times New Roman"/>
          <w:sz w:val="24"/>
          <w:szCs w:val="24"/>
        </w:rPr>
        <w:t xml:space="preserve">vähendamist </w:t>
      </w:r>
      <w:r w:rsidR="009D6B82">
        <w:rPr>
          <w:rFonts w:ascii="Times New Roman" w:eastAsia="Times New Roman" w:hAnsi="Times New Roman" w:cs="Times New Roman"/>
          <w:sz w:val="24"/>
          <w:szCs w:val="24"/>
        </w:rPr>
        <w:t>toetavate</w:t>
      </w:r>
      <w:r w:rsidR="0081712D" w:rsidRPr="47687F2E">
        <w:rPr>
          <w:rFonts w:ascii="Times New Roman" w:eastAsia="Times New Roman" w:hAnsi="Times New Roman" w:cs="Times New Roman"/>
          <w:sz w:val="24"/>
          <w:szCs w:val="24"/>
        </w:rPr>
        <w:t xml:space="preserve"> </w:t>
      </w:r>
      <w:r w:rsidRPr="47687F2E">
        <w:rPr>
          <w:rFonts w:ascii="Times New Roman" w:eastAsia="Times New Roman" w:hAnsi="Times New Roman" w:cs="Times New Roman"/>
          <w:sz w:val="24"/>
          <w:szCs w:val="24"/>
        </w:rPr>
        <w:t xml:space="preserve">tehnoloogiate </w:t>
      </w:r>
      <w:r w:rsidR="475ED95B" w:rsidRPr="4168A3B2">
        <w:rPr>
          <w:rFonts w:ascii="Times New Roman" w:eastAsia="Times New Roman" w:hAnsi="Times New Roman" w:cs="Times New Roman"/>
          <w:sz w:val="24"/>
          <w:szCs w:val="24"/>
        </w:rPr>
        <w:t xml:space="preserve">ja </w:t>
      </w:r>
      <w:r w:rsidR="00297A36">
        <w:rPr>
          <w:rFonts w:ascii="Times New Roman" w:eastAsia="Times New Roman" w:hAnsi="Times New Roman" w:cs="Times New Roman"/>
          <w:sz w:val="24"/>
          <w:szCs w:val="24"/>
        </w:rPr>
        <w:t>meetodite</w:t>
      </w:r>
      <w:r w:rsidRPr="137A27E5">
        <w:rPr>
          <w:rFonts w:ascii="Times New Roman" w:eastAsia="Times New Roman" w:hAnsi="Times New Roman" w:cs="Times New Roman"/>
          <w:sz w:val="24"/>
          <w:szCs w:val="24"/>
        </w:rPr>
        <w:t xml:space="preserve"> </w:t>
      </w:r>
      <w:r w:rsidRPr="47687F2E">
        <w:rPr>
          <w:rFonts w:ascii="Times New Roman" w:eastAsia="Times New Roman" w:hAnsi="Times New Roman" w:cs="Times New Roman"/>
          <w:sz w:val="24"/>
          <w:szCs w:val="24"/>
        </w:rPr>
        <w:t xml:space="preserve">väljatöötamiseks ning võimaldada </w:t>
      </w:r>
      <w:commentRangeStart w:id="29"/>
      <w:r w:rsidR="001D5F65">
        <w:rPr>
          <w:rFonts w:ascii="Times New Roman" w:eastAsia="Times New Roman" w:hAnsi="Times New Roman" w:cs="Times New Roman"/>
          <w:sz w:val="24"/>
          <w:szCs w:val="24"/>
        </w:rPr>
        <w:t>kiirendatud menetluses</w:t>
      </w:r>
      <w:r w:rsidRPr="47687F2E">
        <w:rPr>
          <w:rFonts w:ascii="Times New Roman" w:eastAsia="Times New Roman" w:hAnsi="Times New Roman" w:cs="Times New Roman"/>
          <w:sz w:val="24"/>
          <w:szCs w:val="24"/>
        </w:rPr>
        <w:t xml:space="preserve"> </w:t>
      </w:r>
      <w:commentRangeEnd w:id="29"/>
      <w:r w:rsidR="003C01AA">
        <w:rPr>
          <w:rStyle w:val="Kommentaariviide"/>
        </w:rPr>
        <w:commentReference w:id="29"/>
      </w:r>
      <w:r w:rsidR="2A1227E0" w:rsidRPr="4F76B8CD">
        <w:rPr>
          <w:rFonts w:ascii="Times New Roman" w:eastAsia="Times New Roman" w:hAnsi="Times New Roman" w:cs="Times New Roman"/>
          <w:sz w:val="24"/>
          <w:szCs w:val="24"/>
        </w:rPr>
        <w:t xml:space="preserve">KHG heite </w:t>
      </w:r>
      <w:r w:rsidR="2A1227E0" w:rsidRPr="49B15009">
        <w:rPr>
          <w:rFonts w:ascii="Times New Roman" w:eastAsia="Times New Roman" w:hAnsi="Times New Roman" w:cs="Times New Roman"/>
          <w:sz w:val="24"/>
          <w:szCs w:val="24"/>
        </w:rPr>
        <w:t>vähendamist või</w:t>
      </w:r>
      <w:r w:rsidR="2A1227E0" w:rsidRPr="4F76B8CD">
        <w:rPr>
          <w:rFonts w:ascii="Times New Roman" w:eastAsia="Times New Roman" w:hAnsi="Times New Roman" w:cs="Times New Roman"/>
          <w:sz w:val="24"/>
          <w:szCs w:val="24"/>
        </w:rPr>
        <w:t xml:space="preserve"> sidumist </w:t>
      </w:r>
      <w:r w:rsidR="2A1227E0" w:rsidRPr="1F2480A6">
        <w:rPr>
          <w:rFonts w:ascii="Times New Roman" w:eastAsia="Times New Roman" w:hAnsi="Times New Roman" w:cs="Times New Roman"/>
          <w:sz w:val="24"/>
          <w:szCs w:val="24"/>
        </w:rPr>
        <w:t xml:space="preserve">soodustavate </w:t>
      </w:r>
      <w:r w:rsidRPr="47687F2E">
        <w:rPr>
          <w:rFonts w:ascii="Times New Roman" w:eastAsia="Times New Roman" w:hAnsi="Times New Roman" w:cs="Times New Roman"/>
          <w:sz w:val="24"/>
          <w:szCs w:val="24"/>
        </w:rPr>
        <w:t>tehnoloogiate katsetamist ja uurimist.</w:t>
      </w:r>
    </w:p>
    <w:p w14:paraId="4802E89E" w14:textId="608341E8" w:rsidR="7FF49557" w:rsidRDefault="7FF49557" w:rsidP="00A72C7F">
      <w:pPr>
        <w:spacing w:after="0" w:line="240" w:lineRule="auto"/>
        <w:jc w:val="both"/>
        <w:rPr>
          <w:rFonts w:ascii="Times New Roman" w:eastAsia="Times New Roman" w:hAnsi="Times New Roman" w:cs="Times New Roman"/>
          <w:sz w:val="24"/>
          <w:szCs w:val="24"/>
        </w:rPr>
      </w:pPr>
    </w:p>
    <w:p w14:paraId="44C4B940" w14:textId="42F9C654" w:rsidR="6CE67F1D" w:rsidRDefault="48E2627E" w:rsidP="00A72C7F">
      <w:pPr>
        <w:shd w:val="clear" w:color="auto" w:fill="FFFFFF" w:themeFill="background1"/>
        <w:spacing w:after="0" w:line="240" w:lineRule="auto"/>
        <w:rPr>
          <w:rFonts w:ascii="Times New Roman" w:eastAsia="Times New Roman" w:hAnsi="Times New Roman" w:cs="Times New Roman"/>
          <w:b/>
          <w:bCs/>
          <w:color w:val="000000" w:themeColor="text1"/>
          <w:sz w:val="24"/>
          <w:szCs w:val="24"/>
        </w:rPr>
      </w:pPr>
      <w:r w:rsidRPr="630ECEC8">
        <w:rPr>
          <w:rFonts w:ascii="Times New Roman" w:eastAsia="Times New Roman" w:hAnsi="Times New Roman" w:cs="Times New Roman"/>
          <w:b/>
          <w:bCs/>
          <w:color w:val="000000" w:themeColor="text1"/>
          <w:sz w:val="24"/>
          <w:szCs w:val="24"/>
        </w:rPr>
        <w:t xml:space="preserve">§ 24. Süsinikuvaru hoidmist ja loodusesse kasvuhoonegaaside sidumist soodustavate tegevuste ja </w:t>
      </w:r>
      <w:r w:rsidR="00297A36">
        <w:rPr>
          <w:rFonts w:ascii="Times New Roman" w:eastAsia="Times New Roman" w:hAnsi="Times New Roman" w:cs="Times New Roman"/>
          <w:b/>
          <w:bCs/>
          <w:color w:val="000000" w:themeColor="text1"/>
          <w:sz w:val="24"/>
          <w:szCs w:val="24"/>
        </w:rPr>
        <w:t>meetodite</w:t>
      </w:r>
      <w:r w:rsidRPr="630ECEC8">
        <w:rPr>
          <w:rFonts w:ascii="Times New Roman" w:eastAsia="Times New Roman" w:hAnsi="Times New Roman" w:cs="Times New Roman"/>
          <w:b/>
          <w:bCs/>
          <w:color w:val="000000" w:themeColor="text1"/>
          <w:sz w:val="24"/>
          <w:szCs w:val="24"/>
        </w:rPr>
        <w:t xml:space="preserve"> soosimine</w:t>
      </w:r>
    </w:p>
    <w:p w14:paraId="5F37BF36" w14:textId="1D7D5FB1" w:rsidR="09FB1DE8" w:rsidRDefault="09FB1DE8" w:rsidP="00A72C7F">
      <w:pPr>
        <w:shd w:val="clear" w:color="auto" w:fill="FFFFFF" w:themeFill="background1"/>
        <w:spacing w:after="0" w:line="240" w:lineRule="auto"/>
        <w:rPr>
          <w:rFonts w:ascii="Times New Roman" w:eastAsia="Times New Roman" w:hAnsi="Times New Roman" w:cs="Times New Roman"/>
          <w:color w:val="000000" w:themeColor="text1"/>
          <w:sz w:val="24"/>
          <w:szCs w:val="24"/>
        </w:rPr>
      </w:pPr>
    </w:p>
    <w:p w14:paraId="490246BD" w14:textId="05B78CF4" w:rsidR="7FF49557" w:rsidRDefault="1D148ACE" w:rsidP="00A72C7F">
      <w:pPr>
        <w:shd w:val="clear" w:color="auto" w:fill="FFFFFF" w:themeFill="background1"/>
        <w:spacing w:after="0" w:line="240" w:lineRule="auto"/>
        <w:jc w:val="both"/>
        <w:rPr>
          <w:rFonts w:ascii="Times New Roman" w:eastAsia="Times New Roman" w:hAnsi="Times New Roman" w:cs="Times New Roman"/>
          <w:sz w:val="24"/>
          <w:szCs w:val="24"/>
        </w:rPr>
      </w:pPr>
      <w:r w:rsidRPr="70366A4D">
        <w:rPr>
          <w:rFonts w:ascii="Times New Roman" w:eastAsia="Times New Roman" w:hAnsi="Times New Roman" w:cs="Times New Roman"/>
          <w:sz w:val="24"/>
          <w:szCs w:val="24"/>
        </w:rPr>
        <w:t xml:space="preserve">Paragrahvis 24 sätestatakse, et erinevates sektorites eelistatakse ja soositakse tegevusi, </w:t>
      </w:r>
      <w:r w:rsidR="00297A36">
        <w:rPr>
          <w:rFonts w:ascii="Times New Roman" w:eastAsia="Times New Roman" w:hAnsi="Times New Roman" w:cs="Times New Roman"/>
          <w:sz w:val="24"/>
          <w:szCs w:val="24"/>
        </w:rPr>
        <w:t>meetodeid</w:t>
      </w:r>
      <w:r w:rsidRPr="70366A4D">
        <w:rPr>
          <w:rFonts w:ascii="Times New Roman" w:eastAsia="Times New Roman" w:hAnsi="Times New Roman" w:cs="Times New Roman"/>
          <w:sz w:val="24"/>
          <w:szCs w:val="24"/>
        </w:rPr>
        <w:t xml:space="preserve"> ja looduspõhiseid lahendusi, mis aitavad talletada süsinikuvaru mullas, ökosüsteemides, linnade ja maastike rohevõrgustikus ja mujal (sh ehitusmaterjalides, setetes), vähendavad kasvuhoonegaaside heidet või suurendavad kasvuhoonegaaside sidumist erinevates sektorites looduspõhiste lahenduste</w:t>
      </w:r>
      <w:r w:rsidR="00297A36">
        <w:rPr>
          <w:rFonts w:ascii="Times New Roman" w:eastAsia="Times New Roman" w:hAnsi="Times New Roman" w:cs="Times New Roman"/>
          <w:sz w:val="24"/>
          <w:szCs w:val="24"/>
        </w:rPr>
        <w:t>ga</w:t>
      </w:r>
      <w:r w:rsidRPr="70366A4D">
        <w:rPr>
          <w:rFonts w:ascii="Times New Roman" w:eastAsia="Times New Roman" w:hAnsi="Times New Roman" w:cs="Times New Roman"/>
          <w:sz w:val="24"/>
          <w:szCs w:val="24"/>
        </w:rPr>
        <w:t>.</w:t>
      </w:r>
    </w:p>
    <w:p w14:paraId="48494F55" w14:textId="534E8657" w:rsidR="7FF49557" w:rsidRDefault="7FF49557" w:rsidP="00A72C7F">
      <w:pPr>
        <w:shd w:val="clear" w:color="auto" w:fill="FFFFFF" w:themeFill="background1"/>
        <w:spacing w:after="0" w:line="240" w:lineRule="auto"/>
        <w:jc w:val="both"/>
        <w:rPr>
          <w:rFonts w:ascii="Times New Roman" w:eastAsia="Times New Roman" w:hAnsi="Times New Roman" w:cs="Times New Roman"/>
          <w:sz w:val="24"/>
          <w:szCs w:val="24"/>
        </w:rPr>
      </w:pPr>
    </w:p>
    <w:p w14:paraId="2C7D183D" w14:textId="227095B0" w:rsidR="7FF49557" w:rsidRDefault="00B9DB3A" w:rsidP="00A72C7F">
      <w:pPr>
        <w:shd w:val="clear" w:color="auto" w:fill="FFFFFF" w:themeFill="background1"/>
        <w:spacing w:after="0" w:line="240" w:lineRule="auto"/>
        <w:jc w:val="both"/>
        <w:rPr>
          <w:rFonts w:ascii="Times New Roman" w:eastAsia="Times New Roman" w:hAnsi="Times New Roman" w:cs="Times New Roman"/>
          <w:sz w:val="24"/>
          <w:szCs w:val="24"/>
        </w:rPr>
      </w:pPr>
      <w:r w:rsidRPr="7C84A48D">
        <w:rPr>
          <w:rFonts w:ascii="Times New Roman" w:eastAsia="Times New Roman" w:hAnsi="Times New Roman" w:cs="Times New Roman"/>
          <w:sz w:val="24"/>
          <w:szCs w:val="24"/>
        </w:rPr>
        <w:t xml:space="preserve">Looduspõhised lahendused </w:t>
      </w:r>
      <w:r w:rsidR="13A18AD4" w:rsidRPr="7C84A48D">
        <w:rPr>
          <w:rFonts w:ascii="Times New Roman" w:eastAsia="Times New Roman" w:hAnsi="Times New Roman" w:cs="Times New Roman"/>
          <w:sz w:val="24"/>
          <w:szCs w:val="24"/>
        </w:rPr>
        <w:t>kasutavad atmosfäärist CO</w:t>
      </w:r>
      <w:r w:rsidR="13A18AD4" w:rsidRPr="7C84A48D">
        <w:rPr>
          <w:rFonts w:ascii="Times New Roman" w:eastAsia="Times New Roman" w:hAnsi="Times New Roman" w:cs="Times New Roman"/>
          <w:sz w:val="24"/>
          <w:szCs w:val="24"/>
          <w:vertAlign w:val="subscript"/>
        </w:rPr>
        <w:t xml:space="preserve">2 </w:t>
      </w:r>
      <w:r w:rsidR="13A18AD4" w:rsidRPr="7C84A48D">
        <w:rPr>
          <w:rFonts w:ascii="Times New Roman" w:eastAsia="Times New Roman" w:hAnsi="Times New Roman" w:cs="Times New Roman"/>
          <w:sz w:val="24"/>
          <w:szCs w:val="24"/>
        </w:rPr>
        <w:t xml:space="preserve">sidumiseks ja talletamiseks </w:t>
      </w:r>
      <w:r w:rsidRPr="7C84A48D">
        <w:rPr>
          <w:rFonts w:ascii="Times New Roman" w:eastAsia="Times New Roman" w:hAnsi="Times New Roman" w:cs="Times New Roman"/>
          <w:sz w:val="24"/>
          <w:szCs w:val="24"/>
        </w:rPr>
        <w:t>ökosüsteemides, rohealadel, veekogudes, linnades, maastikes jm looduslikke protsesse</w:t>
      </w:r>
      <w:r w:rsidR="406B2381" w:rsidRPr="7C84A48D">
        <w:rPr>
          <w:rFonts w:ascii="Times New Roman" w:eastAsia="Times New Roman" w:hAnsi="Times New Roman" w:cs="Times New Roman"/>
          <w:sz w:val="24"/>
          <w:szCs w:val="24"/>
        </w:rPr>
        <w:t>.</w:t>
      </w:r>
      <w:r w:rsidRPr="7C84A48D">
        <w:rPr>
          <w:rFonts w:ascii="Times New Roman" w:eastAsia="Times New Roman" w:hAnsi="Times New Roman" w:cs="Times New Roman"/>
          <w:sz w:val="24"/>
          <w:szCs w:val="24"/>
        </w:rPr>
        <w:t xml:space="preserve"> </w:t>
      </w:r>
      <w:r w:rsidR="13A18AD4" w:rsidRPr="7C84A48D">
        <w:rPr>
          <w:rFonts w:ascii="Times New Roman" w:eastAsia="Times New Roman" w:hAnsi="Times New Roman" w:cs="Times New Roman"/>
          <w:sz w:val="24"/>
          <w:szCs w:val="24"/>
        </w:rPr>
        <w:t xml:space="preserve">Teadmised </w:t>
      </w:r>
      <w:r w:rsidR="06E5BAB3" w:rsidRPr="7C84A48D">
        <w:rPr>
          <w:rFonts w:ascii="Times New Roman" w:eastAsia="Times New Roman" w:hAnsi="Times New Roman" w:cs="Times New Roman"/>
          <w:sz w:val="24"/>
          <w:szCs w:val="24"/>
        </w:rPr>
        <w:t xml:space="preserve">sellistest </w:t>
      </w:r>
      <w:r w:rsidRPr="7C84A48D">
        <w:rPr>
          <w:rFonts w:ascii="Times New Roman" w:eastAsia="Times New Roman" w:hAnsi="Times New Roman" w:cs="Times New Roman"/>
          <w:sz w:val="24"/>
          <w:szCs w:val="24"/>
        </w:rPr>
        <w:t>lahendus</w:t>
      </w:r>
      <w:r w:rsidR="13A18AD4" w:rsidRPr="7C84A48D">
        <w:rPr>
          <w:rFonts w:ascii="Times New Roman" w:eastAsia="Times New Roman" w:hAnsi="Times New Roman" w:cs="Times New Roman"/>
          <w:sz w:val="24"/>
          <w:szCs w:val="24"/>
        </w:rPr>
        <w:t>test</w:t>
      </w:r>
      <w:r w:rsidRPr="7C84A48D">
        <w:rPr>
          <w:rFonts w:ascii="Times New Roman" w:eastAsia="Times New Roman" w:hAnsi="Times New Roman" w:cs="Times New Roman"/>
          <w:sz w:val="24"/>
          <w:szCs w:val="24"/>
        </w:rPr>
        <w:t xml:space="preserve"> on alles kujunemas. Looduspõhised lahendused hõlmavad ökosüsteemide kaitset ja taastamist, metsade süsinikusidumist ja süsinikuvaru hoidmist soodustavat majandamist, taastavat põllumajandust, </w:t>
      </w:r>
      <w:proofErr w:type="spellStart"/>
      <w:r w:rsidRPr="7C84A48D">
        <w:rPr>
          <w:rFonts w:ascii="Times New Roman" w:eastAsia="Times New Roman" w:hAnsi="Times New Roman" w:cs="Times New Roman"/>
          <w:sz w:val="24"/>
          <w:szCs w:val="24"/>
        </w:rPr>
        <w:t>agrometsandust</w:t>
      </w:r>
      <w:proofErr w:type="spellEnd"/>
      <w:r w:rsidRPr="7C84A48D">
        <w:rPr>
          <w:rFonts w:ascii="Times New Roman" w:eastAsia="Times New Roman" w:hAnsi="Times New Roman" w:cs="Times New Roman"/>
          <w:sz w:val="24"/>
          <w:szCs w:val="24"/>
        </w:rPr>
        <w:t xml:space="preserve">, muldade viljakuse soodustamist, turbaalade kaitset ja taastamist, tegevusi rannikualadel ja meres, mis aitavad siduda süsinikku nii </w:t>
      </w:r>
      <w:proofErr w:type="spellStart"/>
      <w:r w:rsidRPr="7C84A48D">
        <w:rPr>
          <w:rFonts w:ascii="Times New Roman" w:eastAsia="Times New Roman" w:hAnsi="Times New Roman" w:cs="Times New Roman"/>
          <w:sz w:val="24"/>
          <w:szCs w:val="24"/>
        </w:rPr>
        <w:t>biomassi</w:t>
      </w:r>
      <w:proofErr w:type="spellEnd"/>
      <w:r w:rsidRPr="7C84A48D">
        <w:rPr>
          <w:rFonts w:ascii="Times New Roman" w:eastAsia="Times New Roman" w:hAnsi="Times New Roman" w:cs="Times New Roman"/>
          <w:sz w:val="24"/>
          <w:szCs w:val="24"/>
        </w:rPr>
        <w:t xml:space="preserve"> kui </w:t>
      </w:r>
      <w:r w:rsidR="13A18AD4" w:rsidRPr="7C84A48D">
        <w:rPr>
          <w:rFonts w:ascii="Times New Roman" w:eastAsia="Times New Roman" w:hAnsi="Times New Roman" w:cs="Times New Roman"/>
          <w:sz w:val="24"/>
          <w:szCs w:val="24"/>
        </w:rPr>
        <w:t xml:space="preserve">ka </w:t>
      </w:r>
      <w:r w:rsidRPr="7C84A48D">
        <w:rPr>
          <w:rFonts w:ascii="Times New Roman" w:eastAsia="Times New Roman" w:hAnsi="Times New Roman" w:cs="Times New Roman"/>
          <w:sz w:val="24"/>
          <w:szCs w:val="24"/>
        </w:rPr>
        <w:t>setetesse, linnade rohealade ja rohevõrgustiku oskuslik kujundamine jms. Need lähenemisviisid soodustavad ka bioloogilist mitmekesisust, parandavad ökosüsteemide seisundit ja inimeste elukeskkonda.</w:t>
      </w:r>
      <w:r w:rsidR="0092255C">
        <w:rPr>
          <w:rFonts w:ascii="Times New Roman" w:eastAsia="Times New Roman" w:hAnsi="Times New Roman" w:cs="Times New Roman"/>
          <w:sz w:val="24"/>
          <w:szCs w:val="24"/>
        </w:rPr>
        <w:t xml:space="preserve"> </w:t>
      </w:r>
      <w:r w:rsidR="3AC80045" w:rsidRPr="7C84A48D">
        <w:rPr>
          <w:rFonts w:ascii="Times New Roman" w:eastAsia="Times New Roman" w:hAnsi="Times New Roman" w:cs="Times New Roman"/>
          <w:sz w:val="24"/>
          <w:szCs w:val="24"/>
        </w:rPr>
        <w:t xml:space="preserve">Neid tegevusi tuleks eelistada </w:t>
      </w:r>
      <w:r w:rsidR="72FC1C93" w:rsidRPr="7C84A48D">
        <w:rPr>
          <w:rFonts w:ascii="Times New Roman" w:eastAsia="Times New Roman" w:hAnsi="Times New Roman" w:cs="Times New Roman"/>
          <w:sz w:val="24"/>
          <w:szCs w:val="24"/>
        </w:rPr>
        <w:t xml:space="preserve">harjumuspärastele </w:t>
      </w:r>
      <w:r w:rsidR="3AC80045" w:rsidRPr="7C84A48D">
        <w:rPr>
          <w:rFonts w:ascii="Times New Roman" w:eastAsia="Times New Roman" w:hAnsi="Times New Roman" w:cs="Times New Roman"/>
          <w:sz w:val="24"/>
          <w:szCs w:val="24"/>
        </w:rPr>
        <w:t>metsa- ja põllumajanduspraktikatele</w:t>
      </w:r>
      <w:r w:rsidR="406B2381" w:rsidRPr="7C84A48D">
        <w:rPr>
          <w:rFonts w:ascii="Times New Roman" w:eastAsia="Times New Roman" w:hAnsi="Times New Roman" w:cs="Times New Roman"/>
          <w:sz w:val="24"/>
          <w:szCs w:val="24"/>
        </w:rPr>
        <w:t>.</w:t>
      </w:r>
      <w:r w:rsidR="3A5EC232" w:rsidRPr="7C84A48D">
        <w:rPr>
          <w:rFonts w:ascii="Times New Roman" w:eastAsia="Times New Roman" w:hAnsi="Times New Roman" w:cs="Times New Roman"/>
          <w:sz w:val="24"/>
          <w:szCs w:val="24"/>
        </w:rPr>
        <w:t xml:space="preserve"> </w:t>
      </w:r>
      <w:r w:rsidR="406B2381" w:rsidRPr="7C84A48D">
        <w:rPr>
          <w:rFonts w:ascii="Times New Roman" w:eastAsia="Times New Roman" w:hAnsi="Times New Roman" w:cs="Times New Roman"/>
          <w:sz w:val="24"/>
          <w:szCs w:val="24"/>
        </w:rPr>
        <w:t>K</w:t>
      </w:r>
      <w:r w:rsidR="3A5EC232" w:rsidRPr="7C84A48D">
        <w:rPr>
          <w:rFonts w:ascii="Times New Roman" w:eastAsia="Times New Roman" w:hAnsi="Times New Roman" w:cs="Times New Roman"/>
          <w:sz w:val="24"/>
          <w:szCs w:val="24"/>
        </w:rPr>
        <w:t>asutades ja kombineerides erinevaid meetodeid, on võimalik oluliselt suurendada süsiniku sidumist looduses ja vähendada kasvuhoonegaaside kontsentratsiooni atmosfääris</w:t>
      </w:r>
      <w:r w:rsidR="47DF7D22" w:rsidRPr="7C84A48D">
        <w:rPr>
          <w:rFonts w:ascii="Times New Roman" w:eastAsia="Times New Roman" w:hAnsi="Times New Roman" w:cs="Times New Roman"/>
          <w:sz w:val="24"/>
          <w:szCs w:val="24"/>
        </w:rPr>
        <w:t>.</w:t>
      </w:r>
    </w:p>
    <w:p w14:paraId="3A82DA1B" w14:textId="3082CC74" w:rsidR="0010149C" w:rsidRDefault="0010149C" w:rsidP="00CA1B1C">
      <w:pPr>
        <w:spacing w:after="0" w:line="240" w:lineRule="auto"/>
        <w:jc w:val="both"/>
        <w:rPr>
          <w:rFonts w:ascii="Times New Roman" w:eastAsia="Times New Roman" w:hAnsi="Times New Roman" w:cs="Times New Roman"/>
          <w:sz w:val="24"/>
          <w:szCs w:val="24"/>
        </w:rPr>
      </w:pPr>
    </w:p>
    <w:p w14:paraId="2392E920" w14:textId="6C2BA8A4" w:rsidR="4BCDF897" w:rsidRPr="00EC12B1" w:rsidRDefault="60B65967" w:rsidP="001320CE">
      <w:pPr>
        <w:pStyle w:val="Pealkiri2"/>
      </w:pPr>
      <w:bookmarkStart w:id="30" w:name="_Toc173748433"/>
      <w:r w:rsidRPr="00EC12B1">
        <w:t xml:space="preserve">4. </w:t>
      </w:r>
      <w:r w:rsidR="47E93444" w:rsidRPr="00EC12B1">
        <w:t>peatükk</w:t>
      </w:r>
      <w:r w:rsidR="00137D47" w:rsidRPr="00EC12B1">
        <w:t>.</w:t>
      </w:r>
      <w:r w:rsidR="195D8814" w:rsidRPr="00EC12B1">
        <w:t xml:space="preserve"> Kliimamuutuste leevendamise ja kliimamuutustega kohanemise eesmärgid</w:t>
      </w:r>
      <w:bookmarkEnd w:id="30"/>
    </w:p>
    <w:p w14:paraId="6019F90E" w14:textId="77777777" w:rsidR="005713E4" w:rsidRDefault="005713E4">
      <w:pPr>
        <w:spacing w:after="0" w:line="240" w:lineRule="auto"/>
        <w:rPr>
          <w:rFonts w:ascii="Times New Roman" w:eastAsia="Times New Roman" w:hAnsi="Times New Roman" w:cs="Times New Roman"/>
          <w:sz w:val="24"/>
          <w:szCs w:val="24"/>
        </w:rPr>
      </w:pPr>
    </w:p>
    <w:p w14:paraId="145A5F02" w14:textId="7F6ABEAB" w:rsidR="55C67AC8" w:rsidRDefault="44EF8A4B" w:rsidP="00A72C7F">
      <w:pPr>
        <w:spacing w:after="0" w:line="240" w:lineRule="auto"/>
        <w:rPr>
          <w:rFonts w:ascii="Times New Roman" w:eastAsia="Times New Roman" w:hAnsi="Times New Roman" w:cs="Times New Roman"/>
          <w:sz w:val="24"/>
          <w:szCs w:val="24"/>
        </w:rPr>
      </w:pPr>
      <w:r w:rsidRPr="63D53769">
        <w:rPr>
          <w:rFonts w:ascii="Times New Roman" w:eastAsia="Times New Roman" w:hAnsi="Times New Roman" w:cs="Times New Roman"/>
          <w:sz w:val="24"/>
          <w:szCs w:val="24"/>
        </w:rPr>
        <w:t>Kliima</w:t>
      </w:r>
      <w:r w:rsidR="00497ED5" w:rsidRPr="63D53769">
        <w:rPr>
          <w:rFonts w:ascii="Times New Roman" w:eastAsia="Times New Roman" w:hAnsi="Times New Roman" w:cs="Times New Roman"/>
          <w:sz w:val="24"/>
          <w:szCs w:val="24"/>
        </w:rPr>
        <w:t xml:space="preserve">kindla majanduse </w:t>
      </w:r>
      <w:r w:rsidRPr="63D53769">
        <w:rPr>
          <w:rFonts w:ascii="Times New Roman" w:eastAsia="Times New Roman" w:hAnsi="Times New Roman" w:cs="Times New Roman"/>
          <w:sz w:val="24"/>
          <w:szCs w:val="24"/>
        </w:rPr>
        <w:t>seaduse</w:t>
      </w:r>
      <w:r w:rsidR="00137D47">
        <w:rPr>
          <w:rFonts w:ascii="Times New Roman" w:eastAsia="Times New Roman" w:hAnsi="Times New Roman" w:cs="Times New Roman"/>
          <w:sz w:val="24"/>
          <w:szCs w:val="24"/>
        </w:rPr>
        <w:t xml:space="preserve"> eelnõu</w:t>
      </w:r>
      <w:r w:rsidRPr="63D53769">
        <w:rPr>
          <w:rFonts w:ascii="Times New Roman" w:eastAsia="Times New Roman" w:hAnsi="Times New Roman" w:cs="Times New Roman"/>
          <w:sz w:val="24"/>
          <w:szCs w:val="24"/>
        </w:rPr>
        <w:t>s sätestat</w:t>
      </w:r>
      <w:r w:rsidR="00137D47">
        <w:rPr>
          <w:rFonts w:ascii="Times New Roman" w:eastAsia="Times New Roman" w:hAnsi="Times New Roman" w:cs="Times New Roman"/>
          <w:sz w:val="24"/>
          <w:szCs w:val="24"/>
        </w:rPr>
        <w:t>ud</w:t>
      </w:r>
      <w:r w:rsidRPr="63D53769">
        <w:rPr>
          <w:rFonts w:ascii="Times New Roman" w:eastAsia="Times New Roman" w:hAnsi="Times New Roman" w:cs="Times New Roman"/>
          <w:sz w:val="24"/>
          <w:szCs w:val="24"/>
        </w:rPr>
        <w:t xml:space="preserve"> </w:t>
      </w:r>
      <w:r w:rsidR="1ED44CF0" w:rsidRPr="63D53769">
        <w:rPr>
          <w:rFonts w:ascii="Times New Roman" w:eastAsia="Times New Roman" w:hAnsi="Times New Roman" w:cs="Times New Roman"/>
          <w:sz w:val="24"/>
          <w:szCs w:val="24"/>
        </w:rPr>
        <w:t xml:space="preserve">üldiste ja </w:t>
      </w:r>
      <w:r w:rsidRPr="63D53769">
        <w:rPr>
          <w:rFonts w:ascii="Times New Roman" w:eastAsia="Times New Roman" w:hAnsi="Times New Roman" w:cs="Times New Roman"/>
          <w:sz w:val="24"/>
          <w:szCs w:val="24"/>
        </w:rPr>
        <w:t>sektor</w:t>
      </w:r>
      <w:r w:rsidR="4E03ACA8" w:rsidRPr="63D53769">
        <w:rPr>
          <w:rFonts w:ascii="Times New Roman" w:eastAsia="Times New Roman" w:hAnsi="Times New Roman" w:cs="Times New Roman"/>
          <w:sz w:val="24"/>
          <w:szCs w:val="24"/>
        </w:rPr>
        <w:t>ite</w:t>
      </w:r>
      <w:r w:rsidRPr="63D53769">
        <w:rPr>
          <w:rFonts w:ascii="Times New Roman" w:eastAsia="Times New Roman" w:hAnsi="Times New Roman" w:cs="Times New Roman"/>
          <w:sz w:val="24"/>
          <w:szCs w:val="24"/>
        </w:rPr>
        <w:t xml:space="preserve"> kasvuhoonegaaside </w:t>
      </w:r>
      <w:r w:rsidR="4580B7B4" w:rsidRPr="63D53769">
        <w:rPr>
          <w:rFonts w:ascii="Times New Roman" w:eastAsia="Times New Roman" w:hAnsi="Times New Roman" w:cs="Times New Roman"/>
          <w:sz w:val="24"/>
          <w:szCs w:val="24"/>
        </w:rPr>
        <w:t xml:space="preserve">heitkoguste </w:t>
      </w:r>
      <w:r w:rsidRPr="63D53769">
        <w:rPr>
          <w:rFonts w:ascii="Times New Roman" w:eastAsia="Times New Roman" w:hAnsi="Times New Roman" w:cs="Times New Roman"/>
          <w:sz w:val="24"/>
          <w:szCs w:val="24"/>
        </w:rPr>
        <w:t>vähendamise eesmärkide seadmisel on toetutud järgmise</w:t>
      </w:r>
      <w:r w:rsidR="00F8375A">
        <w:rPr>
          <w:rFonts w:ascii="Times New Roman" w:eastAsia="Times New Roman" w:hAnsi="Times New Roman" w:cs="Times New Roman"/>
          <w:sz w:val="24"/>
          <w:szCs w:val="24"/>
        </w:rPr>
        <w:t>le</w:t>
      </w:r>
      <w:r w:rsidRPr="63D53769">
        <w:rPr>
          <w:rFonts w:ascii="Times New Roman" w:eastAsia="Times New Roman" w:hAnsi="Times New Roman" w:cs="Times New Roman"/>
          <w:sz w:val="24"/>
          <w:szCs w:val="24"/>
        </w:rPr>
        <w:t>:</w:t>
      </w:r>
    </w:p>
    <w:p w14:paraId="12BFB2D2" w14:textId="73269896" w:rsidR="11512026" w:rsidRDefault="7EBEDDD8" w:rsidP="00A72C7F">
      <w:pPr>
        <w:pStyle w:val="Loendilik"/>
        <w:numPr>
          <w:ilvl w:val="0"/>
          <w:numId w:val="27"/>
        </w:numPr>
        <w:spacing w:line="240" w:lineRule="auto"/>
        <w:jc w:val="both"/>
        <w:rPr>
          <w:rFonts w:ascii="Times New Roman" w:eastAsia="Times New Roman" w:hAnsi="Times New Roman" w:cs="Times New Roman"/>
          <w:sz w:val="24"/>
          <w:szCs w:val="24"/>
        </w:rPr>
      </w:pPr>
      <w:r w:rsidRPr="7C84A48D">
        <w:rPr>
          <w:rFonts w:ascii="Times New Roman" w:eastAsia="Times New Roman" w:hAnsi="Times New Roman" w:cs="Times New Roman"/>
          <w:sz w:val="24"/>
          <w:szCs w:val="24"/>
        </w:rPr>
        <w:lastRenderedPageBreak/>
        <w:t xml:space="preserve">Pariisi </w:t>
      </w:r>
      <w:r w:rsidR="2E79BD68" w:rsidRPr="7C84A48D">
        <w:rPr>
          <w:rFonts w:ascii="Times New Roman" w:eastAsia="Times New Roman" w:hAnsi="Times New Roman" w:cs="Times New Roman"/>
          <w:sz w:val="24"/>
          <w:szCs w:val="24"/>
        </w:rPr>
        <w:t>k</w:t>
      </w:r>
      <w:r w:rsidRPr="7C84A48D">
        <w:rPr>
          <w:rFonts w:ascii="Times New Roman" w:eastAsia="Times New Roman" w:hAnsi="Times New Roman" w:cs="Times New Roman"/>
          <w:sz w:val="24"/>
          <w:szCs w:val="24"/>
        </w:rPr>
        <w:t>okkuleppe raames võetud kohustused</w:t>
      </w:r>
      <w:r w:rsidR="4D98334C" w:rsidRPr="7C84A48D">
        <w:rPr>
          <w:rFonts w:ascii="Times New Roman" w:eastAsia="Times New Roman" w:hAnsi="Times New Roman" w:cs="Times New Roman"/>
          <w:sz w:val="24"/>
          <w:szCs w:val="24"/>
        </w:rPr>
        <w:t>, mida täidetakse</w:t>
      </w:r>
      <w:r w:rsidR="78058876" w:rsidRPr="7C84A48D">
        <w:rPr>
          <w:rFonts w:ascii="Times New Roman" w:eastAsia="Times New Roman" w:hAnsi="Times New Roman" w:cs="Times New Roman"/>
          <w:sz w:val="24"/>
          <w:szCs w:val="24"/>
        </w:rPr>
        <w:t xml:space="preserve"> </w:t>
      </w:r>
      <w:r w:rsidR="4D98334C" w:rsidRPr="7C84A48D">
        <w:rPr>
          <w:rFonts w:ascii="Times New Roman" w:eastAsia="Times New Roman" w:hAnsi="Times New Roman" w:cs="Times New Roman"/>
          <w:sz w:val="24"/>
          <w:szCs w:val="24"/>
        </w:rPr>
        <w:t>E</w:t>
      </w:r>
      <w:r w:rsidR="5C98BAB5" w:rsidRPr="7C84A48D">
        <w:rPr>
          <w:rFonts w:ascii="Times New Roman" w:eastAsia="Times New Roman" w:hAnsi="Times New Roman" w:cs="Times New Roman"/>
          <w:sz w:val="24"/>
          <w:szCs w:val="24"/>
        </w:rPr>
        <w:t>Li</w:t>
      </w:r>
      <w:r w:rsidR="05A736B9" w:rsidRPr="7C84A48D">
        <w:rPr>
          <w:rFonts w:ascii="Times New Roman" w:eastAsia="Times New Roman" w:hAnsi="Times New Roman" w:cs="Times New Roman"/>
          <w:sz w:val="24"/>
          <w:szCs w:val="24"/>
        </w:rPr>
        <w:t xml:space="preserve"> </w:t>
      </w:r>
      <w:r w:rsidR="163029F6" w:rsidRPr="7C84A48D">
        <w:rPr>
          <w:rFonts w:ascii="Times New Roman" w:eastAsia="Times New Roman" w:hAnsi="Times New Roman" w:cs="Times New Roman"/>
          <w:sz w:val="24"/>
          <w:szCs w:val="24"/>
        </w:rPr>
        <w:t>õigusaktide</w:t>
      </w:r>
      <w:r w:rsidR="406B2381" w:rsidRPr="7C84A48D">
        <w:rPr>
          <w:rFonts w:ascii="Times New Roman" w:eastAsia="Times New Roman" w:hAnsi="Times New Roman" w:cs="Times New Roman"/>
          <w:sz w:val="24"/>
          <w:szCs w:val="24"/>
        </w:rPr>
        <w:t xml:space="preserve"> kohaselt</w:t>
      </w:r>
      <w:r w:rsidR="163029F6" w:rsidRPr="7C84A48D">
        <w:rPr>
          <w:rFonts w:ascii="Times New Roman" w:eastAsia="Times New Roman" w:hAnsi="Times New Roman" w:cs="Times New Roman"/>
          <w:sz w:val="24"/>
          <w:szCs w:val="24"/>
        </w:rPr>
        <w:t xml:space="preserve"> </w:t>
      </w:r>
      <w:r w:rsidR="4E0E293D" w:rsidRPr="7C84A48D">
        <w:rPr>
          <w:rFonts w:ascii="Times New Roman" w:eastAsia="Times New Roman" w:hAnsi="Times New Roman" w:cs="Times New Roman"/>
          <w:sz w:val="24"/>
          <w:szCs w:val="24"/>
        </w:rPr>
        <w:t>(</w:t>
      </w:r>
      <w:r w:rsidR="32E9A328" w:rsidRPr="7C84A48D">
        <w:rPr>
          <w:rFonts w:ascii="Times New Roman" w:eastAsia="Times New Roman" w:hAnsi="Times New Roman" w:cs="Times New Roman"/>
          <w:sz w:val="24"/>
          <w:szCs w:val="24"/>
        </w:rPr>
        <w:t xml:space="preserve">eelkõige </w:t>
      </w:r>
      <w:r w:rsidR="6F24B788" w:rsidRPr="7C84A48D">
        <w:rPr>
          <w:rFonts w:ascii="Times New Roman" w:eastAsia="Times New Roman" w:hAnsi="Times New Roman" w:cs="Times New Roman"/>
          <w:sz w:val="24"/>
          <w:szCs w:val="24"/>
        </w:rPr>
        <w:t>Euroopa Parlamendi ja nõukogu määrus</w:t>
      </w:r>
      <w:r w:rsidR="4E0E293D" w:rsidRPr="7C84A48D">
        <w:rPr>
          <w:rFonts w:ascii="Times New Roman" w:eastAsia="Times New Roman" w:hAnsi="Times New Roman" w:cs="Times New Roman"/>
          <w:sz w:val="24"/>
          <w:szCs w:val="24"/>
        </w:rPr>
        <w:t xml:space="preserve"> (EL) 2021/1119</w:t>
      </w:r>
      <w:r w:rsidR="44F980E7" w:rsidRPr="7C84A48D">
        <w:rPr>
          <w:rFonts w:ascii="Times New Roman" w:eastAsia="Times New Roman" w:hAnsi="Times New Roman" w:cs="Times New Roman"/>
          <w:sz w:val="24"/>
          <w:szCs w:val="24"/>
        </w:rPr>
        <w:t xml:space="preserve">, </w:t>
      </w:r>
      <w:r w:rsidR="4E0E293D" w:rsidRPr="7C84A48D">
        <w:rPr>
          <w:rFonts w:ascii="Times New Roman" w:eastAsia="Times New Roman" w:hAnsi="Times New Roman" w:cs="Times New Roman"/>
          <w:sz w:val="24"/>
          <w:szCs w:val="24"/>
        </w:rPr>
        <w:t>millega kehtestatakse kliimaneutraalsuse saavutamise raamistik ning muudetakse määruseid (EÜ) nr 401/2009 ja (EL) 2018/1999 (Euroopa kliimamäärus)</w:t>
      </w:r>
      <w:r w:rsidR="069D6DFD" w:rsidRPr="7C84A48D">
        <w:rPr>
          <w:rFonts w:ascii="Times New Roman" w:eastAsia="Times New Roman" w:hAnsi="Times New Roman" w:cs="Times New Roman"/>
          <w:sz w:val="24"/>
          <w:szCs w:val="24"/>
        </w:rPr>
        <w:t xml:space="preserve">, Euroopa Parlamendi ja </w:t>
      </w:r>
      <w:r w:rsidR="406B2381" w:rsidRPr="7C84A48D">
        <w:rPr>
          <w:rFonts w:ascii="Times New Roman" w:eastAsia="Times New Roman" w:hAnsi="Times New Roman" w:cs="Times New Roman"/>
          <w:sz w:val="24"/>
          <w:szCs w:val="24"/>
        </w:rPr>
        <w:t>n</w:t>
      </w:r>
      <w:r w:rsidR="069D6DFD" w:rsidRPr="7C84A48D">
        <w:rPr>
          <w:rFonts w:ascii="Times New Roman" w:eastAsia="Times New Roman" w:hAnsi="Times New Roman" w:cs="Times New Roman"/>
          <w:sz w:val="24"/>
          <w:szCs w:val="24"/>
        </w:rPr>
        <w:t xml:space="preserve">õukogu määrus (EL) 2023/857 (jõupingutuste jagamise määrus) ning Euroopa Parlamendi ja </w:t>
      </w:r>
      <w:r w:rsidR="406B2381" w:rsidRPr="7C84A48D">
        <w:rPr>
          <w:rFonts w:ascii="Times New Roman" w:eastAsia="Times New Roman" w:hAnsi="Times New Roman" w:cs="Times New Roman"/>
          <w:sz w:val="24"/>
          <w:szCs w:val="24"/>
        </w:rPr>
        <w:t>n</w:t>
      </w:r>
      <w:r w:rsidR="069D6DFD" w:rsidRPr="7C84A48D">
        <w:rPr>
          <w:rFonts w:ascii="Times New Roman" w:eastAsia="Times New Roman" w:hAnsi="Times New Roman" w:cs="Times New Roman"/>
          <w:sz w:val="24"/>
          <w:szCs w:val="24"/>
        </w:rPr>
        <w:t>õukogu määrus</w:t>
      </w:r>
      <w:r w:rsidR="5C98BAB5" w:rsidRPr="7C84A48D">
        <w:rPr>
          <w:rFonts w:ascii="Times New Roman" w:eastAsia="Times New Roman" w:hAnsi="Times New Roman" w:cs="Times New Roman"/>
          <w:sz w:val="24"/>
          <w:szCs w:val="24"/>
        </w:rPr>
        <w:t xml:space="preserve"> </w:t>
      </w:r>
      <w:r w:rsidR="069D6DFD" w:rsidRPr="7C84A48D">
        <w:rPr>
          <w:rFonts w:ascii="Times New Roman" w:eastAsia="Times New Roman" w:hAnsi="Times New Roman" w:cs="Times New Roman"/>
          <w:sz w:val="24"/>
          <w:szCs w:val="24"/>
        </w:rPr>
        <w:t>(EL) 2018/841 (maakasutuse, maakasutuse muutuse ja metsanduse määrus</w:t>
      </w:r>
      <w:r w:rsidR="368463DD" w:rsidRPr="7C84A48D">
        <w:rPr>
          <w:rFonts w:ascii="Times New Roman" w:eastAsia="Times New Roman" w:hAnsi="Times New Roman" w:cs="Times New Roman"/>
          <w:sz w:val="24"/>
          <w:szCs w:val="24"/>
        </w:rPr>
        <w:t>)</w:t>
      </w:r>
      <w:r w:rsidR="3BA29B04" w:rsidRPr="7C84A48D">
        <w:rPr>
          <w:rFonts w:ascii="Times New Roman" w:eastAsia="Times New Roman" w:hAnsi="Times New Roman" w:cs="Times New Roman"/>
          <w:sz w:val="24"/>
          <w:szCs w:val="24"/>
        </w:rPr>
        <w:t>)</w:t>
      </w:r>
      <w:r w:rsidR="368463DD" w:rsidRPr="7C84A48D">
        <w:rPr>
          <w:rFonts w:ascii="Times New Roman" w:eastAsia="Times New Roman" w:hAnsi="Times New Roman" w:cs="Times New Roman"/>
          <w:sz w:val="24"/>
          <w:szCs w:val="24"/>
        </w:rPr>
        <w:t>;</w:t>
      </w:r>
    </w:p>
    <w:p w14:paraId="0E02C757" w14:textId="575EBD4D" w:rsidR="27DDCA21" w:rsidRDefault="53C6B3D2" w:rsidP="00A72C7F">
      <w:pPr>
        <w:pStyle w:val="Loendilik"/>
        <w:numPr>
          <w:ilvl w:val="0"/>
          <w:numId w:val="27"/>
        </w:numPr>
        <w:spacing w:line="240" w:lineRule="auto"/>
        <w:jc w:val="both"/>
        <w:rPr>
          <w:rFonts w:ascii="Times New Roman" w:eastAsia="Times New Roman" w:hAnsi="Times New Roman" w:cs="Times New Roman"/>
          <w:sz w:val="24"/>
          <w:szCs w:val="24"/>
        </w:rPr>
      </w:pPr>
      <w:r w:rsidRPr="630ECEC8">
        <w:rPr>
          <w:rFonts w:ascii="Times New Roman" w:eastAsia="Times New Roman" w:hAnsi="Times New Roman" w:cs="Times New Roman"/>
          <w:sz w:val="24"/>
          <w:szCs w:val="24"/>
        </w:rPr>
        <w:t>EL</w:t>
      </w:r>
      <w:r w:rsidR="00137D47">
        <w:rPr>
          <w:rFonts w:ascii="Times New Roman" w:eastAsia="Times New Roman" w:hAnsi="Times New Roman" w:cs="Times New Roman"/>
          <w:sz w:val="24"/>
          <w:szCs w:val="24"/>
        </w:rPr>
        <w:t>i</w:t>
      </w:r>
      <w:r w:rsidRPr="630ECEC8">
        <w:rPr>
          <w:rFonts w:ascii="Times New Roman" w:eastAsia="Times New Roman" w:hAnsi="Times New Roman" w:cs="Times New Roman"/>
          <w:sz w:val="24"/>
          <w:szCs w:val="24"/>
        </w:rPr>
        <w:t xml:space="preserve"> lubatud heitkoguse ühikutega kauplemise süsteemi </w:t>
      </w:r>
      <w:r w:rsidR="78F9D59F" w:rsidRPr="630ECEC8">
        <w:rPr>
          <w:rFonts w:ascii="Times New Roman" w:eastAsia="Times New Roman" w:hAnsi="Times New Roman" w:cs="Times New Roman"/>
          <w:sz w:val="24"/>
          <w:szCs w:val="24"/>
        </w:rPr>
        <w:t>määruse (EL) 2003/87</w:t>
      </w:r>
      <w:r w:rsidR="40A3AD69" w:rsidRPr="630ECEC8">
        <w:rPr>
          <w:rStyle w:val="Allmrkuseviide"/>
          <w:rFonts w:ascii="Times New Roman" w:eastAsia="Times New Roman" w:hAnsi="Times New Roman" w:cs="Times New Roman"/>
          <w:sz w:val="24"/>
          <w:szCs w:val="24"/>
        </w:rPr>
        <w:footnoteReference w:id="25"/>
      </w:r>
      <w:r w:rsidR="78F9D59F" w:rsidRPr="630ECEC8">
        <w:rPr>
          <w:rFonts w:ascii="Times New Roman" w:eastAsia="Times New Roman" w:hAnsi="Times New Roman" w:cs="Times New Roman"/>
          <w:sz w:val="24"/>
          <w:szCs w:val="24"/>
        </w:rPr>
        <w:t xml:space="preserve"> </w:t>
      </w:r>
      <w:r w:rsidR="00034B1B">
        <w:rPr>
          <w:rFonts w:ascii="Times New Roman" w:eastAsia="Times New Roman" w:hAnsi="Times New Roman" w:cs="Times New Roman"/>
          <w:sz w:val="24"/>
          <w:szCs w:val="24"/>
        </w:rPr>
        <w:t>kohane</w:t>
      </w:r>
      <w:r w:rsidR="78F9D59F" w:rsidRPr="630ECEC8">
        <w:rPr>
          <w:rFonts w:ascii="Times New Roman" w:eastAsia="Times New Roman" w:hAnsi="Times New Roman" w:cs="Times New Roman"/>
          <w:sz w:val="24"/>
          <w:szCs w:val="24"/>
        </w:rPr>
        <w:t xml:space="preserve"> kohustus</w:t>
      </w:r>
      <w:r w:rsidRPr="630ECEC8">
        <w:rPr>
          <w:rFonts w:ascii="Times New Roman" w:eastAsia="Times New Roman" w:hAnsi="Times New Roman" w:cs="Times New Roman"/>
          <w:sz w:val="24"/>
          <w:szCs w:val="24"/>
        </w:rPr>
        <w:t xml:space="preserve"> </w:t>
      </w:r>
      <w:r w:rsidR="19F4D43D" w:rsidRPr="630ECEC8">
        <w:rPr>
          <w:rFonts w:ascii="Times New Roman" w:eastAsia="Times New Roman" w:hAnsi="Times New Roman" w:cs="Times New Roman"/>
          <w:sz w:val="24"/>
          <w:szCs w:val="24"/>
        </w:rPr>
        <w:t>vähendada</w:t>
      </w:r>
      <w:r w:rsidRPr="630ECEC8">
        <w:rPr>
          <w:rFonts w:ascii="Times New Roman" w:eastAsia="Times New Roman" w:hAnsi="Times New Roman" w:cs="Times New Roman"/>
          <w:sz w:val="24"/>
          <w:szCs w:val="24"/>
        </w:rPr>
        <w:t xml:space="preserve"> </w:t>
      </w:r>
      <w:r w:rsidR="48D29461" w:rsidRPr="630ECEC8">
        <w:rPr>
          <w:rFonts w:ascii="Times New Roman" w:eastAsia="Times New Roman" w:hAnsi="Times New Roman" w:cs="Times New Roman"/>
          <w:sz w:val="24"/>
          <w:szCs w:val="24"/>
        </w:rPr>
        <w:t xml:space="preserve">kauplemissüsteemi hõlmatud sektorites </w:t>
      </w:r>
      <w:r w:rsidR="00BA6E09">
        <w:rPr>
          <w:rFonts w:ascii="Times New Roman" w:eastAsia="Times New Roman" w:hAnsi="Times New Roman" w:cs="Times New Roman"/>
          <w:sz w:val="24"/>
          <w:szCs w:val="24"/>
        </w:rPr>
        <w:t xml:space="preserve">kogu </w:t>
      </w:r>
      <w:r w:rsidRPr="630ECEC8">
        <w:rPr>
          <w:rFonts w:ascii="Times New Roman" w:eastAsia="Times New Roman" w:hAnsi="Times New Roman" w:cs="Times New Roman"/>
          <w:sz w:val="24"/>
          <w:szCs w:val="24"/>
        </w:rPr>
        <w:t>EL</w:t>
      </w:r>
      <w:r w:rsidR="00BA6E09">
        <w:rPr>
          <w:rFonts w:ascii="Times New Roman" w:eastAsia="Times New Roman" w:hAnsi="Times New Roman" w:cs="Times New Roman"/>
          <w:sz w:val="24"/>
          <w:szCs w:val="24"/>
        </w:rPr>
        <w:t>is</w:t>
      </w:r>
      <w:r w:rsidRPr="630ECEC8">
        <w:rPr>
          <w:rFonts w:ascii="Times New Roman" w:eastAsia="Times New Roman" w:hAnsi="Times New Roman" w:cs="Times New Roman"/>
          <w:sz w:val="24"/>
          <w:szCs w:val="24"/>
        </w:rPr>
        <w:t xml:space="preserve"> </w:t>
      </w:r>
      <w:r w:rsidR="196F9E05" w:rsidRPr="630ECEC8">
        <w:rPr>
          <w:rFonts w:ascii="Times New Roman" w:eastAsia="Times New Roman" w:hAnsi="Times New Roman" w:cs="Times New Roman"/>
          <w:sz w:val="24"/>
          <w:szCs w:val="24"/>
        </w:rPr>
        <w:t xml:space="preserve">kasvuhoonegaaside </w:t>
      </w:r>
      <w:r w:rsidRPr="630ECEC8">
        <w:rPr>
          <w:rFonts w:ascii="Times New Roman" w:eastAsia="Times New Roman" w:hAnsi="Times New Roman" w:cs="Times New Roman"/>
          <w:sz w:val="24"/>
          <w:szCs w:val="24"/>
        </w:rPr>
        <w:t>heitkogus</w:t>
      </w:r>
      <w:r w:rsidR="09EB6D4E" w:rsidRPr="630ECEC8">
        <w:rPr>
          <w:rFonts w:ascii="Times New Roman" w:eastAsia="Times New Roman" w:hAnsi="Times New Roman" w:cs="Times New Roman"/>
          <w:sz w:val="24"/>
          <w:szCs w:val="24"/>
        </w:rPr>
        <w:t>t</w:t>
      </w:r>
      <w:r w:rsidRPr="630ECEC8">
        <w:rPr>
          <w:rFonts w:ascii="Times New Roman" w:eastAsia="Times New Roman" w:hAnsi="Times New Roman" w:cs="Times New Roman"/>
          <w:sz w:val="24"/>
          <w:szCs w:val="24"/>
        </w:rPr>
        <w:t xml:space="preserve"> 62% võrra aastaks 2030 võrreldes aastaga 2005;</w:t>
      </w:r>
    </w:p>
    <w:p w14:paraId="4B6FCEBB" w14:textId="52EA76D9" w:rsidR="2A490EAD" w:rsidRDefault="75E73F86" w:rsidP="00A72C7F">
      <w:pPr>
        <w:pStyle w:val="Loendilik"/>
        <w:numPr>
          <w:ilvl w:val="0"/>
          <w:numId w:val="27"/>
        </w:numPr>
        <w:spacing w:line="240" w:lineRule="auto"/>
        <w:jc w:val="both"/>
        <w:rPr>
          <w:rFonts w:ascii="Times New Roman" w:eastAsia="Times New Roman" w:hAnsi="Times New Roman" w:cs="Times New Roman"/>
          <w:sz w:val="24"/>
          <w:szCs w:val="24"/>
        </w:rPr>
      </w:pPr>
      <w:r w:rsidRPr="7C84A48D">
        <w:rPr>
          <w:rFonts w:ascii="Times New Roman" w:eastAsia="Times New Roman" w:hAnsi="Times New Roman" w:cs="Times New Roman"/>
          <w:sz w:val="24"/>
          <w:szCs w:val="24"/>
        </w:rPr>
        <w:t>EL</w:t>
      </w:r>
      <w:r w:rsidR="0CF8F025" w:rsidRPr="7C84A48D">
        <w:rPr>
          <w:rFonts w:ascii="Times New Roman" w:eastAsia="Times New Roman" w:hAnsi="Times New Roman" w:cs="Times New Roman"/>
          <w:sz w:val="24"/>
          <w:szCs w:val="24"/>
        </w:rPr>
        <w:t>i</w:t>
      </w:r>
      <w:r w:rsidRPr="7C84A48D">
        <w:rPr>
          <w:rFonts w:ascii="Times New Roman" w:eastAsia="Times New Roman" w:hAnsi="Times New Roman" w:cs="Times New Roman"/>
          <w:sz w:val="24"/>
          <w:szCs w:val="24"/>
        </w:rPr>
        <w:t xml:space="preserve"> jõupingutuste jagamise määruse</w:t>
      </w:r>
      <w:r w:rsidR="700522B3" w:rsidRPr="7C84A48D">
        <w:rPr>
          <w:rFonts w:ascii="Times New Roman" w:eastAsia="Times New Roman" w:hAnsi="Times New Roman" w:cs="Times New Roman"/>
          <w:sz w:val="24"/>
          <w:szCs w:val="24"/>
        </w:rPr>
        <w:t xml:space="preserve"> </w:t>
      </w:r>
      <w:r w:rsidR="46D6B959" w:rsidRPr="7C84A48D">
        <w:rPr>
          <w:rFonts w:ascii="Times New Roman" w:eastAsia="Times New Roman" w:hAnsi="Times New Roman" w:cs="Times New Roman"/>
          <w:sz w:val="24"/>
          <w:szCs w:val="24"/>
        </w:rPr>
        <w:t xml:space="preserve">(EL) 2018/842 </w:t>
      </w:r>
      <w:r w:rsidR="13907180" w:rsidRPr="7C84A48D">
        <w:rPr>
          <w:rFonts w:ascii="Times New Roman" w:eastAsia="Times New Roman" w:hAnsi="Times New Roman" w:cs="Times New Roman"/>
          <w:sz w:val="24"/>
          <w:szCs w:val="24"/>
        </w:rPr>
        <w:t>kohane</w:t>
      </w:r>
      <w:r w:rsidRPr="7C84A48D">
        <w:rPr>
          <w:rFonts w:ascii="Times New Roman" w:eastAsia="Times New Roman" w:hAnsi="Times New Roman" w:cs="Times New Roman"/>
          <w:sz w:val="24"/>
          <w:szCs w:val="24"/>
        </w:rPr>
        <w:t xml:space="preserve"> </w:t>
      </w:r>
      <w:r w:rsidR="4E44C1AA" w:rsidRPr="7C84A48D">
        <w:rPr>
          <w:rFonts w:ascii="Times New Roman" w:eastAsia="Times New Roman" w:hAnsi="Times New Roman" w:cs="Times New Roman"/>
          <w:sz w:val="24"/>
          <w:szCs w:val="24"/>
        </w:rPr>
        <w:t xml:space="preserve">Eesti </w:t>
      </w:r>
      <w:r w:rsidRPr="7C84A48D">
        <w:rPr>
          <w:rFonts w:ascii="Times New Roman" w:eastAsia="Times New Roman" w:hAnsi="Times New Roman" w:cs="Times New Roman"/>
          <w:sz w:val="24"/>
          <w:szCs w:val="24"/>
        </w:rPr>
        <w:t xml:space="preserve">kohustus vähendada transpordist, põllumajandusest, jäätmemajandusest, hoonetest, tööstuslikest protsessidest ja toodete kasutamisest pärinevat </w:t>
      </w:r>
      <w:r w:rsidR="5BA1AA05" w:rsidRPr="7C84A48D">
        <w:rPr>
          <w:rFonts w:ascii="Times New Roman" w:eastAsia="Times New Roman" w:hAnsi="Times New Roman" w:cs="Times New Roman"/>
          <w:sz w:val="24"/>
          <w:szCs w:val="24"/>
        </w:rPr>
        <w:t xml:space="preserve">kasvuhoonegaaside </w:t>
      </w:r>
      <w:r w:rsidRPr="7C84A48D">
        <w:rPr>
          <w:rFonts w:ascii="Times New Roman" w:eastAsia="Times New Roman" w:hAnsi="Times New Roman" w:cs="Times New Roman"/>
          <w:sz w:val="24"/>
          <w:szCs w:val="24"/>
        </w:rPr>
        <w:t>heitkogust tervikuna 24% aastaks 2030 võrreldes aastaga 2005</w:t>
      </w:r>
      <w:r w:rsidR="10B79163" w:rsidRPr="7C84A48D">
        <w:rPr>
          <w:rFonts w:ascii="Times New Roman" w:eastAsia="Times New Roman" w:hAnsi="Times New Roman" w:cs="Times New Roman"/>
          <w:sz w:val="24"/>
          <w:szCs w:val="24"/>
        </w:rPr>
        <w:t>;</w:t>
      </w:r>
    </w:p>
    <w:p w14:paraId="38C33716" w14:textId="7EC17423" w:rsidR="79E5A04B" w:rsidRDefault="3FBFA8A3" w:rsidP="00A72C7F">
      <w:pPr>
        <w:pStyle w:val="Loendilik"/>
        <w:numPr>
          <w:ilvl w:val="0"/>
          <w:numId w:val="27"/>
        </w:numPr>
        <w:spacing w:line="240" w:lineRule="auto"/>
        <w:jc w:val="both"/>
        <w:rPr>
          <w:rFonts w:ascii="Times New Roman" w:eastAsia="Times New Roman" w:hAnsi="Times New Roman" w:cs="Times New Roman"/>
          <w:sz w:val="24"/>
          <w:szCs w:val="24"/>
        </w:rPr>
      </w:pPr>
      <w:r w:rsidRPr="630ECEC8">
        <w:rPr>
          <w:rFonts w:ascii="Times New Roman" w:eastAsia="Times New Roman" w:hAnsi="Times New Roman" w:cs="Times New Roman"/>
          <w:sz w:val="24"/>
          <w:szCs w:val="24"/>
        </w:rPr>
        <w:t>EL</w:t>
      </w:r>
      <w:r w:rsidR="00F8375A">
        <w:rPr>
          <w:rFonts w:ascii="Times New Roman" w:eastAsia="Times New Roman" w:hAnsi="Times New Roman" w:cs="Times New Roman"/>
          <w:sz w:val="24"/>
          <w:szCs w:val="24"/>
        </w:rPr>
        <w:t>i</w:t>
      </w:r>
      <w:r w:rsidRPr="630ECEC8">
        <w:rPr>
          <w:rFonts w:ascii="Times New Roman" w:eastAsia="Times New Roman" w:hAnsi="Times New Roman" w:cs="Times New Roman"/>
          <w:sz w:val="24"/>
          <w:szCs w:val="24"/>
        </w:rPr>
        <w:t xml:space="preserve"> maakasutuse, maakasutuse muutuse ja metsanduse määruse</w:t>
      </w:r>
      <w:r w:rsidR="34B8EE61" w:rsidRPr="630ECEC8">
        <w:rPr>
          <w:rFonts w:ascii="Times New Roman" w:eastAsia="Times New Roman" w:hAnsi="Times New Roman" w:cs="Times New Roman"/>
          <w:sz w:val="24"/>
          <w:szCs w:val="24"/>
        </w:rPr>
        <w:t xml:space="preserve"> </w:t>
      </w:r>
      <w:r w:rsidR="79636165" w:rsidRPr="630ECEC8">
        <w:rPr>
          <w:rFonts w:ascii="Times New Roman" w:eastAsia="Times New Roman" w:hAnsi="Times New Roman" w:cs="Times New Roman"/>
          <w:sz w:val="24"/>
          <w:szCs w:val="24"/>
        </w:rPr>
        <w:t xml:space="preserve">(EL) 2018/841 </w:t>
      </w:r>
      <w:r w:rsidR="00BA6E09">
        <w:rPr>
          <w:rFonts w:ascii="Times New Roman" w:eastAsia="Times New Roman" w:hAnsi="Times New Roman" w:cs="Times New Roman"/>
          <w:sz w:val="24"/>
          <w:szCs w:val="24"/>
        </w:rPr>
        <w:t>järgi</w:t>
      </w:r>
      <w:r w:rsidR="0738FEA6" w:rsidRPr="630ECEC8">
        <w:rPr>
          <w:rFonts w:ascii="Times New Roman" w:eastAsia="Times New Roman" w:hAnsi="Times New Roman" w:cs="Times New Roman"/>
          <w:sz w:val="24"/>
          <w:szCs w:val="24"/>
        </w:rPr>
        <w:t xml:space="preserve"> </w:t>
      </w:r>
      <w:r w:rsidR="200A2FF3" w:rsidRPr="630ECEC8">
        <w:rPr>
          <w:rFonts w:ascii="Times New Roman" w:eastAsia="Times New Roman" w:hAnsi="Times New Roman" w:cs="Times New Roman"/>
          <w:sz w:val="24"/>
          <w:szCs w:val="24"/>
        </w:rPr>
        <w:t>Eesti</w:t>
      </w:r>
      <w:r w:rsidR="34B8EE61" w:rsidRPr="630ECEC8">
        <w:rPr>
          <w:rFonts w:ascii="Times New Roman" w:eastAsia="Times New Roman" w:hAnsi="Times New Roman" w:cs="Times New Roman"/>
          <w:sz w:val="24"/>
          <w:szCs w:val="24"/>
        </w:rPr>
        <w:t xml:space="preserve"> kohustus </w:t>
      </w:r>
      <w:r w:rsidR="65568213" w:rsidRPr="630ECEC8">
        <w:rPr>
          <w:rFonts w:ascii="Times New Roman" w:eastAsia="Times New Roman" w:hAnsi="Times New Roman" w:cs="Times New Roman"/>
          <w:sz w:val="24"/>
          <w:szCs w:val="24"/>
        </w:rPr>
        <w:t xml:space="preserve">suurendada kasvuhoonegaaside sidumist või vähendada heidet </w:t>
      </w:r>
      <w:r w:rsidR="34B8EE61" w:rsidRPr="630ECEC8">
        <w:rPr>
          <w:rFonts w:ascii="Times New Roman" w:eastAsia="Times New Roman" w:hAnsi="Times New Roman" w:cs="Times New Roman"/>
          <w:sz w:val="24"/>
          <w:szCs w:val="24"/>
        </w:rPr>
        <w:t>0,43</w:t>
      </w:r>
      <w:r w:rsidR="4DA20C20" w:rsidRPr="630ECEC8">
        <w:rPr>
          <w:rFonts w:ascii="Times New Roman" w:eastAsia="Times New Roman" w:hAnsi="Times New Roman" w:cs="Times New Roman"/>
          <w:sz w:val="24"/>
          <w:szCs w:val="24"/>
        </w:rPr>
        <w:t> </w:t>
      </w:r>
      <w:r w:rsidR="34B8EE61" w:rsidRPr="630ECEC8">
        <w:rPr>
          <w:rFonts w:ascii="Times New Roman" w:eastAsia="Times New Roman" w:hAnsi="Times New Roman" w:cs="Times New Roman"/>
          <w:sz w:val="24"/>
          <w:szCs w:val="24"/>
        </w:rPr>
        <w:t>mln</w:t>
      </w:r>
      <w:r w:rsidR="4DA20C20" w:rsidRPr="630ECEC8">
        <w:rPr>
          <w:rFonts w:ascii="Times New Roman" w:eastAsia="Times New Roman" w:hAnsi="Times New Roman" w:cs="Times New Roman"/>
          <w:sz w:val="24"/>
          <w:szCs w:val="24"/>
        </w:rPr>
        <w:t> </w:t>
      </w:r>
      <w:r w:rsidR="34B8EE61" w:rsidRPr="630ECEC8">
        <w:rPr>
          <w:rFonts w:ascii="Times New Roman" w:eastAsia="Times New Roman" w:hAnsi="Times New Roman" w:cs="Times New Roman"/>
          <w:sz w:val="24"/>
          <w:szCs w:val="24"/>
        </w:rPr>
        <w:t>t CO</w:t>
      </w:r>
      <w:r w:rsidR="34B8EE61" w:rsidRPr="630ECEC8">
        <w:rPr>
          <w:rFonts w:ascii="Times New Roman" w:eastAsia="Times New Roman" w:hAnsi="Times New Roman" w:cs="Times New Roman"/>
          <w:sz w:val="24"/>
          <w:szCs w:val="24"/>
          <w:vertAlign w:val="subscript"/>
        </w:rPr>
        <w:t>2</w:t>
      </w:r>
      <w:r w:rsidR="34B8EE61" w:rsidRPr="630ECEC8">
        <w:rPr>
          <w:rFonts w:ascii="Times New Roman" w:eastAsia="Times New Roman" w:hAnsi="Times New Roman" w:cs="Times New Roman"/>
          <w:sz w:val="24"/>
          <w:szCs w:val="24"/>
        </w:rPr>
        <w:t xml:space="preserve"> </w:t>
      </w:r>
      <w:proofErr w:type="spellStart"/>
      <w:r w:rsidR="34B8EE61" w:rsidRPr="630ECEC8">
        <w:rPr>
          <w:rFonts w:ascii="Times New Roman" w:eastAsia="Times New Roman" w:hAnsi="Times New Roman" w:cs="Times New Roman"/>
          <w:sz w:val="24"/>
          <w:szCs w:val="24"/>
        </w:rPr>
        <w:t>ekv</w:t>
      </w:r>
      <w:proofErr w:type="spellEnd"/>
      <w:r w:rsidR="34B8EE61" w:rsidRPr="630ECEC8">
        <w:rPr>
          <w:rFonts w:ascii="Times New Roman" w:eastAsia="Times New Roman" w:hAnsi="Times New Roman" w:cs="Times New Roman"/>
          <w:sz w:val="24"/>
          <w:szCs w:val="24"/>
        </w:rPr>
        <w:t xml:space="preserve"> </w:t>
      </w:r>
      <w:r w:rsidR="3E20E663" w:rsidRPr="630ECEC8">
        <w:rPr>
          <w:rFonts w:ascii="Times New Roman" w:eastAsia="Times New Roman" w:hAnsi="Times New Roman" w:cs="Times New Roman"/>
          <w:sz w:val="24"/>
          <w:szCs w:val="24"/>
        </w:rPr>
        <w:t xml:space="preserve">aastaks 2030 </w:t>
      </w:r>
      <w:r w:rsidR="34B8EE61" w:rsidRPr="630ECEC8">
        <w:rPr>
          <w:rFonts w:ascii="Times New Roman" w:eastAsia="Times New Roman" w:hAnsi="Times New Roman" w:cs="Times New Roman"/>
          <w:sz w:val="24"/>
          <w:szCs w:val="24"/>
        </w:rPr>
        <w:t>võrreldes aasta</w:t>
      </w:r>
      <w:r w:rsidR="31A4081A" w:rsidRPr="630ECEC8">
        <w:rPr>
          <w:rFonts w:ascii="Times New Roman" w:eastAsia="Times New Roman" w:hAnsi="Times New Roman" w:cs="Times New Roman"/>
          <w:sz w:val="24"/>
          <w:szCs w:val="24"/>
        </w:rPr>
        <w:t xml:space="preserve">te </w:t>
      </w:r>
      <w:r w:rsidR="34B8EE61" w:rsidRPr="630ECEC8">
        <w:rPr>
          <w:rFonts w:ascii="Times New Roman" w:eastAsia="Times New Roman" w:hAnsi="Times New Roman" w:cs="Times New Roman"/>
          <w:sz w:val="24"/>
          <w:szCs w:val="24"/>
        </w:rPr>
        <w:t>2016</w:t>
      </w:r>
      <w:r w:rsidR="7ADB1468" w:rsidRPr="630ECEC8">
        <w:rPr>
          <w:rFonts w:ascii="Times New Roman" w:eastAsia="Times New Roman" w:hAnsi="Times New Roman" w:cs="Times New Roman"/>
          <w:sz w:val="24"/>
          <w:szCs w:val="24"/>
        </w:rPr>
        <w:t>–2</w:t>
      </w:r>
      <w:r w:rsidR="34B8EE61" w:rsidRPr="630ECEC8">
        <w:rPr>
          <w:rFonts w:ascii="Times New Roman" w:eastAsia="Times New Roman" w:hAnsi="Times New Roman" w:cs="Times New Roman"/>
          <w:sz w:val="24"/>
          <w:szCs w:val="24"/>
        </w:rPr>
        <w:t>018</w:t>
      </w:r>
      <w:r w:rsidR="273E8D4E" w:rsidRPr="630ECEC8">
        <w:rPr>
          <w:rFonts w:ascii="Times New Roman" w:eastAsia="Times New Roman" w:hAnsi="Times New Roman" w:cs="Times New Roman"/>
          <w:sz w:val="24"/>
          <w:szCs w:val="24"/>
        </w:rPr>
        <w:t xml:space="preserve"> keskmisega;</w:t>
      </w:r>
    </w:p>
    <w:p w14:paraId="3EA63855" w14:textId="531608F5" w:rsidR="55021FCE" w:rsidRDefault="55021FCE" w:rsidP="00A72C7F">
      <w:pPr>
        <w:pStyle w:val="Loendilik"/>
        <w:numPr>
          <w:ilvl w:val="0"/>
          <w:numId w:val="27"/>
        </w:numPr>
        <w:spacing w:line="240" w:lineRule="auto"/>
        <w:jc w:val="both"/>
        <w:rPr>
          <w:rFonts w:ascii="Times New Roman" w:eastAsia="Times New Roman" w:hAnsi="Times New Roman" w:cs="Times New Roman"/>
          <w:sz w:val="24"/>
          <w:szCs w:val="24"/>
        </w:rPr>
      </w:pPr>
      <w:r w:rsidRPr="24D7EC51">
        <w:rPr>
          <w:rFonts w:ascii="Times New Roman" w:eastAsia="Times New Roman" w:hAnsi="Times New Roman" w:cs="Times New Roman"/>
          <w:sz w:val="24"/>
          <w:szCs w:val="24"/>
        </w:rPr>
        <w:t>EL</w:t>
      </w:r>
      <w:r w:rsidR="00F8375A">
        <w:rPr>
          <w:rFonts w:ascii="Times New Roman" w:eastAsia="Times New Roman" w:hAnsi="Times New Roman" w:cs="Times New Roman"/>
          <w:sz w:val="24"/>
          <w:szCs w:val="24"/>
        </w:rPr>
        <w:t>i</w:t>
      </w:r>
      <w:r w:rsidRPr="24D7EC51">
        <w:rPr>
          <w:rFonts w:ascii="Times New Roman" w:eastAsia="Times New Roman" w:hAnsi="Times New Roman" w:cs="Times New Roman"/>
          <w:sz w:val="24"/>
          <w:szCs w:val="24"/>
        </w:rPr>
        <w:t xml:space="preserve"> kliimamääruse</w:t>
      </w:r>
      <w:r w:rsidR="00BA6E09">
        <w:rPr>
          <w:rFonts w:ascii="Times New Roman" w:eastAsia="Times New Roman" w:hAnsi="Times New Roman" w:cs="Times New Roman"/>
          <w:sz w:val="24"/>
          <w:szCs w:val="24"/>
        </w:rPr>
        <w:t xml:space="preserve"> kohane</w:t>
      </w:r>
      <w:r w:rsidRPr="24D7EC51">
        <w:rPr>
          <w:rFonts w:ascii="Times New Roman" w:eastAsia="Times New Roman" w:hAnsi="Times New Roman" w:cs="Times New Roman"/>
          <w:sz w:val="24"/>
          <w:szCs w:val="24"/>
        </w:rPr>
        <w:t xml:space="preserve"> kohustus saavutada E</w:t>
      </w:r>
      <w:r w:rsidR="00BA6E09">
        <w:rPr>
          <w:rFonts w:ascii="Times New Roman" w:eastAsia="Times New Roman" w:hAnsi="Times New Roman" w:cs="Times New Roman"/>
          <w:sz w:val="24"/>
          <w:szCs w:val="24"/>
        </w:rPr>
        <w:t>Lis</w:t>
      </w:r>
      <w:r w:rsidRPr="24D7EC51">
        <w:rPr>
          <w:rFonts w:ascii="Times New Roman" w:eastAsia="Times New Roman" w:hAnsi="Times New Roman" w:cs="Times New Roman"/>
          <w:sz w:val="24"/>
          <w:szCs w:val="24"/>
        </w:rPr>
        <w:t xml:space="preserve"> tervikuna kliimaneutraalsus aastaks 2050;</w:t>
      </w:r>
    </w:p>
    <w:p w14:paraId="1E063FAA" w14:textId="562F02F4" w:rsidR="24D7EC51" w:rsidRDefault="00F8375A" w:rsidP="00A72C7F">
      <w:pPr>
        <w:pStyle w:val="Loendilik"/>
        <w:numPr>
          <w:ilvl w:val="0"/>
          <w:numId w:val="27"/>
        </w:num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62806404" w:rsidRPr="2E58FE64">
        <w:rPr>
          <w:rFonts w:ascii="Times New Roman" w:eastAsia="Times New Roman" w:hAnsi="Times New Roman" w:cs="Times New Roman"/>
          <w:sz w:val="24"/>
          <w:szCs w:val="24"/>
        </w:rPr>
        <w:t>Eesti 2035</w:t>
      </w:r>
      <w:r>
        <w:rPr>
          <w:rFonts w:ascii="Times New Roman" w:eastAsia="Times New Roman" w:hAnsi="Times New Roman" w:cs="Times New Roman"/>
          <w:sz w:val="24"/>
          <w:szCs w:val="24"/>
        </w:rPr>
        <w:t>“</w:t>
      </w:r>
      <w:r w:rsidR="62806404" w:rsidRPr="2E58FE64">
        <w:rPr>
          <w:rFonts w:ascii="Times New Roman" w:eastAsia="Times New Roman" w:hAnsi="Times New Roman" w:cs="Times New Roman"/>
          <w:sz w:val="24"/>
          <w:szCs w:val="24"/>
        </w:rPr>
        <w:t xml:space="preserve"> strateegiast ja </w:t>
      </w:r>
      <w:r>
        <w:rPr>
          <w:rFonts w:ascii="Times New Roman" w:eastAsia="Times New Roman" w:hAnsi="Times New Roman" w:cs="Times New Roman"/>
          <w:sz w:val="24"/>
          <w:szCs w:val="24"/>
        </w:rPr>
        <w:t>k</w:t>
      </w:r>
      <w:r w:rsidR="62806404" w:rsidRPr="2E58FE64">
        <w:rPr>
          <w:rFonts w:ascii="Times New Roman" w:eastAsia="Times New Roman" w:hAnsi="Times New Roman" w:cs="Times New Roman"/>
          <w:sz w:val="24"/>
          <w:szCs w:val="24"/>
        </w:rPr>
        <w:t>liimapoliitika põhialuste eesmärk saavutada Eestis kliimaneutraalsus aastaks 2050;</w:t>
      </w:r>
    </w:p>
    <w:p w14:paraId="1EBBBD35" w14:textId="12FE55CF" w:rsidR="2A490EAD" w:rsidRDefault="16A14DC8" w:rsidP="00A72C7F">
      <w:pPr>
        <w:pStyle w:val="Loendilik"/>
        <w:numPr>
          <w:ilvl w:val="0"/>
          <w:numId w:val="27"/>
        </w:numPr>
        <w:spacing w:line="240" w:lineRule="auto"/>
        <w:jc w:val="both"/>
        <w:rPr>
          <w:rFonts w:ascii="Times New Roman" w:eastAsia="Times New Roman" w:hAnsi="Times New Roman" w:cs="Times New Roman"/>
          <w:sz w:val="24"/>
          <w:szCs w:val="24"/>
        </w:rPr>
      </w:pPr>
      <w:r w:rsidRPr="24D7EC51">
        <w:rPr>
          <w:rFonts w:ascii="Times New Roman" w:eastAsia="Times New Roman" w:hAnsi="Times New Roman" w:cs="Times New Roman"/>
          <w:sz w:val="24"/>
          <w:szCs w:val="24"/>
        </w:rPr>
        <w:t xml:space="preserve">Eesti </w:t>
      </w:r>
      <w:r w:rsidR="3F28E920" w:rsidRPr="24D7EC51">
        <w:rPr>
          <w:rFonts w:ascii="Times New Roman" w:eastAsia="Times New Roman" w:hAnsi="Times New Roman" w:cs="Times New Roman"/>
          <w:sz w:val="24"/>
          <w:szCs w:val="24"/>
        </w:rPr>
        <w:t>kasvuhoonegaaside heitkoguse prognoos</w:t>
      </w:r>
      <w:r w:rsidR="661C07CD" w:rsidRPr="24D7EC51">
        <w:rPr>
          <w:rFonts w:ascii="Times New Roman" w:eastAsia="Times New Roman" w:hAnsi="Times New Roman" w:cs="Times New Roman"/>
          <w:sz w:val="24"/>
          <w:szCs w:val="24"/>
        </w:rPr>
        <w:t>id</w:t>
      </w:r>
      <w:r w:rsidR="2A490EAD" w:rsidRPr="24D7EC51">
        <w:rPr>
          <w:rStyle w:val="Allmrkuseviide"/>
          <w:rFonts w:ascii="Times New Roman" w:eastAsia="Times New Roman" w:hAnsi="Times New Roman" w:cs="Times New Roman"/>
          <w:sz w:val="24"/>
          <w:szCs w:val="24"/>
        </w:rPr>
        <w:footnoteReference w:id="26"/>
      </w:r>
      <w:r w:rsidR="3F28E920" w:rsidRPr="24D7EC51">
        <w:rPr>
          <w:rFonts w:ascii="Times New Roman" w:eastAsia="Times New Roman" w:hAnsi="Times New Roman" w:cs="Times New Roman"/>
          <w:sz w:val="24"/>
          <w:szCs w:val="24"/>
        </w:rPr>
        <w:t>, mi</w:t>
      </w:r>
      <w:r w:rsidR="5D8DFF7E" w:rsidRPr="24D7EC51">
        <w:rPr>
          <w:rFonts w:ascii="Times New Roman" w:eastAsia="Times New Roman" w:hAnsi="Times New Roman" w:cs="Times New Roman"/>
          <w:sz w:val="24"/>
          <w:szCs w:val="24"/>
        </w:rPr>
        <w:t>s kajastavad</w:t>
      </w:r>
      <w:r w:rsidR="3F28E920" w:rsidRPr="24D7EC51">
        <w:rPr>
          <w:rFonts w:ascii="Times New Roman" w:eastAsia="Times New Roman" w:hAnsi="Times New Roman" w:cs="Times New Roman"/>
          <w:sz w:val="24"/>
          <w:szCs w:val="24"/>
        </w:rPr>
        <w:t xml:space="preserve"> </w:t>
      </w:r>
      <w:r w:rsidR="273AA347" w:rsidRPr="24D7EC51">
        <w:rPr>
          <w:rFonts w:ascii="Times New Roman" w:eastAsia="Times New Roman" w:hAnsi="Times New Roman" w:cs="Times New Roman"/>
          <w:sz w:val="24"/>
          <w:szCs w:val="24"/>
        </w:rPr>
        <w:t xml:space="preserve">juba </w:t>
      </w:r>
      <w:r w:rsidR="3F28E920" w:rsidRPr="24D7EC51">
        <w:rPr>
          <w:rFonts w:ascii="Times New Roman" w:eastAsia="Times New Roman" w:hAnsi="Times New Roman" w:cs="Times New Roman"/>
          <w:sz w:val="24"/>
          <w:szCs w:val="24"/>
        </w:rPr>
        <w:t xml:space="preserve">olemasolevate </w:t>
      </w:r>
      <w:r w:rsidR="7ABFFE2A" w:rsidRPr="24D7EC51">
        <w:rPr>
          <w:rFonts w:ascii="Times New Roman" w:eastAsia="Times New Roman" w:hAnsi="Times New Roman" w:cs="Times New Roman"/>
          <w:sz w:val="24"/>
          <w:szCs w:val="24"/>
        </w:rPr>
        <w:t xml:space="preserve">ja kavandatavate </w:t>
      </w:r>
      <w:r w:rsidR="3F28E920" w:rsidRPr="24D7EC51">
        <w:rPr>
          <w:rFonts w:ascii="Times New Roman" w:eastAsia="Times New Roman" w:hAnsi="Times New Roman" w:cs="Times New Roman"/>
          <w:sz w:val="24"/>
          <w:szCs w:val="24"/>
        </w:rPr>
        <w:t xml:space="preserve">meetmete </w:t>
      </w:r>
      <w:r w:rsidR="580C5C4B" w:rsidRPr="24D7EC51">
        <w:rPr>
          <w:rFonts w:ascii="Times New Roman" w:eastAsia="Times New Roman" w:hAnsi="Times New Roman" w:cs="Times New Roman"/>
          <w:sz w:val="24"/>
          <w:szCs w:val="24"/>
        </w:rPr>
        <w:t xml:space="preserve">rakendamise eeldatavat mõju </w:t>
      </w:r>
      <w:r w:rsidR="20EEC370" w:rsidRPr="24D7EC51">
        <w:rPr>
          <w:rFonts w:ascii="Times New Roman" w:eastAsia="Times New Roman" w:hAnsi="Times New Roman" w:cs="Times New Roman"/>
          <w:sz w:val="24"/>
          <w:szCs w:val="24"/>
        </w:rPr>
        <w:t xml:space="preserve">Eesti </w:t>
      </w:r>
      <w:r w:rsidR="580C5C4B" w:rsidRPr="24D7EC51">
        <w:rPr>
          <w:rFonts w:ascii="Times New Roman" w:eastAsia="Times New Roman" w:hAnsi="Times New Roman" w:cs="Times New Roman"/>
          <w:sz w:val="24"/>
          <w:szCs w:val="24"/>
        </w:rPr>
        <w:t>kasvuhoonegaaside heitkoguse vähendamisele kuni aastani 2050</w:t>
      </w:r>
      <w:r w:rsidR="3F28E920" w:rsidRPr="24D7EC51">
        <w:rPr>
          <w:rFonts w:ascii="Times New Roman" w:eastAsia="Times New Roman" w:hAnsi="Times New Roman" w:cs="Times New Roman"/>
          <w:sz w:val="24"/>
          <w:szCs w:val="24"/>
        </w:rPr>
        <w:t>;</w:t>
      </w:r>
    </w:p>
    <w:p w14:paraId="309E88E5" w14:textId="4BA03525" w:rsidR="787ABB55" w:rsidRDefault="00F91B07" w:rsidP="00A72C7F">
      <w:pPr>
        <w:pStyle w:val="Loendilik"/>
        <w:numPr>
          <w:ilvl w:val="0"/>
          <w:numId w:val="27"/>
        </w:numPr>
        <w:spacing w:line="240" w:lineRule="auto"/>
        <w:jc w:val="both"/>
        <w:rPr>
          <w:rFonts w:ascii="Times New Roman" w:eastAsia="Times New Roman" w:hAnsi="Times New Roman" w:cs="Times New Roman"/>
          <w:sz w:val="24"/>
          <w:szCs w:val="24"/>
        </w:rPr>
      </w:pPr>
      <w:r w:rsidRPr="74DA0EBE">
        <w:rPr>
          <w:rFonts w:ascii="Times New Roman" w:eastAsia="Times New Roman" w:hAnsi="Times New Roman" w:cs="Times New Roman"/>
          <w:sz w:val="24"/>
          <w:szCs w:val="24"/>
        </w:rPr>
        <w:t>kliimakindla</w:t>
      </w:r>
      <w:r>
        <w:rPr>
          <w:rFonts w:ascii="Times New Roman" w:eastAsia="Times New Roman" w:hAnsi="Times New Roman" w:cs="Times New Roman"/>
          <w:sz w:val="24"/>
          <w:szCs w:val="24"/>
        </w:rPr>
        <w:t xml:space="preserve"> majanduse seadus</w:t>
      </w:r>
      <w:r w:rsidR="1B56CB08" w:rsidRPr="2E58FE64">
        <w:rPr>
          <w:rFonts w:ascii="Times New Roman" w:eastAsia="Times New Roman" w:hAnsi="Times New Roman" w:cs="Times New Roman"/>
          <w:sz w:val="24"/>
          <w:szCs w:val="24"/>
        </w:rPr>
        <w:t xml:space="preserve">e </w:t>
      </w:r>
      <w:r w:rsidR="00BA6E09">
        <w:rPr>
          <w:rFonts w:ascii="Times New Roman" w:eastAsia="Times New Roman" w:hAnsi="Times New Roman" w:cs="Times New Roman"/>
          <w:sz w:val="24"/>
          <w:szCs w:val="24"/>
        </w:rPr>
        <w:t xml:space="preserve">eelnõu </w:t>
      </w:r>
      <w:r w:rsidR="1B56CB08" w:rsidRPr="2E58FE64">
        <w:rPr>
          <w:rFonts w:ascii="Times New Roman" w:eastAsia="Times New Roman" w:hAnsi="Times New Roman" w:cs="Times New Roman"/>
          <w:sz w:val="24"/>
          <w:szCs w:val="24"/>
        </w:rPr>
        <w:t xml:space="preserve">koostamise töörühmade </w:t>
      </w:r>
      <w:r w:rsidR="724A84DD" w:rsidRPr="2E58FE64">
        <w:rPr>
          <w:rFonts w:ascii="Times New Roman" w:eastAsia="Times New Roman" w:hAnsi="Times New Roman" w:cs="Times New Roman"/>
          <w:sz w:val="24"/>
          <w:szCs w:val="24"/>
        </w:rPr>
        <w:t xml:space="preserve">ettepanekud </w:t>
      </w:r>
      <w:r w:rsidR="00034B1B">
        <w:rPr>
          <w:rFonts w:ascii="Times New Roman" w:eastAsia="Times New Roman" w:hAnsi="Times New Roman" w:cs="Times New Roman"/>
          <w:sz w:val="24"/>
          <w:szCs w:val="24"/>
        </w:rPr>
        <w:t>lisa</w:t>
      </w:r>
      <w:r w:rsidR="1B56CB08" w:rsidRPr="2E58FE64">
        <w:rPr>
          <w:rFonts w:ascii="Times New Roman" w:eastAsia="Times New Roman" w:hAnsi="Times New Roman" w:cs="Times New Roman"/>
          <w:sz w:val="24"/>
          <w:szCs w:val="24"/>
        </w:rPr>
        <w:t xml:space="preserve">meetmete </w:t>
      </w:r>
      <w:r w:rsidR="00F8375A">
        <w:rPr>
          <w:rFonts w:ascii="Times New Roman" w:eastAsia="Times New Roman" w:hAnsi="Times New Roman" w:cs="Times New Roman"/>
          <w:sz w:val="24"/>
          <w:szCs w:val="24"/>
        </w:rPr>
        <w:t>kohta</w:t>
      </w:r>
      <w:r w:rsidR="4146FB67" w:rsidRPr="2E58FE64">
        <w:rPr>
          <w:rFonts w:ascii="Times New Roman" w:eastAsia="Times New Roman" w:hAnsi="Times New Roman" w:cs="Times New Roman"/>
          <w:sz w:val="24"/>
          <w:szCs w:val="24"/>
        </w:rPr>
        <w:t xml:space="preserve"> ning nende </w:t>
      </w:r>
      <w:r w:rsidR="1B56CB08" w:rsidRPr="2E58FE64">
        <w:rPr>
          <w:rFonts w:ascii="Times New Roman" w:eastAsia="Times New Roman" w:hAnsi="Times New Roman" w:cs="Times New Roman"/>
          <w:sz w:val="24"/>
          <w:szCs w:val="24"/>
        </w:rPr>
        <w:t xml:space="preserve">mõju </w:t>
      </w:r>
      <w:r w:rsidR="6D75C50B" w:rsidRPr="2E58FE64">
        <w:rPr>
          <w:rFonts w:ascii="Times New Roman" w:eastAsia="Times New Roman" w:hAnsi="Times New Roman" w:cs="Times New Roman"/>
          <w:sz w:val="24"/>
          <w:szCs w:val="24"/>
        </w:rPr>
        <w:t xml:space="preserve">vastava sektori </w:t>
      </w:r>
      <w:r w:rsidR="1B56CB08" w:rsidRPr="2E58FE64">
        <w:rPr>
          <w:rFonts w:ascii="Times New Roman" w:eastAsia="Times New Roman" w:hAnsi="Times New Roman" w:cs="Times New Roman"/>
          <w:sz w:val="24"/>
          <w:szCs w:val="24"/>
        </w:rPr>
        <w:t>kasvuhoonegaaside heitkoguse vähendamisele</w:t>
      </w:r>
      <w:r w:rsidR="7DE6176F" w:rsidRPr="2E58FE64">
        <w:rPr>
          <w:rFonts w:ascii="Times New Roman" w:eastAsia="Times New Roman" w:hAnsi="Times New Roman" w:cs="Times New Roman"/>
        </w:rPr>
        <w:t>;</w:t>
      </w:r>
    </w:p>
    <w:p w14:paraId="1748BA49" w14:textId="38B2909A" w:rsidR="436BFAE7" w:rsidRDefault="63F9DF0B" w:rsidP="00A72C7F">
      <w:pPr>
        <w:pStyle w:val="Loendilik"/>
        <w:numPr>
          <w:ilvl w:val="0"/>
          <w:numId w:val="27"/>
        </w:numPr>
        <w:spacing w:line="240" w:lineRule="auto"/>
        <w:jc w:val="both"/>
        <w:rPr>
          <w:rFonts w:ascii="Times New Roman" w:eastAsia="Times New Roman" w:hAnsi="Times New Roman" w:cs="Times New Roman"/>
          <w:sz w:val="24"/>
          <w:szCs w:val="24"/>
        </w:rPr>
      </w:pPr>
      <w:r w:rsidRPr="47687F2E">
        <w:rPr>
          <w:rFonts w:ascii="Times New Roman" w:eastAsia="Times New Roman" w:hAnsi="Times New Roman" w:cs="Times New Roman"/>
          <w:sz w:val="24"/>
          <w:szCs w:val="24"/>
        </w:rPr>
        <w:t xml:space="preserve">kliimanõukogu ja </w:t>
      </w:r>
      <w:r w:rsidRPr="56FFF1D8">
        <w:rPr>
          <w:rFonts w:ascii="Times New Roman" w:eastAsia="Times New Roman" w:hAnsi="Times New Roman" w:cs="Times New Roman"/>
          <w:sz w:val="24"/>
          <w:szCs w:val="24"/>
        </w:rPr>
        <w:t>kliima</w:t>
      </w:r>
      <w:r w:rsidR="5A903B80" w:rsidRPr="56FFF1D8">
        <w:rPr>
          <w:rFonts w:ascii="Times New Roman" w:eastAsia="Times New Roman" w:hAnsi="Times New Roman" w:cs="Times New Roman"/>
          <w:sz w:val="24"/>
          <w:szCs w:val="24"/>
        </w:rPr>
        <w:t xml:space="preserve">kindla majanduse </w:t>
      </w:r>
      <w:r w:rsidRPr="56FFF1D8">
        <w:rPr>
          <w:rFonts w:ascii="Times New Roman" w:eastAsia="Times New Roman" w:hAnsi="Times New Roman" w:cs="Times New Roman"/>
          <w:sz w:val="24"/>
          <w:szCs w:val="24"/>
        </w:rPr>
        <w:t>seaduse</w:t>
      </w:r>
      <w:r w:rsidRPr="47687F2E">
        <w:rPr>
          <w:rFonts w:ascii="Times New Roman" w:eastAsia="Times New Roman" w:hAnsi="Times New Roman" w:cs="Times New Roman"/>
          <w:sz w:val="24"/>
          <w:szCs w:val="24"/>
        </w:rPr>
        <w:t xml:space="preserve"> </w:t>
      </w:r>
      <w:r w:rsidR="00BA6E09">
        <w:rPr>
          <w:rFonts w:ascii="Times New Roman" w:eastAsia="Times New Roman" w:hAnsi="Times New Roman" w:cs="Times New Roman"/>
          <w:sz w:val="24"/>
          <w:szCs w:val="24"/>
        </w:rPr>
        <w:t xml:space="preserve">eelnõu </w:t>
      </w:r>
      <w:r w:rsidRPr="47687F2E">
        <w:rPr>
          <w:rFonts w:ascii="Times New Roman" w:eastAsia="Times New Roman" w:hAnsi="Times New Roman" w:cs="Times New Roman"/>
          <w:sz w:val="24"/>
          <w:szCs w:val="24"/>
        </w:rPr>
        <w:t>koostamise juhtrühma</w:t>
      </w:r>
      <w:r w:rsidR="74EB30E2" w:rsidRPr="47687F2E">
        <w:rPr>
          <w:rFonts w:ascii="Times New Roman" w:eastAsia="Times New Roman" w:hAnsi="Times New Roman" w:cs="Times New Roman"/>
          <w:sz w:val="24"/>
          <w:szCs w:val="24"/>
        </w:rPr>
        <w:t xml:space="preserve"> </w:t>
      </w:r>
      <w:r w:rsidR="02E365EB" w:rsidRPr="47687F2E">
        <w:rPr>
          <w:rFonts w:ascii="Times New Roman" w:eastAsia="Times New Roman" w:hAnsi="Times New Roman" w:cs="Times New Roman"/>
          <w:sz w:val="24"/>
          <w:szCs w:val="24"/>
        </w:rPr>
        <w:t>ning</w:t>
      </w:r>
      <w:r w:rsidR="729929C2" w:rsidRPr="47687F2E">
        <w:rPr>
          <w:rFonts w:ascii="Times New Roman" w:eastAsia="Times New Roman" w:hAnsi="Times New Roman" w:cs="Times New Roman"/>
          <w:sz w:val="24"/>
          <w:szCs w:val="24"/>
        </w:rPr>
        <w:t xml:space="preserve"> </w:t>
      </w:r>
      <w:r w:rsidR="3EAC7BA4" w:rsidRPr="56FFF1D8">
        <w:rPr>
          <w:rFonts w:ascii="Times New Roman" w:eastAsia="Times New Roman" w:hAnsi="Times New Roman" w:cs="Times New Roman"/>
          <w:sz w:val="24"/>
          <w:szCs w:val="24"/>
        </w:rPr>
        <w:t>kliima</w:t>
      </w:r>
      <w:r w:rsidR="22BC3F7D" w:rsidRPr="56FFF1D8">
        <w:rPr>
          <w:rFonts w:ascii="Times New Roman" w:eastAsia="Times New Roman" w:hAnsi="Times New Roman" w:cs="Times New Roman"/>
          <w:sz w:val="24"/>
          <w:szCs w:val="24"/>
        </w:rPr>
        <w:t xml:space="preserve">kindla majanduse </w:t>
      </w:r>
      <w:r w:rsidR="3EAC7BA4" w:rsidRPr="56FFF1D8">
        <w:rPr>
          <w:rFonts w:ascii="Times New Roman" w:eastAsia="Times New Roman" w:hAnsi="Times New Roman" w:cs="Times New Roman"/>
          <w:sz w:val="24"/>
          <w:szCs w:val="24"/>
        </w:rPr>
        <w:t>seaduse</w:t>
      </w:r>
      <w:r w:rsidR="3EAC7BA4" w:rsidRPr="47687F2E">
        <w:rPr>
          <w:rFonts w:ascii="Times New Roman" w:eastAsia="Times New Roman" w:hAnsi="Times New Roman" w:cs="Times New Roman"/>
          <w:sz w:val="24"/>
          <w:szCs w:val="24"/>
        </w:rPr>
        <w:t xml:space="preserve"> arvamusrännaku</w:t>
      </w:r>
      <w:r w:rsidR="00034B1B">
        <w:rPr>
          <w:rFonts w:ascii="Times New Roman" w:eastAsia="Times New Roman" w:hAnsi="Times New Roman" w:cs="Times New Roman"/>
          <w:sz w:val="24"/>
          <w:szCs w:val="24"/>
        </w:rPr>
        <w:t>l</w:t>
      </w:r>
      <w:r w:rsidR="3EAC7BA4" w:rsidRPr="47687F2E">
        <w:rPr>
          <w:rFonts w:ascii="Times New Roman" w:eastAsia="Times New Roman" w:hAnsi="Times New Roman" w:cs="Times New Roman"/>
          <w:sz w:val="24"/>
          <w:szCs w:val="24"/>
        </w:rPr>
        <w:t xml:space="preserve"> laekunud ettepanekud;</w:t>
      </w:r>
    </w:p>
    <w:p w14:paraId="50E286F5" w14:textId="35622642" w:rsidR="390B1BC6" w:rsidRDefault="504879F7" w:rsidP="00F46374">
      <w:pPr>
        <w:pStyle w:val="Loendilik"/>
        <w:numPr>
          <w:ilvl w:val="0"/>
          <w:numId w:val="27"/>
        </w:numPr>
        <w:spacing w:after="0" w:line="240" w:lineRule="auto"/>
        <w:jc w:val="both"/>
        <w:rPr>
          <w:rFonts w:ascii="Times New Roman" w:eastAsia="Times New Roman" w:hAnsi="Times New Roman" w:cs="Times New Roman"/>
          <w:sz w:val="24"/>
          <w:szCs w:val="24"/>
        </w:rPr>
      </w:pPr>
      <w:proofErr w:type="spellStart"/>
      <w:r w:rsidRPr="63D53769">
        <w:rPr>
          <w:rFonts w:ascii="Times New Roman" w:eastAsia="Times New Roman" w:hAnsi="Times New Roman" w:cs="Times New Roman"/>
          <w:sz w:val="24"/>
          <w:szCs w:val="24"/>
        </w:rPr>
        <w:t>TalTechi</w:t>
      </w:r>
      <w:proofErr w:type="spellEnd"/>
      <w:r w:rsidRPr="63D53769">
        <w:rPr>
          <w:rFonts w:ascii="Times New Roman" w:eastAsia="Times New Roman" w:hAnsi="Times New Roman" w:cs="Times New Roman"/>
          <w:sz w:val="24"/>
          <w:szCs w:val="24"/>
        </w:rPr>
        <w:t xml:space="preserve"> koostatud Eesti kasvuhoonegaaside eelarve analüüs</w:t>
      </w:r>
      <w:r w:rsidR="665644DA" w:rsidRPr="63D53769">
        <w:rPr>
          <w:rFonts w:ascii="Times New Roman" w:eastAsia="Times New Roman" w:hAnsi="Times New Roman" w:cs="Times New Roman"/>
          <w:sz w:val="24"/>
          <w:szCs w:val="24"/>
        </w:rPr>
        <w:t xml:space="preserve"> ning </w:t>
      </w:r>
      <w:r w:rsidR="64D40312" w:rsidRPr="63D53769">
        <w:rPr>
          <w:rFonts w:ascii="Times New Roman" w:eastAsia="Times New Roman" w:hAnsi="Times New Roman" w:cs="Times New Roman"/>
          <w:sz w:val="24"/>
          <w:szCs w:val="24"/>
        </w:rPr>
        <w:t xml:space="preserve">muud </w:t>
      </w:r>
      <w:r w:rsidR="665644DA" w:rsidRPr="63D53769">
        <w:rPr>
          <w:rFonts w:ascii="Times New Roman" w:eastAsia="Times New Roman" w:hAnsi="Times New Roman" w:cs="Times New Roman"/>
          <w:sz w:val="24"/>
          <w:szCs w:val="24"/>
        </w:rPr>
        <w:t xml:space="preserve">olemasolevad </w:t>
      </w:r>
      <w:r w:rsidR="3497BCDD" w:rsidRPr="63D53769">
        <w:rPr>
          <w:rFonts w:ascii="Times New Roman" w:eastAsia="Times New Roman" w:hAnsi="Times New Roman" w:cs="Times New Roman"/>
          <w:sz w:val="24"/>
          <w:szCs w:val="24"/>
        </w:rPr>
        <w:t>kliimaneutraalsuse või kliima</w:t>
      </w:r>
      <w:r w:rsidR="665644DA" w:rsidRPr="63D53769">
        <w:rPr>
          <w:rFonts w:ascii="Times New Roman" w:eastAsia="Times New Roman" w:hAnsi="Times New Roman" w:cs="Times New Roman"/>
          <w:sz w:val="24"/>
          <w:szCs w:val="24"/>
        </w:rPr>
        <w:t>meetmete analüüsid.</w:t>
      </w:r>
    </w:p>
    <w:p w14:paraId="00DDE684" w14:textId="3B569274" w:rsidR="00F212C3" w:rsidRDefault="00F212C3" w:rsidP="00F46374">
      <w:pPr>
        <w:spacing w:after="0" w:line="240" w:lineRule="auto"/>
        <w:jc w:val="both"/>
        <w:rPr>
          <w:rFonts w:ascii="Times New Roman" w:eastAsia="Times New Roman" w:hAnsi="Times New Roman" w:cs="Times New Roman"/>
          <w:sz w:val="24"/>
          <w:szCs w:val="24"/>
        </w:rPr>
      </w:pPr>
    </w:p>
    <w:p w14:paraId="4636ADF0" w14:textId="29AF2FF5" w:rsidR="4BCDF897" w:rsidRDefault="6CB823D4" w:rsidP="00F46374">
      <w:pPr>
        <w:spacing w:after="0" w:line="240" w:lineRule="auto"/>
        <w:rPr>
          <w:rFonts w:ascii="Times New Roman" w:eastAsia="Times New Roman" w:hAnsi="Times New Roman" w:cs="Times New Roman"/>
          <w:sz w:val="24"/>
          <w:szCs w:val="24"/>
        </w:rPr>
      </w:pPr>
      <w:r w:rsidRPr="630ECEC8">
        <w:rPr>
          <w:rFonts w:ascii="Times New Roman" w:eastAsia="Times New Roman" w:hAnsi="Times New Roman" w:cs="Times New Roman"/>
          <w:b/>
          <w:bCs/>
          <w:sz w:val="24"/>
          <w:szCs w:val="24"/>
        </w:rPr>
        <w:t xml:space="preserve">§ </w:t>
      </w:r>
      <w:r w:rsidR="161E2DCA" w:rsidRPr="630ECEC8">
        <w:rPr>
          <w:rFonts w:ascii="Times New Roman" w:eastAsia="Times New Roman" w:hAnsi="Times New Roman" w:cs="Times New Roman"/>
          <w:b/>
          <w:bCs/>
          <w:sz w:val="24"/>
          <w:szCs w:val="24"/>
        </w:rPr>
        <w:t>2</w:t>
      </w:r>
      <w:r w:rsidR="4C02B76A" w:rsidRPr="630ECEC8">
        <w:rPr>
          <w:rFonts w:ascii="Times New Roman" w:eastAsia="Times New Roman" w:hAnsi="Times New Roman" w:cs="Times New Roman"/>
          <w:b/>
          <w:bCs/>
          <w:sz w:val="24"/>
          <w:szCs w:val="24"/>
        </w:rPr>
        <w:t>5</w:t>
      </w:r>
      <w:r w:rsidRPr="630ECEC8">
        <w:rPr>
          <w:rFonts w:ascii="Times New Roman" w:eastAsia="Times New Roman" w:hAnsi="Times New Roman" w:cs="Times New Roman"/>
          <w:b/>
          <w:bCs/>
          <w:sz w:val="24"/>
          <w:szCs w:val="24"/>
        </w:rPr>
        <w:t>.</w:t>
      </w:r>
      <w:r w:rsidR="4DA20C20" w:rsidRPr="630ECEC8">
        <w:rPr>
          <w:rFonts w:ascii="Times New Roman" w:eastAsia="Times New Roman" w:hAnsi="Times New Roman" w:cs="Times New Roman"/>
          <w:b/>
          <w:bCs/>
          <w:sz w:val="24"/>
          <w:szCs w:val="24"/>
        </w:rPr>
        <w:t xml:space="preserve"> </w:t>
      </w:r>
      <w:r w:rsidR="35E5ADFA" w:rsidRPr="630ECEC8">
        <w:rPr>
          <w:rFonts w:ascii="Times New Roman" w:eastAsia="Times New Roman" w:hAnsi="Times New Roman" w:cs="Times New Roman"/>
          <w:b/>
          <w:bCs/>
          <w:sz w:val="24"/>
          <w:szCs w:val="24"/>
        </w:rPr>
        <w:t>Riigi</w:t>
      </w:r>
      <w:r w:rsidR="6F4EC095" w:rsidRPr="630ECEC8">
        <w:rPr>
          <w:rFonts w:ascii="Times New Roman" w:eastAsia="Times New Roman" w:hAnsi="Times New Roman" w:cs="Times New Roman"/>
          <w:b/>
          <w:bCs/>
          <w:color w:val="000000" w:themeColor="text1"/>
          <w:sz w:val="24"/>
          <w:szCs w:val="24"/>
        </w:rPr>
        <w:t xml:space="preserve"> </w:t>
      </w:r>
      <w:r w:rsidR="2EDF539D" w:rsidRPr="630ECEC8">
        <w:rPr>
          <w:rFonts w:ascii="Times New Roman" w:eastAsia="Times New Roman" w:hAnsi="Times New Roman" w:cs="Times New Roman"/>
          <w:b/>
          <w:bCs/>
          <w:color w:val="000000" w:themeColor="text1"/>
          <w:sz w:val="24"/>
          <w:szCs w:val="24"/>
        </w:rPr>
        <w:t>k</w:t>
      </w:r>
      <w:r w:rsidR="0C03B178" w:rsidRPr="630ECEC8">
        <w:rPr>
          <w:rFonts w:ascii="Times New Roman" w:eastAsia="Times New Roman" w:hAnsi="Times New Roman" w:cs="Times New Roman"/>
          <w:b/>
          <w:bCs/>
          <w:color w:val="000000" w:themeColor="text1"/>
          <w:sz w:val="24"/>
          <w:szCs w:val="24"/>
        </w:rPr>
        <w:t xml:space="preserve">asvuhoonegaaside </w:t>
      </w:r>
      <w:r w:rsidR="56D464A3" w:rsidRPr="630ECEC8">
        <w:rPr>
          <w:rFonts w:ascii="Times New Roman" w:eastAsia="Times New Roman" w:hAnsi="Times New Roman" w:cs="Times New Roman"/>
          <w:b/>
          <w:bCs/>
          <w:color w:val="000000" w:themeColor="text1"/>
          <w:sz w:val="24"/>
          <w:szCs w:val="24"/>
        </w:rPr>
        <w:t>heitkogus</w:t>
      </w:r>
      <w:r w:rsidR="3DFCD2CD" w:rsidRPr="630ECEC8">
        <w:rPr>
          <w:rFonts w:ascii="Times New Roman" w:eastAsia="Times New Roman" w:hAnsi="Times New Roman" w:cs="Times New Roman"/>
          <w:b/>
          <w:bCs/>
          <w:color w:val="000000" w:themeColor="text1"/>
          <w:sz w:val="24"/>
          <w:szCs w:val="24"/>
        </w:rPr>
        <w:t xml:space="preserve"> </w:t>
      </w:r>
      <w:r w:rsidR="5CF86761" w:rsidRPr="630ECEC8">
        <w:rPr>
          <w:rFonts w:ascii="Times New Roman" w:eastAsia="Times New Roman" w:hAnsi="Times New Roman" w:cs="Times New Roman"/>
          <w:b/>
          <w:bCs/>
          <w:color w:val="000000" w:themeColor="text1"/>
          <w:sz w:val="24"/>
          <w:szCs w:val="24"/>
        </w:rPr>
        <w:t>ja</w:t>
      </w:r>
      <w:r w:rsidR="3DFCD2CD" w:rsidRPr="630ECEC8">
        <w:rPr>
          <w:rFonts w:ascii="Times New Roman" w:eastAsia="Times New Roman" w:hAnsi="Times New Roman" w:cs="Times New Roman"/>
          <w:b/>
          <w:bCs/>
          <w:color w:val="000000" w:themeColor="text1"/>
          <w:sz w:val="24"/>
          <w:szCs w:val="24"/>
        </w:rPr>
        <w:t xml:space="preserve"> selle v</w:t>
      </w:r>
      <w:r w:rsidR="6F4EC095" w:rsidRPr="630ECEC8">
        <w:rPr>
          <w:rFonts w:ascii="Times New Roman" w:eastAsia="Times New Roman" w:hAnsi="Times New Roman" w:cs="Times New Roman"/>
          <w:b/>
          <w:bCs/>
          <w:color w:val="000000" w:themeColor="text1"/>
          <w:sz w:val="24"/>
          <w:szCs w:val="24"/>
        </w:rPr>
        <w:t>ähendamise eesmärgid</w:t>
      </w:r>
    </w:p>
    <w:p w14:paraId="7C267625" w14:textId="77777777" w:rsidR="00BA6E09" w:rsidRDefault="00BA6E09">
      <w:pPr>
        <w:spacing w:after="0" w:line="240" w:lineRule="auto"/>
        <w:jc w:val="both"/>
        <w:rPr>
          <w:rFonts w:ascii="Times New Roman" w:eastAsia="Times New Roman" w:hAnsi="Times New Roman" w:cs="Times New Roman"/>
          <w:color w:val="000000" w:themeColor="text1"/>
          <w:sz w:val="24"/>
          <w:szCs w:val="24"/>
        </w:rPr>
      </w:pPr>
    </w:p>
    <w:p w14:paraId="33B0E340" w14:textId="65D72F82" w:rsidR="00E27DE7" w:rsidRDefault="60013F5F" w:rsidP="00E33DCA">
      <w:pPr>
        <w:spacing w:after="0" w:line="240" w:lineRule="auto"/>
        <w:jc w:val="both"/>
        <w:rPr>
          <w:rFonts w:ascii="Times New Roman" w:eastAsia="Times New Roman" w:hAnsi="Times New Roman" w:cs="Times New Roman"/>
          <w:color w:val="000000" w:themeColor="text1"/>
          <w:sz w:val="24"/>
          <w:szCs w:val="24"/>
        </w:rPr>
      </w:pPr>
      <w:r w:rsidRPr="7C84A48D">
        <w:rPr>
          <w:rFonts w:ascii="Times New Roman" w:eastAsia="Times New Roman" w:hAnsi="Times New Roman" w:cs="Times New Roman"/>
          <w:color w:val="000000" w:themeColor="text1"/>
          <w:sz w:val="24"/>
          <w:szCs w:val="24"/>
        </w:rPr>
        <w:t xml:space="preserve">Selleks, et tagada kasvuhoonegaaside heitkoguste andmete riikidevaheline võrreldavus, koostatakse riiklikku kasvuhoonegaaside heitkoguste inventuuri vastavalt </w:t>
      </w:r>
      <w:r w:rsidR="3531A35E" w:rsidRPr="7C84A48D">
        <w:rPr>
          <w:rFonts w:ascii="Times New Roman" w:eastAsia="Times New Roman" w:hAnsi="Times New Roman" w:cs="Times New Roman"/>
          <w:color w:val="000000" w:themeColor="text1"/>
          <w:sz w:val="24"/>
          <w:szCs w:val="24"/>
        </w:rPr>
        <w:t xml:space="preserve">ÜRO kliimamuutuste raamkonventsiooni suunisdokumentidele </w:t>
      </w:r>
      <w:r w:rsidR="7963EB20" w:rsidRPr="7C84A48D">
        <w:rPr>
          <w:rFonts w:ascii="Times New Roman" w:eastAsia="Times New Roman" w:hAnsi="Times New Roman" w:cs="Times New Roman"/>
          <w:color w:val="000000" w:themeColor="text1"/>
          <w:sz w:val="24"/>
          <w:szCs w:val="24"/>
        </w:rPr>
        <w:t>ja</w:t>
      </w:r>
      <w:r w:rsidR="3531A35E" w:rsidRPr="7C84A48D">
        <w:rPr>
          <w:rFonts w:ascii="Times New Roman" w:eastAsia="Times New Roman" w:hAnsi="Times New Roman" w:cs="Times New Roman"/>
          <w:color w:val="000000" w:themeColor="text1"/>
          <w:sz w:val="24"/>
          <w:szCs w:val="24"/>
        </w:rPr>
        <w:t xml:space="preserve"> Euroopa Liidu eeskirjadele</w:t>
      </w:r>
      <w:r w:rsidR="7EB3D945" w:rsidRPr="7C84A48D">
        <w:rPr>
          <w:rFonts w:ascii="Times New Roman" w:eastAsia="Times New Roman" w:hAnsi="Times New Roman" w:cs="Times New Roman"/>
          <w:color w:val="000000" w:themeColor="text1"/>
          <w:sz w:val="24"/>
          <w:szCs w:val="24"/>
        </w:rPr>
        <w:t>, mida kohaldatakse kooskõlas ÜRO kliimamuutuste raamkonventsiooni või Pariisi kokkuleppe organite vastu võetud asjakohaste otsustega.</w:t>
      </w:r>
      <w:r w:rsidR="4D5F7764" w:rsidRPr="7C84A48D">
        <w:rPr>
          <w:rFonts w:ascii="Times New Roman" w:eastAsia="Times New Roman" w:hAnsi="Times New Roman" w:cs="Times New Roman"/>
          <w:color w:val="000000" w:themeColor="text1"/>
          <w:sz w:val="24"/>
          <w:szCs w:val="24"/>
        </w:rPr>
        <w:t xml:space="preserve"> </w:t>
      </w:r>
      <w:r w:rsidR="05642DFB" w:rsidRPr="7C84A48D">
        <w:rPr>
          <w:rFonts w:ascii="Times New Roman" w:eastAsia="Times New Roman" w:hAnsi="Times New Roman" w:cs="Times New Roman"/>
          <w:color w:val="000000" w:themeColor="text1"/>
          <w:sz w:val="24"/>
          <w:szCs w:val="24"/>
        </w:rPr>
        <w:t xml:space="preserve">Inventuurijuhised põhinevad </w:t>
      </w:r>
      <w:proofErr w:type="spellStart"/>
      <w:r w:rsidR="0CF8F025" w:rsidRPr="7C84A48D">
        <w:rPr>
          <w:rFonts w:ascii="Times New Roman" w:eastAsia="Times New Roman" w:hAnsi="Times New Roman" w:cs="Times New Roman"/>
          <w:color w:val="000000" w:themeColor="text1"/>
          <w:sz w:val="24"/>
          <w:szCs w:val="24"/>
        </w:rPr>
        <w:t>v</w:t>
      </w:r>
      <w:r w:rsidR="05642DFB" w:rsidRPr="7C84A48D">
        <w:rPr>
          <w:rFonts w:ascii="Times New Roman" w:eastAsia="Times New Roman" w:hAnsi="Times New Roman" w:cs="Times New Roman"/>
          <w:color w:val="000000" w:themeColor="text1"/>
          <w:sz w:val="24"/>
          <w:szCs w:val="24"/>
        </w:rPr>
        <w:t>alitsustev</w:t>
      </w:r>
      <w:r w:rsidR="608F6AE8" w:rsidRPr="7C84A48D">
        <w:rPr>
          <w:rFonts w:ascii="Times New Roman" w:eastAsia="Times New Roman" w:hAnsi="Times New Roman" w:cs="Times New Roman"/>
          <w:color w:val="000000" w:themeColor="text1"/>
          <w:sz w:val="24"/>
          <w:szCs w:val="24"/>
        </w:rPr>
        <w:t>ahelise</w:t>
      </w:r>
      <w:proofErr w:type="spellEnd"/>
      <w:r w:rsidR="608F6AE8" w:rsidRPr="7C84A48D">
        <w:rPr>
          <w:rFonts w:ascii="Times New Roman" w:eastAsia="Times New Roman" w:hAnsi="Times New Roman" w:cs="Times New Roman"/>
          <w:color w:val="000000" w:themeColor="text1"/>
          <w:sz w:val="24"/>
          <w:szCs w:val="24"/>
        </w:rPr>
        <w:t xml:space="preserve"> kliimamuutuste paneeli (</w:t>
      </w:r>
      <w:r w:rsidR="05642DFB" w:rsidRPr="7C84A48D">
        <w:rPr>
          <w:rFonts w:ascii="Times New Roman" w:eastAsia="Times New Roman" w:hAnsi="Times New Roman" w:cs="Times New Roman"/>
          <w:color w:val="000000" w:themeColor="text1"/>
          <w:sz w:val="24"/>
          <w:szCs w:val="24"/>
        </w:rPr>
        <w:t>IPCC</w:t>
      </w:r>
      <w:r w:rsidR="05A736B9" w:rsidRPr="7C84A48D">
        <w:rPr>
          <w:rFonts w:ascii="Times New Roman" w:eastAsia="Times New Roman" w:hAnsi="Times New Roman" w:cs="Times New Roman"/>
          <w:color w:val="000000" w:themeColor="text1"/>
          <w:sz w:val="24"/>
          <w:szCs w:val="24"/>
        </w:rPr>
        <w:t xml:space="preserve"> –</w:t>
      </w:r>
      <w:r w:rsidR="50F1867D" w:rsidRPr="7C84A48D">
        <w:rPr>
          <w:rFonts w:ascii="Times New Roman" w:eastAsia="Times New Roman" w:hAnsi="Times New Roman" w:cs="Times New Roman"/>
          <w:color w:val="000000" w:themeColor="text1"/>
          <w:sz w:val="24"/>
          <w:szCs w:val="24"/>
        </w:rPr>
        <w:t xml:space="preserve"> </w:t>
      </w:r>
      <w:proofErr w:type="spellStart"/>
      <w:r w:rsidR="50F1867D" w:rsidRPr="7C84A48D">
        <w:rPr>
          <w:rFonts w:ascii="Times New Roman" w:eastAsia="Times New Roman" w:hAnsi="Times New Roman" w:cs="Times New Roman"/>
          <w:i/>
          <w:iCs/>
          <w:color w:val="000000" w:themeColor="text1"/>
          <w:sz w:val="24"/>
          <w:szCs w:val="24"/>
        </w:rPr>
        <w:t>Intergovernmental</w:t>
      </w:r>
      <w:proofErr w:type="spellEnd"/>
      <w:r w:rsidR="50F1867D" w:rsidRPr="7C84A48D">
        <w:rPr>
          <w:rFonts w:ascii="Times New Roman" w:eastAsia="Times New Roman" w:hAnsi="Times New Roman" w:cs="Times New Roman"/>
          <w:i/>
          <w:iCs/>
          <w:color w:val="000000" w:themeColor="text1"/>
          <w:sz w:val="24"/>
          <w:szCs w:val="24"/>
        </w:rPr>
        <w:t xml:space="preserve"> </w:t>
      </w:r>
      <w:proofErr w:type="spellStart"/>
      <w:r w:rsidR="50F1867D" w:rsidRPr="7C84A48D">
        <w:rPr>
          <w:rFonts w:ascii="Times New Roman" w:eastAsia="Times New Roman" w:hAnsi="Times New Roman" w:cs="Times New Roman"/>
          <w:i/>
          <w:iCs/>
          <w:color w:val="000000" w:themeColor="text1"/>
          <w:sz w:val="24"/>
          <w:szCs w:val="24"/>
        </w:rPr>
        <w:t>Panel</w:t>
      </w:r>
      <w:proofErr w:type="spellEnd"/>
      <w:r w:rsidR="50F1867D" w:rsidRPr="7C84A48D">
        <w:rPr>
          <w:rFonts w:ascii="Times New Roman" w:eastAsia="Times New Roman" w:hAnsi="Times New Roman" w:cs="Times New Roman"/>
          <w:i/>
          <w:iCs/>
          <w:color w:val="000000" w:themeColor="text1"/>
          <w:sz w:val="24"/>
          <w:szCs w:val="24"/>
        </w:rPr>
        <w:t xml:space="preserve"> on </w:t>
      </w:r>
      <w:proofErr w:type="spellStart"/>
      <w:r w:rsidR="50F1867D" w:rsidRPr="7C84A48D">
        <w:rPr>
          <w:rFonts w:ascii="Times New Roman" w:eastAsia="Times New Roman" w:hAnsi="Times New Roman" w:cs="Times New Roman"/>
          <w:i/>
          <w:iCs/>
          <w:color w:val="000000" w:themeColor="text1"/>
          <w:sz w:val="24"/>
          <w:szCs w:val="24"/>
        </w:rPr>
        <w:t>Climate</w:t>
      </w:r>
      <w:proofErr w:type="spellEnd"/>
      <w:r w:rsidR="50F1867D" w:rsidRPr="7C84A48D">
        <w:rPr>
          <w:rFonts w:ascii="Times New Roman" w:eastAsia="Times New Roman" w:hAnsi="Times New Roman" w:cs="Times New Roman"/>
          <w:i/>
          <w:iCs/>
          <w:color w:val="000000" w:themeColor="text1"/>
          <w:sz w:val="24"/>
          <w:szCs w:val="24"/>
        </w:rPr>
        <w:t xml:space="preserve"> </w:t>
      </w:r>
      <w:proofErr w:type="spellStart"/>
      <w:r w:rsidR="50F1867D" w:rsidRPr="7C84A48D">
        <w:rPr>
          <w:rFonts w:ascii="Times New Roman" w:eastAsia="Times New Roman" w:hAnsi="Times New Roman" w:cs="Times New Roman"/>
          <w:i/>
          <w:iCs/>
          <w:color w:val="000000" w:themeColor="text1"/>
          <w:sz w:val="24"/>
          <w:szCs w:val="24"/>
        </w:rPr>
        <w:t>Change</w:t>
      </w:r>
      <w:proofErr w:type="spellEnd"/>
      <w:r w:rsidR="50F1867D" w:rsidRPr="7C84A48D">
        <w:rPr>
          <w:rFonts w:ascii="Times New Roman" w:eastAsia="Times New Roman" w:hAnsi="Times New Roman" w:cs="Times New Roman"/>
          <w:color w:val="000000" w:themeColor="text1"/>
          <w:sz w:val="24"/>
          <w:szCs w:val="24"/>
        </w:rPr>
        <w:t>)</w:t>
      </w:r>
      <w:r w:rsidR="05642DFB" w:rsidRPr="7C84A48D">
        <w:rPr>
          <w:rFonts w:ascii="Times New Roman" w:eastAsia="Times New Roman" w:hAnsi="Times New Roman" w:cs="Times New Roman"/>
          <w:color w:val="000000" w:themeColor="text1"/>
          <w:sz w:val="24"/>
          <w:szCs w:val="24"/>
        </w:rPr>
        <w:t xml:space="preserve"> metoodikal.</w:t>
      </w:r>
      <w:r w:rsidR="05A736B9" w:rsidRPr="7C84A48D">
        <w:rPr>
          <w:rFonts w:ascii="Times New Roman" w:eastAsia="Times New Roman" w:hAnsi="Times New Roman" w:cs="Times New Roman"/>
          <w:color w:val="000000" w:themeColor="text1"/>
          <w:sz w:val="24"/>
          <w:szCs w:val="24"/>
        </w:rPr>
        <w:t xml:space="preserve"> </w:t>
      </w:r>
      <w:r w:rsidR="77E3F369" w:rsidRPr="7C84A48D">
        <w:rPr>
          <w:rFonts w:ascii="Times New Roman" w:eastAsia="Times New Roman" w:hAnsi="Times New Roman" w:cs="Times New Roman"/>
          <w:color w:val="000000" w:themeColor="text1"/>
          <w:sz w:val="24"/>
          <w:szCs w:val="24"/>
        </w:rPr>
        <w:t xml:space="preserve">Eesti on loonud </w:t>
      </w:r>
      <w:r w:rsidR="7EFC2357" w:rsidRPr="7C84A48D">
        <w:rPr>
          <w:rFonts w:ascii="Times New Roman" w:eastAsia="Times New Roman" w:hAnsi="Times New Roman" w:cs="Times New Roman"/>
          <w:color w:val="000000" w:themeColor="text1"/>
          <w:sz w:val="24"/>
          <w:szCs w:val="24"/>
        </w:rPr>
        <w:t xml:space="preserve">ja täiustab </w:t>
      </w:r>
      <w:r w:rsidR="77E3F369" w:rsidRPr="7C84A48D">
        <w:rPr>
          <w:rFonts w:ascii="Times New Roman" w:eastAsia="Times New Roman" w:hAnsi="Times New Roman" w:cs="Times New Roman"/>
          <w:color w:val="000000" w:themeColor="text1"/>
          <w:sz w:val="24"/>
          <w:szCs w:val="24"/>
        </w:rPr>
        <w:t xml:space="preserve">riikliku inventuurisüsteemi, et hinnata kasvuhoonegaaside inimtekkelistest allikatest pärinevat heidet ja nende </w:t>
      </w:r>
      <w:proofErr w:type="spellStart"/>
      <w:r w:rsidR="77E3F369" w:rsidRPr="7C84A48D">
        <w:rPr>
          <w:rFonts w:ascii="Times New Roman" w:eastAsia="Times New Roman" w:hAnsi="Times New Roman" w:cs="Times New Roman"/>
          <w:color w:val="000000" w:themeColor="text1"/>
          <w:sz w:val="24"/>
          <w:szCs w:val="24"/>
        </w:rPr>
        <w:t>neeldajates</w:t>
      </w:r>
      <w:proofErr w:type="spellEnd"/>
      <w:r w:rsidR="77E3F369" w:rsidRPr="7C84A48D">
        <w:rPr>
          <w:rFonts w:ascii="Times New Roman" w:eastAsia="Times New Roman" w:hAnsi="Times New Roman" w:cs="Times New Roman"/>
          <w:color w:val="000000" w:themeColor="text1"/>
          <w:sz w:val="24"/>
          <w:szCs w:val="24"/>
        </w:rPr>
        <w:t xml:space="preserve"> sidumist ning tagada kasvuhoonegaaside inventuuride õigeaegsus, läbipaistvus, täpsus, kooskõla, võrreldavus ja terviklikkus</w:t>
      </w:r>
      <w:r w:rsidR="424C9F1B" w:rsidRPr="7C84A48D">
        <w:rPr>
          <w:rFonts w:ascii="Times New Roman" w:eastAsia="Times New Roman" w:hAnsi="Times New Roman" w:cs="Times New Roman"/>
          <w:color w:val="000000" w:themeColor="text1"/>
          <w:sz w:val="24"/>
          <w:szCs w:val="24"/>
        </w:rPr>
        <w:t>.</w:t>
      </w:r>
    </w:p>
    <w:p w14:paraId="1AC54AEA" w14:textId="77777777" w:rsidR="004472FE" w:rsidRDefault="004472FE" w:rsidP="00E33DCA">
      <w:pPr>
        <w:spacing w:after="0" w:line="240" w:lineRule="auto"/>
        <w:jc w:val="both"/>
        <w:rPr>
          <w:rFonts w:ascii="Times New Roman" w:eastAsia="Times New Roman" w:hAnsi="Times New Roman" w:cs="Times New Roman"/>
          <w:color w:val="000000" w:themeColor="text1"/>
          <w:sz w:val="24"/>
          <w:szCs w:val="24"/>
        </w:rPr>
      </w:pPr>
    </w:p>
    <w:p w14:paraId="781DE430" w14:textId="2BF420F2" w:rsidR="31467F88" w:rsidRDefault="2F8126BF" w:rsidP="00E57547">
      <w:pPr>
        <w:spacing w:after="0" w:line="240" w:lineRule="auto"/>
        <w:jc w:val="both"/>
        <w:rPr>
          <w:rFonts w:ascii="Times New Roman" w:eastAsia="Times New Roman" w:hAnsi="Times New Roman" w:cs="Times New Roman"/>
          <w:color w:val="000000" w:themeColor="text1"/>
          <w:sz w:val="24"/>
          <w:szCs w:val="24"/>
        </w:rPr>
      </w:pPr>
      <w:r w:rsidRPr="00357C45">
        <w:rPr>
          <w:rFonts w:ascii="Times New Roman" w:eastAsia="Times New Roman" w:hAnsi="Times New Roman" w:cs="Times New Roman"/>
          <w:color w:val="000000" w:themeColor="text1"/>
          <w:sz w:val="24"/>
          <w:szCs w:val="24"/>
        </w:rPr>
        <w:lastRenderedPageBreak/>
        <w:t>2024.</w:t>
      </w:r>
      <w:r w:rsidR="113F4B93">
        <w:rPr>
          <w:rFonts w:ascii="Times New Roman" w:eastAsia="Times New Roman" w:hAnsi="Times New Roman" w:cs="Times New Roman"/>
          <w:color w:val="000000" w:themeColor="text1"/>
          <w:sz w:val="24"/>
          <w:szCs w:val="24"/>
        </w:rPr>
        <w:t xml:space="preserve"> </w:t>
      </w:r>
      <w:r w:rsidRPr="00357C45">
        <w:rPr>
          <w:rFonts w:ascii="Times New Roman" w:eastAsia="Times New Roman" w:hAnsi="Times New Roman" w:cs="Times New Roman"/>
          <w:color w:val="000000" w:themeColor="text1"/>
          <w:sz w:val="24"/>
          <w:szCs w:val="24"/>
        </w:rPr>
        <w:t>a</w:t>
      </w:r>
      <w:r w:rsidR="6E56DA65">
        <w:rPr>
          <w:rFonts w:ascii="Times New Roman" w:eastAsia="Times New Roman" w:hAnsi="Times New Roman" w:cs="Times New Roman"/>
          <w:color w:val="000000" w:themeColor="text1"/>
          <w:sz w:val="24"/>
          <w:szCs w:val="24"/>
        </w:rPr>
        <w:t>astal</w:t>
      </w:r>
      <w:r w:rsidRPr="00357C45">
        <w:rPr>
          <w:rFonts w:ascii="Times New Roman" w:eastAsia="Times New Roman" w:hAnsi="Times New Roman" w:cs="Times New Roman"/>
          <w:color w:val="000000" w:themeColor="text1"/>
          <w:sz w:val="24"/>
          <w:szCs w:val="24"/>
        </w:rPr>
        <w:t xml:space="preserve"> </w:t>
      </w:r>
      <w:r w:rsidR="63B64808">
        <w:rPr>
          <w:rFonts w:ascii="Times New Roman" w:eastAsia="Times New Roman" w:hAnsi="Times New Roman" w:cs="Times New Roman"/>
          <w:color w:val="000000" w:themeColor="text1"/>
          <w:sz w:val="24"/>
          <w:szCs w:val="24"/>
        </w:rPr>
        <w:t>valmis</w:t>
      </w:r>
      <w:r w:rsidRPr="00357C45">
        <w:rPr>
          <w:rFonts w:ascii="Times New Roman" w:eastAsia="Times New Roman" w:hAnsi="Times New Roman" w:cs="Times New Roman"/>
          <w:color w:val="000000" w:themeColor="text1"/>
          <w:sz w:val="24"/>
          <w:szCs w:val="24"/>
        </w:rPr>
        <w:t xml:space="preserve"> </w:t>
      </w:r>
      <w:proofErr w:type="spellStart"/>
      <w:r w:rsidRPr="00357C45">
        <w:rPr>
          <w:rFonts w:ascii="Times New Roman" w:eastAsia="Times New Roman" w:hAnsi="Times New Roman" w:cs="Times New Roman"/>
          <w:color w:val="000000" w:themeColor="text1"/>
          <w:sz w:val="24"/>
          <w:szCs w:val="24"/>
        </w:rPr>
        <w:t>Tal</w:t>
      </w:r>
      <w:r w:rsidR="096F0FA5">
        <w:rPr>
          <w:rFonts w:ascii="Times New Roman" w:eastAsia="Times New Roman" w:hAnsi="Times New Roman" w:cs="Times New Roman"/>
          <w:color w:val="000000" w:themeColor="text1"/>
          <w:sz w:val="24"/>
          <w:szCs w:val="24"/>
        </w:rPr>
        <w:t>T</w:t>
      </w:r>
      <w:r w:rsidRPr="00357C45">
        <w:rPr>
          <w:rFonts w:ascii="Times New Roman" w:eastAsia="Times New Roman" w:hAnsi="Times New Roman" w:cs="Times New Roman"/>
          <w:color w:val="000000" w:themeColor="text1"/>
          <w:sz w:val="24"/>
          <w:szCs w:val="24"/>
        </w:rPr>
        <w:t>echi</w:t>
      </w:r>
      <w:proofErr w:type="spellEnd"/>
      <w:r w:rsidRPr="00357C45">
        <w:rPr>
          <w:rFonts w:ascii="Times New Roman" w:eastAsia="Times New Roman" w:hAnsi="Times New Roman" w:cs="Times New Roman"/>
          <w:color w:val="000000" w:themeColor="text1"/>
          <w:sz w:val="24"/>
          <w:szCs w:val="24"/>
        </w:rPr>
        <w:t xml:space="preserve"> uuring „Eesti kasvuhoonegaaside eelarve koostamine“</w:t>
      </w:r>
      <w:r w:rsidR="00EC5C20" w:rsidRPr="00031233">
        <w:rPr>
          <w:rFonts w:ascii="Times New Roman" w:eastAsia="Times New Roman" w:hAnsi="Times New Roman" w:cs="Times New Roman"/>
          <w:color w:val="000000" w:themeColor="text1"/>
          <w:sz w:val="24"/>
          <w:szCs w:val="24"/>
          <w:vertAlign w:val="superscript"/>
        </w:rPr>
        <w:footnoteReference w:id="27"/>
      </w:r>
      <w:r w:rsidRPr="00357C45">
        <w:rPr>
          <w:rFonts w:ascii="Times New Roman" w:eastAsia="Times New Roman" w:hAnsi="Times New Roman" w:cs="Times New Roman"/>
          <w:color w:val="000000" w:themeColor="text1"/>
          <w:sz w:val="24"/>
          <w:szCs w:val="24"/>
        </w:rPr>
        <w:t>.</w:t>
      </w:r>
      <w:r w:rsidR="05A736B9">
        <w:rPr>
          <w:rFonts w:ascii="Times New Roman" w:eastAsia="Times New Roman" w:hAnsi="Times New Roman" w:cs="Times New Roman"/>
          <w:color w:val="000000" w:themeColor="text1"/>
          <w:sz w:val="24"/>
          <w:szCs w:val="24"/>
        </w:rPr>
        <w:t xml:space="preserve"> </w:t>
      </w:r>
      <w:r w:rsidRPr="00357C45">
        <w:rPr>
          <w:rFonts w:ascii="Times New Roman" w:eastAsia="Times New Roman" w:hAnsi="Times New Roman" w:cs="Times New Roman"/>
          <w:color w:val="000000" w:themeColor="text1"/>
          <w:sz w:val="24"/>
          <w:szCs w:val="24"/>
        </w:rPr>
        <w:t xml:space="preserve">Töö eesmärk oli koostada Eestile kolm versiooni kasvuhoonegaaside (KHG) eelarveks aastani 2050, sh tuues välja ka KHG eelarved eri sektorite ja ajaperioodide kohta. </w:t>
      </w:r>
      <w:r w:rsidRPr="5233A611">
        <w:rPr>
          <w:rFonts w:ascii="Times New Roman" w:eastAsia="Times New Roman" w:hAnsi="Times New Roman" w:cs="Times New Roman"/>
          <w:b/>
          <w:bCs/>
          <w:color w:val="000000" w:themeColor="text1"/>
          <w:sz w:val="24"/>
          <w:szCs w:val="24"/>
        </w:rPr>
        <w:t>Uuring näitas, et selleks, et mahtuda KHG eelarve piiresse, mis täidaks kas 1,5</w:t>
      </w:r>
      <w:r w:rsidR="0CF8F025">
        <w:rPr>
          <w:rFonts w:ascii="Times New Roman" w:eastAsia="Times New Roman" w:hAnsi="Times New Roman" w:cs="Times New Roman"/>
          <w:b/>
          <w:bCs/>
          <w:color w:val="000000" w:themeColor="text1"/>
          <w:sz w:val="24"/>
          <w:szCs w:val="24"/>
        </w:rPr>
        <w:t xml:space="preserve"> </w:t>
      </w:r>
      <w:r w:rsidRPr="5233A611">
        <w:rPr>
          <w:rFonts w:ascii="Times New Roman" w:eastAsia="Times New Roman" w:hAnsi="Times New Roman" w:cs="Times New Roman"/>
          <w:b/>
          <w:bCs/>
          <w:color w:val="000000" w:themeColor="text1"/>
          <w:sz w:val="24"/>
          <w:szCs w:val="24"/>
        </w:rPr>
        <w:t>°C või 2,0</w:t>
      </w:r>
      <w:r w:rsidR="0CF8F025">
        <w:rPr>
          <w:rFonts w:ascii="Times New Roman" w:eastAsia="Times New Roman" w:hAnsi="Times New Roman" w:cs="Times New Roman"/>
          <w:b/>
          <w:bCs/>
          <w:color w:val="000000" w:themeColor="text1"/>
          <w:sz w:val="24"/>
          <w:szCs w:val="24"/>
        </w:rPr>
        <w:t xml:space="preserve"> </w:t>
      </w:r>
      <w:r w:rsidRPr="5233A611">
        <w:rPr>
          <w:rFonts w:ascii="Times New Roman" w:eastAsia="Times New Roman" w:hAnsi="Times New Roman" w:cs="Times New Roman"/>
          <w:b/>
          <w:bCs/>
          <w:color w:val="000000" w:themeColor="text1"/>
          <w:sz w:val="24"/>
          <w:szCs w:val="24"/>
        </w:rPr>
        <w:t xml:space="preserve">°C </w:t>
      </w:r>
      <w:r w:rsidR="44936492" w:rsidRPr="00357C45">
        <w:rPr>
          <w:rFonts w:ascii="Times New Roman" w:eastAsia="Times New Roman" w:hAnsi="Times New Roman" w:cs="Times New Roman"/>
          <w:b/>
          <w:bCs/>
          <w:color w:val="000000" w:themeColor="text1"/>
          <w:sz w:val="24"/>
          <w:szCs w:val="24"/>
        </w:rPr>
        <w:t>temperatuurieesmärki</w:t>
      </w:r>
      <w:r w:rsidRPr="5233A611">
        <w:rPr>
          <w:rFonts w:ascii="Times New Roman" w:eastAsia="Times New Roman" w:hAnsi="Times New Roman" w:cs="Times New Roman"/>
          <w:b/>
          <w:bCs/>
          <w:color w:val="000000" w:themeColor="text1"/>
          <w:sz w:val="24"/>
          <w:szCs w:val="24"/>
        </w:rPr>
        <w:t>, tuleks Eestil märkimisväärselt ja kiiremas tempos</w:t>
      </w:r>
      <w:r w:rsidR="14CECB2D">
        <w:rPr>
          <w:rFonts w:ascii="Times New Roman" w:eastAsia="Times New Roman" w:hAnsi="Times New Roman" w:cs="Times New Roman"/>
          <w:b/>
          <w:bCs/>
          <w:color w:val="000000" w:themeColor="text1"/>
          <w:sz w:val="24"/>
          <w:szCs w:val="24"/>
        </w:rPr>
        <w:t>,</w:t>
      </w:r>
      <w:r w:rsidRPr="5233A611">
        <w:rPr>
          <w:rFonts w:ascii="Times New Roman" w:eastAsia="Times New Roman" w:hAnsi="Times New Roman" w:cs="Times New Roman"/>
          <w:b/>
          <w:bCs/>
          <w:color w:val="000000" w:themeColor="text1"/>
          <w:sz w:val="24"/>
          <w:szCs w:val="24"/>
        </w:rPr>
        <w:t xml:space="preserve"> kui näevad ette prognoosid, vähendada KHG heidet energeetikas, transpordis ja tööstuses. Energeetikas ja tööstuses on lisaks taastuvenergiaallikatele üleminekule ja ulatuslikule KHG heite vähendamisele vaja arendada ja kasutusele võtta süsiniku</w:t>
      </w:r>
      <w:r w:rsidR="0CF8F025">
        <w:rPr>
          <w:rFonts w:ascii="Times New Roman" w:eastAsia="Times New Roman" w:hAnsi="Times New Roman" w:cs="Times New Roman"/>
          <w:b/>
          <w:bCs/>
          <w:color w:val="000000" w:themeColor="text1"/>
          <w:sz w:val="24"/>
          <w:szCs w:val="24"/>
        </w:rPr>
        <w:t xml:space="preserve"> </w:t>
      </w:r>
      <w:r w:rsidRPr="5233A611">
        <w:rPr>
          <w:rFonts w:ascii="Times New Roman" w:eastAsia="Times New Roman" w:hAnsi="Times New Roman" w:cs="Times New Roman"/>
          <w:b/>
          <w:bCs/>
          <w:color w:val="000000" w:themeColor="text1"/>
          <w:sz w:val="24"/>
          <w:szCs w:val="24"/>
        </w:rPr>
        <w:t>sidumise tehnoloogiaid.</w:t>
      </w:r>
      <w:r w:rsidRPr="00357C45">
        <w:rPr>
          <w:rFonts w:ascii="Times New Roman" w:eastAsia="Times New Roman" w:hAnsi="Times New Roman" w:cs="Times New Roman"/>
          <w:color w:val="000000" w:themeColor="text1"/>
          <w:sz w:val="24"/>
          <w:szCs w:val="24"/>
        </w:rPr>
        <w:t xml:space="preserve"> Seades eesmärgi hoida üleilmne soojenemine alla 2</w:t>
      </w:r>
      <w:r w:rsidR="3D26B06B">
        <w:rPr>
          <w:rFonts w:ascii="Times New Roman" w:eastAsia="Times New Roman" w:hAnsi="Times New Roman" w:cs="Times New Roman"/>
          <w:color w:val="000000" w:themeColor="text1"/>
          <w:sz w:val="24"/>
          <w:szCs w:val="24"/>
        </w:rPr>
        <w:t xml:space="preserve"> </w:t>
      </w:r>
      <w:r w:rsidRPr="00357C45">
        <w:rPr>
          <w:rFonts w:ascii="Times New Roman" w:eastAsia="Times New Roman" w:hAnsi="Times New Roman" w:cs="Times New Roman"/>
          <w:color w:val="000000" w:themeColor="text1"/>
          <w:sz w:val="24"/>
          <w:szCs w:val="24"/>
        </w:rPr>
        <w:t xml:space="preserve">°C tõenäosusega 67–83%, peaks Eesti KHG eelarve perioodil 2020–2050 jääma vahemikku </w:t>
      </w:r>
      <w:r w:rsidRPr="005466A4">
        <w:rPr>
          <w:rFonts w:ascii="Times New Roman" w:eastAsia="Times New Roman" w:hAnsi="Times New Roman" w:cs="Times New Roman"/>
          <w:color w:val="000000" w:themeColor="text1"/>
          <w:sz w:val="24"/>
          <w:szCs w:val="24"/>
        </w:rPr>
        <w:t xml:space="preserve">210–268 </w:t>
      </w:r>
      <w:r w:rsidR="71D23E35" w:rsidRPr="005466A4">
        <w:rPr>
          <w:rFonts w:ascii="Times New Roman" w:eastAsia="Times New Roman" w:hAnsi="Times New Roman" w:cs="Times New Roman"/>
          <w:color w:val="000000" w:themeColor="text1"/>
          <w:sz w:val="24"/>
          <w:szCs w:val="24"/>
        </w:rPr>
        <w:t xml:space="preserve">mln </w:t>
      </w:r>
      <w:r w:rsidRPr="005466A4">
        <w:rPr>
          <w:rFonts w:ascii="Times New Roman" w:eastAsia="Times New Roman" w:hAnsi="Times New Roman" w:cs="Times New Roman"/>
          <w:color w:val="000000" w:themeColor="text1"/>
          <w:sz w:val="24"/>
          <w:szCs w:val="24"/>
        </w:rPr>
        <w:t>t CO</w:t>
      </w:r>
      <w:r w:rsidRPr="005466A4">
        <w:rPr>
          <w:rFonts w:ascii="Times New Roman" w:eastAsia="Times New Roman" w:hAnsi="Times New Roman" w:cs="Times New Roman"/>
          <w:color w:val="000000" w:themeColor="text1"/>
          <w:sz w:val="24"/>
          <w:szCs w:val="24"/>
          <w:vertAlign w:val="subscript"/>
        </w:rPr>
        <w:t>2</w:t>
      </w:r>
      <w:r w:rsidR="3D26B06B" w:rsidRPr="005466A4">
        <w:rPr>
          <w:rFonts w:ascii="Times New Roman" w:eastAsia="Times New Roman" w:hAnsi="Times New Roman" w:cs="Times New Roman"/>
          <w:color w:val="000000" w:themeColor="text1"/>
          <w:sz w:val="24"/>
          <w:szCs w:val="24"/>
          <w:vertAlign w:val="subscript"/>
        </w:rPr>
        <w:t xml:space="preserve"> </w:t>
      </w:r>
      <w:proofErr w:type="spellStart"/>
      <w:r w:rsidRPr="005466A4">
        <w:rPr>
          <w:rFonts w:ascii="Times New Roman" w:eastAsia="Times New Roman" w:hAnsi="Times New Roman" w:cs="Times New Roman"/>
          <w:color w:val="000000" w:themeColor="text1"/>
          <w:sz w:val="24"/>
          <w:szCs w:val="24"/>
        </w:rPr>
        <w:t>ekv</w:t>
      </w:r>
      <w:proofErr w:type="spellEnd"/>
      <w:r w:rsidRPr="005466A4">
        <w:rPr>
          <w:rFonts w:ascii="Times New Roman" w:eastAsia="Times New Roman" w:hAnsi="Times New Roman" w:cs="Times New Roman"/>
          <w:color w:val="000000" w:themeColor="text1"/>
          <w:sz w:val="24"/>
          <w:szCs w:val="24"/>
        </w:rPr>
        <w:t>. Uuringu</w:t>
      </w:r>
      <w:r w:rsidRPr="00357C45">
        <w:rPr>
          <w:rFonts w:ascii="Times New Roman" w:eastAsia="Times New Roman" w:hAnsi="Times New Roman" w:cs="Times New Roman"/>
          <w:color w:val="000000" w:themeColor="text1"/>
          <w:sz w:val="24"/>
          <w:szCs w:val="24"/>
        </w:rPr>
        <w:t xml:space="preserve"> tulemused on kooskõlas Euroopa Komisjoni 2040. a</w:t>
      </w:r>
      <w:r w:rsidR="6E56DA65">
        <w:rPr>
          <w:rFonts w:ascii="Times New Roman" w:eastAsia="Times New Roman" w:hAnsi="Times New Roman" w:cs="Times New Roman"/>
          <w:color w:val="000000" w:themeColor="text1"/>
          <w:sz w:val="24"/>
          <w:szCs w:val="24"/>
        </w:rPr>
        <w:t>asta</w:t>
      </w:r>
      <w:r w:rsidRPr="00357C45">
        <w:rPr>
          <w:rFonts w:ascii="Times New Roman" w:eastAsia="Times New Roman" w:hAnsi="Times New Roman" w:cs="Times New Roman"/>
          <w:color w:val="000000" w:themeColor="text1"/>
          <w:sz w:val="24"/>
          <w:szCs w:val="24"/>
        </w:rPr>
        <w:t xml:space="preserve"> ELi-ülese 2040. a</w:t>
      </w:r>
      <w:r w:rsidR="6E56DA65">
        <w:rPr>
          <w:rFonts w:ascii="Times New Roman" w:eastAsia="Times New Roman" w:hAnsi="Times New Roman" w:cs="Times New Roman"/>
          <w:color w:val="000000" w:themeColor="text1"/>
          <w:sz w:val="24"/>
          <w:szCs w:val="24"/>
        </w:rPr>
        <w:t>asta</w:t>
      </w:r>
      <w:r w:rsidRPr="00357C45">
        <w:rPr>
          <w:rFonts w:ascii="Times New Roman" w:eastAsia="Times New Roman" w:hAnsi="Times New Roman" w:cs="Times New Roman"/>
          <w:color w:val="000000" w:themeColor="text1"/>
          <w:sz w:val="24"/>
          <w:szCs w:val="24"/>
        </w:rPr>
        <w:t xml:space="preserve"> KHG vähendamisettepanekuga. Komisjoni ettepanek, mis tugineb Euroopa Teadusnõukoja soovitustele, on vähendada 2040. aastaks KHG heidet 1990. aasta tasemega võrreldes 90%. Se</w:t>
      </w:r>
      <w:r w:rsidR="3D26B06B">
        <w:rPr>
          <w:rFonts w:ascii="Times New Roman" w:eastAsia="Times New Roman" w:hAnsi="Times New Roman" w:cs="Times New Roman"/>
          <w:color w:val="000000" w:themeColor="text1"/>
          <w:sz w:val="24"/>
          <w:szCs w:val="24"/>
        </w:rPr>
        <w:t>etõttu</w:t>
      </w:r>
      <w:r w:rsidRPr="00357C45">
        <w:rPr>
          <w:rFonts w:ascii="Times New Roman" w:eastAsia="Times New Roman" w:hAnsi="Times New Roman" w:cs="Times New Roman"/>
          <w:color w:val="000000" w:themeColor="text1"/>
          <w:sz w:val="24"/>
          <w:szCs w:val="24"/>
        </w:rPr>
        <w:t xml:space="preserve"> peaks ELi KHG heide olema 2040. aastaks alla </w:t>
      </w:r>
      <w:r w:rsidRPr="005466A4">
        <w:rPr>
          <w:rFonts w:ascii="Times New Roman" w:eastAsia="Times New Roman" w:hAnsi="Times New Roman" w:cs="Times New Roman"/>
          <w:color w:val="000000" w:themeColor="text1"/>
          <w:sz w:val="24"/>
          <w:szCs w:val="24"/>
        </w:rPr>
        <w:t>850 m</w:t>
      </w:r>
      <w:r w:rsidR="23D150FB" w:rsidRPr="005466A4">
        <w:rPr>
          <w:rFonts w:ascii="Times New Roman" w:eastAsia="Times New Roman" w:hAnsi="Times New Roman" w:cs="Times New Roman"/>
          <w:color w:val="000000" w:themeColor="text1"/>
          <w:sz w:val="24"/>
          <w:szCs w:val="24"/>
        </w:rPr>
        <w:t>ln</w:t>
      </w:r>
      <w:r w:rsidR="71D23E35" w:rsidRPr="005466A4">
        <w:rPr>
          <w:rFonts w:ascii="Times New Roman" w:eastAsia="Times New Roman" w:hAnsi="Times New Roman" w:cs="Times New Roman"/>
          <w:color w:val="000000" w:themeColor="text1"/>
          <w:sz w:val="24"/>
          <w:szCs w:val="24"/>
        </w:rPr>
        <w:t xml:space="preserve"> t</w:t>
      </w:r>
      <w:r w:rsidRPr="005466A4">
        <w:rPr>
          <w:rFonts w:ascii="Times New Roman" w:eastAsia="Times New Roman" w:hAnsi="Times New Roman" w:cs="Times New Roman"/>
          <w:color w:val="000000" w:themeColor="text1"/>
          <w:sz w:val="24"/>
          <w:szCs w:val="24"/>
        </w:rPr>
        <w:t xml:space="preserve"> CO</w:t>
      </w:r>
      <w:r w:rsidRPr="005466A4">
        <w:rPr>
          <w:rFonts w:ascii="Times New Roman" w:eastAsia="Times New Roman" w:hAnsi="Times New Roman" w:cs="Times New Roman"/>
          <w:color w:val="000000" w:themeColor="text1"/>
          <w:sz w:val="24"/>
          <w:szCs w:val="24"/>
          <w:vertAlign w:val="subscript"/>
        </w:rPr>
        <w:t>2</w:t>
      </w:r>
      <w:r w:rsidRPr="005466A4">
        <w:rPr>
          <w:rFonts w:ascii="Times New Roman" w:eastAsia="Times New Roman" w:hAnsi="Times New Roman" w:cs="Times New Roman"/>
          <w:color w:val="000000" w:themeColor="text1"/>
          <w:sz w:val="24"/>
          <w:szCs w:val="24"/>
        </w:rPr>
        <w:t xml:space="preserve"> </w:t>
      </w:r>
      <w:proofErr w:type="spellStart"/>
      <w:r w:rsidR="71D23E35" w:rsidRPr="005466A4">
        <w:rPr>
          <w:rFonts w:ascii="Times New Roman" w:eastAsia="Times New Roman" w:hAnsi="Times New Roman" w:cs="Times New Roman"/>
          <w:color w:val="000000" w:themeColor="text1"/>
          <w:sz w:val="24"/>
          <w:szCs w:val="24"/>
        </w:rPr>
        <w:t>ekv</w:t>
      </w:r>
      <w:proofErr w:type="spellEnd"/>
      <w:r w:rsidR="71D23E35">
        <w:rPr>
          <w:rFonts w:ascii="Times New Roman" w:eastAsia="Times New Roman" w:hAnsi="Times New Roman" w:cs="Times New Roman"/>
          <w:color w:val="000000" w:themeColor="text1"/>
          <w:sz w:val="24"/>
          <w:szCs w:val="24"/>
        </w:rPr>
        <w:t xml:space="preserve"> </w:t>
      </w:r>
      <w:r w:rsidRPr="00357C45">
        <w:rPr>
          <w:rFonts w:ascii="Times New Roman" w:eastAsia="Times New Roman" w:hAnsi="Times New Roman" w:cs="Times New Roman"/>
          <w:color w:val="000000" w:themeColor="text1"/>
          <w:sz w:val="24"/>
          <w:szCs w:val="24"/>
        </w:rPr>
        <w:t>ning CO</w:t>
      </w:r>
      <w:r w:rsidRPr="006A738A">
        <w:rPr>
          <w:rFonts w:ascii="Times New Roman" w:eastAsia="Times New Roman" w:hAnsi="Times New Roman" w:cs="Times New Roman"/>
          <w:color w:val="000000" w:themeColor="text1"/>
          <w:sz w:val="24"/>
          <w:szCs w:val="24"/>
          <w:vertAlign w:val="subscript"/>
        </w:rPr>
        <w:t>2</w:t>
      </w:r>
      <w:r w:rsidRPr="00357C45">
        <w:rPr>
          <w:rFonts w:ascii="Times New Roman" w:eastAsia="Times New Roman" w:hAnsi="Times New Roman" w:cs="Times New Roman"/>
          <w:color w:val="000000" w:themeColor="text1"/>
          <w:sz w:val="24"/>
          <w:szCs w:val="24"/>
        </w:rPr>
        <w:t xml:space="preserve"> sidumine (maakasutuspõhine ja tööstuslik sidumine atmosfäärist) peaks ulatuma kuni </w:t>
      </w:r>
      <w:r w:rsidRPr="005466A4">
        <w:rPr>
          <w:rFonts w:ascii="Times New Roman" w:eastAsia="Times New Roman" w:hAnsi="Times New Roman" w:cs="Times New Roman"/>
          <w:color w:val="000000" w:themeColor="text1"/>
          <w:sz w:val="24"/>
          <w:szCs w:val="24"/>
        </w:rPr>
        <w:t>400 m</w:t>
      </w:r>
      <w:r w:rsidR="23D150FB" w:rsidRPr="005466A4">
        <w:rPr>
          <w:rFonts w:ascii="Times New Roman" w:eastAsia="Times New Roman" w:hAnsi="Times New Roman" w:cs="Times New Roman"/>
          <w:color w:val="000000" w:themeColor="text1"/>
          <w:sz w:val="24"/>
          <w:szCs w:val="24"/>
        </w:rPr>
        <w:t>ln</w:t>
      </w:r>
      <w:r w:rsidRPr="005466A4">
        <w:rPr>
          <w:rFonts w:ascii="Times New Roman" w:eastAsia="Times New Roman" w:hAnsi="Times New Roman" w:cs="Times New Roman"/>
          <w:color w:val="000000" w:themeColor="text1"/>
          <w:sz w:val="24"/>
          <w:szCs w:val="24"/>
        </w:rPr>
        <w:t xml:space="preserve"> </w:t>
      </w:r>
      <w:r w:rsidR="71D23E35" w:rsidRPr="005466A4">
        <w:rPr>
          <w:rFonts w:ascii="Times New Roman" w:eastAsia="Times New Roman" w:hAnsi="Times New Roman" w:cs="Times New Roman"/>
          <w:color w:val="000000" w:themeColor="text1"/>
          <w:sz w:val="24"/>
          <w:szCs w:val="24"/>
        </w:rPr>
        <w:t xml:space="preserve">t </w:t>
      </w:r>
      <w:r w:rsidRPr="005466A4">
        <w:rPr>
          <w:rFonts w:ascii="Times New Roman" w:eastAsia="Times New Roman" w:hAnsi="Times New Roman" w:cs="Times New Roman"/>
          <w:color w:val="000000" w:themeColor="text1"/>
          <w:sz w:val="24"/>
          <w:szCs w:val="24"/>
        </w:rPr>
        <w:t>CO</w:t>
      </w:r>
      <w:r w:rsidRPr="005466A4">
        <w:rPr>
          <w:rFonts w:ascii="Times New Roman" w:eastAsia="Times New Roman" w:hAnsi="Times New Roman" w:cs="Times New Roman"/>
          <w:color w:val="000000" w:themeColor="text1"/>
          <w:sz w:val="24"/>
          <w:szCs w:val="24"/>
          <w:vertAlign w:val="subscript"/>
        </w:rPr>
        <w:t>2</w:t>
      </w:r>
      <w:r w:rsidRPr="005466A4">
        <w:rPr>
          <w:rFonts w:ascii="Times New Roman" w:eastAsia="Times New Roman" w:hAnsi="Times New Roman" w:cs="Times New Roman"/>
          <w:color w:val="000000" w:themeColor="text1"/>
          <w:sz w:val="24"/>
          <w:szCs w:val="24"/>
        </w:rPr>
        <w:t>.</w:t>
      </w:r>
      <w:r w:rsidRPr="00357C45">
        <w:rPr>
          <w:rFonts w:ascii="Times New Roman" w:eastAsia="Times New Roman" w:hAnsi="Times New Roman" w:cs="Times New Roman"/>
          <w:color w:val="000000" w:themeColor="text1"/>
          <w:sz w:val="24"/>
          <w:szCs w:val="24"/>
        </w:rPr>
        <w:t xml:space="preserve"> Seega </w:t>
      </w:r>
      <w:r w:rsidR="3D26B06B">
        <w:rPr>
          <w:rFonts w:ascii="Times New Roman" w:eastAsia="Times New Roman" w:hAnsi="Times New Roman" w:cs="Times New Roman"/>
          <w:color w:val="000000" w:themeColor="text1"/>
          <w:sz w:val="24"/>
          <w:szCs w:val="24"/>
        </w:rPr>
        <w:t xml:space="preserve">näeb komisjon </w:t>
      </w:r>
      <w:r w:rsidRPr="00357C45">
        <w:rPr>
          <w:rFonts w:ascii="Times New Roman" w:eastAsia="Times New Roman" w:hAnsi="Times New Roman" w:cs="Times New Roman"/>
          <w:color w:val="000000" w:themeColor="text1"/>
          <w:sz w:val="24"/>
          <w:szCs w:val="24"/>
        </w:rPr>
        <w:t>2040.</w:t>
      </w:r>
      <w:r w:rsidR="5DE92394">
        <w:rPr>
          <w:rFonts w:ascii="Times New Roman" w:eastAsia="Times New Roman" w:hAnsi="Times New Roman" w:cs="Times New Roman"/>
          <w:color w:val="000000" w:themeColor="text1"/>
          <w:sz w:val="24"/>
          <w:szCs w:val="24"/>
        </w:rPr>
        <w:t xml:space="preserve"> </w:t>
      </w:r>
      <w:r w:rsidRPr="00357C45">
        <w:rPr>
          <w:rFonts w:ascii="Times New Roman" w:eastAsia="Times New Roman" w:hAnsi="Times New Roman" w:cs="Times New Roman"/>
          <w:color w:val="000000" w:themeColor="text1"/>
          <w:sz w:val="24"/>
          <w:szCs w:val="24"/>
        </w:rPr>
        <w:t>a</w:t>
      </w:r>
      <w:r w:rsidR="6E56DA65">
        <w:rPr>
          <w:rFonts w:ascii="Times New Roman" w:eastAsia="Times New Roman" w:hAnsi="Times New Roman" w:cs="Times New Roman"/>
          <w:color w:val="000000" w:themeColor="text1"/>
          <w:sz w:val="24"/>
          <w:szCs w:val="24"/>
        </w:rPr>
        <w:t>asta</w:t>
      </w:r>
      <w:r w:rsidRPr="00357C45">
        <w:rPr>
          <w:rFonts w:ascii="Times New Roman" w:eastAsia="Times New Roman" w:hAnsi="Times New Roman" w:cs="Times New Roman"/>
          <w:color w:val="000000" w:themeColor="text1"/>
          <w:sz w:val="24"/>
          <w:szCs w:val="24"/>
        </w:rPr>
        <w:t xml:space="preserve"> eesmärgi saavutamise</w:t>
      </w:r>
      <w:r w:rsidR="3D26B06B">
        <w:rPr>
          <w:rFonts w:ascii="Times New Roman" w:eastAsia="Times New Roman" w:hAnsi="Times New Roman" w:cs="Times New Roman"/>
          <w:color w:val="000000" w:themeColor="text1"/>
          <w:sz w:val="24"/>
          <w:szCs w:val="24"/>
        </w:rPr>
        <w:t>ks</w:t>
      </w:r>
      <w:r w:rsidRPr="00357C45">
        <w:rPr>
          <w:rFonts w:ascii="Times New Roman" w:eastAsia="Times New Roman" w:hAnsi="Times New Roman" w:cs="Times New Roman"/>
          <w:color w:val="000000" w:themeColor="text1"/>
          <w:sz w:val="24"/>
          <w:szCs w:val="24"/>
        </w:rPr>
        <w:t xml:space="preserve"> KHG vähendamise kõrval märkimisväärset rolli ka CO</w:t>
      </w:r>
      <w:r w:rsidRPr="006A738A">
        <w:rPr>
          <w:rFonts w:ascii="Times New Roman" w:eastAsia="Times New Roman" w:hAnsi="Times New Roman" w:cs="Times New Roman"/>
          <w:color w:val="000000" w:themeColor="text1"/>
          <w:sz w:val="24"/>
          <w:szCs w:val="24"/>
          <w:vertAlign w:val="subscript"/>
        </w:rPr>
        <w:t>2</w:t>
      </w:r>
      <w:r w:rsidRPr="00357C45">
        <w:rPr>
          <w:rFonts w:ascii="Times New Roman" w:eastAsia="Times New Roman" w:hAnsi="Times New Roman" w:cs="Times New Roman"/>
          <w:color w:val="000000" w:themeColor="text1"/>
          <w:sz w:val="24"/>
          <w:szCs w:val="24"/>
        </w:rPr>
        <w:t xml:space="preserve"> heite tööstuslikul ja looduslikul eemaldamisel.</w:t>
      </w:r>
      <w:r w:rsidR="00F03D37">
        <w:rPr>
          <w:rFonts w:ascii="Times New Roman" w:eastAsia="Times New Roman" w:hAnsi="Times New Roman" w:cs="Times New Roman"/>
          <w:color w:val="000000" w:themeColor="text1"/>
          <w:sz w:val="24"/>
          <w:szCs w:val="24"/>
        </w:rPr>
        <w:t xml:space="preserve"> </w:t>
      </w:r>
      <w:r w:rsidR="31467F88" w:rsidRPr="3FF25B48">
        <w:rPr>
          <w:rFonts w:ascii="Times New Roman" w:eastAsia="Times New Roman" w:hAnsi="Times New Roman" w:cs="Times New Roman"/>
          <w:color w:val="000000" w:themeColor="text1"/>
          <w:sz w:val="24"/>
          <w:szCs w:val="24"/>
        </w:rPr>
        <w:t xml:space="preserve">Kliimakindla majanduse seadusega seatakse </w:t>
      </w:r>
      <w:proofErr w:type="spellStart"/>
      <w:r w:rsidR="31467F88" w:rsidRPr="3FF25B48">
        <w:rPr>
          <w:rFonts w:ascii="Times New Roman" w:eastAsia="Times New Roman" w:hAnsi="Times New Roman" w:cs="Times New Roman"/>
          <w:color w:val="000000" w:themeColor="text1"/>
          <w:sz w:val="24"/>
          <w:szCs w:val="24"/>
        </w:rPr>
        <w:t>sektoriteülesed</w:t>
      </w:r>
      <w:proofErr w:type="spellEnd"/>
      <w:r w:rsidR="31467F88" w:rsidRPr="3FF25B48">
        <w:rPr>
          <w:rFonts w:ascii="Times New Roman" w:eastAsia="Times New Roman" w:hAnsi="Times New Roman" w:cs="Times New Roman"/>
          <w:color w:val="000000" w:themeColor="text1"/>
          <w:sz w:val="24"/>
          <w:szCs w:val="24"/>
        </w:rPr>
        <w:t xml:space="preserve"> ja </w:t>
      </w:r>
      <w:r w:rsidR="00FB3EE8">
        <w:rPr>
          <w:rFonts w:ascii="Times New Roman" w:eastAsia="Times New Roman" w:hAnsi="Times New Roman" w:cs="Times New Roman"/>
          <w:color w:val="000000" w:themeColor="text1"/>
          <w:sz w:val="24"/>
          <w:szCs w:val="24"/>
        </w:rPr>
        <w:t xml:space="preserve">iga </w:t>
      </w:r>
      <w:r w:rsidR="31467F88" w:rsidRPr="3FF25B48">
        <w:rPr>
          <w:rFonts w:ascii="Times New Roman" w:eastAsia="Times New Roman" w:hAnsi="Times New Roman" w:cs="Times New Roman"/>
          <w:color w:val="000000" w:themeColor="text1"/>
          <w:sz w:val="24"/>
          <w:szCs w:val="24"/>
        </w:rPr>
        <w:t>sektori</w:t>
      </w:r>
      <w:r w:rsidR="00FB3EE8">
        <w:rPr>
          <w:rFonts w:ascii="Times New Roman" w:eastAsia="Times New Roman" w:hAnsi="Times New Roman" w:cs="Times New Roman"/>
          <w:color w:val="000000" w:themeColor="text1"/>
          <w:sz w:val="24"/>
          <w:szCs w:val="24"/>
        </w:rPr>
        <w:t xml:space="preserve"> </w:t>
      </w:r>
      <w:r w:rsidR="31467F88" w:rsidRPr="3FF25B48">
        <w:rPr>
          <w:rFonts w:ascii="Times New Roman" w:eastAsia="Times New Roman" w:hAnsi="Times New Roman" w:cs="Times New Roman"/>
          <w:color w:val="000000" w:themeColor="text1"/>
          <w:sz w:val="24"/>
          <w:szCs w:val="24"/>
        </w:rPr>
        <w:t>eesmärgid</w:t>
      </w:r>
      <w:r w:rsidR="00FB3EE8">
        <w:rPr>
          <w:rFonts w:ascii="Times New Roman" w:eastAsia="Times New Roman" w:hAnsi="Times New Roman" w:cs="Times New Roman"/>
          <w:color w:val="000000" w:themeColor="text1"/>
          <w:sz w:val="24"/>
          <w:szCs w:val="24"/>
        </w:rPr>
        <w:t>, et</w:t>
      </w:r>
      <w:r w:rsidR="31467F88" w:rsidRPr="3FF25B48">
        <w:rPr>
          <w:rFonts w:ascii="Times New Roman" w:eastAsia="Times New Roman" w:hAnsi="Times New Roman" w:cs="Times New Roman"/>
          <w:color w:val="000000" w:themeColor="text1"/>
          <w:sz w:val="24"/>
          <w:szCs w:val="24"/>
        </w:rPr>
        <w:t xml:space="preserve"> taga</w:t>
      </w:r>
      <w:r w:rsidR="00FB3EE8">
        <w:rPr>
          <w:rFonts w:ascii="Times New Roman" w:eastAsia="Times New Roman" w:hAnsi="Times New Roman" w:cs="Times New Roman"/>
          <w:color w:val="000000" w:themeColor="text1"/>
          <w:sz w:val="24"/>
          <w:szCs w:val="24"/>
        </w:rPr>
        <w:t>da</w:t>
      </w:r>
      <w:r w:rsidR="31467F88" w:rsidRPr="3FF25B48">
        <w:rPr>
          <w:rFonts w:ascii="Times New Roman" w:eastAsia="Times New Roman" w:hAnsi="Times New Roman" w:cs="Times New Roman"/>
          <w:color w:val="000000" w:themeColor="text1"/>
          <w:sz w:val="24"/>
          <w:szCs w:val="24"/>
        </w:rPr>
        <w:t xml:space="preserve"> sujuv trajektoor kliimaneutraalsuseni jõudmiseks aastaks 2050. </w:t>
      </w:r>
      <w:r w:rsidR="00FB3EE8">
        <w:rPr>
          <w:rFonts w:ascii="Times New Roman" w:eastAsia="Times New Roman" w:hAnsi="Times New Roman" w:cs="Times New Roman"/>
          <w:color w:val="000000" w:themeColor="text1"/>
          <w:sz w:val="24"/>
          <w:szCs w:val="24"/>
        </w:rPr>
        <w:t>E</w:t>
      </w:r>
      <w:r w:rsidR="31467F88" w:rsidRPr="3FF25B48">
        <w:rPr>
          <w:rFonts w:ascii="Times New Roman" w:eastAsia="Times New Roman" w:hAnsi="Times New Roman" w:cs="Times New Roman"/>
          <w:color w:val="000000" w:themeColor="text1"/>
          <w:sz w:val="24"/>
          <w:szCs w:val="24"/>
        </w:rPr>
        <w:t xml:space="preserve">esmärgid seatakse </w:t>
      </w:r>
      <w:r w:rsidR="00FB3EE8">
        <w:rPr>
          <w:rFonts w:ascii="Times New Roman" w:eastAsia="Times New Roman" w:hAnsi="Times New Roman" w:cs="Times New Roman"/>
          <w:color w:val="000000" w:themeColor="text1"/>
          <w:sz w:val="24"/>
          <w:szCs w:val="24"/>
        </w:rPr>
        <w:t xml:space="preserve">eraldi </w:t>
      </w:r>
      <w:r w:rsidR="31467F88" w:rsidRPr="3FF25B48">
        <w:rPr>
          <w:rFonts w:ascii="Times New Roman" w:eastAsia="Times New Roman" w:hAnsi="Times New Roman" w:cs="Times New Roman"/>
          <w:color w:val="000000" w:themeColor="text1"/>
          <w:sz w:val="24"/>
          <w:szCs w:val="24"/>
        </w:rPr>
        <w:t>energeetika, tööstuse, hoonete, transpordi, põllumajanduse, jäätmete ja maakasutuse sektoritele</w:t>
      </w:r>
      <w:r w:rsidR="00BA6E09">
        <w:rPr>
          <w:rFonts w:ascii="Times New Roman" w:eastAsia="Times New Roman" w:hAnsi="Times New Roman" w:cs="Times New Roman"/>
          <w:color w:val="000000" w:themeColor="text1"/>
          <w:sz w:val="24"/>
          <w:szCs w:val="24"/>
        </w:rPr>
        <w:t>, et tagada</w:t>
      </w:r>
      <w:r w:rsidR="31467F88" w:rsidRPr="3FF25B48">
        <w:rPr>
          <w:rFonts w:ascii="Times New Roman" w:eastAsia="Times New Roman" w:hAnsi="Times New Roman" w:cs="Times New Roman"/>
          <w:color w:val="000000" w:themeColor="text1"/>
          <w:sz w:val="24"/>
          <w:szCs w:val="24"/>
        </w:rPr>
        <w:t xml:space="preserve"> suurem õigusselgus ning see</w:t>
      </w:r>
      <w:r w:rsidR="00FB3EE8">
        <w:rPr>
          <w:rFonts w:ascii="Times New Roman" w:eastAsia="Times New Roman" w:hAnsi="Times New Roman" w:cs="Times New Roman"/>
          <w:color w:val="000000" w:themeColor="text1"/>
          <w:sz w:val="24"/>
          <w:szCs w:val="24"/>
        </w:rPr>
        <w:t>ga</w:t>
      </w:r>
      <w:r w:rsidR="31467F88" w:rsidRPr="3FF25B48">
        <w:rPr>
          <w:rFonts w:ascii="Times New Roman" w:eastAsia="Times New Roman" w:hAnsi="Times New Roman" w:cs="Times New Roman"/>
          <w:color w:val="000000" w:themeColor="text1"/>
          <w:sz w:val="24"/>
          <w:szCs w:val="24"/>
        </w:rPr>
        <w:t xml:space="preserve"> </w:t>
      </w:r>
      <w:r w:rsidR="3F8673E8" w:rsidRPr="7BB73379">
        <w:rPr>
          <w:rFonts w:ascii="Times New Roman" w:eastAsia="Times New Roman" w:hAnsi="Times New Roman" w:cs="Times New Roman"/>
          <w:color w:val="000000" w:themeColor="text1"/>
          <w:sz w:val="24"/>
          <w:szCs w:val="24"/>
        </w:rPr>
        <w:t>k</w:t>
      </w:r>
      <w:r w:rsidR="31467F88" w:rsidRPr="7BB73379">
        <w:rPr>
          <w:rFonts w:ascii="Times New Roman" w:eastAsia="Times New Roman" w:hAnsi="Times New Roman" w:cs="Times New Roman"/>
          <w:color w:val="000000" w:themeColor="text1"/>
          <w:sz w:val="24"/>
          <w:szCs w:val="24"/>
        </w:rPr>
        <w:t>a</w:t>
      </w:r>
      <w:r w:rsidR="31467F88" w:rsidRPr="3FF25B48">
        <w:rPr>
          <w:rFonts w:ascii="Times New Roman" w:eastAsia="Times New Roman" w:hAnsi="Times New Roman" w:cs="Times New Roman"/>
          <w:color w:val="000000" w:themeColor="text1"/>
          <w:sz w:val="24"/>
          <w:szCs w:val="24"/>
        </w:rPr>
        <w:t xml:space="preserve"> investeerimiskindlus.</w:t>
      </w:r>
    </w:p>
    <w:p w14:paraId="7E5D2DA4" w14:textId="1178934C" w:rsidR="4D382BFF" w:rsidRDefault="4D382BFF" w:rsidP="00E57547">
      <w:pPr>
        <w:spacing w:after="0" w:line="240" w:lineRule="auto"/>
        <w:jc w:val="both"/>
        <w:rPr>
          <w:rFonts w:ascii="Times New Roman" w:eastAsia="Times New Roman" w:hAnsi="Times New Roman" w:cs="Times New Roman"/>
          <w:color w:val="000000" w:themeColor="text1"/>
          <w:sz w:val="24"/>
          <w:szCs w:val="24"/>
        </w:rPr>
      </w:pPr>
    </w:p>
    <w:p w14:paraId="20F6E52C" w14:textId="47D9627E" w:rsidR="7EB982F1" w:rsidRDefault="7EB982F1" w:rsidP="54E2A967">
      <w:pPr>
        <w:spacing w:after="0" w:line="240" w:lineRule="auto"/>
        <w:jc w:val="both"/>
        <w:rPr>
          <w:rFonts w:ascii="Times New Roman" w:eastAsia="Times New Roman" w:hAnsi="Times New Roman" w:cs="Times New Roman"/>
          <w:color w:val="000000" w:themeColor="text1"/>
          <w:sz w:val="24"/>
          <w:szCs w:val="24"/>
        </w:rPr>
      </w:pPr>
      <w:r w:rsidRPr="661A8C50">
        <w:rPr>
          <w:rFonts w:ascii="Times New Roman" w:eastAsia="Times New Roman" w:hAnsi="Times New Roman" w:cs="Times New Roman"/>
          <w:color w:val="000000" w:themeColor="text1"/>
          <w:sz w:val="24"/>
          <w:szCs w:val="24"/>
        </w:rPr>
        <w:t>Eesti eesmärkide seadmisel on võetud aluseks E</w:t>
      </w:r>
      <w:r w:rsidR="00BA6E09">
        <w:rPr>
          <w:rFonts w:ascii="Times New Roman" w:eastAsia="Times New Roman" w:hAnsi="Times New Roman" w:cs="Times New Roman"/>
          <w:color w:val="000000" w:themeColor="text1"/>
          <w:sz w:val="24"/>
          <w:szCs w:val="24"/>
        </w:rPr>
        <w:t>Li</w:t>
      </w:r>
      <w:r w:rsidRPr="661A8C50">
        <w:rPr>
          <w:rFonts w:ascii="Times New Roman" w:eastAsia="Times New Roman" w:hAnsi="Times New Roman" w:cs="Times New Roman"/>
          <w:color w:val="000000" w:themeColor="text1"/>
          <w:sz w:val="24"/>
          <w:szCs w:val="24"/>
        </w:rPr>
        <w:t xml:space="preserve"> kliimaeesmärgid, mis on </w:t>
      </w:r>
      <w:r w:rsidR="00D46E44">
        <w:rPr>
          <w:rFonts w:ascii="Times New Roman" w:eastAsia="Times New Roman" w:hAnsi="Times New Roman" w:cs="Times New Roman"/>
          <w:color w:val="000000" w:themeColor="text1"/>
          <w:sz w:val="24"/>
          <w:szCs w:val="24"/>
        </w:rPr>
        <w:t xml:space="preserve">seatud aastateks 2030 ja 2050 </w:t>
      </w:r>
      <w:r w:rsidRPr="661A8C50">
        <w:rPr>
          <w:rFonts w:ascii="Times New Roman" w:eastAsia="Times New Roman" w:hAnsi="Times New Roman" w:cs="Times New Roman"/>
          <w:color w:val="000000" w:themeColor="text1"/>
          <w:sz w:val="24"/>
          <w:szCs w:val="24"/>
        </w:rPr>
        <w:t>kooskõlas Pariisi leppega</w:t>
      </w:r>
      <w:r w:rsidR="00FB3EE8">
        <w:rPr>
          <w:rFonts w:ascii="Times New Roman" w:eastAsia="Times New Roman" w:hAnsi="Times New Roman" w:cs="Times New Roman"/>
          <w:color w:val="000000" w:themeColor="text1"/>
          <w:sz w:val="24"/>
          <w:szCs w:val="24"/>
        </w:rPr>
        <w:t>,</w:t>
      </w:r>
      <w:r w:rsidR="3E24754E" w:rsidRPr="661A8C50">
        <w:rPr>
          <w:rFonts w:ascii="Times New Roman" w:eastAsia="Times New Roman" w:hAnsi="Times New Roman" w:cs="Times New Roman"/>
          <w:color w:val="000000" w:themeColor="text1"/>
          <w:sz w:val="24"/>
          <w:szCs w:val="24"/>
        </w:rPr>
        <w:t xml:space="preserve"> ning heitkoguste vähendamise tempo, mis on saavutatav olemasolevate tehnoloogiatega. </w:t>
      </w:r>
      <w:r w:rsidR="5265FCCD" w:rsidRPr="661A8C50">
        <w:rPr>
          <w:rFonts w:ascii="Times New Roman" w:eastAsia="Times New Roman" w:hAnsi="Times New Roman" w:cs="Times New Roman"/>
          <w:color w:val="000000" w:themeColor="text1"/>
          <w:sz w:val="24"/>
          <w:szCs w:val="24"/>
        </w:rPr>
        <w:t>E</w:t>
      </w:r>
      <w:r w:rsidR="00BA6E09">
        <w:rPr>
          <w:rFonts w:ascii="Times New Roman" w:eastAsia="Times New Roman" w:hAnsi="Times New Roman" w:cs="Times New Roman"/>
          <w:color w:val="000000" w:themeColor="text1"/>
          <w:sz w:val="24"/>
          <w:szCs w:val="24"/>
        </w:rPr>
        <w:t>Li</w:t>
      </w:r>
      <w:r w:rsidR="5265FCCD" w:rsidRPr="661A8C50">
        <w:rPr>
          <w:rFonts w:ascii="Times New Roman" w:eastAsia="Times New Roman" w:hAnsi="Times New Roman" w:cs="Times New Roman"/>
          <w:color w:val="000000" w:themeColor="text1"/>
          <w:sz w:val="24"/>
          <w:szCs w:val="24"/>
        </w:rPr>
        <w:t xml:space="preserve"> nõuded seavad riiklikud heitkoguste vähendamise kohustused JJM ja </w:t>
      </w:r>
      <w:proofErr w:type="spellStart"/>
      <w:r w:rsidR="5265FCCD" w:rsidRPr="661A8C50">
        <w:rPr>
          <w:rFonts w:ascii="Times New Roman" w:eastAsia="Times New Roman" w:hAnsi="Times New Roman" w:cs="Times New Roman"/>
          <w:color w:val="000000" w:themeColor="text1"/>
          <w:sz w:val="24"/>
          <w:szCs w:val="24"/>
        </w:rPr>
        <w:t>LULUCF</w:t>
      </w:r>
      <w:r w:rsidR="000258EE">
        <w:rPr>
          <w:rFonts w:ascii="Times New Roman" w:eastAsia="Times New Roman" w:hAnsi="Times New Roman" w:cs="Times New Roman"/>
          <w:color w:val="000000" w:themeColor="text1"/>
          <w:sz w:val="24"/>
          <w:szCs w:val="24"/>
        </w:rPr>
        <w:t>i</w:t>
      </w:r>
      <w:proofErr w:type="spellEnd"/>
      <w:r w:rsidR="5265FCCD" w:rsidRPr="661A8C50">
        <w:rPr>
          <w:rFonts w:ascii="Times New Roman" w:eastAsia="Times New Roman" w:hAnsi="Times New Roman" w:cs="Times New Roman"/>
          <w:color w:val="000000" w:themeColor="text1"/>
          <w:sz w:val="24"/>
          <w:szCs w:val="24"/>
        </w:rPr>
        <w:t xml:space="preserve"> sektoritele. </w:t>
      </w:r>
      <w:r w:rsidR="208F8BED" w:rsidRPr="661A8C50">
        <w:rPr>
          <w:rFonts w:ascii="Times New Roman" w:eastAsia="Times New Roman" w:hAnsi="Times New Roman" w:cs="Times New Roman"/>
          <w:color w:val="000000" w:themeColor="text1"/>
          <w:sz w:val="24"/>
          <w:szCs w:val="24"/>
        </w:rPr>
        <w:t>EL</w:t>
      </w:r>
      <w:r w:rsidR="00FB3EE8">
        <w:rPr>
          <w:rFonts w:ascii="Times New Roman" w:eastAsia="Times New Roman" w:hAnsi="Times New Roman" w:cs="Times New Roman"/>
          <w:color w:val="000000" w:themeColor="text1"/>
          <w:sz w:val="24"/>
          <w:szCs w:val="24"/>
        </w:rPr>
        <w:t>i</w:t>
      </w:r>
      <w:r w:rsidR="208F8BED" w:rsidRPr="661A8C50">
        <w:rPr>
          <w:rFonts w:ascii="Times New Roman" w:eastAsia="Times New Roman" w:hAnsi="Times New Roman" w:cs="Times New Roman"/>
          <w:color w:val="000000" w:themeColor="text1"/>
          <w:sz w:val="24"/>
          <w:szCs w:val="24"/>
        </w:rPr>
        <w:t xml:space="preserve"> </w:t>
      </w:r>
      <w:proofErr w:type="spellStart"/>
      <w:r w:rsidR="5265FCCD" w:rsidRPr="661A8C50">
        <w:rPr>
          <w:rFonts w:ascii="Times New Roman" w:eastAsia="Times New Roman" w:hAnsi="Times New Roman" w:cs="Times New Roman"/>
          <w:color w:val="000000" w:themeColor="text1"/>
          <w:sz w:val="24"/>
          <w:szCs w:val="24"/>
        </w:rPr>
        <w:t>HKS</w:t>
      </w:r>
      <w:r w:rsidR="00FB3EE8">
        <w:rPr>
          <w:rFonts w:ascii="Times New Roman" w:eastAsia="Times New Roman" w:hAnsi="Times New Roman" w:cs="Times New Roman"/>
          <w:color w:val="000000" w:themeColor="text1"/>
          <w:sz w:val="24"/>
          <w:szCs w:val="24"/>
        </w:rPr>
        <w:t>i</w:t>
      </w:r>
      <w:proofErr w:type="spellEnd"/>
      <w:r w:rsidR="5265FCCD" w:rsidRPr="661A8C50">
        <w:rPr>
          <w:rFonts w:ascii="Times New Roman" w:eastAsia="Times New Roman" w:hAnsi="Times New Roman" w:cs="Times New Roman"/>
          <w:color w:val="000000" w:themeColor="text1"/>
          <w:sz w:val="24"/>
          <w:szCs w:val="24"/>
        </w:rPr>
        <w:t xml:space="preserve"> eesmärk on </w:t>
      </w:r>
      <w:r w:rsidR="47CB5794" w:rsidRPr="661A8C50">
        <w:rPr>
          <w:rFonts w:ascii="Times New Roman" w:eastAsia="Times New Roman" w:hAnsi="Times New Roman" w:cs="Times New Roman"/>
          <w:color w:val="000000" w:themeColor="text1"/>
          <w:sz w:val="24"/>
          <w:szCs w:val="24"/>
        </w:rPr>
        <w:t>EL</w:t>
      </w:r>
      <w:r w:rsidR="00FB3EE8">
        <w:rPr>
          <w:rFonts w:ascii="Times New Roman" w:eastAsia="Times New Roman" w:hAnsi="Times New Roman" w:cs="Times New Roman"/>
          <w:color w:val="000000" w:themeColor="text1"/>
          <w:sz w:val="24"/>
          <w:szCs w:val="24"/>
        </w:rPr>
        <w:t>i-</w:t>
      </w:r>
      <w:r w:rsidR="47CB5794" w:rsidRPr="661A8C50">
        <w:rPr>
          <w:rFonts w:ascii="Times New Roman" w:eastAsia="Times New Roman" w:hAnsi="Times New Roman" w:cs="Times New Roman"/>
          <w:color w:val="000000" w:themeColor="text1"/>
          <w:sz w:val="24"/>
          <w:szCs w:val="24"/>
        </w:rPr>
        <w:t>üle</w:t>
      </w:r>
      <w:r w:rsidR="00F03715">
        <w:rPr>
          <w:rFonts w:ascii="Times New Roman" w:eastAsia="Times New Roman" w:hAnsi="Times New Roman" w:cs="Times New Roman"/>
          <w:color w:val="000000" w:themeColor="text1"/>
          <w:sz w:val="24"/>
          <w:szCs w:val="24"/>
        </w:rPr>
        <w:t>ne</w:t>
      </w:r>
      <w:r w:rsidR="47CB5794" w:rsidRPr="661A8C50">
        <w:rPr>
          <w:rFonts w:ascii="Times New Roman" w:eastAsia="Times New Roman" w:hAnsi="Times New Roman" w:cs="Times New Roman"/>
          <w:color w:val="000000" w:themeColor="text1"/>
          <w:sz w:val="24"/>
          <w:szCs w:val="24"/>
        </w:rPr>
        <w:t>.</w:t>
      </w:r>
    </w:p>
    <w:p w14:paraId="6B869437" w14:textId="59E2A6F3" w:rsidR="7EB982F1" w:rsidRDefault="34A7D042" w:rsidP="00E57547">
      <w:pPr>
        <w:spacing w:after="0" w:line="240" w:lineRule="auto"/>
        <w:jc w:val="both"/>
        <w:rPr>
          <w:rFonts w:ascii="Times New Roman" w:eastAsia="Times New Roman" w:hAnsi="Times New Roman" w:cs="Times New Roman"/>
          <w:color w:val="000000" w:themeColor="text1"/>
          <w:sz w:val="24"/>
          <w:szCs w:val="24"/>
        </w:rPr>
      </w:pPr>
      <w:r w:rsidRPr="661A8C50">
        <w:rPr>
          <w:rFonts w:ascii="Times New Roman" w:eastAsia="Times New Roman" w:hAnsi="Times New Roman" w:cs="Times New Roman"/>
          <w:color w:val="000000" w:themeColor="text1"/>
          <w:sz w:val="24"/>
          <w:szCs w:val="24"/>
        </w:rPr>
        <w:t xml:space="preserve">Kuna energeetika ja tööstuse heitkogused kuuluvad suures osas just </w:t>
      </w:r>
      <w:r w:rsidR="02952B04" w:rsidRPr="661A8C50">
        <w:rPr>
          <w:rFonts w:ascii="Times New Roman" w:eastAsia="Times New Roman" w:hAnsi="Times New Roman" w:cs="Times New Roman"/>
          <w:color w:val="000000" w:themeColor="text1"/>
          <w:sz w:val="24"/>
          <w:szCs w:val="24"/>
        </w:rPr>
        <w:t>EL</w:t>
      </w:r>
      <w:r w:rsidR="00FB3EE8">
        <w:rPr>
          <w:rFonts w:ascii="Times New Roman" w:eastAsia="Times New Roman" w:hAnsi="Times New Roman" w:cs="Times New Roman"/>
          <w:color w:val="000000" w:themeColor="text1"/>
          <w:sz w:val="24"/>
          <w:szCs w:val="24"/>
        </w:rPr>
        <w:t>i</w:t>
      </w:r>
      <w:r w:rsidR="02952B04" w:rsidRPr="661A8C50">
        <w:rPr>
          <w:rFonts w:ascii="Times New Roman" w:eastAsia="Times New Roman" w:hAnsi="Times New Roman" w:cs="Times New Roman"/>
          <w:color w:val="000000" w:themeColor="text1"/>
          <w:sz w:val="24"/>
          <w:szCs w:val="24"/>
        </w:rPr>
        <w:t xml:space="preserve"> </w:t>
      </w:r>
      <w:proofErr w:type="spellStart"/>
      <w:r w:rsidRPr="661A8C50">
        <w:rPr>
          <w:rFonts w:ascii="Times New Roman" w:eastAsia="Times New Roman" w:hAnsi="Times New Roman" w:cs="Times New Roman"/>
          <w:color w:val="000000" w:themeColor="text1"/>
          <w:sz w:val="24"/>
          <w:szCs w:val="24"/>
        </w:rPr>
        <w:t>HKS</w:t>
      </w:r>
      <w:r w:rsidR="00FB3EE8">
        <w:rPr>
          <w:rFonts w:ascii="Times New Roman" w:eastAsia="Times New Roman" w:hAnsi="Times New Roman" w:cs="Times New Roman"/>
          <w:color w:val="000000" w:themeColor="text1"/>
          <w:sz w:val="24"/>
          <w:szCs w:val="24"/>
        </w:rPr>
        <w:t>i</w:t>
      </w:r>
      <w:proofErr w:type="spellEnd"/>
      <w:r w:rsidR="067A9FA7" w:rsidRPr="661A8C50">
        <w:rPr>
          <w:rFonts w:ascii="Times New Roman" w:eastAsia="Times New Roman" w:hAnsi="Times New Roman" w:cs="Times New Roman"/>
          <w:color w:val="000000" w:themeColor="text1"/>
          <w:sz w:val="24"/>
          <w:szCs w:val="24"/>
        </w:rPr>
        <w:t xml:space="preserve">, siis on nendele sektoritele eesmärki seades võetud arvesse seda, et riik ei </w:t>
      </w:r>
      <w:r w:rsidR="60CDA1EF" w:rsidRPr="3719A35D">
        <w:rPr>
          <w:rFonts w:ascii="Times New Roman" w:eastAsia="Times New Roman" w:hAnsi="Times New Roman" w:cs="Times New Roman"/>
          <w:color w:val="000000" w:themeColor="text1"/>
          <w:sz w:val="24"/>
          <w:szCs w:val="24"/>
        </w:rPr>
        <w:t>piiraks</w:t>
      </w:r>
      <w:r w:rsidR="067A9FA7" w:rsidRPr="661A8C50">
        <w:rPr>
          <w:rFonts w:ascii="Times New Roman" w:eastAsia="Times New Roman" w:hAnsi="Times New Roman" w:cs="Times New Roman"/>
          <w:color w:val="000000" w:themeColor="text1"/>
          <w:sz w:val="24"/>
          <w:szCs w:val="24"/>
        </w:rPr>
        <w:t xml:space="preserve"> sektorite konkurentsivõime</w:t>
      </w:r>
      <w:r w:rsidR="14992D61" w:rsidRPr="661A8C50">
        <w:rPr>
          <w:rFonts w:ascii="Times New Roman" w:eastAsia="Times New Roman" w:hAnsi="Times New Roman" w:cs="Times New Roman"/>
          <w:color w:val="000000" w:themeColor="text1"/>
          <w:sz w:val="24"/>
          <w:szCs w:val="24"/>
        </w:rPr>
        <w:t>t</w:t>
      </w:r>
      <w:r w:rsidR="7EB982F1" w:rsidRPr="661A8C50" w:rsidDel="067A9FA7">
        <w:rPr>
          <w:rFonts w:ascii="Times New Roman" w:eastAsia="Times New Roman" w:hAnsi="Times New Roman" w:cs="Times New Roman"/>
          <w:color w:val="000000" w:themeColor="text1"/>
          <w:sz w:val="24"/>
          <w:szCs w:val="24"/>
        </w:rPr>
        <w:t xml:space="preserve"> </w:t>
      </w:r>
      <w:r w:rsidR="067A9FA7" w:rsidRPr="661A8C50">
        <w:rPr>
          <w:rFonts w:ascii="Times New Roman" w:eastAsia="Times New Roman" w:hAnsi="Times New Roman" w:cs="Times New Roman"/>
          <w:color w:val="000000" w:themeColor="text1"/>
          <w:sz w:val="24"/>
          <w:szCs w:val="24"/>
        </w:rPr>
        <w:t>ebaproportsionaalselt. Se</w:t>
      </w:r>
      <w:r w:rsidR="5CF56D8E" w:rsidRPr="661A8C50">
        <w:rPr>
          <w:rFonts w:ascii="Times New Roman" w:eastAsia="Times New Roman" w:hAnsi="Times New Roman" w:cs="Times New Roman"/>
          <w:color w:val="000000" w:themeColor="text1"/>
          <w:sz w:val="24"/>
          <w:szCs w:val="24"/>
        </w:rPr>
        <w:t xml:space="preserve">ktorite heitkoguse kooskõla Pariisi kokkuleppega on tagatud </w:t>
      </w:r>
      <w:r w:rsidR="00B95C14">
        <w:rPr>
          <w:rFonts w:ascii="Times New Roman" w:eastAsia="Times New Roman" w:hAnsi="Times New Roman" w:cs="Times New Roman"/>
          <w:color w:val="000000" w:themeColor="text1"/>
          <w:sz w:val="24"/>
          <w:szCs w:val="24"/>
        </w:rPr>
        <w:t>EL</w:t>
      </w:r>
      <w:r w:rsidR="00FB3EE8">
        <w:rPr>
          <w:rFonts w:ascii="Times New Roman" w:eastAsia="Times New Roman" w:hAnsi="Times New Roman" w:cs="Times New Roman"/>
          <w:color w:val="000000" w:themeColor="text1"/>
          <w:sz w:val="24"/>
          <w:szCs w:val="24"/>
        </w:rPr>
        <w:t>i-</w:t>
      </w:r>
      <w:r w:rsidR="5CF56D8E" w:rsidRPr="661A8C50">
        <w:rPr>
          <w:rFonts w:ascii="Times New Roman" w:eastAsia="Times New Roman" w:hAnsi="Times New Roman" w:cs="Times New Roman"/>
          <w:color w:val="000000" w:themeColor="text1"/>
          <w:sz w:val="24"/>
          <w:szCs w:val="24"/>
        </w:rPr>
        <w:t>üleselt. Küll aga panustavad need sektorid riikliku kliimaneutraalsuse eesmärgi saav</w:t>
      </w:r>
      <w:r w:rsidR="13088FDD" w:rsidRPr="661A8C50">
        <w:rPr>
          <w:rFonts w:ascii="Times New Roman" w:eastAsia="Times New Roman" w:hAnsi="Times New Roman" w:cs="Times New Roman"/>
          <w:color w:val="000000" w:themeColor="text1"/>
          <w:sz w:val="24"/>
          <w:szCs w:val="24"/>
        </w:rPr>
        <w:t>utamisse, mistõttu on oluline tagada ka neile riiklikud heitkoguste piiramise eesmärgid</w:t>
      </w:r>
      <w:r w:rsidR="0BD3A80C" w:rsidRPr="661A8C50">
        <w:rPr>
          <w:rFonts w:ascii="Times New Roman" w:eastAsia="Times New Roman" w:hAnsi="Times New Roman" w:cs="Times New Roman"/>
          <w:color w:val="000000" w:themeColor="text1"/>
          <w:sz w:val="24"/>
          <w:szCs w:val="24"/>
        </w:rPr>
        <w:t>.</w:t>
      </w:r>
    </w:p>
    <w:p w14:paraId="32DFFFCF" w14:textId="49B4ABCF" w:rsidR="3FF25B48" w:rsidRDefault="3FF25B48" w:rsidP="00E57547">
      <w:pPr>
        <w:spacing w:after="0" w:line="240" w:lineRule="auto"/>
        <w:jc w:val="both"/>
        <w:rPr>
          <w:rFonts w:ascii="Times New Roman" w:eastAsia="Times New Roman" w:hAnsi="Times New Roman" w:cs="Times New Roman"/>
          <w:color w:val="000000" w:themeColor="text1"/>
          <w:sz w:val="24"/>
          <w:szCs w:val="24"/>
        </w:rPr>
      </w:pPr>
    </w:p>
    <w:p w14:paraId="2A20B05F" w14:textId="57023301" w:rsidR="31467F88" w:rsidRDefault="2B618A66" w:rsidP="00E57547">
      <w:pPr>
        <w:spacing w:after="0" w:line="240" w:lineRule="auto"/>
        <w:jc w:val="both"/>
        <w:rPr>
          <w:rFonts w:ascii="Times New Roman" w:eastAsia="Times New Roman" w:hAnsi="Times New Roman" w:cs="Times New Roman"/>
          <w:color w:val="000000" w:themeColor="text1"/>
          <w:sz w:val="24"/>
          <w:szCs w:val="24"/>
        </w:rPr>
      </w:pPr>
      <w:r w:rsidRPr="630ECEC8">
        <w:rPr>
          <w:rFonts w:ascii="Times New Roman" w:eastAsia="Times New Roman" w:hAnsi="Times New Roman" w:cs="Times New Roman"/>
          <w:color w:val="000000" w:themeColor="text1"/>
          <w:sz w:val="24"/>
          <w:szCs w:val="24"/>
        </w:rPr>
        <w:t>Seaduseelnõus seatakse sektorite ülesed heitkoguste vähendamise eesmärgid võrreldes viimase 2024. aasta märtsis valminud riikliku inventuuri andmetega ehk 2022. aasta kasvuhoonegaaside heitkogusega järgmiselt:</w:t>
      </w:r>
    </w:p>
    <w:p w14:paraId="21EA73CB" w14:textId="0DC59D86" w:rsidR="31467F88" w:rsidRDefault="777FDE9E" w:rsidP="00E57547">
      <w:pPr>
        <w:spacing w:after="0" w:line="240" w:lineRule="auto"/>
        <w:jc w:val="both"/>
        <w:rPr>
          <w:rFonts w:ascii="Times New Roman" w:eastAsia="Times New Roman" w:hAnsi="Times New Roman" w:cs="Times New Roman"/>
          <w:color w:val="000000" w:themeColor="text1"/>
          <w:sz w:val="24"/>
          <w:szCs w:val="24"/>
        </w:rPr>
      </w:pPr>
      <w:r w:rsidRPr="7C84A48D">
        <w:rPr>
          <w:rFonts w:ascii="Times New Roman" w:eastAsia="Times New Roman" w:hAnsi="Times New Roman" w:cs="Times New Roman"/>
          <w:color w:val="000000" w:themeColor="text1"/>
          <w:sz w:val="24"/>
          <w:szCs w:val="24"/>
        </w:rPr>
        <w:t xml:space="preserve">1) 2030. aastaks ei ületa kasvuhoonegaaside heitkogused 2022. aasta taset ehk Eesti on vähendanud heitkoguseid vähemalt 59% võrreldes 1990. aastaga (prognoos koos taastuvenergia arendamisega </w:t>
      </w:r>
      <w:r w:rsidR="4DDE3BCA" w:rsidRPr="7C84A48D">
        <w:rPr>
          <w:rFonts w:ascii="Times New Roman" w:eastAsia="Times New Roman" w:hAnsi="Times New Roman" w:cs="Times New Roman"/>
          <w:color w:val="000000" w:themeColor="text1"/>
          <w:sz w:val="24"/>
          <w:szCs w:val="24"/>
        </w:rPr>
        <w:t>–</w:t>
      </w:r>
      <w:r w:rsidRPr="7C84A48D">
        <w:rPr>
          <w:rFonts w:ascii="Times New Roman" w:eastAsia="Times New Roman" w:hAnsi="Times New Roman" w:cs="Times New Roman"/>
          <w:color w:val="000000" w:themeColor="text1"/>
          <w:sz w:val="24"/>
          <w:szCs w:val="24"/>
        </w:rPr>
        <w:t>66% võrreldes 1990. aastaga)</w:t>
      </w:r>
      <w:r w:rsidR="55CBCE34" w:rsidRPr="7C84A48D">
        <w:rPr>
          <w:rFonts w:ascii="Times New Roman" w:eastAsia="Times New Roman" w:hAnsi="Times New Roman" w:cs="Times New Roman"/>
          <w:color w:val="000000" w:themeColor="text1"/>
          <w:sz w:val="24"/>
          <w:szCs w:val="24"/>
        </w:rPr>
        <w:t xml:space="preserve">. </w:t>
      </w:r>
      <w:r w:rsidR="54291B39" w:rsidRPr="7C84A48D">
        <w:rPr>
          <w:rFonts w:ascii="Times New Roman" w:eastAsia="Times New Roman" w:hAnsi="Times New Roman" w:cs="Times New Roman"/>
          <w:color w:val="000000" w:themeColor="text1"/>
          <w:sz w:val="24"/>
          <w:szCs w:val="24"/>
        </w:rPr>
        <w:t>S</w:t>
      </w:r>
      <w:r w:rsidR="55CBCE34" w:rsidRPr="7C84A48D">
        <w:rPr>
          <w:rFonts w:ascii="Times New Roman" w:eastAsia="Times New Roman" w:hAnsi="Times New Roman" w:cs="Times New Roman"/>
          <w:color w:val="000000" w:themeColor="text1"/>
          <w:sz w:val="24"/>
          <w:szCs w:val="24"/>
        </w:rPr>
        <w:t xml:space="preserve">ihttase </w:t>
      </w:r>
      <w:r w:rsidR="69B62647" w:rsidRPr="7C84A48D">
        <w:rPr>
          <w:rFonts w:ascii="Times New Roman" w:eastAsia="Times New Roman" w:hAnsi="Times New Roman" w:cs="Times New Roman"/>
          <w:color w:val="000000" w:themeColor="text1"/>
          <w:sz w:val="24"/>
          <w:szCs w:val="24"/>
        </w:rPr>
        <w:t>on 11</w:t>
      </w:r>
      <w:r w:rsidR="39125221" w:rsidRPr="7C84A48D">
        <w:rPr>
          <w:rFonts w:ascii="Times New Roman" w:eastAsia="Times New Roman" w:hAnsi="Times New Roman" w:cs="Times New Roman"/>
          <w:color w:val="000000" w:themeColor="text1"/>
          <w:sz w:val="24"/>
          <w:szCs w:val="24"/>
        </w:rPr>
        <w:t> </w:t>
      </w:r>
      <w:r w:rsidR="69B62647" w:rsidRPr="7C84A48D">
        <w:rPr>
          <w:rFonts w:ascii="Times New Roman" w:eastAsia="Times New Roman" w:hAnsi="Times New Roman" w:cs="Times New Roman"/>
          <w:color w:val="000000" w:themeColor="text1"/>
          <w:sz w:val="24"/>
          <w:szCs w:val="24"/>
        </w:rPr>
        <w:t>911</w:t>
      </w:r>
      <w:r w:rsidR="39125221" w:rsidRPr="7C84A48D">
        <w:rPr>
          <w:rFonts w:ascii="Times New Roman" w:eastAsia="Times New Roman" w:hAnsi="Times New Roman" w:cs="Times New Roman"/>
          <w:color w:val="000000" w:themeColor="text1"/>
          <w:sz w:val="24"/>
          <w:szCs w:val="24"/>
        </w:rPr>
        <w:t xml:space="preserve"> </w:t>
      </w:r>
      <w:r w:rsidR="69B62647" w:rsidRPr="7C84A48D">
        <w:rPr>
          <w:rFonts w:ascii="Times New Roman" w:eastAsia="Times New Roman" w:hAnsi="Times New Roman" w:cs="Times New Roman"/>
          <w:color w:val="000000" w:themeColor="text1"/>
          <w:sz w:val="24"/>
          <w:szCs w:val="24"/>
        </w:rPr>
        <w:t>41</w:t>
      </w:r>
      <w:r w:rsidR="39125221" w:rsidRPr="7C84A48D">
        <w:rPr>
          <w:rFonts w:ascii="Times New Roman" w:eastAsia="Times New Roman" w:hAnsi="Times New Roman" w:cs="Times New Roman"/>
          <w:color w:val="000000" w:themeColor="text1"/>
          <w:sz w:val="24"/>
          <w:szCs w:val="24"/>
        </w:rPr>
        <w:t>0</w:t>
      </w:r>
      <w:r w:rsidR="69B62647" w:rsidRPr="7C84A48D">
        <w:rPr>
          <w:rFonts w:ascii="Times New Roman" w:eastAsia="Times New Roman" w:hAnsi="Times New Roman" w:cs="Times New Roman"/>
          <w:color w:val="000000" w:themeColor="text1"/>
          <w:sz w:val="24"/>
          <w:szCs w:val="24"/>
        </w:rPr>
        <w:t xml:space="preserve"> t CO</w:t>
      </w:r>
      <w:r w:rsidR="69B62647" w:rsidRPr="7C84A48D">
        <w:rPr>
          <w:rFonts w:ascii="Times New Roman" w:eastAsia="Times New Roman" w:hAnsi="Times New Roman" w:cs="Times New Roman"/>
          <w:color w:val="000000" w:themeColor="text1"/>
          <w:sz w:val="24"/>
          <w:szCs w:val="24"/>
          <w:vertAlign w:val="subscript"/>
        </w:rPr>
        <w:t>2</w:t>
      </w:r>
      <w:r w:rsidR="69B62647" w:rsidRPr="7C84A48D">
        <w:rPr>
          <w:rFonts w:ascii="Times New Roman" w:eastAsia="Times New Roman" w:hAnsi="Times New Roman" w:cs="Times New Roman"/>
          <w:color w:val="000000" w:themeColor="text1"/>
          <w:sz w:val="24"/>
          <w:szCs w:val="24"/>
        </w:rPr>
        <w:t xml:space="preserve"> </w:t>
      </w:r>
      <w:proofErr w:type="spellStart"/>
      <w:r w:rsidR="69B62647" w:rsidRPr="7C84A48D">
        <w:rPr>
          <w:rFonts w:ascii="Times New Roman" w:eastAsia="Times New Roman" w:hAnsi="Times New Roman" w:cs="Times New Roman"/>
          <w:color w:val="000000" w:themeColor="text1"/>
          <w:sz w:val="24"/>
          <w:szCs w:val="24"/>
        </w:rPr>
        <w:t>ekv</w:t>
      </w:r>
      <w:proofErr w:type="spellEnd"/>
      <w:r w:rsidRPr="7C84A48D">
        <w:rPr>
          <w:rFonts w:ascii="Times New Roman" w:eastAsia="Times New Roman" w:hAnsi="Times New Roman" w:cs="Times New Roman"/>
          <w:color w:val="000000" w:themeColor="text1"/>
          <w:sz w:val="24"/>
          <w:szCs w:val="24"/>
        </w:rPr>
        <w:t>;</w:t>
      </w:r>
    </w:p>
    <w:p w14:paraId="02E03547" w14:textId="5B7FB7DC" w:rsidR="31467F88" w:rsidRDefault="777FDE9E" w:rsidP="00E57547">
      <w:pPr>
        <w:spacing w:after="0" w:line="240" w:lineRule="auto"/>
        <w:jc w:val="both"/>
        <w:rPr>
          <w:rFonts w:ascii="Times New Roman" w:eastAsia="Times New Roman" w:hAnsi="Times New Roman" w:cs="Times New Roman"/>
          <w:color w:val="000000" w:themeColor="text1"/>
          <w:sz w:val="24"/>
          <w:szCs w:val="24"/>
        </w:rPr>
      </w:pPr>
      <w:r w:rsidRPr="7C84A48D">
        <w:rPr>
          <w:rFonts w:ascii="Times New Roman" w:eastAsia="Times New Roman" w:hAnsi="Times New Roman" w:cs="Times New Roman"/>
          <w:color w:val="000000" w:themeColor="text1"/>
          <w:sz w:val="24"/>
          <w:szCs w:val="24"/>
        </w:rPr>
        <w:t xml:space="preserve">2) 2035. aastaks </w:t>
      </w:r>
      <w:r w:rsidR="4DDE3BCA" w:rsidRPr="7C84A48D">
        <w:rPr>
          <w:rFonts w:ascii="Times New Roman" w:eastAsia="Times New Roman" w:hAnsi="Times New Roman" w:cs="Times New Roman"/>
          <w:color w:val="000000" w:themeColor="text1"/>
          <w:sz w:val="24"/>
          <w:szCs w:val="24"/>
        </w:rPr>
        <w:t>–</w:t>
      </w:r>
      <w:r w:rsidRPr="7C84A48D">
        <w:rPr>
          <w:rFonts w:ascii="Times New Roman" w:eastAsia="Times New Roman" w:hAnsi="Times New Roman" w:cs="Times New Roman"/>
          <w:color w:val="000000" w:themeColor="text1"/>
          <w:sz w:val="24"/>
          <w:szCs w:val="24"/>
        </w:rPr>
        <w:t>29% (</w:t>
      </w:r>
      <w:r w:rsidR="4DDE3BCA" w:rsidRPr="7C84A48D">
        <w:rPr>
          <w:rFonts w:ascii="Times New Roman" w:eastAsia="Times New Roman" w:hAnsi="Times New Roman" w:cs="Times New Roman"/>
          <w:color w:val="000000" w:themeColor="text1"/>
          <w:sz w:val="24"/>
          <w:szCs w:val="24"/>
        </w:rPr>
        <w:t>–</w:t>
      </w:r>
      <w:r w:rsidRPr="7C84A48D">
        <w:rPr>
          <w:rFonts w:ascii="Times New Roman" w:eastAsia="Times New Roman" w:hAnsi="Times New Roman" w:cs="Times New Roman"/>
          <w:color w:val="000000" w:themeColor="text1"/>
          <w:sz w:val="24"/>
          <w:szCs w:val="24"/>
        </w:rPr>
        <w:t>71% võrreldes 1990. aastaga)</w:t>
      </w:r>
      <w:r w:rsidR="1C5A46FE" w:rsidRPr="7C84A48D">
        <w:rPr>
          <w:rFonts w:ascii="Times New Roman" w:eastAsia="Times New Roman" w:hAnsi="Times New Roman" w:cs="Times New Roman"/>
          <w:color w:val="000000" w:themeColor="text1"/>
          <w:sz w:val="24"/>
          <w:szCs w:val="24"/>
        </w:rPr>
        <w:t xml:space="preserve">. </w:t>
      </w:r>
      <w:r w:rsidR="54291B39" w:rsidRPr="7C84A48D">
        <w:rPr>
          <w:rFonts w:ascii="Times New Roman" w:eastAsia="Times New Roman" w:hAnsi="Times New Roman" w:cs="Times New Roman"/>
          <w:color w:val="000000" w:themeColor="text1"/>
          <w:sz w:val="24"/>
          <w:szCs w:val="24"/>
        </w:rPr>
        <w:t>S</w:t>
      </w:r>
      <w:r w:rsidR="1C5A46FE" w:rsidRPr="7C84A48D">
        <w:rPr>
          <w:rFonts w:ascii="Times New Roman" w:eastAsia="Times New Roman" w:hAnsi="Times New Roman" w:cs="Times New Roman"/>
          <w:color w:val="000000" w:themeColor="text1"/>
          <w:sz w:val="24"/>
          <w:szCs w:val="24"/>
        </w:rPr>
        <w:t>ihttase on 10</w:t>
      </w:r>
      <w:r w:rsidR="39125221" w:rsidRPr="7C84A48D">
        <w:rPr>
          <w:rFonts w:ascii="Times New Roman" w:eastAsia="Times New Roman" w:hAnsi="Times New Roman" w:cs="Times New Roman"/>
          <w:color w:val="000000" w:themeColor="text1"/>
          <w:sz w:val="24"/>
          <w:szCs w:val="24"/>
        </w:rPr>
        <w:t> </w:t>
      </w:r>
      <w:r w:rsidR="1C5A46FE" w:rsidRPr="7C84A48D">
        <w:rPr>
          <w:rFonts w:ascii="Times New Roman" w:eastAsia="Times New Roman" w:hAnsi="Times New Roman" w:cs="Times New Roman"/>
          <w:color w:val="000000" w:themeColor="text1"/>
          <w:sz w:val="24"/>
          <w:szCs w:val="24"/>
        </w:rPr>
        <w:t>173</w:t>
      </w:r>
      <w:r w:rsidR="39125221" w:rsidRPr="7C84A48D">
        <w:rPr>
          <w:rFonts w:ascii="Times New Roman" w:eastAsia="Times New Roman" w:hAnsi="Times New Roman" w:cs="Times New Roman"/>
          <w:color w:val="000000" w:themeColor="text1"/>
          <w:sz w:val="24"/>
          <w:szCs w:val="24"/>
        </w:rPr>
        <w:t xml:space="preserve"> </w:t>
      </w:r>
      <w:r w:rsidR="1C5A46FE" w:rsidRPr="7C84A48D">
        <w:rPr>
          <w:rFonts w:ascii="Times New Roman" w:eastAsia="Times New Roman" w:hAnsi="Times New Roman" w:cs="Times New Roman"/>
          <w:color w:val="000000" w:themeColor="text1"/>
          <w:sz w:val="24"/>
          <w:szCs w:val="24"/>
        </w:rPr>
        <w:t>73</w:t>
      </w:r>
      <w:r w:rsidR="39125221" w:rsidRPr="7C84A48D">
        <w:rPr>
          <w:rFonts w:ascii="Times New Roman" w:eastAsia="Times New Roman" w:hAnsi="Times New Roman" w:cs="Times New Roman"/>
          <w:color w:val="000000" w:themeColor="text1"/>
          <w:sz w:val="24"/>
          <w:szCs w:val="24"/>
        </w:rPr>
        <w:t>0</w:t>
      </w:r>
      <w:r w:rsidR="1C5A46FE" w:rsidRPr="7C84A48D">
        <w:rPr>
          <w:rFonts w:ascii="Times New Roman" w:eastAsia="Times New Roman" w:hAnsi="Times New Roman" w:cs="Times New Roman"/>
          <w:color w:val="000000" w:themeColor="text1"/>
          <w:sz w:val="24"/>
          <w:szCs w:val="24"/>
        </w:rPr>
        <w:t xml:space="preserve"> t CO</w:t>
      </w:r>
      <w:r w:rsidR="1C5A46FE" w:rsidRPr="7C84A48D">
        <w:rPr>
          <w:rFonts w:ascii="Times New Roman" w:eastAsia="Times New Roman" w:hAnsi="Times New Roman" w:cs="Times New Roman"/>
          <w:color w:val="000000" w:themeColor="text1"/>
          <w:sz w:val="24"/>
          <w:szCs w:val="24"/>
          <w:vertAlign w:val="subscript"/>
        </w:rPr>
        <w:t>2</w:t>
      </w:r>
      <w:r w:rsidR="1C5A46FE" w:rsidRPr="7C84A48D">
        <w:rPr>
          <w:rFonts w:ascii="Times New Roman" w:eastAsia="Times New Roman" w:hAnsi="Times New Roman" w:cs="Times New Roman"/>
          <w:color w:val="000000" w:themeColor="text1"/>
          <w:sz w:val="24"/>
          <w:szCs w:val="24"/>
        </w:rPr>
        <w:t xml:space="preserve"> </w:t>
      </w:r>
      <w:proofErr w:type="spellStart"/>
      <w:r w:rsidR="1C5A46FE" w:rsidRPr="7C84A48D">
        <w:rPr>
          <w:rFonts w:ascii="Times New Roman" w:eastAsia="Times New Roman" w:hAnsi="Times New Roman" w:cs="Times New Roman"/>
          <w:color w:val="000000" w:themeColor="text1"/>
          <w:sz w:val="24"/>
          <w:szCs w:val="24"/>
        </w:rPr>
        <w:t>ekv</w:t>
      </w:r>
      <w:proofErr w:type="spellEnd"/>
      <w:r w:rsidRPr="7C84A48D">
        <w:rPr>
          <w:rFonts w:ascii="Times New Roman" w:eastAsia="Times New Roman" w:hAnsi="Times New Roman" w:cs="Times New Roman"/>
          <w:color w:val="000000" w:themeColor="text1"/>
          <w:sz w:val="24"/>
          <w:szCs w:val="24"/>
        </w:rPr>
        <w:t>;</w:t>
      </w:r>
    </w:p>
    <w:p w14:paraId="6A017178" w14:textId="2BDCB884" w:rsidR="31467F88" w:rsidRDefault="777FDE9E" w:rsidP="00E57547">
      <w:pPr>
        <w:spacing w:after="0" w:line="240" w:lineRule="auto"/>
        <w:jc w:val="both"/>
        <w:rPr>
          <w:rFonts w:ascii="Times New Roman" w:eastAsia="Times New Roman" w:hAnsi="Times New Roman" w:cs="Times New Roman"/>
          <w:color w:val="000000" w:themeColor="text1"/>
          <w:sz w:val="24"/>
          <w:szCs w:val="24"/>
        </w:rPr>
      </w:pPr>
      <w:r w:rsidRPr="7C84A48D">
        <w:rPr>
          <w:rFonts w:ascii="Times New Roman" w:eastAsia="Times New Roman" w:hAnsi="Times New Roman" w:cs="Times New Roman"/>
          <w:color w:val="000000" w:themeColor="text1"/>
          <w:sz w:val="24"/>
          <w:szCs w:val="24"/>
        </w:rPr>
        <w:t xml:space="preserve">3) 2040. aastaks </w:t>
      </w:r>
      <w:r w:rsidR="4DDE3BCA" w:rsidRPr="7C84A48D">
        <w:rPr>
          <w:rFonts w:ascii="Times New Roman" w:eastAsia="Times New Roman" w:hAnsi="Times New Roman" w:cs="Times New Roman"/>
          <w:color w:val="000000" w:themeColor="text1"/>
          <w:sz w:val="24"/>
          <w:szCs w:val="24"/>
        </w:rPr>
        <w:t>–</w:t>
      </w:r>
      <w:r w:rsidRPr="7C84A48D">
        <w:rPr>
          <w:rFonts w:ascii="Times New Roman" w:eastAsia="Times New Roman" w:hAnsi="Times New Roman" w:cs="Times New Roman"/>
          <w:color w:val="000000" w:themeColor="text1"/>
          <w:sz w:val="24"/>
          <w:szCs w:val="24"/>
        </w:rPr>
        <w:t>57% (</w:t>
      </w:r>
      <w:r w:rsidR="4DDE3BCA" w:rsidRPr="7C84A48D">
        <w:rPr>
          <w:rFonts w:ascii="Times New Roman" w:eastAsia="Times New Roman" w:hAnsi="Times New Roman" w:cs="Times New Roman"/>
          <w:color w:val="000000" w:themeColor="text1"/>
          <w:sz w:val="24"/>
          <w:szCs w:val="24"/>
        </w:rPr>
        <w:t>–</w:t>
      </w:r>
      <w:r w:rsidRPr="7C84A48D">
        <w:rPr>
          <w:rFonts w:ascii="Times New Roman" w:eastAsia="Times New Roman" w:hAnsi="Times New Roman" w:cs="Times New Roman"/>
          <w:color w:val="000000" w:themeColor="text1"/>
          <w:sz w:val="24"/>
          <w:szCs w:val="24"/>
        </w:rPr>
        <w:t>82% võrreldes 1990. aastaga)</w:t>
      </w:r>
      <w:r w:rsidR="43DF70AD" w:rsidRPr="7C84A48D">
        <w:rPr>
          <w:rFonts w:ascii="Times New Roman" w:eastAsia="Times New Roman" w:hAnsi="Times New Roman" w:cs="Times New Roman"/>
          <w:color w:val="000000" w:themeColor="text1"/>
          <w:sz w:val="24"/>
          <w:szCs w:val="24"/>
        </w:rPr>
        <w:t xml:space="preserve">. </w:t>
      </w:r>
      <w:r w:rsidR="54291B39" w:rsidRPr="7C84A48D">
        <w:rPr>
          <w:rFonts w:ascii="Times New Roman" w:eastAsia="Times New Roman" w:hAnsi="Times New Roman" w:cs="Times New Roman"/>
          <w:color w:val="000000" w:themeColor="text1"/>
          <w:sz w:val="24"/>
          <w:szCs w:val="24"/>
        </w:rPr>
        <w:t>S</w:t>
      </w:r>
      <w:r w:rsidR="43DF70AD" w:rsidRPr="7C84A48D">
        <w:rPr>
          <w:rFonts w:ascii="Times New Roman" w:eastAsia="Times New Roman" w:hAnsi="Times New Roman" w:cs="Times New Roman"/>
          <w:color w:val="000000" w:themeColor="text1"/>
          <w:sz w:val="24"/>
          <w:szCs w:val="24"/>
        </w:rPr>
        <w:t>ihttase on 6</w:t>
      </w:r>
      <w:r w:rsidR="39125221" w:rsidRPr="7C84A48D">
        <w:rPr>
          <w:rFonts w:ascii="Times New Roman" w:eastAsia="Times New Roman" w:hAnsi="Times New Roman" w:cs="Times New Roman"/>
          <w:color w:val="000000" w:themeColor="text1"/>
          <w:sz w:val="24"/>
          <w:szCs w:val="24"/>
        </w:rPr>
        <w:t> </w:t>
      </w:r>
      <w:r w:rsidR="43DF70AD" w:rsidRPr="7C84A48D">
        <w:rPr>
          <w:rFonts w:ascii="Times New Roman" w:eastAsia="Times New Roman" w:hAnsi="Times New Roman" w:cs="Times New Roman"/>
          <w:color w:val="000000" w:themeColor="text1"/>
          <w:sz w:val="24"/>
          <w:szCs w:val="24"/>
        </w:rPr>
        <w:t>213</w:t>
      </w:r>
      <w:r w:rsidR="39125221" w:rsidRPr="7C84A48D">
        <w:rPr>
          <w:rFonts w:ascii="Times New Roman" w:eastAsia="Times New Roman" w:hAnsi="Times New Roman" w:cs="Times New Roman"/>
          <w:color w:val="000000" w:themeColor="text1"/>
          <w:sz w:val="24"/>
          <w:szCs w:val="24"/>
        </w:rPr>
        <w:t xml:space="preserve"> </w:t>
      </w:r>
      <w:r w:rsidR="43DF70AD" w:rsidRPr="7C84A48D">
        <w:rPr>
          <w:rFonts w:ascii="Times New Roman" w:eastAsia="Times New Roman" w:hAnsi="Times New Roman" w:cs="Times New Roman"/>
          <w:color w:val="000000" w:themeColor="text1"/>
          <w:sz w:val="24"/>
          <w:szCs w:val="24"/>
        </w:rPr>
        <w:t>68</w:t>
      </w:r>
      <w:r w:rsidR="39125221" w:rsidRPr="7C84A48D">
        <w:rPr>
          <w:rFonts w:ascii="Times New Roman" w:eastAsia="Times New Roman" w:hAnsi="Times New Roman" w:cs="Times New Roman"/>
          <w:color w:val="000000" w:themeColor="text1"/>
          <w:sz w:val="24"/>
          <w:szCs w:val="24"/>
        </w:rPr>
        <w:t>0</w:t>
      </w:r>
      <w:r w:rsidR="43DF70AD" w:rsidRPr="7C84A48D">
        <w:rPr>
          <w:rFonts w:ascii="Times New Roman" w:eastAsia="Times New Roman" w:hAnsi="Times New Roman" w:cs="Times New Roman"/>
          <w:color w:val="000000" w:themeColor="text1"/>
          <w:sz w:val="24"/>
          <w:szCs w:val="24"/>
        </w:rPr>
        <w:t xml:space="preserve"> t CO</w:t>
      </w:r>
      <w:r w:rsidR="43DF70AD" w:rsidRPr="7C84A48D">
        <w:rPr>
          <w:rFonts w:ascii="Times New Roman" w:eastAsia="Times New Roman" w:hAnsi="Times New Roman" w:cs="Times New Roman"/>
          <w:color w:val="000000" w:themeColor="text1"/>
          <w:sz w:val="24"/>
          <w:szCs w:val="24"/>
          <w:vertAlign w:val="subscript"/>
        </w:rPr>
        <w:t>2</w:t>
      </w:r>
      <w:r w:rsidR="43DF70AD" w:rsidRPr="7C84A48D">
        <w:rPr>
          <w:rFonts w:ascii="Times New Roman" w:eastAsia="Times New Roman" w:hAnsi="Times New Roman" w:cs="Times New Roman"/>
          <w:color w:val="000000" w:themeColor="text1"/>
          <w:sz w:val="24"/>
          <w:szCs w:val="24"/>
        </w:rPr>
        <w:t xml:space="preserve"> </w:t>
      </w:r>
      <w:proofErr w:type="spellStart"/>
      <w:r w:rsidR="43DF70AD" w:rsidRPr="7C84A48D">
        <w:rPr>
          <w:rFonts w:ascii="Times New Roman" w:eastAsia="Times New Roman" w:hAnsi="Times New Roman" w:cs="Times New Roman"/>
          <w:color w:val="000000" w:themeColor="text1"/>
          <w:sz w:val="24"/>
          <w:szCs w:val="24"/>
        </w:rPr>
        <w:t>ekv</w:t>
      </w:r>
      <w:proofErr w:type="spellEnd"/>
      <w:r w:rsidRPr="7C84A48D">
        <w:rPr>
          <w:rFonts w:ascii="Times New Roman" w:eastAsia="Times New Roman" w:hAnsi="Times New Roman" w:cs="Times New Roman"/>
          <w:color w:val="000000" w:themeColor="text1"/>
          <w:sz w:val="24"/>
          <w:szCs w:val="24"/>
        </w:rPr>
        <w:t>;</w:t>
      </w:r>
    </w:p>
    <w:p w14:paraId="25C49B99" w14:textId="332D1C7C" w:rsidR="31467F88" w:rsidRDefault="2B618A66" w:rsidP="00E57547">
      <w:pPr>
        <w:spacing w:after="0" w:line="240" w:lineRule="auto"/>
        <w:jc w:val="both"/>
        <w:rPr>
          <w:rFonts w:ascii="Times New Roman" w:eastAsia="Times New Roman" w:hAnsi="Times New Roman" w:cs="Times New Roman"/>
          <w:color w:val="000000" w:themeColor="text1"/>
          <w:sz w:val="24"/>
          <w:szCs w:val="24"/>
        </w:rPr>
      </w:pPr>
      <w:r w:rsidRPr="630ECEC8">
        <w:rPr>
          <w:rFonts w:ascii="Times New Roman" w:eastAsia="Times New Roman" w:hAnsi="Times New Roman" w:cs="Times New Roman"/>
          <w:color w:val="000000" w:themeColor="text1"/>
          <w:sz w:val="24"/>
          <w:szCs w:val="24"/>
        </w:rPr>
        <w:t>4) 2050. aastaks kliimaneutraalsuse saavutamine.</w:t>
      </w:r>
    </w:p>
    <w:p w14:paraId="4F012E72" w14:textId="77777777" w:rsidR="006002DE" w:rsidRDefault="006002DE" w:rsidP="00E33DCA">
      <w:pPr>
        <w:spacing w:after="0" w:line="240" w:lineRule="auto"/>
        <w:rPr>
          <w:rFonts w:ascii="Times New Roman" w:eastAsia="Times New Roman" w:hAnsi="Times New Roman" w:cs="Times New Roman"/>
          <w:color w:val="000000" w:themeColor="text1"/>
          <w:sz w:val="24"/>
          <w:szCs w:val="24"/>
        </w:rPr>
      </w:pPr>
    </w:p>
    <w:p w14:paraId="4775B682" w14:textId="7223527F" w:rsidR="3FF25B48" w:rsidRDefault="6F0C2CC3" w:rsidP="00E33DCA">
      <w:pPr>
        <w:spacing w:after="0" w:line="240" w:lineRule="auto"/>
        <w:jc w:val="both"/>
        <w:rPr>
          <w:rFonts w:ascii="Times New Roman" w:eastAsia="Times New Roman" w:hAnsi="Times New Roman" w:cs="Times New Roman"/>
          <w:color w:val="000000" w:themeColor="text1"/>
          <w:sz w:val="24"/>
          <w:szCs w:val="24"/>
        </w:rPr>
      </w:pPr>
      <w:r w:rsidRPr="630ECEC8">
        <w:rPr>
          <w:rFonts w:ascii="Times New Roman" w:eastAsia="Times New Roman" w:hAnsi="Times New Roman" w:cs="Times New Roman"/>
          <w:color w:val="000000" w:themeColor="text1"/>
          <w:sz w:val="24"/>
          <w:szCs w:val="24"/>
        </w:rPr>
        <w:t>Sihttasemed on indikatiivsed ja muutuvad ajas</w:t>
      </w:r>
      <w:r w:rsidR="4DA20C20" w:rsidRPr="630ECEC8">
        <w:rPr>
          <w:rFonts w:ascii="Times New Roman" w:eastAsia="Times New Roman" w:hAnsi="Times New Roman" w:cs="Times New Roman"/>
          <w:color w:val="000000" w:themeColor="text1"/>
          <w:sz w:val="24"/>
          <w:szCs w:val="24"/>
        </w:rPr>
        <w:t>,</w:t>
      </w:r>
      <w:r w:rsidRPr="630ECEC8">
        <w:rPr>
          <w:rFonts w:ascii="Times New Roman" w:eastAsia="Times New Roman" w:hAnsi="Times New Roman" w:cs="Times New Roman"/>
          <w:color w:val="000000" w:themeColor="text1"/>
          <w:sz w:val="24"/>
          <w:szCs w:val="24"/>
        </w:rPr>
        <w:t xml:space="preserve"> kuna KHG arvestamise ja inventuuri pideva arendamise</w:t>
      </w:r>
      <w:r w:rsidR="00785084">
        <w:rPr>
          <w:rFonts w:ascii="Times New Roman" w:eastAsia="Times New Roman" w:hAnsi="Times New Roman" w:cs="Times New Roman"/>
          <w:color w:val="000000" w:themeColor="text1"/>
          <w:sz w:val="24"/>
          <w:szCs w:val="24"/>
        </w:rPr>
        <w:t xml:space="preserve"> tõttu</w:t>
      </w:r>
      <w:r w:rsidRPr="630ECEC8">
        <w:rPr>
          <w:rFonts w:ascii="Times New Roman" w:eastAsia="Times New Roman" w:hAnsi="Times New Roman" w:cs="Times New Roman"/>
          <w:color w:val="000000" w:themeColor="text1"/>
          <w:sz w:val="24"/>
          <w:szCs w:val="24"/>
        </w:rPr>
        <w:t xml:space="preserve"> võivad võrdluseks olevate baasaastate heitkogused muutuda. Arenduste käigus võib täpsustuda metoodika, kasutatud algandmed või muutuda eriheitetegurid.</w:t>
      </w:r>
    </w:p>
    <w:p w14:paraId="220A53C0" w14:textId="77777777" w:rsidR="000D3DE4" w:rsidRDefault="000D3DE4" w:rsidP="00E33DCA">
      <w:pPr>
        <w:spacing w:after="0" w:line="240" w:lineRule="auto"/>
        <w:jc w:val="both"/>
        <w:rPr>
          <w:rFonts w:ascii="Times New Roman" w:eastAsia="Times New Roman" w:hAnsi="Times New Roman" w:cs="Times New Roman"/>
          <w:color w:val="000000" w:themeColor="text1"/>
          <w:sz w:val="24"/>
          <w:szCs w:val="24"/>
        </w:rPr>
      </w:pPr>
    </w:p>
    <w:p w14:paraId="17D86FD0" w14:textId="02916CCD" w:rsidR="0A3FD836" w:rsidRDefault="401FC932" w:rsidP="004127C4">
      <w:pPr>
        <w:spacing w:after="0" w:line="240" w:lineRule="auto"/>
        <w:rPr>
          <w:rFonts w:ascii="Times New Roman" w:eastAsia="Times New Roman" w:hAnsi="Times New Roman" w:cs="Times New Roman"/>
          <w:b/>
          <w:bCs/>
          <w:sz w:val="24"/>
          <w:szCs w:val="24"/>
        </w:rPr>
      </w:pPr>
      <w:r w:rsidRPr="7C84A48D">
        <w:rPr>
          <w:rFonts w:ascii="Times New Roman" w:eastAsia="Times New Roman" w:hAnsi="Times New Roman" w:cs="Times New Roman"/>
          <w:b/>
          <w:bCs/>
          <w:sz w:val="24"/>
          <w:szCs w:val="24"/>
        </w:rPr>
        <w:t>§ 2</w:t>
      </w:r>
      <w:r w:rsidR="2F049AAB" w:rsidRPr="7C84A48D">
        <w:rPr>
          <w:rFonts w:ascii="Times New Roman" w:eastAsia="Times New Roman" w:hAnsi="Times New Roman" w:cs="Times New Roman"/>
          <w:b/>
          <w:bCs/>
          <w:sz w:val="24"/>
          <w:szCs w:val="24"/>
        </w:rPr>
        <w:t>6</w:t>
      </w:r>
      <w:r w:rsidRPr="7C84A48D">
        <w:rPr>
          <w:rFonts w:ascii="Times New Roman" w:eastAsia="Times New Roman" w:hAnsi="Times New Roman" w:cs="Times New Roman"/>
          <w:b/>
          <w:bCs/>
          <w:sz w:val="24"/>
          <w:szCs w:val="24"/>
        </w:rPr>
        <w:t>.</w:t>
      </w:r>
      <w:r w:rsidR="3A8DFB41" w:rsidRPr="7C84A48D">
        <w:rPr>
          <w:rFonts w:ascii="Times New Roman" w:eastAsia="Times New Roman" w:hAnsi="Times New Roman" w:cs="Times New Roman"/>
          <w:b/>
          <w:bCs/>
          <w:sz w:val="24"/>
          <w:szCs w:val="24"/>
        </w:rPr>
        <w:t xml:space="preserve"> Energeetikasektori kasvuhoonegaaside heitkogus</w:t>
      </w:r>
      <w:r w:rsidR="7A224F1E" w:rsidRPr="7C84A48D">
        <w:rPr>
          <w:rFonts w:ascii="Times New Roman" w:eastAsia="Times New Roman" w:hAnsi="Times New Roman" w:cs="Times New Roman"/>
          <w:b/>
          <w:bCs/>
          <w:sz w:val="24"/>
          <w:szCs w:val="24"/>
        </w:rPr>
        <w:t xml:space="preserve"> ja </w:t>
      </w:r>
      <w:r w:rsidR="207AC3C7" w:rsidRPr="7C84A48D">
        <w:rPr>
          <w:rFonts w:ascii="Times New Roman" w:eastAsia="Times New Roman" w:hAnsi="Times New Roman" w:cs="Times New Roman"/>
          <w:b/>
          <w:bCs/>
          <w:sz w:val="24"/>
          <w:szCs w:val="24"/>
        </w:rPr>
        <w:t>selle</w:t>
      </w:r>
      <w:r w:rsidR="3A8DFB41" w:rsidRPr="7C84A48D">
        <w:rPr>
          <w:rFonts w:ascii="Times New Roman" w:eastAsia="Times New Roman" w:hAnsi="Times New Roman" w:cs="Times New Roman"/>
          <w:b/>
          <w:bCs/>
          <w:sz w:val="24"/>
          <w:szCs w:val="24"/>
        </w:rPr>
        <w:t xml:space="preserve"> vähendamise eesmärgid</w:t>
      </w:r>
    </w:p>
    <w:p w14:paraId="4281F32F" w14:textId="77777777" w:rsidR="004127C4" w:rsidRDefault="004127C4" w:rsidP="004127C4">
      <w:pPr>
        <w:spacing w:after="0" w:line="240" w:lineRule="auto"/>
        <w:rPr>
          <w:rFonts w:ascii="Times New Roman" w:eastAsia="Times New Roman" w:hAnsi="Times New Roman" w:cs="Times New Roman"/>
          <w:color w:val="2F5496" w:themeColor="accent1" w:themeShade="BF"/>
          <w:sz w:val="24"/>
          <w:szCs w:val="24"/>
        </w:rPr>
      </w:pPr>
    </w:p>
    <w:p w14:paraId="69D8FAC3" w14:textId="55659CB5" w:rsidR="1E1D14C1" w:rsidRDefault="352814EC" w:rsidP="00A166AC">
      <w:pPr>
        <w:spacing w:after="0" w:line="240" w:lineRule="auto"/>
        <w:jc w:val="both"/>
        <w:rPr>
          <w:rFonts w:ascii="Times New Roman" w:eastAsia="Times New Roman" w:hAnsi="Times New Roman" w:cs="Times New Roman"/>
          <w:sz w:val="24"/>
          <w:szCs w:val="24"/>
        </w:rPr>
      </w:pPr>
      <w:r w:rsidRPr="00E33DCA">
        <w:rPr>
          <w:rFonts w:ascii="Times New Roman" w:eastAsia="Times New Roman" w:hAnsi="Times New Roman" w:cs="Times New Roman"/>
          <w:sz w:val="24"/>
          <w:szCs w:val="24"/>
        </w:rPr>
        <w:lastRenderedPageBreak/>
        <w:t>Lõikes 1</w:t>
      </w:r>
      <w:r w:rsidRPr="630ECEC8">
        <w:rPr>
          <w:rFonts w:ascii="Times New Roman" w:eastAsia="Times New Roman" w:hAnsi="Times New Roman" w:cs="Times New Roman"/>
          <w:sz w:val="24"/>
          <w:szCs w:val="24"/>
        </w:rPr>
        <w:t xml:space="preserve"> kirjeldatakse, mi</w:t>
      </w:r>
      <w:r w:rsidR="00785084">
        <w:rPr>
          <w:rFonts w:ascii="Times New Roman" w:eastAsia="Times New Roman" w:hAnsi="Times New Roman" w:cs="Times New Roman"/>
          <w:sz w:val="24"/>
          <w:szCs w:val="24"/>
        </w:rPr>
        <w:t>da mõeldakse</w:t>
      </w:r>
      <w:r w:rsidRPr="630ECEC8">
        <w:rPr>
          <w:rFonts w:ascii="Times New Roman" w:eastAsia="Times New Roman" w:hAnsi="Times New Roman" w:cs="Times New Roman"/>
          <w:sz w:val="24"/>
          <w:szCs w:val="24"/>
        </w:rPr>
        <w:t xml:space="preserve"> </w:t>
      </w:r>
      <w:r w:rsidR="00785084">
        <w:rPr>
          <w:rFonts w:ascii="Times New Roman" w:eastAsia="Times New Roman" w:hAnsi="Times New Roman" w:cs="Times New Roman"/>
          <w:sz w:val="24"/>
          <w:szCs w:val="24"/>
        </w:rPr>
        <w:t>eelnõu</w:t>
      </w:r>
      <w:r w:rsidRPr="630ECEC8">
        <w:rPr>
          <w:rFonts w:ascii="Times New Roman" w:eastAsia="Times New Roman" w:hAnsi="Times New Roman" w:cs="Times New Roman"/>
          <w:sz w:val="24"/>
          <w:szCs w:val="24"/>
        </w:rPr>
        <w:t xml:space="preserve"> tähenduses energeetikasektori KHG heitkoguste</w:t>
      </w:r>
      <w:r w:rsidR="00785084">
        <w:rPr>
          <w:rFonts w:ascii="Times New Roman" w:eastAsia="Times New Roman" w:hAnsi="Times New Roman" w:cs="Times New Roman"/>
          <w:sz w:val="24"/>
          <w:szCs w:val="24"/>
        </w:rPr>
        <w:t>na.</w:t>
      </w:r>
      <w:r w:rsidRPr="630ECEC8">
        <w:rPr>
          <w:rFonts w:ascii="Times New Roman" w:eastAsia="Times New Roman" w:hAnsi="Times New Roman" w:cs="Times New Roman"/>
          <w:sz w:val="24"/>
          <w:szCs w:val="24"/>
        </w:rPr>
        <w:t xml:space="preserve"> Energeetikasektori heide hõlmab elektri ja sooj</w:t>
      </w:r>
      <w:r w:rsidR="3C8D95EE" w:rsidRPr="630ECEC8">
        <w:rPr>
          <w:rFonts w:ascii="Times New Roman" w:eastAsia="Times New Roman" w:hAnsi="Times New Roman" w:cs="Times New Roman"/>
          <w:sz w:val="24"/>
          <w:szCs w:val="24"/>
        </w:rPr>
        <w:t xml:space="preserve">use </w:t>
      </w:r>
      <w:r w:rsidR="667F4C57" w:rsidRPr="630ECEC8">
        <w:rPr>
          <w:rFonts w:ascii="Times New Roman" w:eastAsia="Times New Roman" w:hAnsi="Times New Roman" w:cs="Times New Roman"/>
          <w:sz w:val="24"/>
          <w:szCs w:val="24"/>
        </w:rPr>
        <w:t>tootmises</w:t>
      </w:r>
      <w:r w:rsidRPr="630ECEC8">
        <w:rPr>
          <w:rFonts w:ascii="Times New Roman" w:eastAsia="Times New Roman" w:hAnsi="Times New Roman" w:cs="Times New Roman"/>
          <w:sz w:val="24"/>
          <w:szCs w:val="24"/>
        </w:rPr>
        <w:t xml:space="preserve"> ning võrguhalduses tekkivaid kasvuhoonegaase</w:t>
      </w:r>
      <w:r w:rsidR="335CE42B" w:rsidRPr="630ECEC8">
        <w:rPr>
          <w:rFonts w:ascii="Times New Roman" w:eastAsia="Times New Roman" w:hAnsi="Times New Roman" w:cs="Times New Roman"/>
          <w:sz w:val="24"/>
          <w:szCs w:val="24"/>
        </w:rPr>
        <w:t>. S</w:t>
      </w:r>
      <w:r w:rsidRPr="630ECEC8">
        <w:rPr>
          <w:rFonts w:ascii="Times New Roman" w:eastAsia="Times New Roman" w:hAnsi="Times New Roman" w:cs="Times New Roman"/>
          <w:sz w:val="24"/>
          <w:szCs w:val="24"/>
        </w:rPr>
        <w:t>ee tähendab, et energeetikasektori hulka arvutatakse Statistikaameti koostatud energiabilans</w:t>
      </w:r>
      <w:r w:rsidR="00785084">
        <w:rPr>
          <w:rFonts w:ascii="Times New Roman" w:eastAsia="Times New Roman" w:hAnsi="Times New Roman" w:cs="Times New Roman"/>
          <w:sz w:val="24"/>
          <w:szCs w:val="24"/>
        </w:rPr>
        <w:t>s</w:t>
      </w:r>
      <w:r w:rsidRPr="630ECEC8">
        <w:rPr>
          <w:rFonts w:ascii="Times New Roman" w:eastAsia="Times New Roman" w:hAnsi="Times New Roman" w:cs="Times New Roman"/>
          <w:sz w:val="24"/>
          <w:szCs w:val="24"/>
        </w:rPr>
        <w:t xml:space="preserve"> elektri- ja soojusmajanduses tarbitud kütuste põhjal ning maagaasivõrguga seotud hajusheide arvutatakse maagaasivõrgus transporditud koguse ja IPCC 2006</w:t>
      </w:r>
      <w:r w:rsidR="00FA0D1E">
        <w:rPr>
          <w:rStyle w:val="Allmrkuseviide"/>
          <w:rFonts w:ascii="Times New Roman" w:eastAsia="Times New Roman" w:hAnsi="Times New Roman" w:cs="Times New Roman"/>
          <w:sz w:val="24"/>
          <w:szCs w:val="24"/>
        </w:rPr>
        <w:footnoteReference w:id="28"/>
      </w:r>
      <w:r w:rsidRPr="630ECEC8">
        <w:rPr>
          <w:rFonts w:ascii="Times New Roman" w:eastAsia="Times New Roman" w:hAnsi="Times New Roman" w:cs="Times New Roman"/>
          <w:sz w:val="24"/>
          <w:szCs w:val="24"/>
        </w:rPr>
        <w:t xml:space="preserve"> metoodika vaikeväärtuste alusel, tööstusprotsesside ja toodete kasutamise sektori toodete kasutuse alasektoris arvutatakse pingejaotlates sisalduva SF</w:t>
      </w:r>
      <w:r w:rsidRPr="630ECEC8">
        <w:rPr>
          <w:rFonts w:ascii="Times New Roman" w:eastAsia="Times New Roman" w:hAnsi="Times New Roman" w:cs="Times New Roman"/>
          <w:sz w:val="24"/>
          <w:szCs w:val="24"/>
          <w:vertAlign w:val="subscript"/>
        </w:rPr>
        <w:t>6</w:t>
      </w:r>
      <w:r w:rsidRPr="630ECEC8">
        <w:rPr>
          <w:rFonts w:ascii="Times New Roman" w:eastAsia="Times New Roman" w:hAnsi="Times New Roman" w:cs="Times New Roman"/>
          <w:sz w:val="24"/>
          <w:szCs w:val="24"/>
        </w:rPr>
        <w:t xml:space="preserve"> heitkoguseid. Pingejaotlate heitkoguste arvutusteks küsitakse </w:t>
      </w:r>
      <w:r w:rsidR="00785084">
        <w:rPr>
          <w:rFonts w:ascii="Times New Roman" w:eastAsia="Times New Roman" w:hAnsi="Times New Roman" w:cs="Times New Roman"/>
          <w:sz w:val="24"/>
          <w:szCs w:val="24"/>
        </w:rPr>
        <w:t>andmeid</w:t>
      </w:r>
      <w:r w:rsidRPr="630ECEC8">
        <w:rPr>
          <w:rFonts w:ascii="Times New Roman" w:eastAsia="Times New Roman" w:hAnsi="Times New Roman" w:cs="Times New Roman"/>
          <w:sz w:val="24"/>
          <w:szCs w:val="24"/>
        </w:rPr>
        <w:t xml:space="preserve"> pingejaotlate operaatoritelt.</w:t>
      </w:r>
    </w:p>
    <w:p w14:paraId="5B3D365D" w14:textId="77777777" w:rsidR="00A166AC" w:rsidRDefault="00A166AC" w:rsidP="00A166AC">
      <w:pPr>
        <w:spacing w:after="0" w:line="240" w:lineRule="auto"/>
        <w:jc w:val="both"/>
        <w:rPr>
          <w:rFonts w:ascii="Times New Roman" w:eastAsia="Times New Roman" w:hAnsi="Times New Roman" w:cs="Times New Roman"/>
          <w:sz w:val="24"/>
          <w:szCs w:val="24"/>
        </w:rPr>
      </w:pPr>
    </w:p>
    <w:p w14:paraId="426F96C3" w14:textId="51D77F3A" w:rsidR="1E1D14C1" w:rsidRDefault="4A3E9546" w:rsidP="00E33DCA">
      <w:pPr>
        <w:spacing w:after="0" w:line="240" w:lineRule="auto"/>
        <w:jc w:val="both"/>
        <w:rPr>
          <w:rFonts w:ascii="Times New Roman" w:eastAsia="Times New Roman" w:hAnsi="Times New Roman" w:cs="Times New Roman"/>
          <w:sz w:val="24"/>
          <w:szCs w:val="24"/>
        </w:rPr>
      </w:pPr>
      <w:r w:rsidRPr="7C84A48D">
        <w:rPr>
          <w:rFonts w:ascii="Times New Roman" w:eastAsia="Times New Roman" w:hAnsi="Times New Roman" w:cs="Times New Roman"/>
          <w:sz w:val="24"/>
          <w:szCs w:val="24"/>
        </w:rPr>
        <w:t>Energeetikasektor on peamine kasvuhoonegaaside heitkoguste allikas</w:t>
      </w:r>
      <w:r w:rsidR="676DBF11" w:rsidRPr="7C84A48D">
        <w:rPr>
          <w:rFonts w:ascii="Times New Roman" w:eastAsia="Times New Roman" w:hAnsi="Times New Roman" w:cs="Times New Roman"/>
          <w:sz w:val="24"/>
          <w:szCs w:val="24"/>
        </w:rPr>
        <w:t xml:space="preserve"> Eestis</w:t>
      </w:r>
      <w:r w:rsidRPr="7C84A48D">
        <w:rPr>
          <w:rFonts w:ascii="Times New Roman" w:eastAsia="Times New Roman" w:hAnsi="Times New Roman" w:cs="Times New Roman"/>
          <w:sz w:val="24"/>
          <w:szCs w:val="24"/>
        </w:rPr>
        <w:t xml:space="preserve">. 2022. aastal moodustas </w:t>
      </w:r>
      <w:r w:rsidR="155411F9" w:rsidRPr="7C84A48D">
        <w:rPr>
          <w:rFonts w:ascii="Times New Roman" w:eastAsia="Times New Roman" w:hAnsi="Times New Roman" w:cs="Times New Roman"/>
          <w:sz w:val="24"/>
          <w:szCs w:val="24"/>
        </w:rPr>
        <w:t>sektori</w:t>
      </w:r>
      <w:r w:rsidRPr="7C84A48D">
        <w:rPr>
          <w:rFonts w:ascii="Times New Roman" w:eastAsia="Times New Roman" w:hAnsi="Times New Roman" w:cs="Times New Roman"/>
          <w:sz w:val="24"/>
          <w:szCs w:val="24"/>
        </w:rPr>
        <w:t xml:space="preserve"> heitkogus </w:t>
      </w:r>
      <w:r w:rsidR="68C32B14" w:rsidRPr="7C84A48D">
        <w:rPr>
          <w:rFonts w:ascii="Times New Roman" w:eastAsia="Times New Roman" w:hAnsi="Times New Roman" w:cs="Times New Roman"/>
          <w:sz w:val="24"/>
          <w:szCs w:val="24"/>
        </w:rPr>
        <w:t>48</w:t>
      </w:r>
      <w:r w:rsidRPr="7C84A48D">
        <w:rPr>
          <w:rFonts w:ascii="Times New Roman" w:eastAsia="Times New Roman" w:hAnsi="Times New Roman" w:cs="Times New Roman"/>
          <w:sz w:val="24"/>
          <w:szCs w:val="24"/>
        </w:rPr>
        <w:t xml:space="preserve">% kogu </w:t>
      </w:r>
      <w:r w:rsidR="08D5C30C" w:rsidRPr="7C84A48D">
        <w:rPr>
          <w:rFonts w:ascii="Times New Roman" w:eastAsia="Times New Roman" w:hAnsi="Times New Roman" w:cs="Times New Roman"/>
          <w:sz w:val="24"/>
          <w:szCs w:val="24"/>
        </w:rPr>
        <w:t xml:space="preserve">Eesti </w:t>
      </w:r>
      <w:r w:rsidRPr="7C84A48D">
        <w:rPr>
          <w:rFonts w:ascii="Times New Roman" w:eastAsia="Times New Roman" w:hAnsi="Times New Roman" w:cs="Times New Roman"/>
          <w:sz w:val="24"/>
          <w:szCs w:val="24"/>
        </w:rPr>
        <w:t>heitkogusest, kokku</w:t>
      </w:r>
      <w:r w:rsidR="71D23E35" w:rsidRPr="7C84A48D">
        <w:rPr>
          <w:rFonts w:ascii="Times New Roman" w:eastAsia="Times New Roman" w:hAnsi="Times New Roman" w:cs="Times New Roman"/>
          <w:sz w:val="24"/>
          <w:szCs w:val="24"/>
        </w:rPr>
        <w:t xml:space="preserve"> </w:t>
      </w:r>
      <w:r w:rsidRPr="7C84A48D">
        <w:rPr>
          <w:rFonts w:ascii="Times New Roman" w:eastAsia="Times New Roman" w:hAnsi="Times New Roman" w:cs="Times New Roman"/>
          <w:sz w:val="24"/>
          <w:szCs w:val="24"/>
        </w:rPr>
        <w:t xml:space="preserve"> </w:t>
      </w:r>
      <w:r w:rsidR="166531D1" w:rsidRPr="7C84A48D">
        <w:rPr>
          <w:rFonts w:ascii="Times New Roman" w:eastAsia="Times New Roman" w:hAnsi="Times New Roman" w:cs="Times New Roman"/>
          <w:sz w:val="24"/>
          <w:szCs w:val="24"/>
        </w:rPr>
        <w:t xml:space="preserve">6 882 660 </w:t>
      </w:r>
      <w:r w:rsidR="155411F9" w:rsidRPr="7C84A48D">
        <w:rPr>
          <w:rFonts w:ascii="Times New Roman" w:eastAsia="Times New Roman" w:hAnsi="Times New Roman" w:cs="Times New Roman"/>
          <w:sz w:val="24"/>
          <w:szCs w:val="24"/>
        </w:rPr>
        <w:t>t</w:t>
      </w:r>
      <w:r w:rsidRPr="7C84A48D">
        <w:rPr>
          <w:rFonts w:ascii="Times New Roman" w:eastAsia="Times New Roman" w:hAnsi="Times New Roman" w:cs="Times New Roman"/>
          <w:sz w:val="24"/>
          <w:szCs w:val="24"/>
        </w:rPr>
        <w:t xml:space="preserve"> CO₂ </w:t>
      </w:r>
      <w:proofErr w:type="spellStart"/>
      <w:r w:rsidRPr="7C84A48D">
        <w:rPr>
          <w:rFonts w:ascii="Times New Roman" w:eastAsia="Times New Roman" w:hAnsi="Times New Roman" w:cs="Times New Roman"/>
          <w:sz w:val="24"/>
          <w:szCs w:val="24"/>
        </w:rPr>
        <w:t>ekv</w:t>
      </w:r>
      <w:proofErr w:type="spellEnd"/>
      <w:r w:rsidRPr="7C84A48D">
        <w:rPr>
          <w:rFonts w:ascii="Times New Roman" w:eastAsia="Times New Roman" w:hAnsi="Times New Roman" w:cs="Times New Roman"/>
          <w:sz w:val="24"/>
          <w:szCs w:val="24"/>
        </w:rPr>
        <w:t>.</w:t>
      </w:r>
      <w:r w:rsidR="00DC046E">
        <w:rPr>
          <w:rFonts w:ascii="Times New Roman" w:eastAsia="Times New Roman" w:hAnsi="Times New Roman" w:cs="Times New Roman"/>
          <w:sz w:val="24"/>
          <w:szCs w:val="24"/>
        </w:rPr>
        <w:t xml:space="preserve"> </w:t>
      </w:r>
      <w:r w:rsidR="352814EC" w:rsidRPr="630ECEC8">
        <w:rPr>
          <w:rFonts w:ascii="Times New Roman" w:eastAsia="Times New Roman" w:hAnsi="Times New Roman" w:cs="Times New Roman"/>
          <w:sz w:val="24"/>
          <w:szCs w:val="24"/>
        </w:rPr>
        <w:t>1990. aastal toodeti Eestis 16 267</w:t>
      </w:r>
      <w:r w:rsidR="4DA20C20" w:rsidRPr="630ECEC8">
        <w:rPr>
          <w:rFonts w:ascii="Times New Roman" w:eastAsia="Times New Roman" w:hAnsi="Times New Roman" w:cs="Times New Roman"/>
          <w:sz w:val="24"/>
          <w:szCs w:val="24"/>
        </w:rPr>
        <w:t xml:space="preserve"> </w:t>
      </w:r>
      <w:proofErr w:type="spellStart"/>
      <w:r w:rsidR="352814EC" w:rsidRPr="630ECEC8">
        <w:rPr>
          <w:rFonts w:ascii="Times New Roman" w:eastAsia="Times New Roman" w:hAnsi="Times New Roman" w:cs="Times New Roman"/>
          <w:sz w:val="24"/>
          <w:szCs w:val="24"/>
        </w:rPr>
        <w:t>GWh</w:t>
      </w:r>
      <w:proofErr w:type="spellEnd"/>
      <w:r w:rsidR="352814EC" w:rsidRPr="630ECEC8">
        <w:rPr>
          <w:rFonts w:ascii="Times New Roman" w:eastAsia="Times New Roman" w:hAnsi="Times New Roman" w:cs="Times New Roman"/>
          <w:sz w:val="24"/>
          <w:szCs w:val="24"/>
        </w:rPr>
        <w:t xml:space="preserve"> elektrienergiat, kuid p</w:t>
      </w:r>
      <w:r w:rsidR="00785084">
        <w:rPr>
          <w:rFonts w:ascii="Times New Roman" w:eastAsia="Times New Roman" w:hAnsi="Times New Roman" w:cs="Times New Roman"/>
          <w:sz w:val="24"/>
          <w:szCs w:val="24"/>
        </w:rPr>
        <w:t>ärast</w:t>
      </w:r>
      <w:r w:rsidR="352814EC" w:rsidRPr="630ECEC8">
        <w:rPr>
          <w:rFonts w:ascii="Times New Roman" w:eastAsia="Times New Roman" w:hAnsi="Times New Roman" w:cs="Times New Roman"/>
          <w:sz w:val="24"/>
          <w:szCs w:val="24"/>
        </w:rPr>
        <w:t xml:space="preserve"> Eesti taasiseseisvumist hakkasid tootmismahud langema ning saavutasid miinimumtaseme</w:t>
      </w:r>
      <w:r w:rsidR="4DA20C20" w:rsidRPr="630ECEC8">
        <w:rPr>
          <w:rFonts w:ascii="Times New Roman" w:eastAsia="Times New Roman" w:hAnsi="Times New Roman" w:cs="Times New Roman"/>
          <w:sz w:val="24"/>
          <w:szCs w:val="24"/>
        </w:rPr>
        <w:t xml:space="preserve"> </w:t>
      </w:r>
      <w:r w:rsidR="352814EC" w:rsidRPr="630ECEC8">
        <w:rPr>
          <w:rFonts w:ascii="Times New Roman" w:eastAsia="Times New Roman" w:hAnsi="Times New Roman" w:cs="Times New Roman"/>
          <w:sz w:val="24"/>
          <w:szCs w:val="24"/>
        </w:rPr>
        <w:t xml:space="preserve">8278 </w:t>
      </w:r>
      <w:proofErr w:type="spellStart"/>
      <w:r w:rsidR="352814EC" w:rsidRPr="630ECEC8">
        <w:rPr>
          <w:rFonts w:ascii="Times New Roman" w:eastAsia="Times New Roman" w:hAnsi="Times New Roman" w:cs="Times New Roman"/>
          <w:sz w:val="24"/>
          <w:szCs w:val="24"/>
        </w:rPr>
        <w:t>GWh</w:t>
      </w:r>
      <w:proofErr w:type="spellEnd"/>
      <w:r w:rsidR="352814EC" w:rsidRPr="630ECEC8">
        <w:rPr>
          <w:rFonts w:ascii="Times New Roman" w:eastAsia="Times New Roman" w:hAnsi="Times New Roman" w:cs="Times New Roman"/>
          <w:sz w:val="24"/>
          <w:szCs w:val="24"/>
        </w:rPr>
        <w:t xml:space="preserve"> aastal 1999. Sealt alates on tootmine olnud tõusutrendis (välja arvatud 2009. aastal, mil tootmine oli oluliselt väiksem majanduskriisi</w:t>
      </w:r>
      <w:r w:rsidR="00785084">
        <w:rPr>
          <w:rFonts w:ascii="Times New Roman" w:eastAsia="Times New Roman" w:hAnsi="Times New Roman" w:cs="Times New Roman"/>
          <w:sz w:val="24"/>
          <w:szCs w:val="24"/>
        </w:rPr>
        <w:t xml:space="preserve"> tõttu</w:t>
      </w:r>
      <w:r w:rsidR="352814EC" w:rsidRPr="630ECEC8">
        <w:rPr>
          <w:rFonts w:ascii="Times New Roman" w:eastAsia="Times New Roman" w:hAnsi="Times New Roman" w:cs="Times New Roman"/>
          <w:sz w:val="24"/>
          <w:szCs w:val="24"/>
        </w:rPr>
        <w:t xml:space="preserve">) ning maksimaalne tootmine saavutati 2017. aastal – 13 161 </w:t>
      </w:r>
      <w:proofErr w:type="spellStart"/>
      <w:r w:rsidR="352814EC" w:rsidRPr="630ECEC8">
        <w:rPr>
          <w:rFonts w:ascii="Times New Roman" w:eastAsia="Times New Roman" w:hAnsi="Times New Roman" w:cs="Times New Roman"/>
          <w:sz w:val="24"/>
          <w:szCs w:val="24"/>
        </w:rPr>
        <w:t>GWh</w:t>
      </w:r>
      <w:proofErr w:type="spellEnd"/>
      <w:r w:rsidR="352814EC" w:rsidRPr="630ECEC8">
        <w:rPr>
          <w:rFonts w:ascii="Times New Roman" w:eastAsia="Times New Roman" w:hAnsi="Times New Roman" w:cs="Times New Roman"/>
          <w:sz w:val="24"/>
          <w:szCs w:val="24"/>
        </w:rPr>
        <w:t>. Aastatel 2019</w:t>
      </w:r>
      <w:r w:rsidR="00785084">
        <w:rPr>
          <w:rFonts w:ascii="Times New Roman" w:eastAsia="Times New Roman" w:hAnsi="Times New Roman" w:cs="Times New Roman"/>
          <w:sz w:val="24"/>
          <w:szCs w:val="24"/>
        </w:rPr>
        <w:t>–</w:t>
      </w:r>
      <w:r w:rsidR="352814EC" w:rsidRPr="630ECEC8">
        <w:rPr>
          <w:rFonts w:ascii="Times New Roman" w:eastAsia="Times New Roman" w:hAnsi="Times New Roman" w:cs="Times New Roman"/>
          <w:sz w:val="24"/>
          <w:szCs w:val="24"/>
        </w:rPr>
        <w:t xml:space="preserve">2021 oli tootmine kõigil aastatel alla 7700 </w:t>
      </w:r>
      <w:proofErr w:type="spellStart"/>
      <w:r w:rsidR="352814EC" w:rsidRPr="630ECEC8">
        <w:rPr>
          <w:rFonts w:ascii="Times New Roman" w:eastAsia="Times New Roman" w:hAnsi="Times New Roman" w:cs="Times New Roman"/>
          <w:sz w:val="24"/>
          <w:szCs w:val="24"/>
        </w:rPr>
        <w:t>GWh</w:t>
      </w:r>
      <w:proofErr w:type="spellEnd"/>
      <w:r w:rsidR="352814EC" w:rsidRPr="630ECEC8">
        <w:rPr>
          <w:rFonts w:ascii="Times New Roman" w:eastAsia="Times New Roman" w:hAnsi="Times New Roman" w:cs="Times New Roman"/>
          <w:sz w:val="24"/>
          <w:szCs w:val="24"/>
        </w:rPr>
        <w:t>, mille põhjusteks võib pidada E</w:t>
      </w:r>
      <w:r w:rsidR="4BB78053" w:rsidRPr="630ECEC8">
        <w:rPr>
          <w:rFonts w:ascii="Times New Roman" w:eastAsia="Times New Roman" w:hAnsi="Times New Roman" w:cs="Times New Roman"/>
          <w:sz w:val="24"/>
          <w:szCs w:val="24"/>
        </w:rPr>
        <w:t>L</w:t>
      </w:r>
      <w:r w:rsidR="00785084">
        <w:rPr>
          <w:rFonts w:ascii="Times New Roman" w:eastAsia="Times New Roman" w:hAnsi="Times New Roman" w:cs="Times New Roman"/>
          <w:sz w:val="24"/>
          <w:szCs w:val="24"/>
        </w:rPr>
        <w:t>i</w:t>
      </w:r>
      <w:r w:rsidR="4BB78053" w:rsidRPr="630ECEC8">
        <w:rPr>
          <w:rFonts w:ascii="Times New Roman" w:eastAsia="Times New Roman" w:hAnsi="Times New Roman" w:cs="Times New Roman"/>
          <w:sz w:val="24"/>
          <w:szCs w:val="24"/>
        </w:rPr>
        <w:t xml:space="preserve"> </w:t>
      </w:r>
      <w:proofErr w:type="spellStart"/>
      <w:r w:rsidR="6E2182FE" w:rsidRPr="630ECEC8">
        <w:rPr>
          <w:rFonts w:ascii="Times New Roman" w:eastAsia="Times New Roman" w:hAnsi="Times New Roman" w:cs="Times New Roman"/>
          <w:sz w:val="24"/>
          <w:szCs w:val="24"/>
        </w:rPr>
        <w:t>HKS</w:t>
      </w:r>
      <w:r w:rsidR="00785084">
        <w:rPr>
          <w:rFonts w:ascii="Times New Roman" w:eastAsia="Times New Roman" w:hAnsi="Times New Roman" w:cs="Times New Roman"/>
          <w:sz w:val="24"/>
          <w:szCs w:val="24"/>
        </w:rPr>
        <w:t>i</w:t>
      </w:r>
      <w:proofErr w:type="spellEnd"/>
      <w:r w:rsidR="6E2182FE" w:rsidRPr="630ECEC8">
        <w:rPr>
          <w:rFonts w:ascii="Times New Roman" w:eastAsia="Times New Roman" w:hAnsi="Times New Roman" w:cs="Times New Roman"/>
          <w:sz w:val="24"/>
          <w:szCs w:val="24"/>
        </w:rPr>
        <w:t xml:space="preserve"> </w:t>
      </w:r>
      <w:r w:rsidR="352814EC" w:rsidRPr="630ECEC8">
        <w:rPr>
          <w:rFonts w:ascii="Times New Roman" w:eastAsia="Times New Roman" w:hAnsi="Times New Roman" w:cs="Times New Roman"/>
          <w:sz w:val="24"/>
          <w:szCs w:val="24"/>
        </w:rPr>
        <w:t>CO</w:t>
      </w:r>
      <w:r w:rsidR="352814EC" w:rsidRPr="630ECEC8">
        <w:rPr>
          <w:rFonts w:ascii="Times New Roman" w:eastAsia="Times New Roman" w:hAnsi="Times New Roman" w:cs="Times New Roman"/>
          <w:sz w:val="24"/>
          <w:szCs w:val="24"/>
          <w:vertAlign w:val="subscript"/>
        </w:rPr>
        <w:t>2</w:t>
      </w:r>
      <w:r w:rsidR="352814EC" w:rsidRPr="630ECEC8">
        <w:rPr>
          <w:rFonts w:ascii="Times New Roman" w:eastAsia="Times New Roman" w:hAnsi="Times New Roman" w:cs="Times New Roman"/>
          <w:sz w:val="24"/>
          <w:szCs w:val="24"/>
        </w:rPr>
        <w:t xml:space="preserve"> hinna olulist kallinemist, mis takistas põlevkivielektri </w:t>
      </w:r>
      <w:r w:rsidR="00785084" w:rsidRPr="630ECEC8">
        <w:rPr>
          <w:rFonts w:ascii="Times New Roman" w:eastAsia="Times New Roman" w:hAnsi="Times New Roman" w:cs="Times New Roman"/>
          <w:sz w:val="24"/>
          <w:szCs w:val="24"/>
        </w:rPr>
        <w:t xml:space="preserve">pääsemist </w:t>
      </w:r>
      <w:r w:rsidR="352814EC" w:rsidRPr="630ECEC8">
        <w:rPr>
          <w:rFonts w:ascii="Times New Roman" w:eastAsia="Times New Roman" w:hAnsi="Times New Roman" w:cs="Times New Roman"/>
          <w:sz w:val="24"/>
          <w:szCs w:val="24"/>
        </w:rPr>
        <w:t>turule ning samuti COVID</w:t>
      </w:r>
      <w:r w:rsidR="00785084">
        <w:rPr>
          <w:rFonts w:ascii="Times New Roman" w:eastAsia="Times New Roman" w:hAnsi="Times New Roman" w:cs="Times New Roman"/>
          <w:sz w:val="24"/>
          <w:szCs w:val="24"/>
        </w:rPr>
        <w:t>-19</w:t>
      </w:r>
      <w:r w:rsidR="352814EC" w:rsidRPr="630ECEC8">
        <w:rPr>
          <w:rFonts w:ascii="Times New Roman" w:eastAsia="Times New Roman" w:hAnsi="Times New Roman" w:cs="Times New Roman"/>
          <w:sz w:val="24"/>
          <w:szCs w:val="24"/>
        </w:rPr>
        <w:t>st tingitud majandusaktiivsuse langust. Viimasel kümnendil on heite absoluutkoguseid mõjutanud ka järjest suurenev taastuvenergiaallikatest (tuule</w:t>
      </w:r>
      <w:r w:rsidR="00785084">
        <w:rPr>
          <w:rFonts w:ascii="Times New Roman" w:eastAsia="Times New Roman" w:hAnsi="Times New Roman" w:cs="Times New Roman"/>
          <w:sz w:val="24"/>
          <w:szCs w:val="24"/>
        </w:rPr>
        <w:t>-</w:t>
      </w:r>
      <w:r w:rsidR="352814EC" w:rsidRPr="630ECEC8">
        <w:rPr>
          <w:rFonts w:ascii="Times New Roman" w:eastAsia="Times New Roman" w:hAnsi="Times New Roman" w:cs="Times New Roman"/>
          <w:sz w:val="24"/>
          <w:szCs w:val="24"/>
        </w:rPr>
        <w:t>, päikese</w:t>
      </w:r>
      <w:r w:rsidR="00785084">
        <w:rPr>
          <w:rFonts w:ascii="Times New Roman" w:eastAsia="Times New Roman" w:hAnsi="Times New Roman" w:cs="Times New Roman"/>
          <w:sz w:val="24"/>
          <w:szCs w:val="24"/>
        </w:rPr>
        <w:t>-</w:t>
      </w:r>
      <w:r w:rsidR="352814EC" w:rsidRPr="630ECEC8">
        <w:rPr>
          <w:rFonts w:ascii="Times New Roman" w:eastAsia="Times New Roman" w:hAnsi="Times New Roman" w:cs="Times New Roman"/>
          <w:sz w:val="24"/>
          <w:szCs w:val="24"/>
        </w:rPr>
        <w:t xml:space="preserve">, </w:t>
      </w:r>
      <w:proofErr w:type="spellStart"/>
      <w:r w:rsidR="352814EC" w:rsidRPr="630ECEC8">
        <w:rPr>
          <w:rFonts w:ascii="Times New Roman" w:eastAsia="Times New Roman" w:hAnsi="Times New Roman" w:cs="Times New Roman"/>
          <w:sz w:val="24"/>
          <w:szCs w:val="24"/>
        </w:rPr>
        <w:t>biomassienergia</w:t>
      </w:r>
      <w:proofErr w:type="spellEnd"/>
      <w:r w:rsidR="352814EC" w:rsidRPr="630ECEC8">
        <w:rPr>
          <w:rFonts w:ascii="Times New Roman" w:eastAsia="Times New Roman" w:hAnsi="Times New Roman" w:cs="Times New Roman"/>
          <w:sz w:val="24"/>
          <w:szCs w:val="24"/>
        </w:rPr>
        <w:t xml:space="preserve">) toodetud elektrienergia osakaal. </w:t>
      </w:r>
      <w:r w:rsidR="00193347">
        <w:rPr>
          <w:rFonts w:ascii="Times New Roman" w:eastAsia="Times New Roman" w:hAnsi="Times New Roman" w:cs="Times New Roman"/>
          <w:sz w:val="24"/>
          <w:szCs w:val="24"/>
        </w:rPr>
        <w:t>P</w:t>
      </w:r>
      <w:r w:rsidR="352814EC" w:rsidRPr="630ECEC8">
        <w:rPr>
          <w:rFonts w:ascii="Times New Roman" w:eastAsia="Times New Roman" w:hAnsi="Times New Roman" w:cs="Times New Roman"/>
          <w:sz w:val="24"/>
          <w:szCs w:val="24"/>
        </w:rPr>
        <w:t>rognooside peamiseks eelduseks on see, et põlevkivi otsepõletuse kasutamine elektritootmises väheneb järk</w:t>
      </w:r>
      <w:r w:rsidR="00193347">
        <w:rPr>
          <w:rFonts w:ascii="Times New Roman" w:eastAsia="Times New Roman" w:hAnsi="Times New Roman" w:cs="Times New Roman"/>
          <w:sz w:val="24"/>
          <w:szCs w:val="24"/>
        </w:rPr>
        <w:t>-</w:t>
      </w:r>
      <w:r w:rsidR="352814EC" w:rsidRPr="630ECEC8">
        <w:rPr>
          <w:rFonts w:ascii="Times New Roman" w:eastAsia="Times New Roman" w:hAnsi="Times New Roman" w:cs="Times New Roman"/>
          <w:sz w:val="24"/>
          <w:szCs w:val="24"/>
        </w:rPr>
        <w:t>järgult ja põlevkiviõli tootmine suureneb. Põlevkiviõli tootmisel kõrvalsaadusena tekkiva</w:t>
      </w:r>
      <w:r w:rsidR="00193347">
        <w:rPr>
          <w:rFonts w:ascii="Times New Roman" w:eastAsia="Times New Roman" w:hAnsi="Times New Roman" w:cs="Times New Roman"/>
          <w:sz w:val="24"/>
          <w:szCs w:val="24"/>
        </w:rPr>
        <w:t>id</w:t>
      </w:r>
      <w:r w:rsidR="352814EC" w:rsidRPr="630ECEC8">
        <w:rPr>
          <w:rFonts w:ascii="Times New Roman" w:eastAsia="Times New Roman" w:hAnsi="Times New Roman" w:cs="Times New Roman"/>
          <w:sz w:val="24"/>
          <w:szCs w:val="24"/>
        </w:rPr>
        <w:t xml:space="preserve"> põlevkivigaase kasutatakse elektri</w:t>
      </w:r>
      <w:r w:rsidR="00193347">
        <w:rPr>
          <w:rFonts w:ascii="Times New Roman" w:eastAsia="Times New Roman" w:hAnsi="Times New Roman" w:cs="Times New Roman"/>
          <w:sz w:val="24"/>
          <w:szCs w:val="24"/>
        </w:rPr>
        <w:t xml:space="preserve"> </w:t>
      </w:r>
      <w:r w:rsidR="352814EC" w:rsidRPr="630ECEC8">
        <w:rPr>
          <w:rFonts w:ascii="Times New Roman" w:eastAsia="Times New Roman" w:hAnsi="Times New Roman" w:cs="Times New Roman"/>
          <w:sz w:val="24"/>
          <w:szCs w:val="24"/>
        </w:rPr>
        <w:t xml:space="preserve">tootmiseks. KHG heitkoguste </w:t>
      </w:r>
      <w:r w:rsidR="00193347">
        <w:rPr>
          <w:rFonts w:ascii="Times New Roman" w:eastAsia="Times New Roman" w:hAnsi="Times New Roman" w:cs="Times New Roman"/>
          <w:sz w:val="24"/>
          <w:szCs w:val="24"/>
        </w:rPr>
        <w:t>vähenemise</w:t>
      </w:r>
      <w:r w:rsidR="352814EC" w:rsidRPr="630ECEC8">
        <w:rPr>
          <w:rFonts w:ascii="Times New Roman" w:eastAsia="Times New Roman" w:hAnsi="Times New Roman" w:cs="Times New Roman"/>
          <w:sz w:val="24"/>
          <w:szCs w:val="24"/>
        </w:rPr>
        <w:t xml:space="preserve"> põhjus on põlevkivi tolmpõletuskatelde kasutamise </w:t>
      </w:r>
      <w:r w:rsidR="00193347" w:rsidRPr="630ECEC8">
        <w:rPr>
          <w:rFonts w:ascii="Times New Roman" w:eastAsia="Times New Roman" w:hAnsi="Times New Roman" w:cs="Times New Roman"/>
          <w:sz w:val="24"/>
          <w:szCs w:val="24"/>
        </w:rPr>
        <w:t xml:space="preserve">järkjärguline </w:t>
      </w:r>
      <w:r w:rsidR="352814EC" w:rsidRPr="630ECEC8">
        <w:rPr>
          <w:rFonts w:ascii="Times New Roman" w:eastAsia="Times New Roman" w:hAnsi="Times New Roman" w:cs="Times New Roman"/>
          <w:sz w:val="24"/>
          <w:szCs w:val="24"/>
        </w:rPr>
        <w:t>lõpetamine, jättes töösse efektiivsema elektrijaama (</w:t>
      </w:r>
      <w:proofErr w:type="spellStart"/>
      <w:r w:rsidR="352814EC" w:rsidRPr="630ECEC8">
        <w:rPr>
          <w:rFonts w:ascii="Times New Roman" w:eastAsia="Times New Roman" w:hAnsi="Times New Roman" w:cs="Times New Roman"/>
          <w:sz w:val="24"/>
          <w:szCs w:val="24"/>
        </w:rPr>
        <w:t>Auvere</w:t>
      </w:r>
      <w:proofErr w:type="spellEnd"/>
      <w:r w:rsidR="352814EC" w:rsidRPr="630ECEC8">
        <w:rPr>
          <w:rFonts w:ascii="Times New Roman" w:eastAsia="Times New Roman" w:hAnsi="Times New Roman" w:cs="Times New Roman"/>
          <w:sz w:val="24"/>
          <w:szCs w:val="24"/>
        </w:rPr>
        <w:t>) ja keevkihtkatlad</w:t>
      </w:r>
      <w:r w:rsidR="00193347">
        <w:rPr>
          <w:rFonts w:ascii="Times New Roman" w:eastAsia="Times New Roman" w:hAnsi="Times New Roman" w:cs="Times New Roman"/>
          <w:sz w:val="24"/>
          <w:szCs w:val="24"/>
        </w:rPr>
        <w:t>,</w:t>
      </w:r>
      <w:r w:rsidR="352814EC" w:rsidRPr="630ECEC8">
        <w:rPr>
          <w:rFonts w:ascii="Times New Roman" w:eastAsia="Times New Roman" w:hAnsi="Times New Roman" w:cs="Times New Roman"/>
          <w:sz w:val="24"/>
          <w:szCs w:val="24"/>
        </w:rPr>
        <w:t xml:space="preserve"> ning põlevkivi asendamine teiste kütustega, sh tahke </w:t>
      </w:r>
      <w:proofErr w:type="spellStart"/>
      <w:r w:rsidR="352814EC" w:rsidRPr="630ECEC8">
        <w:rPr>
          <w:rFonts w:ascii="Times New Roman" w:eastAsia="Times New Roman" w:hAnsi="Times New Roman" w:cs="Times New Roman"/>
          <w:sz w:val="24"/>
          <w:szCs w:val="24"/>
        </w:rPr>
        <w:t>biomass</w:t>
      </w:r>
      <w:proofErr w:type="spellEnd"/>
      <w:r w:rsidR="352814EC" w:rsidRPr="630ECEC8">
        <w:rPr>
          <w:rFonts w:ascii="Times New Roman" w:eastAsia="Times New Roman" w:hAnsi="Times New Roman" w:cs="Times New Roman"/>
          <w:sz w:val="24"/>
          <w:szCs w:val="24"/>
        </w:rPr>
        <w:t>.</w:t>
      </w:r>
    </w:p>
    <w:p w14:paraId="055DF164" w14:textId="77777777" w:rsidR="007C36A6" w:rsidRDefault="007C36A6" w:rsidP="0022149E">
      <w:pPr>
        <w:spacing w:after="0" w:line="240" w:lineRule="auto"/>
        <w:jc w:val="both"/>
        <w:rPr>
          <w:rFonts w:ascii="Times New Roman" w:eastAsia="Times New Roman" w:hAnsi="Times New Roman" w:cs="Times New Roman"/>
          <w:sz w:val="24"/>
          <w:szCs w:val="24"/>
        </w:rPr>
      </w:pPr>
    </w:p>
    <w:p w14:paraId="7AA1352C" w14:textId="475147AC" w:rsidR="24D7EC51" w:rsidRDefault="5F2CC664" w:rsidP="00E33DCA">
      <w:pPr>
        <w:spacing w:after="0" w:line="240" w:lineRule="auto"/>
        <w:jc w:val="both"/>
        <w:rPr>
          <w:rFonts w:ascii="Times New Roman" w:eastAsia="Times New Roman" w:hAnsi="Times New Roman" w:cs="Times New Roman"/>
          <w:color w:val="202020"/>
          <w:sz w:val="24"/>
          <w:szCs w:val="24"/>
        </w:rPr>
      </w:pPr>
      <w:r w:rsidRPr="630ECEC8">
        <w:rPr>
          <w:rFonts w:ascii="Times New Roman" w:eastAsia="Times New Roman" w:hAnsi="Times New Roman" w:cs="Times New Roman"/>
          <w:sz w:val="24"/>
          <w:szCs w:val="24"/>
        </w:rPr>
        <w:t xml:space="preserve">Energeetikasektori kasvuhoonegaaside heite vähendamist ei ole </w:t>
      </w:r>
      <w:r w:rsidR="57017019" w:rsidRPr="630ECEC8">
        <w:rPr>
          <w:rFonts w:ascii="Times New Roman" w:eastAsia="Times New Roman" w:hAnsi="Times New Roman" w:cs="Times New Roman"/>
          <w:sz w:val="24"/>
          <w:szCs w:val="24"/>
        </w:rPr>
        <w:t>Eestis</w:t>
      </w:r>
      <w:r w:rsidRPr="630ECEC8">
        <w:rPr>
          <w:rFonts w:ascii="Times New Roman" w:eastAsia="Times New Roman" w:hAnsi="Times New Roman" w:cs="Times New Roman"/>
          <w:sz w:val="24"/>
          <w:szCs w:val="24"/>
        </w:rPr>
        <w:t xml:space="preserve"> seadusega reguleeritud.</w:t>
      </w:r>
      <w:r w:rsidR="46E36633" w:rsidRPr="630ECEC8">
        <w:rPr>
          <w:rFonts w:ascii="Times New Roman" w:eastAsia="Times New Roman" w:hAnsi="Times New Roman" w:cs="Times New Roman"/>
          <w:sz w:val="24"/>
          <w:szCs w:val="24"/>
        </w:rPr>
        <w:t xml:space="preserve"> </w:t>
      </w:r>
      <w:r w:rsidR="6054CD13" w:rsidRPr="00E33DCA">
        <w:rPr>
          <w:rFonts w:ascii="Times New Roman" w:eastAsia="Times New Roman" w:hAnsi="Times New Roman" w:cs="Times New Roman"/>
          <w:sz w:val="24"/>
          <w:szCs w:val="24"/>
        </w:rPr>
        <w:t>EL</w:t>
      </w:r>
      <w:r w:rsidR="00193347">
        <w:rPr>
          <w:rFonts w:ascii="Times New Roman" w:eastAsia="Times New Roman" w:hAnsi="Times New Roman" w:cs="Times New Roman"/>
          <w:sz w:val="24"/>
          <w:szCs w:val="24"/>
        </w:rPr>
        <w:t>i</w:t>
      </w:r>
      <w:r w:rsidR="6054CD13" w:rsidRPr="630ECEC8">
        <w:rPr>
          <w:rFonts w:ascii="Times New Roman" w:eastAsia="Times New Roman" w:hAnsi="Times New Roman" w:cs="Times New Roman"/>
          <w:i/>
          <w:iCs/>
          <w:sz w:val="24"/>
          <w:szCs w:val="24"/>
        </w:rPr>
        <w:t xml:space="preserve"> </w:t>
      </w:r>
      <w:r w:rsidR="6054CD13" w:rsidRPr="00E33DCA">
        <w:rPr>
          <w:rFonts w:ascii="Times New Roman" w:eastAsia="Times New Roman" w:hAnsi="Times New Roman" w:cs="Times New Roman"/>
          <w:sz w:val="24"/>
          <w:szCs w:val="24"/>
        </w:rPr>
        <w:t>HKS</w:t>
      </w:r>
      <w:r w:rsidR="6054CD13" w:rsidRPr="630ECEC8">
        <w:rPr>
          <w:rFonts w:ascii="Times New Roman" w:eastAsia="Times New Roman" w:hAnsi="Times New Roman" w:cs="Times New Roman"/>
          <w:sz w:val="24"/>
          <w:szCs w:val="24"/>
        </w:rPr>
        <w:t xml:space="preserve"> </w:t>
      </w:r>
      <w:r w:rsidR="15AD6DF0" w:rsidRPr="630ECEC8">
        <w:rPr>
          <w:rFonts w:ascii="Times New Roman" w:eastAsia="Times New Roman" w:hAnsi="Times New Roman" w:cs="Times New Roman"/>
          <w:sz w:val="24"/>
          <w:szCs w:val="24"/>
        </w:rPr>
        <w:t xml:space="preserve">ning taastuvenergiale üleminekuks tehtavad tegevused </w:t>
      </w:r>
      <w:r w:rsidR="47FE6523" w:rsidRPr="630ECEC8">
        <w:rPr>
          <w:rFonts w:ascii="Times New Roman" w:eastAsia="Times New Roman" w:hAnsi="Times New Roman" w:cs="Times New Roman"/>
          <w:sz w:val="24"/>
          <w:szCs w:val="24"/>
        </w:rPr>
        <w:t xml:space="preserve">(allpool) </w:t>
      </w:r>
      <w:r w:rsidR="6054CD13" w:rsidRPr="630ECEC8">
        <w:rPr>
          <w:rFonts w:ascii="Times New Roman" w:eastAsia="Times New Roman" w:hAnsi="Times New Roman" w:cs="Times New Roman"/>
          <w:sz w:val="24"/>
          <w:szCs w:val="24"/>
        </w:rPr>
        <w:t xml:space="preserve">on kaks peamist </w:t>
      </w:r>
      <w:r w:rsidR="02FAEB98" w:rsidRPr="630ECEC8">
        <w:rPr>
          <w:rFonts w:ascii="Times New Roman" w:eastAsia="Times New Roman" w:hAnsi="Times New Roman" w:cs="Times New Roman"/>
          <w:sz w:val="24"/>
          <w:szCs w:val="24"/>
        </w:rPr>
        <w:t>meedet</w:t>
      </w:r>
      <w:r w:rsidR="6054CD13" w:rsidRPr="630ECEC8">
        <w:rPr>
          <w:rFonts w:ascii="Times New Roman" w:eastAsia="Times New Roman" w:hAnsi="Times New Roman" w:cs="Times New Roman"/>
          <w:sz w:val="24"/>
          <w:szCs w:val="24"/>
        </w:rPr>
        <w:t>, mis aitavad energeetikasektori</w:t>
      </w:r>
      <w:r w:rsidR="00193347">
        <w:rPr>
          <w:rFonts w:ascii="Times New Roman" w:eastAsia="Times New Roman" w:hAnsi="Times New Roman" w:cs="Times New Roman"/>
          <w:sz w:val="24"/>
          <w:szCs w:val="24"/>
        </w:rPr>
        <w:t>s</w:t>
      </w:r>
      <w:r w:rsidR="6054CD13" w:rsidRPr="630ECEC8">
        <w:rPr>
          <w:rFonts w:ascii="Times New Roman" w:eastAsia="Times New Roman" w:hAnsi="Times New Roman" w:cs="Times New Roman"/>
          <w:sz w:val="24"/>
          <w:szCs w:val="24"/>
        </w:rPr>
        <w:t xml:space="preserve"> </w:t>
      </w:r>
      <w:r w:rsidR="03D36AAA" w:rsidRPr="630ECEC8">
        <w:rPr>
          <w:rFonts w:ascii="Times New Roman" w:eastAsia="Times New Roman" w:hAnsi="Times New Roman" w:cs="Times New Roman"/>
          <w:sz w:val="24"/>
          <w:szCs w:val="24"/>
        </w:rPr>
        <w:t xml:space="preserve">Pariisi kokkuleppega kooskõlas </w:t>
      </w:r>
      <w:r w:rsidR="6054CD13" w:rsidRPr="630ECEC8">
        <w:rPr>
          <w:rFonts w:ascii="Times New Roman" w:eastAsia="Times New Roman" w:hAnsi="Times New Roman" w:cs="Times New Roman"/>
          <w:sz w:val="24"/>
          <w:szCs w:val="24"/>
        </w:rPr>
        <w:t xml:space="preserve">kasvuhoonegaaside heidet vähendada. </w:t>
      </w:r>
      <w:r w:rsidR="7EB35DA6" w:rsidRPr="630ECEC8">
        <w:rPr>
          <w:rFonts w:ascii="Times New Roman" w:eastAsia="Times New Roman" w:hAnsi="Times New Roman" w:cs="Times New Roman"/>
          <w:sz w:val="24"/>
          <w:szCs w:val="24"/>
        </w:rPr>
        <w:t>EL</w:t>
      </w:r>
      <w:r w:rsidR="00193347">
        <w:rPr>
          <w:rFonts w:ascii="Times New Roman" w:eastAsia="Times New Roman" w:hAnsi="Times New Roman" w:cs="Times New Roman"/>
          <w:sz w:val="24"/>
          <w:szCs w:val="24"/>
        </w:rPr>
        <w:t>i</w:t>
      </w:r>
      <w:r w:rsidR="7EB35DA6" w:rsidRPr="630ECEC8">
        <w:rPr>
          <w:rFonts w:ascii="Times New Roman" w:eastAsia="Times New Roman" w:hAnsi="Times New Roman" w:cs="Times New Roman"/>
          <w:sz w:val="24"/>
          <w:szCs w:val="24"/>
        </w:rPr>
        <w:t xml:space="preserve"> HKS on loodud direktiiviga 2003/87/EÜ</w:t>
      </w:r>
      <w:r w:rsidRPr="458356DB">
        <w:rPr>
          <w:rStyle w:val="Allmrkuseviide"/>
          <w:rFonts w:ascii="Times New Roman" w:eastAsia="Times New Roman" w:hAnsi="Times New Roman" w:cs="Times New Roman"/>
          <w:sz w:val="24"/>
          <w:szCs w:val="24"/>
        </w:rPr>
        <w:footnoteReference w:id="29"/>
      </w:r>
      <w:r w:rsidR="7EB35DA6" w:rsidRPr="630ECEC8">
        <w:rPr>
          <w:rFonts w:ascii="Times New Roman" w:eastAsia="Times New Roman" w:hAnsi="Times New Roman" w:cs="Times New Roman"/>
          <w:sz w:val="24"/>
          <w:szCs w:val="24"/>
        </w:rPr>
        <w:t xml:space="preserve"> ning Eestis üle võetud atmosfääriõhu kaitse seadusega. Taastuvenergiale ülemineku eesmärgid ja tegevussuunad on sätestatud energiamajanduse korralduse seaduses ja energiamajanduse arengukavas. </w:t>
      </w:r>
      <w:r w:rsidR="2E409C32" w:rsidRPr="630ECEC8">
        <w:rPr>
          <w:rFonts w:ascii="Times New Roman" w:eastAsia="Times New Roman" w:hAnsi="Times New Roman" w:cs="Times New Roman"/>
          <w:sz w:val="24"/>
          <w:szCs w:val="24"/>
        </w:rPr>
        <w:t>Energiamajanduse korralduse seaduse § 32</w:t>
      </w:r>
      <w:r w:rsidR="2E409C32" w:rsidRPr="630ECEC8">
        <w:rPr>
          <w:rFonts w:ascii="Times New Roman" w:eastAsia="Times New Roman" w:hAnsi="Times New Roman" w:cs="Times New Roman"/>
          <w:sz w:val="24"/>
          <w:szCs w:val="24"/>
          <w:vertAlign w:val="superscript"/>
        </w:rPr>
        <w:t>1</w:t>
      </w:r>
      <w:r w:rsidR="2E409C32" w:rsidRPr="630ECEC8">
        <w:rPr>
          <w:rFonts w:ascii="Times New Roman" w:eastAsia="Times New Roman" w:hAnsi="Times New Roman" w:cs="Times New Roman"/>
          <w:sz w:val="24"/>
          <w:szCs w:val="24"/>
        </w:rPr>
        <w:t xml:space="preserve"> lõige 1 sätestab, et a</w:t>
      </w:r>
      <w:r w:rsidR="2E409C32" w:rsidRPr="630ECEC8">
        <w:rPr>
          <w:rFonts w:ascii="Times New Roman" w:eastAsia="Times New Roman" w:hAnsi="Times New Roman" w:cs="Times New Roman"/>
          <w:color w:val="202020"/>
          <w:sz w:val="24"/>
          <w:szCs w:val="24"/>
        </w:rPr>
        <w:t>astaks 2030 moodustab taastuvenergia vähemalt 65</w:t>
      </w:r>
      <w:r w:rsidR="7E010822" w:rsidRPr="630ECEC8">
        <w:rPr>
          <w:rFonts w:ascii="Times New Roman" w:eastAsia="Times New Roman" w:hAnsi="Times New Roman" w:cs="Times New Roman"/>
          <w:sz w:val="24"/>
          <w:szCs w:val="24"/>
        </w:rPr>
        <w:t>%</w:t>
      </w:r>
      <w:r w:rsidR="2E409C32" w:rsidRPr="630ECEC8">
        <w:rPr>
          <w:rFonts w:ascii="Times New Roman" w:eastAsia="Times New Roman" w:hAnsi="Times New Roman" w:cs="Times New Roman"/>
          <w:color w:val="202020"/>
          <w:sz w:val="24"/>
          <w:szCs w:val="24"/>
        </w:rPr>
        <w:t xml:space="preserve"> riigisisesest energia summaarsest lõpptarbimisest</w:t>
      </w:r>
      <w:r w:rsidR="00193347">
        <w:rPr>
          <w:rFonts w:ascii="Times New Roman" w:eastAsia="Times New Roman" w:hAnsi="Times New Roman" w:cs="Times New Roman"/>
          <w:color w:val="202020"/>
          <w:sz w:val="24"/>
          <w:szCs w:val="24"/>
        </w:rPr>
        <w:t>,</w:t>
      </w:r>
      <w:r w:rsidR="655F7F7E" w:rsidRPr="630ECEC8">
        <w:rPr>
          <w:rFonts w:ascii="Times New Roman" w:eastAsia="Times New Roman" w:hAnsi="Times New Roman" w:cs="Times New Roman"/>
          <w:color w:val="202020"/>
          <w:sz w:val="24"/>
          <w:szCs w:val="24"/>
        </w:rPr>
        <w:t xml:space="preserve"> </w:t>
      </w:r>
      <w:r w:rsidR="00193347" w:rsidRPr="004065AD">
        <w:rPr>
          <w:rFonts w:ascii="Times New Roman" w:eastAsia="Times New Roman" w:hAnsi="Times New Roman" w:cs="Times New Roman"/>
          <w:color w:val="202020"/>
          <w:sz w:val="24"/>
          <w:szCs w:val="24"/>
        </w:rPr>
        <w:t>sellest</w:t>
      </w:r>
      <w:r w:rsidR="2E409C32" w:rsidRPr="004065AD">
        <w:rPr>
          <w:rFonts w:ascii="Times New Roman" w:eastAsia="Times New Roman" w:hAnsi="Times New Roman" w:cs="Times New Roman"/>
          <w:color w:val="202020"/>
          <w:sz w:val="24"/>
          <w:szCs w:val="24"/>
        </w:rPr>
        <w:t xml:space="preserve"> taastuve</w:t>
      </w:r>
      <w:r w:rsidR="7744D18F" w:rsidRPr="004065AD">
        <w:rPr>
          <w:rFonts w:ascii="Times New Roman" w:eastAsia="Times New Roman" w:hAnsi="Times New Roman" w:cs="Times New Roman"/>
          <w:color w:val="202020"/>
          <w:sz w:val="24"/>
          <w:szCs w:val="24"/>
        </w:rPr>
        <w:t>lekter</w:t>
      </w:r>
      <w:r w:rsidR="2E409C32" w:rsidRPr="004065AD">
        <w:rPr>
          <w:rFonts w:ascii="Times New Roman" w:eastAsia="Times New Roman" w:hAnsi="Times New Roman" w:cs="Times New Roman"/>
          <w:color w:val="202020"/>
          <w:sz w:val="24"/>
          <w:szCs w:val="24"/>
        </w:rPr>
        <w:t xml:space="preserve"> vähemalt 100</w:t>
      </w:r>
      <w:r w:rsidR="00193347" w:rsidRPr="004065AD">
        <w:rPr>
          <w:rFonts w:ascii="Times New Roman" w:eastAsia="Times New Roman" w:hAnsi="Times New Roman" w:cs="Times New Roman"/>
          <w:color w:val="000000" w:themeColor="text1"/>
          <w:sz w:val="24"/>
          <w:szCs w:val="24"/>
        </w:rPr>
        <w:t>%</w:t>
      </w:r>
      <w:r w:rsidR="2E409C32" w:rsidRPr="004065AD">
        <w:rPr>
          <w:rFonts w:ascii="Times New Roman" w:eastAsia="Times New Roman" w:hAnsi="Times New Roman" w:cs="Times New Roman"/>
          <w:color w:val="202020"/>
          <w:sz w:val="24"/>
          <w:szCs w:val="24"/>
        </w:rPr>
        <w:t xml:space="preserve"> ja soojuse summaarsest lõpptarbimisest vähemalt 63</w:t>
      </w:r>
      <w:r w:rsidR="00193347" w:rsidRPr="004065AD">
        <w:rPr>
          <w:rFonts w:ascii="Times New Roman" w:eastAsia="Times New Roman" w:hAnsi="Times New Roman" w:cs="Times New Roman"/>
          <w:color w:val="000000" w:themeColor="text1"/>
          <w:sz w:val="24"/>
          <w:szCs w:val="24"/>
        </w:rPr>
        <w:t>%</w:t>
      </w:r>
      <w:r w:rsidR="2E409C32" w:rsidRPr="004065AD">
        <w:rPr>
          <w:rFonts w:ascii="Times New Roman" w:eastAsia="Times New Roman" w:hAnsi="Times New Roman" w:cs="Times New Roman"/>
          <w:color w:val="202020"/>
          <w:sz w:val="24"/>
          <w:szCs w:val="24"/>
        </w:rPr>
        <w:t>.</w:t>
      </w:r>
    </w:p>
    <w:p w14:paraId="77150CE2" w14:textId="77777777" w:rsidR="000E38CD" w:rsidRDefault="000E38CD" w:rsidP="0022149E">
      <w:pPr>
        <w:spacing w:line="240" w:lineRule="auto"/>
        <w:jc w:val="both"/>
        <w:rPr>
          <w:rFonts w:ascii="Times New Roman" w:hAnsi="Times New Roman"/>
          <w:b/>
          <w:sz w:val="24"/>
        </w:rPr>
      </w:pPr>
    </w:p>
    <w:p w14:paraId="4F86FC0B" w14:textId="423B46B9" w:rsidR="4A95DAEA" w:rsidRDefault="4D9212CC" w:rsidP="0002769D">
      <w:pPr>
        <w:spacing w:after="0" w:line="240" w:lineRule="auto"/>
        <w:jc w:val="both"/>
        <w:rPr>
          <w:rFonts w:ascii="Times New Roman" w:eastAsia="Times New Roman" w:hAnsi="Times New Roman" w:cs="Times New Roman"/>
          <w:sz w:val="24"/>
          <w:szCs w:val="24"/>
        </w:rPr>
      </w:pPr>
      <w:r w:rsidRPr="00C0620D">
        <w:rPr>
          <w:rFonts w:ascii="Times New Roman" w:hAnsi="Times New Roman"/>
          <w:bCs/>
          <w:sz w:val="24"/>
        </w:rPr>
        <w:t>Olemasolevad meetmed</w:t>
      </w:r>
      <w:r w:rsidRPr="2E58FE64">
        <w:rPr>
          <w:rFonts w:ascii="Times New Roman" w:eastAsia="Times New Roman" w:hAnsi="Times New Roman" w:cs="Times New Roman"/>
          <w:sz w:val="24"/>
          <w:szCs w:val="24"/>
        </w:rPr>
        <w:t>, mi</w:t>
      </w:r>
      <w:r w:rsidR="00193347">
        <w:rPr>
          <w:rFonts w:ascii="Times New Roman" w:eastAsia="Times New Roman" w:hAnsi="Times New Roman" w:cs="Times New Roman"/>
          <w:sz w:val="24"/>
          <w:szCs w:val="24"/>
        </w:rPr>
        <w:t>llel on</w:t>
      </w:r>
      <w:r w:rsidRPr="2E58FE64">
        <w:rPr>
          <w:rFonts w:ascii="Times New Roman" w:eastAsia="Times New Roman" w:hAnsi="Times New Roman" w:cs="Times New Roman"/>
          <w:sz w:val="24"/>
          <w:szCs w:val="24"/>
        </w:rPr>
        <w:t xml:space="preserve"> märkimisväär</w:t>
      </w:r>
      <w:r w:rsidR="00193347">
        <w:rPr>
          <w:rFonts w:ascii="Times New Roman" w:eastAsia="Times New Roman" w:hAnsi="Times New Roman" w:cs="Times New Roman"/>
          <w:sz w:val="24"/>
          <w:szCs w:val="24"/>
        </w:rPr>
        <w:t>ne</w:t>
      </w:r>
      <w:r w:rsidRPr="2E58FE64">
        <w:rPr>
          <w:rFonts w:ascii="Times New Roman" w:eastAsia="Times New Roman" w:hAnsi="Times New Roman" w:cs="Times New Roman"/>
          <w:sz w:val="24"/>
          <w:szCs w:val="24"/>
        </w:rPr>
        <w:t xml:space="preserve"> mõju sektori kasvuhoonegaaside heite vähenemisele, on</w:t>
      </w:r>
      <w:r w:rsidR="00193347">
        <w:rPr>
          <w:rFonts w:ascii="Times New Roman" w:eastAsia="Times New Roman" w:hAnsi="Times New Roman" w:cs="Times New Roman"/>
          <w:sz w:val="24"/>
          <w:szCs w:val="24"/>
        </w:rPr>
        <w:t xml:space="preserve"> järgmised</w:t>
      </w:r>
      <w:r w:rsidRPr="2E58FE64">
        <w:rPr>
          <w:rFonts w:ascii="Times New Roman" w:eastAsia="Times New Roman" w:hAnsi="Times New Roman" w:cs="Times New Roman"/>
          <w:sz w:val="24"/>
          <w:szCs w:val="24"/>
        </w:rPr>
        <w:t>:</w:t>
      </w:r>
    </w:p>
    <w:p w14:paraId="10132A97" w14:textId="5C5DAFF3" w:rsidR="1E6BA110" w:rsidRDefault="2B946873" w:rsidP="0022149E">
      <w:pPr>
        <w:pStyle w:val="Loendilik"/>
        <w:numPr>
          <w:ilvl w:val="0"/>
          <w:numId w:val="22"/>
        </w:numPr>
        <w:spacing w:line="240" w:lineRule="auto"/>
        <w:jc w:val="both"/>
        <w:rPr>
          <w:rFonts w:ascii="Times New Roman" w:eastAsia="Times New Roman" w:hAnsi="Times New Roman" w:cs="Times New Roman"/>
          <w:color w:val="202020"/>
          <w:sz w:val="24"/>
          <w:szCs w:val="24"/>
        </w:rPr>
      </w:pPr>
      <w:r w:rsidRPr="630ECEC8">
        <w:rPr>
          <w:rFonts w:ascii="Times New Roman" w:eastAsia="Times New Roman" w:hAnsi="Times New Roman" w:cs="Times New Roman"/>
          <w:color w:val="202020"/>
          <w:sz w:val="24"/>
          <w:szCs w:val="24"/>
        </w:rPr>
        <w:t>EL</w:t>
      </w:r>
      <w:r w:rsidR="00193347">
        <w:rPr>
          <w:rFonts w:ascii="Times New Roman" w:eastAsia="Times New Roman" w:hAnsi="Times New Roman" w:cs="Times New Roman"/>
          <w:color w:val="202020"/>
          <w:sz w:val="24"/>
          <w:szCs w:val="24"/>
        </w:rPr>
        <w:t>i</w:t>
      </w:r>
      <w:r w:rsidRPr="630ECEC8">
        <w:rPr>
          <w:rFonts w:ascii="Times New Roman" w:eastAsia="Times New Roman" w:hAnsi="Times New Roman" w:cs="Times New Roman"/>
          <w:color w:val="202020"/>
          <w:sz w:val="24"/>
          <w:szCs w:val="24"/>
        </w:rPr>
        <w:t xml:space="preserve"> HKS</w:t>
      </w:r>
      <w:r w:rsidR="608E8371" w:rsidRPr="630ECEC8">
        <w:rPr>
          <w:rFonts w:ascii="Times New Roman" w:eastAsia="Times New Roman" w:hAnsi="Times New Roman" w:cs="Times New Roman"/>
          <w:color w:val="202020"/>
          <w:sz w:val="24"/>
          <w:szCs w:val="24"/>
        </w:rPr>
        <w:t>;</w:t>
      </w:r>
    </w:p>
    <w:p w14:paraId="2E98AAF9" w14:textId="43274E7F" w:rsidR="1E6BA110" w:rsidRDefault="61C1392A" w:rsidP="0022149E">
      <w:pPr>
        <w:pStyle w:val="Loendilik"/>
        <w:numPr>
          <w:ilvl w:val="0"/>
          <w:numId w:val="22"/>
        </w:numPr>
        <w:spacing w:line="240" w:lineRule="auto"/>
        <w:jc w:val="both"/>
        <w:rPr>
          <w:rFonts w:ascii="Times New Roman" w:eastAsia="Times New Roman" w:hAnsi="Times New Roman" w:cs="Times New Roman"/>
          <w:color w:val="202020"/>
          <w:sz w:val="24"/>
          <w:szCs w:val="24"/>
        </w:rPr>
      </w:pPr>
      <w:r w:rsidRPr="630ECEC8">
        <w:rPr>
          <w:rFonts w:ascii="Times New Roman" w:eastAsia="Times New Roman" w:hAnsi="Times New Roman" w:cs="Times New Roman"/>
          <w:color w:val="202020"/>
          <w:sz w:val="24"/>
          <w:szCs w:val="24"/>
        </w:rPr>
        <w:t>EL</w:t>
      </w:r>
      <w:r w:rsidR="00193347">
        <w:rPr>
          <w:rFonts w:ascii="Times New Roman" w:eastAsia="Times New Roman" w:hAnsi="Times New Roman" w:cs="Times New Roman"/>
          <w:color w:val="202020"/>
          <w:sz w:val="24"/>
          <w:szCs w:val="24"/>
        </w:rPr>
        <w:t>i</w:t>
      </w:r>
      <w:r w:rsidRPr="630ECEC8">
        <w:rPr>
          <w:rFonts w:ascii="Times New Roman" w:eastAsia="Times New Roman" w:hAnsi="Times New Roman" w:cs="Times New Roman"/>
          <w:color w:val="202020"/>
          <w:sz w:val="24"/>
          <w:szCs w:val="24"/>
        </w:rPr>
        <w:t xml:space="preserve"> taastuvenergia</w:t>
      </w:r>
      <w:r w:rsidR="32AD473B" w:rsidRPr="630ECEC8">
        <w:rPr>
          <w:rFonts w:ascii="Times New Roman" w:eastAsia="Times New Roman" w:hAnsi="Times New Roman" w:cs="Times New Roman"/>
          <w:color w:val="202020"/>
          <w:sz w:val="24"/>
          <w:szCs w:val="24"/>
        </w:rPr>
        <w:t xml:space="preserve"> direktiivi</w:t>
      </w:r>
      <w:r w:rsidR="608E8371" w:rsidRPr="630ECEC8">
        <w:rPr>
          <w:rFonts w:ascii="Times New Roman" w:eastAsia="Times New Roman" w:hAnsi="Times New Roman" w:cs="Times New Roman"/>
          <w:color w:val="202020"/>
          <w:sz w:val="24"/>
          <w:szCs w:val="24"/>
        </w:rPr>
        <w:t xml:space="preserve"> (2023/2413)</w:t>
      </w:r>
      <w:r w:rsidR="32AD473B" w:rsidRPr="630ECEC8">
        <w:rPr>
          <w:rFonts w:ascii="Times New Roman" w:eastAsia="Times New Roman" w:hAnsi="Times New Roman" w:cs="Times New Roman"/>
          <w:color w:val="202020"/>
          <w:sz w:val="24"/>
          <w:szCs w:val="24"/>
        </w:rPr>
        <w:t xml:space="preserve"> tulenevad taastuvenergia</w:t>
      </w:r>
      <w:r w:rsidRPr="630ECEC8">
        <w:rPr>
          <w:rFonts w:ascii="Times New Roman" w:eastAsia="Times New Roman" w:hAnsi="Times New Roman" w:cs="Times New Roman"/>
          <w:color w:val="202020"/>
          <w:sz w:val="24"/>
          <w:szCs w:val="24"/>
        </w:rPr>
        <w:t xml:space="preserve"> osakaalu suurendamise nõuded</w:t>
      </w:r>
      <w:r w:rsidR="608E8371" w:rsidRPr="630ECEC8">
        <w:rPr>
          <w:rFonts w:ascii="Times New Roman" w:eastAsia="Times New Roman" w:hAnsi="Times New Roman" w:cs="Times New Roman"/>
          <w:color w:val="202020"/>
          <w:sz w:val="24"/>
          <w:szCs w:val="24"/>
        </w:rPr>
        <w:t>;</w:t>
      </w:r>
    </w:p>
    <w:p w14:paraId="522D7CE7" w14:textId="5AB3DB68" w:rsidR="4A95DAEA" w:rsidRDefault="4FC812A4" w:rsidP="0022149E">
      <w:pPr>
        <w:pStyle w:val="Loendilik"/>
        <w:numPr>
          <w:ilvl w:val="0"/>
          <w:numId w:val="22"/>
        </w:numPr>
        <w:spacing w:line="240" w:lineRule="auto"/>
        <w:jc w:val="both"/>
        <w:rPr>
          <w:rFonts w:ascii="Times New Roman" w:eastAsia="Times New Roman" w:hAnsi="Times New Roman" w:cs="Times New Roman"/>
          <w:color w:val="202020"/>
          <w:sz w:val="24"/>
          <w:szCs w:val="24"/>
        </w:rPr>
      </w:pPr>
      <w:r w:rsidRPr="630ECEC8">
        <w:rPr>
          <w:rFonts w:ascii="Times New Roman" w:eastAsia="Times New Roman" w:hAnsi="Times New Roman" w:cs="Times New Roman"/>
          <w:color w:val="202020"/>
          <w:sz w:val="24"/>
          <w:szCs w:val="24"/>
        </w:rPr>
        <w:t>taastuvelektri tootmisseadmete rajamise hoogustamine</w:t>
      </w:r>
      <w:r w:rsidR="608E8371" w:rsidRPr="630ECEC8">
        <w:rPr>
          <w:rFonts w:ascii="Times New Roman" w:eastAsia="Times New Roman" w:hAnsi="Times New Roman" w:cs="Times New Roman"/>
          <w:color w:val="202020"/>
          <w:sz w:val="24"/>
          <w:szCs w:val="24"/>
        </w:rPr>
        <w:t>;</w:t>
      </w:r>
    </w:p>
    <w:p w14:paraId="7C0C6F78" w14:textId="0813C843" w:rsidR="4A95DAEA" w:rsidRDefault="60F691D8" w:rsidP="0022149E">
      <w:pPr>
        <w:pStyle w:val="Loendilik"/>
        <w:numPr>
          <w:ilvl w:val="0"/>
          <w:numId w:val="22"/>
        </w:numPr>
        <w:spacing w:line="240" w:lineRule="auto"/>
        <w:jc w:val="both"/>
        <w:rPr>
          <w:rFonts w:ascii="Times New Roman" w:eastAsia="Times New Roman" w:hAnsi="Times New Roman" w:cs="Times New Roman"/>
          <w:color w:val="202020"/>
          <w:sz w:val="24"/>
          <w:szCs w:val="24"/>
        </w:rPr>
      </w:pPr>
      <w:r w:rsidRPr="630ECEC8">
        <w:rPr>
          <w:rFonts w:ascii="Times New Roman" w:eastAsia="Times New Roman" w:hAnsi="Times New Roman" w:cs="Times New Roman"/>
          <w:color w:val="202020"/>
          <w:sz w:val="24"/>
          <w:szCs w:val="24"/>
        </w:rPr>
        <w:t>elektrivõrgu tugevdami</w:t>
      </w:r>
      <w:r w:rsidR="3C5CBC58" w:rsidRPr="630ECEC8">
        <w:rPr>
          <w:rFonts w:ascii="Times New Roman" w:eastAsia="Times New Roman" w:hAnsi="Times New Roman" w:cs="Times New Roman"/>
          <w:color w:val="202020"/>
          <w:sz w:val="24"/>
          <w:szCs w:val="24"/>
        </w:rPr>
        <w:t>n</w:t>
      </w:r>
      <w:r w:rsidRPr="630ECEC8">
        <w:rPr>
          <w:rFonts w:ascii="Times New Roman" w:eastAsia="Times New Roman" w:hAnsi="Times New Roman" w:cs="Times New Roman"/>
          <w:color w:val="202020"/>
          <w:sz w:val="24"/>
          <w:szCs w:val="24"/>
        </w:rPr>
        <w:t xml:space="preserve">e taastuvenergia tootmisvõime </w:t>
      </w:r>
      <w:r w:rsidR="00193347">
        <w:rPr>
          <w:rFonts w:ascii="Times New Roman" w:eastAsia="Times New Roman" w:hAnsi="Times New Roman" w:cs="Times New Roman"/>
          <w:color w:val="202020"/>
          <w:sz w:val="24"/>
          <w:szCs w:val="24"/>
        </w:rPr>
        <w:t>kasvatamiseks</w:t>
      </w:r>
      <w:r w:rsidRPr="630ECEC8">
        <w:rPr>
          <w:rFonts w:ascii="Times New Roman" w:eastAsia="Times New Roman" w:hAnsi="Times New Roman" w:cs="Times New Roman"/>
          <w:color w:val="202020"/>
          <w:sz w:val="24"/>
          <w:szCs w:val="24"/>
        </w:rPr>
        <w:t xml:space="preserve"> ning</w:t>
      </w:r>
      <w:r w:rsidR="4DA20C20" w:rsidRPr="630ECEC8">
        <w:rPr>
          <w:rFonts w:ascii="Times New Roman" w:eastAsia="Times New Roman" w:hAnsi="Times New Roman" w:cs="Times New Roman"/>
          <w:color w:val="202020"/>
          <w:sz w:val="24"/>
          <w:szCs w:val="24"/>
        </w:rPr>
        <w:t xml:space="preserve"> </w:t>
      </w:r>
      <w:r w:rsidRPr="630ECEC8">
        <w:rPr>
          <w:rFonts w:ascii="Times New Roman" w:eastAsia="Times New Roman" w:hAnsi="Times New Roman" w:cs="Times New Roman"/>
          <w:color w:val="202020"/>
          <w:sz w:val="24"/>
          <w:szCs w:val="24"/>
        </w:rPr>
        <w:t>kliimamuutustega kohanemiseks</w:t>
      </w:r>
      <w:r w:rsidR="608E8371" w:rsidRPr="630ECEC8">
        <w:rPr>
          <w:rFonts w:ascii="Times New Roman" w:eastAsia="Times New Roman" w:hAnsi="Times New Roman" w:cs="Times New Roman"/>
          <w:color w:val="202020"/>
          <w:sz w:val="24"/>
          <w:szCs w:val="24"/>
        </w:rPr>
        <w:t>;</w:t>
      </w:r>
    </w:p>
    <w:p w14:paraId="248E90E4" w14:textId="58ABD41A" w:rsidR="4A95DAEA" w:rsidRDefault="7795369C" w:rsidP="0022149E">
      <w:pPr>
        <w:pStyle w:val="Loendilik"/>
        <w:numPr>
          <w:ilvl w:val="0"/>
          <w:numId w:val="22"/>
        </w:numPr>
        <w:spacing w:line="240" w:lineRule="auto"/>
        <w:jc w:val="both"/>
        <w:rPr>
          <w:rFonts w:ascii="Times New Roman" w:eastAsia="Times New Roman" w:hAnsi="Times New Roman" w:cs="Times New Roman"/>
          <w:color w:val="202020"/>
          <w:sz w:val="24"/>
          <w:szCs w:val="24"/>
        </w:rPr>
      </w:pPr>
      <w:r w:rsidRPr="630ECEC8">
        <w:rPr>
          <w:rFonts w:ascii="Times New Roman" w:eastAsia="Times New Roman" w:hAnsi="Times New Roman" w:cs="Times New Roman"/>
          <w:color w:val="202020"/>
          <w:sz w:val="24"/>
          <w:szCs w:val="24"/>
        </w:rPr>
        <w:t>t</w:t>
      </w:r>
      <w:r w:rsidR="3068AB94" w:rsidRPr="630ECEC8">
        <w:rPr>
          <w:rFonts w:ascii="Times New Roman" w:eastAsia="Times New Roman" w:hAnsi="Times New Roman" w:cs="Times New Roman"/>
          <w:color w:val="202020"/>
          <w:sz w:val="24"/>
          <w:szCs w:val="24"/>
        </w:rPr>
        <w:t>aastuvenergia salvestusturu käivitamine</w:t>
      </w:r>
      <w:r w:rsidR="608E8371" w:rsidRPr="630ECEC8">
        <w:rPr>
          <w:rFonts w:ascii="Times New Roman" w:eastAsia="Times New Roman" w:hAnsi="Times New Roman" w:cs="Times New Roman"/>
          <w:color w:val="202020"/>
          <w:sz w:val="24"/>
          <w:szCs w:val="24"/>
        </w:rPr>
        <w:t>;</w:t>
      </w:r>
    </w:p>
    <w:p w14:paraId="785596B6" w14:textId="6B1965CB" w:rsidR="0DE9FA88" w:rsidRDefault="5710CD11" w:rsidP="0022149E">
      <w:pPr>
        <w:pStyle w:val="Loendilik"/>
        <w:numPr>
          <w:ilvl w:val="0"/>
          <w:numId w:val="22"/>
        </w:numPr>
        <w:spacing w:line="240" w:lineRule="auto"/>
        <w:jc w:val="both"/>
        <w:rPr>
          <w:rFonts w:ascii="Times New Roman" w:eastAsia="Times New Roman" w:hAnsi="Times New Roman" w:cs="Times New Roman"/>
          <w:color w:val="202020"/>
          <w:sz w:val="24"/>
          <w:szCs w:val="24"/>
        </w:rPr>
      </w:pPr>
      <w:proofErr w:type="spellStart"/>
      <w:r w:rsidRPr="630ECEC8">
        <w:rPr>
          <w:rFonts w:ascii="Times New Roman" w:eastAsia="Times New Roman" w:hAnsi="Times New Roman" w:cs="Times New Roman"/>
          <w:color w:val="202020"/>
          <w:sz w:val="24"/>
          <w:szCs w:val="24"/>
        </w:rPr>
        <w:lastRenderedPageBreak/>
        <w:t>SF</w:t>
      </w:r>
      <w:r w:rsidR="00193347">
        <w:rPr>
          <w:rFonts w:ascii="Times New Roman" w:eastAsia="Times New Roman" w:hAnsi="Times New Roman" w:cs="Times New Roman"/>
          <w:color w:val="202020"/>
          <w:sz w:val="24"/>
          <w:szCs w:val="24"/>
        </w:rPr>
        <w:t>i</w:t>
      </w:r>
      <w:proofErr w:type="spellEnd"/>
      <w:r w:rsidRPr="630ECEC8">
        <w:rPr>
          <w:rFonts w:ascii="Times New Roman" w:eastAsia="Times New Roman" w:hAnsi="Times New Roman" w:cs="Times New Roman"/>
          <w:color w:val="202020"/>
          <w:sz w:val="24"/>
          <w:szCs w:val="24"/>
        </w:rPr>
        <w:t xml:space="preserve"> vahenditest kaugküttesüsteemi (katelseadmed ja kaugküttevõrk) renoveerimistoetused </w:t>
      </w:r>
      <w:r w:rsidR="00D21775">
        <w:rPr>
          <w:rFonts w:ascii="Times New Roman" w:eastAsia="Times New Roman" w:hAnsi="Times New Roman" w:cs="Times New Roman"/>
          <w:color w:val="202020"/>
          <w:sz w:val="24"/>
          <w:szCs w:val="24"/>
        </w:rPr>
        <w:t>Keskkonnainvesteeringute Keskuse (</w:t>
      </w:r>
      <w:r w:rsidRPr="630ECEC8">
        <w:rPr>
          <w:rFonts w:ascii="Times New Roman" w:eastAsia="Times New Roman" w:hAnsi="Times New Roman" w:cs="Times New Roman"/>
          <w:color w:val="202020"/>
          <w:sz w:val="24"/>
          <w:szCs w:val="24"/>
        </w:rPr>
        <w:t>KIK</w:t>
      </w:r>
      <w:r w:rsidR="00D21775">
        <w:rPr>
          <w:rFonts w:ascii="Times New Roman" w:eastAsia="Times New Roman" w:hAnsi="Times New Roman" w:cs="Times New Roman"/>
          <w:color w:val="202020"/>
          <w:sz w:val="24"/>
          <w:szCs w:val="24"/>
        </w:rPr>
        <w:t>)</w:t>
      </w:r>
      <w:r w:rsidR="00193347">
        <w:rPr>
          <w:rFonts w:ascii="Times New Roman" w:eastAsia="Times New Roman" w:hAnsi="Times New Roman" w:cs="Times New Roman"/>
          <w:color w:val="202020"/>
          <w:sz w:val="24"/>
          <w:szCs w:val="24"/>
        </w:rPr>
        <w:t xml:space="preserve"> kaudu</w:t>
      </w:r>
      <w:r w:rsidR="608E8371" w:rsidRPr="630ECEC8">
        <w:rPr>
          <w:rFonts w:ascii="Times New Roman" w:eastAsia="Times New Roman" w:hAnsi="Times New Roman" w:cs="Times New Roman"/>
          <w:color w:val="202020"/>
          <w:sz w:val="24"/>
          <w:szCs w:val="24"/>
        </w:rPr>
        <w:t>;</w:t>
      </w:r>
    </w:p>
    <w:p w14:paraId="351E7FBE" w14:textId="1C1C430E" w:rsidR="4A95DAEA" w:rsidRDefault="2FB7B72E" w:rsidP="001F0906">
      <w:pPr>
        <w:pStyle w:val="Loendilik"/>
        <w:numPr>
          <w:ilvl w:val="0"/>
          <w:numId w:val="22"/>
        </w:numPr>
        <w:spacing w:after="0" w:line="240" w:lineRule="auto"/>
        <w:jc w:val="both"/>
        <w:rPr>
          <w:rFonts w:ascii="Times New Roman" w:eastAsia="Times New Roman" w:hAnsi="Times New Roman" w:cs="Times New Roman"/>
          <w:color w:val="202020"/>
          <w:sz w:val="24"/>
          <w:szCs w:val="24"/>
        </w:rPr>
      </w:pPr>
      <w:r w:rsidRPr="656C2244">
        <w:rPr>
          <w:rFonts w:ascii="Times New Roman" w:eastAsia="Times New Roman" w:hAnsi="Times New Roman" w:cs="Times New Roman"/>
          <w:color w:val="202020"/>
          <w:sz w:val="24"/>
          <w:szCs w:val="24"/>
        </w:rPr>
        <w:t>Ida-Virumaal kaugkütte taastuvkütustele ülemineku toetamine</w:t>
      </w:r>
      <w:r w:rsidR="03E70751" w:rsidRPr="75C7BC5C">
        <w:rPr>
          <w:rFonts w:ascii="Times New Roman" w:eastAsia="Times New Roman" w:hAnsi="Times New Roman" w:cs="Times New Roman"/>
          <w:color w:val="202020"/>
          <w:sz w:val="24"/>
          <w:szCs w:val="24"/>
        </w:rPr>
        <w:t xml:space="preserve"> (</w:t>
      </w:r>
      <w:r w:rsidR="00AD52F2">
        <w:rPr>
          <w:rFonts w:ascii="Times New Roman" w:eastAsia="Times New Roman" w:hAnsi="Times New Roman" w:cs="Times New Roman"/>
          <w:color w:val="202020"/>
          <w:sz w:val="24"/>
          <w:szCs w:val="24"/>
        </w:rPr>
        <w:t>Õiglase Ülemineku Fondi (</w:t>
      </w:r>
      <w:r w:rsidR="5A1F1CD2" w:rsidRPr="3719A35D">
        <w:rPr>
          <w:rFonts w:ascii="Times New Roman" w:eastAsia="Times New Roman" w:hAnsi="Times New Roman" w:cs="Times New Roman"/>
          <w:color w:val="202020"/>
          <w:sz w:val="24"/>
          <w:szCs w:val="24"/>
        </w:rPr>
        <w:t>ÕÜ</w:t>
      </w:r>
      <w:r w:rsidR="2E9944B6" w:rsidRPr="3719A35D">
        <w:rPr>
          <w:rFonts w:ascii="Times New Roman" w:eastAsia="Times New Roman" w:hAnsi="Times New Roman" w:cs="Times New Roman"/>
          <w:color w:val="202020"/>
          <w:sz w:val="24"/>
          <w:szCs w:val="24"/>
        </w:rPr>
        <w:t>F</w:t>
      </w:r>
      <w:r w:rsidR="00AD52F2">
        <w:rPr>
          <w:rFonts w:ascii="Times New Roman" w:eastAsia="Times New Roman" w:hAnsi="Times New Roman" w:cs="Times New Roman"/>
          <w:color w:val="202020"/>
          <w:sz w:val="24"/>
          <w:szCs w:val="24"/>
        </w:rPr>
        <w:t>)</w:t>
      </w:r>
      <w:r w:rsidR="03E70751" w:rsidRPr="75C7BC5C">
        <w:rPr>
          <w:rFonts w:ascii="Times New Roman" w:eastAsia="Times New Roman" w:hAnsi="Times New Roman" w:cs="Times New Roman"/>
          <w:color w:val="202020"/>
          <w:sz w:val="24"/>
          <w:szCs w:val="24"/>
        </w:rPr>
        <w:t xml:space="preserve"> meede)</w:t>
      </w:r>
      <w:r w:rsidR="70158588" w:rsidRPr="75C7BC5C">
        <w:rPr>
          <w:rFonts w:ascii="Times New Roman" w:eastAsia="Times New Roman" w:hAnsi="Times New Roman" w:cs="Times New Roman"/>
          <w:color w:val="202020"/>
          <w:sz w:val="24"/>
          <w:szCs w:val="24"/>
        </w:rPr>
        <w:t>.</w:t>
      </w:r>
    </w:p>
    <w:p w14:paraId="7EFC0680" w14:textId="77777777" w:rsidR="001F0906" w:rsidRPr="001F0906" w:rsidRDefault="001F0906" w:rsidP="001F0906">
      <w:pPr>
        <w:spacing w:after="0" w:line="240" w:lineRule="auto"/>
        <w:jc w:val="both"/>
        <w:rPr>
          <w:rFonts w:ascii="Times New Roman" w:eastAsia="Times New Roman" w:hAnsi="Times New Roman" w:cs="Times New Roman"/>
          <w:color w:val="202020"/>
          <w:sz w:val="24"/>
          <w:szCs w:val="24"/>
        </w:rPr>
      </w:pPr>
    </w:p>
    <w:p w14:paraId="0F115FA9" w14:textId="6C4DCE7E" w:rsidR="078A0B1A" w:rsidRDefault="3E7A9449" w:rsidP="001F0906">
      <w:pPr>
        <w:spacing w:after="0" w:line="240" w:lineRule="auto"/>
        <w:jc w:val="both"/>
        <w:rPr>
          <w:rStyle w:val="Hperlink"/>
          <w:rFonts w:ascii="Times New Roman" w:eastAsia="Times New Roman" w:hAnsi="Times New Roman" w:cs="Times New Roman"/>
          <w:sz w:val="24"/>
          <w:szCs w:val="24"/>
        </w:rPr>
      </w:pPr>
      <w:r w:rsidRPr="66234869">
        <w:rPr>
          <w:rFonts w:ascii="Times New Roman" w:eastAsia="Times New Roman" w:hAnsi="Times New Roman" w:cs="Times New Roman"/>
          <w:sz w:val="24"/>
          <w:szCs w:val="24"/>
        </w:rPr>
        <w:t>Sektori eesmä</w:t>
      </w:r>
      <w:r w:rsidRPr="0039E4D7">
        <w:rPr>
          <w:rFonts w:ascii="Times New Roman" w:eastAsia="Times New Roman" w:hAnsi="Times New Roman" w:cs="Times New Roman"/>
          <w:sz w:val="24"/>
          <w:szCs w:val="24"/>
        </w:rPr>
        <w:t xml:space="preserve">rkide ja võimalike lisameetmete </w:t>
      </w:r>
      <w:r w:rsidR="00491748">
        <w:rPr>
          <w:rFonts w:ascii="Times New Roman" w:eastAsia="Times New Roman" w:hAnsi="Times New Roman" w:cs="Times New Roman"/>
          <w:sz w:val="24"/>
          <w:szCs w:val="24"/>
        </w:rPr>
        <w:t xml:space="preserve">kohta </w:t>
      </w:r>
      <w:r w:rsidRPr="0039E4D7">
        <w:rPr>
          <w:rFonts w:ascii="Times New Roman" w:eastAsia="Times New Roman" w:hAnsi="Times New Roman" w:cs="Times New Roman"/>
          <w:sz w:val="24"/>
          <w:szCs w:val="24"/>
        </w:rPr>
        <w:t xml:space="preserve">ettepanekute tegemiseks kutsus Kliimaministeerium kokku energeetika töörühma, kuhu olid kaasatud selle valdkonna eksperdid ja huvirühmad. Töörühma kohtumistel esitletud dokumendid, arutelude protokollid ja töörühma arutelude kokkuvõte on </w:t>
      </w:r>
      <w:hyperlink r:id="rId30">
        <w:r w:rsidRPr="7A10B524">
          <w:rPr>
            <w:rStyle w:val="Hperlink"/>
            <w:rFonts w:ascii="Times New Roman" w:eastAsia="Times New Roman" w:hAnsi="Times New Roman" w:cs="Times New Roman"/>
            <w:sz w:val="24"/>
            <w:szCs w:val="24"/>
          </w:rPr>
          <w:t>Kliimaministeeriumi kodulehel.</w:t>
        </w:r>
      </w:hyperlink>
    </w:p>
    <w:p w14:paraId="361AB5FD" w14:textId="77777777" w:rsidR="001F0906" w:rsidRDefault="001F0906" w:rsidP="001F0906">
      <w:pPr>
        <w:spacing w:after="0" w:line="240" w:lineRule="auto"/>
        <w:jc w:val="both"/>
        <w:rPr>
          <w:rFonts w:ascii="Times New Roman" w:eastAsia="Times New Roman" w:hAnsi="Times New Roman" w:cs="Times New Roman"/>
          <w:sz w:val="24"/>
          <w:szCs w:val="24"/>
        </w:rPr>
      </w:pPr>
    </w:p>
    <w:p w14:paraId="738E35E0" w14:textId="0A4A82F2" w:rsidR="00C862AF" w:rsidRDefault="193E39DB" w:rsidP="0022149E">
      <w:pPr>
        <w:spacing w:after="0" w:line="240" w:lineRule="auto"/>
        <w:jc w:val="both"/>
        <w:rPr>
          <w:rFonts w:ascii="Times New Roman" w:eastAsia="Times New Roman" w:hAnsi="Times New Roman" w:cs="Times New Roman"/>
          <w:sz w:val="24"/>
          <w:szCs w:val="24"/>
        </w:rPr>
      </w:pPr>
      <w:r w:rsidRPr="630ECEC8">
        <w:rPr>
          <w:rFonts w:ascii="Times New Roman" w:eastAsia="Times New Roman" w:hAnsi="Times New Roman" w:cs="Times New Roman"/>
          <w:sz w:val="24"/>
          <w:szCs w:val="24"/>
        </w:rPr>
        <w:t>Lõikes 2</w:t>
      </w:r>
      <w:r w:rsidR="41E3BB88" w:rsidRPr="630ECEC8">
        <w:rPr>
          <w:rFonts w:ascii="Times New Roman" w:eastAsia="Times New Roman" w:hAnsi="Times New Roman" w:cs="Times New Roman"/>
          <w:sz w:val="24"/>
          <w:szCs w:val="24"/>
        </w:rPr>
        <w:t xml:space="preserve"> </w:t>
      </w:r>
      <w:r w:rsidR="72FE5B4E" w:rsidRPr="630ECEC8">
        <w:rPr>
          <w:rFonts w:ascii="Times New Roman" w:eastAsia="Times New Roman" w:hAnsi="Times New Roman" w:cs="Times New Roman"/>
          <w:sz w:val="24"/>
          <w:szCs w:val="24"/>
        </w:rPr>
        <w:t xml:space="preserve">sätestatakse energeetikasektori </w:t>
      </w:r>
      <w:r w:rsidR="6E4E60A1" w:rsidRPr="630ECEC8">
        <w:rPr>
          <w:rFonts w:ascii="Times New Roman" w:eastAsia="Times New Roman" w:hAnsi="Times New Roman" w:cs="Times New Roman"/>
          <w:sz w:val="24"/>
          <w:szCs w:val="24"/>
        </w:rPr>
        <w:t xml:space="preserve">KHG heitkoguse </w:t>
      </w:r>
      <w:r w:rsidR="72FE5B4E" w:rsidRPr="630ECEC8">
        <w:rPr>
          <w:rFonts w:ascii="Times New Roman" w:eastAsia="Times New Roman" w:hAnsi="Times New Roman" w:cs="Times New Roman"/>
          <w:sz w:val="24"/>
          <w:szCs w:val="24"/>
        </w:rPr>
        <w:t xml:space="preserve">eesmärgid </w:t>
      </w:r>
      <w:r w:rsidR="64F57D7E" w:rsidRPr="630ECEC8">
        <w:rPr>
          <w:rFonts w:ascii="Times New Roman" w:eastAsia="Times New Roman" w:hAnsi="Times New Roman" w:cs="Times New Roman"/>
          <w:sz w:val="24"/>
          <w:szCs w:val="24"/>
        </w:rPr>
        <w:t xml:space="preserve">elektri ja soojuse tootmises ning võrguhalduses </w:t>
      </w:r>
      <w:r w:rsidR="72FE5B4E" w:rsidRPr="630ECEC8">
        <w:rPr>
          <w:rFonts w:ascii="Times New Roman" w:eastAsia="Times New Roman" w:hAnsi="Times New Roman" w:cs="Times New Roman"/>
          <w:sz w:val="24"/>
          <w:szCs w:val="24"/>
        </w:rPr>
        <w:t>aastateks 2030, 2035 ja 2040 järgmiselt:</w:t>
      </w:r>
    </w:p>
    <w:p w14:paraId="0B4FA36B" w14:textId="4606E8A9" w:rsidR="4EA0C7BE" w:rsidRDefault="01C8C7AE" w:rsidP="0022149E">
      <w:pPr>
        <w:spacing w:after="0" w:line="240" w:lineRule="auto"/>
        <w:rPr>
          <w:rFonts w:ascii="Times New Roman" w:eastAsia="Times New Roman" w:hAnsi="Times New Roman" w:cs="Times New Roman"/>
          <w:color w:val="000000" w:themeColor="text1"/>
          <w:sz w:val="24"/>
          <w:szCs w:val="24"/>
        </w:rPr>
      </w:pPr>
      <w:r w:rsidRPr="630ECEC8">
        <w:rPr>
          <w:rFonts w:ascii="Times New Roman" w:eastAsia="Times New Roman" w:hAnsi="Times New Roman" w:cs="Times New Roman"/>
          <w:color w:val="000000" w:themeColor="text1"/>
          <w:sz w:val="24"/>
          <w:szCs w:val="24"/>
        </w:rPr>
        <w:t xml:space="preserve">1) 2030. aastaks </w:t>
      </w:r>
      <w:r w:rsidR="004300B1" w:rsidRPr="00357C45">
        <w:rPr>
          <w:rFonts w:ascii="Times New Roman" w:eastAsia="Times New Roman" w:hAnsi="Times New Roman" w:cs="Times New Roman"/>
          <w:color w:val="000000" w:themeColor="text1"/>
          <w:sz w:val="24"/>
          <w:szCs w:val="24"/>
        </w:rPr>
        <w:t>–</w:t>
      </w:r>
      <w:r w:rsidRPr="630ECEC8">
        <w:rPr>
          <w:rFonts w:ascii="Times New Roman" w:eastAsia="Times New Roman" w:hAnsi="Times New Roman" w:cs="Times New Roman"/>
          <w:color w:val="000000" w:themeColor="text1"/>
          <w:sz w:val="24"/>
          <w:szCs w:val="24"/>
        </w:rPr>
        <w:t xml:space="preserve">37% võrreldes 2022. aastaga ehk </w:t>
      </w:r>
      <w:r w:rsidR="004300B1" w:rsidRPr="00357C45">
        <w:rPr>
          <w:rFonts w:ascii="Times New Roman" w:eastAsia="Times New Roman" w:hAnsi="Times New Roman" w:cs="Times New Roman"/>
          <w:color w:val="000000" w:themeColor="text1"/>
          <w:sz w:val="24"/>
          <w:szCs w:val="24"/>
        </w:rPr>
        <w:t>–</w:t>
      </w:r>
      <w:r w:rsidRPr="630ECEC8">
        <w:rPr>
          <w:rFonts w:ascii="Times New Roman" w:eastAsia="Times New Roman" w:hAnsi="Times New Roman" w:cs="Times New Roman"/>
          <w:color w:val="000000" w:themeColor="text1"/>
          <w:sz w:val="24"/>
          <w:szCs w:val="24"/>
        </w:rPr>
        <w:t xml:space="preserve">85% võrreldes 1990. </w:t>
      </w:r>
      <w:r w:rsidR="24E05AC7" w:rsidRPr="630ECEC8">
        <w:rPr>
          <w:rFonts w:ascii="Times New Roman" w:eastAsia="Times New Roman" w:hAnsi="Times New Roman" w:cs="Times New Roman"/>
          <w:color w:val="000000" w:themeColor="text1"/>
          <w:sz w:val="24"/>
          <w:szCs w:val="24"/>
        </w:rPr>
        <w:t>a</w:t>
      </w:r>
      <w:r w:rsidRPr="630ECEC8">
        <w:rPr>
          <w:rFonts w:ascii="Times New Roman" w:eastAsia="Times New Roman" w:hAnsi="Times New Roman" w:cs="Times New Roman"/>
          <w:color w:val="000000" w:themeColor="text1"/>
          <w:sz w:val="24"/>
          <w:szCs w:val="24"/>
        </w:rPr>
        <w:t>astaga;</w:t>
      </w:r>
    </w:p>
    <w:p w14:paraId="686A759B" w14:textId="78050E2C" w:rsidR="5D9B3958" w:rsidRDefault="01C8C7AE" w:rsidP="0022149E">
      <w:pPr>
        <w:spacing w:after="0" w:line="240" w:lineRule="auto"/>
        <w:rPr>
          <w:rFonts w:ascii="Times New Roman" w:eastAsia="Times New Roman" w:hAnsi="Times New Roman" w:cs="Times New Roman"/>
          <w:color w:val="000000" w:themeColor="text1"/>
          <w:sz w:val="24"/>
          <w:szCs w:val="24"/>
        </w:rPr>
      </w:pPr>
      <w:r w:rsidRPr="630ECEC8">
        <w:rPr>
          <w:rFonts w:ascii="Times New Roman" w:eastAsia="Times New Roman" w:hAnsi="Times New Roman" w:cs="Times New Roman"/>
          <w:color w:val="000000" w:themeColor="text1"/>
          <w:sz w:val="24"/>
          <w:szCs w:val="24"/>
        </w:rPr>
        <w:t xml:space="preserve">2) 2035. aastaks </w:t>
      </w:r>
      <w:r w:rsidR="004300B1" w:rsidRPr="00357C45">
        <w:rPr>
          <w:rFonts w:ascii="Times New Roman" w:eastAsia="Times New Roman" w:hAnsi="Times New Roman" w:cs="Times New Roman"/>
          <w:color w:val="000000" w:themeColor="text1"/>
          <w:sz w:val="24"/>
          <w:szCs w:val="24"/>
        </w:rPr>
        <w:t>–</w:t>
      </w:r>
      <w:r w:rsidRPr="630ECEC8">
        <w:rPr>
          <w:rFonts w:ascii="Times New Roman" w:eastAsia="Times New Roman" w:hAnsi="Times New Roman" w:cs="Times New Roman"/>
          <w:color w:val="000000" w:themeColor="text1"/>
          <w:sz w:val="24"/>
          <w:szCs w:val="24"/>
        </w:rPr>
        <w:t xml:space="preserve">45% võrreldes 2022. aastaga ehk </w:t>
      </w:r>
      <w:r w:rsidR="004300B1" w:rsidRPr="00357C45">
        <w:rPr>
          <w:rFonts w:ascii="Times New Roman" w:eastAsia="Times New Roman" w:hAnsi="Times New Roman" w:cs="Times New Roman"/>
          <w:color w:val="000000" w:themeColor="text1"/>
          <w:sz w:val="24"/>
          <w:szCs w:val="24"/>
        </w:rPr>
        <w:t>–</w:t>
      </w:r>
      <w:r w:rsidRPr="630ECEC8">
        <w:rPr>
          <w:rFonts w:ascii="Times New Roman" w:eastAsia="Times New Roman" w:hAnsi="Times New Roman" w:cs="Times New Roman"/>
          <w:color w:val="000000" w:themeColor="text1"/>
          <w:sz w:val="24"/>
          <w:szCs w:val="24"/>
        </w:rPr>
        <w:t>87% võrreldes 1990. aastaga;</w:t>
      </w:r>
    </w:p>
    <w:p w14:paraId="320924D9" w14:textId="1B4D2CF2" w:rsidR="5D9B3958" w:rsidRDefault="58C1DA46" w:rsidP="0022149E">
      <w:pPr>
        <w:spacing w:after="0" w:line="240" w:lineRule="auto"/>
        <w:rPr>
          <w:rFonts w:ascii="Times New Roman" w:eastAsia="Times New Roman" w:hAnsi="Times New Roman" w:cs="Times New Roman"/>
          <w:color w:val="000000" w:themeColor="text1"/>
          <w:sz w:val="24"/>
          <w:szCs w:val="24"/>
        </w:rPr>
      </w:pPr>
      <w:r w:rsidRPr="656C2244">
        <w:rPr>
          <w:rFonts w:ascii="Times New Roman" w:eastAsia="Times New Roman" w:hAnsi="Times New Roman" w:cs="Times New Roman"/>
          <w:color w:val="000000" w:themeColor="text1"/>
          <w:sz w:val="24"/>
          <w:szCs w:val="24"/>
        </w:rPr>
        <w:t xml:space="preserve">3) 2040. aastaks </w:t>
      </w:r>
      <w:r w:rsidR="004300B1" w:rsidRPr="00357C45">
        <w:rPr>
          <w:rFonts w:ascii="Times New Roman" w:eastAsia="Times New Roman" w:hAnsi="Times New Roman" w:cs="Times New Roman"/>
          <w:color w:val="000000" w:themeColor="text1"/>
          <w:sz w:val="24"/>
          <w:szCs w:val="24"/>
        </w:rPr>
        <w:t>–</w:t>
      </w:r>
      <w:r w:rsidRPr="656C2244">
        <w:rPr>
          <w:rFonts w:ascii="Times New Roman" w:eastAsia="Times New Roman" w:hAnsi="Times New Roman" w:cs="Times New Roman"/>
          <w:color w:val="000000" w:themeColor="text1"/>
          <w:sz w:val="24"/>
          <w:szCs w:val="24"/>
        </w:rPr>
        <w:t xml:space="preserve">84% võrreldes 2022. aastaga ehk </w:t>
      </w:r>
      <w:r w:rsidR="004300B1" w:rsidRPr="00357C45">
        <w:rPr>
          <w:rFonts w:ascii="Times New Roman" w:eastAsia="Times New Roman" w:hAnsi="Times New Roman" w:cs="Times New Roman"/>
          <w:color w:val="000000" w:themeColor="text1"/>
          <w:sz w:val="24"/>
          <w:szCs w:val="24"/>
        </w:rPr>
        <w:t>–</w:t>
      </w:r>
      <w:r w:rsidRPr="656C2244">
        <w:rPr>
          <w:rFonts w:ascii="Times New Roman" w:eastAsia="Times New Roman" w:hAnsi="Times New Roman" w:cs="Times New Roman"/>
          <w:color w:val="000000" w:themeColor="text1"/>
          <w:sz w:val="24"/>
          <w:szCs w:val="24"/>
        </w:rPr>
        <w:t xml:space="preserve">96% võrreldes 1990. </w:t>
      </w:r>
      <w:r w:rsidR="008F7EB7">
        <w:rPr>
          <w:rFonts w:ascii="Times New Roman" w:eastAsia="Times New Roman" w:hAnsi="Times New Roman" w:cs="Times New Roman"/>
          <w:color w:val="000000" w:themeColor="text1"/>
          <w:sz w:val="24"/>
          <w:szCs w:val="24"/>
        </w:rPr>
        <w:t>a</w:t>
      </w:r>
      <w:r w:rsidR="424D3A12" w:rsidRPr="3719A35D">
        <w:rPr>
          <w:rFonts w:ascii="Times New Roman" w:eastAsia="Times New Roman" w:hAnsi="Times New Roman" w:cs="Times New Roman"/>
          <w:color w:val="000000" w:themeColor="text1"/>
          <w:sz w:val="24"/>
          <w:szCs w:val="24"/>
        </w:rPr>
        <w:t>astaga.</w:t>
      </w:r>
    </w:p>
    <w:p w14:paraId="3612DABE" w14:textId="44C8942C" w:rsidR="4F62F48B" w:rsidRDefault="4F62F48B" w:rsidP="0022149E">
      <w:pPr>
        <w:spacing w:after="0" w:line="240" w:lineRule="auto"/>
        <w:rPr>
          <w:rFonts w:ascii="Times New Roman" w:eastAsia="Times New Roman" w:hAnsi="Times New Roman" w:cs="Times New Roman"/>
          <w:color w:val="000000" w:themeColor="text1"/>
          <w:sz w:val="24"/>
          <w:szCs w:val="24"/>
        </w:rPr>
      </w:pPr>
    </w:p>
    <w:p w14:paraId="24F0891E" w14:textId="34902377" w:rsidR="7E194E2F" w:rsidRDefault="6A1AFAC7" w:rsidP="0022149E">
      <w:pPr>
        <w:spacing w:after="0" w:line="240" w:lineRule="auto"/>
        <w:rPr>
          <w:rFonts w:ascii="Times New Roman" w:eastAsia="Times New Roman" w:hAnsi="Times New Roman" w:cs="Times New Roman"/>
          <w:color w:val="000000" w:themeColor="text1"/>
          <w:sz w:val="24"/>
          <w:szCs w:val="24"/>
        </w:rPr>
      </w:pPr>
      <w:r w:rsidRPr="630ECEC8">
        <w:rPr>
          <w:rFonts w:ascii="Times New Roman" w:eastAsia="Times New Roman" w:hAnsi="Times New Roman" w:cs="Times New Roman"/>
          <w:color w:val="000000" w:themeColor="text1"/>
          <w:sz w:val="24"/>
          <w:szCs w:val="24"/>
        </w:rPr>
        <w:t>E</w:t>
      </w:r>
      <w:r w:rsidR="41DCA14C" w:rsidRPr="630ECEC8">
        <w:rPr>
          <w:rFonts w:ascii="Times New Roman" w:eastAsia="Times New Roman" w:hAnsi="Times New Roman" w:cs="Times New Roman"/>
          <w:color w:val="000000" w:themeColor="text1"/>
          <w:sz w:val="24"/>
          <w:szCs w:val="24"/>
        </w:rPr>
        <w:t>nergeetikasektori</w:t>
      </w:r>
      <w:r w:rsidRPr="630ECEC8">
        <w:rPr>
          <w:rFonts w:ascii="Times New Roman" w:eastAsia="Times New Roman" w:hAnsi="Times New Roman" w:cs="Times New Roman"/>
          <w:color w:val="000000" w:themeColor="text1"/>
          <w:sz w:val="24"/>
          <w:szCs w:val="24"/>
        </w:rPr>
        <w:t xml:space="preserve"> eesmärkide indikatiivsed sihttasemed CO</w:t>
      </w:r>
      <w:r w:rsidRPr="630ECEC8">
        <w:rPr>
          <w:rFonts w:ascii="Times New Roman" w:eastAsia="Times New Roman" w:hAnsi="Times New Roman" w:cs="Times New Roman"/>
          <w:color w:val="000000" w:themeColor="text1"/>
          <w:sz w:val="24"/>
          <w:szCs w:val="24"/>
          <w:vertAlign w:val="subscript"/>
        </w:rPr>
        <w:t>2</w:t>
      </w:r>
      <w:r w:rsidRPr="630ECEC8">
        <w:rPr>
          <w:rFonts w:ascii="Times New Roman" w:eastAsia="Times New Roman" w:hAnsi="Times New Roman" w:cs="Times New Roman"/>
          <w:color w:val="000000" w:themeColor="text1"/>
          <w:sz w:val="24"/>
          <w:szCs w:val="24"/>
        </w:rPr>
        <w:t xml:space="preserve"> ekvivalenttonnides on</w:t>
      </w:r>
      <w:r w:rsidR="60A6DA7E" w:rsidRPr="630ECEC8">
        <w:rPr>
          <w:rFonts w:ascii="Times New Roman" w:eastAsia="Times New Roman" w:hAnsi="Times New Roman" w:cs="Times New Roman"/>
          <w:color w:val="000000" w:themeColor="text1"/>
          <w:sz w:val="24"/>
          <w:szCs w:val="24"/>
        </w:rPr>
        <w:t xml:space="preserve"> </w:t>
      </w:r>
      <w:r w:rsidRPr="630ECEC8">
        <w:rPr>
          <w:rFonts w:ascii="Times New Roman" w:eastAsia="Times New Roman" w:hAnsi="Times New Roman" w:cs="Times New Roman"/>
          <w:color w:val="000000" w:themeColor="text1"/>
          <w:sz w:val="24"/>
          <w:szCs w:val="24"/>
        </w:rPr>
        <w:t>järgmised:</w:t>
      </w:r>
    </w:p>
    <w:p w14:paraId="7EA218A1" w14:textId="406875E8" w:rsidR="7A627A34" w:rsidRDefault="13B5927C" w:rsidP="004A5CD9">
      <w:pPr>
        <w:spacing w:after="0"/>
        <w:jc w:val="both"/>
        <w:rPr>
          <w:rFonts w:ascii="Times New Roman" w:eastAsia="Times New Roman" w:hAnsi="Times New Roman" w:cs="Times New Roman"/>
          <w:color w:val="000000" w:themeColor="text1"/>
          <w:sz w:val="24"/>
          <w:szCs w:val="24"/>
        </w:rPr>
      </w:pPr>
      <w:r w:rsidRPr="630ECEC8">
        <w:rPr>
          <w:rFonts w:ascii="Times New Roman" w:eastAsia="Times New Roman" w:hAnsi="Times New Roman" w:cs="Times New Roman"/>
          <w:color w:val="000000" w:themeColor="text1"/>
          <w:sz w:val="24"/>
          <w:szCs w:val="24"/>
        </w:rPr>
        <w:t xml:space="preserve">1) </w:t>
      </w:r>
      <w:r w:rsidR="518593BC" w:rsidRPr="630ECEC8">
        <w:rPr>
          <w:rFonts w:ascii="Times New Roman" w:eastAsia="Times New Roman" w:hAnsi="Times New Roman" w:cs="Times New Roman"/>
          <w:color w:val="000000" w:themeColor="text1"/>
          <w:sz w:val="24"/>
          <w:szCs w:val="24"/>
        </w:rPr>
        <w:t>2030. aastaks 4</w:t>
      </w:r>
      <w:r w:rsidR="2B3BC75E" w:rsidRPr="630ECEC8">
        <w:rPr>
          <w:rFonts w:ascii="Times New Roman" w:eastAsia="Times New Roman" w:hAnsi="Times New Roman" w:cs="Times New Roman"/>
          <w:color w:val="000000" w:themeColor="text1"/>
          <w:sz w:val="24"/>
          <w:szCs w:val="24"/>
        </w:rPr>
        <w:t xml:space="preserve"> </w:t>
      </w:r>
      <w:r w:rsidR="518593BC" w:rsidRPr="630ECEC8">
        <w:rPr>
          <w:rFonts w:ascii="Times New Roman" w:eastAsia="Times New Roman" w:hAnsi="Times New Roman" w:cs="Times New Roman"/>
          <w:color w:val="000000" w:themeColor="text1"/>
          <w:sz w:val="24"/>
          <w:szCs w:val="24"/>
        </w:rPr>
        <w:t>321</w:t>
      </w:r>
      <w:r w:rsidR="57372C99" w:rsidRPr="630ECEC8">
        <w:rPr>
          <w:rFonts w:ascii="Times New Roman" w:eastAsia="Times New Roman" w:hAnsi="Times New Roman" w:cs="Times New Roman"/>
          <w:color w:val="000000" w:themeColor="text1"/>
          <w:sz w:val="24"/>
          <w:szCs w:val="24"/>
        </w:rPr>
        <w:t xml:space="preserve"> </w:t>
      </w:r>
      <w:r w:rsidR="518593BC" w:rsidRPr="630ECEC8">
        <w:rPr>
          <w:rFonts w:ascii="Times New Roman" w:eastAsia="Times New Roman" w:hAnsi="Times New Roman" w:cs="Times New Roman"/>
          <w:color w:val="000000" w:themeColor="text1"/>
          <w:sz w:val="24"/>
          <w:szCs w:val="24"/>
        </w:rPr>
        <w:t>31</w:t>
      </w:r>
      <w:r w:rsidR="1B37027A" w:rsidRPr="630ECEC8">
        <w:rPr>
          <w:rFonts w:ascii="Times New Roman" w:eastAsia="Times New Roman" w:hAnsi="Times New Roman" w:cs="Times New Roman"/>
          <w:color w:val="000000" w:themeColor="text1"/>
          <w:sz w:val="24"/>
          <w:szCs w:val="24"/>
        </w:rPr>
        <w:t>4</w:t>
      </w:r>
      <w:r w:rsidR="518593BC" w:rsidRPr="630ECEC8">
        <w:rPr>
          <w:rFonts w:ascii="Times New Roman" w:eastAsia="Times New Roman" w:hAnsi="Times New Roman" w:cs="Times New Roman"/>
          <w:color w:val="000000" w:themeColor="text1"/>
          <w:sz w:val="24"/>
          <w:szCs w:val="24"/>
        </w:rPr>
        <w:t xml:space="preserve"> t</w:t>
      </w:r>
      <w:r w:rsidR="1F59F478" w:rsidRPr="630ECEC8">
        <w:rPr>
          <w:rFonts w:ascii="Times New Roman" w:eastAsia="Times New Roman" w:hAnsi="Times New Roman" w:cs="Times New Roman"/>
          <w:color w:val="000000" w:themeColor="text1"/>
          <w:sz w:val="24"/>
          <w:szCs w:val="24"/>
        </w:rPr>
        <w:t xml:space="preserve"> CO</w:t>
      </w:r>
      <w:r w:rsidR="1F59F478" w:rsidRPr="630ECEC8">
        <w:rPr>
          <w:rFonts w:ascii="Times New Roman" w:eastAsia="Times New Roman" w:hAnsi="Times New Roman" w:cs="Times New Roman"/>
          <w:color w:val="000000" w:themeColor="text1"/>
          <w:sz w:val="24"/>
          <w:szCs w:val="24"/>
          <w:vertAlign w:val="subscript"/>
        </w:rPr>
        <w:t>2</w:t>
      </w:r>
      <w:r w:rsidR="1F59F478" w:rsidRPr="630ECEC8">
        <w:rPr>
          <w:rFonts w:ascii="Times New Roman" w:eastAsia="Times New Roman" w:hAnsi="Times New Roman" w:cs="Times New Roman"/>
          <w:color w:val="000000" w:themeColor="text1"/>
          <w:sz w:val="24"/>
          <w:szCs w:val="24"/>
        </w:rPr>
        <w:t xml:space="preserve"> </w:t>
      </w:r>
      <w:proofErr w:type="spellStart"/>
      <w:r w:rsidR="1F59F478" w:rsidRPr="630ECEC8">
        <w:rPr>
          <w:rFonts w:ascii="Times New Roman" w:eastAsia="Times New Roman" w:hAnsi="Times New Roman" w:cs="Times New Roman"/>
          <w:color w:val="000000" w:themeColor="text1"/>
          <w:sz w:val="24"/>
          <w:szCs w:val="24"/>
        </w:rPr>
        <w:t>ekv</w:t>
      </w:r>
      <w:proofErr w:type="spellEnd"/>
      <w:r w:rsidR="608E8371" w:rsidRPr="630ECEC8">
        <w:rPr>
          <w:rFonts w:ascii="Times New Roman" w:eastAsia="Times New Roman" w:hAnsi="Times New Roman" w:cs="Times New Roman"/>
          <w:color w:val="000000" w:themeColor="text1"/>
          <w:sz w:val="24"/>
          <w:szCs w:val="24"/>
        </w:rPr>
        <w:t>;</w:t>
      </w:r>
    </w:p>
    <w:p w14:paraId="318370D0" w14:textId="69F0F5EB" w:rsidR="23CD684E" w:rsidRDefault="518593BC" w:rsidP="004A5CD9">
      <w:pPr>
        <w:spacing w:after="0"/>
        <w:rPr>
          <w:rFonts w:ascii="Times New Roman" w:eastAsia="Times New Roman" w:hAnsi="Times New Roman" w:cs="Times New Roman"/>
          <w:color w:val="000000" w:themeColor="text1"/>
          <w:sz w:val="24"/>
          <w:szCs w:val="24"/>
        </w:rPr>
      </w:pPr>
      <w:r w:rsidRPr="630ECEC8">
        <w:rPr>
          <w:rFonts w:ascii="Times New Roman" w:eastAsia="Times New Roman" w:hAnsi="Times New Roman" w:cs="Times New Roman"/>
          <w:color w:val="000000" w:themeColor="text1"/>
          <w:sz w:val="24"/>
          <w:szCs w:val="24"/>
        </w:rPr>
        <w:t>2) 2035. aastaks 3</w:t>
      </w:r>
      <w:r w:rsidR="7BEF1B09" w:rsidRPr="630ECEC8">
        <w:rPr>
          <w:rFonts w:ascii="Times New Roman" w:eastAsia="Times New Roman" w:hAnsi="Times New Roman" w:cs="Times New Roman"/>
          <w:color w:val="000000" w:themeColor="text1"/>
          <w:sz w:val="24"/>
          <w:szCs w:val="24"/>
        </w:rPr>
        <w:t xml:space="preserve"> </w:t>
      </w:r>
      <w:r w:rsidRPr="630ECEC8">
        <w:rPr>
          <w:rFonts w:ascii="Times New Roman" w:eastAsia="Times New Roman" w:hAnsi="Times New Roman" w:cs="Times New Roman"/>
          <w:color w:val="000000" w:themeColor="text1"/>
          <w:sz w:val="24"/>
          <w:szCs w:val="24"/>
        </w:rPr>
        <w:t>761</w:t>
      </w:r>
      <w:r w:rsidR="7BEF1B09" w:rsidRPr="630ECEC8">
        <w:rPr>
          <w:rFonts w:ascii="Times New Roman" w:eastAsia="Times New Roman" w:hAnsi="Times New Roman" w:cs="Times New Roman"/>
          <w:color w:val="000000" w:themeColor="text1"/>
          <w:sz w:val="24"/>
          <w:szCs w:val="24"/>
        </w:rPr>
        <w:t xml:space="preserve"> </w:t>
      </w:r>
      <w:r w:rsidRPr="630ECEC8">
        <w:rPr>
          <w:rFonts w:ascii="Times New Roman" w:eastAsia="Times New Roman" w:hAnsi="Times New Roman" w:cs="Times New Roman"/>
          <w:color w:val="000000" w:themeColor="text1"/>
          <w:sz w:val="24"/>
          <w:szCs w:val="24"/>
        </w:rPr>
        <w:t>12</w:t>
      </w:r>
      <w:r w:rsidR="24422B34" w:rsidRPr="630ECEC8">
        <w:rPr>
          <w:rFonts w:ascii="Times New Roman" w:eastAsia="Times New Roman" w:hAnsi="Times New Roman" w:cs="Times New Roman"/>
          <w:color w:val="000000" w:themeColor="text1"/>
          <w:sz w:val="24"/>
          <w:szCs w:val="24"/>
        </w:rPr>
        <w:t>1</w:t>
      </w:r>
      <w:r w:rsidRPr="630ECEC8">
        <w:rPr>
          <w:rFonts w:ascii="Times New Roman" w:eastAsia="Times New Roman" w:hAnsi="Times New Roman" w:cs="Times New Roman"/>
          <w:color w:val="000000" w:themeColor="text1"/>
          <w:sz w:val="24"/>
          <w:szCs w:val="24"/>
        </w:rPr>
        <w:t xml:space="preserve"> t</w:t>
      </w:r>
      <w:r w:rsidR="757EB4C9" w:rsidRPr="630ECEC8">
        <w:rPr>
          <w:rFonts w:ascii="Times New Roman" w:eastAsia="Times New Roman" w:hAnsi="Times New Roman" w:cs="Times New Roman"/>
          <w:color w:val="000000" w:themeColor="text1"/>
          <w:sz w:val="24"/>
          <w:szCs w:val="24"/>
        </w:rPr>
        <w:t xml:space="preserve"> CO</w:t>
      </w:r>
      <w:r w:rsidR="757EB4C9" w:rsidRPr="630ECEC8">
        <w:rPr>
          <w:rFonts w:ascii="Times New Roman" w:eastAsia="Times New Roman" w:hAnsi="Times New Roman" w:cs="Times New Roman"/>
          <w:color w:val="000000" w:themeColor="text1"/>
          <w:sz w:val="24"/>
          <w:szCs w:val="24"/>
          <w:vertAlign w:val="subscript"/>
        </w:rPr>
        <w:t>2</w:t>
      </w:r>
      <w:r w:rsidR="757EB4C9" w:rsidRPr="630ECEC8">
        <w:rPr>
          <w:rFonts w:ascii="Times New Roman" w:eastAsia="Times New Roman" w:hAnsi="Times New Roman" w:cs="Times New Roman"/>
          <w:color w:val="000000" w:themeColor="text1"/>
          <w:sz w:val="24"/>
          <w:szCs w:val="24"/>
        </w:rPr>
        <w:t xml:space="preserve"> </w:t>
      </w:r>
      <w:proofErr w:type="spellStart"/>
      <w:r w:rsidR="757EB4C9" w:rsidRPr="630ECEC8">
        <w:rPr>
          <w:rFonts w:ascii="Times New Roman" w:eastAsia="Times New Roman" w:hAnsi="Times New Roman" w:cs="Times New Roman"/>
          <w:color w:val="000000" w:themeColor="text1"/>
          <w:sz w:val="24"/>
          <w:szCs w:val="24"/>
        </w:rPr>
        <w:t>ekv</w:t>
      </w:r>
      <w:proofErr w:type="spellEnd"/>
      <w:r w:rsidR="608E8371" w:rsidRPr="630ECEC8">
        <w:rPr>
          <w:rFonts w:ascii="Times New Roman" w:eastAsia="Times New Roman" w:hAnsi="Times New Roman" w:cs="Times New Roman"/>
          <w:color w:val="000000" w:themeColor="text1"/>
          <w:sz w:val="24"/>
          <w:szCs w:val="24"/>
        </w:rPr>
        <w:t>;</w:t>
      </w:r>
    </w:p>
    <w:p w14:paraId="598C8307" w14:textId="294AC7B8" w:rsidR="23CD684E" w:rsidRDefault="518593BC" w:rsidP="004A5CD9">
      <w:pPr>
        <w:spacing w:after="0"/>
        <w:rPr>
          <w:rFonts w:ascii="Times New Roman" w:eastAsia="Times New Roman" w:hAnsi="Times New Roman" w:cs="Times New Roman"/>
          <w:color w:val="000000" w:themeColor="text1"/>
          <w:sz w:val="24"/>
          <w:szCs w:val="24"/>
        </w:rPr>
      </w:pPr>
      <w:r w:rsidRPr="630ECEC8">
        <w:rPr>
          <w:rFonts w:ascii="Times New Roman" w:eastAsia="Times New Roman" w:hAnsi="Times New Roman" w:cs="Times New Roman"/>
          <w:color w:val="000000" w:themeColor="text1"/>
          <w:sz w:val="24"/>
          <w:szCs w:val="24"/>
        </w:rPr>
        <w:t>3) 2040. aastaks 1</w:t>
      </w:r>
      <w:r w:rsidR="51040A39" w:rsidRPr="630ECEC8">
        <w:rPr>
          <w:rFonts w:ascii="Times New Roman" w:eastAsia="Times New Roman" w:hAnsi="Times New Roman" w:cs="Times New Roman"/>
          <w:color w:val="000000" w:themeColor="text1"/>
          <w:sz w:val="24"/>
          <w:szCs w:val="24"/>
        </w:rPr>
        <w:t xml:space="preserve"> </w:t>
      </w:r>
      <w:r w:rsidRPr="630ECEC8">
        <w:rPr>
          <w:rFonts w:ascii="Times New Roman" w:eastAsia="Times New Roman" w:hAnsi="Times New Roman" w:cs="Times New Roman"/>
          <w:color w:val="000000" w:themeColor="text1"/>
          <w:sz w:val="24"/>
          <w:szCs w:val="24"/>
        </w:rPr>
        <w:t>098</w:t>
      </w:r>
      <w:r w:rsidR="39C08DFC" w:rsidRPr="630ECEC8">
        <w:rPr>
          <w:rFonts w:ascii="Times New Roman" w:eastAsia="Times New Roman" w:hAnsi="Times New Roman" w:cs="Times New Roman"/>
          <w:color w:val="000000" w:themeColor="text1"/>
          <w:sz w:val="24"/>
          <w:szCs w:val="24"/>
        </w:rPr>
        <w:t xml:space="preserve"> </w:t>
      </w:r>
      <w:r w:rsidRPr="630ECEC8">
        <w:rPr>
          <w:rFonts w:ascii="Times New Roman" w:eastAsia="Times New Roman" w:hAnsi="Times New Roman" w:cs="Times New Roman"/>
          <w:color w:val="000000" w:themeColor="text1"/>
          <w:sz w:val="24"/>
          <w:szCs w:val="24"/>
        </w:rPr>
        <w:t>57</w:t>
      </w:r>
      <w:r w:rsidR="6BCFE3FA" w:rsidRPr="630ECEC8">
        <w:rPr>
          <w:rFonts w:ascii="Times New Roman" w:eastAsia="Times New Roman" w:hAnsi="Times New Roman" w:cs="Times New Roman"/>
          <w:color w:val="000000" w:themeColor="text1"/>
          <w:sz w:val="24"/>
          <w:szCs w:val="24"/>
        </w:rPr>
        <w:t>5</w:t>
      </w:r>
      <w:r w:rsidRPr="630ECEC8">
        <w:rPr>
          <w:rFonts w:ascii="Times New Roman" w:eastAsia="Times New Roman" w:hAnsi="Times New Roman" w:cs="Times New Roman"/>
          <w:color w:val="000000" w:themeColor="text1"/>
          <w:sz w:val="24"/>
          <w:szCs w:val="24"/>
        </w:rPr>
        <w:t xml:space="preserve"> t</w:t>
      </w:r>
      <w:r w:rsidR="45C23499" w:rsidRPr="630ECEC8">
        <w:rPr>
          <w:rFonts w:ascii="Times New Roman" w:eastAsia="Times New Roman" w:hAnsi="Times New Roman" w:cs="Times New Roman"/>
          <w:color w:val="000000" w:themeColor="text1"/>
          <w:sz w:val="24"/>
          <w:szCs w:val="24"/>
        </w:rPr>
        <w:t xml:space="preserve"> CO</w:t>
      </w:r>
      <w:r w:rsidR="45C23499" w:rsidRPr="630ECEC8">
        <w:rPr>
          <w:rFonts w:ascii="Times New Roman" w:eastAsia="Times New Roman" w:hAnsi="Times New Roman" w:cs="Times New Roman"/>
          <w:color w:val="000000" w:themeColor="text1"/>
          <w:sz w:val="24"/>
          <w:szCs w:val="24"/>
          <w:vertAlign w:val="subscript"/>
        </w:rPr>
        <w:t>2</w:t>
      </w:r>
      <w:r w:rsidR="45C23499" w:rsidRPr="630ECEC8">
        <w:rPr>
          <w:rFonts w:ascii="Times New Roman" w:eastAsia="Times New Roman" w:hAnsi="Times New Roman" w:cs="Times New Roman"/>
          <w:color w:val="000000" w:themeColor="text1"/>
          <w:sz w:val="24"/>
          <w:szCs w:val="24"/>
        </w:rPr>
        <w:t xml:space="preserve"> </w:t>
      </w:r>
      <w:proofErr w:type="spellStart"/>
      <w:r w:rsidR="45C23499" w:rsidRPr="630ECEC8">
        <w:rPr>
          <w:rFonts w:ascii="Times New Roman" w:eastAsia="Times New Roman" w:hAnsi="Times New Roman" w:cs="Times New Roman"/>
          <w:color w:val="000000" w:themeColor="text1"/>
          <w:sz w:val="24"/>
          <w:szCs w:val="24"/>
        </w:rPr>
        <w:t>ekv</w:t>
      </w:r>
      <w:proofErr w:type="spellEnd"/>
      <w:r w:rsidRPr="630ECEC8">
        <w:rPr>
          <w:rFonts w:ascii="Times New Roman" w:eastAsia="Times New Roman" w:hAnsi="Times New Roman" w:cs="Times New Roman"/>
          <w:color w:val="000000" w:themeColor="text1"/>
          <w:sz w:val="24"/>
          <w:szCs w:val="24"/>
        </w:rPr>
        <w:t>.</w:t>
      </w:r>
    </w:p>
    <w:p w14:paraId="7F8A1286" w14:textId="3F2A14B7" w:rsidR="4F62F48B" w:rsidRDefault="4F62F48B" w:rsidP="0022149E">
      <w:pPr>
        <w:spacing w:after="0" w:line="240" w:lineRule="auto"/>
        <w:rPr>
          <w:rFonts w:ascii="Times New Roman" w:eastAsia="Times New Roman" w:hAnsi="Times New Roman" w:cs="Times New Roman"/>
          <w:color w:val="000000" w:themeColor="text1"/>
          <w:sz w:val="24"/>
          <w:szCs w:val="24"/>
        </w:rPr>
      </w:pPr>
    </w:p>
    <w:p w14:paraId="2B3B47F5" w14:textId="1D2D6872" w:rsidR="316B644D" w:rsidRDefault="4FF3FC0F" w:rsidP="0022149E">
      <w:pPr>
        <w:spacing w:after="0" w:line="240" w:lineRule="auto"/>
        <w:jc w:val="both"/>
        <w:rPr>
          <w:rFonts w:ascii="Times New Roman" w:eastAsia="Times New Roman" w:hAnsi="Times New Roman" w:cs="Times New Roman"/>
          <w:color w:val="000000" w:themeColor="text1"/>
          <w:sz w:val="24"/>
          <w:szCs w:val="24"/>
        </w:rPr>
      </w:pPr>
      <w:r w:rsidRPr="630ECEC8">
        <w:rPr>
          <w:rFonts w:ascii="Times New Roman" w:eastAsia="Times New Roman" w:hAnsi="Times New Roman" w:cs="Times New Roman"/>
          <w:color w:val="000000" w:themeColor="text1"/>
          <w:sz w:val="24"/>
          <w:szCs w:val="24"/>
        </w:rPr>
        <w:t>Sihttasemed on indikatiivsed ja muutuvad ajas</w:t>
      </w:r>
      <w:r w:rsidR="2778472A" w:rsidRPr="630ECEC8">
        <w:rPr>
          <w:rFonts w:ascii="Times New Roman" w:eastAsia="Times New Roman" w:hAnsi="Times New Roman" w:cs="Times New Roman"/>
          <w:color w:val="000000" w:themeColor="text1"/>
          <w:sz w:val="24"/>
          <w:szCs w:val="24"/>
        </w:rPr>
        <w:t>,</w:t>
      </w:r>
      <w:r w:rsidRPr="630ECEC8">
        <w:rPr>
          <w:rFonts w:ascii="Times New Roman" w:eastAsia="Times New Roman" w:hAnsi="Times New Roman" w:cs="Times New Roman"/>
          <w:color w:val="000000" w:themeColor="text1"/>
          <w:sz w:val="24"/>
          <w:szCs w:val="24"/>
        </w:rPr>
        <w:t xml:space="preserve"> kuna </w:t>
      </w:r>
      <w:r w:rsidR="116DB757" w:rsidRPr="630ECEC8">
        <w:rPr>
          <w:rFonts w:ascii="Times New Roman" w:eastAsia="Times New Roman" w:hAnsi="Times New Roman" w:cs="Times New Roman"/>
          <w:color w:val="000000" w:themeColor="text1"/>
          <w:sz w:val="24"/>
          <w:szCs w:val="24"/>
        </w:rPr>
        <w:t xml:space="preserve">KHG arvestamise ja inventuuri </w:t>
      </w:r>
      <w:r w:rsidR="2C5BA5B4" w:rsidRPr="630ECEC8">
        <w:rPr>
          <w:rFonts w:ascii="Times New Roman" w:eastAsia="Times New Roman" w:hAnsi="Times New Roman" w:cs="Times New Roman"/>
          <w:color w:val="000000" w:themeColor="text1"/>
          <w:sz w:val="24"/>
          <w:szCs w:val="24"/>
        </w:rPr>
        <w:t xml:space="preserve">pidevast </w:t>
      </w:r>
      <w:r w:rsidR="116DB757" w:rsidRPr="630ECEC8">
        <w:rPr>
          <w:rFonts w:ascii="Times New Roman" w:eastAsia="Times New Roman" w:hAnsi="Times New Roman" w:cs="Times New Roman"/>
          <w:color w:val="000000" w:themeColor="text1"/>
          <w:sz w:val="24"/>
          <w:szCs w:val="24"/>
        </w:rPr>
        <w:t>arendamisest võivad võrdluseks olevate baasaastate heitkogused muutuda</w:t>
      </w:r>
      <w:r w:rsidR="307C1C43" w:rsidRPr="630ECEC8">
        <w:rPr>
          <w:rFonts w:ascii="Times New Roman" w:eastAsia="Times New Roman" w:hAnsi="Times New Roman" w:cs="Times New Roman"/>
          <w:color w:val="000000" w:themeColor="text1"/>
          <w:sz w:val="24"/>
          <w:szCs w:val="24"/>
        </w:rPr>
        <w:t>. Arenduste käigus võib täpsustuda metoodika, kasutatud algandmed</w:t>
      </w:r>
      <w:r w:rsidR="329E85AE" w:rsidRPr="630ECEC8">
        <w:rPr>
          <w:rFonts w:ascii="Times New Roman" w:eastAsia="Times New Roman" w:hAnsi="Times New Roman" w:cs="Times New Roman"/>
          <w:color w:val="000000" w:themeColor="text1"/>
          <w:sz w:val="24"/>
          <w:szCs w:val="24"/>
        </w:rPr>
        <w:t xml:space="preserve"> või </w:t>
      </w:r>
      <w:r w:rsidR="5B0C8E71" w:rsidRPr="630ECEC8">
        <w:rPr>
          <w:rFonts w:ascii="Times New Roman" w:eastAsia="Times New Roman" w:hAnsi="Times New Roman" w:cs="Times New Roman"/>
          <w:color w:val="000000" w:themeColor="text1"/>
          <w:sz w:val="24"/>
          <w:szCs w:val="24"/>
        </w:rPr>
        <w:t>muutuda eriheitetegurid.</w:t>
      </w:r>
    </w:p>
    <w:p w14:paraId="7B94F53D" w14:textId="6A3F21F3" w:rsidR="04B7E9E6" w:rsidRDefault="04B7E9E6" w:rsidP="0022149E">
      <w:pPr>
        <w:spacing w:after="0" w:line="240" w:lineRule="auto"/>
        <w:rPr>
          <w:rFonts w:ascii="Times New Roman" w:eastAsia="Times New Roman" w:hAnsi="Times New Roman" w:cs="Times New Roman"/>
          <w:color w:val="000000" w:themeColor="text1"/>
          <w:sz w:val="24"/>
          <w:szCs w:val="24"/>
        </w:rPr>
      </w:pPr>
    </w:p>
    <w:p w14:paraId="0844606E" w14:textId="71CCA47D" w:rsidR="6ED6283E" w:rsidRDefault="235931A6" w:rsidP="0022149E">
      <w:pPr>
        <w:spacing w:after="0" w:line="240" w:lineRule="auto"/>
        <w:jc w:val="both"/>
        <w:rPr>
          <w:rFonts w:ascii="Times New Roman" w:eastAsia="Times New Roman" w:hAnsi="Times New Roman" w:cs="Times New Roman"/>
          <w:sz w:val="24"/>
          <w:szCs w:val="24"/>
        </w:rPr>
      </w:pPr>
      <w:r w:rsidRPr="7C84A48D">
        <w:rPr>
          <w:rFonts w:ascii="Times New Roman" w:eastAsia="Times New Roman" w:hAnsi="Times New Roman" w:cs="Times New Roman"/>
          <w:sz w:val="24"/>
          <w:szCs w:val="24"/>
        </w:rPr>
        <w:t xml:space="preserve">Eesmärkide seadmisel on arvestatud, et </w:t>
      </w:r>
      <w:r w:rsidR="097CF15A" w:rsidRPr="7C84A48D">
        <w:rPr>
          <w:rFonts w:ascii="Times New Roman" w:eastAsia="Times New Roman" w:hAnsi="Times New Roman" w:cs="Times New Roman"/>
          <w:sz w:val="24"/>
          <w:szCs w:val="24"/>
        </w:rPr>
        <w:t>taastuvelektri tootmine suureneb kiiresti ja oluliselt.</w:t>
      </w:r>
      <w:r w:rsidR="05A736B9" w:rsidRPr="7C84A48D">
        <w:rPr>
          <w:rFonts w:ascii="Times New Roman" w:eastAsia="Times New Roman" w:hAnsi="Times New Roman" w:cs="Times New Roman"/>
          <w:sz w:val="24"/>
          <w:szCs w:val="24"/>
        </w:rPr>
        <w:t xml:space="preserve"> </w:t>
      </w:r>
      <w:r w:rsidR="097CF15A" w:rsidRPr="7C84A48D">
        <w:rPr>
          <w:rFonts w:ascii="Times New Roman" w:eastAsia="Times New Roman" w:hAnsi="Times New Roman" w:cs="Times New Roman"/>
          <w:sz w:val="24"/>
          <w:szCs w:val="24"/>
        </w:rPr>
        <w:t xml:space="preserve">Lisaks peab </w:t>
      </w:r>
      <w:r w:rsidRPr="7C84A48D">
        <w:rPr>
          <w:rFonts w:ascii="Times New Roman" w:eastAsia="Times New Roman" w:hAnsi="Times New Roman" w:cs="Times New Roman"/>
          <w:sz w:val="24"/>
          <w:szCs w:val="24"/>
        </w:rPr>
        <w:t>2030. aastaks</w:t>
      </w:r>
      <w:r w:rsidR="05A736B9" w:rsidRPr="7C84A48D">
        <w:rPr>
          <w:rFonts w:ascii="Times New Roman" w:eastAsia="Times New Roman" w:hAnsi="Times New Roman" w:cs="Times New Roman"/>
          <w:sz w:val="24"/>
          <w:szCs w:val="24"/>
        </w:rPr>
        <w:t xml:space="preserve"> </w:t>
      </w:r>
      <w:r w:rsidR="63CE9FC9" w:rsidRPr="7C84A48D">
        <w:rPr>
          <w:rFonts w:ascii="Times New Roman" w:eastAsia="Times New Roman" w:hAnsi="Times New Roman" w:cs="Times New Roman"/>
          <w:sz w:val="24"/>
          <w:szCs w:val="24"/>
        </w:rPr>
        <w:t>olema Eesti elektrisüsteemis 1000 MW ulatuses juhitavaid elektrijaamu (nt põlevkivielektrijaam või gaasielektrijaam)</w:t>
      </w:r>
      <w:r w:rsidRPr="7C84A48D">
        <w:rPr>
          <w:rFonts w:ascii="Times New Roman" w:eastAsia="Times New Roman" w:hAnsi="Times New Roman" w:cs="Times New Roman"/>
          <w:sz w:val="24"/>
          <w:szCs w:val="24"/>
        </w:rPr>
        <w:t xml:space="preserve"> elektrivarustuskindluse tagamiseks. </w:t>
      </w:r>
      <w:r w:rsidR="0A284292" w:rsidRPr="7C84A48D">
        <w:rPr>
          <w:rFonts w:ascii="Times New Roman" w:eastAsia="Times New Roman" w:hAnsi="Times New Roman" w:cs="Times New Roman"/>
          <w:sz w:val="24"/>
          <w:szCs w:val="24"/>
        </w:rPr>
        <w:t>Aastaks 2040 on vajadus juhitavate elektrijaamade jär</w:t>
      </w:r>
      <w:r w:rsidR="220062DD" w:rsidRPr="7C84A48D">
        <w:rPr>
          <w:rFonts w:ascii="Times New Roman" w:eastAsia="Times New Roman" w:hAnsi="Times New Roman" w:cs="Times New Roman"/>
          <w:sz w:val="24"/>
          <w:szCs w:val="24"/>
        </w:rPr>
        <w:t>ele</w:t>
      </w:r>
      <w:r w:rsidR="0A284292" w:rsidRPr="7C84A48D">
        <w:rPr>
          <w:rFonts w:ascii="Times New Roman" w:eastAsia="Times New Roman" w:hAnsi="Times New Roman" w:cs="Times New Roman"/>
          <w:sz w:val="24"/>
          <w:szCs w:val="24"/>
        </w:rPr>
        <w:t xml:space="preserve"> vähemalt 1000 MW, tõenäoliselt </w:t>
      </w:r>
      <w:r w:rsidR="0A284292" w:rsidRPr="6453C539">
        <w:rPr>
          <w:rFonts w:ascii="Times New Roman" w:eastAsia="Times New Roman" w:hAnsi="Times New Roman" w:cs="Times New Roman"/>
          <w:sz w:val="24"/>
          <w:szCs w:val="24"/>
        </w:rPr>
        <w:t>1</w:t>
      </w:r>
      <w:r w:rsidR="374D673E" w:rsidRPr="6453C539">
        <w:rPr>
          <w:rFonts w:ascii="Times New Roman" w:eastAsia="Times New Roman" w:hAnsi="Times New Roman" w:cs="Times New Roman"/>
          <w:sz w:val="24"/>
          <w:szCs w:val="24"/>
        </w:rPr>
        <w:t>3</w:t>
      </w:r>
      <w:r w:rsidR="0A284292" w:rsidRPr="6453C539">
        <w:rPr>
          <w:rFonts w:ascii="Times New Roman" w:eastAsia="Times New Roman" w:hAnsi="Times New Roman" w:cs="Times New Roman"/>
          <w:sz w:val="24"/>
          <w:szCs w:val="24"/>
        </w:rPr>
        <w:t>00</w:t>
      </w:r>
      <w:r w:rsidR="53797696" w:rsidRPr="7C84A48D">
        <w:rPr>
          <w:rFonts w:ascii="Times New Roman" w:eastAsia="Times New Roman" w:hAnsi="Times New Roman" w:cs="Times New Roman"/>
          <w:sz w:val="24"/>
          <w:szCs w:val="24"/>
        </w:rPr>
        <w:t> </w:t>
      </w:r>
      <w:r w:rsidR="0A284292" w:rsidRPr="7C84A48D">
        <w:rPr>
          <w:rFonts w:ascii="Times New Roman" w:eastAsia="Times New Roman" w:hAnsi="Times New Roman" w:cs="Times New Roman"/>
          <w:sz w:val="24"/>
          <w:szCs w:val="24"/>
        </w:rPr>
        <w:t>MW. Aastast 2036 ei</w:t>
      </w:r>
      <w:r w:rsidR="6DBC5E3F" w:rsidRPr="7C84A48D">
        <w:rPr>
          <w:rFonts w:ascii="Times New Roman" w:eastAsia="Times New Roman" w:hAnsi="Times New Roman" w:cs="Times New Roman"/>
          <w:sz w:val="24"/>
          <w:szCs w:val="24"/>
        </w:rPr>
        <w:t xml:space="preserve"> plaanita</w:t>
      </w:r>
      <w:r w:rsidR="0A284292" w:rsidRPr="7C84A48D">
        <w:rPr>
          <w:rFonts w:ascii="Times New Roman" w:eastAsia="Times New Roman" w:hAnsi="Times New Roman" w:cs="Times New Roman"/>
          <w:sz w:val="24"/>
          <w:szCs w:val="24"/>
        </w:rPr>
        <w:t xml:space="preserve"> kasuta</w:t>
      </w:r>
      <w:r w:rsidR="6DBC5E3F" w:rsidRPr="7C84A48D">
        <w:rPr>
          <w:rFonts w:ascii="Times New Roman" w:eastAsia="Times New Roman" w:hAnsi="Times New Roman" w:cs="Times New Roman"/>
          <w:sz w:val="24"/>
          <w:szCs w:val="24"/>
        </w:rPr>
        <w:t>d</w:t>
      </w:r>
      <w:r w:rsidR="0A284292" w:rsidRPr="7C84A48D">
        <w:rPr>
          <w:rFonts w:ascii="Times New Roman" w:eastAsia="Times New Roman" w:hAnsi="Times New Roman" w:cs="Times New Roman"/>
          <w:sz w:val="24"/>
          <w:szCs w:val="24"/>
        </w:rPr>
        <w:t xml:space="preserve">a Eestis enam põlevkivi elektrienergia tootmiseks. Säilivad uttegaasi kütteallikana kasutavad elektrijaamad (nt </w:t>
      </w:r>
      <w:proofErr w:type="spellStart"/>
      <w:r w:rsidR="0A284292" w:rsidRPr="7C84A48D">
        <w:rPr>
          <w:rFonts w:ascii="Times New Roman" w:eastAsia="Times New Roman" w:hAnsi="Times New Roman" w:cs="Times New Roman"/>
          <w:sz w:val="24"/>
          <w:szCs w:val="24"/>
        </w:rPr>
        <w:t>Auvere</w:t>
      </w:r>
      <w:proofErr w:type="spellEnd"/>
      <w:r w:rsidR="0A284292" w:rsidRPr="7C84A48D">
        <w:rPr>
          <w:rFonts w:ascii="Times New Roman" w:eastAsia="Times New Roman" w:hAnsi="Times New Roman" w:cs="Times New Roman"/>
          <w:sz w:val="24"/>
          <w:szCs w:val="24"/>
        </w:rPr>
        <w:t xml:space="preserve">). </w:t>
      </w:r>
      <w:r w:rsidR="0013193F" w:rsidRPr="0013193F">
        <w:rPr>
          <w:rFonts w:ascii="Times New Roman" w:eastAsia="Times New Roman" w:hAnsi="Times New Roman" w:cs="Times New Roman"/>
          <w:sz w:val="24"/>
          <w:szCs w:val="24"/>
        </w:rPr>
        <w:t>2024. aasta juulis kuulutas Elering AS välja sagedusreservide hanke, millega on võimalik hankida sõltuvalt laekunud pakkumistest kuni 500 MW ulatuses uut juhitavat võimsust, sh salvestus ning gaasielektrijaamad.</w:t>
      </w:r>
      <w:r w:rsidR="0013193F">
        <w:rPr>
          <w:rFonts w:ascii="Times New Roman" w:eastAsia="Times New Roman" w:hAnsi="Times New Roman" w:cs="Times New Roman"/>
          <w:sz w:val="24"/>
          <w:szCs w:val="24"/>
        </w:rPr>
        <w:t xml:space="preserve"> </w:t>
      </w:r>
      <w:r w:rsidR="0A284292" w:rsidRPr="7C84A48D">
        <w:rPr>
          <w:rFonts w:ascii="Times New Roman" w:eastAsia="Times New Roman" w:hAnsi="Times New Roman" w:cs="Times New Roman"/>
          <w:sz w:val="24"/>
          <w:szCs w:val="24"/>
        </w:rPr>
        <w:t>Vajaduse</w:t>
      </w:r>
      <w:r w:rsidR="220062DD" w:rsidRPr="7C84A48D">
        <w:rPr>
          <w:rFonts w:ascii="Times New Roman" w:eastAsia="Times New Roman" w:hAnsi="Times New Roman" w:cs="Times New Roman"/>
          <w:sz w:val="24"/>
          <w:szCs w:val="24"/>
        </w:rPr>
        <w:t xml:space="preserve"> korra</w:t>
      </w:r>
      <w:r w:rsidR="0A284292" w:rsidRPr="7C84A48D">
        <w:rPr>
          <w:rFonts w:ascii="Times New Roman" w:eastAsia="Times New Roman" w:hAnsi="Times New Roman" w:cs="Times New Roman"/>
          <w:sz w:val="24"/>
          <w:szCs w:val="24"/>
        </w:rPr>
        <w:t xml:space="preserve">l järgneb riigipoolse võimsusmehhanismina hange </w:t>
      </w:r>
      <w:r w:rsidR="220062DD" w:rsidRPr="7C84A48D">
        <w:rPr>
          <w:rFonts w:ascii="Times New Roman" w:eastAsia="Times New Roman" w:hAnsi="Times New Roman" w:cs="Times New Roman"/>
          <w:sz w:val="24"/>
          <w:szCs w:val="24"/>
        </w:rPr>
        <w:t xml:space="preserve">uute </w:t>
      </w:r>
      <w:r w:rsidR="0A284292" w:rsidRPr="7C84A48D">
        <w:rPr>
          <w:rFonts w:ascii="Times New Roman" w:eastAsia="Times New Roman" w:hAnsi="Times New Roman" w:cs="Times New Roman"/>
          <w:sz w:val="24"/>
          <w:szCs w:val="24"/>
        </w:rPr>
        <w:t>juhitavate jaamade</w:t>
      </w:r>
      <w:r w:rsidR="220062DD" w:rsidRPr="7C84A48D">
        <w:rPr>
          <w:rFonts w:ascii="Times New Roman" w:eastAsia="Times New Roman" w:hAnsi="Times New Roman" w:cs="Times New Roman"/>
          <w:sz w:val="24"/>
          <w:szCs w:val="24"/>
        </w:rPr>
        <w:t xml:space="preserve"> saamiseks</w:t>
      </w:r>
      <w:r w:rsidR="0A284292" w:rsidRPr="7C84A48D">
        <w:rPr>
          <w:rFonts w:ascii="Times New Roman" w:eastAsia="Times New Roman" w:hAnsi="Times New Roman" w:cs="Times New Roman"/>
          <w:sz w:val="24"/>
          <w:szCs w:val="24"/>
        </w:rPr>
        <w:t xml:space="preserve">, et vähemalt 1000 MW juhitavaid võimsuseid oleks elektrisüsteemis olemas. </w:t>
      </w:r>
      <w:r w:rsidR="3769A82A" w:rsidRPr="7C84A48D">
        <w:rPr>
          <w:rFonts w:ascii="Times New Roman" w:eastAsia="Times New Roman" w:hAnsi="Times New Roman" w:cs="Times New Roman"/>
          <w:sz w:val="24"/>
          <w:szCs w:val="24"/>
        </w:rPr>
        <w:t>Uued</w:t>
      </w:r>
      <w:r w:rsidR="7E16842A" w:rsidRPr="7C84A48D">
        <w:rPr>
          <w:rFonts w:ascii="Times New Roman" w:eastAsia="Times New Roman" w:hAnsi="Times New Roman" w:cs="Times New Roman"/>
          <w:sz w:val="24"/>
          <w:szCs w:val="24"/>
        </w:rPr>
        <w:t xml:space="preserve"> </w:t>
      </w:r>
      <w:proofErr w:type="spellStart"/>
      <w:r w:rsidR="7E16842A" w:rsidRPr="7C84A48D">
        <w:rPr>
          <w:rFonts w:ascii="Times New Roman" w:eastAsia="Times New Roman" w:hAnsi="Times New Roman" w:cs="Times New Roman"/>
          <w:sz w:val="24"/>
          <w:szCs w:val="24"/>
        </w:rPr>
        <w:t>gaasijaamad</w:t>
      </w:r>
      <w:proofErr w:type="spellEnd"/>
      <w:r w:rsidRPr="7C84A48D">
        <w:rPr>
          <w:rFonts w:ascii="Times New Roman" w:eastAsia="Times New Roman" w:hAnsi="Times New Roman" w:cs="Times New Roman"/>
          <w:sz w:val="24"/>
          <w:szCs w:val="24"/>
        </w:rPr>
        <w:t xml:space="preserve"> töötavad algul maagaasil ja alates 2040. aastast alternatiivkütustel </w:t>
      </w:r>
      <w:r w:rsidR="309A2030" w:rsidRPr="7C84A48D">
        <w:rPr>
          <w:rFonts w:ascii="Times New Roman" w:eastAsia="Times New Roman" w:hAnsi="Times New Roman" w:cs="Times New Roman"/>
          <w:sz w:val="24"/>
          <w:szCs w:val="24"/>
        </w:rPr>
        <w:t xml:space="preserve">(nt </w:t>
      </w:r>
      <w:proofErr w:type="spellStart"/>
      <w:r w:rsidR="309A2030" w:rsidRPr="7C84A48D">
        <w:rPr>
          <w:rFonts w:ascii="Times New Roman" w:eastAsia="Times New Roman" w:hAnsi="Times New Roman" w:cs="Times New Roman"/>
          <w:sz w:val="24"/>
          <w:szCs w:val="24"/>
        </w:rPr>
        <w:t>biometaanil</w:t>
      </w:r>
      <w:proofErr w:type="spellEnd"/>
      <w:r w:rsidR="309A2030" w:rsidRPr="7C84A48D">
        <w:rPr>
          <w:rFonts w:ascii="Times New Roman" w:eastAsia="Times New Roman" w:hAnsi="Times New Roman" w:cs="Times New Roman"/>
          <w:sz w:val="24"/>
          <w:szCs w:val="24"/>
        </w:rPr>
        <w:t xml:space="preserve"> või taastuvvesinikul) </w:t>
      </w:r>
      <w:r w:rsidRPr="7C84A48D">
        <w:rPr>
          <w:rFonts w:ascii="Times New Roman" w:eastAsia="Times New Roman" w:hAnsi="Times New Roman" w:cs="Times New Roman"/>
          <w:sz w:val="24"/>
          <w:szCs w:val="24"/>
        </w:rPr>
        <w:t>ehk CO</w:t>
      </w:r>
      <w:r w:rsidRPr="7C84A48D">
        <w:rPr>
          <w:rFonts w:ascii="Times New Roman" w:eastAsia="Times New Roman" w:hAnsi="Times New Roman" w:cs="Times New Roman"/>
          <w:sz w:val="24"/>
          <w:szCs w:val="24"/>
          <w:vertAlign w:val="subscript"/>
        </w:rPr>
        <w:t>2</w:t>
      </w:r>
      <w:r w:rsidR="220062DD" w:rsidRPr="7C84A48D">
        <w:rPr>
          <w:rFonts w:ascii="Times New Roman" w:eastAsia="Times New Roman" w:hAnsi="Times New Roman" w:cs="Times New Roman"/>
          <w:sz w:val="24"/>
          <w:szCs w:val="24"/>
          <w:vertAlign w:val="subscript"/>
        </w:rPr>
        <w:t xml:space="preserve"> </w:t>
      </w:r>
      <w:r w:rsidRPr="7C84A48D">
        <w:rPr>
          <w:rFonts w:ascii="Times New Roman" w:eastAsia="Times New Roman" w:hAnsi="Times New Roman" w:cs="Times New Roman"/>
          <w:sz w:val="24"/>
          <w:szCs w:val="24"/>
        </w:rPr>
        <w:t xml:space="preserve">heite vabalt. Lisaks on arvestatud, et kogu </w:t>
      </w:r>
      <w:r w:rsidR="4BD90235" w:rsidRPr="7C84A48D">
        <w:rPr>
          <w:rFonts w:ascii="Times New Roman" w:eastAsia="Times New Roman" w:hAnsi="Times New Roman" w:cs="Times New Roman"/>
          <w:sz w:val="24"/>
          <w:szCs w:val="24"/>
        </w:rPr>
        <w:t>elektri</w:t>
      </w:r>
      <w:r w:rsidR="64D7D8CE" w:rsidRPr="7C84A48D">
        <w:rPr>
          <w:rFonts w:ascii="Times New Roman" w:eastAsia="Times New Roman" w:hAnsi="Times New Roman" w:cs="Times New Roman"/>
          <w:sz w:val="24"/>
          <w:szCs w:val="24"/>
        </w:rPr>
        <w:t>energia</w:t>
      </w:r>
      <w:r w:rsidR="1EF0C757" w:rsidRPr="7C84A48D">
        <w:rPr>
          <w:rFonts w:ascii="Times New Roman" w:eastAsia="Times New Roman" w:hAnsi="Times New Roman" w:cs="Times New Roman"/>
          <w:sz w:val="24"/>
          <w:szCs w:val="24"/>
        </w:rPr>
        <w:t xml:space="preserve"> </w:t>
      </w:r>
      <w:r w:rsidRPr="7C84A48D">
        <w:rPr>
          <w:rFonts w:ascii="Times New Roman" w:eastAsia="Times New Roman" w:hAnsi="Times New Roman" w:cs="Times New Roman"/>
          <w:sz w:val="24"/>
          <w:szCs w:val="24"/>
        </w:rPr>
        <w:t>tootmine</w:t>
      </w:r>
      <w:r w:rsidR="09EA9F0E" w:rsidRPr="7C84A48D">
        <w:rPr>
          <w:rFonts w:ascii="Times New Roman" w:eastAsia="Times New Roman" w:hAnsi="Times New Roman" w:cs="Times New Roman"/>
          <w:sz w:val="24"/>
          <w:szCs w:val="24"/>
        </w:rPr>
        <w:t xml:space="preserve">, </w:t>
      </w:r>
      <w:r w:rsidR="33B3CCC7" w:rsidRPr="7C84A48D">
        <w:rPr>
          <w:rFonts w:ascii="Times New Roman" w:eastAsia="Times New Roman" w:hAnsi="Times New Roman" w:cs="Times New Roman"/>
          <w:sz w:val="24"/>
          <w:szCs w:val="24"/>
        </w:rPr>
        <w:t>s</w:t>
      </w:r>
      <w:r w:rsidR="09EA9F0E" w:rsidRPr="7C84A48D">
        <w:rPr>
          <w:rFonts w:ascii="Times New Roman" w:eastAsia="Times New Roman" w:hAnsi="Times New Roman" w:cs="Times New Roman"/>
          <w:sz w:val="24"/>
          <w:szCs w:val="24"/>
        </w:rPr>
        <w:t xml:space="preserve">h ka tugiteenused </w:t>
      </w:r>
      <w:r w:rsidR="15260E46" w:rsidRPr="7C84A48D">
        <w:rPr>
          <w:rFonts w:ascii="Times New Roman" w:eastAsia="Times New Roman" w:hAnsi="Times New Roman" w:cs="Times New Roman"/>
          <w:sz w:val="24"/>
          <w:szCs w:val="24"/>
        </w:rPr>
        <w:t>e</w:t>
      </w:r>
      <w:r w:rsidR="7D30EC99" w:rsidRPr="7C84A48D">
        <w:rPr>
          <w:rFonts w:ascii="Times New Roman" w:eastAsia="Times New Roman" w:hAnsi="Times New Roman" w:cs="Times New Roman"/>
          <w:sz w:val="24"/>
          <w:szCs w:val="24"/>
        </w:rPr>
        <w:t>lektrituru seaduse</w:t>
      </w:r>
      <w:r w:rsidR="09EA9F0E" w:rsidRPr="7C84A48D">
        <w:rPr>
          <w:rFonts w:ascii="Times New Roman" w:eastAsia="Times New Roman" w:hAnsi="Times New Roman" w:cs="Times New Roman"/>
          <w:sz w:val="24"/>
          <w:szCs w:val="24"/>
        </w:rPr>
        <w:t xml:space="preserve"> mõistes,</w:t>
      </w:r>
      <w:r w:rsidRPr="7C84A48D">
        <w:rPr>
          <w:rFonts w:ascii="Times New Roman" w:eastAsia="Times New Roman" w:hAnsi="Times New Roman" w:cs="Times New Roman"/>
          <w:sz w:val="24"/>
          <w:szCs w:val="24"/>
        </w:rPr>
        <w:t xml:space="preserve"> muutu</w:t>
      </w:r>
      <w:r w:rsidR="33B3CCC7" w:rsidRPr="7C84A48D">
        <w:rPr>
          <w:rFonts w:ascii="Times New Roman" w:eastAsia="Times New Roman" w:hAnsi="Times New Roman" w:cs="Times New Roman"/>
          <w:sz w:val="24"/>
          <w:szCs w:val="24"/>
        </w:rPr>
        <w:t>vad</w:t>
      </w:r>
      <w:r w:rsidRPr="7C84A48D">
        <w:rPr>
          <w:rFonts w:ascii="Times New Roman" w:eastAsia="Times New Roman" w:hAnsi="Times New Roman" w:cs="Times New Roman"/>
          <w:sz w:val="24"/>
          <w:szCs w:val="24"/>
        </w:rPr>
        <w:t xml:space="preserve"> CO</w:t>
      </w:r>
      <w:r w:rsidRPr="7C84A48D">
        <w:rPr>
          <w:rFonts w:ascii="Times New Roman" w:eastAsia="Times New Roman" w:hAnsi="Times New Roman" w:cs="Times New Roman"/>
          <w:sz w:val="24"/>
          <w:szCs w:val="24"/>
          <w:vertAlign w:val="subscript"/>
        </w:rPr>
        <w:t>2</w:t>
      </w:r>
      <w:r w:rsidR="09A59FE6" w:rsidRPr="7C84A48D">
        <w:rPr>
          <w:rFonts w:ascii="Times New Roman" w:eastAsia="Times New Roman" w:hAnsi="Times New Roman" w:cs="Times New Roman"/>
          <w:sz w:val="24"/>
          <w:szCs w:val="24"/>
          <w:vertAlign w:val="subscript"/>
        </w:rPr>
        <w:t xml:space="preserve"> </w:t>
      </w:r>
      <w:r w:rsidR="1CD0726A" w:rsidRPr="7C84A48D">
        <w:rPr>
          <w:rFonts w:ascii="Times New Roman" w:eastAsia="Times New Roman" w:hAnsi="Times New Roman" w:cs="Times New Roman"/>
          <w:sz w:val="24"/>
          <w:szCs w:val="24"/>
        </w:rPr>
        <w:t>neutraalseks</w:t>
      </w:r>
      <w:r w:rsidRPr="7C84A48D">
        <w:rPr>
          <w:rFonts w:ascii="Times New Roman" w:eastAsia="Times New Roman" w:hAnsi="Times New Roman" w:cs="Times New Roman"/>
          <w:sz w:val="24"/>
          <w:szCs w:val="24"/>
        </w:rPr>
        <w:t xml:space="preserve"> hiljemalt aastaks 2040.</w:t>
      </w:r>
    </w:p>
    <w:p w14:paraId="57F0E352" w14:textId="2A23E667" w:rsidR="4F62F48B" w:rsidRDefault="4F62F48B" w:rsidP="0022149E">
      <w:pPr>
        <w:spacing w:after="0" w:line="240" w:lineRule="auto"/>
        <w:jc w:val="both"/>
        <w:rPr>
          <w:rFonts w:ascii="Times New Roman" w:eastAsia="Times New Roman" w:hAnsi="Times New Roman" w:cs="Times New Roman"/>
          <w:sz w:val="24"/>
          <w:szCs w:val="24"/>
        </w:rPr>
      </w:pPr>
    </w:p>
    <w:p w14:paraId="39DD26FF" w14:textId="0F411B77" w:rsidR="72075CAC" w:rsidRDefault="174541AE" w:rsidP="0022149E">
      <w:pPr>
        <w:spacing w:after="0" w:line="240" w:lineRule="auto"/>
        <w:jc w:val="both"/>
        <w:rPr>
          <w:rFonts w:ascii="Times New Roman" w:eastAsia="Times New Roman" w:hAnsi="Times New Roman" w:cs="Times New Roman"/>
          <w:sz w:val="24"/>
          <w:szCs w:val="24"/>
        </w:rPr>
      </w:pPr>
      <w:r w:rsidRPr="630ECEC8">
        <w:rPr>
          <w:rFonts w:ascii="Times New Roman" w:eastAsia="Times New Roman" w:hAnsi="Times New Roman" w:cs="Times New Roman"/>
          <w:sz w:val="24"/>
          <w:szCs w:val="24"/>
        </w:rPr>
        <w:t>Lisaks elektrienergia tootmise CO</w:t>
      </w:r>
      <w:r w:rsidRPr="630ECEC8">
        <w:rPr>
          <w:rFonts w:ascii="Times New Roman" w:eastAsia="Times New Roman" w:hAnsi="Times New Roman" w:cs="Times New Roman"/>
          <w:sz w:val="24"/>
          <w:szCs w:val="24"/>
          <w:vertAlign w:val="subscript"/>
        </w:rPr>
        <w:t>2</w:t>
      </w:r>
      <w:r w:rsidR="0075558F">
        <w:rPr>
          <w:rFonts w:ascii="Times New Roman" w:eastAsia="Times New Roman" w:hAnsi="Times New Roman" w:cs="Times New Roman"/>
          <w:sz w:val="24"/>
          <w:szCs w:val="24"/>
          <w:vertAlign w:val="subscript"/>
        </w:rPr>
        <w:t xml:space="preserve"> </w:t>
      </w:r>
      <w:r w:rsidRPr="630ECEC8">
        <w:rPr>
          <w:rFonts w:ascii="Times New Roman" w:eastAsia="Times New Roman" w:hAnsi="Times New Roman" w:cs="Times New Roman"/>
          <w:sz w:val="24"/>
          <w:szCs w:val="24"/>
        </w:rPr>
        <w:t>heite neutraalseks muutmisele on lõikes 2 nimetatud eesmärkide arvestamisel lähtutud eeldusest, et ka soojuse tootmine on aastaks 2040 CO</w:t>
      </w:r>
      <w:r w:rsidRPr="630ECEC8">
        <w:rPr>
          <w:rFonts w:ascii="Times New Roman" w:eastAsia="Times New Roman" w:hAnsi="Times New Roman" w:cs="Times New Roman"/>
          <w:sz w:val="24"/>
          <w:szCs w:val="24"/>
          <w:vertAlign w:val="subscript"/>
        </w:rPr>
        <w:t>2</w:t>
      </w:r>
      <w:r w:rsidR="0075558F">
        <w:rPr>
          <w:rFonts w:ascii="Times New Roman" w:eastAsia="Times New Roman" w:hAnsi="Times New Roman" w:cs="Times New Roman"/>
          <w:sz w:val="24"/>
          <w:szCs w:val="24"/>
          <w:vertAlign w:val="subscript"/>
        </w:rPr>
        <w:t xml:space="preserve"> </w:t>
      </w:r>
      <w:r w:rsidRPr="630ECEC8">
        <w:rPr>
          <w:rFonts w:ascii="Times New Roman" w:eastAsia="Times New Roman" w:hAnsi="Times New Roman" w:cs="Times New Roman"/>
          <w:sz w:val="24"/>
          <w:szCs w:val="24"/>
        </w:rPr>
        <w:t xml:space="preserve">heite neutraalne. Suurim </w:t>
      </w:r>
      <w:r w:rsidR="007C36A6">
        <w:rPr>
          <w:rFonts w:ascii="Times New Roman" w:eastAsia="Times New Roman" w:hAnsi="Times New Roman" w:cs="Times New Roman"/>
          <w:sz w:val="24"/>
          <w:szCs w:val="24"/>
        </w:rPr>
        <w:t>ülesanne</w:t>
      </w:r>
      <w:r w:rsidRPr="630ECEC8">
        <w:rPr>
          <w:rFonts w:ascii="Times New Roman" w:eastAsia="Times New Roman" w:hAnsi="Times New Roman" w:cs="Times New Roman"/>
          <w:sz w:val="24"/>
          <w:szCs w:val="24"/>
        </w:rPr>
        <w:t xml:space="preserve"> on leida soojusmajanduses lahendus põlevkiviõlikateldele ning veel uttegaasi kasutavatele piirkondadele (ennekõike Ida-Virumaa). Taastuvelektri üha suurenev tootmismaht annab hea võimaluse soojuspumpade senisest suuremahulisele kasutamisele soojuse tootmiseks nii lokaal- kui </w:t>
      </w:r>
      <w:r w:rsidR="2778472A" w:rsidRPr="630ECEC8">
        <w:rPr>
          <w:rFonts w:ascii="Times New Roman" w:eastAsia="Times New Roman" w:hAnsi="Times New Roman" w:cs="Times New Roman"/>
          <w:sz w:val="24"/>
          <w:szCs w:val="24"/>
        </w:rPr>
        <w:t xml:space="preserve">ka </w:t>
      </w:r>
      <w:r w:rsidRPr="630ECEC8">
        <w:rPr>
          <w:rFonts w:ascii="Times New Roman" w:eastAsia="Times New Roman" w:hAnsi="Times New Roman" w:cs="Times New Roman"/>
          <w:sz w:val="24"/>
          <w:szCs w:val="24"/>
        </w:rPr>
        <w:t xml:space="preserve">kaugküttes. Lisaks on võimalik kasutada soojuse tootmises tööstusprotsessides tekkinud jääksoojust (ennekõike kaugküttes). </w:t>
      </w:r>
      <w:proofErr w:type="spellStart"/>
      <w:r w:rsidRPr="630ECEC8">
        <w:rPr>
          <w:rFonts w:ascii="Times New Roman" w:eastAsia="Times New Roman" w:hAnsi="Times New Roman" w:cs="Times New Roman"/>
          <w:sz w:val="24"/>
          <w:szCs w:val="24"/>
        </w:rPr>
        <w:t>KIK</w:t>
      </w:r>
      <w:r w:rsidR="2778472A" w:rsidRPr="630ECEC8">
        <w:rPr>
          <w:rFonts w:ascii="Times New Roman" w:eastAsia="Times New Roman" w:hAnsi="Times New Roman" w:cs="Times New Roman"/>
          <w:sz w:val="24"/>
          <w:szCs w:val="24"/>
        </w:rPr>
        <w:t>i</w:t>
      </w:r>
      <w:proofErr w:type="spellEnd"/>
      <w:r w:rsidRPr="630ECEC8">
        <w:rPr>
          <w:rFonts w:ascii="Times New Roman" w:eastAsia="Times New Roman" w:hAnsi="Times New Roman" w:cs="Times New Roman"/>
          <w:sz w:val="24"/>
          <w:szCs w:val="24"/>
        </w:rPr>
        <w:t xml:space="preserve"> vahendusel toetatakse finantseerimisperioodil 2021</w:t>
      </w:r>
      <w:r w:rsidR="0075558F">
        <w:rPr>
          <w:rFonts w:ascii="Times New Roman" w:eastAsia="Times New Roman" w:hAnsi="Times New Roman" w:cs="Times New Roman"/>
          <w:sz w:val="24"/>
          <w:szCs w:val="24"/>
        </w:rPr>
        <w:t>–</w:t>
      </w:r>
      <w:r w:rsidRPr="630ECEC8">
        <w:rPr>
          <w:rFonts w:ascii="Times New Roman" w:eastAsia="Times New Roman" w:hAnsi="Times New Roman" w:cs="Times New Roman"/>
          <w:sz w:val="24"/>
          <w:szCs w:val="24"/>
        </w:rPr>
        <w:t xml:space="preserve">2027 uute taastuvenergia katelseadmete </w:t>
      </w:r>
      <w:r w:rsidRPr="630ECEC8">
        <w:rPr>
          <w:rFonts w:ascii="Times New Roman" w:eastAsia="Times New Roman" w:hAnsi="Times New Roman" w:cs="Times New Roman"/>
          <w:sz w:val="24"/>
          <w:szCs w:val="24"/>
        </w:rPr>
        <w:lastRenderedPageBreak/>
        <w:t xml:space="preserve">ehitust, samuti toetab KIK </w:t>
      </w:r>
      <w:proofErr w:type="spellStart"/>
      <w:r w:rsidR="502BE387" w:rsidRPr="630ECEC8">
        <w:rPr>
          <w:rFonts w:ascii="Times New Roman" w:eastAsia="Times New Roman" w:hAnsi="Times New Roman" w:cs="Times New Roman"/>
          <w:sz w:val="24"/>
          <w:szCs w:val="24"/>
        </w:rPr>
        <w:t>ÕÜ</w:t>
      </w:r>
      <w:r w:rsidR="13F8A0AC" w:rsidRPr="630ECEC8">
        <w:rPr>
          <w:rFonts w:ascii="Times New Roman" w:eastAsia="Times New Roman" w:hAnsi="Times New Roman" w:cs="Times New Roman"/>
          <w:sz w:val="24"/>
          <w:szCs w:val="24"/>
        </w:rPr>
        <w:t>F</w:t>
      </w:r>
      <w:r w:rsidR="2778472A" w:rsidRPr="630ECEC8">
        <w:rPr>
          <w:rFonts w:ascii="Times New Roman" w:eastAsia="Times New Roman" w:hAnsi="Times New Roman" w:cs="Times New Roman"/>
          <w:sz w:val="24"/>
          <w:szCs w:val="24"/>
        </w:rPr>
        <w:t>i</w:t>
      </w:r>
      <w:proofErr w:type="spellEnd"/>
      <w:r w:rsidRPr="630ECEC8">
        <w:rPr>
          <w:rFonts w:ascii="Times New Roman" w:eastAsia="Times New Roman" w:hAnsi="Times New Roman" w:cs="Times New Roman"/>
          <w:sz w:val="24"/>
          <w:szCs w:val="24"/>
        </w:rPr>
        <w:t xml:space="preserve"> vahenditest Ida-Virumaal põlevkivist soojuse tootmisest loobumist.</w:t>
      </w:r>
    </w:p>
    <w:p w14:paraId="384ADE91" w14:textId="12728F56" w:rsidR="6ED6283E" w:rsidRDefault="6ED6283E" w:rsidP="0022149E">
      <w:pPr>
        <w:spacing w:after="0" w:line="240" w:lineRule="auto"/>
        <w:jc w:val="both"/>
        <w:rPr>
          <w:rFonts w:ascii="Times New Roman" w:eastAsia="Times New Roman" w:hAnsi="Times New Roman" w:cs="Times New Roman"/>
          <w:sz w:val="24"/>
          <w:szCs w:val="24"/>
        </w:rPr>
      </w:pPr>
    </w:p>
    <w:p w14:paraId="1A0B2258" w14:textId="1B4DDBE0" w:rsidR="6ED6283E" w:rsidRDefault="4A035423" w:rsidP="0022149E">
      <w:pPr>
        <w:spacing w:after="0" w:line="240" w:lineRule="auto"/>
        <w:jc w:val="both"/>
        <w:rPr>
          <w:rFonts w:ascii="Times New Roman" w:eastAsia="Times New Roman" w:hAnsi="Times New Roman" w:cs="Times New Roman"/>
          <w:sz w:val="24"/>
          <w:szCs w:val="24"/>
        </w:rPr>
      </w:pPr>
      <w:r w:rsidRPr="01894458">
        <w:rPr>
          <w:rFonts w:ascii="Times New Roman" w:eastAsia="Times New Roman" w:hAnsi="Times New Roman" w:cs="Times New Roman"/>
          <w:sz w:val="24"/>
          <w:szCs w:val="24"/>
        </w:rPr>
        <w:t>Eesmärkide täitmiseks on vaja rakendada lisaks olemasolevatele meetmetele ja eeltoodule järgmisi tegevusi:</w:t>
      </w:r>
    </w:p>
    <w:p w14:paraId="58F75E15" w14:textId="08DAC11C" w:rsidR="6ED6283E" w:rsidRDefault="235931A6" w:rsidP="0022149E">
      <w:pPr>
        <w:pStyle w:val="Loendilik"/>
        <w:numPr>
          <w:ilvl w:val="0"/>
          <w:numId w:val="42"/>
        </w:numPr>
        <w:spacing w:after="0" w:line="240" w:lineRule="auto"/>
        <w:jc w:val="both"/>
        <w:rPr>
          <w:rFonts w:ascii="Times New Roman" w:eastAsia="Times New Roman" w:hAnsi="Times New Roman" w:cs="Times New Roman"/>
          <w:sz w:val="24"/>
          <w:szCs w:val="24"/>
        </w:rPr>
      </w:pPr>
      <w:r w:rsidRPr="7C84A48D">
        <w:rPr>
          <w:rFonts w:ascii="Times New Roman" w:eastAsia="Times New Roman" w:hAnsi="Times New Roman" w:cs="Times New Roman"/>
          <w:sz w:val="24"/>
          <w:szCs w:val="24"/>
        </w:rPr>
        <w:t xml:space="preserve">täiendav taastuvelektri vähempakkumine mahus </w:t>
      </w:r>
      <w:r w:rsidR="4A8DFA4A" w:rsidRPr="1E4EA98D">
        <w:rPr>
          <w:rFonts w:ascii="Times New Roman" w:eastAsia="Times New Roman" w:hAnsi="Times New Roman" w:cs="Times New Roman"/>
          <w:sz w:val="24"/>
          <w:szCs w:val="24"/>
        </w:rPr>
        <w:t>2</w:t>
      </w:r>
      <w:r w:rsidR="3E5964BD" w:rsidRPr="7C84A48D">
        <w:rPr>
          <w:rFonts w:ascii="Times New Roman" w:eastAsia="Times New Roman" w:hAnsi="Times New Roman" w:cs="Times New Roman"/>
          <w:sz w:val="24"/>
          <w:szCs w:val="24"/>
        </w:rPr>
        <w:t xml:space="preserve"> </w:t>
      </w:r>
      <w:proofErr w:type="spellStart"/>
      <w:r w:rsidRPr="7C84A48D">
        <w:rPr>
          <w:rFonts w:ascii="Times New Roman" w:eastAsia="Times New Roman" w:hAnsi="Times New Roman" w:cs="Times New Roman"/>
          <w:sz w:val="24"/>
          <w:szCs w:val="24"/>
        </w:rPr>
        <w:t>TWh</w:t>
      </w:r>
      <w:proofErr w:type="spellEnd"/>
      <w:r w:rsidR="33B94D18" w:rsidRPr="7C84A48D">
        <w:rPr>
          <w:rFonts w:ascii="Times New Roman" w:eastAsia="Times New Roman" w:hAnsi="Times New Roman" w:cs="Times New Roman"/>
          <w:sz w:val="24"/>
          <w:szCs w:val="24"/>
        </w:rPr>
        <w:t xml:space="preserve"> </w:t>
      </w:r>
      <w:r w:rsidR="60FC01AD" w:rsidRPr="7C84A48D">
        <w:rPr>
          <w:rFonts w:ascii="Times New Roman" w:eastAsia="Times New Roman" w:hAnsi="Times New Roman" w:cs="Times New Roman"/>
          <w:sz w:val="24"/>
          <w:szCs w:val="24"/>
        </w:rPr>
        <w:t>(</w:t>
      </w:r>
      <w:r w:rsidR="33B94D18" w:rsidRPr="7C84A48D">
        <w:rPr>
          <w:rFonts w:ascii="Times New Roman" w:eastAsia="Times New Roman" w:hAnsi="Times New Roman" w:cs="Times New Roman"/>
          <w:sz w:val="24"/>
          <w:szCs w:val="24"/>
        </w:rPr>
        <w:t>mere</w:t>
      </w:r>
      <w:r w:rsidR="39C88D5C" w:rsidRPr="7C84A48D">
        <w:rPr>
          <w:rFonts w:ascii="Times New Roman" w:eastAsia="Times New Roman" w:hAnsi="Times New Roman" w:cs="Times New Roman"/>
          <w:sz w:val="24"/>
          <w:szCs w:val="24"/>
        </w:rPr>
        <w:t>tuuleparkide rajamiseks</w:t>
      </w:r>
      <w:r w:rsidR="60FC01AD" w:rsidRPr="7C84A48D">
        <w:rPr>
          <w:rFonts w:ascii="Times New Roman" w:eastAsia="Times New Roman" w:hAnsi="Times New Roman" w:cs="Times New Roman"/>
          <w:sz w:val="24"/>
          <w:szCs w:val="24"/>
        </w:rPr>
        <w:t>)</w:t>
      </w:r>
      <w:r w:rsidR="33B3CCC7" w:rsidRPr="7C84A48D">
        <w:rPr>
          <w:rFonts w:ascii="Times New Roman" w:eastAsia="Times New Roman" w:hAnsi="Times New Roman" w:cs="Times New Roman"/>
          <w:sz w:val="24"/>
          <w:szCs w:val="24"/>
        </w:rPr>
        <w:t>;</w:t>
      </w:r>
    </w:p>
    <w:p w14:paraId="2C97D5F8" w14:textId="072631D4" w:rsidR="7738FBD5" w:rsidRDefault="157CBFC2" w:rsidP="0022149E">
      <w:pPr>
        <w:pStyle w:val="Loendilik"/>
        <w:numPr>
          <w:ilvl w:val="0"/>
          <w:numId w:val="42"/>
        </w:numPr>
        <w:spacing w:after="0" w:line="240" w:lineRule="auto"/>
        <w:jc w:val="both"/>
        <w:rPr>
          <w:rFonts w:ascii="Times New Roman" w:eastAsia="Times New Roman" w:hAnsi="Times New Roman" w:cs="Times New Roman"/>
          <w:sz w:val="24"/>
          <w:szCs w:val="24"/>
        </w:rPr>
      </w:pPr>
      <w:r w:rsidRPr="630ECEC8">
        <w:rPr>
          <w:rFonts w:ascii="Times New Roman" w:eastAsia="Times New Roman" w:hAnsi="Times New Roman" w:cs="Times New Roman"/>
          <w:sz w:val="24"/>
          <w:szCs w:val="24"/>
        </w:rPr>
        <w:t>elektrivarustuskindluse tagamiseks CO</w:t>
      </w:r>
      <w:r w:rsidRPr="00114966">
        <w:rPr>
          <w:rFonts w:ascii="Times New Roman" w:eastAsia="Times New Roman" w:hAnsi="Times New Roman" w:cs="Times New Roman"/>
          <w:sz w:val="24"/>
          <w:szCs w:val="24"/>
          <w:vertAlign w:val="subscript"/>
        </w:rPr>
        <w:t>2</w:t>
      </w:r>
      <w:r w:rsidR="0075558F">
        <w:rPr>
          <w:rFonts w:ascii="Times New Roman" w:eastAsia="Times New Roman" w:hAnsi="Times New Roman" w:cs="Times New Roman"/>
          <w:sz w:val="24"/>
          <w:szCs w:val="24"/>
          <w:vertAlign w:val="subscript"/>
        </w:rPr>
        <w:t xml:space="preserve"> </w:t>
      </w:r>
      <w:r w:rsidRPr="630ECEC8">
        <w:rPr>
          <w:rFonts w:ascii="Times New Roman" w:eastAsia="Times New Roman" w:hAnsi="Times New Roman" w:cs="Times New Roman"/>
          <w:sz w:val="24"/>
          <w:szCs w:val="24"/>
        </w:rPr>
        <w:t xml:space="preserve">heite vabalt 2040. aastaks </w:t>
      </w:r>
      <w:r w:rsidR="5CF4C39E" w:rsidRPr="630ECEC8">
        <w:rPr>
          <w:rFonts w:ascii="Times New Roman" w:eastAsia="Times New Roman" w:hAnsi="Times New Roman" w:cs="Times New Roman"/>
          <w:sz w:val="24"/>
          <w:szCs w:val="24"/>
        </w:rPr>
        <w:t>võimsusmehhanismi raames tehtavad hanked juhitavate võimsuste turule toomiseks</w:t>
      </w:r>
      <w:r w:rsidR="3CDBC1DE" w:rsidRPr="630ECEC8">
        <w:rPr>
          <w:rFonts w:ascii="Times New Roman" w:eastAsia="Times New Roman" w:hAnsi="Times New Roman" w:cs="Times New Roman"/>
          <w:sz w:val="24"/>
          <w:szCs w:val="24"/>
        </w:rPr>
        <w:t xml:space="preserve"> ja </w:t>
      </w:r>
      <w:r w:rsidR="4EDE0910" w:rsidRPr="630ECEC8">
        <w:rPr>
          <w:rFonts w:ascii="Times New Roman" w:eastAsia="Times New Roman" w:hAnsi="Times New Roman" w:cs="Times New Roman"/>
          <w:sz w:val="24"/>
          <w:szCs w:val="24"/>
        </w:rPr>
        <w:t>uute välisühenduste rajamine</w:t>
      </w:r>
      <w:r w:rsidR="2EBA5315" w:rsidRPr="630ECEC8">
        <w:rPr>
          <w:rFonts w:ascii="Times New Roman" w:eastAsia="Times New Roman" w:hAnsi="Times New Roman" w:cs="Times New Roman"/>
          <w:sz w:val="24"/>
          <w:szCs w:val="24"/>
        </w:rPr>
        <w:t>;</w:t>
      </w:r>
    </w:p>
    <w:p w14:paraId="1E458703" w14:textId="25BFC653" w:rsidR="6ED6283E" w:rsidRDefault="235931A6" w:rsidP="0022149E">
      <w:pPr>
        <w:pStyle w:val="Loendilik"/>
        <w:numPr>
          <w:ilvl w:val="0"/>
          <w:numId w:val="42"/>
        </w:numPr>
        <w:spacing w:after="0" w:line="240" w:lineRule="auto"/>
        <w:jc w:val="both"/>
        <w:rPr>
          <w:rFonts w:ascii="Times New Roman" w:eastAsia="Times New Roman" w:hAnsi="Times New Roman" w:cs="Times New Roman"/>
          <w:sz w:val="24"/>
          <w:szCs w:val="24"/>
        </w:rPr>
      </w:pPr>
      <w:r w:rsidRPr="7C84A48D">
        <w:rPr>
          <w:rFonts w:ascii="Times New Roman" w:eastAsia="Times New Roman" w:hAnsi="Times New Roman" w:cs="Times New Roman"/>
          <w:sz w:val="24"/>
          <w:szCs w:val="24"/>
        </w:rPr>
        <w:t>täiendav EL</w:t>
      </w:r>
      <w:r w:rsidR="73B5C60A" w:rsidRPr="7C84A48D">
        <w:rPr>
          <w:rFonts w:ascii="Times New Roman" w:eastAsia="Times New Roman" w:hAnsi="Times New Roman" w:cs="Times New Roman"/>
          <w:sz w:val="24"/>
          <w:szCs w:val="24"/>
        </w:rPr>
        <w:t>i</w:t>
      </w:r>
      <w:r w:rsidR="3084413F" w:rsidRPr="7C84A48D">
        <w:rPr>
          <w:rFonts w:ascii="Times New Roman" w:eastAsia="Times New Roman" w:hAnsi="Times New Roman" w:cs="Times New Roman"/>
          <w:sz w:val="24"/>
          <w:szCs w:val="24"/>
        </w:rPr>
        <w:t xml:space="preserve"> </w:t>
      </w:r>
      <w:proofErr w:type="spellStart"/>
      <w:r w:rsidRPr="7C84A48D">
        <w:rPr>
          <w:rFonts w:ascii="Times New Roman" w:eastAsia="Times New Roman" w:hAnsi="Times New Roman" w:cs="Times New Roman"/>
          <w:sz w:val="24"/>
          <w:szCs w:val="24"/>
        </w:rPr>
        <w:t>HKS</w:t>
      </w:r>
      <w:r w:rsidR="1E412C5B" w:rsidRPr="7C84A48D">
        <w:rPr>
          <w:rFonts w:ascii="Times New Roman" w:eastAsia="Times New Roman" w:hAnsi="Times New Roman" w:cs="Times New Roman"/>
          <w:sz w:val="24"/>
          <w:szCs w:val="24"/>
        </w:rPr>
        <w:t>i</w:t>
      </w:r>
      <w:proofErr w:type="spellEnd"/>
      <w:r w:rsidRPr="7C84A48D">
        <w:rPr>
          <w:rFonts w:ascii="Times New Roman" w:eastAsia="Times New Roman" w:hAnsi="Times New Roman" w:cs="Times New Roman"/>
          <w:sz w:val="24"/>
          <w:szCs w:val="24"/>
        </w:rPr>
        <w:t xml:space="preserve"> mittekuuluvate ehk alla 20 MW nimisoojusvõimsusega </w:t>
      </w:r>
      <w:proofErr w:type="spellStart"/>
      <w:r w:rsidRPr="7C84A48D">
        <w:rPr>
          <w:rFonts w:ascii="Times New Roman" w:eastAsia="Times New Roman" w:hAnsi="Times New Roman" w:cs="Times New Roman"/>
          <w:sz w:val="24"/>
          <w:szCs w:val="24"/>
        </w:rPr>
        <w:t>kaug</w:t>
      </w:r>
      <w:proofErr w:type="spellEnd"/>
      <w:r w:rsidRPr="7C84A48D">
        <w:rPr>
          <w:rFonts w:ascii="Times New Roman" w:eastAsia="Times New Roman" w:hAnsi="Times New Roman" w:cs="Times New Roman"/>
          <w:sz w:val="24"/>
          <w:szCs w:val="24"/>
        </w:rPr>
        <w:t>-, lokaal- ja kohtkütteseadmete renoveerimine või asendamine.</w:t>
      </w:r>
    </w:p>
    <w:p w14:paraId="58BC24F9" w14:textId="224FF558" w:rsidR="7410B2A3" w:rsidRPr="007C2533" w:rsidRDefault="7410B2A3" w:rsidP="007C2533">
      <w:pPr>
        <w:spacing w:after="0" w:line="240" w:lineRule="auto"/>
        <w:jc w:val="both"/>
        <w:rPr>
          <w:rFonts w:ascii="Times New Roman" w:eastAsia="Times New Roman" w:hAnsi="Times New Roman" w:cs="Times New Roman"/>
          <w:sz w:val="24"/>
          <w:szCs w:val="24"/>
        </w:rPr>
      </w:pPr>
    </w:p>
    <w:p w14:paraId="22F158AB" w14:textId="53254721" w:rsidR="6ED6283E" w:rsidRDefault="6ED6283E" w:rsidP="0022149E">
      <w:pPr>
        <w:spacing w:after="0" w:line="240" w:lineRule="auto"/>
        <w:jc w:val="both"/>
        <w:rPr>
          <w:rFonts w:ascii="Times New Roman" w:eastAsia="Times New Roman" w:hAnsi="Times New Roman" w:cs="Times New Roman"/>
          <w:sz w:val="24"/>
          <w:szCs w:val="24"/>
        </w:rPr>
      </w:pPr>
      <w:r w:rsidRPr="01894458">
        <w:rPr>
          <w:rFonts w:ascii="Times New Roman" w:eastAsia="Times New Roman" w:hAnsi="Times New Roman" w:cs="Times New Roman"/>
          <w:sz w:val="24"/>
          <w:szCs w:val="24"/>
        </w:rPr>
        <w:t>Olemasolevate ja lisameetmete maht, kasvuhoonegaaside heite vähendamise potentsiaal</w:t>
      </w:r>
      <w:r w:rsidR="4090CF1B" w:rsidRPr="01894458">
        <w:rPr>
          <w:rFonts w:ascii="Times New Roman" w:eastAsia="Times New Roman" w:hAnsi="Times New Roman" w:cs="Times New Roman"/>
          <w:sz w:val="24"/>
          <w:szCs w:val="24"/>
        </w:rPr>
        <w:t xml:space="preserve"> ja rakendamise eest vastutav sektor on esitatud allolevas tabelis</w:t>
      </w:r>
      <w:r w:rsidRPr="01894458">
        <w:rPr>
          <w:rFonts w:ascii="Times New Roman" w:eastAsia="Times New Roman" w:hAnsi="Times New Roman" w:cs="Times New Roman"/>
          <w:sz w:val="24"/>
          <w:szCs w:val="24"/>
        </w:rPr>
        <w:t>.</w:t>
      </w:r>
    </w:p>
    <w:p w14:paraId="63EB609E" w14:textId="77777777" w:rsidR="00915FD4" w:rsidRDefault="00915FD4" w:rsidP="0022149E">
      <w:pPr>
        <w:spacing w:after="0" w:line="240" w:lineRule="auto"/>
        <w:jc w:val="both"/>
        <w:rPr>
          <w:rFonts w:ascii="Times New Roman" w:eastAsia="Times New Roman" w:hAnsi="Times New Roman" w:cs="Times New Roman"/>
          <w:sz w:val="24"/>
          <w:szCs w:val="24"/>
        </w:rPr>
      </w:pPr>
    </w:p>
    <w:p w14:paraId="6263B812" w14:textId="3C700117" w:rsidR="00036115" w:rsidRDefault="00036115" w:rsidP="00036115">
      <w:pPr>
        <w:pStyle w:val="Pealdis"/>
        <w:keepNext/>
      </w:pPr>
      <w:r>
        <w:t xml:space="preserve">Tabel </w:t>
      </w:r>
      <w:r>
        <w:fldChar w:fldCharType="begin"/>
      </w:r>
      <w:r>
        <w:instrText xml:space="preserve"> SEQ Tabel \* ARABIC </w:instrText>
      </w:r>
      <w:r>
        <w:fldChar w:fldCharType="separate"/>
      </w:r>
      <w:r>
        <w:rPr>
          <w:noProof/>
        </w:rPr>
        <w:t>1</w:t>
      </w:r>
      <w:r>
        <w:fldChar w:fldCharType="end"/>
      </w:r>
      <w:r>
        <w:t xml:space="preserve">. </w:t>
      </w:r>
      <w:r w:rsidRPr="00F76864">
        <w:t>Olemasolevad ja lisameetmed energeetikasektori kasvuhoonegaaside heite vähendamiseks.</w:t>
      </w:r>
    </w:p>
    <w:tbl>
      <w:tblPr>
        <w:tblStyle w:val="Kontuurtabel"/>
        <w:tblW w:w="878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283"/>
        <w:gridCol w:w="1177"/>
        <w:gridCol w:w="1264"/>
        <w:gridCol w:w="1938"/>
        <w:gridCol w:w="1418"/>
        <w:gridCol w:w="1701"/>
        <w:gridCol w:w="7"/>
      </w:tblGrid>
      <w:tr w:rsidR="00FA2069" w14:paraId="4A4E413C" w14:textId="77777777" w:rsidTr="2B2CB921">
        <w:trPr>
          <w:trHeight w:val="300"/>
        </w:trPr>
        <w:tc>
          <w:tcPr>
            <w:tcW w:w="1283" w:type="dxa"/>
            <w:vMerge w:val="restart"/>
            <w:tcBorders>
              <w:top w:val="single" w:sz="6" w:space="0" w:color="5B9BD5" w:themeColor="accent5"/>
              <w:left w:val="single" w:sz="6" w:space="0" w:color="5B9BD5" w:themeColor="accent5"/>
              <w:bottom w:val="single" w:sz="6" w:space="0" w:color="5B9BD5" w:themeColor="accent5"/>
              <w:right w:val="single" w:sz="6" w:space="0" w:color="5B9BD5" w:themeColor="accent5"/>
            </w:tcBorders>
            <w:shd w:val="clear" w:color="auto" w:fill="F2F2F2" w:themeFill="background1" w:themeFillShade="F2"/>
            <w:tcMar>
              <w:left w:w="135" w:type="dxa"/>
              <w:right w:w="135" w:type="dxa"/>
            </w:tcMar>
          </w:tcPr>
          <w:p w14:paraId="253F15DC" w14:textId="0AAC7C3C" w:rsidR="2E58FE64" w:rsidRDefault="2E58FE64" w:rsidP="0022149E">
            <w:pPr>
              <w:spacing w:after="180"/>
              <w:jc w:val="center"/>
              <w:rPr>
                <w:rFonts w:ascii="Arial" w:eastAsia="Arial" w:hAnsi="Arial" w:cs="Arial"/>
                <w:b/>
                <w:bCs/>
                <w:sz w:val="16"/>
                <w:szCs w:val="16"/>
              </w:rPr>
            </w:pPr>
            <w:r w:rsidRPr="2E58FE64">
              <w:rPr>
                <w:rFonts w:ascii="Arial" w:eastAsia="Arial" w:hAnsi="Arial" w:cs="Arial"/>
                <w:b/>
                <w:bCs/>
                <w:sz w:val="16"/>
                <w:szCs w:val="16"/>
              </w:rPr>
              <w:t>Meede</w:t>
            </w:r>
          </w:p>
        </w:tc>
        <w:tc>
          <w:tcPr>
            <w:tcW w:w="2441" w:type="dxa"/>
            <w:gridSpan w:val="2"/>
            <w:tcBorders>
              <w:top w:val="single" w:sz="6" w:space="0" w:color="5B9BD5" w:themeColor="accent5"/>
              <w:left w:val="single" w:sz="6" w:space="0" w:color="5B9BD5" w:themeColor="accent5"/>
              <w:bottom w:val="single" w:sz="6" w:space="0" w:color="5B9BD5" w:themeColor="accent5"/>
              <w:right w:val="single" w:sz="6" w:space="0" w:color="5B9BD5" w:themeColor="accent5"/>
            </w:tcBorders>
            <w:shd w:val="clear" w:color="auto" w:fill="F2F2F2" w:themeFill="background1" w:themeFillShade="F2"/>
            <w:tcMar>
              <w:left w:w="135" w:type="dxa"/>
              <w:right w:w="135" w:type="dxa"/>
            </w:tcMar>
          </w:tcPr>
          <w:p w14:paraId="176C3793" w14:textId="26DFDA89" w:rsidR="2E58FE64" w:rsidRDefault="2E58FE64" w:rsidP="0022149E">
            <w:pPr>
              <w:spacing w:after="180"/>
              <w:jc w:val="center"/>
              <w:rPr>
                <w:rFonts w:ascii="Arial" w:eastAsia="Arial" w:hAnsi="Arial" w:cs="Arial"/>
                <w:b/>
                <w:bCs/>
                <w:sz w:val="16"/>
                <w:szCs w:val="16"/>
              </w:rPr>
            </w:pPr>
            <w:r w:rsidRPr="2E58FE64">
              <w:rPr>
                <w:rFonts w:ascii="Arial" w:eastAsia="Arial" w:hAnsi="Arial" w:cs="Arial"/>
                <w:b/>
                <w:bCs/>
                <w:sz w:val="16"/>
                <w:szCs w:val="16"/>
              </w:rPr>
              <w:t>Heite vähend</w:t>
            </w:r>
            <w:r w:rsidR="2BEE8B05" w:rsidRPr="2E58FE64">
              <w:rPr>
                <w:rFonts w:ascii="Arial" w:eastAsia="Arial" w:hAnsi="Arial" w:cs="Arial"/>
                <w:b/>
                <w:bCs/>
                <w:sz w:val="16"/>
                <w:szCs w:val="16"/>
              </w:rPr>
              <w:t>amise p</w:t>
            </w:r>
            <w:r w:rsidRPr="2E58FE64">
              <w:rPr>
                <w:rFonts w:ascii="Arial" w:eastAsia="Arial" w:hAnsi="Arial" w:cs="Arial"/>
                <w:b/>
                <w:bCs/>
                <w:sz w:val="16"/>
                <w:szCs w:val="16"/>
              </w:rPr>
              <w:t>otents</w:t>
            </w:r>
            <w:r w:rsidR="4B36DFB7" w:rsidRPr="2E58FE64">
              <w:rPr>
                <w:rFonts w:ascii="Arial" w:eastAsia="Arial" w:hAnsi="Arial" w:cs="Arial"/>
                <w:b/>
                <w:bCs/>
                <w:sz w:val="16"/>
                <w:szCs w:val="16"/>
              </w:rPr>
              <w:t>iaal</w:t>
            </w:r>
          </w:p>
        </w:tc>
        <w:tc>
          <w:tcPr>
            <w:tcW w:w="1938" w:type="dxa"/>
            <w:vMerge w:val="restart"/>
            <w:tcBorders>
              <w:top w:val="single" w:sz="6" w:space="0" w:color="5B9BD5" w:themeColor="accent5"/>
              <w:left w:val="single" w:sz="6" w:space="0" w:color="5B9BD5" w:themeColor="accent5"/>
              <w:bottom w:val="single" w:sz="6" w:space="0" w:color="5B9BD5" w:themeColor="accent5"/>
              <w:right w:val="single" w:sz="6" w:space="0" w:color="5B9BD5" w:themeColor="accent5"/>
            </w:tcBorders>
            <w:shd w:val="clear" w:color="auto" w:fill="F2F2F2" w:themeFill="background1" w:themeFillShade="F2"/>
            <w:tcMar>
              <w:left w:w="135" w:type="dxa"/>
              <w:right w:w="135" w:type="dxa"/>
            </w:tcMar>
          </w:tcPr>
          <w:p w14:paraId="31C69EAB" w14:textId="443AD274" w:rsidR="2E58FE64" w:rsidRDefault="2E58FE64" w:rsidP="0022149E">
            <w:pPr>
              <w:spacing w:after="180"/>
              <w:jc w:val="center"/>
              <w:rPr>
                <w:rFonts w:ascii="Arial" w:eastAsia="Arial" w:hAnsi="Arial" w:cs="Arial"/>
                <w:b/>
                <w:bCs/>
                <w:sz w:val="16"/>
                <w:szCs w:val="16"/>
              </w:rPr>
            </w:pPr>
            <w:r w:rsidRPr="34598C47">
              <w:rPr>
                <w:rFonts w:ascii="Arial" w:eastAsia="Arial" w:hAnsi="Arial" w:cs="Arial"/>
                <w:b/>
                <w:bCs/>
                <w:sz w:val="16"/>
                <w:szCs w:val="16"/>
              </w:rPr>
              <w:t>M</w:t>
            </w:r>
            <w:r w:rsidR="0EFEA20E" w:rsidRPr="34598C47">
              <w:rPr>
                <w:rFonts w:ascii="Arial" w:eastAsia="Arial" w:hAnsi="Arial" w:cs="Arial"/>
                <w:b/>
                <w:bCs/>
                <w:sz w:val="16"/>
                <w:szCs w:val="16"/>
              </w:rPr>
              <w:t>eetme m</w:t>
            </w:r>
            <w:r w:rsidRPr="34598C47">
              <w:rPr>
                <w:rFonts w:ascii="Arial" w:eastAsia="Arial" w:hAnsi="Arial" w:cs="Arial"/>
                <w:b/>
                <w:bCs/>
                <w:sz w:val="16"/>
                <w:szCs w:val="16"/>
              </w:rPr>
              <w:t>aht</w:t>
            </w:r>
          </w:p>
        </w:tc>
        <w:tc>
          <w:tcPr>
            <w:tcW w:w="1418" w:type="dxa"/>
            <w:vMerge w:val="restart"/>
            <w:tcBorders>
              <w:top w:val="single" w:sz="6" w:space="0" w:color="5B9BD5" w:themeColor="accent5"/>
              <w:left w:val="single" w:sz="6" w:space="0" w:color="5B9BD5" w:themeColor="accent5"/>
              <w:bottom w:val="single" w:sz="6" w:space="0" w:color="5B9BD5" w:themeColor="accent5"/>
              <w:right w:val="single" w:sz="6" w:space="0" w:color="5B9BD5" w:themeColor="accent5"/>
            </w:tcBorders>
            <w:shd w:val="clear" w:color="auto" w:fill="F2F2F2" w:themeFill="background1" w:themeFillShade="F2"/>
            <w:tcMar>
              <w:left w:w="135" w:type="dxa"/>
              <w:right w:w="135" w:type="dxa"/>
            </w:tcMar>
          </w:tcPr>
          <w:p w14:paraId="6C5F8C7D" w14:textId="010B19C0" w:rsidR="2E58FE64" w:rsidRDefault="00E522F5" w:rsidP="0022149E">
            <w:pPr>
              <w:spacing w:after="180"/>
              <w:jc w:val="center"/>
              <w:rPr>
                <w:rFonts w:ascii="Arial" w:eastAsia="Arial" w:hAnsi="Arial" w:cs="Arial"/>
                <w:b/>
                <w:bCs/>
                <w:sz w:val="16"/>
                <w:szCs w:val="16"/>
              </w:rPr>
            </w:pPr>
            <w:r w:rsidRPr="39A7770A">
              <w:rPr>
                <w:rFonts w:ascii="Arial" w:eastAsia="Arial" w:hAnsi="Arial" w:cs="Arial"/>
                <w:b/>
                <w:bCs/>
                <w:sz w:val="16"/>
                <w:szCs w:val="16"/>
              </w:rPr>
              <w:t>Olemasolev</w:t>
            </w:r>
            <w:r w:rsidR="7F79FC0D" w:rsidRPr="2E58FE64">
              <w:rPr>
                <w:rFonts w:ascii="Arial" w:eastAsia="Arial" w:hAnsi="Arial" w:cs="Arial"/>
                <w:b/>
                <w:bCs/>
                <w:sz w:val="16"/>
                <w:szCs w:val="16"/>
              </w:rPr>
              <w:t xml:space="preserve"> või </w:t>
            </w:r>
            <w:r w:rsidR="2E58FE64" w:rsidRPr="2E58FE64">
              <w:rPr>
                <w:rFonts w:ascii="Arial" w:eastAsia="Arial" w:hAnsi="Arial" w:cs="Arial"/>
                <w:b/>
                <w:bCs/>
                <w:sz w:val="16"/>
                <w:szCs w:val="16"/>
              </w:rPr>
              <w:t>lisanduv</w:t>
            </w:r>
            <w:r w:rsidR="29E7467F" w:rsidRPr="2E58FE64">
              <w:rPr>
                <w:rFonts w:ascii="Arial" w:eastAsia="Arial" w:hAnsi="Arial" w:cs="Arial"/>
                <w:b/>
                <w:bCs/>
                <w:sz w:val="16"/>
                <w:szCs w:val="16"/>
              </w:rPr>
              <w:t xml:space="preserve"> meede</w:t>
            </w:r>
          </w:p>
        </w:tc>
        <w:tc>
          <w:tcPr>
            <w:tcW w:w="1708" w:type="dxa"/>
            <w:gridSpan w:val="2"/>
            <w:vMerge w:val="restart"/>
            <w:tcBorders>
              <w:top w:val="single" w:sz="6" w:space="0" w:color="5B9BD5" w:themeColor="accent5"/>
              <w:left w:val="single" w:sz="6" w:space="0" w:color="5B9BD5" w:themeColor="accent5"/>
              <w:right w:val="single" w:sz="6" w:space="0" w:color="5B9BD5" w:themeColor="accent5"/>
            </w:tcBorders>
            <w:shd w:val="clear" w:color="auto" w:fill="F2F2F2" w:themeFill="background1" w:themeFillShade="F2"/>
            <w:tcMar>
              <w:left w:w="135" w:type="dxa"/>
              <w:right w:w="135" w:type="dxa"/>
            </w:tcMar>
          </w:tcPr>
          <w:p w14:paraId="69A4FACE" w14:textId="7670F34D" w:rsidR="73E22B8A" w:rsidRDefault="73E22B8A" w:rsidP="0022149E">
            <w:pPr>
              <w:spacing w:after="180"/>
              <w:jc w:val="center"/>
            </w:pPr>
            <w:r w:rsidRPr="2E58FE64">
              <w:rPr>
                <w:rFonts w:ascii="Arial" w:eastAsia="Arial" w:hAnsi="Arial" w:cs="Arial"/>
                <w:b/>
                <w:bCs/>
                <w:sz w:val="16"/>
                <w:szCs w:val="16"/>
              </w:rPr>
              <w:t>Vastutaja</w:t>
            </w:r>
          </w:p>
        </w:tc>
      </w:tr>
      <w:tr w:rsidR="00FA2069" w14:paraId="03F29F5B" w14:textId="77777777" w:rsidTr="2B2CB921">
        <w:trPr>
          <w:trHeight w:val="300"/>
        </w:trPr>
        <w:tc>
          <w:tcPr>
            <w:tcW w:w="1283" w:type="dxa"/>
            <w:vMerge/>
            <w:vAlign w:val="center"/>
          </w:tcPr>
          <w:p w14:paraId="3EA13CEC" w14:textId="77777777" w:rsidR="00ED3DD1" w:rsidRDefault="00ED3DD1" w:rsidP="00E57547"/>
        </w:tc>
        <w:tc>
          <w:tcPr>
            <w:tcW w:w="1177"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shd w:val="clear" w:color="auto" w:fill="F2F2F2" w:themeFill="background1" w:themeFillShade="F2"/>
            <w:tcMar>
              <w:left w:w="135" w:type="dxa"/>
              <w:right w:w="135" w:type="dxa"/>
            </w:tcMar>
          </w:tcPr>
          <w:p w14:paraId="3236EB21" w14:textId="61528798" w:rsidR="2E58FE64" w:rsidRDefault="0C7A793A" w:rsidP="0022149E">
            <w:pPr>
              <w:spacing w:after="180"/>
              <w:jc w:val="center"/>
              <w:rPr>
                <w:rFonts w:ascii="Aptos Narrow" w:eastAsia="Aptos Narrow" w:hAnsi="Aptos Narrow" w:cs="Aptos Narrow"/>
                <w:b/>
                <w:bCs/>
                <w:sz w:val="16"/>
                <w:szCs w:val="16"/>
              </w:rPr>
            </w:pPr>
            <w:r w:rsidRPr="630ECEC8">
              <w:rPr>
                <w:rFonts w:ascii="Aptos Narrow" w:eastAsia="Aptos Narrow" w:hAnsi="Aptos Narrow" w:cs="Aptos Narrow"/>
                <w:b/>
                <w:bCs/>
                <w:sz w:val="16"/>
                <w:szCs w:val="16"/>
              </w:rPr>
              <w:t>t CO</w:t>
            </w:r>
            <w:r w:rsidRPr="630ECEC8">
              <w:rPr>
                <w:rFonts w:ascii="Aptos Narrow" w:eastAsia="Aptos Narrow" w:hAnsi="Aptos Narrow" w:cs="Aptos Narrow"/>
                <w:b/>
                <w:bCs/>
                <w:sz w:val="16"/>
                <w:szCs w:val="16"/>
                <w:vertAlign w:val="subscript"/>
              </w:rPr>
              <w:t>2</w:t>
            </w:r>
            <w:r w:rsidRPr="630ECEC8">
              <w:rPr>
                <w:rFonts w:ascii="Aptos Narrow" w:eastAsia="Aptos Narrow" w:hAnsi="Aptos Narrow" w:cs="Aptos Narrow"/>
                <w:b/>
                <w:bCs/>
                <w:sz w:val="16"/>
                <w:szCs w:val="16"/>
              </w:rPr>
              <w:t xml:space="preserve"> </w:t>
            </w:r>
            <w:proofErr w:type="spellStart"/>
            <w:r w:rsidRPr="630ECEC8">
              <w:rPr>
                <w:rFonts w:ascii="Aptos Narrow" w:eastAsia="Aptos Narrow" w:hAnsi="Aptos Narrow" w:cs="Aptos Narrow"/>
                <w:b/>
                <w:bCs/>
                <w:sz w:val="16"/>
                <w:szCs w:val="16"/>
              </w:rPr>
              <w:t>ekv</w:t>
            </w:r>
            <w:proofErr w:type="spellEnd"/>
            <w:r w:rsidRPr="630ECEC8">
              <w:rPr>
                <w:rFonts w:ascii="Aptos Narrow" w:eastAsia="Aptos Narrow" w:hAnsi="Aptos Narrow" w:cs="Aptos Narrow"/>
                <w:b/>
                <w:bCs/>
                <w:sz w:val="16"/>
                <w:szCs w:val="16"/>
              </w:rPr>
              <w:t xml:space="preserve"> aastas keskmiselt aastatel 2025–2030</w:t>
            </w:r>
          </w:p>
        </w:tc>
        <w:tc>
          <w:tcPr>
            <w:tcW w:w="1264"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shd w:val="clear" w:color="auto" w:fill="F2F2F2" w:themeFill="background1" w:themeFillShade="F2"/>
            <w:tcMar>
              <w:left w:w="135" w:type="dxa"/>
              <w:right w:w="135" w:type="dxa"/>
            </w:tcMar>
          </w:tcPr>
          <w:p w14:paraId="4C6E1C23" w14:textId="080126DF" w:rsidR="2E58FE64" w:rsidRDefault="0C7A793A" w:rsidP="0022149E">
            <w:pPr>
              <w:spacing w:after="180"/>
              <w:jc w:val="center"/>
              <w:rPr>
                <w:rFonts w:ascii="Aptos Narrow" w:eastAsia="Aptos Narrow" w:hAnsi="Aptos Narrow" w:cs="Aptos Narrow"/>
                <w:b/>
                <w:bCs/>
                <w:sz w:val="16"/>
                <w:szCs w:val="16"/>
              </w:rPr>
            </w:pPr>
            <w:r w:rsidRPr="630ECEC8">
              <w:rPr>
                <w:rFonts w:ascii="Aptos Narrow" w:eastAsia="Aptos Narrow" w:hAnsi="Aptos Narrow" w:cs="Aptos Narrow"/>
                <w:b/>
                <w:bCs/>
                <w:sz w:val="16"/>
                <w:szCs w:val="16"/>
              </w:rPr>
              <w:t>t CO</w:t>
            </w:r>
            <w:r w:rsidRPr="630ECEC8">
              <w:rPr>
                <w:rFonts w:ascii="Aptos Narrow" w:eastAsia="Aptos Narrow" w:hAnsi="Aptos Narrow" w:cs="Aptos Narrow"/>
                <w:b/>
                <w:bCs/>
                <w:sz w:val="16"/>
                <w:szCs w:val="16"/>
                <w:vertAlign w:val="subscript"/>
              </w:rPr>
              <w:t>2</w:t>
            </w:r>
            <w:r w:rsidRPr="630ECEC8">
              <w:rPr>
                <w:rFonts w:ascii="Aptos Narrow" w:eastAsia="Aptos Narrow" w:hAnsi="Aptos Narrow" w:cs="Aptos Narrow"/>
                <w:b/>
                <w:bCs/>
                <w:sz w:val="16"/>
                <w:szCs w:val="16"/>
              </w:rPr>
              <w:t xml:space="preserve"> </w:t>
            </w:r>
            <w:proofErr w:type="spellStart"/>
            <w:r w:rsidRPr="630ECEC8">
              <w:rPr>
                <w:rFonts w:ascii="Aptos Narrow" w:eastAsia="Aptos Narrow" w:hAnsi="Aptos Narrow" w:cs="Aptos Narrow"/>
                <w:b/>
                <w:bCs/>
                <w:sz w:val="16"/>
                <w:szCs w:val="16"/>
              </w:rPr>
              <w:t>ekv</w:t>
            </w:r>
            <w:proofErr w:type="spellEnd"/>
            <w:r w:rsidRPr="630ECEC8">
              <w:rPr>
                <w:rFonts w:ascii="Aptos Narrow" w:eastAsia="Aptos Narrow" w:hAnsi="Aptos Narrow" w:cs="Aptos Narrow"/>
                <w:b/>
                <w:bCs/>
                <w:sz w:val="16"/>
                <w:szCs w:val="16"/>
              </w:rPr>
              <w:t xml:space="preserve"> aastas keskmiselt aastatel 203</w:t>
            </w:r>
            <w:r w:rsidR="215D22BE" w:rsidRPr="630ECEC8">
              <w:rPr>
                <w:rFonts w:ascii="Aptos Narrow" w:eastAsia="Aptos Narrow" w:hAnsi="Aptos Narrow" w:cs="Aptos Narrow"/>
                <w:b/>
                <w:bCs/>
                <w:sz w:val="16"/>
                <w:szCs w:val="16"/>
              </w:rPr>
              <w:t>1</w:t>
            </w:r>
            <w:r w:rsidRPr="630ECEC8">
              <w:rPr>
                <w:rFonts w:ascii="Aptos Narrow" w:eastAsia="Aptos Narrow" w:hAnsi="Aptos Narrow" w:cs="Aptos Narrow"/>
                <w:b/>
                <w:bCs/>
                <w:sz w:val="16"/>
                <w:szCs w:val="16"/>
              </w:rPr>
              <w:t>–2040</w:t>
            </w:r>
          </w:p>
        </w:tc>
        <w:tc>
          <w:tcPr>
            <w:tcW w:w="1938" w:type="dxa"/>
            <w:vMerge/>
            <w:vAlign w:val="center"/>
          </w:tcPr>
          <w:p w14:paraId="1001F1F6" w14:textId="77777777" w:rsidR="00ED3DD1" w:rsidRDefault="00ED3DD1" w:rsidP="00E57547"/>
        </w:tc>
        <w:tc>
          <w:tcPr>
            <w:tcW w:w="1418" w:type="dxa"/>
            <w:vMerge/>
            <w:vAlign w:val="center"/>
          </w:tcPr>
          <w:p w14:paraId="4DCD9583" w14:textId="77777777" w:rsidR="00ED3DD1" w:rsidRDefault="00ED3DD1" w:rsidP="00E57547"/>
        </w:tc>
        <w:tc>
          <w:tcPr>
            <w:tcW w:w="1708" w:type="dxa"/>
            <w:gridSpan w:val="2"/>
            <w:vMerge/>
            <w:vAlign w:val="center"/>
          </w:tcPr>
          <w:p w14:paraId="0124F69D" w14:textId="77777777" w:rsidR="00ED3DD1" w:rsidRDefault="00ED3DD1" w:rsidP="00E57547"/>
        </w:tc>
      </w:tr>
      <w:tr w:rsidR="2E58FE64" w14:paraId="28C1D7C3" w14:textId="77777777" w:rsidTr="00042083">
        <w:trPr>
          <w:gridAfter w:val="1"/>
          <w:wAfter w:w="7" w:type="dxa"/>
          <w:trHeight w:val="300"/>
        </w:trPr>
        <w:tc>
          <w:tcPr>
            <w:tcW w:w="8781" w:type="dxa"/>
            <w:gridSpan w:val="6"/>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4EE0EFB3" w14:textId="23875C83" w:rsidR="2E58FE64" w:rsidRDefault="0C7A793A" w:rsidP="0022149E">
            <w:pPr>
              <w:pStyle w:val="Loendilik"/>
              <w:numPr>
                <w:ilvl w:val="0"/>
                <w:numId w:val="14"/>
              </w:numPr>
              <w:spacing w:after="180"/>
              <w:rPr>
                <w:rFonts w:ascii="Calibri" w:eastAsia="Calibri" w:hAnsi="Calibri" w:cs="Calibri"/>
                <w:b/>
                <w:bCs/>
                <w:sz w:val="16"/>
                <w:szCs w:val="16"/>
              </w:rPr>
            </w:pPr>
            <w:r w:rsidRPr="630ECEC8">
              <w:rPr>
                <w:rFonts w:ascii="Calibri" w:eastAsia="Calibri" w:hAnsi="Calibri" w:cs="Calibri"/>
                <w:b/>
                <w:bCs/>
                <w:sz w:val="16"/>
                <w:szCs w:val="16"/>
              </w:rPr>
              <w:t>Tuule- ja päikeseenergia osakaalu suurendamine elektritootmises (120%</w:t>
            </w:r>
            <w:r w:rsidR="568128CE" w:rsidRPr="630ECEC8">
              <w:rPr>
                <w:rFonts w:ascii="Calibri" w:eastAsia="Calibri" w:hAnsi="Calibri" w:cs="Calibri"/>
                <w:b/>
                <w:bCs/>
                <w:sz w:val="16"/>
                <w:szCs w:val="16"/>
              </w:rPr>
              <w:t>-</w:t>
            </w:r>
            <w:proofErr w:type="spellStart"/>
            <w:r w:rsidR="568128CE" w:rsidRPr="630ECEC8">
              <w:rPr>
                <w:rFonts w:ascii="Calibri" w:eastAsia="Calibri" w:hAnsi="Calibri" w:cs="Calibri"/>
                <w:b/>
                <w:bCs/>
                <w:sz w:val="16"/>
                <w:szCs w:val="16"/>
              </w:rPr>
              <w:t>ni</w:t>
            </w:r>
            <w:proofErr w:type="spellEnd"/>
            <w:r w:rsidRPr="630ECEC8">
              <w:rPr>
                <w:rFonts w:ascii="Calibri" w:eastAsia="Calibri" w:hAnsi="Calibri" w:cs="Calibri"/>
                <w:b/>
                <w:bCs/>
                <w:sz w:val="16"/>
                <w:szCs w:val="16"/>
              </w:rPr>
              <w:t xml:space="preserve"> </w:t>
            </w:r>
            <w:r w:rsidR="5EAED647" w:rsidRPr="630ECEC8">
              <w:rPr>
                <w:rFonts w:ascii="Calibri" w:eastAsia="Calibri" w:hAnsi="Calibri" w:cs="Calibri"/>
                <w:b/>
                <w:bCs/>
                <w:sz w:val="16"/>
                <w:szCs w:val="16"/>
              </w:rPr>
              <w:t>rii</w:t>
            </w:r>
            <w:r w:rsidR="00302943">
              <w:rPr>
                <w:rFonts w:ascii="Calibri" w:eastAsia="Calibri" w:hAnsi="Calibri" w:cs="Calibri"/>
                <w:b/>
                <w:bCs/>
                <w:sz w:val="16"/>
                <w:szCs w:val="16"/>
              </w:rPr>
              <w:t>gisisesest</w:t>
            </w:r>
            <w:r w:rsidR="5EAED647" w:rsidRPr="630ECEC8">
              <w:rPr>
                <w:rFonts w:ascii="Calibri" w:eastAsia="Calibri" w:hAnsi="Calibri" w:cs="Calibri"/>
                <w:b/>
                <w:bCs/>
                <w:sz w:val="16"/>
                <w:szCs w:val="16"/>
              </w:rPr>
              <w:t xml:space="preserve"> tarbimisest </w:t>
            </w:r>
            <w:r w:rsidRPr="630ECEC8">
              <w:rPr>
                <w:rFonts w:ascii="Calibri" w:eastAsia="Calibri" w:hAnsi="Calibri" w:cs="Calibri"/>
                <w:b/>
                <w:bCs/>
                <w:sz w:val="16"/>
                <w:szCs w:val="16"/>
              </w:rPr>
              <w:t>aastaks 2030),</w:t>
            </w:r>
            <w:r w:rsidRPr="0022149E">
              <w:rPr>
                <w:rFonts w:ascii="Calibri" w:eastAsia="Calibri" w:hAnsi="Calibri" w:cs="Calibri"/>
                <w:b/>
                <w:bCs/>
                <w:sz w:val="16"/>
                <w:szCs w:val="16"/>
              </w:rPr>
              <w:t xml:space="preserve"> sh</w:t>
            </w:r>
          </w:p>
        </w:tc>
      </w:tr>
      <w:tr w:rsidR="0042055B" w14:paraId="3ED8072C" w14:textId="77777777" w:rsidTr="2B2CB921">
        <w:trPr>
          <w:trHeight w:val="300"/>
        </w:trPr>
        <w:tc>
          <w:tcPr>
            <w:tcW w:w="1283"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42073FE8" w14:textId="2838E15E" w:rsidR="2E58FE64" w:rsidRDefault="2E58FE64" w:rsidP="0022149E">
            <w:pPr>
              <w:spacing w:after="180"/>
              <w:rPr>
                <w:rFonts w:ascii="Calibri" w:eastAsia="Calibri" w:hAnsi="Calibri" w:cs="Calibri"/>
                <w:sz w:val="16"/>
                <w:szCs w:val="16"/>
              </w:rPr>
            </w:pPr>
            <w:r w:rsidRPr="2E58FE64">
              <w:rPr>
                <w:rFonts w:ascii="Calibri" w:eastAsia="Calibri" w:hAnsi="Calibri" w:cs="Calibri"/>
                <w:sz w:val="16"/>
                <w:szCs w:val="16"/>
              </w:rPr>
              <w:t>Taastuvelektri tootmisseadmete rajamise hoogustamine vähempakkumiste</w:t>
            </w:r>
            <w:r w:rsidRPr="6402D600">
              <w:rPr>
                <w:rFonts w:ascii="Calibri" w:eastAsia="Calibri" w:hAnsi="Calibri" w:cs="Calibri"/>
                <w:sz w:val="16"/>
                <w:szCs w:val="16"/>
              </w:rPr>
              <w:t xml:space="preserve"> </w:t>
            </w:r>
            <w:r w:rsidR="7227E385" w:rsidRPr="2E58FE64">
              <w:rPr>
                <w:rFonts w:ascii="Calibri" w:eastAsia="Calibri" w:hAnsi="Calibri" w:cs="Calibri"/>
                <w:sz w:val="16"/>
                <w:szCs w:val="16"/>
              </w:rPr>
              <w:t>kaudu</w:t>
            </w:r>
          </w:p>
        </w:tc>
        <w:tc>
          <w:tcPr>
            <w:tcW w:w="1177" w:type="dxa"/>
            <w:vMerge w:val="restart"/>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7B8B74E2" w14:textId="3758AF02" w:rsidR="2E58FE64" w:rsidRDefault="4218A797" w:rsidP="0022149E">
            <w:pPr>
              <w:spacing w:after="180"/>
              <w:rPr>
                <w:rFonts w:ascii="Arial" w:eastAsia="Arial" w:hAnsi="Arial" w:cs="Arial"/>
                <w:sz w:val="16"/>
                <w:szCs w:val="16"/>
              </w:rPr>
            </w:pPr>
            <w:r w:rsidRPr="6358098D">
              <w:rPr>
                <w:rFonts w:ascii="Arial" w:eastAsia="Arial" w:hAnsi="Arial" w:cs="Arial"/>
                <w:sz w:val="16"/>
                <w:szCs w:val="16"/>
              </w:rPr>
              <w:t>242</w:t>
            </w:r>
            <w:r w:rsidR="74EA35BE" w:rsidRPr="6402D600">
              <w:rPr>
                <w:rFonts w:ascii="Arial" w:eastAsia="Arial" w:hAnsi="Arial" w:cs="Arial"/>
                <w:sz w:val="16"/>
                <w:szCs w:val="16"/>
              </w:rPr>
              <w:t xml:space="preserve"> 000</w:t>
            </w:r>
          </w:p>
        </w:tc>
        <w:tc>
          <w:tcPr>
            <w:tcW w:w="1264" w:type="dxa"/>
            <w:vMerge w:val="restart"/>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66C6E97A" w14:textId="1853477F" w:rsidR="2E58FE64" w:rsidRDefault="46B26C52" w:rsidP="0022149E">
            <w:pPr>
              <w:spacing w:after="180"/>
              <w:rPr>
                <w:rFonts w:ascii="Arial" w:eastAsia="Arial" w:hAnsi="Arial" w:cs="Arial"/>
                <w:sz w:val="16"/>
                <w:szCs w:val="16"/>
              </w:rPr>
            </w:pPr>
            <w:r w:rsidRPr="6358098D">
              <w:rPr>
                <w:rFonts w:ascii="Arial" w:eastAsia="Arial" w:hAnsi="Arial" w:cs="Arial"/>
                <w:sz w:val="16"/>
                <w:szCs w:val="16"/>
              </w:rPr>
              <w:t>319</w:t>
            </w:r>
            <w:r w:rsidR="74EA35BE" w:rsidRPr="6402D600">
              <w:rPr>
                <w:rFonts w:ascii="Arial" w:eastAsia="Arial" w:hAnsi="Arial" w:cs="Arial"/>
                <w:sz w:val="16"/>
                <w:szCs w:val="16"/>
              </w:rPr>
              <w:t xml:space="preserve"> 000</w:t>
            </w:r>
          </w:p>
        </w:tc>
        <w:tc>
          <w:tcPr>
            <w:tcW w:w="1938"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690AC3CD" w14:textId="329669CA" w:rsidR="558E0497" w:rsidRPr="558E0497" w:rsidRDefault="5D47D52D" w:rsidP="00E57547">
            <w:pPr>
              <w:rPr>
                <w:rFonts w:ascii="Calibri" w:eastAsia="Calibri" w:hAnsi="Calibri" w:cs="Calibri"/>
                <w:color w:val="000000" w:themeColor="text1"/>
                <w:sz w:val="18"/>
                <w:szCs w:val="18"/>
              </w:rPr>
            </w:pPr>
            <w:r w:rsidRPr="44F778A5">
              <w:rPr>
                <w:rFonts w:ascii="Calibri" w:eastAsia="Calibri" w:hAnsi="Calibri" w:cs="Calibri"/>
                <w:color w:val="000000" w:themeColor="text1"/>
                <w:sz w:val="18"/>
                <w:szCs w:val="18"/>
              </w:rPr>
              <w:t>2</w:t>
            </w:r>
            <w:r w:rsidR="2EBA5315" w:rsidRPr="630ECEC8">
              <w:rPr>
                <w:rFonts w:ascii="Calibri" w:eastAsia="Calibri" w:hAnsi="Calibri" w:cs="Calibri"/>
                <w:color w:val="000000" w:themeColor="text1"/>
                <w:sz w:val="18"/>
                <w:szCs w:val="18"/>
              </w:rPr>
              <w:t xml:space="preserve"> </w:t>
            </w:r>
            <w:proofErr w:type="spellStart"/>
            <w:r w:rsidR="2C3E7150" w:rsidRPr="630ECEC8">
              <w:rPr>
                <w:rFonts w:ascii="Calibri" w:eastAsia="Calibri" w:hAnsi="Calibri" w:cs="Calibri"/>
                <w:color w:val="000000" w:themeColor="text1"/>
                <w:sz w:val="18"/>
                <w:szCs w:val="18"/>
              </w:rPr>
              <w:t>TWh</w:t>
            </w:r>
            <w:proofErr w:type="spellEnd"/>
            <w:r w:rsidR="2C3E7150" w:rsidRPr="630ECEC8">
              <w:rPr>
                <w:rFonts w:ascii="Calibri" w:eastAsia="Calibri" w:hAnsi="Calibri" w:cs="Calibri"/>
                <w:color w:val="000000" w:themeColor="text1"/>
                <w:sz w:val="18"/>
                <w:szCs w:val="18"/>
              </w:rPr>
              <w:t xml:space="preserve"> meretuulepark</w:t>
            </w:r>
            <w:r w:rsidR="070D5426" w:rsidRPr="630ECEC8">
              <w:rPr>
                <w:rFonts w:ascii="Calibri" w:eastAsia="Calibri" w:hAnsi="Calibri" w:cs="Calibri"/>
                <w:color w:val="000000" w:themeColor="text1"/>
                <w:sz w:val="18"/>
                <w:szCs w:val="18"/>
              </w:rPr>
              <w:t>id</w:t>
            </w:r>
            <w:r w:rsidR="2C3E7150" w:rsidRPr="630ECEC8">
              <w:rPr>
                <w:rFonts w:ascii="Calibri" w:eastAsia="Calibri" w:hAnsi="Calibri" w:cs="Calibri"/>
                <w:color w:val="000000" w:themeColor="text1"/>
                <w:sz w:val="18"/>
                <w:szCs w:val="18"/>
              </w:rPr>
              <w:t>e</w:t>
            </w:r>
            <w:r w:rsidR="44566684" w:rsidRPr="630ECEC8">
              <w:rPr>
                <w:rFonts w:ascii="Calibri" w:eastAsia="Calibri" w:hAnsi="Calibri" w:cs="Calibri"/>
                <w:color w:val="000000" w:themeColor="text1"/>
                <w:sz w:val="18"/>
                <w:szCs w:val="18"/>
              </w:rPr>
              <w:t xml:space="preserve"> </w:t>
            </w:r>
            <w:r w:rsidR="3DAC5A73" w:rsidRPr="630ECEC8">
              <w:rPr>
                <w:rFonts w:ascii="Calibri" w:eastAsia="Calibri" w:hAnsi="Calibri" w:cs="Calibri"/>
                <w:color w:val="000000" w:themeColor="text1"/>
                <w:sz w:val="18"/>
                <w:szCs w:val="18"/>
              </w:rPr>
              <w:t>toodangut</w:t>
            </w:r>
          </w:p>
        </w:tc>
        <w:tc>
          <w:tcPr>
            <w:tcW w:w="1418"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6FD7F7BD" w14:textId="43AE431F" w:rsidR="2E58FE64" w:rsidRDefault="2E58FE64" w:rsidP="0022149E">
            <w:pPr>
              <w:spacing w:after="180"/>
              <w:rPr>
                <w:rFonts w:ascii="Arial" w:eastAsia="Arial" w:hAnsi="Arial" w:cs="Arial"/>
                <w:sz w:val="16"/>
                <w:szCs w:val="16"/>
              </w:rPr>
            </w:pPr>
            <w:r w:rsidRPr="2E58FE64">
              <w:rPr>
                <w:rFonts w:ascii="Arial" w:eastAsia="Arial" w:hAnsi="Arial" w:cs="Arial"/>
                <w:sz w:val="16"/>
                <w:szCs w:val="16"/>
              </w:rPr>
              <w:t>Lisa</w:t>
            </w:r>
            <w:r w:rsidR="37942E97" w:rsidRPr="2E58FE64">
              <w:rPr>
                <w:rFonts w:ascii="Arial" w:eastAsia="Arial" w:hAnsi="Arial" w:cs="Arial"/>
                <w:sz w:val="16"/>
                <w:szCs w:val="16"/>
              </w:rPr>
              <w:t>nduv</w:t>
            </w:r>
          </w:p>
        </w:tc>
        <w:tc>
          <w:tcPr>
            <w:tcW w:w="1708" w:type="dxa"/>
            <w:gridSpan w:val="2"/>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5A8E5811" w14:textId="78A3F2C6" w:rsidR="4C62FC86" w:rsidRPr="4C62FC86" w:rsidRDefault="4C62FC86" w:rsidP="00E57547">
            <w:pPr>
              <w:rPr>
                <w:rFonts w:ascii="Calibri" w:eastAsia="Calibri" w:hAnsi="Calibri" w:cs="Calibri"/>
                <w:color w:val="000000" w:themeColor="text1"/>
                <w:sz w:val="18"/>
                <w:szCs w:val="18"/>
              </w:rPr>
            </w:pPr>
            <w:r w:rsidRPr="4C62FC86">
              <w:rPr>
                <w:rFonts w:ascii="Calibri" w:eastAsia="Calibri" w:hAnsi="Calibri" w:cs="Calibri"/>
                <w:color w:val="000000" w:themeColor="text1"/>
                <w:sz w:val="18"/>
                <w:szCs w:val="18"/>
              </w:rPr>
              <w:t xml:space="preserve">Riik ja erasektor </w:t>
            </w:r>
          </w:p>
        </w:tc>
      </w:tr>
      <w:tr w:rsidR="001738E5" w14:paraId="21F31784" w14:textId="77777777" w:rsidTr="2B2CB921">
        <w:trPr>
          <w:trHeight w:val="300"/>
        </w:trPr>
        <w:tc>
          <w:tcPr>
            <w:tcW w:w="1283"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2CF89612" w14:textId="30A9F927" w:rsidR="6402D600" w:rsidRDefault="6402D600" w:rsidP="0022149E">
            <w:pPr>
              <w:spacing w:after="180"/>
              <w:rPr>
                <w:rFonts w:ascii="Calibri" w:eastAsia="Calibri" w:hAnsi="Calibri" w:cs="Calibri"/>
                <w:sz w:val="16"/>
                <w:szCs w:val="16"/>
              </w:rPr>
            </w:pPr>
            <w:r w:rsidRPr="6402D600">
              <w:rPr>
                <w:rFonts w:ascii="Calibri" w:eastAsia="Calibri" w:hAnsi="Calibri" w:cs="Calibri"/>
                <w:sz w:val="16"/>
                <w:szCs w:val="16"/>
              </w:rPr>
              <w:t>Elektri varustus-kindluse tagamine CO</w:t>
            </w:r>
            <w:r w:rsidRPr="6402D600">
              <w:rPr>
                <w:rFonts w:ascii="Calibri" w:eastAsia="Calibri" w:hAnsi="Calibri" w:cs="Calibri"/>
                <w:sz w:val="16"/>
                <w:szCs w:val="16"/>
                <w:vertAlign w:val="subscript"/>
              </w:rPr>
              <w:t>2</w:t>
            </w:r>
            <w:r w:rsidR="00302943">
              <w:rPr>
                <w:rFonts w:ascii="Calibri" w:eastAsia="Calibri" w:hAnsi="Calibri" w:cs="Calibri"/>
                <w:sz w:val="16"/>
                <w:szCs w:val="16"/>
                <w:vertAlign w:val="subscript"/>
              </w:rPr>
              <w:t xml:space="preserve"> </w:t>
            </w:r>
            <w:r w:rsidRPr="6402D600">
              <w:rPr>
                <w:rFonts w:ascii="Calibri" w:eastAsia="Calibri" w:hAnsi="Calibri" w:cs="Calibri"/>
                <w:sz w:val="16"/>
                <w:szCs w:val="16"/>
              </w:rPr>
              <w:t>heite vabalt alates 2040. aastast</w:t>
            </w:r>
          </w:p>
        </w:tc>
        <w:tc>
          <w:tcPr>
            <w:tcW w:w="1177" w:type="dxa"/>
            <w:vMerge/>
            <w:tcMar>
              <w:left w:w="135" w:type="dxa"/>
              <w:right w:w="135" w:type="dxa"/>
            </w:tcMar>
          </w:tcPr>
          <w:p w14:paraId="1D969FCB" w14:textId="77777777" w:rsidR="00C21739" w:rsidRDefault="00C21739" w:rsidP="00E57547"/>
        </w:tc>
        <w:tc>
          <w:tcPr>
            <w:tcW w:w="1264" w:type="dxa"/>
            <w:vMerge/>
            <w:tcMar>
              <w:left w:w="135" w:type="dxa"/>
              <w:right w:w="135" w:type="dxa"/>
            </w:tcMar>
          </w:tcPr>
          <w:p w14:paraId="185E846E" w14:textId="77777777" w:rsidR="00C21739" w:rsidRDefault="00C21739" w:rsidP="00E57547"/>
        </w:tc>
        <w:tc>
          <w:tcPr>
            <w:tcW w:w="1938"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16DDDD41" w14:textId="327A724B" w:rsidR="558E0497" w:rsidRPr="558E0497" w:rsidRDefault="21BCBD3D" w:rsidP="00E57547">
            <w:pPr>
              <w:rPr>
                <w:rFonts w:ascii="Calibri" w:eastAsia="Calibri" w:hAnsi="Calibri" w:cs="Calibri"/>
                <w:color w:val="000000" w:themeColor="text1"/>
                <w:sz w:val="18"/>
                <w:szCs w:val="18"/>
              </w:rPr>
            </w:pPr>
            <w:r w:rsidRPr="7C84A48D">
              <w:rPr>
                <w:rFonts w:ascii="Calibri" w:eastAsia="Calibri" w:hAnsi="Calibri" w:cs="Calibri"/>
                <w:color w:val="000000" w:themeColor="text1"/>
                <w:sz w:val="18"/>
                <w:szCs w:val="18"/>
              </w:rPr>
              <w:t>300 MW gaasielektrijaam</w:t>
            </w:r>
            <w:r w:rsidR="66E4AE80" w:rsidRPr="7C84A48D">
              <w:rPr>
                <w:rFonts w:ascii="Calibri" w:eastAsia="Calibri" w:hAnsi="Calibri" w:cs="Calibri"/>
                <w:color w:val="000000" w:themeColor="text1"/>
                <w:sz w:val="18"/>
                <w:szCs w:val="18"/>
              </w:rPr>
              <w:t>ade toodangut</w:t>
            </w:r>
          </w:p>
        </w:tc>
        <w:tc>
          <w:tcPr>
            <w:tcW w:w="1418"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656FAF9C" w14:textId="287029C4" w:rsidR="6402D600" w:rsidRDefault="7E3FF1D0" w:rsidP="0022149E">
            <w:pPr>
              <w:spacing w:after="180"/>
              <w:rPr>
                <w:rFonts w:ascii="Arial" w:eastAsia="Arial" w:hAnsi="Arial" w:cs="Arial"/>
                <w:sz w:val="16"/>
                <w:szCs w:val="16"/>
              </w:rPr>
            </w:pPr>
            <w:r w:rsidRPr="7D9B323B">
              <w:rPr>
                <w:rFonts w:ascii="Arial" w:eastAsia="Arial" w:hAnsi="Arial" w:cs="Arial"/>
                <w:sz w:val="16"/>
                <w:szCs w:val="16"/>
              </w:rPr>
              <w:t>Lisanduv</w:t>
            </w:r>
          </w:p>
        </w:tc>
        <w:tc>
          <w:tcPr>
            <w:tcW w:w="1708" w:type="dxa"/>
            <w:gridSpan w:val="2"/>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32A536A8" w14:textId="6258FEE6" w:rsidR="4C62FC86" w:rsidRPr="4C62FC86" w:rsidRDefault="4C62FC86" w:rsidP="00E57547">
            <w:pPr>
              <w:rPr>
                <w:rFonts w:ascii="Calibri" w:eastAsia="Calibri" w:hAnsi="Calibri" w:cs="Calibri"/>
                <w:color w:val="000000" w:themeColor="text1"/>
                <w:sz w:val="18"/>
                <w:szCs w:val="18"/>
              </w:rPr>
            </w:pPr>
            <w:r w:rsidRPr="4C62FC86">
              <w:rPr>
                <w:rFonts w:ascii="Calibri" w:eastAsia="Calibri" w:hAnsi="Calibri" w:cs="Calibri"/>
                <w:color w:val="000000" w:themeColor="text1"/>
                <w:sz w:val="18"/>
                <w:szCs w:val="18"/>
              </w:rPr>
              <w:t xml:space="preserve">Riik ja erasektor </w:t>
            </w:r>
          </w:p>
        </w:tc>
      </w:tr>
      <w:tr w:rsidR="2E58FE64" w14:paraId="71CE76CF" w14:textId="77777777" w:rsidTr="00042083">
        <w:trPr>
          <w:trHeight w:val="300"/>
        </w:trPr>
        <w:tc>
          <w:tcPr>
            <w:tcW w:w="1283"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4E8ADAAD" w14:textId="6ADC3B1D" w:rsidR="2E58FE64" w:rsidRDefault="2E58FE64" w:rsidP="0022149E">
            <w:pPr>
              <w:spacing w:after="180"/>
              <w:rPr>
                <w:rFonts w:ascii="Calibri" w:eastAsia="Calibri" w:hAnsi="Calibri" w:cs="Calibri"/>
                <w:sz w:val="16"/>
                <w:szCs w:val="16"/>
              </w:rPr>
            </w:pPr>
            <w:r w:rsidRPr="2E58FE64">
              <w:rPr>
                <w:rFonts w:ascii="Calibri" w:eastAsia="Calibri" w:hAnsi="Calibri" w:cs="Calibri"/>
                <w:sz w:val="16"/>
                <w:szCs w:val="16"/>
              </w:rPr>
              <w:t>Taastuvenergia salvestusturu käivitamine</w:t>
            </w:r>
          </w:p>
        </w:tc>
        <w:tc>
          <w:tcPr>
            <w:tcW w:w="1177"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30399333" w14:textId="34F6FC7B" w:rsidR="4DC13336" w:rsidRPr="6402D600" w:rsidRDefault="4DC13336" w:rsidP="0022149E">
            <w:pPr>
              <w:spacing w:after="180"/>
              <w:rPr>
                <w:rFonts w:ascii="Arial" w:eastAsia="Arial" w:hAnsi="Arial" w:cs="Arial"/>
                <w:sz w:val="16"/>
                <w:szCs w:val="16"/>
              </w:rPr>
            </w:pPr>
            <w:r w:rsidRPr="7D9B323B">
              <w:rPr>
                <w:rFonts w:ascii="Arial" w:eastAsia="Arial" w:hAnsi="Arial" w:cs="Arial"/>
                <w:sz w:val="16"/>
                <w:szCs w:val="16"/>
              </w:rPr>
              <w:t>Kaudne mõju</w:t>
            </w:r>
          </w:p>
        </w:tc>
        <w:tc>
          <w:tcPr>
            <w:tcW w:w="1264"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4E85587E" w14:textId="3558F2FB" w:rsidR="316B644D" w:rsidRDefault="316B644D" w:rsidP="0022149E">
            <w:pPr>
              <w:spacing w:after="180"/>
              <w:rPr>
                <w:rFonts w:ascii="Arial" w:eastAsia="Arial" w:hAnsi="Arial" w:cs="Arial"/>
                <w:sz w:val="16"/>
                <w:szCs w:val="16"/>
              </w:rPr>
            </w:pPr>
            <w:r w:rsidRPr="316B644D">
              <w:rPr>
                <w:rFonts w:ascii="Arial" w:eastAsia="Arial" w:hAnsi="Arial" w:cs="Arial"/>
                <w:sz w:val="16"/>
                <w:szCs w:val="16"/>
              </w:rPr>
              <w:t>Kaudne mõju</w:t>
            </w:r>
          </w:p>
        </w:tc>
        <w:tc>
          <w:tcPr>
            <w:tcW w:w="1938"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42104103" w14:textId="6E084BBB" w:rsidR="558E0497" w:rsidRPr="558E0497" w:rsidRDefault="6A4CD6D7" w:rsidP="00E57547">
            <w:pPr>
              <w:rPr>
                <w:rFonts w:ascii="Calibri" w:eastAsia="Calibri" w:hAnsi="Calibri" w:cs="Calibri"/>
                <w:color w:val="000000" w:themeColor="text1"/>
                <w:sz w:val="18"/>
                <w:szCs w:val="18"/>
              </w:rPr>
            </w:pPr>
            <w:r w:rsidRPr="7C84A48D">
              <w:rPr>
                <w:rFonts w:ascii="Calibri" w:eastAsia="Calibri" w:hAnsi="Calibri" w:cs="Calibri"/>
                <w:color w:val="000000" w:themeColor="text1"/>
                <w:sz w:val="18"/>
                <w:szCs w:val="18"/>
              </w:rPr>
              <w:t>500</w:t>
            </w:r>
            <w:r w:rsidR="60FC01AD" w:rsidRPr="7C84A48D">
              <w:rPr>
                <w:rFonts w:ascii="Calibri" w:eastAsia="Calibri" w:hAnsi="Calibri" w:cs="Calibri"/>
                <w:color w:val="000000" w:themeColor="text1"/>
                <w:sz w:val="18"/>
                <w:szCs w:val="18"/>
              </w:rPr>
              <w:t xml:space="preserve"> </w:t>
            </w:r>
            <w:r w:rsidRPr="7C84A48D">
              <w:rPr>
                <w:rFonts w:ascii="Calibri" w:eastAsia="Calibri" w:hAnsi="Calibri" w:cs="Calibri"/>
                <w:color w:val="000000" w:themeColor="text1"/>
                <w:sz w:val="18"/>
                <w:szCs w:val="18"/>
              </w:rPr>
              <w:t xml:space="preserve">MW </w:t>
            </w:r>
            <w:r w:rsidR="66E4AE80" w:rsidRPr="7C84A48D">
              <w:rPr>
                <w:rFonts w:ascii="Calibri" w:eastAsia="Calibri" w:hAnsi="Calibri" w:cs="Calibri"/>
                <w:color w:val="000000" w:themeColor="text1"/>
                <w:sz w:val="18"/>
                <w:szCs w:val="18"/>
              </w:rPr>
              <w:t>pump-</w:t>
            </w:r>
            <w:proofErr w:type="spellStart"/>
            <w:r w:rsidR="66E4AE80" w:rsidRPr="7C84A48D">
              <w:rPr>
                <w:rFonts w:ascii="Calibri" w:eastAsia="Calibri" w:hAnsi="Calibri" w:cs="Calibri"/>
                <w:color w:val="000000" w:themeColor="text1"/>
                <w:sz w:val="18"/>
                <w:szCs w:val="18"/>
              </w:rPr>
              <w:t>hüdroakumulatsiooni</w:t>
            </w:r>
            <w:proofErr w:type="spellEnd"/>
            <w:r w:rsidR="66E4AE80" w:rsidRPr="7C84A48D">
              <w:rPr>
                <w:rFonts w:ascii="Calibri" w:eastAsia="Calibri" w:hAnsi="Calibri" w:cs="Calibri"/>
                <w:color w:val="000000" w:themeColor="text1"/>
                <w:sz w:val="18"/>
                <w:szCs w:val="18"/>
              </w:rPr>
              <w:t xml:space="preserve">-jaama (PHEJ) toodangut </w:t>
            </w:r>
          </w:p>
        </w:tc>
        <w:tc>
          <w:tcPr>
            <w:tcW w:w="1418"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717E58FB" w14:textId="16396C47" w:rsidR="2E58FE64" w:rsidRDefault="2E58FE64" w:rsidP="0022149E">
            <w:pPr>
              <w:spacing w:after="180"/>
              <w:rPr>
                <w:rFonts w:ascii="Arial" w:eastAsia="Arial" w:hAnsi="Arial" w:cs="Arial"/>
                <w:sz w:val="16"/>
                <w:szCs w:val="16"/>
              </w:rPr>
            </w:pPr>
            <w:r w:rsidRPr="2E58FE64">
              <w:rPr>
                <w:rFonts w:ascii="Arial" w:eastAsia="Arial" w:hAnsi="Arial" w:cs="Arial"/>
                <w:sz w:val="16"/>
                <w:szCs w:val="16"/>
              </w:rPr>
              <w:t xml:space="preserve">Olemasolev </w:t>
            </w:r>
          </w:p>
        </w:tc>
        <w:tc>
          <w:tcPr>
            <w:tcW w:w="1708" w:type="dxa"/>
            <w:gridSpan w:val="2"/>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4B05EE5B" w14:textId="1642EB3D" w:rsidR="4C62FC86" w:rsidRPr="4C62FC86" w:rsidRDefault="4C62FC86" w:rsidP="00E57547">
            <w:pPr>
              <w:rPr>
                <w:rFonts w:ascii="Calibri" w:eastAsia="Calibri" w:hAnsi="Calibri" w:cs="Calibri"/>
                <w:color w:val="000000" w:themeColor="text1"/>
                <w:sz w:val="18"/>
                <w:szCs w:val="18"/>
              </w:rPr>
            </w:pPr>
            <w:r w:rsidRPr="4C62FC86">
              <w:rPr>
                <w:rFonts w:ascii="Calibri" w:eastAsia="Calibri" w:hAnsi="Calibri" w:cs="Calibri"/>
                <w:color w:val="000000" w:themeColor="text1"/>
                <w:sz w:val="18"/>
                <w:szCs w:val="18"/>
              </w:rPr>
              <w:t xml:space="preserve">Riik ja erasektor </w:t>
            </w:r>
          </w:p>
        </w:tc>
      </w:tr>
      <w:tr w:rsidR="2E58FE64" w14:paraId="7CF59367" w14:textId="77777777" w:rsidTr="00042083">
        <w:trPr>
          <w:trHeight w:val="300"/>
        </w:trPr>
        <w:tc>
          <w:tcPr>
            <w:tcW w:w="1283"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57D909C7" w14:textId="53031F5C" w:rsidR="2E58FE64" w:rsidRDefault="2E58FE64" w:rsidP="0022149E">
            <w:pPr>
              <w:spacing w:after="180"/>
              <w:rPr>
                <w:rFonts w:ascii="Calibri" w:eastAsia="Calibri" w:hAnsi="Calibri" w:cs="Calibri"/>
                <w:sz w:val="16"/>
                <w:szCs w:val="16"/>
              </w:rPr>
            </w:pPr>
            <w:r w:rsidRPr="2E58FE64">
              <w:rPr>
                <w:rFonts w:ascii="Calibri" w:eastAsia="Calibri" w:hAnsi="Calibri" w:cs="Calibri"/>
                <w:sz w:val="16"/>
                <w:szCs w:val="16"/>
              </w:rPr>
              <w:t>Elektrivõrgu tugevdamine</w:t>
            </w:r>
          </w:p>
        </w:tc>
        <w:tc>
          <w:tcPr>
            <w:tcW w:w="1177"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40BD5CB7" w14:textId="34F6FC7B" w:rsidR="6402D600" w:rsidRPr="6402D600" w:rsidRDefault="6402D600" w:rsidP="0022149E">
            <w:pPr>
              <w:spacing w:after="180"/>
              <w:rPr>
                <w:rFonts w:ascii="Arial" w:eastAsia="Arial" w:hAnsi="Arial" w:cs="Arial"/>
                <w:sz w:val="16"/>
                <w:szCs w:val="16"/>
              </w:rPr>
            </w:pPr>
            <w:r w:rsidRPr="6402D600">
              <w:rPr>
                <w:rFonts w:ascii="Arial" w:eastAsia="Arial" w:hAnsi="Arial" w:cs="Arial"/>
                <w:sz w:val="16"/>
                <w:szCs w:val="16"/>
              </w:rPr>
              <w:t>Kaudne mõju</w:t>
            </w:r>
          </w:p>
        </w:tc>
        <w:tc>
          <w:tcPr>
            <w:tcW w:w="1264"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7C5825C3" w14:textId="3558F2FB" w:rsidR="316B644D" w:rsidRDefault="316B644D" w:rsidP="0022149E">
            <w:pPr>
              <w:spacing w:after="180"/>
              <w:rPr>
                <w:rFonts w:ascii="Arial" w:eastAsia="Arial" w:hAnsi="Arial" w:cs="Arial"/>
                <w:sz w:val="16"/>
                <w:szCs w:val="16"/>
              </w:rPr>
            </w:pPr>
            <w:r w:rsidRPr="316B644D">
              <w:rPr>
                <w:rFonts w:ascii="Arial" w:eastAsia="Arial" w:hAnsi="Arial" w:cs="Arial"/>
                <w:sz w:val="16"/>
                <w:szCs w:val="16"/>
              </w:rPr>
              <w:t>Kaudne mõju</w:t>
            </w:r>
          </w:p>
        </w:tc>
        <w:tc>
          <w:tcPr>
            <w:tcW w:w="1938"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44995EC6" w14:textId="5DA62258" w:rsidR="558E0497" w:rsidRPr="558E0497" w:rsidRDefault="558E0497" w:rsidP="00E57547">
            <w:pPr>
              <w:rPr>
                <w:rFonts w:ascii="Calibri" w:eastAsia="Calibri" w:hAnsi="Calibri" w:cs="Calibri"/>
                <w:color w:val="000000" w:themeColor="text1"/>
                <w:sz w:val="18"/>
                <w:szCs w:val="18"/>
              </w:rPr>
            </w:pPr>
            <w:r w:rsidRPr="558E0497">
              <w:rPr>
                <w:rFonts w:ascii="Calibri" w:eastAsia="Calibri" w:hAnsi="Calibri" w:cs="Calibri"/>
                <w:color w:val="000000" w:themeColor="text1"/>
                <w:sz w:val="18"/>
                <w:szCs w:val="18"/>
              </w:rPr>
              <w:t>Uued välisühendused</w:t>
            </w:r>
          </w:p>
        </w:tc>
        <w:tc>
          <w:tcPr>
            <w:tcW w:w="1418"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49F51FC5" w14:textId="1E0B639D" w:rsidR="2E58FE64" w:rsidRDefault="2E58FE64" w:rsidP="0022149E">
            <w:pPr>
              <w:spacing w:after="180"/>
              <w:rPr>
                <w:rFonts w:ascii="Arial" w:eastAsia="Arial" w:hAnsi="Arial" w:cs="Arial"/>
                <w:sz w:val="16"/>
                <w:szCs w:val="16"/>
              </w:rPr>
            </w:pPr>
            <w:r w:rsidRPr="2E58FE64">
              <w:rPr>
                <w:rFonts w:ascii="Arial" w:eastAsia="Arial" w:hAnsi="Arial" w:cs="Arial"/>
                <w:sz w:val="16"/>
                <w:szCs w:val="16"/>
              </w:rPr>
              <w:t>Olemasolev</w:t>
            </w:r>
          </w:p>
        </w:tc>
        <w:tc>
          <w:tcPr>
            <w:tcW w:w="1708" w:type="dxa"/>
            <w:gridSpan w:val="2"/>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75D3080C" w14:textId="59DBD2C6" w:rsidR="4C62FC86" w:rsidRPr="4C62FC86" w:rsidRDefault="4C62FC86" w:rsidP="00E57547">
            <w:pPr>
              <w:rPr>
                <w:rFonts w:ascii="Calibri" w:eastAsia="Calibri" w:hAnsi="Calibri" w:cs="Calibri"/>
                <w:color w:val="000000" w:themeColor="text1"/>
                <w:sz w:val="18"/>
                <w:szCs w:val="18"/>
              </w:rPr>
            </w:pPr>
            <w:r w:rsidRPr="4C62FC86">
              <w:rPr>
                <w:rFonts w:ascii="Calibri" w:eastAsia="Calibri" w:hAnsi="Calibri" w:cs="Calibri"/>
                <w:color w:val="000000" w:themeColor="text1"/>
                <w:sz w:val="18"/>
                <w:szCs w:val="18"/>
              </w:rPr>
              <w:t xml:space="preserve">Riik ja erasektor </w:t>
            </w:r>
          </w:p>
        </w:tc>
      </w:tr>
      <w:tr w:rsidR="2E58FE64" w14:paraId="4D24E703" w14:textId="77777777" w:rsidTr="00042083">
        <w:trPr>
          <w:gridAfter w:val="1"/>
          <w:wAfter w:w="7" w:type="dxa"/>
          <w:trHeight w:val="300"/>
        </w:trPr>
        <w:tc>
          <w:tcPr>
            <w:tcW w:w="8781" w:type="dxa"/>
            <w:gridSpan w:val="6"/>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1DA3CCA9" w14:textId="2F3B1B16" w:rsidR="2E58FE64" w:rsidRDefault="0C7A793A" w:rsidP="0022149E">
            <w:pPr>
              <w:pStyle w:val="Loendilik"/>
              <w:numPr>
                <w:ilvl w:val="0"/>
                <w:numId w:val="14"/>
              </w:numPr>
              <w:spacing w:after="180"/>
              <w:rPr>
                <w:rFonts w:ascii="Calibri" w:eastAsia="Calibri" w:hAnsi="Calibri" w:cs="Calibri"/>
                <w:sz w:val="16"/>
                <w:szCs w:val="16"/>
              </w:rPr>
            </w:pPr>
            <w:r w:rsidRPr="630ECEC8">
              <w:rPr>
                <w:rFonts w:ascii="Calibri" w:eastAsia="Calibri" w:hAnsi="Calibri" w:cs="Calibri"/>
                <w:b/>
                <w:bCs/>
                <w:sz w:val="16"/>
                <w:szCs w:val="16"/>
              </w:rPr>
              <w:t>Soojuse ja jahutuse üleviimine taastuvenergiale</w:t>
            </w:r>
            <w:r w:rsidRPr="630ECEC8">
              <w:rPr>
                <w:rFonts w:ascii="Calibri" w:eastAsia="Calibri" w:hAnsi="Calibri" w:cs="Calibri"/>
                <w:sz w:val="16"/>
                <w:szCs w:val="16"/>
              </w:rPr>
              <w:t xml:space="preserve">, sh </w:t>
            </w:r>
          </w:p>
        </w:tc>
      </w:tr>
      <w:tr w:rsidR="2E58FE64" w14:paraId="134AD3E1" w14:textId="77777777" w:rsidTr="00042083">
        <w:trPr>
          <w:trHeight w:val="300"/>
        </w:trPr>
        <w:tc>
          <w:tcPr>
            <w:tcW w:w="1283"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61737AA8" w14:textId="2217D471" w:rsidR="30CCC8B7" w:rsidRDefault="30CCC8B7" w:rsidP="0022149E">
            <w:pPr>
              <w:spacing w:after="180"/>
              <w:rPr>
                <w:rFonts w:ascii="Calibri" w:eastAsia="Calibri" w:hAnsi="Calibri" w:cs="Calibri"/>
                <w:sz w:val="16"/>
                <w:szCs w:val="16"/>
              </w:rPr>
            </w:pPr>
            <w:r w:rsidRPr="2E58FE64">
              <w:rPr>
                <w:rFonts w:ascii="Calibri" w:eastAsia="Calibri" w:hAnsi="Calibri" w:cs="Calibri"/>
                <w:sz w:val="16"/>
                <w:szCs w:val="16"/>
              </w:rPr>
              <w:t>Kaug-, lokaal- ja kohtkütteseadmete renoveerimine või asendamine</w:t>
            </w:r>
          </w:p>
        </w:tc>
        <w:tc>
          <w:tcPr>
            <w:tcW w:w="1177"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3D69FFFD" w14:textId="00FC9B83" w:rsidR="2E58FE64" w:rsidRDefault="2E58FE64" w:rsidP="0022149E">
            <w:pPr>
              <w:jc w:val="center"/>
              <w:rPr>
                <w:rFonts w:ascii="Aptos Narrow" w:eastAsia="Aptos Narrow" w:hAnsi="Aptos Narrow" w:cs="Aptos Narrow"/>
                <w:sz w:val="16"/>
                <w:szCs w:val="16"/>
              </w:rPr>
            </w:pPr>
            <w:r w:rsidRPr="2E58FE64">
              <w:rPr>
                <w:rFonts w:ascii="Aptos Narrow" w:eastAsia="Aptos Narrow" w:hAnsi="Aptos Narrow" w:cs="Aptos Narrow"/>
                <w:sz w:val="16"/>
                <w:szCs w:val="16"/>
              </w:rPr>
              <w:t>323 000</w:t>
            </w:r>
          </w:p>
        </w:tc>
        <w:tc>
          <w:tcPr>
            <w:tcW w:w="1264"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123FA141" w14:textId="690D42E2" w:rsidR="2E58FE64" w:rsidRDefault="2E58FE64" w:rsidP="0022149E">
            <w:pPr>
              <w:rPr>
                <w:rFonts w:ascii="Calibri" w:eastAsia="Calibri" w:hAnsi="Calibri" w:cs="Calibri"/>
                <w:sz w:val="16"/>
                <w:szCs w:val="16"/>
              </w:rPr>
            </w:pPr>
            <w:r w:rsidRPr="2E58FE64">
              <w:rPr>
                <w:rFonts w:ascii="Calibri" w:eastAsia="Calibri" w:hAnsi="Calibri" w:cs="Calibri"/>
                <w:sz w:val="16"/>
                <w:szCs w:val="16"/>
              </w:rPr>
              <w:t>274 000</w:t>
            </w:r>
          </w:p>
        </w:tc>
        <w:tc>
          <w:tcPr>
            <w:tcW w:w="1938"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5B748563" w14:textId="3DCE307D" w:rsidR="34BDD2E2" w:rsidRPr="34BDD2E2" w:rsidRDefault="4F86F944" w:rsidP="00E57547">
            <w:pPr>
              <w:rPr>
                <w:rFonts w:ascii="Calibri" w:eastAsia="Calibri" w:hAnsi="Calibri" w:cs="Calibri"/>
                <w:color w:val="000000" w:themeColor="text1"/>
                <w:sz w:val="18"/>
                <w:szCs w:val="18"/>
              </w:rPr>
            </w:pPr>
            <w:r w:rsidRPr="0AE9AB5D">
              <w:rPr>
                <w:rFonts w:ascii="Calibri" w:eastAsia="Calibri" w:hAnsi="Calibri" w:cs="Calibri"/>
                <w:color w:val="000000" w:themeColor="text1"/>
                <w:sz w:val="18"/>
                <w:szCs w:val="18"/>
              </w:rPr>
              <w:t>Maagaasi ja puidu asendamine soojuspumpadega 700-1000 MW</w:t>
            </w:r>
          </w:p>
        </w:tc>
        <w:tc>
          <w:tcPr>
            <w:tcW w:w="1418"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00985F74" w14:textId="44EEBA9D" w:rsidR="2E58FE64" w:rsidRDefault="2E58FE64" w:rsidP="0022149E">
            <w:pPr>
              <w:spacing w:after="180"/>
              <w:rPr>
                <w:rFonts w:ascii="Arial" w:eastAsia="Arial" w:hAnsi="Arial" w:cs="Arial"/>
                <w:sz w:val="16"/>
                <w:szCs w:val="16"/>
              </w:rPr>
            </w:pPr>
            <w:r w:rsidRPr="2E58FE64">
              <w:rPr>
                <w:rFonts w:ascii="Arial" w:eastAsia="Arial" w:hAnsi="Arial" w:cs="Arial"/>
                <w:sz w:val="16"/>
                <w:szCs w:val="16"/>
              </w:rPr>
              <w:t xml:space="preserve">Olemasolev </w:t>
            </w:r>
            <w:r w:rsidR="3FC02296" w:rsidRPr="4B59AF03">
              <w:rPr>
                <w:rFonts w:ascii="Arial" w:eastAsia="Arial" w:hAnsi="Arial" w:cs="Arial"/>
                <w:sz w:val="16"/>
                <w:szCs w:val="16"/>
              </w:rPr>
              <w:t>ja lisanduv</w:t>
            </w:r>
            <w:r w:rsidRPr="4B59AF03">
              <w:rPr>
                <w:rFonts w:ascii="Arial" w:eastAsia="Arial" w:hAnsi="Arial" w:cs="Arial"/>
                <w:sz w:val="16"/>
                <w:szCs w:val="16"/>
              </w:rPr>
              <w:t xml:space="preserve"> </w:t>
            </w:r>
          </w:p>
        </w:tc>
        <w:tc>
          <w:tcPr>
            <w:tcW w:w="1708" w:type="dxa"/>
            <w:gridSpan w:val="2"/>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03A4A518" w14:textId="1642EB3D" w:rsidR="4C62FC86" w:rsidRPr="4C62FC86" w:rsidRDefault="4C62FC86" w:rsidP="00E57547">
            <w:pPr>
              <w:rPr>
                <w:rFonts w:ascii="Calibri" w:eastAsia="Calibri" w:hAnsi="Calibri" w:cs="Calibri"/>
                <w:color w:val="000000" w:themeColor="text1"/>
                <w:sz w:val="18"/>
                <w:szCs w:val="18"/>
              </w:rPr>
            </w:pPr>
            <w:r w:rsidRPr="4C62FC86">
              <w:rPr>
                <w:rFonts w:ascii="Calibri" w:eastAsia="Calibri" w:hAnsi="Calibri" w:cs="Calibri"/>
                <w:color w:val="000000" w:themeColor="text1"/>
                <w:sz w:val="18"/>
                <w:szCs w:val="18"/>
              </w:rPr>
              <w:t xml:space="preserve">Riik ja erasektor </w:t>
            </w:r>
          </w:p>
        </w:tc>
      </w:tr>
    </w:tbl>
    <w:p w14:paraId="65D7BC82" w14:textId="7B78886A" w:rsidR="2E58FE64" w:rsidRDefault="2E58FE64" w:rsidP="0022149E">
      <w:pPr>
        <w:spacing w:after="0" w:line="240" w:lineRule="auto"/>
      </w:pPr>
    </w:p>
    <w:p w14:paraId="3895CF47" w14:textId="278C09B7" w:rsidR="2E58FE64" w:rsidRDefault="66915B04" w:rsidP="0022149E">
      <w:pPr>
        <w:spacing w:after="0" w:line="240" w:lineRule="auto"/>
        <w:jc w:val="both"/>
        <w:rPr>
          <w:rFonts w:ascii="Times New Roman" w:eastAsia="Times New Roman" w:hAnsi="Times New Roman" w:cs="Times New Roman"/>
          <w:sz w:val="24"/>
          <w:szCs w:val="24"/>
        </w:rPr>
      </w:pPr>
      <w:r w:rsidRPr="7C84A48D">
        <w:rPr>
          <w:rFonts w:ascii="Times New Roman" w:hAnsi="Times New Roman"/>
          <w:color w:val="000000" w:themeColor="text1"/>
          <w:sz w:val="24"/>
          <w:szCs w:val="24"/>
        </w:rPr>
        <w:t xml:space="preserve">Lisameetmete rakendamise tulemusena väheneb energeetikasektori kasvuhoonegaaside heitkogus prognoosi kohaselt </w:t>
      </w:r>
      <w:r w:rsidR="322C0695" w:rsidRPr="7C84A48D">
        <w:rPr>
          <w:rFonts w:ascii="Times New Roman" w:eastAsia="Times New Roman" w:hAnsi="Times New Roman" w:cs="Times New Roman"/>
          <w:color w:val="000000" w:themeColor="text1"/>
          <w:sz w:val="24"/>
          <w:szCs w:val="24"/>
        </w:rPr>
        <w:t>4</w:t>
      </w:r>
      <w:r w:rsidR="3170F6B3" w:rsidRPr="7C84A48D">
        <w:rPr>
          <w:rFonts w:ascii="Times New Roman" w:eastAsia="Times New Roman" w:hAnsi="Times New Roman" w:cs="Times New Roman"/>
          <w:color w:val="000000" w:themeColor="text1"/>
          <w:sz w:val="24"/>
          <w:szCs w:val="24"/>
        </w:rPr>
        <w:t xml:space="preserve"> </w:t>
      </w:r>
      <w:r w:rsidR="322C0695" w:rsidRPr="7C84A48D">
        <w:rPr>
          <w:rFonts w:ascii="Times New Roman" w:eastAsia="Times New Roman" w:hAnsi="Times New Roman" w:cs="Times New Roman"/>
          <w:color w:val="000000" w:themeColor="text1"/>
          <w:sz w:val="24"/>
          <w:szCs w:val="24"/>
        </w:rPr>
        <w:t>3</w:t>
      </w:r>
      <w:r w:rsidR="293E083E" w:rsidRPr="7C84A48D">
        <w:rPr>
          <w:rFonts w:ascii="Times New Roman" w:eastAsia="Times New Roman" w:hAnsi="Times New Roman" w:cs="Times New Roman"/>
          <w:color w:val="000000" w:themeColor="text1"/>
          <w:sz w:val="24"/>
          <w:szCs w:val="24"/>
        </w:rPr>
        <w:t>21 314</w:t>
      </w:r>
      <w:r w:rsidR="322C0695" w:rsidRPr="7C84A48D">
        <w:rPr>
          <w:rFonts w:ascii="Times New Roman" w:eastAsia="Times New Roman" w:hAnsi="Times New Roman" w:cs="Times New Roman"/>
          <w:color w:val="000000" w:themeColor="text1"/>
          <w:sz w:val="24"/>
          <w:szCs w:val="24"/>
        </w:rPr>
        <w:t xml:space="preserve"> t</w:t>
      </w:r>
      <w:r w:rsidRPr="7C84A48D">
        <w:rPr>
          <w:rFonts w:ascii="Times New Roman" w:eastAsia="Times New Roman" w:hAnsi="Times New Roman" w:cs="Times New Roman"/>
          <w:color w:val="000000" w:themeColor="text1"/>
          <w:sz w:val="24"/>
          <w:szCs w:val="24"/>
        </w:rPr>
        <w:t xml:space="preserve"> CO</w:t>
      </w:r>
      <w:r w:rsidRPr="7C84A48D">
        <w:rPr>
          <w:rFonts w:ascii="Times New Roman" w:eastAsia="Times New Roman" w:hAnsi="Times New Roman" w:cs="Times New Roman"/>
          <w:color w:val="000000" w:themeColor="text1"/>
          <w:sz w:val="24"/>
          <w:szCs w:val="24"/>
          <w:vertAlign w:val="subscript"/>
        </w:rPr>
        <w:t>2</w:t>
      </w:r>
      <w:r w:rsidRPr="7C84A48D">
        <w:rPr>
          <w:rFonts w:ascii="Times New Roman" w:eastAsia="Times New Roman" w:hAnsi="Times New Roman" w:cs="Times New Roman"/>
          <w:color w:val="000000" w:themeColor="text1"/>
          <w:sz w:val="24"/>
          <w:szCs w:val="24"/>
        </w:rPr>
        <w:t xml:space="preserve"> ekvivalendini aastaks 2030</w:t>
      </w:r>
      <w:r w:rsidRPr="7C84A48D">
        <w:rPr>
          <w:rFonts w:ascii="Times New Roman" w:hAnsi="Times New Roman"/>
          <w:color w:val="000000" w:themeColor="text1"/>
          <w:sz w:val="24"/>
          <w:szCs w:val="24"/>
        </w:rPr>
        <w:t xml:space="preserve"> ehk </w:t>
      </w:r>
      <w:r w:rsidR="322C0695" w:rsidRPr="7C84A48D">
        <w:rPr>
          <w:rFonts w:ascii="Times New Roman" w:hAnsi="Times New Roman"/>
          <w:color w:val="000000" w:themeColor="text1"/>
          <w:sz w:val="24"/>
          <w:szCs w:val="24"/>
        </w:rPr>
        <w:t>37</w:t>
      </w:r>
      <w:r w:rsidRPr="7C84A48D">
        <w:rPr>
          <w:rFonts w:ascii="Times New Roman" w:hAnsi="Times New Roman"/>
          <w:color w:val="000000" w:themeColor="text1"/>
          <w:sz w:val="24"/>
          <w:szCs w:val="24"/>
        </w:rPr>
        <w:t xml:space="preserve">% võrreldes </w:t>
      </w:r>
      <w:r w:rsidR="322C0695" w:rsidRPr="7C84A48D">
        <w:rPr>
          <w:rFonts w:ascii="Times New Roman" w:hAnsi="Times New Roman"/>
          <w:color w:val="000000" w:themeColor="text1"/>
          <w:sz w:val="24"/>
          <w:szCs w:val="24"/>
        </w:rPr>
        <w:lastRenderedPageBreak/>
        <w:t>2022.</w:t>
      </w:r>
      <w:r w:rsidRPr="7C84A48D">
        <w:rPr>
          <w:rFonts w:ascii="Times New Roman" w:hAnsi="Times New Roman"/>
          <w:color w:val="000000" w:themeColor="text1"/>
          <w:sz w:val="24"/>
          <w:szCs w:val="24"/>
        </w:rPr>
        <w:t xml:space="preserve"> aastaga ja </w:t>
      </w:r>
      <w:r w:rsidR="423C92D9" w:rsidRPr="7C84A48D">
        <w:rPr>
          <w:rFonts w:ascii="Times New Roman" w:hAnsi="Times New Roman"/>
          <w:color w:val="000000" w:themeColor="text1"/>
          <w:sz w:val="24"/>
          <w:szCs w:val="24"/>
        </w:rPr>
        <w:t>72</w:t>
      </w:r>
      <w:r w:rsidRPr="7C84A48D">
        <w:rPr>
          <w:rFonts w:ascii="Times New Roman" w:hAnsi="Times New Roman"/>
          <w:color w:val="000000" w:themeColor="text1"/>
          <w:sz w:val="24"/>
          <w:szCs w:val="24"/>
        </w:rPr>
        <w:t>% võrreldes jõupingutuste jagamise määruse</w:t>
      </w:r>
      <w:r w:rsidR="73B5C60A" w:rsidRPr="7C84A48D">
        <w:rPr>
          <w:rFonts w:ascii="Times New Roman" w:hAnsi="Times New Roman"/>
          <w:color w:val="000000" w:themeColor="text1"/>
          <w:sz w:val="24"/>
          <w:szCs w:val="24"/>
        </w:rPr>
        <w:t xml:space="preserve"> kohase</w:t>
      </w:r>
      <w:r w:rsidRPr="7C84A48D">
        <w:rPr>
          <w:rFonts w:ascii="Times New Roman" w:hAnsi="Times New Roman"/>
          <w:color w:val="000000" w:themeColor="text1"/>
          <w:sz w:val="24"/>
          <w:szCs w:val="24"/>
        </w:rPr>
        <w:t xml:space="preserve"> baasaasta ehk 2005. </w:t>
      </w:r>
      <w:r w:rsidR="093B3BF5" w:rsidRPr="7C84A48D">
        <w:rPr>
          <w:rFonts w:ascii="Times New Roman" w:hAnsi="Times New Roman"/>
          <w:color w:val="000000" w:themeColor="text1"/>
          <w:sz w:val="24"/>
          <w:szCs w:val="24"/>
        </w:rPr>
        <w:t>a</w:t>
      </w:r>
      <w:r w:rsidRPr="7C84A48D">
        <w:rPr>
          <w:rFonts w:ascii="Times New Roman" w:hAnsi="Times New Roman"/>
          <w:color w:val="000000" w:themeColor="text1"/>
          <w:sz w:val="24"/>
          <w:szCs w:val="24"/>
        </w:rPr>
        <w:t>astaga</w:t>
      </w:r>
      <w:r w:rsidR="3EF61E6A" w:rsidRPr="7C84A48D">
        <w:rPr>
          <w:rFonts w:ascii="Times New Roman" w:hAnsi="Times New Roman"/>
          <w:color w:val="000000" w:themeColor="text1"/>
          <w:sz w:val="24"/>
          <w:szCs w:val="24"/>
        </w:rPr>
        <w:t>,</w:t>
      </w:r>
      <w:r w:rsidR="16EC66AB" w:rsidRPr="7C84A48D">
        <w:rPr>
          <w:rFonts w:ascii="Times New Roman" w:hAnsi="Times New Roman"/>
          <w:color w:val="000000" w:themeColor="text1"/>
          <w:sz w:val="24"/>
          <w:szCs w:val="24"/>
        </w:rPr>
        <w:t xml:space="preserve"> </w:t>
      </w:r>
      <w:r w:rsidR="322C0695" w:rsidRPr="7C84A48D">
        <w:rPr>
          <w:rFonts w:ascii="Times New Roman" w:hAnsi="Times New Roman"/>
          <w:color w:val="000000" w:themeColor="text1"/>
          <w:sz w:val="24"/>
          <w:szCs w:val="24"/>
        </w:rPr>
        <w:t>3</w:t>
      </w:r>
      <w:r w:rsidR="6AFA7601" w:rsidRPr="7C84A48D">
        <w:rPr>
          <w:rFonts w:ascii="Times New Roman" w:hAnsi="Times New Roman"/>
          <w:color w:val="000000" w:themeColor="text1"/>
          <w:sz w:val="24"/>
          <w:szCs w:val="24"/>
        </w:rPr>
        <w:t xml:space="preserve"> </w:t>
      </w:r>
      <w:r w:rsidR="4B1A8059" w:rsidRPr="7C84A48D">
        <w:rPr>
          <w:rFonts w:ascii="Times New Roman" w:hAnsi="Times New Roman"/>
          <w:color w:val="000000" w:themeColor="text1"/>
          <w:sz w:val="24"/>
          <w:szCs w:val="24"/>
        </w:rPr>
        <w:t>761 121</w:t>
      </w:r>
      <w:r w:rsidR="322C0695" w:rsidRPr="7C84A48D">
        <w:rPr>
          <w:rFonts w:ascii="Times New Roman" w:hAnsi="Times New Roman"/>
          <w:color w:val="000000" w:themeColor="text1"/>
          <w:sz w:val="24"/>
          <w:szCs w:val="24"/>
        </w:rPr>
        <w:t xml:space="preserve"> t</w:t>
      </w:r>
      <w:r w:rsidRPr="7C84A48D">
        <w:rPr>
          <w:rFonts w:ascii="Times New Roman" w:hAnsi="Times New Roman"/>
          <w:color w:val="000000" w:themeColor="text1"/>
          <w:sz w:val="24"/>
          <w:szCs w:val="24"/>
        </w:rPr>
        <w:t xml:space="preserve"> CO</w:t>
      </w:r>
      <w:r w:rsidRPr="7C84A48D">
        <w:rPr>
          <w:rFonts w:ascii="Times New Roman" w:hAnsi="Times New Roman"/>
          <w:color w:val="000000" w:themeColor="text1"/>
          <w:sz w:val="24"/>
          <w:szCs w:val="24"/>
          <w:vertAlign w:val="subscript"/>
        </w:rPr>
        <w:t>2</w:t>
      </w:r>
      <w:r w:rsidRPr="7C84A48D">
        <w:rPr>
          <w:rFonts w:ascii="Times New Roman" w:hAnsi="Times New Roman"/>
          <w:color w:val="000000" w:themeColor="text1"/>
          <w:sz w:val="24"/>
          <w:szCs w:val="24"/>
        </w:rPr>
        <w:t xml:space="preserve"> ekvivalendini aastaks 2035 ja</w:t>
      </w:r>
      <w:r w:rsidR="05A736B9" w:rsidRPr="7C84A48D">
        <w:rPr>
          <w:rFonts w:ascii="Times New Roman" w:hAnsi="Times New Roman"/>
          <w:color w:val="000000" w:themeColor="text1"/>
          <w:sz w:val="24"/>
          <w:szCs w:val="24"/>
        </w:rPr>
        <w:t xml:space="preserve"> </w:t>
      </w:r>
      <w:r w:rsidR="322C0695" w:rsidRPr="7C84A48D">
        <w:rPr>
          <w:rFonts w:ascii="Times New Roman" w:hAnsi="Times New Roman"/>
          <w:color w:val="000000" w:themeColor="text1"/>
          <w:sz w:val="24"/>
          <w:szCs w:val="24"/>
        </w:rPr>
        <w:t>1</w:t>
      </w:r>
      <w:r w:rsidR="0DB1F86E" w:rsidRPr="7C84A48D">
        <w:rPr>
          <w:rFonts w:ascii="Times New Roman" w:hAnsi="Times New Roman"/>
          <w:color w:val="000000" w:themeColor="text1"/>
          <w:sz w:val="24"/>
          <w:szCs w:val="24"/>
        </w:rPr>
        <w:t xml:space="preserve"> </w:t>
      </w:r>
      <w:r w:rsidR="512851DC" w:rsidRPr="7C84A48D">
        <w:rPr>
          <w:rFonts w:ascii="Times New Roman" w:hAnsi="Times New Roman"/>
          <w:color w:val="000000" w:themeColor="text1"/>
          <w:sz w:val="24"/>
          <w:szCs w:val="24"/>
        </w:rPr>
        <w:t>098 575</w:t>
      </w:r>
      <w:r w:rsidR="322C0695" w:rsidRPr="7C84A48D">
        <w:rPr>
          <w:rFonts w:ascii="Times New Roman" w:hAnsi="Times New Roman"/>
          <w:color w:val="000000" w:themeColor="text1"/>
          <w:sz w:val="24"/>
          <w:szCs w:val="24"/>
        </w:rPr>
        <w:t xml:space="preserve"> t</w:t>
      </w:r>
      <w:r w:rsidRPr="7C84A48D">
        <w:rPr>
          <w:rFonts w:ascii="Times New Roman" w:hAnsi="Times New Roman"/>
          <w:color w:val="000000" w:themeColor="text1"/>
          <w:sz w:val="24"/>
          <w:szCs w:val="24"/>
        </w:rPr>
        <w:t xml:space="preserve"> CO</w:t>
      </w:r>
      <w:r w:rsidRPr="7C84A48D">
        <w:rPr>
          <w:rFonts w:ascii="Times New Roman" w:hAnsi="Times New Roman"/>
          <w:color w:val="000000" w:themeColor="text1"/>
          <w:sz w:val="24"/>
          <w:szCs w:val="24"/>
          <w:vertAlign w:val="subscript"/>
        </w:rPr>
        <w:t>2</w:t>
      </w:r>
      <w:r w:rsidRPr="7C84A48D">
        <w:rPr>
          <w:rFonts w:ascii="Times New Roman" w:hAnsi="Times New Roman"/>
          <w:color w:val="000000" w:themeColor="text1"/>
          <w:sz w:val="24"/>
          <w:szCs w:val="24"/>
        </w:rPr>
        <w:t xml:space="preserve"> ekvivalendini aastaks 2040</w:t>
      </w:r>
      <w:r w:rsidR="322C0695" w:rsidRPr="7C84A48D">
        <w:rPr>
          <w:rFonts w:ascii="Times New Roman" w:hAnsi="Times New Roman"/>
          <w:color w:val="000000" w:themeColor="text1"/>
          <w:sz w:val="24"/>
          <w:szCs w:val="24"/>
        </w:rPr>
        <w:t>.</w:t>
      </w:r>
    </w:p>
    <w:p w14:paraId="206C6FE2" w14:textId="5C142785" w:rsidR="2E58FE64" w:rsidRDefault="2E58FE64" w:rsidP="00E57547">
      <w:pPr>
        <w:spacing w:after="0" w:line="240" w:lineRule="auto"/>
        <w:jc w:val="both"/>
        <w:rPr>
          <w:rFonts w:ascii="Times New Roman" w:eastAsia="Times New Roman" w:hAnsi="Times New Roman" w:cs="Times New Roman"/>
          <w:sz w:val="24"/>
          <w:szCs w:val="24"/>
        </w:rPr>
      </w:pPr>
    </w:p>
    <w:p w14:paraId="303A7613" w14:textId="71B9A282" w:rsidR="00036115" w:rsidRDefault="00D5012F" w:rsidP="00036115">
      <w:pPr>
        <w:keepNext/>
        <w:spacing w:after="0" w:line="240" w:lineRule="auto"/>
        <w:jc w:val="both"/>
      </w:pPr>
      <w:r>
        <w:rPr>
          <w:noProof/>
        </w:rPr>
        <w:drawing>
          <wp:inline distT="0" distB="0" distL="0" distR="0" wp14:anchorId="4563CBCC" wp14:editId="5274B41C">
            <wp:extent cx="5725343" cy="2708030"/>
            <wp:effectExtent l="0" t="0" r="0" b="0"/>
            <wp:docPr id="738037882"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5779593" cy="2733690"/>
                    </a:xfrm>
                    <a:prstGeom prst="rect">
                      <a:avLst/>
                    </a:prstGeom>
                    <a:noFill/>
                  </pic:spPr>
                </pic:pic>
              </a:graphicData>
            </a:graphic>
          </wp:inline>
        </w:drawing>
      </w:r>
    </w:p>
    <w:p w14:paraId="1FE1F226" w14:textId="7DCDF3D8" w:rsidR="009326FB" w:rsidRPr="00036115" w:rsidRDefault="00036115" w:rsidP="00036115">
      <w:pPr>
        <w:pStyle w:val="Pealdis"/>
      </w:pPr>
      <w:r w:rsidRPr="00036115">
        <w:t xml:space="preserve">Joonis </w:t>
      </w:r>
      <w:r w:rsidRPr="00036115">
        <w:fldChar w:fldCharType="begin"/>
      </w:r>
      <w:r w:rsidRPr="00036115">
        <w:instrText xml:space="preserve"> SEQ Joonis \* ARABIC </w:instrText>
      </w:r>
      <w:r w:rsidRPr="00036115">
        <w:fldChar w:fldCharType="separate"/>
      </w:r>
      <w:r>
        <w:rPr>
          <w:noProof/>
        </w:rPr>
        <w:t>1</w:t>
      </w:r>
      <w:r w:rsidRPr="00036115">
        <w:fldChar w:fldCharType="end"/>
      </w:r>
      <w:r w:rsidRPr="00036115">
        <w:t>. Energeetikasektori kasvuhoonegaaside heite prognoos (olemasolevad ja lisameetmed</w:t>
      </w:r>
      <w:r w:rsidR="0002769D">
        <w:t>)</w:t>
      </w:r>
      <w:r w:rsidRPr="00036115">
        <w:t>.</w:t>
      </w:r>
    </w:p>
    <w:p w14:paraId="453F9A98" w14:textId="16D6DFA2" w:rsidR="00E83D9F" w:rsidRDefault="054F0116" w:rsidP="0022149E">
      <w:pPr>
        <w:spacing w:after="0" w:line="240" w:lineRule="auto"/>
        <w:jc w:val="both"/>
        <w:rPr>
          <w:rStyle w:val="normaltextrun"/>
          <w:rFonts w:ascii="Times New Roman" w:eastAsia="Times New Roman" w:hAnsi="Times New Roman" w:cs="Times New Roman"/>
          <w:b/>
          <w:bCs/>
          <w:color w:val="2F5496" w:themeColor="accent1" w:themeShade="BF"/>
          <w:sz w:val="24"/>
          <w:szCs w:val="24"/>
        </w:rPr>
      </w:pPr>
      <w:r w:rsidRPr="630ECEC8">
        <w:rPr>
          <w:rFonts w:ascii="Times New Roman" w:eastAsia="Times New Roman" w:hAnsi="Times New Roman" w:cs="Times New Roman"/>
          <w:color w:val="000000" w:themeColor="text1"/>
          <w:sz w:val="24"/>
          <w:szCs w:val="24"/>
        </w:rPr>
        <w:t>Lõikes 3 sätestatakse eesmärk suurendada järk-järgult vähese KHG heitega ja heiteta energiakandjate osakaalu energiatootmises. EL</w:t>
      </w:r>
      <w:r w:rsidR="00302943">
        <w:rPr>
          <w:rFonts w:ascii="Times New Roman" w:eastAsia="Times New Roman" w:hAnsi="Times New Roman" w:cs="Times New Roman"/>
          <w:color w:val="000000" w:themeColor="text1"/>
          <w:sz w:val="24"/>
          <w:szCs w:val="24"/>
        </w:rPr>
        <w:t>i</w:t>
      </w:r>
      <w:r w:rsidRPr="630ECEC8">
        <w:rPr>
          <w:rFonts w:ascii="Times New Roman" w:eastAsia="Times New Roman" w:hAnsi="Times New Roman" w:cs="Times New Roman"/>
          <w:color w:val="000000" w:themeColor="text1"/>
          <w:sz w:val="24"/>
          <w:szCs w:val="24"/>
        </w:rPr>
        <w:t xml:space="preserve"> </w:t>
      </w:r>
      <w:r w:rsidR="747D4025" w:rsidRPr="630ECEC8">
        <w:rPr>
          <w:rFonts w:ascii="Times New Roman" w:eastAsia="Times New Roman" w:hAnsi="Times New Roman" w:cs="Times New Roman"/>
          <w:color w:val="000000" w:themeColor="text1"/>
          <w:sz w:val="24"/>
          <w:szCs w:val="24"/>
        </w:rPr>
        <w:t>k</w:t>
      </w:r>
      <w:r w:rsidRPr="630ECEC8">
        <w:rPr>
          <w:rFonts w:ascii="Times New Roman" w:eastAsia="Times New Roman" w:hAnsi="Times New Roman" w:cs="Times New Roman"/>
          <w:color w:val="000000" w:themeColor="text1"/>
          <w:sz w:val="24"/>
          <w:szCs w:val="24"/>
        </w:rPr>
        <w:t xml:space="preserve">liimamääruse kohaselt on energia tootmise ja tarbimise suurt mõju </w:t>
      </w:r>
      <w:r w:rsidR="4109768E" w:rsidRPr="630ECEC8">
        <w:rPr>
          <w:rFonts w:ascii="Times New Roman" w:eastAsia="Times New Roman" w:hAnsi="Times New Roman" w:cs="Times New Roman"/>
          <w:color w:val="000000" w:themeColor="text1"/>
          <w:sz w:val="24"/>
          <w:szCs w:val="24"/>
        </w:rPr>
        <w:t>KHG</w:t>
      </w:r>
      <w:r w:rsidRPr="630ECEC8">
        <w:rPr>
          <w:rFonts w:ascii="Times New Roman" w:eastAsia="Times New Roman" w:hAnsi="Times New Roman" w:cs="Times New Roman"/>
          <w:color w:val="000000" w:themeColor="text1"/>
          <w:sz w:val="24"/>
          <w:szCs w:val="24"/>
        </w:rPr>
        <w:t xml:space="preserve"> heite tasemele</w:t>
      </w:r>
      <w:r w:rsidR="00302943" w:rsidRPr="00302943">
        <w:rPr>
          <w:rFonts w:ascii="Times New Roman" w:eastAsia="Times New Roman" w:hAnsi="Times New Roman" w:cs="Times New Roman"/>
          <w:color w:val="000000" w:themeColor="text1"/>
          <w:sz w:val="24"/>
          <w:szCs w:val="24"/>
        </w:rPr>
        <w:t xml:space="preserve"> </w:t>
      </w:r>
      <w:r w:rsidR="00302943" w:rsidRPr="630ECEC8">
        <w:rPr>
          <w:rFonts w:ascii="Times New Roman" w:eastAsia="Times New Roman" w:hAnsi="Times New Roman" w:cs="Times New Roman"/>
          <w:color w:val="000000" w:themeColor="text1"/>
          <w:sz w:val="24"/>
          <w:szCs w:val="24"/>
        </w:rPr>
        <w:t>arvestades</w:t>
      </w:r>
      <w:r w:rsidRPr="630ECEC8">
        <w:rPr>
          <w:rFonts w:ascii="Times New Roman" w:eastAsia="Times New Roman" w:hAnsi="Times New Roman" w:cs="Times New Roman"/>
          <w:color w:val="000000" w:themeColor="text1"/>
          <w:sz w:val="24"/>
          <w:szCs w:val="24"/>
        </w:rPr>
        <w:t xml:space="preserve"> väga oluline tagada üleminek ohutule, kestlikule, taskukohasele ja kindlale energiasüsteemile, mis tugineb taastuvate energiaallikate kasutuselevõtmisele, hästitoimivale energia siseturule ja energiatõhususe parandamisele</w:t>
      </w:r>
      <w:r w:rsidR="6419BAA7" w:rsidRPr="630ECEC8">
        <w:rPr>
          <w:rFonts w:ascii="Times New Roman" w:eastAsia="Times New Roman" w:hAnsi="Times New Roman" w:cs="Times New Roman"/>
          <w:color w:val="000000" w:themeColor="text1"/>
          <w:sz w:val="24"/>
          <w:szCs w:val="24"/>
        </w:rPr>
        <w:t>.</w:t>
      </w:r>
      <w:r w:rsidRPr="630ECEC8">
        <w:rPr>
          <w:rFonts w:ascii="Times New Roman" w:eastAsia="Times New Roman" w:hAnsi="Times New Roman" w:cs="Times New Roman"/>
          <w:color w:val="000000" w:themeColor="text1"/>
          <w:sz w:val="24"/>
          <w:szCs w:val="24"/>
        </w:rPr>
        <w:t xml:space="preserve"> CO</w:t>
      </w:r>
      <w:r w:rsidRPr="630ECEC8">
        <w:rPr>
          <w:rFonts w:ascii="Times New Roman" w:eastAsia="Times New Roman" w:hAnsi="Times New Roman" w:cs="Times New Roman"/>
          <w:color w:val="000000" w:themeColor="text1"/>
          <w:sz w:val="24"/>
          <w:szCs w:val="24"/>
          <w:vertAlign w:val="subscript"/>
        </w:rPr>
        <w:t>2</w:t>
      </w:r>
      <w:r w:rsidRPr="630ECEC8">
        <w:rPr>
          <w:rFonts w:ascii="Times New Roman" w:eastAsia="Times New Roman" w:hAnsi="Times New Roman" w:cs="Times New Roman"/>
          <w:color w:val="000000" w:themeColor="text1"/>
          <w:sz w:val="24"/>
          <w:szCs w:val="24"/>
        </w:rPr>
        <w:t xml:space="preserve"> neutraalsele energiatootmisele ülemineku põhimõte seaduse</w:t>
      </w:r>
      <w:r w:rsidR="00661A51">
        <w:rPr>
          <w:rFonts w:ascii="Times New Roman" w:eastAsia="Times New Roman" w:hAnsi="Times New Roman" w:cs="Times New Roman"/>
          <w:color w:val="000000" w:themeColor="text1"/>
          <w:sz w:val="24"/>
          <w:szCs w:val="24"/>
        </w:rPr>
        <w:t>elnõu</w:t>
      </w:r>
      <w:r w:rsidRPr="630ECEC8">
        <w:rPr>
          <w:rFonts w:ascii="Times New Roman" w:eastAsia="Times New Roman" w:hAnsi="Times New Roman" w:cs="Times New Roman"/>
          <w:color w:val="000000" w:themeColor="text1"/>
          <w:sz w:val="24"/>
          <w:szCs w:val="24"/>
        </w:rPr>
        <w:t>s annab suuna taastuvatest energiaallikatest toodetud energia (nt tuule</w:t>
      </w:r>
      <w:r w:rsidR="4109768E" w:rsidRPr="630ECEC8">
        <w:rPr>
          <w:rFonts w:ascii="Times New Roman" w:eastAsia="Times New Roman" w:hAnsi="Times New Roman" w:cs="Times New Roman"/>
          <w:color w:val="000000" w:themeColor="text1"/>
          <w:sz w:val="24"/>
          <w:szCs w:val="24"/>
        </w:rPr>
        <w:t>-</w:t>
      </w:r>
      <w:r w:rsidRPr="630ECEC8">
        <w:rPr>
          <w:rFonts w:ascii="Times New Roman" w:eastAsia="Times New Roman" w:hAnsi="Times New Roman" w:cs="Times New Roman"/>
          <w:color w:val="000000" w:themeColor="text1"/>
          <w:sz w:val="24"/>
          <w:szCs w:val="24"/>
        </w:rPr>
        <w:t>, päikese</w:t>
      </w:r>
      <w:r w:rsidR="4109768E" w:rsidRPr="630ECEC8">
        <w:rPr>
          <w:rFonts w:ascii="Times New Roman" w:eastAsia="Times New Roman" w:hAnsi="Times New Roman" w:cs="Times New Roman"/>
          <w:color w:val="000000" w:themeColor="text1"/>
          <w:sz w:val="24"/>
          <w:szCs w:val="24"/>
        </w:rPr>
        <w:t>-</w:t>
      </w:r>
      <w:r w:rsidRPr="630ECEC8">
        <w:rPr>
          <w:rFonts w:ascii="Times New Roman" w:eastAsia="Times New Roman" w:hAnsi="Times New Roman" w:cs="Times New Roman"/>
          <w:color w:val="000000" w:themeColor="text1"/>
          <w:sz w:val="24"/>
          <w:szCs w:val="24"/>
        </w:rPr>
        <w:t xml:space="preserve">, </w:t>
      </w:r>
      <w:proofErr w:type="spellStart"/>
      <w:r w:rsidR="4109768E" w:rsidRPr="630ECEC8">
        <w:rPr>
          <w:rFonts w:ascii="Times New Roman" w:eastAsia="Times New Roman" w:hAnsi="Times New Roman" w:cs="Times New Roman"/>
          <w:color w:val="000000" w:themeColor="text1"/>
          <w:sz w:val="24"/>
          <w:szCs w:val="24"/>
        </w:rPr>
        <w:t>hüdro</w:t>
      </w:r>
      <w:proofErr w:type="spellEnd"/>
      <w:r w:rsidR="4109768E" w:rsidRPr="630ECEC8">
        <w:rPr>
          <w:rFonts w:ascii="Times New Roman" w:eastAsia="Times New Roman" w:hAnsi="Times New Roman" w:cs="Times New Roman"/>
          <w:color w:val="000000" w:themeColor="text1"/>
          <w:sz w:val="24"/>
          <w:szCs w:val="24"/>
        </w:rPr>
        <w:t xml:space="preserve">, </w:t>
      </w:r>
      <w:proofErr w:type="spellStart"/>
      <w:r w:rsidRPr="630ECEC8">
        <w:rPr>
          <w:rFonts w:ascii="Times New Roman" w:eastAsia="Times New Roman" w:hAnsi="Times New Roman" w:cs="Times New Roman"/>
          <w:color w:val="000000" w:themeColor="text1"/>
          <w:sz w:val="24"/>
          <w:szCs w:val="24"/>
        </w:rPr>
        <w:t>geotermilise</w:t>
      </w:r>
      <w:proofErr w:type="spellEnd"/>
      <w:r w:rsidRPr="630ECEC8">
        <w:rPr>
          <w:rFonts w:ascii="Times New Roman" w:eastAsia="Times New Roman" w:hAnsi="Times New Roman" w:cs="Times New Roman"/>
          <w:color w:val="000000" w:themeColor="text1"/>
          <w:sz w:val="24"/>
          <w:szCs w:val="24"/>
        </w:rPr>
        <w:t xml:space="preserve"> energia ning </w:t>
      </w:r>
      <w:proofErr w:type="spellStart"/>
      <w:r w:rsidRPr="630ECEC8">
        <w:rPr>
          <w:rFonts w:ascii="Times New Roman" w:eastAsia="Times New Roman" w:hAnsi="Times New Roman" w:cs="Times New Roman"/>
          <w:color w:val="000000" w:themeColor="text1"/>
          <w:sz w:val="24"/>
          <w:szCs w:val="24"/>
        </w:rPr>
        <w:t>biomassist</w:t>
      </w:r>
      <w:proofErr w:type="spellEnd"/>
      <w:r w:rsidRPr="630ECEC8">
        <w:rPr>
          <w:rFonts w:ascii="Times New Roman" w:eastAsia="Times New Roman" w:hAnsi="Times New Roman" w:cs="Times New Roman"/>
          <w:color w:val="000000" w:themeColor="text1"/>
          <w:sz w:val="24"/>
          <w:szCs w:val="24"/>
        </w:rPr>
        <w:t xml:space="preserve"> või </w:t>
      </w:r>
      <w:proofErr w:type="spellStart"/>
      <w:r w:rsidRPr="630ECEC8">
        <w:rPr>
          <w:rFonts w:ascii="Times New Roman" w:eastAsia="Times New Roman" w:hAnsi="Times New Roman" w:cs="Times New Roman"/>
          <w:color w:val="000000" w:themeColor="text1"/>
          <w:sz w:val="24"/>
          <w:szCs w:val="24"/>
        </w:rPr>
        <w:t>biogaasist</w:t>
      </w:r>
      <w:proofErr w:type="spellEnd"/>
      <w:r w:rsidRPr="630ECEC8">
        <w:rPr>
          <w:rFonts w:ascii="Times New Roman" w:eastAsia="Times New Roman" w:hAnsi="Times New Roman" w:cs="Times New Roman"/>
          <w:color w:val="000000" w:themeColor="text1"/>
          <w:sz w:val="24"/>
          <w:szCs w:val="24"/>
        </w:rPr>
        <w:t xml:space="preserve"> toodetud energia) tootmise ja kasutamise edendamiseks ning tehnoloogiliste lahenduste arendamisele, mis võimaldavad </w:t>
      </w:r>
      <w:r w:rsidR="4109768E" w:rsidRPr="630ECEC8">
        <w:rPr>
          <w:rFonts w:ascii="Times New Roman" w:eastAsia="Times New Roman" w:hAnsi="Times New Roman" w:cs="Times New Roman"/>
          <w:color w:val="000000" w:themeColor="text1"/>
          <w:sz w:val="24"/>
          <w:szCs w:val="24"/>
        </w:rPr>
        <w:t>KHG</w:t>
      </w:r>
      <w:r w:rsidRPr="630ECEC8">
        <w:rPr>
          <w:rFonts w:ascii="Times New Roman" w:eastAsia="Times New Roman" w:hAnsi="Times New Roman" w:cs="Times New Roman"/>
          <w:color w:val="000000" w:themeColor="text1"/>
          <w:sz w:val="24"/>
          <w:szCs w:val="24"/>
        </w:rPr>
        <w:t xml:space="preserve"> heitkoguseid vähendada.</w:t>
      </w:r>
    </w:p>
    <w:p w14:paraId="03612CB0" w14:textId="341A95FB" w:rsidR="738127E6" w:rsidRDefault="738127E6" w:rsidP="0022149E">
      <w:pPr>
        <w:spacing w:after="0" w:line="240" w:lineRule="auto"/>
        <w:rPr>
          <w:rFonts w:ascii="Times New Roman" w:eastAsia="Times New Roman" w:hAnsi="Times New Roman" w:cs="Times New Roman"/>
          <w:color w:val="2F5496" w:themeColor="accent1" w:themeShade="BF"/>
          <w:sz w:val="24"/>
          <w:szCs w:val="24"/>
          <w:highlight w:val="yellow"/>
        </w:rPr>
      </w:pPr>
    </w:p>
    <w:p w14:paraId="1F4D0C3E" w14:textId="22F36DC3" w:rsidR="0A3FD836" w:rsidRPr="00EC12B1" w:rsidRDefault="29BD5509" w:rsidP="0022149E">
      <w:pPr>
        <w:spacing w:after="0" w:line="240" w:lineRule="auto"/>
        <w:rPr>
          <w:rFonts w:ascii="Times New Roman" w:eastAsia="Times New Roman" w:hAnsi="Times New Roman" w:cs="Times New Roman"/>
          <w:sz w:val="24"/>
          <w:szCs w:val="24"/>
        </w:rPr>
      </w:pPr>
      <w:r w:rsidRPr="00EC12B1">
        <w:rPr>
          <w:rFonts w:ascii="Times New Roman" w:eastAsia="Times New Roman" w:hAnsi="Times New Roman" w:cs="Times New Roman"/>
          <w:b/>
          <w:bCs/>
          <w:sz w:val="24"/>
          <w:szCs w:val="24"/>
        </w:rPr>
        <w:t xml:space="preserve">§ </w:t>
      </w:r>
      <w:r w:rsidR="279AFECD" w:rsidRPr="00EC12B1">
        <w:rPr>
          <w:rFonts w:ascii="Times New Roman" w:eastAsia="Times New Roman" w:hAnsi="Times New Roman" w:cs="Times New Roman"/>
          <w:b/>
          <w:bCs/>
          <w:sz w:val="24"/>
          <w:szCs w:val="24"/>
        </w:rPr>
        <w:t>2</w:t>
      </w:r>
      <w:r w:rsidR="2119806B" w:rsidRPr="00EC12B1">
        <w:rPr>
          <w:rFonts w:ascii="Times New Roman" w:eastAsia="Times New Roman" w:hAnsi="Times New Roman" w:cs="Times New Roman"/>
          <w:b/>
          <w:bCs/>
          <w:sz w:val="24"/>
          <w:szCs w:val="24"/>
        </w:rPr>
        <w:t>7</w:t>
      </w:r>
      <w:r w:rsidRPr="00EC12B1">
        <w:rPr>
          <w:rFonts w:ascii="Times New Roman" w:eastAsia="Times New Roman" w:hAnsi="Times New Roman" w:cs="Times New Roman"/>
          <w:b/>
          <w:bCs/>
          <w:sz w:val="24"/>
          <w:szCs w:val="24"/>
        </w:rPr>
        <w:t>.</w:t>
      </w:r>
      <w:r w:rsidR="1FEFC3D6" w:rsidRPr="00EC12B1">
        <w:rPr>
          <w:rFonts w:ascii="Times New Roman" w:eastAsia="Times New Roman" w:hAnsi="Times New Roman" w:cs="Times New Roman"/>
          <w:b/>
          <w:sz w:val="24"/>
          <w:szCs w:val="24"/>
        </w:rPr>
        <w:t xml:space="preserve"> Transpordisektori kasvuhoonegaaside heitkogus</w:t>
      </w:r>
      <w:r w:rsidR="6F52AB8C" w:rsidRPr="00EC12B1">
        <w:rPr>
          <w:rFonts w:ascii="Times New Roman" w:eastAsia="Times New Roman" w:hAnsi="Times New Roman" w:cs="Times New Roman"/>
          <w:b/>
          <w:sz w:val="24"/>
          <w:szCs w:val="24"/>
        </w:rPr>
        <w:t xml:space="preserve"> ja </w:t>
      </w:r>
      <w:r w:rsidR="0E8CF087" w:rsidRPr="00EC12B1">
        <w:rPr>
          <w:rFonts w:ascii="Times New Roman" w:eastAsia="Times New Roman" w:hAnsi="Times New Roman" w:cs="Times New Roman"/>
          <w:b/>
          <w:bCs/>
          <w:sz w:val="24"/>
          <w:szCs w:val="24"/>
        </w:rPr>
        <w:t>selle</w:t>
      </w:r>
      <w:r w:rsidR="1FEFC3D6" w:rsidRPr="00EC12B1">
        <w:rPr>
          <w:rFonts w:ascii="Times New Roman" w:eastAsia="Times New Roman" w:hAnsi="Times New Roman" w:cs="Times New Roman"/>
          <w:b/>
          <w:sz w:val="24"/>
          <w:szCs w:val="24"/>
        </w:rPr>
        <w:t xml:space="preserve"> vähendamise eesmärgid</w:t>
      </w:r>
    </w:p>
    <w:p w14:paraId="0DF0EEBF" w14:textId="77777777" w:rsidR="00661A51" w:rsidRDefault="00661A51" w:rsidP="00F46374">
      <w:pPr>
        <w:spacing w:after="0" w:line="240" w:lineRule="auto"/>
        <w:jc w:val="both"/>
        <w:rPr>
          <w:rFonts w:ascii="Times New Roman" w:eastAsia="Times New Roman" w:hAnsi="Times New Roman" w:cs="Times New Roman"/>
          <w:b/>
          <w:bCs/>
          <w:sz w:val="24"/>
          <w:szCs w:val="24"/>
        </w:rPr>
      </w:pPr>
    </w:p>
    <w:p w14:paraId="6D1412D9" w14:textId="3071D4A9" w:rsidR="0D284237" w:rsidRDefault="39C820FB" w:rsidP="0022149E">
      <w:pPr>
        <w:spacing w:after="0" w:line="240" w:lineRule="auto"/>
        <w:jc w:val="both"/>
        <w:rPr>
          <w:rFonts w:ascii="Times New Roman" w:eastAsia="Times New Roman" w:hAnsi="Times New Roman" w:cs="Times New Roman"/>
          <w:color w:val="000000" w:themeColor="text1"/>
          <w:sz w:val="24"/>
          <w:szCs w:val="24"/>
        </w:rPr>
      </w:pPr>
      <w:r w:rsidRPr="00A166AC">
        <w:rPr>
          <w:rFonts w:ascii="Times New Roman" w:eastAsia="Times New Roman" w:hAnsi="Times New Roman" w:cs="Times New Roman"/>
          <w:sz w:val="24"/>
          <w:szCs w:val="24"/>
        </w:rPr>
        <w:t>Lõikes 1</w:t>
      </w:r>
      <w:r w:rsidRPr="630ECEC8">
        <w:rPr>
          <w:rFonts w:ascii="Times New Roman" w:eastAsia="Times New Roman" w:hAnsi="Times New Roman" w:cs="Times New Roman"/>
          <w:sz w:val="24"/>
          <w:szCs w:val="24"/>
        </w:rPr>
        <w:t xml:space="preserve"> </w:t>
      </w:r>
      <w:r w:rsidR="00302943">
        <w:rPr>
          <w:rFonts w:ascii="Times New Roman" w:eastAsia="Times New Roman" w:hAnsi="Times New Roman" w:cs="Times New Roman"/>
          <w:sz w:val="24"/>
          <w:szCs w:val="24"/>
        </w:rPr>
        <w:t>määratakse heitkogused</w:t>
      </w:r>
      <w:r w:rsidRPr="630ECEC8">
        <w:rPr>
          <w:rFonts w:ascii="Times New Roman" w:eastAsia="Times New Roman" w:hAnsi="Times New Roman" w:cs="Times New Roman"/>
          <w:sz w:val="24"/>
          <w:szCs w:val="24"/>
        </w:rPr>
        <w:t>, mis on transpordisektori KHG heitkoguste hulka arvestatud. Transpordisektori kasvuhoonegaaside heitkogus</w:t>
      </w:r>
      <w:r w:rsidR="5DC6F876" w:rsidRPr="630ECEC8">
        <w:rPr>
          <w:rFonts w:ascii="Times New Roman" w:eastAsia="Times New Roman" w:hAnsi="Times New Roman" w:cs="Times New Roman"/>
          <w:sz w:val="24"/>
          <w:szCs w:val="24"/>
        </w:rPr>
        <w:t>t</w:t>
      </w:r>
      <w:r w:rsidRPr="630ECEC8">
        <w:rPr>
          <w:rFonts w:ascii="Times New Roman" w:eastAsia="Times New Roman" w:hAnsi="Times New Roman" w:cs="Times New Roman"/>
          <w:sz w:val="24"/>
          <w:szCs w:val="24"/>
        </w:rPr>
        <w:t>e</w:t>
      </w:r>
      <w:r w:rsidR="5DC6F876" w:rsidRPr="630ECEC8">
        <w:rPr>
          <w:rFonts w:ascii="Times New Roman" w:eastAsia="Times New Roman" w:hAnsi="Times New Roman" w:cs="Times New Roman"/>
          <w:sz w:val="24"/>
          <w:szCs w:val="24"/>
        </w:rPr>
        <w:t xml:space="preserve"> hulka</w:t>
      </w:r>
      <w:r w:rsidRPr="630ECEC8">
        <w:rPr>
          <w:rFonts w:ascii="Times New Roman" w:eastAsia="Times New Roman" w:hAnsi="Times New Roman" w:cs="Times New Roman"/>
          <w:sz w:val="24"/>
          <w:szCs w:val="24"/>
        </w:rPr>
        <w:t xml:space="preserve"> arvestatakse riigisisesest lennundusest ja laevandusest, maantee- ja raudteetranspordist ning mobiilsetest kliimaseadmetest pärinevad kasvuhoonegaas</w:t>
      </w:r>
      <w:r w:rsidR="00302943">
        <w:rPr>
          <w:rFonts w:ascii="Times New Roman" w:eastAsia="Times New Roman" w:hAnsi="Times New Roman" w:cs="Times New Roman"/>
          <w:sz w:val="24"/>
          <w:szCs w:val="24"/>
        </w:rPr>
        <w:t>id</w:t>
      </w:r>
      <w:r w:rsidRPr="630ECEC8">
        <w:rPr>
          <w:rFonts w:ascii="Times New Roman" w:eastAsia="Times New Roman" w:hAnsi="Times New Roman" w:cs="Times New Roman"/>
          <w:sz w:val="24"/>
          <w:szCs w:val="24"/>
        </w:rPr>
        <w:t>. Lennunduse ja laevanduse h</w:t>
      </w:r>
      <w:r w:rsidRPr="630ECEC8">
        <w:rPr>
          <w:rFonts w:ascii="Times New Roman" w:eastAsia="Times New Roman" w:hAnsi="Times New Roman" w:cs="Times New Roman"/>
          <w:color w:val="000000" w:themeColor="text1"/>
          <w:sz w:val="24"/>
          <w:szCs w:val="24"/>
        </w:rPr>
        <w:t xml:space="preserve">eitkogused arvutatakse tarbitud kütuse baasil. Maanteetranspordi kategoorias </w:t>
      </w:r>
      <w:r w:rsidR="00302943">
        <w:rPr>
          <w:rFonts w:ascii="Times New Roman" w:eastAsia="Times New Roman" w:hAnsi="Times New Roman" w:cs="Times New Roman"/>
          <w:color w:val="000000" w:themeColor="text1"/>
          <w:sz w:val="24"/>
          <w:szCs w:val="24"/>
        </w:rPr>
        <w:t>arvestatakse</w:t>
      </w:r>
      <w:r w:rsidRPr="630ECEC8">
        <w:rPr>
          <w:rFonts w:ascii="Times New Roman" w:eastAsia="Times New Roman" w:hAnsi="Times New Roman" w:cs="Times New Roman"/>
          <w:color w:val="000000" w:themeColor="text1"/>
          <w:sz w:val="24"/>
          <w:szCs w:val="24"/>
        </w:rPr>
        <w:t xml:space="preserve"> kõiki peamisi sisepõlemismootoriga sõidukeid. Sõidukite arvu ja läbisõidu andmed saadakse Transpordiametilt, kes kombineerib selleks tehnoülevaatuste ja loenduspunktide andmeid. Raudteetranspordi heitkogused arvutatakse Statistikaametilt saadud kütuse (diislikütus) koguste baasil. Lisaks arvutatakse transpordi KHG heite hulka asfalteerimisest ning nn </w:t>
      </w:r>
      <w:proofErr w:type="spellStart"/>
      <w:r w:rsidRPr="630ECEC8">
        <w:rPr>
          <w:rFonts w:ascii="Times New Roman" w:eastAsia="Times New Roman" w:hAnsi="Times New Roman" w:cs="Times New Roman"/>
          <w:color w:val="000000" w:themeColor="text1"/>
          <w:sz w:val="24"/>
          <w:szCs w:val="24"/>
        </w:rPr>
        <w:t>Adblue</w:t>
      </w:r>
      <w:proofErr w:type="spellEnd"/>
      <w:r w:rsidRPr="630ECEC8">
        <w:rPr>
          <w:rFonts w:ascii="Times New Roman" w:eastAsia="Times New Roman" w:hAnsi="Times New Roman" w:cs="Times New Roman"/>
          <w:color w:val="000000" w:themeColor="text1"/>
          <w:sz w:val="24"/>
          <w:szCs w:val="24"/>
        </w:rPr>
        <w:t xml:space="preserve"> kasutusest maanteetranspordis (karbamiidipõhised katalüsaatorid mootorsõidukites).</w:t>
      </w:r>
      <w:r w:rsidR="4DA20C20" w:rsidRPr="630ECEC8">
        <w:rPr>
          <w:rFonts w:ascii="Times New Roman" w:eastAsia="Times New Roman" w:hAnsi="Times New Roman" w:cs="Times New Roman"/>
          <w:color w:val="000000" w:themeColor="text1"/>
          <w:sz w:val="24"/>
          <w:szCs w:val="24"/>
        </w:rPr>
        <w:t xml:space="preserve"> </w:t>
      </w:r>
      <w:r w:rsidRPr="630ECEC8">
        <w:rPr>
          <w:rFonts w:ascii="Times New Roman" w:eastAsia="Times New Roman" w:hAnsi="Times New Roman" w:cs="Times New Roman"/>
          <w:color w:val="000000" w:themeColor="text1"/>
          <w:sz w:val="24"/>
          <w:szCs w:val="24"/>
        </w:rPr>
        <w:t>Asfalteerimisest tekkivad mittemetaansete lenduvate orgaaniliste ühendite kogused</w:t>
      </w:r>
      <w:r w:rsidR="4DA20C20" w:rsidRPr="630ECEC8">
        <w:rPr>
          <w:rFonts w:ascii="Times New Roman" w:eastAsia="Times New Roman" w:hAnsi="Times New Roman" w:cs="Times New Roman"/>
          <w:color w:val="000000" w:themeColor="text1"/>
          <w:sz w:val="24"/>
          <w:szCs w:val="24"/>
        </w:rPr>
        <w:t xml:space="preserve"> </w:t>
      </w:r>
      <w:r w:rsidRPr="630ECEC8">
        <w:rPr>
          <w:rFonts w:ascii="Times New Roman" w:eastAsia="Times New Roman" w:hAnsi="Times New Roman" w:cs="Times New Roman"/>
          <w:color w:val="000000" w:themeColor="text1"/>
          <w:sz w:val="24"/>
          <w:szCs w:val="24"/>
        </w:rPr>
        <w:t xml:space="preserve">ja nendest </w:t>
      </w:r>
      <w:r w:rsidR="00302943">
        <w:rPr>
          <w:rFonts w:ascii="Times New Roman" w:eastAsia="Times New Roman" w:hAnsi="Times New Roman" w:cs="Times New Roman"/>
          <w:color w:val="000000" w:themeColor="text1"/>
          <w:sz w:val="24"/>
          <w:szCs w:val="24"/>
        </w:rPr>
        <w:t>tekkiv</w:t>
      </w:r>
      <w:r w:rsidRPr="630ECEC8">
        <w:rPr>
          <w:rFonts w:ascii="Times New Roman" w:eastAsia="Times New Roman" w:hAnsi="Times New Roman" w:cs="Times New Roman"/>
          <w:color w:val="000000" w:themeColor="text1"/>
          <w:sz w:val="24"/>
          <w:szCs w:val="24"/>
        </w:rPr>
        <w:t xml:space="preserve"> kaudne CO</w:t>
      </w:r>
      <w:r w:rsidRPr="630ECEC8">
        <w:rPr>
          <w:rFonts w:ascii="Times New Roman" w:eastAsia="Times New Roman" w:hAnsi="Times New Roman" w:cs="Times New Roman"/>
          <w:color w:val="000000" w:themeColor="text1"/>
          <w:sz w:val="24"/>
          <w:szCs w:val="24"/>
          <w:vertAlign w:val="subscript"/>
        </w:rPr>
        <w:t>2</w:t>
      </w:r>
      <w:r w:rsidRPr="630ECEC8">
        <w:rPr>
          <w:rFonts w:ascii="Times New Roman" w:eastAsia="Times New Roman" w:hAnsi="Times New Roman" w:cs="Times New Roman"/>
          <w:color w:val="000000" w:themeColor="text1"/>
          <w:sz w:val="24"/>
          <w:szCs w:val="24"/>
        </w:rPr>
        <w:t xml:space="preserve"> emissioon sõltuvad kasutatud asfaldi kogustest (andmed Taristuehituse Liidult). Karbamiidipõhise katalüsaatori </w:t>
      </w:r>
      <w:proofErr w:type="spellStart"/>
      <w:r w:rsidRPr="630ECEC8">
        <w:rPr>
          <w:rFonts w:ascii="Times New Roman" w:eastAsia="Times New Roman" w:hAnsi="Times New Roman" w:cs="Times New Roman"/>
          <w:color w:val="000000" w:themeColor="text1"/>
          <w:sz w:val="24"/>
          <w:szCs w:val="24"/>
        </w:rPr>
        <w:t>Adblue</w:t>
      </w:r>
      <w:proofErr w:type="spellEnd"/>
      <w:r w:rsidRPr="630ECEC8">
        <w:rPr>
          <w:rFonts w:ascii="Times New Roman" w:eastAsia="Times New Roman" w:hAnsi="Times New Roman" w:cs="Times New Roman"/>
          <w:color w:val="000000" w:themeColor="text1"/>
          <w:sz w:val="24"/>
          <w:szCs w:val="24"/>
        </w:rPr>
        <w:t xml:space="preserve"> kasutamine sõltub diiselmootoriga autode (Euro klassid alates 4</w:t>
      </w:r>
      <w:r w:rsidR="004267DB">
        <w:rPr>
          <w:rFonts w:ascii="Times New Roman" w:eastAsia="Times New Roman" w:hAnsi="Times New Roman" w:cs="Times New Roman"/>
          <w:color w:val="000000" w:themeColor="text1"/>
          <w:sz w:val="24"/>
          <w:szCs w:val="24"/>
        </w:rPr>
        <w:t>.</w:t>
      </w:r>
      <w:r w:rsidRPr="630ECEC8">
        <w:rPr>
          <w:rFonts w:ascii="Times New Roman" w:eastAsia="Times New Roman" w:hAnsi="Times New Roman" w:cs="Times New Roman"/>
          <w:color w:val="000000" w:themeColor="text1"/>
          <w:sz w:val="24"/>
          <w:szCs w:val="24"/>
        </w:rPr>
        <w:t xml:space="preserve">) arvust, mis kasutavad </w:t>
      </w:r>
      <w:r w:rsidR="004267DB">
        <w:rPr>
          <w:rFonts w:ascii="Times New Roman" w:eastAsia="Times New Roman" w:hAnsi="Times New Roman" w:cs="Times New Roman"/>
          <w:color w:val="000000" w:themeColor="text1"/>
          <w:sz w:val="24"/>
          <w:szCs w:val="24"/>
        </w:rPr>
        <w:t>seda</w:t>
      </w:r>
      <w:r w:rsidRPr="630ECEC8">
        <w:rPr>
          <w:rFonts w:ascii="Times New Roman" w:eastAsia="Times New Roman" w:hAnsi="Times New Roman" w:cs="Times New Roman"/>
          <w:color w:val="000000" w:themeColor="text1"/>
          <w:sz w:val="24"/>
          <w:szCs w:val="24"/>
        </w:rPr>
        <w:t xml:space="preserve"> katalüsaatorit.</w:t>
      </w:r>
    </w:p>
    <w:p w14:paraId="04C64F87" w14:textId="77777777" w:rsidR="00193B72" w:rsidRDefault="00193B72" w:rsidP="00193B72">
      <w:pPr>
        <w:spacing w:after="0" w:line="240" w:lineRule="auto"/>
        <w:jc w:val="both"/>
        <w:rPr>
          <w:rFonts w:ascii="Times New Roman" w:eastAsia="Times New Roman" w:hAnsi="Times New Roman" w:cs="Times New Roman"/>
          <w:sz w:val="24"/>
          <w:szCs w:val="24"/>
        </w:rPr>
      </w:pPr>
    </w:p>
    <w:p w14:paraId="5C6236D8" w14:textId="2783C26B" w:rsidR="0D284237" w:rsidRDefault="39C820FB" w:rsidP="00193B72">
      <w:pPr>
        <w:spacing w:after="0" w:line="240" w:lineRule="auto"/>
        <w:jc w:val="both"/>
        <w:rPr>
          <w:rFonts w:ascii="Times New Roman" w:eastAsia="Times New Roman" w:hAnsi="Times New Roman" w:cs="Times New Roman"/>
          <w:sz w:val="24"/>
          <w:szCs w:val="24"/>
        </w:rPr>
      </w:pPr>
      <w:r w:rsidRPr="630ECEC8">
        <w:rPr>
          <w:rFonts w:ascii="Times New Roman" w:eastAsia="Times New Roman" w:hAnsi="Times New Roman" w:cs="Times New Roman"/>
          <w:sz w:val="24"/>
          <w:szCs w:val="24"/>
        </w:rPr>
        <w:t>Transpordisektor on suuruselt teine kasvuhoonegaaside heitja</w:t>
      </w:r>
      <w:r w:rsidR="004267DB">
        <w:rPr>
          <w:rFonts w:ascii="Times New Roman" w:eastAsia="Times New Roman" w:hAnsi="Times New Roman" w:cs="Times New Roman"/>
          <w:sz w:val="24"/>
          <w:szCs w:val="24"/>
        </w:rPr>
        <w:t>.</w:t>
      </w:r>
      <w:r w:rsidRPr="630ECEC8">
        <w:rPr>
          <w:rFonts w:ascii="Times New Roman" w:eastAsia="Times New Roman" w:hAnsi="Times New Roman" w:cs="Times New Roman"/>
          <w:sz w:val="24"/>
          <w:szCs w:val="24"/>
        </w:rPr>
        <w:t xml:space="preserve"> 2022. aastal paisati õhku </w:t>
      </w:r>
      <w:r w:rsidRPr="00661A51">
        <w:rPr>
          <w:rFonts w:ascii="Times New Roman" w:eastAsia="Times New Roman" w:hAnsi="Times New Roman" w:cs="Times New Roman"/>
          <w:sz w:val="24"/>
          <w:szCs w:val="24"/>
        </w:rPr>
        <w:t>2</w:t>
      </w:r>
      <w:r w:rsidR="00335DE0" w:rsidRPr="00F46374">
        <w:rPr>
          <w:rFonts w:ascii="Times New Roman" w:eastAsia="Times New Roman" w:hAnsi="Times New Roman" w:cs="Times New Roman"/>
          <w:sz w:val="24"/>
          <w:szCs w:val="24"/>
        </w:rPr>
        <w:t> </w:t>
      </w:r>
      <w:r w:rsidR="304B4064" w:rsidRPr="00661A51">
        <w:rPr>
          <w:rFonts w:ascii="Times New Roman" w:eastAsia="Times New Roman" w:hAnsi="Times New Roman" w:cs="Times New Roman"/>
          <w:sz w:val="24"/>
          <w:szCs w:val="24"/>
        </w:rPr>
        <w:t>498</w:t>
      </w:r>
      <w:r w:rsidR="00335DE0" w:rsidRPr="00F46374">
        <w:rPr>
          <w:rFonts w:ascii="Times New Roman" w:eastAsia="Times New Roman" w:hAnsi="Times New Roman" w:cs="Times New Roman"/>
          <w:sz w:val="24"/>
          <w:szCs w:val="24"/>
        </w:rPr>
        <w:t> </w:t>
      </w:r>
      <w:r w:rsidR="16E5B8E0" w:rsidRPr="00661A51">
        <w:rPr>
          <w:rFonts w:ascii="Times New Roman" w:eastAsia="Times New Roman" w:hAnsi="Times New Roman" w:cs="Times New Roman"/>
          <w:sz w:val="24"/>
          <w:szCs w:val="24"/>
        </w:rPr>
        <w:t>460</w:t>
      </w:r>
      <w:r w:rsidRPr="00661A51">
        <w:rPr>
          <w:rFonts w:ascii="Times New Roman" w:eastAsia="Times New Roman" w:hAnsi="Times New Roman" w:cs="Times New Roman"/>
          <w:sz w:val="24"/>
          <w:szCs w:val="24"/>
        </w:rPr>
        <w:t xml:space="preserve"> t </w:t>
      </w:r>
      <w:r w:rsidR="11061C49" w:rsidRPr="00661A51">
        <w:rPr>
          <w:rFonts w:ascii="Times New Roman" w:eastAsia="Times New Roman" w:hAnsi="Times New Roman" w:cs="Times New Roman"/>
          <w:sz w:val="24"/>
          <w:szCs w:val="24"/>
        </w:rPr>
        <w:t>CO</w:t>
      </w:r>
      <w:r w:rsidR="11061C49" w:rsidRPr="00661A51">
        <w:rPr>
          <w:rFonts w:ascii="Times New Roman" w:eastAsia="Times New Roman" w:hAnsi="Times New Roman" w:cs="Times New Roman"/>
          <w:sz w:val="24"/>
          <w:szCs w:val="24"/>
          <w:vertAlign w:val="subscript"/>
        </w:rPr>
        <w:t>2</w:t>
      </w:r>
      <w:r w:rsidR="11061C49" w:rsidRPr="00661A51">
        <w:rPr>
          <w:rFonts w:ascii="Times New Roman" w:eastAsia="Times New Roman" w:hAnsi="Times New Roman" w:cs="Times New Roman"/>
          <w:sz w:val="24"/>
          <w:szCs w:val="24"/>
        </w:rPr>
        <w:t xml:space="preserve"> </w:t>
      </w:r>
      <w:proofErr w:type="spellStart"/>
      <w:r w:rsidR="11061C49" w:rsidRPr="00661A51">
        <w:rPr>
          <w:rFonts w:ascii="Times New Roman" w:eastAsia="Times New Roman" w:hAnsi="Times New Roman" w:cs="Times New Roman"/>
          <w:sz w:val="24"/>
          <w:szCs w:val="24"/>
        </w:rPr>
        <w:t>ekv</w:t>
      </w:r>
      <w:proofErr w:type="spellEnd"/>
      <w:r w:rsidR="11061C49" w:rsidRPr="630ECEC8">
        <w:rPr>
          <w:rFonts w:ascii="Times New Roman" w:eastAsia="Times New Roman" w:hAnsi="Times New Roman" w:cs="Times New Roman"/>
          <w:sz w:val="24"/>
          <w:szCs w:val="24"/>
        </w:rPr>
        <w:t xml:space="preserve"> </w:t>
      </w:r>
      <w:r w:rsidRPr="630ECEC8">
        <w:rPr>
          <w:rFonts w:ascii="Times New Roman" w:eastAsia="Times New Roman" w:hAnsi="Times New Roman" w:cs="Times New Roman"/>
          <w:sz w:val="24"/>
          <w:szCs w:val="24"/>
        </w:rPr>
        <w:t xml:space="preserve">ehk </w:t>
      </w:r>
      <w:r w:rsidR="5D238C04" w:rsidRPr="630ECEC8">
        <w:rPr>
          <w:rFonts w:ascii="Times New Roman" w:eastAsia="Times New Roman" w:hAnsi="Times New Roman" w:cs="Times New Roman"/>
          <w:sz w:val="24"/>
          <w:szCs w:val="24"/>
        </w:rPr>
        <w:t>1</w:t>
      </w:r>
      <w:r w:rsidR="5367F254" w:rsidRPr="630ECEC8">
        <w:rPr>
          <w:rFonts w:ascii="Times New Roman" w:eastAsia="Times New Roman" w:hAnsi="Times New Roman" w:cs="Times New Roman"/>
          <w:sz w:val="24"/>
          <w:szCs w:val="24"/>
        </w:rPr>
        <w:t>7</w:t>
      </w:r>
      <w:r w:rsidRPr="630ECEC8">
        <w:rPr>
          <w:rFonts w:ascii="Times New Roman" w:eastAsia="Times New Roman" w:hAnsi="Times New Roman" w:cs="Times New Roman"/>
          <w:sz w:val="24"/>
          <w:szCs w:val="24"/>
        </w:rPr>
        <w:t>,5% Eesti kasvuhoonegaaside</w:t>
      </w:r>
      <w:r w:rsidR="004267DB">
        <w:rPr>
          <w:rFonts w:ascii="Times New Roman" w:eastAsia="Times New Roman" w:hAnsi="Times New Roman" w:cs="Times New Roman"/>
          <w:sz w:val="24"/>
          <w:szCs w:val="24"/>
        </w:rPr>
        <w:t xml:space="preserve"> kogusest</w:t>
      </w:r>
      <w:r w:rsidRPr="630ECEC8">
        <w:rPr>
          <w:rFonts w:ascii="Times New Roman" w:eastAsia="Times New Roman" w:hAnsi="Times New Roman" w:cs="Times New Roman"/>
          <w:sz w:val="24"/>
          <w:szCs w:val="24"/>
        </w:rPr>
        <w:t xml:space="preserve">. Transpordisektori KHG </w:t>
      </w:r>
      <w:r w:rsidRPr="630ECEC8">
        <w:rPr>
          <w:rFonts w:ascii="Times New Roman" w:eastAsia="Times New Roman" w:hAnsi="Times New Roman" w:cs="Times New Roman"/>
          <w:sz w:val="24"/>
          <w:szCs w:val="24"/>
        </w:rPr>
        <w:lastRenderedPageBreak/>
        <w:t xml:space="preserve">heitkogus pärineb </w:t>
      </w:r>
      <w:r w:rsidRPr="630ECEC8">
        <w:rPr>
          <w:rFonts w:ascii="Times New Roman" w:eastAsia="Times New Roman" w:hAnsi="Times New Roman" w:cs="Times New Roman"/>
          <w:i/>
          <w:iCs/>
          <w:sz w:val="24"/>
          <w:szCs w:val="24"/>
        </w:rPr>
        <w:t>ca</w:t>
      </w:r>
      <w:r w:rsidRPr="630ECEC8">
        <w:rPr>
          <w:rFonts w:ascii="Times New Roman" w:eastAsia="Times New Roman" w:hAnsi="Times New Roman" w:cs="Times New Roman"/>
          <w:sz w:val="24"/>
          <w:szCs w:val="24"/>
        </w:rPr>
        <w:t xml:space="preserve"> 95% maanteetranspordi heitest, millest omakorda </w:t>
      </w:r>
      <w:r w:rsidRPr="630ECEC8">
        <w:rPr>
          <w:rFonts w:ascii="Times New Roman" w:eastAsia="Times New Roman" w:hAnsi="Times New Roman" w:cs="Times New Roman"/>
          <w:i/>
          <w:iCs/>
          <w:sz w:val="24"/>
          <w:szCs w:val="24"/>
        </w:rPr>
        <w:t>ca</w:t>
      </w:r>
      <w:r w:rsidRPr="630ECEC8">
        <w:rPr>
          <w:rFonts w:ascii="Times New Roman" w:eastAsia="Times New Roman" w:hAnsi="Times New Roman" w:cs="Times New Roman"/>
          <w:sz w:val="24"/>
          <w:szCs w:val="24"/>
        </w:rPr>
        <w:t xml:space="preserve"> 65% tuleb sõiduautodest, 15% veoautodest, 14% väikekaubikutest ning 6% bussidest.</w:t>
      </w:r>
    </w:p>
    <w:p w14:paraId="1FBC83FA" w14:textId="77777777" w:rsidR="00193B72" w:rsidRDefault="00193B72" w:rsidP="00193B72">
      <w:pPr>
        <w:spacing w:after="0" w:line="240" w:lineRule="auto"/>
        <w:jc w:val="both"/>
        <w:rPr>
          <w:rFonts w:ascii="Times New Roman" w:eastAsia="Times New Roman" w:hAnsi="Times New Roman" w:cs="Times New Roman"/>
          <w:sz w:val="24"/>
          <w:szCs w:val="24"/>
        </w:rPr>
      </w:pPr>
    </w:p>
    <w:p w14:paraId="37CF3797" w14:textId="5133886E" w:rsidR="06362375" w:rsidRDefault="52ED1CB7" w:rsidP="0022149E">
      <w:pPr>
        <w:spacing w:after="0" w:line="240" w:lineRule="auto"/>
        <w:jc w:val="both"/>
        <w:rPr>
          <w:rFonts w:ascii="Times New Roman" w:eastAsia="Times New Roman" w:hAnsi="Times New Roman" w:cs="Times New Roman"/>
          <w:sz w:val="24"/>
          <w:szCs w:val="24"/>
        </w:rPr>
      </w:pPr>
      <w:r w:rsidRPr="2B2CB921">
        <w:rPr>
          <w:rFonts w:ascii="Times New Roman" w:eastAsia="Times New Roman" w:hAnsi="Times New Roman" w:cs="Times New Roman"/>
          <w:sz w:val="24"/>
          <w:szCs w:val="24"/>
        </w:rPr>
        <w:t>Transpordisektori kasvuhoonegaaside heite vähendamist reguleerib EL</w:t>
      </w:r>
      <w:r w:rsidR="3862C2E8" w:rsidRPr="2B2CB921">
        <w:rPr>
          <w:rFonts w:ascii="Times New Roman" w:eastAsia="Times New Roman" w:hAnsi="Times New Roman" w:cs="Times New Roman"/>
          <w:sz w:val="24"/>
          <w:szCs w:val="24"/>
        </w:rPr>
        <w:t>i</w:t>
      </w:r>
      <w:r w:rsidRPr="2B2CB921">
        <w:rPr>
          <w:rFonts w:ascii="Times New Roman" w:eastAsia="Times New Roman" w:hAnsi="Times New Roman" w:cs="Times New Roman"/>
          <w:sz w:val="24"/>
          <w:szCs w:val="24"/>
        </w:rPr>
        <w:t xml:space="preserve"> jõupingutuste jagamise määrus (EL) 2018/842 </w:t>
      </w:r>
      <w:r w:rsidR="39D2A754" w:rsidRPr="2B2CB921">
        <w:rPr>
          <w:rFonts w:ascii="Times New Roman" w:eastAsia="Times New Roman" w:hAnsi="Times New Roman" w:cs="Times New Roman"/>
          <w:sz w:val="24"/>
          <w:szCs w:val="24"/>
        </w:rPr>
        <w:t xml:space="preserve"> ja selle muutmise määruse (EL) 2023/857 </w:t>
      </w:r>
      <w:r w:rsidR="3862C2E8" w:rsidRPr="2B2CB921">
        <w:rPr>
          <w:rFonts w:ascii="Times New Roman" w:eastAsia="Times New Roman" w:hAnsi="Times New Roman" w:cs="Times New Roman"/>
          <w:sz w:val="24"/>
          <w:szCs w:val="24"/>
        </w:rPr>
        <w:t>kohane</w:t>
      </w:r>
      <w:r w:rsidRPr="2B2CB921">
        <w:rPr>
          <w:rFonts w:ascii="Times New Roman" w:eastAsia="Times New Roman" w:hAnsi="Times New Roman" w:cs="Times New Roman"/>
          <w:sz w:val="24"/>
          <w:szCs w:val="24"/>
        </w:rPr>
        <w:t xml:space="preserve"> kohustus vähendada transpordist, põllumajandusest, jäätmemajandusest, hoonetest, tööstuslikest protsessidest ja toodete kasutamisest pärinevat kasvuhoonegaaside heitkogust tervikuna 24% aastaks 2030 võrreldes aastaga 2005. See, kuidas panus heite vähendamisse jõupingutuste jagamise määruses nimetatud sektorite vahel jaotada, </w:t>
      </w:r>
      <w:r w:rsidR="5E9C3459" w:rsidRPr="2B2CB921">
        <w:rPr>
          <w:rFonts w:ascii="Times New Roman" w:eastAsia="Times New Roman" w:hAnsi="Times New Roman" w:cs="Times New Roman"/>
          <w:sz w:val="24"/>
          <w:szCs w:val="24"/>
        </w:rPr>
        <w:t xml:space="preserve">on </w:t>
      </w:r>
      <w:r w:rsidRPr="2B2CB921">
        <w:rPr>
          <w:rFonts w:ascii="Times New Roman" w:eastAsia="Times New Roman" w:hAnsi="Times New Roman" w:cs="Times New Roman"/>
          <w:sz w:val="24"/>
          <w:szCs w:val="24"/>
        </w:rPr>
        <w:t>liikmesriikide otsustada.</w:t>
      </w:r>
    </w:p>
    <w:p w14:paraId="5AB55157" w14:textId="14A7CD85" w:rsidR="2E58FE64" w:rsidRDefault="2E58FE64" w:rsidP="0022149E">
      <w:pPr>
        <w:spacing w:after="0" w:line="240" w:lineRule="auto"/>
        <w:rPr>
          <w:rFonts w:ascii="Times New Roman" w:eastAsia="Times New Roman" w:hAnsi="Times New Roman" w:cs="Times New Roman"/>
          <w:color w:val="A6A6A6" w:themeColor="background1" w:themeShade="A6"/>
          <w:sz w:val="24"/>
          <w:szCs w:val="24"/>
        </w:rPr>
      </w:pPr>
    </w:p>
    <w:p w14:paraId="0E6B5620" w14:textId="1D00578D" w:rsidR="606A9E14" w:rsidRDefault="73060B78" w:rsidP="0022149E">
      <w:pPr>
        <w:spacing w:after="0" w:line="240" w:lineRule="auto"/>
        <w:jc w:val="both"/>
        <w:rPr>
          <w:rFonts w:ascii="Times New Roman" w:eastAsia="Times New Roman" w:hAnsi="Times New Roman" w:cs="Times New Roman"/>
          <w:sz w:val="24"/>
          <w:szCs w:val="24"/>
        </w:rPr>
      </w:pPr>
      <w:r w:rsidRPr="630ECEC8">
        <w:rPr>
          <w:rFonts w:ascii="Times New Roman" w:eastAsia="Times New Roman" w:hAnsi="Times New Roman" w:cs="Times New Roman"/>
          <w:sz w:val="24"/>
          <w:szCs w:val="24"/>
        </w:rPr>
        <w:t xml:space="preserve">Transpordisektori kasvuhoonegaaside heite vähendamist ei ole </w:t>
      </w:r>
      <w:r w:rsidR="5468E766" w:rsidRPr="630ECEC8">
        <w:rPr>
          <w:rFonts w:ascii="Times New Roman" w:eastAsia="Times New Roman" w:hAnsi="Times New Roman" w:cs="Times New Roman"/>
          <w:sz w:val="24"/>
          <w:szCs w:val="24"/>
        </w:rPr>
        <w:t xml:space="preserve">Eestis </w:t>
      </w:r>
      <w:r w:rsidRPr="630ECEC8">
        <w:rPr>
          <w:rFonts w:ascii="Times New Roman" w:eastAsia="Times New Roman" w:hAnsi="Times New Roman" w:cs="Times New Roman"/>
          <w:sz w:val="24"/>
          <w:szCs w:val="24"/>
        </w:rPr>
        <w:t>seadusega reguleeritud, kuid k</w:t>
      </w:r>
      <w:r w:rsidR="6B9305E9" w:rsidRPr="630ECEC8">
        <w:rPr>
          <w:rFonts w:ascii="Times New Roman" w:eastAsia="Times New Roman" w:hAnsi="Times New Roman" w:cs="Times New Roman"/>
          <w:sz w:val="24"/>
          <w:szCs w:val="24"/>
        </w:rPr>
        <w:t xml:space="preserve">ehtivas </w:t>
      </w:r>
      <w:r w:rsidR="21E805CE" w:rsidRPr="630ECEC8">
        <w:rPr>
          <w:rFonts w:ascii="Times New Roman" w:eastAsia="Times New Roman" w:hAnsi="Times New Roman" w:cs="Times New Roman"/>
          <w:sz w:val="24"/>
          <w:szCs w:val="24"/>
        </w:rPr>
        <w:t>transpordi ja liikuvuse arengukavas on seatud eesmärk vähendada transpordisektori kasvuhoonegaaside heitkogust 1</w:t>
      </w:r>
      <w:r w:rsidR="00661A51">
        <w:rPr>
          <w:rFonts w:ascii="Times New Roman" w:eastAsia="Times New Roman" w:hAnsi="Times New Roman" w:cs="Times New Roman"/>
          <w:sz w:val="24"/>
          <w:szCs w:val="24"/>
        </w:rPr>
        <w:t xml:space="preserve"> </w:t>
      </w:r>
      <w:r w:rsidR="21E805CE" w:rsidRPr="630ECEC8">
        <w:rPr>
          <w:rFonts w:ascii="Times New Roman" w:eastAsia="Times New Roman" w:hAnsi="Times New Roman" w:cs="Times New Roman"/>
          <w:sz w:val="24"/>
          <w:szCs w:val="24"/>
        </w:rPr>
        <w:t>700</w:t>
      </w:r>
      <w:r w:rsidR="00661A51">
        <w:rPr>
          <w:rFonts w:ascii="Times New Roman" w:eastAsia="Times New Roman" w:hAnsi="Times New Roman" w:cs="Times New Roman"/>
          <w:sz w:val="24"/>
          <w:szCs w:val="24"/>
        </w:rPr>
        <w:t xml:space="preserve"> 000 </w:t>
      </w:r>
      <w:r w:rsidR="21E805CE" w:rsidRPr="00661A51">
        <w:rPr>
          <w:rFonts w:ascii="Times New Roman" w:eastAsia="Times New Roman" w:hAnsi="Times New Roman" w:cs="Times New Roman"/>
          <w:sz w:val="24"/>
          <w:szCs w:val="24"/>
        </w:rPr>
        <w:t>t CO</w:t>
      </w:r>
      <w:r w:rsidR="21E805CE" w:rsidRPr="00661A51">
        <w:rPr>
          <w:rFonts w:ascii="Times New Roman" w:eastAsia="Times New Roman" w:hAnsi="Times New Roman" w:cs="Times New Roman"/>
          <w:sz w:val="24"/>
          <w:szCs w:val="24"/>
          <w:vertAlign w:val="subscript"/>
        </w:rPr>
        <w:t>2</w:t>
      </w:r>
      <w:r w:rsidR="21E805CE" w:rsidRPr="00661A51">
        <w:rPr>
          <w:rFonts w:ascii="Times New Roman" w:eastAsia="Times New Roman" w:hAnsi="Times New Roman" w:cs="Times New Roman"/>
          <w:sz w:val="24"/>
          <w:szCs w:val="24"/>
        </w:rPr>
        <w:t xml:space="preserve"> ekvivalendini</w:t>
      </w:r>
      <w:r w:rsidR="117DDF7F" w:rsidRPr="630ECEC8">
        <w:rPr>
          <w:rFonts w:ascii="Times New Roman" w:eastAsia="Times New Roman" w:hAnsi="Times New Roman" w:cs="Times New Roman"/>
          <w:sz w:val="24"/>
          <w:szCs w:val="24"/>
        </w:rPr>
        <w:t xml:space="preserve"> aastaks 2035. </w:t>
      </w:r>
      <w:r w:rsidR="6AE45149" w:rsidRPr="630ECEC8">
        <w:rPr>
          <w:rFonts w:ascii="Times New Roman" w:eastAsia="Times New Roman" w:hAnsi="Times New Roman" w:cs="Times New Roman"/>
          <w:sz w:val="24"/>
          <w:szCs w:val="24"/>
        </w:rPr>
        <w:t>T</w:t>
      </w:r>
      <w:r w:rsidR="36F7EED9" w:rsidRPr="630ECEC8">
        <w:rPr>
          <w:rFonts w:ascii="Times New Roman" w:eastAsia="Times New Roman" w:hAnsi="Times New Roman" w:cs="Times New Roman"/>
          <w:sz w:val="24"/>
          <w:szCs w:val="24"/>
        </w:rPr>
        <w:t xml:space="preserve">ranspordi ja liikuvuse valdkonna 2023. aasta tulemusaruande </w:t>
      </w:r>
      <w:r w:rsidR="7401DB80" w:rsidRPr="630ECEC8">
        <w:rPr>
          <w:rFonts w:ascii="Times New Roman" w:eastAsia="Times New Roman" w:hAnsi="Times New Roman" w:cs="Times New Roman"/>
          <w:sz w:val="24"/>
          <w:szCs w:val="24"/>
        </w:rPr>
        <w:t>järgi ei vähene kasvuhoonegaaside heide eesmärgi saavutamiseks ettenähtud tempos ning olemasolevate meetmetega püstitatud eesmärki ei saavutata.</w:t>
      </w:r>
    </w:p>
    <w:p w14:paraId="10B662AE" w14:textId="5A88081E" w:rsidR="2DC9C8D3" w:rsidRDefault="2DC9C8D3" w:rsidP="0022149E">
      <w:pPr>
        <w:spacing w:after="0" w:line="240" w:lineRule="auto"/>
        <w:jc w:val="both"/>
        <w:rPr>
          <w:rFonts w:ascii="Times New Roman" w:eastAsia="Times New Roman" w:hAnsi="Times New Roman" w:cs="Times New Roman"/>
          <w:sz w:val="24"/>
          <w:szCs w:val="24"/>
        </w:rPr>
      </w:pPr>
    </w:p>
    <w:p w14:paraId="0FBB0B68" w14:textId="63A1F637" w:rsidR="4A511FDA" w:rsidRDefault="71EFF32A" w:rsidP="00193B72">
      <w:pPr>
        <w:spacing w:after="0" w:line="240" w:lineRule="auto"/>
        <w:jc w:val="both"/>
        <w:rPr>
          <w:rFonts w:ascii="Times New Roman" w:eastAsia="Times New Roman" w:hAnsi="Times New Roman" w:cs="Times New Roman"/>
          <w:sz w:val="24"/>
          <w:szCs w:val="24"/>
        </w:rPr>
      </w:pPr>
      <w:r w:rsidRPr="00C0620D">
        <w:rPr>
          <w:rFonts w:ascii="Times New Roman" w:hAnsi="Times New Roman"/>
          <w:bCs/>
          <w:sz w:val="24"/>
        </w:rPr>
        <w:t>Olemasolevad meetmed</w:t>
      </w:r>
      <w:r w:rsidRPr="2E58FE64">
        <w:rPr>
          <w:rFonts w:ascii="Times New Roman" w:eastAsia="Times New Roman" w:hAnsi="Times New Roman" w:cs="Times New Roman"/>
          <w:sz w:val="24"/>
          <w:szCs w:val="24"/>
        </w:rPr>
        <w:t>, mi</w:t>
      </w:r>
      <w:r w:rsidR="004267DB">
        <w:rPr>
          <w:rFonts w:ascii="Times New Roman" w:eastAsia="Times New Roman" w:hAnsi="Times New Roman" w:cs="Times New Roman"/>
          <w:sz w:val="24"/>
          <w:szCs w:val="24"/>
        </w:rPr>
        <w:t>llel on</w:t>
      </w:r>
      <w:r w:rsidRPr="2E58FE64">
        <w:rPr>
          <w:rFonts w:ascii="Times New Roman" w:eastAsia="Times New Roman" w:hAnsi="Times New Roman" w:cs="Times New Roman"/>
          <w:sz w:val="24"/>
          <w:szCs w:val="24"/>
        </w:rPr>
        <w:t xml:space="preserve"> märkimisväär</w:t>
      </w:r>
      <w:r w:rsidR="004267DB">
        <w:rPr>
          <w:rFonts w:ascii="Times New Roman" w:eastAsia="Times New Roman" w:hAnsi="Times New Roman" w:cs="Times New Roman"/>
          <w:sz w:val="24"/>
          <w:szCs w:val="24"/>
        </w:rPr>
        <w:t>ne</w:t>
      </w:r>
      <w:r w:rsidRPr="2E58FE64">
        <w:rPr>
          <w:rFonts w:ascii="Times New Roman" w:eastAsia="Times New Roman" w:hAnsi="Times New Roman" w:cs="Times New Roman"/>
          <w:sz w:val="24"/>
          <w:szCs w:val="24"/>
        </w:rPr>
        <w:t xml:space="preserve"> mõju sektori kasvuhoonegaaside heite vähenemisele, on</w:t>
      </w:r>
      <w:r w:rsidR="004267DB">
        <w:rPr>
          <w:rFonts w:ascii="Times New Roman" w:eastAsia="Times New Roman" w:hAnsi="Times New Roman" w:cs="Times New Roman"/>
          <w:sz w:val="24"/>
          <w:szCs w:val="24"/>
        </w:rPr>
        <w:t xml:space="preserve"> järgmised</w:t>
      </w:r>
      <w:r w:rsidRPr="2E58FE64">
        <w:rPr>
          <w:rFonts w:ascii="Times New Roman" w:eastAsia="Times New Roman" w:hAnsi="Times New Roman" w:cs="Times New Roman"/>
          <w:sz w:val="24"/>
          <w:szCs w:val="24"/>
        </w:rPr>
        <w:t>:</w:t>
      </w:r>
    </w:p>
    <w:p w14:paraId="224FC50B" w14:textId="0FF3C9A8" w:rsidR="72DB611C" w:rsidRDefault="750701D0" w:rsidP="0022149E">
      <w:pPr>
        <w:pStyle w:val="Loendilik"/>
        <w:numPr>
          <w:ilvl w:val="0"/>
          <w:numId w:val="20"/>
        </w:numPr>
        <w:spacing w:after="0" w:line="240" w:lineRule="auto"/>
        <w:rPr>
          <w:rFonts w:ascii="Times New Roman" w:eastAsia="Times New Roman" w:hAnsi="Times New Roman" w:cs="Times New Roman"/>
          <w:sz w:val="24"/>
          <w:szCs w:val="24"/>
        </w:rPr>
      </w:pPr>
      <w:r w:rsidRPr="630ECEC8">
        <w:rPr>
          <w:rFonts w:ascii="Times New Roman" w:eastAsia="Times New Roman" w:hAnsi="Times New Roman" w:cs="Times New Roman"/>
          <w:sz w:val="24"/>
          <w:szCs w:val="24"/>
        </w:rPr>
        <w:t>ratta- ja jalgteede arendamine</w:t>
      </w:r>
      <w:r w:rsidR="495EAF37" w:rsidRPr="630ECEC8">
        <w:rPr>
          <w:rFonts w:ascii="Times New Roman" w:eastAsia="Times New Roman" w:hAnsi="Times New Roman" w:cs="Times New Roman"/>
          <w:sz w:val="24"/>
          <w:szCs w:val="24"/>
        </w:rPr>
        <w:t>;</w:t>
      </w:r>
    </w:p>
    <w:p w14:paraId="29896336" w14:textId="0D86586C" w:rsidR="7AE1F20E" w:rsidRDefault="29D23D36" w:rsidP="0022149E">
      <w:pPr>
        <w:pStyle w:val="Loendilik"/>
        <w:numPr>
          <w:ilvl w:val="0"/>
          <w:numId w:val="20"/>
        </w:numPr>
        <w:spacing w:after="0" w:line="240" w:lineRule="auto"/>
        <w:rPr>
          <w:rFonts w:ascii="Times New Roman" w:eastAsia="Times New Roman" w:hAnsi="Times New Roman" w:cs="Times New Roman"/>
          <w:sz w:val="24"/>
          <w:szCs w:val="24"/>
        </w:rPr>
      </w:pPr>
      <w:r w:rsidRPr="630ECEC8">
        <w:rPr>
          <w:rFonts w:ascii="Times New Roman" w:eastAsia="Times New Roman" w:hAnsi="Times New Roman" w:cs="Times New Roman"/>
          <w:sz w:val="24"/>
          <w:szCs w:val="24"/>
        </w:rPr>
        <w:t>Tallinna trammiliinide arendamine</w:t>
      </w:r>
      <w:r w:rsidR="495EAF37" w:rsidRPr="630ECEC8">
        <w:rPr>
          <w:rFonts w:ascii="Times New Roman" w:eastAsia="Times New Roman" w:hAnsi="Times New Roman" w:cs="Times New Roman"/>
          <w:sz w:val="24"/>
          <w:szCs w:val="24"/>
        </w:rPr>
        <w:t>;</w:t>
      </w:r>
    </w:p>
    <w:p w14:paraId="12BF15CE" w14:textId="60A41B0C" w:rsidR="02B558EF" w:rsidRDefault="24E42F6C" w:rsidP="0022149E">
      <w:pPr>
        <w:pStyle w:val="Loendilik"/>
        <w:numPr>
          <w:ilvl w:val="0"/>
          <w:numId w:val="20"/>
        </w:numPr>
        <w:spacing w:after="0" w:line="240" w:lineRule="auto"/>
        <w:rPr>
          <w:rFonts w:ascii="Times New Roman" w:eastAsia="Times New Roman" w:hAnsi="Times New Roman" w:cs="Times New Roman"/>
          <w:sz w:val="24"/>
          <w:szCs w:val="24"/>
        </w:rPr>
      </w:pPr>
      <w:r w:rsidRPr="630ECEC8">
        <w:rPr>
          <w:rFonts w:ascii="Times New Roman" w:eastAsia="Times New Roman" w:hAnsi="Times New Roman" w:cs="Times New Roman"/>
          <w:sz w:val="24"/>
          <w:szCs w:val="24"/>
        </w:rPr>
        <w:t>Rail Balticu ehitus</w:t>
      </w:r>
      <w:r w:rsidR="495EAF37" w:rsidRPr="630ECEC8">
        <w:rPr>
          <w:rFonts w:ascii="Times New Roman" w:eastAsia="Times New Roman" w:hAnsi="Times New Roman" w:cs="Times New Roman"/>
          <w:sz w:val="24"/>
          <w:szCs w:val="24"/>
        </w:rPr>
        <w:t>;</w:t>
      </w:r>
    </w:p>
    <w:p w14:paraId="0501169D" w14:textId="536FF7E6" w:rsidR="02B558EF" w:rsidRDefault="24E42F6C" w:rsidP="0022149E">
      <w:pPr>
        <w:pStyle w:val="Loendilik"/>
        <w:numPr>
          <w:ilvl w:val="0"/>
          <w:numId w:val="20"/>
        </w:numPr>
        <w:spacing w:line="240" w:lineRule="auto"/>
        <w:rPr>
          <w:rFonts w:ascii="Times New Roman" w:eastAsia="Times New Roman" w:hAnsi="Times New Roman" w:cs="Times New Roman"/>
          <w:sz w:val="24"/>
          <w:szCs w:val="24"/>
        </w:rPr>
      </w:pPr>
      <w:r w:rsidRPr="630ECEC8">
        <w:rPr>
          <w:rFonts w:ascii="Times New Roman" w:eastAsia="Times New Roman" w:hAnsi="Times New Roman" w:cs="Times New Roman"/>
          <w:sz w:val="24"/>
          <w:szCs w:val="24"/>
        </w:rPr>
        <w:t xml:space="preserve">raudtee elektrifitseerimine ja uute </w:t>
      </w:r>
      <w:r w:rsidR="16383E7D" w:rsidRPr="630ECEC8">
        <w:rPr>
          <w:rFonts w:ascii="Times New Roman" w:eastAsia="Times New Roman" w:hAnsi="Times New Roman" w:cs="Times New Roman"/>
          <w:sz w:val="24"/>
          <w:szCs w:val="24"/>
        </w:rPr>
        <w:t>reisi</w:t>
      </w:r>
      <w:r w:rsidRPr="630ECEC8">
        <w:rPr>
          <w:rFonts w:ascii="Times New Roman" w:eastAsia="Times New Roman" w:hAnsi="Times New Roman" w:cs="Times New Roman"/>
          <w:sz w:val="24"/>
          <w:szCs w:val="24"/>
        </w:rPr>
        <w:t>rongide soetamine</w:t>
      </w:r>
      <w:r w:rsidR="495EAF37" w:rsidRPr="630ECEC8">
        <w:rPr>
          <w:rFonts w:ascii="Times New Roman" w:eastAsia="Times New Roman" w:hAnsi="Times New Roman" w:cs="Times New Roman"/>
          <w:sz w:val="24"/>
          <w:szCs w:val="24"/>
        </w:rPr>
        <w:t>;</w:t>
      </w:r>
    </w:p>
    <w:p w14:paraId="7DF20019" w14:textId="6D2CC7E2" w:rsidR="02B558EF" w:rsidRDefault="24E42F6C" w:rsidP="0022149E">
      <w:pPr>
        <w:pStyle w:val="Loendilik"/>
        <w:numPr>
          <w:ilvl w:val="0"/>
          <w:numId w:val="20"/>
        </w:numPr>
        <w:spacing w:after="0" w:line="240" w:lineRule="auto"/>
        <w:rPr>
          <w:rFonts w:ascii="Times New Roman" w:eastAsia="Times New Roman" w:hAnsi="Times New Roman" w:cs="Times New Roman"/>
          <w:sz w:val="24"/>
          <w:szCs w:val="24"/>
        </w:rPr>
      </w:pPr>
      <w:r w:rsidRPr="630ECEC8">
        <w:rPr>
          <w:rFonts w:ascii="Times New Roman" w:eastAsia="Times New Roman" w:hAnsi="Times New Roman" w:cs="Times New Roman"/>
          <w:sz w:val="24"/>
          <w:szCs w:val="24"/>
        </w:rPr>
        <w:t>raudtee ühenduskiiruse ja liiklustiheduse par</w:t>
      </w:r>
      <w:r w:rsidR="004267DB">
        <w:rPr>
          <w:rFonts w:ascii="Times New Roman" w:eastAsia="Times New Roman" w:hAnsi="Times New Roman" w:cs="Times New Roman"/>
          <w:sz w:val="24"/>
          <w:szCs w:val="24"/>
        </w:rPr>
        <w:t>a</w:t>
      </w:r>
      <w:r w:rsidRPr="630ECEC8">
        <w:rPr>
          <w:rFonts w:ascii="Times New Roman" w:eastAsia="Times New Roman" w:hAnsi="Times New Roman" w:cs="Times New Roman"/>
          <w:sz w:val="24"/>
          <w:szCs w:val="24"/>
        </w:rPr>
        <w:t>ndamine</w:t>
      </w:r>
      <w:r w:rsidR="495EAF37" w:rsidRPr="630ECEC8">
        <w:rPr>
          <w:rFonts w:ascii="Times New Roman" w:eastAsia="Times New Roman" w:hAnsi="Times New Roman" w:cs="Times New Roman"/>
          <w:sz w:val="24"/>
          <w:szCs w:val="24"/>
        </w:rPr>
        <w:t>;</w:t>
      </w:r>
    </w:p>
    <w:p w14:paraId="1FDBD5CB" w14:textId="3D7DA00F" w:rsidR="4A2EBCAA" w:rsidRDefault="5EA61DF7" w:rsidP="0022149E">
      <w:pPr>
        <w:pStyle w:val="Loendilik"/>
        <w:numPr>
          <w:ilvl w:val="0"/>
          <w:numId w:val="20"/>
        </w:numPr>
        <w:spacing w:line="240" w:lineRule="auto"/>
        <w:rPr>
          <w:rFonts w:ascii="Times New Roman" w:eastAsia="Times New Roman" w:hAnsi="Times New Roman" w:cs="Times New Roman"/>
          <w:sz w:val="24"/>
          <w:szCs w:val="24"/>
        </w:rPr>
      </w:pPr>
      <w:r w:rsidRPr="630ECEC8">
        <w:rPr>
          <w:rFonts w:ascii="Times New Roman" w:eastAsia="Times New Roman" w:hAnsi="Times New Roman" w:cs="Times New Roman"/>
          <w:sz w:val="24"/>
          <w:szCs w:val="24"/>
        </w:rPr>
        <w:t>elektri kasutamise soodustamine sõiduautodes</w:t>
      </w:r>
      <w:r w:rsidR="495EAF37" w:rsidRPr="630ECEC8">
        <w:rPr>
          <w:rFonts w:ascii="Times New Roman" w:eastAsia="Times New Roman" w:hAnsi="Times New Roman" w:cs="Times New Roman"/>
          <w:sz w:val="24"/>
          <w:szCs w:val="24"/>
        </w:rPr>
        <w:t>;</w:t>
      </w:r>
    </w:p>
    <w:p w14:paraId="2C61F7AD" w14:textId="12D0CE05" w:rsidR="62D2B53E" w:rsidRDefault="6C58CB9C" w:rsidP="0022149E">
      <w:pPr>
        <w:pStyle w:val="Loendilik"/>
        <w:numPr>
          <w:ilvl w:val="0"/>
          <w:numId w:val="20"/>
        </w:numPr>
        <w:spacing w:line="240" w:lineRule="auto"/>
        <w:rPr>
          <w:rFonts w:ascii="Times New Roman" w:eastAsia="Times New Roman" w:hAnsi="Times New Roman" w:cs="Times New Roman"/>
          <w:sz w:val="24"/>
          <w:szCs w:val="24"/>
        </w:rPr>
      </w:pPr>
      <w:proofErr w:type="spellStart"/>
      <w:r w:rsidRPr="630ECEC8">
        <w:rPr>
          <w:rFonts w:ascii="Times New Roman" w:eastAsia="Times New Roman" w:hAnsi="Times New Roman" w:cs="Times New Roman"/>
          <w:sz w:val="24"/>
          <w:szCs w:val="24"/>
        </w:rPr>
        <w:t>biometaani</w:t>
      </w:r>
      <w:proofErr w:type="spellEnd"/>
      <w:r w:rsidRPr="630ECEC8">
        <w:rPr>
          <w:rFonts w:ascii="Times New Roman" w:eastAsia="Times New Roman" w:hAnsi="Times New Roman" w:cs="Times New Roman"/>
          <w:sz w:val="24"/>
          <w:szCs w:val="24"/>
        </w:rPr>
        <w:t xml:space="preserve"> kasutamise soodustamine linnaliinibussides</w:t>
      </w:r>
      <w:r w:rsidR="495EAF37" w:rsidRPr="630ECEC8">
        <w:rPr>
          <w:rFonts w:ascii="Times New Roman" w:eastAsia="Times New Roman" w:hAnsi="Times New Roman" w:cs="Times New Roman"/>
          <w:sz w:val="24"/>
          <w:szCs w:val="24"/>
        </w:rPr>
        <w:t>;</w:t>
      </w:r>
    </w:p>
    <w:p w14:paraId="7099F26F" w14:textId="315C7A2D" w:rsidR="55D1221F" w:rsidRDefault="238850EA" w:rsidP="0022149E">
      <w:pPr>
        <w:pStyle w:val="Loendilik"/>
        <w:numPr>
          <w:ilvl w:val="0"/>
          <w:numId w:val="20"/>
        </w:numPr>
        <w:spacing w:line="240" w:lineRule="auto"/>
        <w:rPr>
          <w:rFonts w:ascii="Times New Roman" w:eastAsia="Times New Roman" w:hAnsi="Times New Roman" w:cs="Times New Roman"/>
          <w:color w:val="202020"/>
          <w:sz w:val="24"/>
          <w:szCs w:val="24"/>
        </w:rPr>
      </w:pPr>
      <w:r w:rsidRPr="630ECEC8">
        <w:rPr>
          <w:rFonts w:ascii="Times New Roman" w:eastAsia="Times New Roman" w:hAnsi="Times New Roman" w:cs="Times New Roman"/>
          <w:color w:val="202020"/>
          <w:sz w:val="24"/>
          <w:szCs w:val="24"/>
        </w:rPr>
        <w:t>vesiniku terviktehnoloogiate kasutuselevõtu edendamine</w:t>
      </w:r>
      <w:r w:rsidR="495EAF37" w:rsidRPr="630ECEC8">
        <w:rPr>
          <w:rFonts w:ascii="Times New Roman" w:eastAsia="Times New Roman" w:hAnsi="Times New Roman" w:cs="Times New Roman"/>
          <w:color w:val="202020"/>
          <w:sz w:val="24"/>
          <w:szCs w:val="24"/>
        </w:rPr>
        <w:t>;</w:t>
      </w:r>
    </w:p>
    <w:p w14:paraId="78371756" w14:textId="5DA0F60B" w:rsidR="3BA054FC" w:rsidRDefault="3AAF87B1" w:rsidP="0022149E">
      <w:pPr>
        <w:pStyle w:val="Loendilik"/>
        <w:numPr>
          <w:ilvl w:val="0"/>
          <w:numId w:val="20"/>
        </w:numPr>
        <w:spacing w:line="240" w:lineRule="auto"/>
        <w:rPr>
          <w:rFonts w:ascii="Times New Roman" w:eastAsia="Times New Roman" w:hAnsi="Times New Roman" w:cs="Times New Roman"/>
          <w:color w:val="202020"/>
          <w:sz w:val="24"/>
          <w:szCs w:val="24"/>
        </w:rPr>
      </w:pPr>
      <w:r w:rsidRPr="630ECEC8">
        <w:rPr>
          <w:rFonts w:ascii="Times New Roman" w:eastAsia="Times New Roman" w:hAnsi="Times New Roman" w:cs="Times New Roman"/>
          <w:color w:val="202020"/>
          <w:sz w:val="24"/>
          <w:szCs w:val="24"/>
        </w:rPr>
        <w:t>EL</w:t>
      </w:r>
      <w:r w:rsidR="004267DB">
        <w:rPr>
          <w:rFonts w:ascii="Times New Roman" w:eastAsia="Times New Roman" w:hAnsi="Times New Roman" w:cs="Times New Roman"/>
          <w:color w:val="202020"/>
          <w:sz w:val="24"/>
          <w:szCs w:val="24"/>
        </w:rPr>
        <w:t>i</w:t>
      </w:r>
      <w:r w:rsidRPr="630ECEC8">
        <w:rPr>
          <w:rFonts w:ascii="Times New Roman" w:eastAsia="Times New Roman" w:hAnsi="Times New Roman" w:cs="Times New Roman"/>
          <w:color w:val="202020"/>
          <w:sz w:val="24"/>
          <w:szCs w:val="24"/>
        </w:rPr>
        <w:t xml:space="preserve"> uute sõiduautode, tarbesõidukite ja raskeveokite CO</w:t>
      </w:r>
      <w:r w:rsidRPr="630ECEC8">
        <w:rPr>
          <w:rFonts w:ascii="Times New Roman" w:eastAsia="Times New Roman" w:hAnsi="Times New Roman" w:cs="Times New Roman"/>
          <w:color w:val="202020"/>
          <w:sz w:val="24"/>
          <w:szCs w:val="24"/>
          <w:vertAlign w:val="subscript"/>
        </w:rPr>
        <w:t>2</w:t>
      </w:r>
      <w:r w:rsidR="004267DB">
        <w:rPr>
          <w:rFonts w:ascii="Times New Roman" w:eastAsia="Times New Roman" w:hAnsi="Times New Roman" w:cs="Times New Roman"/>
          <w:color w:val="202020"/>
          <w:sz w:val="24"/>
          <w:szCs w:val="24"/>
          <w:vertAlign w:val="subscript"/>
        </w:rPr>
        <w:t xml:space="preserve"> </w:t>
      </w:r>
      <w:r w:rsidRPr="630ECEC8">
        <w:rPr>
          <w:rFonts w:ascii="Times New Roman" w:eastAsia="Times New Roman" w:hAnsi="Times New Roman" w:cs="Times New Roman"/>
          <w:color w:val="202020"/>
          <w:sz w:val="24"/>
          <w:szCs w:val="24"/>
        </w:rPr>
        <w:t>heite normid</w:t>
      </w:r>
      <w:r w:rsidR="495EAF37" w:rsidRPr="630ECEC8">
        <w:rPr>
          <w:rFonts w:ascii="Times New Roman" w:eastAsia="Times New Roman" w:hAnsi="Times New Roman" w:cs="Times New Roman"/>
          <w:color w:val="202020"/>
          <w:sz w:val="24"/>
          <w:szCs w:val="24"/>
        </w:rPr>
        <w:t>;</w:t>
      </w:r>
    </w:p>
    <w:p w14:paraId="38CD8E3A" w14:textId="2EBA2A83" w:rsidR="55D1221F" w:rsidRDefault="03E904DB" w:rsidP="0022149E">
      <w:pPr>
        <w:pStyle w:val="Loendilik"/>
        <w:numPr>
          <w:ilvl w:val="0"/>
          <w:numId w:val="20"/>
        </w:numPr>
        <w:spacing w:line="240" w:lineRule="auto"/>
        <w:rPr>
          <w:rFonts w:ascii="Times New Roman" w:eastAsia="Times New Roman" w:hAnsi="Times New Roman" w:cs="Times New Roman"/>
          <w:sz w:val="24"/>
          <w:szCs w:val="24"/>
        </w:rPr>
      </w:pPr>
      <w:r w:rsidRPr="630ECEC8">
        <w:rPr>
          <w:rFonts w:ascii="Times New Roman" w:eastAsia="Times New Roman" w:hAnsi="Times New Roman" w:cs="Times New Roman"/>
          <w:sz w:val="24"/>
          <w:szCs w:val="24"/>
        </w:rPr>
        <w:t>EL</w:t>
      </w:r>
      <w:r w:rsidR="004267DB">
        <w:rPr>
          <w:rFonts w:ascii="Times New Roman" w:eastAsia="Times New Roman" w:hAnsi="Times New Roman" w:cs="Times New Roman"/>
          <w:sz w:val="24"/>
          <w:szCs w:val="24"/>
        </w:rPr>
        <w:t>i</w:t>
      </w:r>
      <w:r w:rsidRPr="630ECEC8">
        <w:rPr>
          <w:rFonts w:ascii="Times New Roman" w:eastAsia="Times New Roman" w:hAnsi="Times New Roman" w:cs="Times New Roman"/>
          <w:sz w:val="24"/>
          <w:szCs w:val="24"/>
        </w:rPr>
        <w:t xml:space="preserve"> </w:t>
      </w:r>
      <w:r w:rsidR="58DEEF43" w:rsidRPr="630ECEC8">
        <w:rPr>
          <w:rFonts w:ascii="Times New Roman" w:eastAsia="Times New Roman" w:hAnsi="Times New Roman" w:cs="Times New Roman"/>
          <w:sz w:val="24"/>
          <w:szCs w:val="24"/>
        </w:rPr>
        <w:t xml:space="preserve">alternatiivkütuste taristu </w:t>
      </w:r>
      <w:r w:rsidR="1F1D52B3" w:rsidRPr="630ECEC8">
        <w:rPr>
          <w:rFonts w:ascii="Times New Roman" w:eastAsia="Times New Roman" w:hAnsi="Times New Roman" w:cs="Times New Roman"/>
          <w:sz w:val="24"/>
          <w:szCs w:val="24"/>
        </w:rPr>
        <w:t>arendami</w:t>
      </w:r>
      <w:r w:rsidR="6EC24D40" w:rsidRPr="630ECEC8">
        <w:rPr>
          <w:rFonts w:ascii="Times New Roman" w:eastAsia="Times New Roman" w:hAnsi="Times New Roman" w:cs="Times New Roman"/>
          <w:sz w:val="24"/>
          <w:szCs w:val="24"/>
        </w:rPr>
        <w:t>s</w:t>
      </w:r>
      <w:r w:rsidR="1F1D52B3" w:rsidRPr="630ECEC8">
        <w:rPr>
          <w:rFonts w:ascii="Times New Roman" w:eastAsia="Times New Roman" w:hAnsi="Times New Roman" w:cs="Times New Roman"/>
          <w:sz w:val="24"/>
          <w:szCs w:val="24"/>
        </w:rPr>
        <w:t>e</w:t>
      </w:r>
      <w:r w:rsidR="6EC24D40" w:rsidRPr="630ECEC8">
        <w:rPr>
          <w:rFonts w:ascii="Times New Roman" w:eastAsia="Times New Roman" w:hAnsi="Times New Roman" w:cs="Times New Roman"/>
          <w:sz w:val="24"/>
          <w:szCs w:val="24"/>
        </w:rPr>
        <w:t xml:space="preserve"> nõuded</w:t>
      </w:r>
      <w:r w:rsidR="495EAF37" w:rsidRPr="630ECEC8">
        <w:rPr>
          <w:rFonts w:ascii="Times New Roman" w:eastAsia="Times New Roman" w:hAnsi="Times New Roman" w:cs="Times New Roman"/>
          <w:sz w:val="24"/>
          <w:szCs w:val="24"/>
        </w:rPr>
        <w:t>;</w:t>
      </w:r>
    </w:p>
    <w:p w14:paraId="36CC7281" w14:textId="50F75590" w:rsidR="502307E8" w:rsidRDefault="527FAB9C" w:rsidP="0022149E">
      <w:pPr>
        <w:pStyle w:val="Loendilik"/>
        <w:numPr>
          <w:ilvl w:val="0"/>
          <w:numId w:val="20"/>
        </w:numPr>
        <w:spacing w:line="240" w:lineRule="auto"/>
        <w:rPr>
          <w:rFonts w:ascii="Times New Roman" w:eastAsia="Times New Roman" w:hAnsi="Times New Roman" w:cs="Times New Roman"/>
          <w:color w:val="202020"/>
          <w:sz w:val="24"/>
          <w:szCs w:val="24"/>
        </w:rPr>
      </w:pPr>
      <w:r w:rsidRPr="630ECEC8">
        <w:rPr>
          <w:rFonts w:ascii="Times New Roman" w:eastAsia="Times New Roman" w:hAnsi="Times New Roman" w:cs="Times New Roman"/>
          <w:color w:val="202020"/>
          <w:sz w:val="24"/>
          <w:szCs w:val="24"/>
        </w:rPr>
        <w:t>EL</w:t>
      </w:r>
      <w:r w:rsidR="004267DB">
        <w:rPr>
          <w:rFonts w:ascii="Times New Roman" w:eastAsia="Times New Roman" w:hAnsi="Times New Roman" w:cs="Times New Roman"/>
          <w:color w:val="202020"/>
          <w:sz w:val="24"/>
          <w:szCs w:val="24"/>
        </w:rPr>
        <w:t>i</w:t>
      </w:r>
      <w:r w:rsidRPr="630ECEC8">
        <w:rPr>
          <w:rFonts w:ascii="Times New Roman" w:eastAsia="Times New Roman" w:hAnsi="Times New Roman" w:cs="Times New Roman"/>
          <w:color w:val="202020"/>
          <w:sz w:val="24"/>
          <w:szCs w:val="24"/>
        </w:rPr>
        <w:t xml:space="preserve"> HKS hoonetele ja maanteetranspordile (alates 2027. aastast)</w:t>
      </w:r>
      <w:r w:rsidR="495EAF37" w:rsidRPr="630ECEC8">
        <w:rPr>
          <w:rFonts w:ascii="Times New Roman" w:eastAsia="Times New Roman" w:hAnsi="Times New Roman" w:cs="Times New Roman"/>
          <w:color w:val="202020"/>
          <w:sz w:val="24"/>
          <w:szCs w:val="24"/>
        </w:rPr>
        <w:t>;</w:t>
      </w:r>
    </w:p>
    <w:p w14:paraId="0979FDCE" w14:textId="734C6279" w:rsidR="34270194" w:rsidRDefault="6E628263" w:rsidP="0022149E">
      <w:pPr>
        <w:pStyle w:val="Loendilik"/>
        <w:numPr>
          <w:ilvl w:val="0"/>
          <w:numId w:val="20"/>
        </w:numPr>
        <w:spacing w:after="0" w:line="240" w:lineRule="auto"/>
        <w:rPr>
          <w:rFonts w:ascii="Times New Roman" w:eastAsia="Times New Roman" w:hAnsi="Times New Roman" w:cs="Times New Roman"/>
          <w:sz w:val="24"/>
          <w:szCs w:val="24"/>
        </w:rPr>
      </w:pPr>
      <w:r w:rsidRPr="630ECEC8">
        <w:rPr>
          <w:rFonts w:ascii="Times New Roman" w:eastAsia="Times New Roman" w:hAnsi="Times New Roman" w:cs="Times New Roman"/>
          <w:sz w:val="24"/>
          <w:szCs w:val="24"/>
        </w:rPr>
        <w:t>ühe rii</w:t>
      </w:r>
      <w:r w:rsidR="004267DB">
        <w:rPr>
          <w:rFonts w:ascii="Times New Roman" w:eastAsia="Times New Roman" w:hAnsi="Times New Roman" w:cs="Times New Roman"/>
          <w:sz w:val="24"/>
          <w:szCs w:val="24"/>
        </w:rPr>
        <w:t>gi</w:t>
      </w:r>
      <w:r w:rsidRPr="630ECEC8">
        <w:rPr>
          <w:rFonts w:ascii="Times New Roman" w:eastAsia="Times New Roman" w:hAnsi="Times New Roman" w:cs="Times New Roman"/>
          <w:sz w:val="24"/>
          <w:szCs w:val="24"/>
        </w:rPr>
        <w:t xml:space="preserve"> parvlaeva </w:t>
      </w:r>
      <w:r w:rsidR="2F213618" w:rsidRPr="630ECEC8">
        <w:rPr>
          <w:rFonts w:ascii="Times New Roman" w:eastAsia="Times New Roman" w:hAnsi="Times New Roman" w:cs="Times New Roman"/>
          <w:sz w:val="24"/>
          <w:szCs w:val="24"/>
        </w:rPr>
        <w:t xml:space="preserve">ümberehitamine </w:t>
      </w:r>
      <w:r w:rsidRPr="630ECEC8">
        <w:rPr>
          <w:rFonts w:ascii="Times New Roman" w:eastAsia="Times New Roman" w:hAnsi="Times New Roman" w:cs="Times New Roman"/>
          <w:sz w:val="24"/>
          <w:szCs w:val="24"/>
        </w:rPr>
        <w:t>kliimaneutraalseks</w:t>
      </w:r>
      <w:r w:rsidR="0BF81383" w:rsidRPr="630ECEC8">
        <w:rPr>
          <w:rFonts w:ascii="Times New Roman" w:eastAsia="Times New Roman" w:hAnsi="Times New Roman" w:cs="Times New Roman"/>
          <w:sz w:val="24"/>
          <w:szCs w:val="24"/>
        </w:rPr>
        <w:t>.</w:t>
      </w:r>
    </w:p>
    <w:p w14:paraId="72A1D11D" w14:textId="7449F47E" w:rsidR="070C0127" w:rsidRDefault="070C0127" w:rsidP="0022149E">
      <w:pPr>
        <w:spacing w:after="0" w:line="240" w:lineRule="auto"/>
        <w:jc w:val="both"/>
        <w:rPr>
          <w:rFonts w:ascii="Times New Roman" w:eastAsia="Times New Roman" w:hAnsi="Times New Roman" w:cs="Times New Roman"/>
          <w:sz w:val="24"/>
          <w:szCs w:val="24"/>
        </w:rPr>
      </w:pPr>
    </w:p>
    <w:p w14:paraId="46B582EF" w14:textId="50920ECE" w:rsidR="070C0127" w:rsidRDefault="53A5DF0A" w:rsidP="0022149E">
      <w:pPr>
        <w:spacing w:after="0" w:line="240" w:lineRule="auto"/>
        <w:jc w:val="both"/>
        <w:rPr>
          <w:rFonts w:ascii="Times New Roman" w:eastAsia="Times New Roman" w:hAnsi="Times New Roman" w:cs="Times New Roman"/>
          <w:sz w:val="24"/>
          <w:szCs w:val="24"/>
        </w:rPr>
      </w:pPr>
      <w:r w:rsidRPr="2B2CB921">
        <w:rPr>
          <w:rFonts w:ascii="Times New Roman" w:eastAsia="Times New Roman" w:hAnsi="Times New Roman" w:cs="Times New Roman"/>
          <w:color w:val="000000" w:themeColor="text1"/>
          <w:sz w:val="24"/>
          <w:szCs w:val="24"/>
        </w:rPr>
        <w:t xml:space="preserve">Olemasolevate meetmete rakendamise tulemusena väheneb transpordisektori </w:t>
      </w:r>
      <w:r w:rsidR="04445917" w:rsidRPr="2B2CB921">
        <w:rPr>
          <w:rFonts w:ascii="Times New Roman" w:eastAsia="Times New Roman" w:hAnsi="Times New Roman" w:cs="Times New Roman"/>
          <w:color w:val="000000" w:themeColor="text1"/>
          <w:sz w:val="24"/>
          <w:szCs w:val="24"/>
        </w:rPr>
        <w:t>KHG</w:t>
      </w:r>
      <w:r w:rsidRPr="2B2CB921">
        <w:rPr>
          <w:rFonts w:ascii="Times New Roman" w:eastAsia="Times New Roman" w:hAnsi="Times New Roman" w:cs="Times New Roman"/>
          <w:color w:val="000000" w:themeColor="text1"/>
          <w:sz w:val="24"/>
          <w:szCs w:val="24"/>
        </w:rPr>
        <w:t xml:space="preserve"> heitkogus prognoosi kohaselt </w:t>
      </w:r>
      <w:r w:rsidR="5092EEA3" w:rsidRPr="2B2CB921">
        <w:rPr>
          <w:rFonts w:ascii="Times New Roman" w:eastAsia="Times New Roman" w:hAnsi="Times New Roman" w:cs="Times New Roman"/>
          <w:i/>
          <w:iCs/>
          <w:color w:val="000000" w:themeColor="text1"/>
          <w:sz w:val="24"/>
          <w:szCs w:val="24"/>
        </w:rPr>
        <w:t>ca</w:t>
      </w:r>
      <w:r w:rsidR="5092EEA3" w:rsidRPr="2B2CB921">
        <w:rPr>
          <w:rFonts w:ascii="Times New Roman" w:eastAsia="Times New Roman" w:hAnsi="Times New Roman" w:cs="Times New Roman"/>
          <w:color w:val="000000" w:themeColor="text1"/>
          <w:sz w:val="24"/>
          <w:szCs w:val="24"/>
        </w:rPr>
        <w:t xml:space="preserve"> 2</w:t>
      </w:r>
      <w:r w:rsidR="5DA9275B" w:rsidRPr="2B2CB921">
        <w:rPr>
          <w:rFonts w:ascii="Times New Roman" w:eastAsia="Times New Roman" w:hAnsi="Times New Roman" w:cs="Times New Roman"/>
          <w:color w:val="000000" w:themeColor="text1"/>
          <w:sz w:val="24"/>
          <w:szCs w:val="24"/>
        </w:rPr>
        <w:t xml:space="preserve"> </w:t>
      </w:r>
      <w:r w:rsidR="5092EEA3" w:rsidRPr="2B2CB921">
        <w:rPr>
          <w:rFonts w:ascii="Times New Roman" w:eastAsia="Times New Roman" w:hAnsi="Times New Roman" w:cs="Times New Roman"/>
          <w:color w:val="000000" w:themeColor="text1"/>
          <w:sz w:val="24"/>
          <w:szCs w:val="24"/>
        </w:rPr>
        <w:t>1</w:t>
      </w:r>
      <w:r w:rsidR="3CDC00FB" w:rsidRPr="2B2CB921">
        <w:rPr>
          <w:rFonts w:ascii="Times New Roman" w:eastAsia="Times New Roman" w:hAnsi="Times New Roman" w:cs="Times New Roman"/>
          <w:color w:val="000000" w:themeColor="text1"/>
          <w:sz w:val="24"/>
          <w:szCs w:val="24"/>
        </w:rPr>
        <w:t>28 800</w:t>
      </w:r>
      <w:r w:rsidR="5092EEA3" w:rsidRPr="2B2CB921">
        <w:rPr>
          <w:rFonts w:ascii="Times New Roman" w:eastAsia="Times New Roman" w:hAnsi="Times New Roman" w:cs="Times New Roman"/>
          <w:color w:val="000000" w:themeColor="text1"/>
          <w:sz w:val="24"/>
          <w:szCs w:val="24"/>
        </w:rPr>
        <w:t xml:space="preserve"> t</w:t>
      </w:r>
      <w:r w:rsidRPr="2B2CB921">
        <w:rPr>
          <w:rFonts w:ascii="Times New Roman" w:eastAsia="Times New Roman" w:hAnsi="Times New Roman" w:cs="Times New Roman"/>
          <w:color w:val="000000" w:themeColor="text1"/>
          <w:sz w:val="24"/>
          <w:szCs w:val="24"/>
        </w:rPr>
        <w:t xml:space="preserve"> CO</w:t>
      </w:r>
      <w:r w:rsidRPr="2B2CB921">
        <w:rPr>
          <w:rFonts w:ascii="Times New Roman" w:eastAsia="Times New Roman" w:hAnsi="Times New Roman" w:cs="Times New Roman"/>
          <w:color w:val="000000" w:themeColor="text1"/>
          <w:sz w:val="24"/>
          <w:szCs w:val="24"/>
          <w:vertAlign w:val="subscript"/>
        </w:rPr>
        <w:t>2</w:t>
      </w:r>
      <w:r w:rsidRPr="2B2CB921">
        <w:rPr>
          <w:rFonts w:ascii="Times New Roman" w:eastAsia="Times New Roman" w:hAnsi="Times New Roman" w:cs="Times New Roman"/>
          <w:color w:val="000000" w:themeColor="text1"/>
          <w:sz w:val="24"/>
          <w:szCs w:val="24"/>
        </w:rPr>
        <w:t xml:space="preserve"> ekvivalendini aastaks 2030 </w:t>
      </w:r>
      <w:r w:rsidR="3B4C03D6" w:rsidRPr="2B2CB921">
        <w:rPr>
          <w:rFonts w:ascii="Times New Roman" w:eastAsia="Times New Roman" w:hAnsi="Times New Roman" w:cs="Times New Roman"/>
          <w:color w:val="000000" w:themeColor="text1"/>
          <w:sz w:val="24"/>
          <w:szCs w:val="24"/>
        </w:rPr>
        <w:t xml:space="preserve">ja </w:t>
      </w:r>
      <w:r w:rsidR="5092EEA3" w:rsidRPr="2B2CB921">
        <w:rPr>
          <w:rFonts w:ascii="Times New Roman" w:eastAsia="Times New Roman" w:hAnsi="Times New Roman" w:cs="Times New Roman"/>
          <w:i/>
          <w:iCs/>
          <w:color w:val="000000" w:themeColor="text1"/>
          <w:sz w:val="24"/>
          <w:szCs w:val="24"/>
        </w:rPr>
        <w:t>ca</w:t>
      </w:r>
      <w:r w:rsidR="5092EEA3" w:rsidRPr="2B2CB921">
        <w:rPr>
          <w:rFonts w:ascii="Times New Roman" w:eastAsia="Times New Roman" w:hAnsi="Times New Roman" w:cs="Times New Roman"/>
          <w:color w:val="000000" w:themeColor="text1"/>
          <w:sz w:val="24"/>
          <w:szCs w:val="24"/>
        </w:rPr>
        <w:t xml:space="preserve"> 1</w:t>
      </w:r>
      <w:r w:rsidR="7E0CF846" w:rsidRPr="2B2CB921">
        <w:rPr>
          <w:rFonts w:ascii="Times New Roman" w:eastAsia="Times New Roman" w:hAnsi="Times New Roman" w:cs="Times New Roman"/>
          <w:color w:val="000000" w:themeColor="text1"/>
          <w:sz w:val="24"/>
          <w:szCs w:val="24"/>
        </w:rPr>
        <w:t xml:space="preserve"> </w:t>
      </w:r>
      <w:r w:rsidR="184B887D" w:rsidRPr="2B2CB921">
        <w:rPr>
          <w:rFonts w:ascii="Times New Roman" w:eastAsia="Times New Roman" w:hAnsi="Times New Roman" w:cs="Times New Roman"/>
          <w:color w:val="000000" w:themeColor="text1"/>
          <w:sz w:val="24"/>
          <w:szCs w:val="24"/>
        </w:rPr>
        <w:t>586 600</w:t>
      </w:r>
      <w:r w:rsidR="5092EEA3" w:rsidRPr="2B2CB921">
        <w:rPr>
          <w:rFonts w:ascii="Times New Roman" w:eastAsia="Times New Roman" w:hAnsi="Times New Roman" w:cs="Times New Roman"/>
          <w:color w:val="000000" w:themeColor="text1"/>
          <w:sz w:val="24"/>
          <w:szCs w:val="24"/>
        </w:rPr>
        <w:t xml:space="preserve"> t</w:t>
      </w:r>
      <w:r w:rsidR="5ADE5331" w:rsidRPr="2B2CB921">
        <w:rPr>
          <w:rFonts w:ascii="Times New Roman" w:eastAsia="Times New Roman" w:hAnsi="Times New Roman" w:cs="Times New Roman"/>
          <w:color w:val="000000" w:themeColor="text1"/>
          <w:sz w:val="24"/>
          <w:szCs w:val="24"/>
        </w:rPr>
        <w:t xml:space="preserve"> CO</w:t>
      </w:r>
      <w:r w:rsidR="5ADE5331" w:rsidRPr="2B2CB921">
        <w:rPr>
          <w:rFonts w:ascii="Times New Roman" w:eastAsia="Times New Roman" w:hAnsi="Times New Roman" w:cs="Times New Roman"/>
          <w:color w:val="000000" w:themeColor="text1"/>
          <w:sz w:val="24"/>
          <w:szCs w:val="24"/>
          <w:vertAlign w:val="subscript"/>
        </w:rPr>
        <w:t>2</w:t>
      </w:r>
      <w:r w:rsidR="5ADE5331" w:rsidRPr="2B2CB921">
        <w:rPr>
          <w:rFonts w:ascii="Times New Roman" w:eastAsia="Times New Roman" w:hAnsi="Times New Roman" w:cs="Times New Roman"/>
          <w:color w:val="000000" w:themeColor="text1"/>
          <w:sz w:val="24"/>
          <w:szCs w:val="24"/>
        </w:rPr>
        <w:t xml:space="preserve"> ekvivalendini aastaks 2040</w:t>
      </w:r>
      <w:r w:rsidR="28661164" w:rsidRPr="2B2CB921">
        <w:rPr>
          <w:rFonts w:ascii="Times New Roman" w:eastAsia="Times New Roman" w:hAnsi="Times New Roman" w:cs="Times New Roman"/>
          <w:color w:val="000000" w:themeColor="text1"/>
          <w:sz w:val="24"/>
          <w:szCs w:val="24"/>
        </w:rPr>
        <w:t>.</w:t>
      </w:r>
      <w:r w:rsidRPr="2B2CB921">
        <w:rPr>
          <w:rFonts w:ascii="Times New Roman" w:eastAsia="Times New Roman" w:hAnsi="Times New Roman" w:cs="Times New Roman"/>
          <w:sz w:val="24"/>
          <w:szCs w:val="24"/>
        </w:rPr>
        <w:t xml:space="preserve"> Praeguste trendide jätku</w:t>
      </w:r>
      <w:r w:rsidR="6849AA3C" w:rsidRPr="2B2CB921">
        <w:rPr>
          <w:rFonts w:ascii="Times New Roman" w:eastAsia="Times New Roman" w:hAnsi="Times New Roman" w:cs="Times New Roman"/>
          <w:sz w:val="24"/>
          <w:szCs w:val="24"/>
        </w:rPr>
        <w:t>mise korral</w:t>
      </w:r>
      <w:r w:rsidRPr="2B2CB921">
        <w:rPr>
          <w:rFonts w:ascii="Times New Roman" w:eastAsia="Times New Roman" w:hAnsi="Times New Roman" w:cs="Times New Roman"/>
          <w:sz w:val="24"/>
          <w:szCs w:val="24"/>
        </w:rPr>
        <w:t xml:space="preserve"> kasvab sõidukite summaarne aastane läbisõit</w:t>
      </w:r>
      <w:r w:rsidR="668AC97E" w:rsidRPr="2B2CB921">
        <w:rPr>
          <w:rFonts w:ascii="Times New Roman" w:eastAsia="Times New Roman" w:hAnsi="Times New Roman" w:cs="Times New Roman"/>
          <w:sz w:val="24"/>
          <w:szCs w:val="24"/>
        </w:rPr>
        <w:t xml:space="preserve"> </w:t>
      </w:r>
      <w:r w:rsidRPr="2B2CB921">
        <w:rPr>
          <w:rFonts w:ascii="Times New Roman" w:eastAsia="Times New Roman" w:hAnsi="Times New Roman" w:cs="Times New Roman"/>
          <w:sz w:val="24"/>
          <w:szCs w:val="24"/>
        </w:rPr>
        <w:t>ning inimeste liikumisharjumuste muut</w:t>
      </w:r>
      <w:r w:rsidR="3862C2E8" w:rsidRPr="2B2CB921">
        <w:rPr>
          <w:rFonts w:ascii="Times New Roman" w:eastAsia="Times New Roman" w:hAnsi="Times New Roman" w:cs="Times New Roman"/>
          <w:sz w:val="24"/>
          <w:szCs w:val="24"/>
        </w:rPr>
        <w:t>u</w:t>
      </w:r>
      <w:r w:rsidRPr="2B2CB921">
        <w:rPr>
          <w:rFonts w:ascii="Times New Roman" w:eastAsia="Times New Roman" w:hAnsi="Times New Roman" w:cs="Times New Roman"/>
          <w:sz w:val="24"/>
          <w:szCs w:val="24"/>
        </w:rPr>
        <w:t xml:space="preserve">mine ja ühistranspordi osakaalu suurenemine on vähetõenäoline. </w:t>
      </w:r>
      <w:r w:rsidR="50627782" w:rsidRPr="2B2CB921">
        <w:rPr>
          <w:rFonts w:ascii="Times New Roman" w:eastAsia="Times New Roman" w:hAnsi="Times New Roman" w:cs="Times New Roman"/>
          <w:sz w:val="24"/>
          <w:szCs w:val="24"/>
        </w:rPr>
        <w:t xml:space="preserve">Olemasolevad meetmed ei ole </w:t>
      </w:r>
      <w:r w:rsidR="1C031EE4" w:rsidRPr="2B2CB921">
        <w:rPr>
          <w:rFonts w:ascii="Times New Roman" w:eastAsia="Times New Roman" w:hAnsi="Times New Roman" w:cs="Times New Roman"/>
          <w:sz w:val="24"/>
          <w:szCs w:val="24"/>
        </w:rPr>
        <w:t>seega</w:t>
      </w:r>
      <w:r w:rsidR="50627782" w:rsidRPr="2B2CB921">
        <w:rPr>
          <w:rFonts w:ascii="Times New Roman" w:eastAsia="Times New Roman" w:hAnsi="Times New Roman" w:cs="Times New Roman"/>
          <w:sz w:val="24"/>
          <w:szCs w:val="24"/>
        </w:rPr>
        <w:t xml:space="preserve"> piisavad, et oluliselt vähendada kasvuhoonegaaside heidet aastaks 2030, kuid lisameetmete rakendamise potentsiaal on märkimisväärne.</w:t>
      </w:r>
      <w:r w:rsidR="6671DF2B" w:rsidRPr="2B2CB921">
        <w:rPr>
          <w:rFonts w:ascii="Times New Roman" w:eastAsia="Times New Roman" w:hAnsi="Times New Roman" w:cs="Times New Roman"/>
          <w:sz w:val="24"/>
          <w:szCs w:val="24"/>
        </w:rPr>
        <w:t xml:space="preserve"> Samas on transpordisektori eesmärgi seadmisel oluline võtta arvesse, et seatavad eesmärgid oleksid realistlikud, võtaksid arvesse nii Eesti </w:t>
      </w:r>
      <w:proofErr w:type="spellStart"/>
      <w:r w:rsidR="6671DF2B" w:rsidRPr="2B2CB921">
        <w:rPr>
          <w:rFonts w:ascii="Times New Roman" w:eastAsia="Times New Roman" w:hAnsi="Times New Roman" w:cs="Times New Roman"/>
          <w:sz w:val="24"/>
          <w:szCs w:val="24"/>
        </w:rPr>
        <w:t>hajaasustust</w:t>
      </w:r>
      <w:proofErr w:type="spellEnd"/>
      <w:r w:rsidR="6671DF2B" w:rsidRPr="2B2CB921">
        <w:rPr>
          <w:rFonts w:ascii="Times New Roman" w:eastAsia="Times New Roman" w:hAnsi="Times New Roman" w:cs="Times New Roman"/>
          <w:sz w:val="24"/>
          <w:szCs w:val="24"/>
        </w:rPr>
        <w:t xml:space="preserve"> ning ei piiraks inimeste liikumisvõimalusi.</w:t>
      </w:r>
      <w:r w:rsidR="27645B14" w:rsidRPr="2B2CB921">
        <w:rPr>
          <w:rFonts w:ascii="Times New Roman" w:eastAsia="Times New Roman" w:hAnsi="Times New Roman" w:cs="Times New Roman"/>
          <w:sz w:val="24"/>
          <w:szCs w:val="24"/>
        </w:rPr>
        <w:t xml:space="preserve"> Oluline on seetõttu pöörata tähelepanu eelkõige </w:t>
      </w:r>
      <w:r w:rsidR="3799B1F4" w:rsidRPr="2B2CB921">
        <w:rPr>
          <w:rFonts w:ascii="Times New Roman" w:eastAsia="Times New Roman" w:hAnsi="Times New Roman" w:cs="Times New Roman"/>
          <w:sz w:val="24"/>
          <w:szCs w:val="24"/>
        </w:rPr>
        <w:t>säästvate liikumisviiside osakaalu kasvatamisele linnadest, sest se</w:t>
      </w:r>
      <w:r w:rsidR="5575DB92" w:rsidRPr="2B2CB921">
        <w:rPr>
          <w:rFonts w:ascii="Times New Roman" w:eastAsia="Times New Roman" w:hAnsi="Times New Roman" w:cs="Times New Roman"/>
          <w:sz w:val="24"/>
          <w:szCs w:val="24"/>
        </w:rPr>
        <w:t xml:space="preserve">alt tuleneb suurem osa heitkogustest. Eesmärk on, et 2030. aastal tehtaks linnades </w:t>
      </w:r>
      <w:proofErr w:type="spellStart"/>
      <w:r w:rsidR="5575DB92" w:rsidRPr="2B2CB921">
        <w:rPr>
          <w:rFonts w:ascii="Times New Roman" w:eastAsia="Times New Roman" w:hAnsi="Times New Roman" w:cs="Times New Roman"/>
          <w:sz w:val="24"/>
          <w:szCs w:val="24"/>
        </w:rPr>
        <w:t>kooli-tööle</w:t>
      </w:r>
      <w:proofErr w:type="spellEnd"/>
      <w:r w:rsidR="5575DB92" w:rsidRPr="2B2CB921">
        <w:rPr>
          <w:rFonts w:ascii="Times New Roman" w:eastAsia="Times New Roman" w:hAnsi="Times New Roman" w:cs="Times New Roman"/>
          <w:sz w:val="24"/>
          <w:szCs w:val="24"/>
        </w:rPr>
        <w:t xml:space="preserve"> liikumisi senise ca 40% asemel ca 60% jala, rattaga või ühistranspordiga. </w:t>
      </w:r>
      <w:r w:rsidR="00D25D22" w:rsidRPr="00D25D22">
        <w:rPr>
          <w:rFonts w:ascii="Times New Roman" w:eastAsia="Times New Roman" w:hAnsi="Times New Roman" w:cs="Times New Roman"/>
          <w:sz w:val="24"/>
          <w:szCs w:val="24"/>
        </w:rPr>
        <w:t>Kehtivas Transpordi ja liikuvuse arengukavas 2021-2035 on vastav siht seatud aastaks 2035, kuid kliimakindla majanduse seaduse eesmärkide täitmiseks on vajalik arengukava muutmine.</w:t>
      </w:r>
    </w:p>
    <w:p w14:paraId="38E645AE" w14:textId="719D5B67" w:rsidR="4F62F48B" w:rsidRDefault="4F62F48B" w:rsidP="0022149E">
      <w:pPr>
        <w:spacing w:after="0" w:line="240" w:lineRule="auto"/>
        <w:jc w:val="both"/>
        <w:rPr>
          <w:rFonts w:ascii="Times New Roman" w:eastAsia="Times New Roman" w:hAnsi="Times New Roman" w:cs="Times New Roman"/>
          <w:sz w:val="24"/>
          <w:szCs w:val="24"/>
        </w:rPr>
      </w:pPr>
    </w:p>
    <w:p w14:paraId="57B524E7" w14:textId="44F059FB" w:rsidR="08FDA4D6" w:rsidRDefault="3ED6CBC2" w:rsidP="0022149E">
      <w:pPr>
        <w:spacing w:after="0" w:line="240" w:lineRule="auto"/>
        <w:jc w:val="both"/>
        <w:rPr>
          <w:rFonts w:ascii="Times New Roman" w:eastAsia="Times New Roman" w:hAnsi="Times New Roman" w:cs="Times New Roman"/>
          <w:sz w:val="24"/>
          <w:szCs w:val="24"/>
        </w:rPr>
      </w:pPr>
      <w:r w:rsidRPr="2E58FE64">
        <w:rPr>
          <w:rFonts w:ascii="Times New Roman" w:eastAsia="Times New Roman" w:hAnsi="Times New Roman" w:cs="Times New Roman"/>
          <w:sz w:val="24"/>
          <w:szCs w:val="24"/>
        </w:rPr>
        <w:t>Sektori eesmär</w:t>
      </w:r>
      <w:r w:rsidR="28DBB5B9" w:rsidRPr="2E58FE64">
        <w:rPr>
          <w:rFonts w:ascii="Times New Roman" w:eastAsia="Times New Roman" w:hAnsi="Times New Roman" w:cs="Times New Roman"/>
          <w:sz w:val="24"/>
          <w:szCs w:val="24"/>
        </w:rPr>
        <w:t>kide</w:t>
      </w:r>
      <w:r w:rsidRPr="2E58FE64">
        <w:rPr>
          <w:rFonts w:ascii="Times New Roman" w:eastAsia="Times New Roman" w:hAnsi="Times New Roman" w:cs="Times New Roman"/>
          <w:sz w:val="24"/>
          <w:szCs w:val="24"/>
        </w:rPr>
        <w:t xml:space="preserve"> ja võimalike lisameetmete </w:t>
      </w:r>
      <w:r w:rsidR="002715B1">
        <w:rPr>
          <w:rFonts w:ascii="Times New Roman" w:eastAsia="Times New Roman" w:hAnsi="Times New Roman" w:cs="Times New Roman"/>
          <w:sz w:val="24"/>
          <w:szCs w:val="24"/>
        </w:rPr>
        <w:t>kohta</w:t>
      </w:r>
      <w:r w:rsidRPr="2E58FE64">
        <w:rPr>
          <w:rFonts w:ascii="Times New Roman" w:eastAsia="Times New Roman" w:hAnsi="Times New Roman" w:cs="Times New Roman"/>
          <w:sz w:val="24"/>
          <w:szCs w:val="24"/>
        </w:rPr>
        <w:t xml:space="preserve"> ettepanekute tegemiseks kutsus Kliimaministeerium kokku transpordi ja liikuvuse töörühma, kuhu olid kaasatud selle </w:t>
      </w:r>
      <w:r w:rsidRPr="2E58FE64">
        <w:rPr>
          <w:rFonts w:ascii="Times New Roman" w:eastAsia="Times New Roman" w:hAnsi="Times New Roman" w:cs="Times New Roman"/>
          <w:sz w:val="24"/>
          <w:szCs w:val="24"/>
        </w:rPr>
        <w:lastRenderedPageBreak/>
        <w:t xml:space="preserve">valdkonna eksperdid ja huvirühmad. </w:t>
      </w:r>
      <w:r w:rsidR="2097E42E" w:rsidRPr="2E58FE64">
        <w:rPr>
          <w:rFonts w:ascii="Times New Roman" w:eastAsia="Times New Roman" w:hAnsi="Times New Roman" w:cs="Times New Roman"/>
          <w:sz w:val="24"/>
          <w:szCs w:val="24"/>
        </w:rPr>
        <w:t xml:space="preserve">Töörühma kohtumistel esitletud dokumendid, arutelude protokollid ja töörühma arutelude kokkuvõte </w:t>
      </w:r>
      <w:r w:rsidRPr="2E58FE64">
        <w:rPr>
          <w:rFonts w:ascii="Times New Roman" w:eastAsia="Times New Roman" w:hAnsi="Times New Roman" w:cs="Times New Roman"/>
          <w:sz w:val="24"/>
          <w:szCs w:val="24"/>
        </w:rPr>
        <w:t xml:space="preserve">on </w:t>
      </w:r>
      <w:hyperlink r:id="rId32" w:history="1">
        <w:r w:rsidRPr="2E58FE64">
          <w:rPr>
            <w:rStyle w:val="Hperlink"/>
            <w:rFonts w:ascii="Times New Roman" w:eastAsia="Times New Roman" w:hAnsi="Times New Roman" w:cs="Times New Roman"/>
            <w:color w:val="0563C1"/>
            <w:sz w:val="24"/>
            <w:szCs w:val="24"/>
          </w:rPr>
          <w:t>Kliimaministeeriumi kodulehel</w:t>
        </w:r>
      </w:hyperlink>
      <w:r w:rsidRPr="2E58FE64">
        <w:rPr>
          <w:rFonts w:ascii="Times New Roman" w:eastAsia="Times New Roman" w:hAnsi="Times New Roman" w:cs="Times New Roman"/>
          <w:sz w:val="24"/>
          <w:szCs w:val="24"/>
        </w:rPr>
        <w:t>.</w:t>
      </w:r>
    </w:p>
    <w:p w14:paraId="16FE2869" w14:textId="77777777" w:rsidR="00D37DBC" w:rsidRDefault="00D37DBC" w:rsidP="0022149E">
      <w:pPr>
        <w:spacing w:after="0" w:line="240" w:lineRule="auto"/>
        <w:jc w:val="both"/>
        <w:rPr>
          <w:rFonts w:ascii="Times New Roman" w:eastAsia="Times New Roman" w:hAnsi="Times New Roman" w:cs="Times New Roman"/>
          <w:sz w:val="24"/>
          <w:szCs w:val="24"/>
        </w:rPr>
      </w:pPr>
    </w:p>
    <w:p w14:paraId="098E3542" w14:textId="28C847E3" w:rsidR="2E58FE64" w:rsidRDefault="480B700B" w:rsidP="0022149E">
      <w:pPr>
        <w:spacing w:after="0" w:line="240" w:lineRule="auto"/>
        <w:jc w:val="both"/>
        <w:rPr>
          <w:rFonts w:ascii="Times New Roman" w:eastAsia="Times New Roman" w:hAnsi="Times New Roman" w:cs="Times New Roman"/>
          <w:sz w:val="24"/>
          <w:szCs w:val="24"/>
        </w:rPr>
      </w:pPr>
      <w:r w:rsidRPr="00335DE0">
        <w:rPr>
          <w:rFonts w:ascii="Times New Roman" w:eastAsia="Times New Roman" w:hAnsi="Times New Roman" w:cs="Times New Roman"/>
          <w:sz w:val="24"/>
          <w:szCs w:val="24"/>
        </w:rPr>
        <w:t xml:space="preserve">Transpordisektori kasvuhoonegaaside heide tuleb ligikaudu 95% maanteetranspordist, millest omakorda ligikaudu 65% tuleb sõiduautodest, 15% veoautodest, 14% väikekaubikutest </w:t>
      </w:r>
      <w:r w:rsidR="495EAF37" w:rsidRPr="00335DE0">
        <w:rPr>
          <w:rFonts w:ascii="Times New Roman" w:eastAsia="Times New Roman" w:hAnsi="Times New Roman" w:cs="Times New Roman"/>
          <w:sz w:val="24"/>
          <w:szCs w:val="24"/>
        </w:rPr>
        <w:t>ja</w:t>
      </w:r>
      <w:r w:rsidRPr="00335DE0">
        <w:rPr>
          <w:rFonts w:ascii="Times New Roman" w:eastAsia="Times New Roman" w:hAnsi="Times New Roman" w:cs="Times New Roman"/>
          <w:sz w:val="24"/>
          <w:szCs w:val="24"/>
        </w:rPr>
        <w:t xml:space="preserve"> 6% bussidest.</w:t>
      </w:r>
      <w:r w:rsidRPr="630ECEC8">
        <w:rPr>
          <w:rFonts w:ascii="Times New Roman" w:eastAsia="Times New Roman" w:hAnsi="Times New Roman" w:cs="Times New Roman"/>
          <w:sz w:val="24"/>
          <w:szCs w:val="24"/>
        </w:rPr>
        <w:t xml:space="preserve"> Suurim </w:t>
      </w:r>
      <w:r w:rsidR="00661A51">
        <w:rPr>
          <w:rFonts w:ascii="Times New Roman" w:eastAsia="Times New Roman" w:hAnsi="Times New Roman" w:cs="Times New Roman"/>
          <w:sz w:val="24"/>
          <w:szCs w:val="24"/>
        </w:rPr>
        <w:t>ülesanne</w:t>
      </w:r>
      <w:r w:rsidRPr="630ECEC8">
        <w:rPr>
          <w:rFonts w:ascii="Times New Roman" w:eastAsia="Times New Roman" w:hAnsi="Times New Roman" w:cs="Times New Roman"/>
          <w:sz w:val="24"/>
          <w:szCs w:val="24"/>
        </w:rPr>
        <w:t xml:space="preserve"> on </w:t>
      </w:r>
      <w:r w:rsidR="002715B1">
        <w:rPr>
          <w:rFonts w:ascii="Times New Roman" w:eastAsia="Times New Roman" w:hAnsi="Times New Roman" w:cs="Times New Roman"/>
          <w:sz w:val="24"/>
          <w:szCs w:val="24"/>
        </w:rPr>
        <w:t xml:space="preserve">praegu </w:t>
      </w:r>
      <w:r w:rsidRPr="630ECEC8">
        <w:rPr>
          <w:rFonts w:ascii="Times New Roman" w:eastAsia="Times New Roman" w:hAnsi="Times New Roman" w:cs="Times New Roman"/>
          <w:sz w:val="24"/>
          <w:szCs w:val="24"/>
        </w:rPr>
        <w:t xml:space="preserve">maanteetranspordi kui suurima </w:t>
      </w:r>
      <w:r w:rsidR="495EAF37" w:rsidRPr="630ECEC8">
        <w:rPr>
          <w:rFonts w:ascii="Times New Roman" w:eastAsia="Times New Roman" w:hAnsi="Times New Roman" w:cs="Times New Roman"/>
          <w:sz w:val="24"/>
          <w:szCs w:val="24"/>
        </w:rPr>
        <w:t>KHG</w:t>
      </w:r>
      <w:r w:rsidRPr="630ECEC8">
        <w:rPr>
          <w:rFonts w:ascii="Times New Roman" w:eastAsia="Times New Roman" w:hAnsi="Times New Roman" w:cs="Times New Roman"/>
          <w:sz w:val="24"/>
          <w:szCs w:val="24"/>
        </w:rPr>
        <w:t xml:space="preserve"> heitega alasektori heite vähendamine, mida saab mõjutada nii</w:t>
      </w:r>
      <w:r w:rsidR="4DA20C20" w:rsidRPr="630ECEC8">
        <w:rPr>
          <w:rFonts w:ascii="Times New Roman" w:eastAsia="Times New Roman" w:hAnsi="Times New Roman" w:cs="Times New Roman"/>
          <w:sz w:val="24"/>
          <w:szCs w:val="24"/>
        </w:rPr>
        <w:t xml:space="preserve"> </w:t>
      </w:r>
      <w:r w:rsidRPr="630ECEC8">
        <w:rPr>
          <w:rFonts w:ascii="Times New Roman" w:eastAsia="Times New Roman" w:hAnsi="Times New Roman" w:cs="Times New Roman"/>
          <w:sz w:val="24"/>
          <w:szCs w:val="24"/>
        </w:rPr>
        <w:t>efektiivsema ühistransporditeenuse pakkumise kui ka tõhusama ruumiloome</w:t>
      </w:r>
      <w:r w:rsidR="002715B1" w:rsidRPr="002715B1">
        <w:rPr>
          <w:rFonts w:ascii="Times New Roman" w:eastAsia="Times New Roman" w:hAnsi="Times New Roman" w:cs="Times New Roman"/>
          <w:sz w:val="24"/>
          <w:szCs w:val="24"/>
        </w:rPr>
        <w:t xml:space="preserve"> </w:t>
      </w:r>
      <w:r w:rsidR="002715B1" w:rsidRPr="630ECEC8">
        <w:rPr>
          <w:rFonts w:ascii="Times New Roman" w:eastAsia="Times New Roman" w:hAnsi="Times New Roman" w:cs="Times New Roman"/>
          <w:sz w:val="24"/>
          <w:szCs w:val="24"/>
        </w:rPr>
        <w:t>kaudu</w:t>
      </w:r>
      <w:r w:rsidRPr="630ECEC8">
        <w:rPr>
          <w:rFonts w:ascii="Times New Roman" w:eastAsia="Times New Roman" w:hAnsi="Times New Roman" w:cs="Times New Roman"/>
          <w:sz w:val="24"/>
          <w:szCs w:val="24"/>
        </w:rPr>
        <w:t>. Sama</w:t>
      </w:r>
      <w:r w:rsidR="002715B1">
        <w:rPr>
          <w:rFonts w:ascii="Times New Roman" w:eastAsia="Times New Roman" w:hAnsi="Times New Roman" w:cs="Times New Roman"/>
          <w:sz w:val="24"/>
          <w:szCs w:val="24"/>
        </w:rPr>
        <w:t>l ajal</w:t>
      </w:r>
      <w:r w:rsidRPr="630ECEC8">
        <w:rPr>
          <w:rFonts w:ascii="Times New Roman" w:eastAsia="Times New Roman" w:hAnsi="Times New Roman" w:cs="Times New Roman"/>
          <w:sz w:val="24"/>
          <w:szCs w:val="24"/>
        </w:rPr>
        <w:t xml:space="preserve"> tuleb arendada alternatiivsete säästvate liikumisviiside kättesaadavust ja kvaliteeti ning oluli</w:t>
      </w:r>
      <w:r w:rsidR="008E2B10">
        <w:rPr>
          <w:rFonts w:ascii="Times New Roman" w:eastAsia="Times New Roman" w:hAnsi="Times New Roman" w:cs="Times New Roman"/>
          <w:sz w:val="24"/>
          <w:szCs w:val="24"/>
        </w:rPr>
        <w:t>ne</w:t>
      </w:r>
      <w:r w:rsidRPr="630ECEC8">
        <w:rPr>
          <w:rFonts w:ascii="Times New Roman" w:eastAsia="Times New Roman" w:hAnsi="Times New Roman" w:cs="Times New Roman"/>
          <w:sz w:val="24"/>
          <w:szCs w:val="24"/>
        </w:rPr>
        <w:t xml:space="preserve"> </w:t>
      </w:r>
      <w:r w:rsidR="008E2B10">
        <w:rPr>
          <w:rFonts w:ascii="Times New Roman" w:eastAsia="Times New Roman" w:hAnsi="Times New Roman" w:cs="Times New Roman"/>
          <w:sz w:val="24"/>
          <w:szCs w:val="24"/>
        </w:rPr>
        <w:t>osa on ka</w:t>
      </w:r>
      <w:r w:rsidRPr="630ECEC8">
        <w:rPr>
          <w:rFonts w:ascii="Times New Roman" w:eastAsia="Times New Roman" w:hAnsi="Times New Roman" w:cs="Times New Roman"/>
          <w:sz w:val="24"/>
          <w:szCs w:val="24"/>
        </w:rPr>
        <w:t xml:space="preserve"> inimeste liikumisharjumuste muutumi</w:t>
      </w:r>
      <w:r w:rsidR="008E2B10">
        <w:rPr>
          <w:rFonts w:ascii="Times New Roman" w:eastAsia="Times New Roman" w:hAnsi="Times New Roman" w:cs="Times New Roman"/>
          <w:sz w:val="24"/>
          <w:szCs w:val="24"/>
        </w:rPr>
        <w:t>sel</w:t>
      </w:r>
      <w:r w:rsidRPr="630ECEC8">
        <w:rPr>
          <w:rFonts w:ascii="Times New Roman" w:eastAsia="Times New Roman" w:hAnsi="Times New Roman" w:cs="Times New Roman"/>
          <w:sz w:val="24"/>
          <w:szCs w:val="24"/>
        </w:rPr>
        <w:t>. Kiireid muutusi on võimalik saavutada eelkõige säästlikumate kütuste ja sõidukite kasutuselevõtuga.</w:t>
      </w:r>
    </w:p>
    <w:p w14:paraId="450D1793" w14:textId="19FCE415" w:rsidR="24D7EC51" w:rsidRPr="00880BE7" w:rsidRDefault="24D7EC51" w:rsidP="0022149E">
      <w:pPr>
        <w:spacing w:after="0" w:line="240" w:lineRule="auto"/>
        <w:jc w:val="both"/>
        <w:rPr>
          <w:rFonts w:ascii="Times New Roman" w:eastAsia="Times New Roman" w:hAnsi="Times New Roman" w:cs="Times New Roman"/>
          <w:sz w:val="24"/>
          <w:szCs w:val="24"/>
        </w:rPr>
      </w:pPr>
    </w:p>
    <w:p w14:paraId="3E0FFE71" w14:textId="20C15CD8" w:rsidR="52923E1F" w:rsidRDefault="7085C164" w:rsidP="0022149E">
      <w:pPr>
        <w:spacing w:after="0" w:line="240" w:lineRule="auto"/>
        <w:jc w:val="both"/>
        <w:rPr>
          <w:rFonts w:ascii="Times New Roman" w:eastAsia="Times New Roman" w:hAnsi="Times New Roman" w:cs="Times New Roman"/>
          <w:sz w:val="24"/>
          <w:szCs w:val="24"/>
        </w:rPr>
      </w:pPr>
      <w:r w:rsidRPr="630ECEC8">
        <w:rPr>
          <w:rFonts w:ascii="Times New Roman" w:eastAsia="Times New Roman" w:hAnsi="Times New Roman" w:cs="Times New Roman"/>
          <w:sz w:val="24"/>
          <w:szCs w:val="24"/>
        </w:rPr>
        <w:t>L</w:t>
      </w:r>
      <w:r w:rsidR="691F83D7" w:rsidRPr="630ECEC8">
        <w:rPr>
          <w:rFonts w:ascii="Times New Roman" w:eastAsia="Times New Roman" w:hAnsi="Times New Roman" w:cs="Times New Roman"/>
          <w:sz w:val="24"/>
          <w:szCs w:val="24"/>
        </w:rPr>
        <w:t xml:space="preserve">õikes 2 </w:t>
      </w:r>
      <w:r w:rsidRPr="630ECEC8">
        <w:rPr>
          <w:rFonts w:ascii="Times New Roman" w:eastAsia="Times New Roman" w:hAnsi="Times New Roman" w:cs="Times New Roman"/>
          <w:sz w:val="24"/>
          <w:szCs w:val="24"/>
        </w:rPr>
        <w:t xml:space="preserve">sätestatakse </w:t>
      </w:r>
      <w:r w:rsidR="6DCDEE83" w:rsidRPr="630ECEC8">
        <w:rPr>
          <w:rFonts w:ascii="Times New Roman" w:eastAsia="Times New Roman" w:hAnsi="Times New Roman" w:cs="Times New Roman"/>
          <w:sz w:val="24"/>
          <w:szCs w:val="24"/>
        </w:rPr>
        <w:t xml:space="preserve">transpordisektori </w:t>
      </w:r>
      <w:r w:rsidR="74EDAF1D" w:rsidRPr="630ECEC8">
        <w:rPr>
          <w:rFonts w:ascii="Times New Roman" w:eastAsia="Times New Roman" w:hAnsi="Times New Roman" w:cs="Times New Roman"/>
          <w:sz w:val="24"/>
          <w:szCs w:val="24"/>
        </w:rPr>
        <w:t xml:space="preserve">KHG vähendamise </w:t>
      </w:r>
      <w:r w:rsidR="6DCDEE83" w:rsidRPr="630ECEC8">
        <w:rPr>
          <w:rFonts w:ascii="Times New Roman" w:eastAsia="Times New Roman" w:hAnsi="Times New Roman" w:cs="Times New Roman"/>
          <w:sz w:val="24"/>
          <w:szCs w:val="24"/>
        </w:rPr>
        <w:t>eesmärgid aastateks 2030, 2035 ja 2040</w:t>
      </w:r>
      <w:r w:rsidR="4DA20C20" w:rsidRPr="630ECEC8">
        <w:rPr>
          <w:rFonts w:ascii="Times New Roman" w:eastAsia="Times New Roman" w:hAnsi="Times New Roman" w:cs="Times New Roman"/>
          <w:sz w:val="24"/>
          <w:szCs w:val="24"/>
        </w:rPr>
        <w:t xml:space="preserve"> </w:t>
      </w:r>
      <w:r w:rsidR="1CB114FC" w:rsidRPr="630ECEC8">
        <w:rPr>
          <w:rFonts w:ascii="Times New Roman" w:eastAsia="Times New Roman" w:hAnsi="Times New Roman" w:cs="Times New Roman"/>
          <w:sz w:val="24"/>
          <w:szCs w:val="24"/>
        </w:rPr>
        <w:t>võrreldes 202</w:t>
      </w:r>
      <w:r w:rsidR="6526C397" w:rsidRPr="630ECEC8">
        <w:rPr>
          <w:rFonts w:ascii="Times New Roman" w:eastAsia="Times New Roman" w:hAnsi="Times New Roman" w:cs="Times New Roman"/>
          <w:sz w:val="24"/>
          <w:szCs w:val="24"/>
        </w:rPr>
        <w:t>2</w:t>
      </w:r>
      <w:r w:rsidR="1CB114FC" w:rsidRPr="630ECEC8">
        <w:rPr>
          <w:rFonts w:ascii="Times New Roman" w:eastAsia="Times New Roman" w:hAnsi="Times New Roman" w:cs="Times New Roman"/>
          <w:sz w:val="24"/>
          <w:szCs w:val="24"/>
        </w:rPr>
        <w:t>.</w:t>
      </w:r>
      <w:r w:rsidR="495EAF37" w:rsidRPr="630ECEC8">
        <w:rPr>
          <w:rFonts w:ascii="Times New Roman" w:eastAsia="Times New Roman" w:hAnsi="Times New Roman" w:cs="Times New Roman"/>
          <w:sz w:val="24"/>
          <w:szCs w:val="24"/>
        </w:rPr>
        <w:t xml:space="preserve"> </w:t>
      </w:r>
      <w:r w:rsidR="1CB114FC" w:rsidRPr="630ECEC8">
        <w:rPr>
          <w:rFonts w:ascii="Times New Roman" w:eastAsia="Times New Roman" w:hAnsi="Times New Roman" w:cs="Times New Roman"/>
          <w:sz w:val="24"/>
          <w:szCs w:val="24"/>
        </w:rPr>
        <w:t>aastaga järgmiselt</w:t>
      </w:r>
      <w:r w:rsidR="6DCDEE83" w:rsidRPr="630ECEC8">
        <w:rPr>
          <w:rFonts w:ascii="Times New Roman" w:eastAsia="Times New Roman" w:hAnsi="Times New Roman" w:cs="Times New Roman"/>
          <w:sz w:val="24"/>
          <w:szCs w:val="24"/>
        </w:rPr>
        <w:t>:</w:t>
      </w:r>
    </w:p>
    <w:p w14:paraId="4E999886" w14:textId="25DF6E81" w:rsidR="316B644D" w:rsidRDefault="0E53FE8A" w:rsidP="0022149E">
      <w:pPr>
        <w:spacing w:after="0" w:line="240" w:lineRule="auto"/>
        <w:rPr>
          <w:rFonts w:ascii="Times New Roman" w:eastAsia="Times New Roman" w:hAnsi="Times New Roman" w:cs="Times New Roman"/>
          <w:color w:val="000000" w:themeColor="text1"/>
          <w:sz w:val="24"/>
          <w:szCs w:val="24"/>
        </w:rPr>
      </w:pPr>
      <w:r w:rsidRPr="630ECEC8">
        <w:rPr>
          <w:rFonts w:ascii="Times New Roman" w:eastAsia="Times New Roman" w:hAnsi="Times New Roman" w:cs="Times New Roman"/>
          <w:color w:val="000000" w:themeColor="text1"/>
          <w:sz w:val="24"/>
          <w:szCs w:val="24"/>
        </w:rPr>
        <w:t xml:space="preserve">1) 2030. aastaks </w:t>
      </w:r>
      <w:r w:rsidR="008E2B10" w:rsidRPr="00357C45">
        <w:rPr>
          <w:rFonts w:ascii="Times New Roman" w:eastAsia="Times New Roman" w:hAnsi="Times New Roman" w:cs="Times New Roman"/>
          <w:color w:val="000000" w:themeColor="text1"/>
          <w:sz w:val="24"/>
          <w:szCs w:val="24"/>
        </w:rPr>
        <w:t>–</w:t>
      </w:r>
      <w:r w:rsidRPr="630ECEC8">
        <w:rPr>
          <w:rFonts w:ascii="Times New Roman" w:eastAsia="Times New Roman" w:hAnsi="Times New Roman" w:cs="Times New Roman"/>
          <w:color w:val="000000" w:themeColor="text1"/>
          <w:sz w:val="24"/>
          <w:szCs w:val="24"/>
        </w:rPr>
        <w:t xml:space="preserve">24% võrreldes 2022. aastaga ehk </w:t>
      </w:r>
      <w:r w:rsidR="008E2B10" w:rsidRPr="00357C45">
        <w:rPr>
          <w:rFonts w:ascii="Times New Roman" w:eastAsia="Times New Roman" w:hAnsi="Times New Roman" w:cs="Times New Roman"/>
          <w:color w:val="000000" w:themeColor="text1"/>
          <w:sz w:val="24"/>
          <w:szCs w:val="24"/>
        </w:rPr>
        <w:t>–</w:t>
      </w:r>
      <w:r w:rsidRPr="630ECEC8">
        <w:rPr>
          <w:rFonts w:ascii="Times New Roman" w:eastAsia="Times New Roman" w:hAnsi="Times New Roman" w:cs="Times New Roman"/>
          <w:color w:val="000000" w:themeColor="text1"/>
          <w:sz w:val="24"/>
          <w:szCs w:val="24"/>
        </w:rPr>
        <w:t>23% võrreldes 1990. aastaga;</w:t>
      </w:r>
    </w:p>
    <w:p w14:paraId="731F3161" w14:textId="3314FC23" w:rsidR="316B644D" w:rsidRDefault="785E5BAC" w:rsidP="00E57547">
      <w:pPr>
        <w:spacing w:after="0" w:line="240" w:lineRule="auto"/>
        <w:jc w:val="both"/>
        <w:rPr>
          <w:rFonts w:ascii="Times New Roman" w:eastAsia="Times New Roman" w:hAnsi="Times New Roman" w:cs="Times New Roman"/>
          <w:color w:val="000000" w:themeColor="text1"/>
          <w:sz w:val="24"/>
          <w:szCs w:val="24"/>
        </w:rPr>
      </w:pPr>
      <w:r w:rsidRPr="656C2244">
        <w:rPr>
          <w:rFonts w:ascii="Times New Roman" w:eastAsia="Times New Roman" w:hAnsi="Times New Roman" w:cs="Times New Roman"/>
          <w:color w:val="000000" w:themeColor="text1"/>
          <w:sz w:val="24"/>
          <w:szCs w:val="24"/>
        </w:rPr>
        <w:t xml:space="preserve">2) 2035. aastaks </w:t>
      </w:r>
      <w:r w:rsidR="008E2B10" w:rsidRPr="00357C45">
        <w:rPr>
          <w:rFonts w:ascii="Times New Roman" w:eastAsia="Times New Roman" w:hAnsi="Times New Roman" w:cs="Times New Roman"/>
          <w:color w:val="000000" w:themeColor="text1"/>
          <w:sz w:val="24"/>
          <w:szCs w:val="24"/>
        </w:rPr>
        <w:t>–</w:t>
      </w:r>
      <w:r w:rsidRPr="656C2244">
        <w:rPr>
          <w:rFonts w:ascii="Times New Roman" w:eastAsia="Times New Roman" w:hAnsi="Times New Roman" w:cs="Times New Roman"/>
          <w:color w:val="000000" w:themeColor="text1"/>
          <w:sz w:val="24"/>
          <w:szCs w:val="24"/>
        </w:rPr>
        <w:t xml:space="preserve">37% võrreldes 2022. aastaga ehk </w:t>
      </w:r>
      <w:r w:rsidR="008E2B10" w:rsidRPr="00357C45">
        <w:rPr>
          <w:rFonts w:ascii="Times New Roman" w:eastAsia="Times New Roman" w:hAnsi="Times New Roman" w:cs="Times New Roman"/>
          <w:color w:val="000000" w:themeColor="text1"/>
          <w:sz w:val="24"/>
          <w:szCs w:val="24"/>
        </w:rPr>
        <w:t>–</w:t>
      </w:r>
      <w:r w:rsidRPr="656C2244">
        <w:rPr>
          <w:rFonts w:ascii="Times New Roman" w:eastAsia="Times New Roman" w:hAnsi="Times New Roman" w:cs="Times New Roman"/>
          <w:color w:val="000000" w:themeColor="text1"/>
          <w:sz w:val="24"/>
          <w:szCs w:val="24"/>
        </w:rPr>
        <w:t xml:space="preserve">37% võrreldes 1990. aastaga; </w:t>
      </w:r>
    </w:p>
    <w:p w14:paraId="1D4A3F10" w14:textId="658296ED" w:rsidR="316B644D" w:rsidRDefault="785E5BAC" w:rsidP="00E57547">
      <w:pPr>
        <w:spacing w:after="0" w:line="240" w:lineRule="auto"/>
        <w:jc w:val="both"/>
        <w:rPr>
          <w:rFonts w:ascii="Times New Roman" w:eastAsia="Times New Roman" w:hAnsi="Times New Roman" w:cs="Times New Roman"/>
          <w:color w:val="000000" w:themeColor="text1"/>
          <w:sz w:val="24"/>
          <w:szCs w:val="24"/>
        </w:rPr>
      </w:pPr>
      <w:r w:rsidRPr="656C2244">
        <w:rPr>
          <w:rFonts w:ascii="Times New Roman" w:eastAsia="Times New Roman" w:hAnsi="Times New Roman" w:cs="Times New Roman"/>
          <w:color w:val="000000" w:themeColor="text1"/>
          <w:sz w:val="24"/>
          <w:szCs w:val="24"/>
        </w:rPr>
        <w:t xml:space="preserve">3) 2040. aastaks </w:t>
      </w:r>
      <w:r w:rsidR="008E2B10" w:rsidRPr="00357C45">
        <w:rPr>
          <w:rFonts w:ascii="Times New Roman" w:eastAsia="Times New Roman" w:hAnsi="Times New Roman" w:cs="Times New Roman"/>
          <w:color w:val="000000" w:themeColor="text1"/>
          <w:sz w:val="24"/>
          <w:szCs w:val="24"/>
        </w:rPr>
        <w:t>–</w:t>
      </w:r>
      <w:r w:rsidRPr="656C2244">
        <w:rPr>
          <w:rFonts w:ascii="Times New Roman" w:eastAsia="Times New Roman" w:hAnsi="Times New Roman" w:cs="Times New Roman"/>
          <w:color w:val="000000" w:themeColor="text1"/>
          <w:sz w:val="24"/>
          <w:szCs w:val="24"/>
        </w:rPr>
        <w:t xml:space="preserve">55% võrreldes 2022. aastaga ehk </w:t>
      </w:r>
      <w:r w:rsidR="008E2B10" w:rsidRPr="00357C45">
        <w:rPr>
          <w:rFonts w:ascii="Times New Roman" w:eastAsia="Times New Roman" w:hAnsi="Times New Roman" w:cs="Times New Roman"/>
          <w:color w:val="000000" w:themeColor="text1"/>
          <w:sz w:val="24"/>
          <w:szCs w:val="24"/>
        </w:rPr>
        <w:t>–</w:t>
      </w:r>
      <w:r w:rsidRPr="656C2244">
        <w:rPr>
          <w:rFonts w:ascii="Times New Roman" w:eastAsia="Times New Roman" w:hAnsi="Times New Roman" w:cs="Times New Roman"/>
          <w:color w:val="000000" w:themeColor="text1"/>
          <w:sz w:val="24"/>
          <w:szCs w:val="24"/>
        </w:rPr>
        <w:t>55% võrreldes 1990. aastaga.</w:t>
      </w:r>
    </w:p>
    <w:p w14:paraId="188B3FA9" w14:textId="3EBF7E6A" w:rsidR="316B644D" w:rsidRDefault="316B644D" w:rsidP="00E57547">
      <w:pPr>
        <w:spacing w:after="0" w:line="240" w:lineRule="auto"/>
        <w:jc w:val="both"/>
        <w:rPr>
          <w:rFonts w:ascii="Times New Roman" w:eastAsia="Times New Roman" w:hAnsi="Times New Roman" w:cs="Times New Roman"/>
          <w:color w:val="000000" w:themeColor="text1"/>
          <w:sz w:val="24"/>
          <w:szCs w:val="24"/>
        </w:rPr>
      </w:pPr>
    </w:p>
    <w:p w14:paraId="481E7980" w14:textId="6FCA5DA1" w:rsidR="316B644D" w:rsidRDefault="3E0C9352" w:rsidP="00E57547">
      <w:pPr>
        <w:spacing w:after="0" w:line="240" w:lineRule="auto"/>
        <w:jc w:val="both"/>
        <w:rPr>
          <w:rFonts w:ascii="Times New Roman" w:eastAsia="Times New Roman" w:hAnsi="Times New Roman" w:cs="Times New Roman"/>
          <w:color w:val="000000" w:themeColor="text1"/>
          <w:sz w:val="24"/>
          <w:szCs w:val="24"/>
        </w:rPr>
      </w:pPr>
      <w:r w:rsidRPr="630ECEC8">
        <w:rPr>
          <w:rFonts w:ascii="Times New Roman" w:eastAsia="Times New Roman" w:hAnsi="Times New Roman" w:cs="Times New Roman"/>
          <w:color w:val="000000" w:themeColor="text1"/>
          <w:sz w:val="24"/>
          <w:szCs w:val="24"/>
        </w:rPr>
        <w:t>Transpordisektori eesmärkide indikatiivsed sihttasemed CO</w:t>
      </w:r>
      <w:r w:rsidRPr="630ECEC8">
        <w:rPr>
          <w:rFonts w:ascii="Times New Roman" w:eastAsia="Times New Roman" w:hAnsi="Times New Roman" w:cs="Times New Roman"/>
          <w:color w:val="000000" w:themeColor="text1"/>
          <w:sz w:val="24"/>
          <w:szCs w:val="24"/>
          <w:vertAlign w:val="subscript"/>
        </w:rPr>
        <w:t>2</w:t>
      </w:r>
      <w:r w:rsidRPr="630ECEC8">
        <w:rPr>
          <w:rFonts w:ascii="Times New Roman" w:eastAsia="Times New Roman" w:hAnsi="Times New Roman" w:cs="Times New Roman"/>
          <w:color w:val="000000" w:themeColor="text1"/>
          <w:sz w:val="24"/>
          <w:szCs w:val="24"/>
        </w:rPr>
        <w:t xml:space="preserve"> ekvivalenttonnides on järgmised:</w:t>
      </w:r>
    </w:p>
    <w:p w14:paraId="5CD9BEF5" w14:textId="443C5EAA" w:rsidR="316B644D" w:rsidRPr="00661A51" w:rsidRDefault="3E0C9352" w:rsidP="00E57547">
      <w:pPr>
        <w:spacing w:after="0" w:line="240" w:lineRule="auto"/>
        <w:jc w:val="both"/>
        <w:rPr>
          <w:rFonts w:ascii="Times New Roman" w:eastAsia="Times New Roman" w:hAnsi="Times New Roman" w:cs="Times New Roman"/>
          <w:color w:val="000000" w:themeColor="text1"/>
          <w:sz w:val="24"/>
          <w:szCs w:val="24"/>
        </w:rPr>
      </w:pPr>
      <w:r w:rsidRPr="630ECEC8">
        <w:rPr>
          <w:rFonts w:ascii="Times New Roman" w:eastAsia="Times New Roman" w:hAnsi="Times New Roman" w:cs="Times New Roman"/>
          <w:color w:val="000000" w:themeColor="text1"/>
          <w:sz w:val="24"/>
          <w:szCs w:val="24"/>
        </w:rPr>
        <w:t xml:space="preserve">1) 2030. aastaks </w:t>
      </w:r>
      <w:r w:rsidR="19758F02" w:rsidRPr="630ECEC8">
        <w:rPr>
          <w:rFonts w:ascii="Times New Roman" w:eastAsia="Times New Roman" w:hAnsi="Times New Roman" w:cs="Times New Roman"/>
          <w:color w:val="000000" w:themeColor="text1"/>
          <w:sz w:val="24"/>
          <w:szCs w:val="24"/>
        </w:rPr>
        <w:t>1</w:t>
      </w:r>
      <w:r w:rsidR="2B94A06C" w:rsidRPr="630ECEC8">
        <w:rPr>
          <w:rFonts w:ascii="Times New Roman" w:eastAsia="Times New Roman" w:hAnsi="Times New Roman" w:cs="Times New Roman"/>
          <w:color w:val="000000" w:themeColor="text1"/>
          <w:sz w:val="24"/>
          <w:szCs w:val="24"/>
        </w:rPr>
        <w:t xml:space="preserve"> </w:t>
      </w:r>
      <w:r w:rsidR="19758F02" w:rsidRPr="630ECEC8">
        <w:rPr>
          <w:rFonts w:ascii="Times New Roman" w:eastAsia="Times New Roman" w:hAnsi="Times New Roman" w:cs="Times New Roman"/>
          <w:color w:val="000000" w:themeColor="text1"/>
          <w:sz w:val="24"/>
          <w:szCs w:val="24"/>
        </w:rPr>
        <w:t>903</w:t>
      </w:r>
      <w:r w:rsidR="7EE583FB" w:rsidRPr="630ECEC8">
        <w:rPr>
          <w:rFonts w:ascii="Times New Roman" w:eastAsia="Times New Roman" w:hAnsi="Times New Roman" w:cs="Times New Roman"/>
          <w:color w:val="000000" w:themeColor="text1"/>
          <w:sz w:val="24"/>
          <w:szCs w:val="24"/>
        </w:rPr>
        <w:t xml:space="preserve"> </w:t>
      </w:r>
      <w:r w:rsidR="19758F02" w:rsidRPr="630ECEC8">
        <w:rPr>
          <w:rFonts w:ascii="Times New Roman" w:eastAsia="Times New Roman" w:hAnsi="Times New Roman" w:cs="Times New Roman"/>
          <w:color w:val="000000" w:themeColor="text1"/>
          <w:sz w:val="24"/>
          <w:szCs w:val="24"/>
        </w:rPr>
        <w:t>59</w:t>
      </w:r>
      <w:r w:rsidR="6E61E5F5" w:rsidRPr="630ECEC8">
        <w:rPr>
          <w:rFonts w:ascii="Times New Roman" w:eastAsia="Times New Roman" w:hAnsi="Times New Roman" w:cs="Times New Roman"/>
          <w:color w:val="000000" w:themeColor="text1"/>
          <w:sz w:val="24"/>
          <w:szCs w:val="24"/>
        </w:rPr>
        <w:t>0</w:t>
      </w:r>
      <w:r w:rsidRPr="630ECEC8">
        <w:rPr>
          <w:rFonts w:ascii="Times New Roman" w:eastAsia="Times New Roman" w:hAnsi="Times New Roman" w:cs="Times New Roman"/>
          <w:color w:val="000000" w:themeColor="text1"/>
          <w:sz w:val="24"/>
          <w:szCs w:val="24"/>
        </w:rPr>
        <w:t xml:space="preserve"> </w:t>
      </w:r>
      <w:r w:rsidRPr="00661A51">
        <w:rPr>
          <w:rFonts w:ascii="Times New Roman" w:eastAsia="Times New Roman" w:hAnsi="Times New Roman" w:cs="Times New Roman"/>
          <w:color w:val="000000" w:themeColor="text1"/>
          <w:sz w:val="24"/>
          <w:szCs w:val="24"/>
        </w:rPr>
        <w:t>t CO</w:t>
      </w:r>
      <w:r w:rsidRPr="00661A51">
        <w:rPr>
          <w:rFonts w:ascii="Times New Roman" w:eastAsia="Times New Roman" w:hAnsi="Times New Roman" w:cs="Times New Roman"/>
          <w:color w:val="000000" w:themeColor="text1"/>
          <w:sz w:val="24"/>
          <w:szCs w:val="24"/>
          <w:vertAlign w:val="subscript"/>
        </w:rPr>
        <w:t>2</w:t>
      </w:r>
      <w:r w:rsidRPr="00661A51">
        <w:rPr>
          <w:rFonts w:ascii="Times New Roman" w:eastAsia="Times New Roman" w:hAnsi="Times New Roman" w:cs="Times New Roman"/>
          <w:color w:val="000000" w:themeColor="text1"/>
          <w:sz w:val="24"/>
          <w:szCs w:val="24"/>
        </w:rPr>
        <w:t xml:space="preserve"> </w:t>
      </w:r>
      <w:proofErr w:type="spellStart"/>
      <w:r w:rsidRPr="00661A51">
        <w:rPr>
          <w:rFonts w:ascii="Times New Roman" w:eastAsia="Times New Roman" w:hAnsi="Times New Roman" w:cs="Times New Roman"/>
          <w:color w:val="000000" w:themeColor="text1"/>
          <w:sz w:val="24"/>
          <w:szCs w:val="24"/>
        </w:rPr>
        <w:t>ekv</w:t>
      </w:r>
      <w:proofErr w:type="spellEnd"/>
      <w:r w:rsidR="51064E56" w:rsidRPr="00661A51">
        <w:rPr>
          <w:rFonts w:ascii="Times New Roman" w:eastAsia="Times New Roman" w:hAnsi="Times New Roman" w:cs="Times New Roman"/>
          <w:color w:val="000000" w:themeColor="text1"/>
          <w:sz w:val="24"/>
          <w:szCs w:val="24"/>
        </w:rPr>
        <w:t>;</w:t>
      </w:r>
    </w:p>
    <w:p w14:paraId="1178A892" w14:textId="10233B00" w:rsidR="316B644D" w:rsidRPr="00661A51" w:rsidRDefault="3E0C9352" w:rsidP="00E57547">
      <w:pPr>
        <w:spacing w:after="0" w:line="240" w:lineRule="auto"/>
        <w:jc w:val="both"/>
        <w:rPr>
          <w:rFonts w:ascii="Times New Roman" w:eastAsia="Times New Roman" w:hAnsi="Times New Roman" w:cs="Times New Roman"/>
          <w:color w:val="000000" w:themeColor="text1"/>
          <w:sz w:val="24"/>
          <w:szCs w:val="24"/>
        </w:rPr>
      </w:pPr>
      <w:r w:rsidRPr="00661A51">
        <w:rPr>
          <w:rFonts w:ascii="Times New Roman" w:eastAsia="Times New Roman" w:hAnsi="Times New Roman" w:cs="Times New Roman"/>
          <w:color w:val="000000" w:themeColor="text1"/>
          <w:sz w:val="24"/>
          <w:szCs w:val="24"/>
        </w:rPr>
        <w:t xml:space="preserve">2) 2035. aastaks </w:t>
      </w:r>
      <w:r w:rsidR="19D08DA3" w:rsidRPr="00661A51">
        <w:rPr>
          <w:rFonts w:ascii="Times New Roman" w:eastAsia="Times New Roman" w:hAnsi="Times New Roman" w:cs="Times New Roman"/>
          <w:color w:val="000000" w:themeColor="text1"/>
          <w:sz w:val="24"/>
          <w:szCs w:val="24"/>
        </w:rPr>
        <w:t>1</w:t>
      </w:r>
      <w:r w:rsidR="4970205B" w:rsidRPr="00661A51">
        <w:rPr>
          <w:rFonts w:ascii="Times New Roman" w:eastAsia="Times New Roman" w:hAnsi="Times New Roman" w:cs="Times New Roman"/>
          <w:color w:val="000000" w:themeColor="text1"/>
          <w:sz w:val="24"/>
          <w:szCs w:val="24"/>
        </w:rPr>
        <w:t xml:space="preserve"> </w:t>
      </w:r>
      <w:r w:rsidR="19D08DA3" w:rsidRPr="00661A51">
        <w:rPr>
          <w:rFonts w:ascii="Times New Roman" w:eastAsia="Times New Roman" w:hAnsi="Times New Roman" w:cs="Times New Roman"/>
          <w:color w:val="000000" w:themeColor="text1"/>
          <w:sz w:val="24"/>
          <w:szCs w:val="24"/>
        </w:rPr>
        <w:t>566</w:t>
      </w:r>
      <w:r w:rsidR="4970205B" w:rsidRPr="00661A51">
        <w:rPr>
          <w:rFonts w:ascii="Times New Roman" w:eastAsia="Times New Roman" w:hAnsi="Times New Roman" w:cs="Times New Roman"/>
          <w:color w:val="000000" w:themeColor="text1"/>
          <w:sz w:val="24"/>
          <w:szCs w:val="24"/>
        </w:rPr>
        <w:t xml:space="preserve"> </w:t>
      </w:r>
      <w:r w:rsidR="19D08DA3" w:rsidRPr="00661A51">
        <w:rPr>
          <w:rFonts w:ascii="Times New Roman" w:eastAsia="Times New Roman" w:hAnsi="Times New Roman" w:cs="Times New Roman"/>
          <w:color w:val="000000" w:themeColor="text1"/>
          <w:sz w:val="24"/>
          <w:szCs w:val="24"/>
        </w:rPr>
        <w:t>72</w:t>
      </w:r>
      <w:r w:rsidR="55E01982" w:rsidRPr="00661A51">
        <w:rPr>
          <w:rFonts w:ascii="Times New Roman" w:eastAsia="Times New Roman" w:hAnsi="Times New Roman" w:cs="Times New Roman"/>
          <w:color w:val="000000" w:themeColor="text1"/>
          <w:sz w:val="24"/>
          <w:szCs w:val="24"/>
        </w:rPr>
        <w:t>0</w:t>
      </w:r>
      <w:r w:rsidRPr="00661A51">
        <w:rPr>
          <w:rFonts w:ascii="Times New Roman" w:eastAsia="Times New Roman" w:hAnsi="Times New Roman" w:cs="Times New Roman"/>
          <w:color w:val="000000" w:themeColor="text1"/>
          <w:sz w:val="24"/>
          <w:szCs w:val="24"/>
        </w:rPr>
        <w:t xml:space="preserve"> t CO</w:t>
      </w:r>
      <w:r w:rsidRPr="00661A51">
        <w:rPr>
          <w:rFonts w:ascii="Times New Roman" w:eastAsia="Times New Roman" w:hAnsi="Times New Roman" w:cs="Times New Roman"/>
          <w:color w:val="000000" w:themeColor="text1"/>
          <w:sz w:val="24"/>
          <w:szCs w:val="24"/>
          <w:vertAlign w:val="subscript"/>
        </w:rPr>
        <w:t>2</w:t>
      </w:r>
      <w:r w:rsidRPr="00661A51">
        <w:rPr>
          <w:rFonts w:ascii="Times New Roman" w:eastAsia="Times New Roman" w:hAnsi="Times New Roman" w:cs="Times New Roman"/>
          <w:color w:val="000000" w:themeColor="text1"/>
          <w:sz w:val="24"/>
          <w:szCs w:val="24"/>
        </w:rPr>
        <w:t xml:space="preserve"> </w:t>
      </w:r>
      <w:proofErr w:type="spellStart"/>
      <w:r w:rsidRPr="00661A51">
        <w:rPr>
          <w:rFonts w:ascii="Times New Roman" w:eastAsia="Times New Roman" w:hAnsi="Times New Roman" w:cs="Times New Roman"/>
          <w:color w:val="000000" w:themeColor="text1"/>
          <w:sz w:val="24"/>
          <w:szCs w:val="24"/>
        </w:rPr>
        <w:t>ekv</w:t>
      </w:r>
      <w:proofErr w:type="spellEnd"/>
      <w:r w:rsidR="758608AF" w:rsidRPr="00661A51">
        <w:rPr>
          <w:rFonts w:ascii="Times New Roman" w:eastAsia="Times New Roman" w:hAnsi="Times New Roman" w:cs="Times New Roman"/>
          <w:color w:val="000000" w:themeColor="text1"/>
          <w:sz w:val="24"/>
          <w:szCs w:val="24"/>
        </w:rPr>
        <w:t>;</w:t>
      </w:r>
    </w:p>
    <w:p w14:paraId="326447FE" w14:textId="18338B97" w:rsidR="316B644D" w:rsidRDefault="3E0C9352" w:rsidP="00E57547">
      <w:pPr>
        <w:spacing w:after="0" w:line="240" w:lineRule="auto"/>
        <w:jc w:val="both"/>
        <w:rPr>
          <w:rFonts w:ascii="Times New Roman" w:eastAsia="Times New Roman" w:hAnsi="Times New Roman" w:cs="Times New Roman"/>
          <w:color w:val="000000" w:themeColor="text1"/>
          <w:sz w:val="24"/>
          <w:szCs w:val="24"/>
        </w:rPr>
      </w:pPr>
      <w:r w:rsidRPr="00661A51">
        <w:rPr>
          <w:rFonts w:ascii="Times New Roman" w:eastAsia="Times New Roman" w:hAnsi="Times New Roman" w:cs="Times New Roman"/>
          <w:color w:val="000000" w:themeColor="text1"/>
          <w:sz w:val="24"/>
          <w:szCs w:val="24"/>
        </w:rPr>
        <w:t xml:space="preserve">3) 2040. aastaks </w:t>
      </w:r>
      <w:r w:rsidR="34FA281D" w:rsidRPr="00661A51">
        <w:rPr>
          <w:rFonts w:ascii="Times New Roman" w:eastAsia="Times New Roman" w:hAnsi="Times New Roman" w:cs="Times New Roman"/>
          <w:color w:val="000000" w:themeColor="text1"/>
          <w:sz w:val="24"/>
          <w:szCs w:val="24"/>
        </w:rPr>
        <w:t>1</w:t>
      </w:r>
      <w:r w:rsidR="4143FCD7" w:rsidRPr="00661A51">
        <w:rPr>
          <w:rFonts w:ascii="Times New Roman" w:eastAsia="Times New Roman" w:hAnsi="Times New Roman" w:cs="Times New Roman"/>
          <w:color w:val="000000" w:themeColor="text1"/>
          <w:sz w:val="24"/>
          <w:szCs w:val="24"/>
        </w:rPr>
        <w:t xml:space="preserve"> </w:t>
      </w:r>
      <w:r w:rsidR="34FA281D" w:rsidRPr="00661A51">
        <w:rPr>
          <w:rFonts w:ascii="Times New Roman" w:eastAsia="Times New Roman" w:hAnsi="Times New Roman" w:cs="Times New Roman"/>
          <w:color w:val="000000" w:themeColor="text1"/>
          <w:sz w:val="24"/>
          <w:szCs w:val="24"/>
        </w:rPr>
        <w:t>116</w:t>
      </w:r>
      <w:r w:rsidR="1F9A7175" w:rsidRPr="00661A51">
        <w:rPr>
          <w:rFonts w:ascii="Times New Roman" w:eastAsia="Times New Roman" w:hAnsi="Times New Roman" w:cs="Times New Roman"/>
          <w:color w:val="000000" w:themeColor="text1"/>
          <w:sz w:val="24"/>
          <w:szCs w:val="24"/>
        </w:rPr>
        <w:t xml:space="preserve"> </w:t>
      </w:r>
      <w:r w:rsidR="34FA281D" w:rsidRPr="00661A51">
        <w:rPr>
          <w:rFonts w:ascii="Times New Roman" w:eastAsia="Times New Roman" w:hAnsi="Times New Roman" w:cs="Times New Roman"/>
          <w:color w:val="000000" w:themeColor="text1"/>
          <w:sz w:val="24"/>
          <w:szCs w:val="24"/>
        </w:rPr>
        <w:t>76</w:t>
      </w:r>
      <w:r w:rsidR="10EF3E99" w:rsidRPr="00661A51">
        <w:rPr>
          <w:rFonts w:ascii="Times New Roman" w:eastAsia="Times New Roman" w:hAnsi="Times New Roman" w:cs="Times New Roman"/>
          <w:color w:val="000000" w:themeColor="text1"/>
          <w:sz w:val="24"/>
          <w:szCs w:val="24"/>
        </w:rPr>
        <w:t>0</w:t>
      </w:r>
      <w:r w:rsidRPr="00661A51">
        <w:rPr>
          <w:rFonts w:ascii="Times New Roman" w:eastAsia="Times New Roman" w:hAnsi="Times New Roman" w:cs="Times New Roman"/>
          <w:color w:val="000000" w:themeColor="text1"/>
          <w:sz w:val="24"/>
          <w:szCs w:val="24"/>
        </w:rPr>
        <w:t xml:space="preserve"> t CO</w:t>
      </w:r>
      <w:r w:rsidRPr="00661A51">
        <w:rPr>
          <w:rFonts w:ascii="Times New Roman" w:eastAsia="Times New Roman" w:hAnsi="Times New Roman" w:cs="Times New Roman"/>
          <w:color w:val="000000" w:themeColor="text1"/>
          <w:sz w:val="24"/>
          <w:szCs w:val="24"/>
          <w:vertAlign w:val="subscript"/>
        </w:rPr>
        <w:t>2</w:t>
      </w:r>
      <w:r w:rsidRPr="00661A51">
        <w:rPr>
          <w:rFonts w:ascii="Times New Roman" w:eastAsia="Times New Roman" w:hAnsi="Times New Roman" w:cs="Times New Roman"/>
          <w:color w:val="000000" w:themeColor="text1"/>
          <w:sz w:val="24"/>
          <w:szCs w:val="24"/>
        </w:rPr>
        <w:t xml:space="preserve"> </w:t>
      </w:r>
      <w:proofErr w:type="spellStart"/>
      <w:r w:rsidRPr="00661A51">
        <w:rPr>
          <w:rFonts w:ascii="Times New Roman" w:eastAsia="Times New Roman" w:hAnsi="Times New Roman" w:cs="Times New Roman"/>
          <w:color w:val="000000" w:themeColor="text1"/>
          <w:sz w:val="24"/>
          <w:szCs w:val="24"/>
        </w:rPr>
        <w:t>ekv</w:t>
      </w:r>
      <w:proofErr w:type="spellEnd"/>
      <w:r w:rsidRPr="00661A51">
        <w:rPr>
          <w:rFonts w:ascii="Times New Roman" w:eastAsia="Times New Roman" w:hAnsi="Times New Roman" w:cs="Times New Roman"/>
          <w:color w:val="000000" w:themeColor="text1"/>
          <w:sz w:val="24"/>
          <w:szCs w:val="24"/>
        </w:rPr>
        <w:t>.</w:t>
      </w:r>
    </w:p>
    <w:p w14:paraId="2E24EEC6" w14:textId="72B02FC9" w:rsidR="4F62F48B" w:rsidRDefault="4F62F48B" w:rsidP="00E57547">
      <w:pPr>
        <w:spacing w:after="0" w:line="240" w:lineRule="auto"/>
        <w:jc w:val="both"/>
        <w:rPr>
          <w:rFonts w:ascii="Times New Roman" w:eastAsia="Times New Roman" w:hAnsi="Times New Roman" w:cs="Times New Roman"/>
          <w:color w:val="000000" w:themeColor="text1"/>
          <w:sz w:val="24"/>
          <w:szCs w:val="24"/>
        </w:rPr>
      </w:pPr>
    </w:p>
    <w:p w14:paraId="310A5D36" w14:textId="4D1DF6FD" w:rsidR="316B644D" w:rsidRDefault="30E2F1A2" w:rsidP="00E57547">
      <w:pPr>
        <w:spacing w:after="0" w:line="240" w:lineRule="auto"/>
        <w:jc w:val="both"/>
        <w:rPr>
          <w:rFonts w:ascii="Times New Roman" w:eastAsia="Times New Roman" w:hAnsi="Times New Roman" w:cs="Times New Roman"/>
          <w:color w:val="000000" w:themeColor="text1"/>
          <w:sz w:val="24"/>
          <w:szCs w:val="24"/>
        </w:rPr>
      </w:pPr>
      <w:r w:rsidRPr="7C84A48D">
        <w:rPr>
          <w:rFonts w:ascii="Times New Roman" w:eastAsia="Times New Roman" w:hAnsi="Times New Roman" w:cs="Times New Roman"/>
          <w:color w:val="000000" w:themeColor="text1"/>
          <w:sz w:val="24"/>
          <w:szCs w:val="24"/>
        </w:rPr>
        <w:t xml:space="preserve">Sihttasemed on </w:t>
      </w:r>
      <w:r w:rsidR="1A6900AD" w:rsidRPr="7C84A48D">
        <w:rPr>
          <w:rFonts w:ascii="Times New Roman" w:eastAsia="Times New Roman" w:hAnsi="Times New Roman" w:cs="Times New Roman"/>
          <w:color w:val="000000" w:themeColor="text1"/>
          <w:sz w:val="24"/>
          <w:szCs w:val="24"/>
        </w:rPr>
        <w:t xml:space="preserve">ligikaudsed </w:t>
      </w:r>
      <w:r w:rsidRPr="7C84A48D">
        <w:rPr>
          <w:rFonts w:ascii="Times New Roman" w:eastAsia="Times New Roman" w:hAnsi="Times New Roman" w:cs="Times New Roman"/>
          <w:color w:val="000000" w:themeColor="text1"/>
          <w:sz w:val="24"/>
          <w:szCs w:val="24"/>
        </w:rPr>
        <w:t>ja muutuvad ajas</w:t>
      </w:r>
      <w:r w:rsidR="0143EF47" w:rsidRPr="7C84A48D">
        <w:rPr>
          <w:rFonts w:ascii="Times New Roman" w:eastAsia="Times New Roman" w:hAnsi="Times New Roman" w:cs="Times New Roman"/>
          <w:color w:val="000000" w:themeColor="text1"/>
          <w:sz w:val="24"/>
          <w:szCs w:val="24"/>
        </w:rPr>
        <w:t>,</w:t>
      </w:r>
      <w:r w:rsidRPr="7C84A48D">
        <w:rPr>
          <w:rFonts w:ascii="Times New Roman" w:eastAsia="Times New Roman" w:hAnsi="Times New Roman" w:cs="Times New Roman"/>
          <w:color w:val="000000" w:themeColor="text1"/>
          <w:sz w:val="24"/>
          <w:szCs w:val="24"/>
        </w:rPr>
        <w:t xml:space="preserve"> kuna KHG arvestamise ja inventuuri pidevast arendamisest võivad võrdluseks olevate baasaastate heitkogused muutuda. Arenduste käigus võib täpsustuda metoodika, kasutatud algandmed või muutuda eriheitetegurid.</w:t>
      </w:r>
    </w:p>
    <w:p w14:paraId="29BBE345" w14:textId="77777777" w:rsidR="00D37DBC" w:rsidRDefault="00D37DBC" w:rsidP="0022149E">
      <w:pPr>
        <w:spacing w:after="0" w:line="240" w:lineRule="auto"/>
        <w:jc w:val="both"/>
        <w:rPr>
          <w:rFonts w:ascii="Times New Roman" w:eastAsia="Times New Roman" w:hAnsi="Times New Roman" w:cs="Times New Roman"/>
          <w:sz w:val="24"/>
          <w:szCs w:val="24"/>
        </w:rPr>
      </w:pPr>
    </w:p>
    <w:p w14:paraId="21B599C8" w14:textId="5334C023" w:rsidR="0ACB4F16" w:rsidRDefault="6BCD5D44" w:rsidP="00E57547">
      <w:pPr>
        <w:spacing w:after="0" w:line="240" w:lineRule="auto"/>
        <w:jc w:val="both"/>
        <w:rPr>
          <w:rFonts w:ascii="Times New Roman" w:eastAsia="Times New Roman" w:hAnsi="Times New Roman" w:cs="Times New Roman"/>
          <w:sz w:val="24"/>
          <w:szCs w:val="24"/>
        </w:rPr>
      </w:pPr>
      <w:r w:rsidRPr="630ECEC8">
        <w:rPr>
          <w:rFonts w:ascii="Times New Roman" w:eastAsia="Times New Roman" w:hAnsi="Times New Roman" w:cs="Times New Roman"/>
          <w:sz w:val="24"/>
          <w:szCs w:val="24"/>
        </w:rPr>
        <w:t>Eesmärkide täitmiseks on Kliimaministeeriumi hinnangul vaja rakendada lisaks olemasolevatele meetmetele järgmisi tegevusi:</w:t>
      </w:r>
    </w:p>
    <w:p w14:paraId="750CD633" w14:textId="6A167C1C" w:rsidR="31CAC81B" w:rsidRDefault="002715B1" w:rsidP="0022149E">
      <w:pPr>
        <w:pStyle w:val="Loendilik"/>
        <w:numPr>
          <w:ilvl w:val="0"/>
          <w:numId w:val="26"/>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uute</w:t>
      </w:r>
      <w:r w:rsidR="77EC80D5" w:rsidRPr="630ECEC8">
        <w:rPr>
          <w:rFonts w:ascii="Times New Roman" w:eastAsia="Times New Roman" w:hAnsi="Times New Roman" w:cs="Times New Roman"/>
          <w:sz w:val="24"/>
          <w:szCs w:val="24"/>
        </w:rPr>
        <w:t xml:space="preserve"> ratta- ja jalgteede arendamine</w:t>
      </w:r>
      <w:r w:rsidR="495EAF37" w:rsidRPr="630ECEC8">
        <w:rPr>
          <w:rFonts w:ascii="Times New Roman" w:eastAsia="Times New Roman" w:hAnsi="Times New Roman" w:cs="Times New Roman"/>
          <w:sz w:val="24"/>
          <w:szCs w:val="24"/>
        </w:rPr>
        <w:t>;</w:t>
      </w:r>
    </w:p>
    <w:p w14:paraId="220E81C5" w14:textId="23AB8A1B" w:rsidR="31CAC81B" w:rsidRDefault="002715B1" w:rsidP="0022149E">
      <w:pPr>
        <w:pStyle w:val="Loendilik"/>
        <w:numPr>
          <w:ilvl w:val="0"/>
          <w:numId w:val="26"/>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uute</w:t>
      </w:r>
      <w:r w:rsidR="009D0138">
        <w:rPr>
          <w:rFonts w:ascii="Times New Roman" w:eastAsia="Times New Roman" w:hAnsi="Times New Roman" w:cs="Times New Roman"/>
          <w:sz w:val="24"/>
          <w:szCs w:val="24"/>
        </w:rPr>
        <w:t xml:space="preserve"> </w:t>
      </w:r>
      <w:r w:rsidR="77EC80D5" w:rsidRPr="630ECEC8">
        <w:rPr>
          <w:rFonts w:ascii="Times New Roman" w:eastAsia="Times New Roman" w:hAnsi="Times New Roman" w:cs="Times New Roman"/>
          <w:sz w:val="24"/>
          <w:szCs w:val="24"/>
        </w:rPr>
        <w:t>Tallinna trammiliinide rajamine</w:t>
      </w:r>
      <w:r w:rsidR="495EAF37" w:rsidRPr="630ECEC8">
        <w:rPr>
          <w:rFonts w:ascii="Times New Roman" w:eastAsia="Times New Roman" w:hAnsi="Times New Roman" w:cs="Times New Roman"/>
          <w:sz w:val="24"/>
          <w:szCs w:val="24"/>
        </w:rPr>
        <w:t>;</w:t>
      </w:r>
    </w:p>
    <w:p w14:paraId="5E15E02C" w14:textId="7C09221E" w:rsidR="6E110C74" w:rsidRDefault="0E4F6A54" w:rsidP="0022149E">
      <w:pPr>
        <w:pStyle w:val="Loendilik"/>
        <w:numPr>
          <w:ilvl w:val="0"/>
          <w:numId w:val="26"/>
        </w:numPr>
        <w:spacing w:after="0" w:line="240" w:lineRule="auto"/>
        <w:jc w:val="both"/>
        <w:rPr>
          <w:rFonts w:ascii="Times New Roman" w:eastAsia="Times New Roman" w:hAnsi="Times New Roman" w:cs="Times New Roman"/>
          <w:sz w:val="24"/>
          <w:szCs w:val="24"/>
        </w:rPr>
      </w:pPr>
      <w:r w:rsidRPr="630ECEC8">
        <w:rPr>
          <w:rFonts w:ascii="Times New Roman" w:eastAsia="Times New Roman" w:hAnsi="Times New Roman" w:cs="Times New Roman"/>
          <w:sz w:val="24"/>
          <w:szCs w:val="24"/>
        </w:rPr>
        <w:t xml:space="preserve">suuremate linnade liinibusside üleminek </w:t>
      </w:r>
      <w:r w:rsidR="786572C2" w:rsidRPr="630ECEC8">
        <w:rPr>
          <w:rFonts w:ascii="Times New Roman" w:eastAsia="Times New Roman" w:hAnsi="Times New Roman" w:cs="Times New Roman"/>
          <w:sz w:val="24"/>
          <w:szCs w:val="24"/>
        </w:rPr>
        <w:t xml:space="preserve">heiteta kütustele (eelkõige </w:t>
      </w:r>
      <w:r w:rsidRPr="630ECEC8">
        <w:rPr>
          <w:rFonts w:ascii="Times New Roman" w:eastAsia="Times New Roman" w:hAnsi="Times New Roman" w:cs="Times New Roman"/>
          <w:sz w:val="24"/>
          <w:szCs w:val="24"/>
        </w:rPr>
        <w:t>elektrile</w:t>
      </w:r>
      <w:r w:rsidR="049F78DF" w:rsidRPr="630ECEC8">
        <w:rPr>
          <w:rFonts w:ascii="Times New Roman" w:eastAsia="Times New Roman" w:hAnsi="Times New Roman" w:cs="Times New Roman"/>
          <w:sz w:val="24"/>
          <w:szCs w:val="24"/>
        </w:rPr>
        <w:t>)</w:t>
      </w:r>
      <w:r w:rsidRPr="630ECEC8">
        <w:rPr>
          <w:rFonts w:ascii="Times New Roman" w:eastAsia="Times New Roman" w:hAnsi="Times New Roman" w:cs="Times New Roman"/>
          <w:sz w:val="24"/>
          <w:szCs w:val="24"/>
        </w:rPr>
        <w:t xml:space="preserve"> ning väiksemate linnade ja maakondade liinibusside üleminek </w:t>
      </w:r>
      <w:r w:rsidR="4BCF3CF3" w:rsidRPr="630ECEC8">
        <w:rPr>
          <w:rFonts w:ascii="Times New Roman" w:eastAsia="Times New Roman" w:hAnsi="Times New Roman" w:cs="Times New Roman"/>
          <w:sz w:val="24"/>
          <w:szCs w:val="24"/>
        </w:rPr>
        <w:t xml:space="preserve">heiteta </w:t>
      </w:r>
      <w:r w:rsidRPr="630ECEC8">
        <w:rPr>
          <w:rFonts w:ascii="Times New Roman" w:eastAsia="Times New Roman" w:hAnsi="Times New Roman" w:cs="Times New Roman"/>
          <w:sz w:val="24"/>
          <w:szCs w:val="24"/>
        </w:rPr>
        <w:t xml:space="preserve">või </w:t>
      </w:r>
      <w:r w:rsidR="62B33E03" w:rsidRPr="630ECEC8">
        <w:rPr>
          <w:rFonts w:ascii="Times New Roman" w:eastAsia="Times New Roman" w:hAnsi="Times New Roman" w:cs="Times New Roman"/>
          <w:sz w:val="24"/>
          <w:szCs w:val="24"/>
        </w:rPr>
        <w:t xml:space="preserve">vähese heitega </w:t>
      </w:r>
      <w:r w:rsidRPr="630ECEC8">
        <w:rPr>
          <w:rFonts w:ascii="Times New Roman" w:eastAsia="Times New Roman" w:hAnsi="Times New Roman" w:cs="Times New Roman"/>
          <w:sz w:val="24"/>
          <w:szCs w:val="24"/>
        </w:rPr>
        <w:t>kütustele</w:t>
      </w:r>
      <w:r w:rsidR="495EAF37" w:rsidRPr="630ECEC8">
        <w:rPr>
          <w:rFonts w:ascii="Times New Roman" w:eastAsia="Times New Roman" w:hAnsi="Times New Roman" w:cs="Times New Roman"/>
          <w:sz w:val="24"/>
          <w:szCs w:val="24"/>
        </w:rPr>
        <w:t>;</w:t>
      </w:r>
    </w:p>
    <w:p w14:paraId="4EA0D85B" w14:textId="1ABFA648" w:rsidR="6E24B349" w:rsidRDefault="4F84731C" w:rsidP="0022149E">
      <w:pPr>
        <w:pStyle w:val="Loendilik"/>
        <w:numPr>
          <w:ilvl w:val="0"/>
          <w:numId w:val="26"/>
        </w:numPr>
        <w:spacing w:after="0" w:line="240" w:lineRule="auto"/>
        <w:jc w:val="both"/>
        <w:rPr>
          <w:rFonts w:ascii="Times New Roman" w:eastAsia="Times New Roman" w:hAnsi="Times New Roman" w:cs="Times New Roman"/>
          <w:sz w:val="24"/>
          <w:szCs w:val="24"/>
        </w:rPr>
      </w:pPr>
      <w:r w:rsidRPr="630ECEC8">
        <w:rPr>
          <w:rFonts w:ascii="Times New Roman" w:eastAsia="Times New Roman" w:hAnsi="Times New Roman" w:cs="Times New Roman"/>
          <w:sz w:val="24"/>
          <w:szCs w:val="24"/>
        </w:rPr>
        <w:t xml:space="preserve">elektri kasutamise soodustamine </w:t>
      </w:r>
      <w:r w:rsidR="3D821E0B" w:rsidRPr="630ECEC8">
        <w:rPr>
          <w:rFonts w:ascii="Times New Roman" w:eastAsia="Times New Roman" w:hAnsi="Times New Roman" w:cs="Times New Roman"/>
          <w:sz w:val="24"/>
          <w:szCs w:val="24"/>
        </w:rPr>
        <w:t xml:space="preserve">sõiduautodes ja </w:t>
      </w:r>
      <w:r w:rsidRPr="630ECEC8">
        <w:rPr>
          <w:rFonts w:ascii="Times New Roman" w:eastAsia="Times New Roman" w:hAnsi="Times New Roman" w:cs="Times New Roman"/>
          <w:sz w:val="24"/>
          <w:szCs w:val="24"/>
        </w:rPr>
        <w:t>väikekaubikutes</w:t>
      </w:r>
      <w:r w:rsidR="495EAF37" w:rsidRPr="630ECEC8">
        <w:rPr>
          <w:rFonts w:ascii="Times New Roman" w:eastAsia="Times New Roman" w:hAnsi="Times New Roman" w:cs="Times New Roman"/>
          <w:sz w:val="24"/>
          <w:szCs w:val="24"/>
        </w:rPr>
        <w:t>;</w:t>
      </w:r>
    </w:p>
    <w:p w14:paraId="3BB2E388" w14:textId="13E31466" w:rsidR="3D96D463" w:rsidRDefault="5A37DAAD" w:rsidP="0022149E">
      <w:pPr>
        <w:pStyle w:val="Loendilik"/>
        <w:numPr>
          <w:ilvl w:val="0"/>
          <w:numId w:val="26"/>
        </w:numPr>
        <w:spacing w:after="0" w:line="240" w:lineRule="auto"/>
        <w:jc w:val="both"/>
        <w:rPr>
          <w:rFonts w:ascii="Times New Roman" w:eastAsia="Times New Roman" w:hAnsi="Times New Roman" w:cs="Times New Roman"/>
          <w:sz w:val="24"/>
          <w:szCs w:val="24"/>
        </w:rPr>
      </w:pPr>
      <w:r w:rsidRPr="630ECEC8">
        <w:rPr>
          <w:rFonts w:ascii="Times New Roman" w:eastAsia="Times New Roman" w:hAnsi="Times New Roman" w:cs="Times New Roman"/>
          <w:sz w:val="24"/>
          <w:szCs w:val="24"/>
        </w:rPr>
        <w:t xml:space="preserve">suuremate linnade taksode asendamine </w:t>
      </w:r>
      <w:r w:rsidR="6C5F8AD2" w:rsidRPr="630ECEC8">
        <w:rPr>
          <w:rFonts w:ascii="Times New Roman" w:eastAsia="Times New Roman" w:hAnsi="Times New Roman" w:cs="Times New Roman"/>
          <w:sz w:val="24"/>
          <w:szCs w:val="24"/>
        </w:rPr>
        <w:t xml:space="preserve">heiteta </w:t>
      </w:r>
      <w:r w:rsidR="03E8C34D" w:rsidRPr="630ECEC8">
        <w:rPr>
          <w:rFonts w:ascii="Times New Roman" w:eastAsia="Times New Roman" w:hAnsi="Times New Roman" w:cs="Times New Roman"/>
          <w:sz w:val="24"/>
          <w:szCs w:val="24"/>
        </w:rPr>
        <w:t>sõidukitega</w:t>
      </w:r>
      <w:r w:rsidR="495EAF37" w:rsidRPr="630ECEC8">
        <w:rPr>
          <w:rFonts w:ascii="Times New Roman" w:eastAsia="Times New Roman" w:hAnsi="Times New Roman" w:cs="Times New Roman"/>
          <w:sz w:val="24"/>
          <w:szCs w:val="24"/>
        </w:rPr>
        <w:t>;</w:t>
      </w:r>
    </w:p>
    <w:p w14:paraId="07D92398" w14:textId="048CC858" w:rsidR="3D96D463" w:rsidRDefault="5A37DAAD" w:rsidP="0022149E">
      <w:pPr>
        <w:pStyle w:val="Loendilik"/>
        <w:numPr>
          <w:ilvl w:val="0"/>
          <w:numId w:val="26"/>
        </w:numPr>
        <w:spacing w:after="0" w:line="240" w:lineRule="auto"/>
        <w:jc w:val="both"/>
        <w:rPr>
          <w:rFonts w:ascii="Times New Roman" w:eastAsia="Times New Roman" w:hAnsi="Times New Roman" w:cs="Times New Roman"/>
          <w:sz w:val="24"/>
          <w:szCs w:val="24"/>
        </w:rPr>
      </w:pPr>
      <w:r w:rsidRPr="630ECEC8">
        <w:rPr>
          <w:rFonts w:ascii="Times New Roman" w:eastAsia="Times New Roman" w:hAnsi="Times New Roman" w:cs="Times New Roman"/>
          <w:sz w:val="24"/>
          <w:szCs w:val="24"/>
        </w:rPr>
        <w:t xml:space="preserve">avaliku sektori sõidukite asendamine </w:t>
      </w:r>
      <w:r w:rsidR="060EE1D0" w:rsidRPr="630ECEC8">
        <w:rPr>
          <w:rFonts w:ascii="Times New Roman" w:eastAsia="Times New Roman" w:hAnsi="Times New Roman" w:cs="Times New Roman"/>
          <w:sz w:val="24"/>
          <w:szCs w:val="24"/>
        </w:rPr>
        <w:t xml:space="preserve">heiteta </w:t>
      </w:r>
      <w:r w:rsidR="03E8C34D" w:rsidRPr="630ECEC8">
        <w:rPr>
          <w:rFonts w:ascii="Times New Roman" w:eastAsia="Times New Roman" w:hAnsi="Times New Roman" w:cs="Times New Roman"/>
          <w:sz w:val="24"/>
          <w:szCs w:val="24"/>
        </w:rPr>
        <w:t>sõidukitega</w:t>
      </w:r>
      <w:r w:rsidR="495EAF37" w:rsidRPr="630ECEC8">
        <w:rPr>
          <w:rFonts w:ascii="Times New Roman" w:eastAsia="Times New Roman" w:hAnsi="Times New Roman" w:cs="Times New Roman"/>
          <w:sz w:val="24"/>
          <w:szCs w:val="24"/>
        </w:rPr>
        <w:t>;</w:t>
      </w:r>
    </w:p>
    <w:p w14:paraId="31638E92" w14:textId="4172A74D" w:rsidR="6E99312B" w:rsidRDefault="69F05BB9" w:rsidP="0022149E">
      <w:pPr>
        <w:pStyle w:val="Loendilik"/>
        <w:numPr>
          <w:ilvl w:val="0"/>
          <w:numId w:val="26"/>
        </w:numPr>
        <w:spacing w:after="0" w:line="240" w:lineRule="auto"/>
        <w:jc w:val="both"/>
        <w:rPr>
          <w:rFonts w:ascii="Times New Roman" w:eastAsia="Times New Roman" w:hAnsi="Times New Roman" w:cs="Times New Roman"/>
          <w:sz w:val="24"/>
          <w:szCs w:val="24"/>
        </w:rPr>
      </w:pPr>
      <w:r w:rsidRPr="630ECEC8">
        <w:rPr>
          <w:rFonts w:ascii="Times New Roman" w:eastAsia="Times New Roman" w:hAnsi="Times New Roman" w:cs="Times New Roman"/>
          <w:sz w:val="24"/>
          <w:szCs w:val="24"/>
        </w:rPr>
        <w:t>pikemate ja raskemate autorongide lubamine valikmarsruutidel</w:t>
      </w:r>
      <w:r w:rsidR="495EAF37" w:rsidRPr="630ECEC8">
        <w:rPr>
          <w:rFonts w:ascii="Times New Roman" w:eastAsia="Times New Roman" w:hAnsi="Times New Roman" w:cs="Times New Roman"/>
          <w:sz w:val="24"/>
          <w:szCs w:val="24"/>
        </w:rPr>
        <w:t>;</w:t>
      </w:r>
    </w:p>
    <w:p w14:paraId="25A73A03" w14:textId="255F4784" w:rsidR="237A7E74" w:rsidRDefault="391BB684" w:rsidP="0022149E">
      <w:pPr>
        <w:pStyle w:val="Loendilik"/>
        <w:numPr>
          <w:ilvl w:val="0"/>
          <w:numId w:val="26"/>
        </w:numPr>
        <w:spacing w:after="0" w:line="240" w:lineRule="auto"/>
        <w:jc w:val="both"/>
        <w:rPr>
          <w:rFonts w:ascii="Times New Roman" w:eastAsia="Times New Roman" w:hAnsi="Times New Roman" w:cs="Times New Roman"/>
          <w:sz w:val="24"/>
          <w:szCs w:val="24"/>
        </w:rPr>
      </w:pPr>
      <w:proofErr w:type="spellStart"/>
      <w:r w:rsidRPr="630ECEC8">
        <w:rPr>
          <w:rFonts w:ascii="Times New Roman" w:eastAsia="Times New Roman" w:hAnsi="Times New Roman" w:cs="Times New Roman"/>
          <w:sz w:val="24"/>
          <w:szCs w:val="24"/>
        </w:rPr>
        <w:t>b</w:t>
      </w:r>
      <w:r w:rsidR="77EC80D5" w:rsidRPr="630ECEC8">
        <w:rPr>
          <w:rFonts w:ascii="Times New Roman" w:eastAsia="Times New Roman" w:hAnsi="Times New Roman" w:cs="Times New Roman"/>
          <w:sz w:val="24"/>
          <w:szCs w:val="24"/>
        </w:rPr>
        <w:t>iometaani</w:t>
      </w:r>
      <w:proofErr w:type="spellEnd"/>
      <w:r w:rsidR="693089B8" w:rsidRPr="630ECEC8">
        <w:rPr>
          <w:rFonts w:ascii="Times New Roman" w:eastAsia="Times New Roman" w:hAnsi="Times New Roman" w:cs="Times New Roman"/>
          <w:sz w:val="24"/>
          <w:szCs w:val="24"/>
        </w:rPr>
        <w:t>, elektri</w:t>
      </w:r>
      <w:r w:rsidR="77EC80D5" w:rsidRPr="630ECEC8">
        <w:rPr>
          <w:rFonts w:ascii="Times New Roman" w:eastAsia="Times New Roman" w:hAnsi="Times New Roman" w:cs="Times New Roman"/>
          <w:sz w:val="24"/>
          <w:szCs w:val="24"/>
        </w:rPr>
        <w:t xml:space="preserve"> </w:t>
      </w:r>
      <w:r w:rsidR="22A660F5" w:rsidRPr="630ECEC8">
        <w:rPr>
          <w:rFonts w:ascii="Times New Roman" w:eastAsia="Times New Roman" w:hAnsi="Times New Roman" w:cs="Times New Roman"/>
          <w:sz w:val="24"/>
          <w:szCs w:val="24"/>
        </w:rPr>
        <w:t xml:space="preserve">või </w:t>
      </w:r>
      <w:r w:rsidR="073291C1" w:rsidRPr="630ECEC8">
        <w:rPr>
          <w:rFonts w:ascii="Times New Roman" w:eastAsia="Times New Roman" w:hAnsi="Times New Roman" w:cs="Times New Roman"/>
          <w:sz w:val="24"/>
          <w:szCs w:val="24"/>
        </w:rPr>
        <w:t>v</w:t>
      </w:r>
      <w:r w:rsidR="77EC80D5" w:rsidRPr="630ECEC8">
        <w:rPr>
          <w:rFonts w:ascii="Times New Roman" w:eastAsia="Times New Roman" w:hAnsi="Times New Roman" w:cs="Times New Roman"/>
          <w:sz w:val="24"/>
          <w:szCs w:val="24"/>
        </w:rPr>
        <w:t>esiniku kasutamise soodustamine raskeveokites</w:t>
      </w:r>
      <w:r w:rsidR="495EAF37" w:rsidRPr="630ECEC8">
        <w:rPr>
          <w:rFonts w:ascii="Times New Roman" w:eastAsia="Times New Roman" w:hAnsi="Times New Roman" w:cs="Times New Roman"/>
          <w:sz w:val="24"/>
          <w:szCs w:val="24"/>
        </w:rPr>
        <w:t>;</w:t>
      </w:r>
    </w:p>
    <w:p w14:paraId="6D485B9A" w14:textId="4A654A8E" w:rsidR="5DAFA692" w:rsidRDefault="7D991B07" w:rsidP="0022149E">
      <w:pPr>
        <w:pStyle w:val="Loendilik"/>
        <w:numPr>
          <w:ilvl w:val="0"/>
          <w:numId w:val="26"/>
        </w:numPr>
        <w:spacing w:after="0" w:line="240" w:lineRule="auto"/>
        <w:jc w:val="both"/>
        <w:rPr>
          <w:rFonts w:ascii="Times New Roman" w:eastAsia="Times New Roman" w:hAnsi="Times New Roman" w:cs="Times New Roman"/>
          <w:sz w:val="24"/>
          <w:szCs w:val="24"/>
        </w:rPr>
      </w:pPr>
      <w:r w:rsidRPr="630ECEC8">
        <w:rPr>
          <w:rFonts w:ascii="Times New Roman" w:eastAsia="Times New Roman" w:hAnsi="Times New Roman" w:cs="Times New Roman"/>
          <w:sz w:val="24"/>
          <w:szCs w:val="24"/>
        </w:rPr>
        <w:t>r</w:t>
      </w:r>
      <w:r w:rsidR="76E4464D" w:rsidRPr="630ECEC8">
        <w:rPr>
          <w:rFonts w:ascii="Times New Roman" w:eastAsia="Times New Roman" w:hAnsi="Times New Roman" w:cs="Times New Roman"/>
          <w:sz w:val="24"/>
          <w:szCs w:val="24"/>
        </w:rPr>
        <w:t xml:space="preserve">iigile kuuluvate laevade (v.a </w:t>
      </w:r>
      <w:r w:rsidR="4F086083" w:rsidRPr="630ECEC8">
        <w:rPr>
          <w:rFonts w:ascii="Times New Roman" w:eastAsia="Times New Roman" w:hAnsi="Times New Roman" w:cs="Times New Roman"/>
          <w:sz w:val="24"/>
          <w:szCs w:val="24"/>
        </w:rPr>
        <w:t>sõjalaevad) muutmine CO</w:t>
      </w:r>
      <w:r w:rsidR="4F086083" w:rsidRPr="630ECEC8">
        <w:rPr>
          <w:rFonts w:ascii="Times New Roman" w:eastAsia="Times New Roman" w:hAnsi="Times New Roman" w:cs="Times New Roman"/>
          <w:sz w:val="24"/>
          <w:szCs w:val="24"/>
          <w:vertAlign w:val="subscript"/>
        </w:rPr>
        <w:t>2</w:t>
      </w:r>
      <w:r w:rsidR="4F086083" w:rsidRPr="630ECEC8">
        <w:rPr>
          <w:rFonts w:ascii="Times New Roman" w:eastAsia="Times New Roman" w:hAnsi="Times New Roman" w:cs="Times New Roman"/>
          <w:sz w:val="24"/>
          <w:szCs w:val="24"/>
        </w:rPr>
        <w:t>-neutraalseks</w:t>
      </w:r>
      <w:r w:rsidR="495EAF37" w:rsidRPr="630ECEC8">
        <w:rPr>
          <w:rFonts w:ascii="Times New Roman" w:eastAsia="Times New Roman" w:hAnsi="Times New Roman" w:cs="Times New Roman"/>
          <w:sz w:val="24"/>
          <w:szCs w:val="24"/>
        </w:rPr>
        <w:t>;</w:t>
      </w:r>
    </w:p>
    <w:p w14:paraId="34CEE670" w14:textId="71D70508" w:rsidR="55FB8F3E" w:rsidRDefault="4F086083" w:rsidP="0022149E">
      <w:pPr>
        <w:pStyle w:val="Loendilik"/>
        <w:numPr>
          <w:ilvl w:val="0"/>
          <w:numId w:val="26"/>
        </w:numPr>
        <w:spacing w:line="240" w:lineRule="auto"/>
        <w:rPr>
          <w:rFonts w:ascii="Times New Roman" w:eastAsia="Times New Roman" w:hAnsi="Times New Roman" w:cs="Times New Roman"/>
          <w:sz w:val="24"/>
          <w:szCs w:val="24"/>
        </w:rPr>
      </w:pPr>
      <w:r w:rsidRPr="630ECEC8">
        <w:rPr>
          <w:rFonts w:ascii="Times New Roman" w:eastAsia="Times New Roman" w:hAnsi="Times New Roman" w:cs="Times New Roman"/>
          <w:sz w:val="24"/>
          <w:szCs w:val="24"/>
        </w:rPr>
        <w:t>riigisiseste parvlaevaühenduste ning parvlaevade muutmine CO</w:t>
      </w:r>
      <w:r w:rsidRPr="630ECEC8">
        <w:rPr>
          <w:rFonts w:ascii="Times New Roman" w:eastAsia="Times New Roman" w:hAnsi="Times New Roman" w:cs="Times New Roman"/>
          <w:sz w:val="24"/>
          <w:szCs w:val="24"/>
          <w:vertAlign w:val="subscript"/>
        </w:rPr>
        <w:t>2</w:t>
      </w:r>
      <w:r w:rsidRPr="630ECEC8">
        <w:rPr>
          <w:rFonts w:ascii="Times New Roman" w:eastAsia="Times New Roman" w:hAnsi="Times New Roman" w:cs="Times New Roman"/>
          <w:sz w:val="24"/>
          <w:szCs w:val="24"/>
        </w:rPr>
        <w:t>-neutraalseks</w:t>
      </w:r>
      <w:r w:rsidR="495EAF37" w:rsidRPr="630ECEC8">
        <w:rPr>
          <w:rFonts w:ascii="Times New Roman" w:eastAsia="Times New Roman" w:hAnsi="Times New Roman" w:cs="Times New Roman"/>
          <w:sz w:val="24"/>
          <w:szCs w:val="24"/>
        </w:rPr>
        <w:t>;</w:t>
      </w:r>
    </w:p>
    <w:p w14:paraId="4256F993" w14:textId="178ED4EF" w:rsidR="55FB8F3E" w:rsidRDefault="4F086083" w:rsidP="0022149E">
      <w:pPr>
        <w:pStyle w:val="Loendilik"/>
        <w:numPr>
          <w:ilvl w:val="0"/>
          <w:numId w:val="26"/>
        </w:numPr>
        <w:spacing w:line="240" w:lineRule="auto"/>
        <w:rPr>
          <w:rFonts w:ascii="Times New Roman" w:eastAsia="Times New Roman" w:hAnsi="Times New Roman" w:cs="Times New Roman"/>
          <w:sz w:val="24"/>
          <w:szCs w:val="24"/>
        </w:rPr>
      </w:pPr>
      <w:r w:rsidRPr="0B6049B0">
        <w:rPr>
          <w:rFonts w:ascii="Times New Roman" w:eastAsia="Times New Roman" w:hAnsi="Times New Roman" w:cs="Times New Roman"/>
          <w:sz w:val="24"/>
          <w:szCs w:val="24"/>
        </w:rPr>
        <w:t>kliimas</w:t>
      </w:r>
      <w:r w:rsidR="49293BBC" w:rsidRPr="0B6049B0">
        <w:rPr>
          <w:rFonts w:ascii="Times New Roman" w:eastAsia="Times New Roman" w:hAnsi="Times New Roman" w:cs="Times New Roman"/>
          <w:sz w:val="24"/>
          <w:szCs w:val="24"/>
        </w:rPr>
        <w:t>äästlike</w:t>
      </w:r>
      <w:r w:rsidRPr="630ECEC8">
        <w:rPr>
          <w:rFonts w:ascii="Times New Roman" w:eastAsia="Times New Roman" w:hAnsi="Times New Roman" w:cs="Times New Roman"/>
          <w:sz w:val="24"/>
          <w:szCs w:val="24"/>
        </w:rPr>
        <w:t xml:space="preserve"> meretehnoloogiate ja laevade ümberehituse keskuse loomine ning meetmed selle toetamiseks</w:t>
      </w:r>
      <w:r w:rsidR="495EAF37" w:rsidRPr="630ECEC8">
        <w:rPr>
          <w:rFonts w:ascii="Times New Roman" w:eastAsia="Times New Roman" w:hAnsi="Times New Roman" w:cs="Times New Roman"/>
          <w:sz w:val="24"/>
          <w:szCs w:val="24"/>
        </w:rPr>
        <w:t>;</w:t>
      </w:r>
    </w:p>
    <w:p w14:paraId="5F872391" w14:textId="20D6CFBF" w:rsidR="55FB8F3E" w:rsidRDefault="3BF0644A" w:rsidP="00193B72">
      <w:pPr>
        <w:pStyle w:val="Loendilik"/>
        <w:numPr>
          <w:ilvl w:val="0"/>
          <w:numId w:val="26"/>
        </w:numPr>
        <w:spacing w:after="0" w:line="240" w:lineRule="auto"/>
        <w:rPr>
          <w:rFonts w:ascii="Times New Roman" w:eastAsia="Times New Roman" w:hAnsi="Times New Roman" w:cs="Times New Roman"/>
          <w:sz w:val="24"/>
          <w:szCs w:val="24"/>
        </w:rPr>
      </w:pPr>
      <w:r w:rsidRPr="630ECEC8">
        <w:rPr>
          <w:rFonts w:ascii="Times New Roman" w:eastAsia="Times New Roman" w:hAnsi="Times New Roman" w:cs="Times New Roman"/>
          <w:sz w:val="24"/>
          <w:szCs w:val="24"/>
        </w:rPr>
        <w:t>sadamataristu arendamine</w:t>
      </w:r>
      <w:r w:rsidR="06A67EA2" w:rsidRPr="630ECEC8">
        <w:rPr>
          <w:rFonts w:ascii="Times New Roman" w:eastAsia="Times New Roman" w:hAnsi="Times New Roman" w:cs="Times New Roman"/>
          <w:sz w:val="24"/>
          <w:szCs w:val="24"/>
        </w:rPr>
        <w:t>.</w:t>
      </w:r>
    </w:p>
    <w:p w14:paraId="779EB08A" w14:textId="77777777" w:rsidR="00193B72" w:rsidRPr="00193B72" w:rsidRDefault="00193B72" w:rsidP="00193B72">
      <w:pPr>
        <w:spacing w:after="0" w:line="240" w:lineRule="auto"/>
        <w:rPr>
          <w:rFonts w:ascii="Times New Roman" w:eastAsia="Times New Roman" w:hAnsi="Times New Roman" w:cs="Times New Roman"/>
          <w:sz w:val="24"/>
          <w:szCs w:val="24"/>
        </w:rPr>
      </w:pPr>
    </w:p>
    <w:p w14:paraId="57245A74" w14:textId="6E3E45F6" w:rsidR="52669C42" w:rsidRDefault="37EADB93" w:rsidP="0022149E">
      <w:pPr>
        <w:spacing w:after="0" w:line="240" w:lineRule="auto"/>
        <w:jc w:val="both"/>
        <w:rPr>
          <w:rFonts w:ascii="Times New Roman" w:eastAsia="Times New Roman" w:hAnsi="Times New Roman" w:cs="Times New Roman"/>
          <w:sz w:val="24"/>
          <w:szCs w:val="24"/>
        </w:rPr>
      </w:pPr>
      <w:r w:rsidRPr="630ECEC8">
        <w:rPr>
          <w:rFonts w:ascii="Times New Roman" w:eastAsia="Times New Roman" w:hAnsi="Times New Roman" w:cs="Times New Roman"/>
          <w:sz w:val="24"/>
          <w:szCs w:val="24"/>
        </w:rPr>
        <w:t>Transpordisektori heitkoguste vähendamise eesmärk on seatud väiksema</w:t>
      </w:r>
      <w:r w:rsidR="0ED03153" w:rsidRPr="630ECEC8">
        <w:rPr>
          <w:rFonts w:ascii="Times New Roman" w:eastAsia="Times New Roman" w:hAnsi="Times New Roman" w:cs="Times New Roman"/>
          <w:sz w:val="24"/>
          <w:szCs w:val="24"/>
        </w:rPr>
        <w:t>na</w:t>
      </w:r>
      <w:r w:rsidRPr="630ECEC8">
        <w:rPr>
          <w:rFonts w:ascii="Times New Roman" w:eastAsia="Times New Roman" w:hAnsi="Times New Roman" w:cs="Times New Roman"/>
          <w:sz w:val="24"/>
          <w:szCs w:val="24"/>
        </w:rPr>
        <w:t xml:space="preserve"> võrreldes töörühma ettepanekuga, kuna kõiki töörühmas välja pakutud meetmeid ei ole ministeeriumi hinnangul realistlik rakendada täies mahus ja piisavalt kiiresti</w:t>
      </w:r>
      <w:r w:rsidR="7720F798" w:rsidRPr="630ECEC8">
        <w:rPr>
          <w:rFonts w:ascii="Times New Roman" w:eastAsia="Times New Roman" w:hAnsi="Times New Roman" w:cs="Times New Roman"/>
          <w:sz w:val="24"/>
          <w:szCs w:val="24"/>
        </w:rPr>
        <w:t xml:space="preserve"> selleks, et need avaldaksid </w:t>
      </w:r>
      <w:r w:rsidR="40B73721" w:rsidRPr="630ECEC8">
        <w:rPr>
          <w:rFonts w:ascii="Times New Roman" w:eastAsia="Times New Roman" w:hAnsi="Times New Roman" w:cs="Times New Roman"/>
          <w:sz w:val="24"/>
          <w:szCs w:val="24"/>
        </w:rPr>
        <w:t xml:space="preserve">olulist mõju </w:t>
      </w:r>
      <w:r w:rsidR="0D732EC0" w:rsidRPr="630ECEC8">
        <w:rPr>
          <w:rFonts w:ascii="Times New Roman" w:eastAsia="Times New Roman" w:hAnsi="Times New Roman" w:cs="Times New Roman"/>
          <w:sz w:val="24"/>
          <w:szCs w:val="24"/>
        </w:rPr>
        <w:t xml:space="preserve">heitkoguste vähendamisele </w:t>
      </w:r>
      <w:r w:rsidR="40B73721" w:rsidRPr="630ECEC8">
        <w:rPr>
          <w:rFonts w:ascii="Times New Roman" w:eastAsia="Times New Roman" w:hAnsi="Times New Roman" w:cs="Times New Roman"/>
          <w:sz w:val="24"/>
          <w:szCs w:val="24"/>
        </w:rPr>
        <w:t xml:space="preserve">juba 2030. </w:t>
      </w:r>
      <w:r w:rsidR="6AF3D12A" w:rsidRPr="630ECEC8">
        <w:rPr>
          <w:rFonts w:ascii="Times New Roman" w:eastAsia="Times New Roman" w:hAnsi="Times New Roman" w:cs="Times New Roman"/>
          <w:sz w:val="24"/>
          <w:szCs w:val="24"/>
        </w:rPr>
        <w:t>a</w:t>
      </w:r>
      <w:r w:rsidR="40B73721" w:rsidRPr="630ECEC8">
        <w:rPr>
          <w:rFonts w:ascii="Times New Roman" w:eastAsia="Times New Roman" w:hAnsi="Times New Roman" w:cs="Times New Roman"/>
          <w:sz w:val="24"/>
          <w:szCs w:val="24"/>
        </w:rPr>
        <w:t>astal.</w:t>
      </w:r>
    </w:p>
    <w:p w14:paraId="4AED2C61" w14:textId="4C317B57" w:rsidR="45123EDF" w:rsidRDefault="45123EDF" w:rsidP="0022149E">
      <w:pPr>
        <w:spacing w:after="0" w:line="240" w:lineRule="auto"/>
        <w:jc w:val="both"/>
        <w:rPr>
          <w:rFonts w:ascii="Times New Roman" w:eastAsia="Times New Roman" w:hAnsi="Times New Roman" w:cs="Times New Roman"/>
          <w:sz w:val="24"/>
          <w:szCs w:val="24"/>
        </w:rPr>
      </w:pPr>
    </w:p>
    <w:p w14:paraId="4FD04968" w14:textId="12FD4C94" w:rsidR="52669C42" w:rsidRDefault="4A7518F1" w:rsidP="0022149E">
      <w:pPr>
        <w:spacing w:line="240" w:lineRule="auto"/>
        <w:jc w:val="both"/>
        <w:rPr>
          <w:rFonts w:ascii="Times New Roman" w:eastAsia="Times New Roman" w:hAnsi="Times New Roman" w:cs="Times New Roman"/>
          <w:sz w:val="24"/>
          <w:szCs w:val="24"/>
        </w:rPr>
      </w:pPr>
      <w:r w:rsidRPr="2E58FE64">
        <w:rPr>
          <w:rFonts w:ascii="Times New Roman" w:eastAsia="Times New Roman" w:hAnsi="Times New Roman" w:cs="Times New Roman"/>
          <w:sz w:val="24"/>
          <w:szCs w:val="24"/>
        </w:rPr>
        <w:t>Olemasolevate ja lisameetmete maht, kasvuhoonegaaside heite vähendamise potentsiaal ja rakendamise eest vastutav sektor on esitatud allolevas tabelis.</w:t>
      </w:r>
    </w:p>
    <w:p w14:paraId="143A1927" w14:textId="4D77AA8E" w:rsidR="00036115" w:rsidRDefault="00036115" w:rsidP="00036115">
      <w:pPr>
        <w:pStyle w:val="Pealdis"/>
        <w:keepNext/>
      </w:pPr>
      <w:r>
        <w:t xml:space="preserve">Tabel </w:t>
      </w:r>
      <w:r>
        <w:fldChar w:fldCharType="begin"/>
      </w:r>
      <w:r>
        <w:instrText xml:space="preserve"> SEQ Tabel \* ARABIC </w:instrText>
      </w:r>
      <w:r>
        <w:fldChar w:fldCharType="separate"/>
      </w:r>
      <w:r>
        <w:rPr>
          <w:noProof/>
        </w:rPr>
        <w:t>2</w:t>
      </w:r>
      <w:r>
        <w:fldChar w:fldCharType="end"/>
      </w:r>
      <w:r w:rsidRPr="003400FB">
        <w:t>. Olemasolevad ja lisameetmed transpordisektori kasvuhoonegaaside heite vähendamiseks</w:t>
      </w:r>
      <w:r>
        <w:t>.</w:t>
      </w:r>
    </w:p>
    <w:tbl>
      <w:tblPr>
        <w:tblStyle w:val="Kontuurtabel"/>
        <w:tblW w:w="9056"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1680"/>
        <w:gridCol w:w="925"/>
        <w:gridCol w:w="1302"/>
        <w:gridCol w:w="1786"/>
        <w:gridCol w:w="1425"/>
        <w:gridCol w:w="1938"/>
      </w:tblGrid>
      <w:tr w:rsidR="00873F23" w14:paraId="2F647366" w14:textId="77777777" w:rsidTr="0F00E842">
        <w:trPr>
          <w:trHeight w:val="300"/>
        </w:trPr>
        <w:tc>
          <w:tcPr>
            <w:tcW w:w="1680" w:type="dxa"/>
            <w:vMerge w:val="restart"/>
            <w:tcBorders>
              <w:top w:val="single" w:sz="6" w:space="0" w:color="5B9BD5" w:themeColor="accent5"/>
              <w:left w:val="single" w:sz="6" w:space="0" w:color="5B9BD5" w:themeColor="accent5"/>
              <w:bottom w:val="single" w:sz="6" w:space="0" w:color="5B9BD5" w:themeColor="accent5"/>
              <w:right w:val="single" w:sz="6" w:space="0" w:color="5B9BD5" w:themeColor="accent5"/>
            </w:tcBorders>
            <w:shd w:val="clear" w:color="auto" w:fill="F2F2F2" w:themeFill="background1" w:themeFillShade="F2"/>
            <w:tcMar>
              <w:left w:w="135" w:type="dxa"/>
              <w:right w:w="135" w:type="dxa"/>
            </w:tcMar>
            <w:vAlign w:val="center"/>
          </w:tcPr>
          <w:p w14:paraId="0BE9033F" w14:textId="224C1A4B" w:rsidR="2E58FE64" w:rsidRDefault="2E58FE64" w:rsidP="0022149E">
            <w:pPr>
              <w:spacing w:before="120" w:after="120"/>
              <w:jc w:val="center"/>
              <w:rPr>
                <w:rFonts w:ascii="Arial" w:eastAsia="Arial" w:hAnsi="Arial" w:cs="Arial"/>
                <w:b/>
                <w:bCs/>
                <w:sz w:val="16"/>
                <w:szCs w:val="16"/>
              </w:rPr>
            </w:pPr>
            <w:r w:rsidRPr="2E58FE64">
              <w:rPr>
                <w:rFonts w:ascii="Arial" w:eastAsia="Arial" w:hAnsi="Arial" w:cs="Arial"/>
                <w:b/>
                <w:bCs/>
                <w:sz w:val="16"/>
                <w:szCs w:val="16"/>
              </w:rPr>
              <w:t>Meede (olemasolevad ja lisanduvad)</w:t>
            </w:r>
          </w:p>
        </w:tc>
        <w:tc>
          <w:tcPr>
            <w:tcW w:w="2227" w:type="dxa"/>
            <w:gridSpan w:val="2"/>
            <w:tcBorders>
              <w:top w:val="single" w:sz="6" w:space="0" w:color="5B9BD5" w:themeColor="accent5"/>
              <w:left w:val="single" w:sz="6" w:space="0" w:color="5B9BD5" w:themeColor="accent5"/>
              <w:bottom w:val="single" w:sz="6" w:space="0" w:color="5B9BD5" w:themeColor="accent5"/>
              <w:right w:val="single" w:sz="6" w:space="0" w:color="5B9BD5" w:themeColor="accent5"/>
            </w:tcBorders>
            <w:shd w:val="clear" w:color="auto" w:fill="F2F2F2" w:themeFill="background1" w:themeFillShade="F2"/>
            <w:tcMar>
              <w:left w:w="135" w:type="dxa"/>
              <w:right w:w="135" w:type="dxa"/>
            </w:tcMar>
            <w:vAlign w:val="center"/>
          </w:tcPr>
          <w:p w14:paraId="49DE9B1A" w14:textId="5EF80EA4" w:rsidR="2E58FE64" w:rsidRDefault="10166953" w:rsidP="0022149E">
            <w:pPr>
              <w:spacing w:before="120" w:after="120"/>
              <w:jc w:val="center"/>
              <w:rPr>
                <w:rFonts w:ascii="Arial" w:eastAsia="Arial" w:hAnsi="Arial" w:cs="Arial"/>
                <w:b/>
                <w:bCs/>
                <w:sz w:val="16"/>
                <w:szCs w:val="16"/>
              </w:rPr>
            </w:pPr>
            <w:r w:rsidRPr="463FEC36">
              <w:rPr>
                <w:rFonts w:ascii="Arial" w:eastAsia="Arial" w:hAnsi="Arial" w:cs="Arial"/>
                <w:b/>
                <w:bCs/>
                <w:sz w:val="16"/>
                <w:szCs w:val="16"/>
              </w:rPr>
              <w:t>Heite</w:t>
            </w:r>
            <w:r w:rsidR="2E58FE64" w:rsidRPr="2E58FE64">
              <w:rPr>
                <w:rFonts w:ascii="Arial" w:eastAsia="Arial" w:hAnsi="Arial" w:cs="Arial"/>
                <w:b/>
                <w:bCs/>
                <w:sz w:val="16"/>
                <w:szCs w:val="16"/>
              </w:rPr>
              <w:t xml:space="preserve"> vähendamise potentsiaal</w:t>
            </w:r>
          </w:p>
        </w:tc>
        <w:tc>
          <w:tcPr>
            <w:tcW w:w="1786" w:type="dxa"/>
            <w:vMerge w:val="restart"/>
            <w:tcBorders>
              <w:top w:val="single" w:sz="6" w:space="0" w:color="5B9BD5" w:themeColor="accent5"/>
              <w:left w:val="single" w:sz="6" w:space="0" w:color="5B9BD5" w:themeColor="accent5"/>
              <w:bottom w:val="single" w:sz="6" w:space="0" w:color="5B9BD5" w:themeColor="accent5"/>
              <w:right w:val="single" w:sz="6" w:space="0" w:color="5B9BD5" w:themeColor="accent5"/>
            </w:tcBorders>
            <w:shd w:val="clear" w:color="auto" w:fill="F2F2F2" w:themeFill="background1" w:themeFillShade="F2"/>
            <w:tcMar>
              <w:left w:w="135" w:type="dxa"/>
              <w:right w:w="135" w:type="dxa"/>
            </w:tcMar>
            <w:vAlign w:val="center"/>
          </w:tcPr>
          <w:p w14:paraId="5B08DB7F" w14:textId="624E5347" w:rsidR="2E58FE64" w:rsidRDefault="2E58FE64" w:rsidP="0022149E">
            <w:pPr>
              <w:spacing w:before="120" w:after="120"/>
              <w:jc w:val="center"/>
              <w:rPr>
                <w:rFonts w:ascii="Arial" w:eastAsia="Arial" w:hAnsi="Arial" w:cs="Arial"/>
                <w:b/>
                <w:bCs/>
                <w:sz w:val="16"/>
                <w:szCs w:val="16"/>
              </w:rPr>
            </w:pPr>
            <w:r w:rsidRPr="463FEC36">
              <w:rPr>
                <w:rFonts w:ascii="Arial" w:eastAsia="Arial" w:hAnsi="Arial" w:cs="Arial"/>
                <w:b/>
                <w:bCs/>
                <w:sz w:val="16"/>
                <w:szCs w:val="16"/>
              </w:rPr>
              <w:t>M</w:t>
            </w:r>
            <w:r w:rsidR="4FB95423" w:rsidRPr="463FEC36">
              <w:rPr>
                <w:rFonts w:ascii="Arial" w:eastAsia="Arial" w:hAnsi="Arial" w:cs="Arial"/>
                <w:b/>
                <w:bCs/>
                <w:sz w:val="16"/>
                <w:szCs w:val="16"/>
              </w:rPr>
              <w:t>eetme m</w:t>
            </w:r>
            <w:r w:rsidRPr="463FEC36">
              <w:rPr>
                <w:rFonts w:ascii="Arial" w:eastAsia="Arial" w:hAnsi="Arial" w:cs="Arial"/>
                <w:b/>
                <w:bCs/>
                <w:sz w:val="16"/>
                <w:szCs w:val="16"/>
              </w:rPr>
              <w:t>aht</w:t>
            </w:r>
          </w:p>
        </w:tc>
        <w:tc>
          <w:tcPr>
            <w:tcW w:w="1425" w:type="dxa"/>
            <w:vMerge w:val="restart"/>
            <w:tcBorders>
              <w:top w:val="single" w:sz="6" w:space="0" w:color="5B9BD5" w:themeColor="accent5"/>
              <w:left w:val="single" w:sz="6" w:space="0" w:color="5B9BD5" w:themeColor="accent5"/>
              <w:bottom w:val="single" w:sz="6" w:space="0" w:color="5B9BD5" w:themeColor="accent5"/>
              <w:right w:val="single" w:sz="6" w:space="0" w:color="5B9BD5" w:themeColor="accent5"/>
            </w:tcBorders>
            <w:shd w:val="clear" w:color="auto" w:fill="F2F2F2" w:themeFill="background1" w:themeFillShade="F2"/>
            <w:tcMar>
              <w:left w:w="135" w:type="dxa"/>
              <w:right w:w="135" w:type="dxa"/>
            </w:tcMar>
            <w:vAlign w:val="center"/>
          </w:tcPr>
          <w:p w14:paraId="45A1CDC4" w14:textId="4CF594BF" w:rsidR="2E58FE64" w:rsidRDefault="2E58FE64" w:rsidP="0022149E">
            <w:pPr>
              <w:spacing w:before="120" w:after="120"/>
              <w:jc w:val="center"/>
              <w:rPr>
                <w:rFonts w:ascii="Arial" w:eastAsia="Arial" w:hAnsi="Arial" w:cs="Arial"/>
                <w:b/>
                <w:bCs/>
                <w:sz w:val="16"/>
                <w:szCs w:val="16"/>
              </w:rPr>
            </w:pPr>
            <w:r w:rsidRPr="2E58FE64">
              <w:rPr>
                <w:rFonts w:ascii="Arial" w:eastAsia="Arial" w:hAnsi="Arial" w:cs="Arial"/>
                <w:b/>
                <w:bCs/>
                <w:sz w:val="16"/>
                <w:szCs w:val="16"/>
              </w:rPr>
              <w:t>Olemas</w:t>
            </w:r>
            <w:r w:rsidR="271155ED" w:rsidRPr="2E58FE64">
              <w:rPr>
                <w:rFonts w:ascii="Arial" w:eastAsia="Arial" w:hAnsi="Arial" w:cs="Arial"/>
                <w:b/>
                <w:bCs/>
                <w:sz w:val="16"/>
                <w:szCs w:val="16"/>
              </w:rPr>
              <w:t xml:space="preserve"> või </w:t>
            </w:r>
            <w:r w:rsidRPr="2E58FE64">
              <w:rPr>
                <w:rFonts w:ascii="Arial" w:eastAsia="Arial" w:hAnsi="Arial" w:cs="Arial"/>
                <w:b/>
                <w:bCs/>
                <w:sz w:val="16"/>
                <w:szCs w:val="16"/>
              </w:rPr>
              <w:t>lisanduv</w:t>
            </w:r>
            <w:r w:rsidR="3ED05388" w:rsidRPr="2E58FE64">
              <w:rPr>
                <w:rFonts w:ascii="Arial" w:eastAsia="Arial" w:hAnsi="Arial" w:cs="Arial"/>
                <w:b/>
                <w:bCs/>
                <w:sz w:val="16"/>
                <w:szCs w:val="16"/>
              </w:rPr>
              <w:t xml:space="preserve"> meede</w:t>
            </w:r>
          </w:p>
        </w:tc>
        <w:tc>
          <w:tcPr>
            <w:tcW w:w="1938" w:type="dxa"/>
            <w:vMerge w:val="restart"/>
            <w:tcBorders>
              <w:top w:val="single" w:sz="6" w:space="0" w:color="5B9BD5" w:themeColor="accent5"/>
              <w:left w:val="single" w:sz="6" w:space="0" w:color="5B9BD5" w:themeColor="accent5"/>
              <w:bottom w:val="single" w:sz="6" w:space="0" w:color="5B9BD5" w:themeColor="accent5"/>
              <w:right w:val="single" w:sz="6" w:space="0" w:color="5B9BD5" w:themeColor="accent5"/>
            </w:tcBorders>
            <w:shd w:val="clear" w:color="auto" w:fill="F2F2F2" w:themeFill="background1" w:themeFillShade="F2"/>
            <w:tcMar>
              <w:left w:w="135" w:type="dxa"/>
              <w:right w:w="135" w:type="dxa"/>
            </w:tcMar>
            <w:vAlign w:val="center"/>
          </w:tcPr>
          <w:p w14:paraId="3E89DBB5" w14:textId="3EBE1E26" w:rsidR="11FFA24B" w:rsidRDefault="11FFA24B" w:rsidP="0022149E">
            <w:pPr>
              <w:spacing w:after="180"/>
              <w:jc w:val="center"/>
              <w:rPr>
                <w:rFonts w:ascii="Arial" w:eastAsia="Arial" w:hAnsi="Arial" w:cs="Arial"/>
                <w:b/>
                <w:bCs/>
                <w:sz w:val="16"/>
                <w:szCs w:val="16"/>
              </w:rPr>
            </w:pPr>
            <w:r w:rsidRPr="2E58FE64">
              <w:rPr>
                <w:rFonts w:ascii="Arial" w:eastAsia="Arial" w:hAnsi="Arial" w:cs="Arial"/>
                <w:b/>
                <w:bCs/>
                <w:sz w:val="16"/>
                <w:szCs w:val="16"/>
              </w:rPr>
              <w:t>Vastutaja</w:t>
            </w:r>
          </w:p>
        </w:tc>
      </w:tr>
      <w:tr w:rsidR="00E8325F" w14:paraId="1970ACE5" w14:textId="77777777" w:rsidTr="0F00E842">
        <w:trPr>
          <w:trHeight w:val="300"/>
        </w:trPr>
        <w:tc>
          <w:tcPr>
            <w:tcW w:w="1680" w:type="dxa"/>
            <w:vMerge/>
            <w:vAlign w:val="center"/>
          </w:tcPr>
          <w:p w14:paraId="1E53A6E2" w14:textId="77777777" w:rsidR="00ED3DD1" w:rsidRDefault="00ED3DD1" w:rsidP="00E57547"/>
        </w:tc>
        <w:tc>
          <w:tcPr>
            <w:tcW w:w="925"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shd w:val="clear" w:color="auto" w:fill="F2F2F2" w:themeFill="background1" w:themeFillShade="F2"/>
            <w:tcMar>
              <w:left w:w="135" w:type="dxa"/>
              <w:right w:w="135" w:type="dxa"/>
            </w:tcMar>
            <w:vAlign w:val="center"/>
          </w:tcPr>
          <w:p w14:paraId="71B9F456" w14:textId="657875F8" w:rsidR="2E58FE64" w:rsidRDefault="55F36B78" w:rsidP="0022149E">
            <w:pPr>
              <w:spacing w:after="180"/>
              <w:jc w:val="center"/>
              <w:rPr>
                <w:rFonts w:ascii="Aptos Narrow" w:eastAsia="Aptos Narrow" w:hAnsi="Aptos Narrow" w:cs="Aptos Narrow"/>
                <w:b/>
                <w:bCs/>
                <w:sz w:val="16"/>
                <w:szCs w:val="16"/>
              </w:rPr>
            </w:pPr>
            <w:r w:rsidRPr="630ECEC8">
              <w:rPr>
                <w:rFonts w:ascii="Aptos Narrow" w:eastAsia="Aptos Narrow" w:hAnsi="Aptos Narrow" w:cs="Aptos Narrow"/>
                <w:b/>
                <w:bCs/>
                <w:sz w:val="16"/>
                <w:szCs w:val="16"/>
              </w:rPr>
              <w:t>t CO</w:t>
            </w:r>
            <w:r w:rsidRPr="630ECEC8">
              <w:rPr>
                <w:rFonts w:ascii="Aptos Narrow" w:eastAsia="Aptos Narrow" w:hAnsi="Aptos Narrow" w:cs="Aptos Narrow"/>
                <w:b/>
                <w:bCs/>
                <w:sz w:val="16"/>
                <w:szCs w:val="16"/>
                <w:vertAlign w:val="subscript"/>
              </w:rPr>
              <w:t>2</w:t>
            </w:r>
            <w:r w:rsidRPr="630ECEC8">
              <w:rPr>
                <w:rFonts w:ascii="Aptos Narrow" w:eastAsia="Aptos Narrow" w:hAnsi="Aptos Narrow" w:cs="Aptos Narrow"/>
                <w:b/>
                <w:bCs/>
                <w:sz w:val="16"/>
                <w:szCs w:val="16"/>
              </w:rPr>
              <w:t xml:space="preserve"> </w:t>
            </w:r>
            <w:proofErr w:type="spellStart"/>
            <w:r w:rsidRPr="630ECEC8">
              <w:rPr>
                <w:rFonts w:ascii="Aptos Narrow" w:eastAsia="Aptos Narrow" w:hAnsi="Aptos Narrow" w:cs="Aptos Narrow"/>
                <w:b/>
                <w:bCs/>
                <w:sz w:val="16"/>
                <w:szCs w:val="16"/>
              </w:rPr>
              <w:t>ekv</w:t>
            </w:r>
            <w:proofErr w:type="spellEnd"/>
            <w:r w:rsidRPr="630ECEC8">
              <w:rPr>
                <w:rFonts w:ascii="Aptos Narrow" w:eastAsia="Aptos Narrow" w:hAnsi="Aptos Narrow" w:cs="Aptos Narrow"/>
                <w:b/>
                <w:bCs/>
                <w:sz w:val="16"/>
                <w:szCs w:val="16"/>
              </w:rPr>
              <w:t xml:space="preserve"> aastas keskmiselt aastatel 2025–2030</w:t>
            </w:r>
          </w:p>
        </w:tc>
        <w:tc>
          <w:tcPr>
            <w:tcW w:w="1302"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shd w:val="clear" w:color="auto" w:fill="F2F2F2" w:themeFill="background1" w:themeFillShade="F2"/>
            <w:tcMar>
              <w:left w:w="135" w:type="dxa"/>
              <w:right w:w="135" w:type="dxa"/>
            </w:tcMar>
            <w:vAlign w:val="center"/>
          </w:tcPr>
          <w:p w14:paraId="6030E3F0" w14:textId="4E0E6615" w:rsidR="2E58FE64" w:rsidRDefault="55F36B78" w:rsidP="0022149E">
            <w:pPr>
              <w:spacing w:after="180"/>
              <w:jc w:val="center"/>
              <w:rPr>
                <w:rFonts w:ascii="Aptos Narrow" w:eastAsia="Aptos Narrow" w:hAnsi="Aptos Narrow" w:cs="Aptos Narrow"/>
                <w:b/>
                <w:bCs/>
                <w:sz w:val="16"/>
                <w:szCs w:val="16"/>
              </w:rPr>
            </w:pPr>
            <w:r w:rsidRPr="630ECEC8">
              <w:rPr>
                <w:rFonts w:ascii="Aptos Narrow" w:eastAsia="Aptos Narrow" w:hAnsi="Aptos Narrow" w:cs="Aptos Narrow"/>
                <w:b/>
                <w:bCs/>
                <w:sz w:val="16"/>
                <w:szCs w:val="16"/>
              </w:rPr>
              <w:t>t CO</w:t>
            </w:r>
            <w:r w:rsidRPr="630ECEC8">
              <w:rPr>
                <w:rFonts w:ascii="Aptos Narrow" w:eastAsia="Aptos Narrow" w:hAnsi="Aptos Narrow" w:cs="Aptos Narrow"/>
                <w:b/>
                <w:bCs/>
                <w:sz w:val="16"/>
                <w:szCs w:val="16"/>
                <w:vertAlign w:val="subscript"/>
              </w:rPr>
              <w:t>2</w:t>
            </w:r>
            <w:r w:rsidRPr="630ECEC8">
              <w:rPr>
                <w:rFonts w:ascii="Aptos Narrow" w:eastAsia="Aptos Narrow" w:hAnsi="Aptos Narrow" w:cs="Aptos Narrow"/>
                <w:b/>
                <w:bCs/>
                <w:sz w:val="16"/>
                <w:szCs w:val="16"/>
              </w:rPr>
              <w:t xml:space="preserve"> </w:t>
            </w:r>
            <w:proofErr w:type="spellStart"/>
            <w:r w:rsidRPr="630ECEC8">
              <w:rPr>
                <w:rFonts w:ascii="Aptos Narrow" w:eastAsia="Aptos Narrow" w:hAnsi="Aptos Narrow" w:cs="Aptos Narrow"/>
                <w:b/>
                <w:bCs/>
                <w:sz w:val="16"/>
                <w:szCs w:val="16"/>
              </w:rPr>
              <w:t>ekv</w:t>
            </w:r>
            <w:proofErr w:type="spellEnd"/>
            <w:r w:rsidRPr="630ECEC8">
              <w:rPr>
                <w:rFonts w:ascii="Aptos Narrow" w:eastAsia="Aptos Narrow" w:hAnsi="Aptos Narrow" w:cs="Aptos Narrow"/>
                <w:b/>
                <w:bCs/>
                <w:sz w:val="16"/>
                <w:szCs w:val="16"/>
              </w:rPr>
              <w:t xml:space="preserve"> aastas keskmiselt aastatel </w:t>
            </w:r>
            <w:r w:rsidR="376E6D9C" w:rsidRPr="630ECEC8">
              <w:rPr>
                <w:rFonts w:ascii="Aptos Narrow" w:eastAsia="Aptos Narrow" w:hAnsi="Aptos Narrow" w:cs="Aptos Narrow"/>
                <w:b/>
                <w:bCs/>
                <w:sz w:val="16"/>
                <w:szCs w:val="16"/>
              </w:rPr>
              <w:t>203</w:t>
            </w:r>
            <w:r w:rsidR="547F0F49" w:rsidRPr="630ECEC8">
              <w:rPr>
                <w:rFonts w:ascii="Aptos Narrow" w:eastAsia="Aptos Narrow" w:hAnsi="Aptos Narrow" w:cs="Aptos Narrow"/>
                <w:b/>
                <w:bCs/>
                <w:sz w:val="16"/>
                <w:szCs w:val="16"/>
              </w:rPr>
              <w:t>1</w:t>
            </w:r>
            <w:r w:rsidRPr="630ECEC8">
              <w:rPr>
                <w:rFonts w:ascii="Aptos Narrow" w:eastAsia="Aptos Narrow" w:hAnsi="Aptos Narrow" w:cs="Aptos Narrow"/>
                <w:b/>
                <w:bCs/>
                <w:sz w:val="16"/>
                <w:szCs w:val="16"/>
              </w:rPr>
              <w:t>–2040</w:t>
            </w:r>
          </w:p>
        </w:tc>
        <w:tc>
          <w:tcPr>
            <w:tcW w:w="1786" w:type="dxa"/>
            <w:vMerge/>
            <w:vAlign w:val="center"/>
          </w:tcPr>
          <w:p w14:paraId="10F91106" w14:textId="77777777" w:rsidR="00ED3DD1" w:rsidRDefault="00ED3DD1" w:rsidP="00E57547"/>
        </w:tc>
        <w:tc>
          <w:tcPr>
            <w:tcW w:w="1425" w:type="dxa"/>
            <w:vMerge/>
            <w:vAlign w:val="center"/>
          </w:tcPr>
          <w:p w14:paraId="1348FEA5" w14:textId="77777777" w:rsidR="00ED3DD1" w:rsidRDefault="00ED3DD1" w:rsidP="00E57547"/>
        </w:tc>
        <w:tc>
          <w:tcPr>
            <w:tcW w:w="1938" w:type="dxa"/>
            <w:vMerge/>
            <w:vAlign w:val="center"/>
          </w:tcPr>
          <w:p w14:paraId="530A4935" w14:textId="77777777" w:rsidR="00ED3DD1" w:rsidRDefault="00ED3DD1" w:rsidP="00E57547"/>
        </w:tc>
      </w:tr>
      <w:tr w:rsidR="2E58FE64" w14:paraId="11782A4F" w14:textId="77777777" w:rsidTr="2B2CB921">
        <w:trPr>
          <w:trHeight w:val="573"/>
        </w:trPr>
        <w:tc>
          <w:tcPr>
            <w:tcW w:w="9056" w:type="dxa"/>
            <w:gridSpan w:val="6"/>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vAlign w:val="center"/>
          </w:tcPr>
          <w:p w14:paraId="2F0CAD8C" w14:textId="5610CFBD" w:rsidR="2E58FE64" w:rsidRDefault="6E3A89FB" w:rsidP="0022149E">
            <w:pPr>
              <w:pStyle w:val="Loendilik"/>
              <w:numPr>
                <w:ilvl w:val="0"/>
                <w:numId w:val="13"/>
              </w:numPr>
              <w:rPr>
                <w:rFonts w:ascii="Arial" w:eastAsia="Arial" w:hAnsi="Arial" w:cs="Arial"/>
                <w:b/>
                <w:bCs/>
                <w:sz w:val="16"/>
                <w:szCs w:val="16"/>
              </w:rPr>
            </w:pPr>
            <w:r w:rsidRPr="630ECEC8">
              <w:rPr>
                <w:rFonts w:ascii="Arial" w:eastAsia="Arial" w:hAnsi="Arial" w:cs="Arial"/>
                <w:b/>
                <w:bCs/>
                <w:sz w:val="16"/>
                <w:szCs w:val="16"/>
              </w:rPr>
              <w:t>Säästvate liikumisviiside kättesaadavuse arendamine</w:t>
            </w:r>
            <w:r w:rsidR="246428C1" w:rsidRPr="630ECEC8">
              <w:rPr>
                <w:rFonts w:ascii="Arial" w:eastAsia="Arial" w:hAnsi="Arial" w:cs="Arial"/>
                <w:b/>
                <w:bCs/>
                <w:sz w:val="16"/>
                <w:szCs w:val="16"/>
              </w:rPr>
              <w:t>,</w:t>
            </w:r>
            <w:r w:rsidR="246428C1" w:rsidRPr="630ECEC8">
              <w:rPr>
                <w:rFonts w:ascii="Arial" w:eastAsia="Arial" w:hAnsi="Arial" w:cs="Arial"/>
                <w:sz w:val="16"/>
                <w:szCs w:val="16"/>
              </w:rPr>
              <w:t xml:space="preserve"> sh</w:t>
            </w:r>
          </w:p>
        </w:tc>
      </w:tr>
      <w:tr w:rsidR="2E58FE64" w14:paraId="230E2C56" w14:textId="77777777" w:rsidTr="0F00E842">
        <w:trPr>
          <w:trHeight w:val="300"/>
        </w:trPr>
        <w:tc>
          <w:tcPr>
            <w:tcW w:w="1680"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1462FB10" w14:textId="4AFB2402" w:rsidR="2E58FE64" w:rsidRPr="00A30BA4" w:rsidRDefault="6354B5D3" w:rsidP="0022149E">
            <w:pPr>
              <w:rPr>
                <w:rFonts w:eastAsia="Calibri"/>
                <w:sz w:val="18"/>
                <w:szCs w:val="18"/>
              </w:rPr>
            </w:pPr>
            <w:r w:rsidRPr="630ECEC8">
              <w:rPr>
                <w:rFonts w:eastAsia="Calibri"/>
                <w:sz w:val="18"/>
                <w:szCs w:val="18"/>
              </w:rPr>
              <w:t>R</w:t>
            </w:r>
            <w:r w:rsidR="0C7A793A" w:rsidRPr="630ECEC8">
              <w:rPr>
                <w:rFonts w:eastAsia="Calibri"/>
                <w:sz w:val="18"/>
                <w:szCs w:val="18"/>
              </w:rPr>
              <w:t>atta- ja jalgteede arendamine</w:t>
            </w:r>
          </w:p>
        </w:tc>
        <w:tc>
          <w:tcPr>
            <w:tcW w:w="925"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4909AFDA" w14:textId="2C16749F" w:rsidR="2E58FE64" w:rsidRPr="00A30BA4" w:rsidRDefault="7DDAC067" w:rsidP="00E57547">
            <w:pPr>
              <w:rPr>
                <w:rFonts w:eastAsia="Calibri"/>
                <w:color w:val="000000" w:themeColor="text1"/>
                <w:sz w:val="18"/>
                <w:szCs w:val="18"/>
              </w:rPr>
            </w:pPr>
            <w:r w:rsidRPr="6358098D">
              <w:rPr>
                <w:rFonts w:eastAsia="Arial"/>
                <w:sz w:val="18"/>
                <w:szCs w:val="18"/>
              </w:rPr>
              <w:t>3680</w:t>
            </w:r>
          </w:p>
        </w:tc>
        <w:tc>
          <w:tcPr>
            <w:tcW w:w="1302"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43292730" w14:textId="38CE9658" w:rsidR="2E58FE64" w:rsidRPr="00A30BA4" w:rsidRDefault="30678531" w:rsidP="0022149E">
            <w:pPr>
              <w:spacing w:after="180"/>
              <w:rPr>
                <w:rFonts w:eastAsia="Arial"/>
                <w:sz w:val="18"/>
                <w:szCs w:val="18"/>
              </w:rPr>
            </w:pPr>
            <w:r w:rsidRPr="6358098D">
              <w:rPr>
                <w:rFonts w:eastAsia="Arial"/>
                <w:sz w:val="18"/>
                <w:szCs w:val="18"/>
              </w:rPr>
              <w:t>23</w:t>
            </w:r>
            <w:r w:rsidR="0C7A793A" w:rsidRPr="6358098D">
              <w:rPr>
                <w:rFonts w:eastAsia="Arial"/>
                <w:sz w:val="18"/>
                <w:szCs w:val="18"/>
              </w:rPr>
              <w:t>000</w:t>
            </w:r>
          </w:p>
        </w:tc>
        <w:tc>
          <w:tcPr>
            <w:tcW w:w="1786"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1FC972DC" w14:textId="5552623C" w:rsidR="3C7D6213" w:rsidRPr="00A30BA4" w:rsidRDefault="015600C1" w:rsidP="00E57547">
            <w:pPr>
              <w:rPr>
                <w:rFonts w:eastAsia="Calibri"/>
                <w:color w:val="000000" w:themeColor="text1"/>
                <w:sz w:val="18"/>
                <w:szCs w:val="18"/>
              </w:rPr>
            </w:pPr>
            <w:r w:rsidRPr="630ECEC8">
              <w:rPr>
                <w:rFonts w:eastAsia="Calibri"/>
                <w:color w:val="000000" w:themeColor="text1"/>
                <w:sz w:val="18"/>
                <w:szCs w:val="18"/>
              </w:rPr>
              <w:t>230 km uusi teid</w:t>
            </w:r>
          </w:p>
        </w:tc>
        <w:tc>
          <w:tcPr>
            <w:tcW w:w="1425"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3D6227ED" w14:textId="27FBB434" w:rsidR="2E58FE64" w:rsidRPr="00A30BA4" w:rsidRDefault="0C7A793A" w:rsidP="00E57547">
            <w:pPr>
              <w:rPr>
                <w:rFonts w:eastAsia="Calibri"/>
                <w:color w:val="000000" w:themeColor="text1"/>
                <w:sz w:val="18"/>
                <w:szCs w:val="18"/>
              </w:rPr>
            </w:pPr>
            <w:r w:rsidRPr="630ECEC8">
              <w:rPr>
                <w:rFonts w:eastAsia="Calibri"/>
                <w:color w:val="000000" w:themeColor="text1"/>
                <w:sz w:val="18"/>
                <w:szCs w:val="18"/>
              </w:rPr>
              <w:t>Olemasolev ja lisanduv</w:t>
            </w:r>
          </w:p>
        </w:tc>
        <w:tc>
          <w:tcPr>
            <w:tcW w:w="1938"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68FC7747" w14:textId="5668AEF2" w:rsidR="2E58FE64" w:rsidRPr="00A30BA4" w:rsidRDefault="0C7A793A" w:rsidP="00E57547">
            <w:pPr>
              <w:rPr>
                <w:rFonts w:eastAsia="Calibri"/>
                <w:color w:val="000000" w:themeColor="text1"/>
                <w:sz w:val="18"/>
                <w:szCs w:val="18"/>
              </w:rPr>
            </w:pPr>
            <w:r w:rsidRPr="630ECEC8">
              <w:rPr>
                <w:rFonts w:eastAsia="Calibri"/>
                <w:color w:val="000000" w:themeColor="text1"/>
                <w:sz w:val="18"/>
                <w:szCs w:val="18"/>
              </w:rPr>
              <w:t>Riik ja KOV</w:t>
            </w:r>
          </w:p>
        </w:tc>
      </w:tr>
      <w:tr w:rsidR="2E58FE64" w14:paraId="1E7BD058" w14:textId="77777777" w:rsidTr="0F00E842">
        <w:trPr>
          <w:trHeight w:val="300"/>
        </w:trPr>
        <w:tc>
          <w:tcPr>
            <w:tcW w:w="1680"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597B4CE1" w14:textId="5D20403D" w:rsidR="2E58FE64" w:rsidRPr="00A30BA4" w:rsidRDefault="0C7A793A" w:rsidP="0022149E">
            <w:pPr>
              <w:rPr>
                <w:rFonts w:eastAsia="Calibri"/>
                <w:sz w:val="18"/>
                <w:szCs w:val="18"/>
              </w:rPr>
            </w:pPr>
            <w:r w:rsidRPr="630ECEC8">
              <w:rPr>
                <w:rFonts w:eastAsia="Calibri"/>
                <w:sz w:val="18"/>
                <w:szCs w:val="18"/>
              </w:rPr>
              <w:t>Tallinna trammiliinide arendamine</w:t>
            </w:r>
          </w:p>
        </w:tc>
        <w:tc>
          <w:tcPr>
            <w:tcW w:w="925"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3080BEC9" w14:textId="1D9AA21D" w:rsidR="2E58FE64" w:rsidRPr="00A30BA4" w:rsidRDefault="718A5B4F" w:rsidP="00E57547">
            <w:pPr>
              <w:rPr>
                <w:rFonts w:eastAsia="Calibri"/>
                <w:color w:val="000000" w:themeColor="text1"/>
                <w:sz w:val="18"/>
                <w:szCs w:val="18"/>
              </w:rPr>
            </w:pPr>
            <w:r w:rsidRPr="6358098D">
              <w:rPr>
                <w:rFonts w:eastAsia="Arial"/>
                <w:sz w:val="18"/>
                <w:szCs w:val="18"/>
              </w:rPr>
              <w:t>5530</w:t>
            </w:r>
          </w:p>
        </w:tc>
        <w:tc>
          <w:tcPr>
            <w:tcW w:w="1302"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503DA8AB" w14:textId="663676AD" w:rsidR="2E58FE64" w:rsidRPr="00A30BA4" w:rsidRDefault="62704CDA" w:rsidP="0022149E">
            <w:pPr>
              <w:spacing w:after="180"/>
              <w:rPr>
                <w:rFonts w:eastAsia="Arial"/>
                <w:sz w:val="18"/>
                <w:szCs w:val="18"/>
              </w:rPr>
            </w:pPr>
            <w:r w:rsidRPr="6358098D">
              <w:rPr>
                <w:rFonts w:eastAsia="Arial"/>
                <w:sz w:val="18"/>
                <w:szCs w:val="18"/>
              </w:rPr>
              <w:t>50845</w:t>
            </w:r>
          </w:p>
        </w:tc>
        <w:tc>
          <w:tcPr>
            <w:tcW w:w="1786"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22EC13AA" w14:textId="7FB28BDE" w:rsidR="3C7D6213" w:rsidRPr="00A30BA4" w:rsidRDefault="00A85BA2" w:rsidP="00E57547">
            <w:pPr>
              <w:rPr>
                <w:rFonts w:eastAsia="Calibri"/>
                <w:color w:val="000000" w:themeColor="text1"/>
                <w:sz w:val="18"/>
                <w:szCs w:val="18"/>
              </w:rPr>
            </w:pPr>
            <w:r>
              <w:rPr>
                <w:rFonts w:eastAsia="Calibri"/>
                <w:color w:val="000000" w:themeColor="text1"/>
                <w:sz w:val="18"/>
                <w:szCs w:val="18"/>
              </w:rPr>
              <w:t xml:space="preserve">8 km </w:t>
            </w:r>
            <w:r w:rsidR="015600C1" w:rsidRPr="630ECEC8">
              <w:rPr>
                <w:rFonts w:eastAsia="Calibri"/>
                <w:color w:val="000000" w:themeColor="text1"/>
                <w:sz w:val="18"/>
                <w:szCs w:val="18"/>
              </w:rPr>
              <w:t>uusi trammiliine</w:t>
            </w:r>
            <w:r w:rsidR="005F4EAA">
              <w:rPr>
                <w:rFonts w:eastAsia="Calibri"/>
                <w:color w:val="000000" w:themeColor="text1"/>
                <w:sz w:val="18"/>
                <w:szCs w:val="18"/>
              </w:rPr>
              <w:t xml:space="preserve"> (so. </w:t>
            </w:r>
            <w:r w:rsidR="00FA6594">
              <w:rPr>
                <w:rFonts w:eastAsia="Calibri"/>
                <w:color w:val="000000" w:themeColor="text1"/>
                <w:sz w:val="18"/>
                <w:szCs w:val="18"/>
              </w:rPr>
              <w:t>e</w:t>
            </w:r>
            <w:r w:rsidR="005F4EAA">
              <w:rPr>
                <w:rFonts w:eastAsia="Calibri"/>
                <w:color w:val="000000" w:themeColor="text1"/>
                <w:sz w:val="18"/>
                <w:szCs w:val="18"/>
              </w:rPr>
              <w:t>dasi-tagasi 16 km)</w:t>
            </w:r>
          </w:p>
        </w:tc>
        <w:tc>
          <w:tcPr>
            <w:tcW w:w="1425"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4F6B0DE2" w14:textId="6BF00B08" w:rsidR="2E58FE64" w:rsidRPr="00A30BA4" w:rsidRDefault="0C7A793A" w:rsidP="00E57547">
            <w:pPr>
              <w:rPr>
                <w:rFonts w:eastAsia="Calibri"/>
                <w:color w:val="000000" w:themeColor="text1"/>
                <w:sz w:val="18"/>
                <w:szCs w:val="18"/>
              </w:rPr>
            </w:pPr>
            <w:r w:rsidRPr="630ECEC8">
              <w:rPr>
                <w:rFonts w:eastAsia="Calibri"/>
                <w:color w:val="000000" w:themeColor="text1"/>
                <w:sz w:val="18"/>
                <w:szCs w:val="18"/>
              </w:rPr>
              <w:t>Olemasolev ja lisanduv</w:t>
            </w:r>
          </w:p>
        </w:tc>
        <w:tc>
          <w:tcPr>
            <w:tcW w:w="1938"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44B7FF30" w14:textId="3D94E6A7" w:rsidR="2E58FE64" w:rsidRPr="00A30BA4" w:rsidRDefault="0C7A793A" w:rsidP="00E57547">
            <w:pPr>
              <w:rPr>
                <w:rFonts w:eastAsia="Calibri"/>
                <w:color w:val="000000" w:themeColor="text1"/>
                <w:sz w:val="18"/>
                <w:szCs w:val="18"/>
              </w:rPr>
            </w:pPr>
            <w:r w:rsidRPr="630ECEC8">
              <w:rPr>
                <w:rFonts w:eastAsia="Calibri"/>
                <w:color w:val="000000" w:themeColor="text1"/>
                <w:sz w:val="18"/>
                <w:szCs w:val="18"/>
              </w:rPr>
              <w:t>Riik ja KOV</w:t>
            </w:r>
          </w:p>
        </w:tc>
      </w:tr>
      <w:tr w:rsidR="182FC7C6" w14:paraId="13A2FC3C" w14:textId="77777777" w:rsidTr="0F00E842">
        <w:trPr>
          <w:trHeight w:val="300"/>
        </w:trPr>
        <w:tc>
          <w:tcPr>
            <w:tcW w:w="1680"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36D1AE20" w14:textId="74D38D72" w:rsidR="57577873" w:rsidRPr="00A30BA4" w:rsidRDefault="4EB52087" w:rsidP="0022149E">
            <w:pPr>
              <w:rPr>
                <w:rFonts w:eastAsia="Calibri"/>
                <w:sz w:val="18"/>
                <w:szCs w:val="18"/>
              </w:rPr>
            </w:pPr>
            <w:r w:rsidRPr="630ECEC8">
              <w:rPr>
                <w:rFonts w:eastAsia="Calibri"/>
                <w:sz w:val="18"/>
                <w:szCs w:val="18"/>
              </w:rPr>
              <w:t>Ühistranspordist lähtuv planeerimine</w:t>
            </w:r>
          </w:p>
        </w:tc>
        <w:tc>
          <w:tcPr>
            <w:tcW w:w="925"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353683E0" w14:textId="3307D143" w:rsidR="57577873" w:rsidRPr="00A30BA4" w:rsidRDefault="492DA018" w:rsidP="0022149E">
            <w:pPr>
              <w:rPr>
                <w:rFonts w:eastAsia="Arial"/>
                <w:sz w:val="18"/>
                <w:szCs w:val="18"/>
              </w:rPr>
            </w:pPr>
            <w:r w:rsidRPr="6358098D">
              <w:rPr>
                <w:rFonts w:eastAsia="Arial"/>
                <w:sz w:val="18"/>
                <w:szCs w:val="18"/>
              </w:rPr>
              <w:t>6120</w:t>
            </w:r>
          </w:p>
        </w:tc>
        <w:tc>
          <w:tcPr>
            <w:tcW w:w="1302"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73327BFB" w14:textId="3933BAF1" w:rsidR="57577873" w:rsidRPr="00A30BA4" w:rsidRDefault="57153FB2" w:rsidP="0022149E">
            <w:pPr>
              <w:rPr>
                <w:rFonts w:eastAsia="Arial"/>
                <w:sz w:val="18"/>
                <w:szCs w:val="18"/>
              </w:rPr>
            </w:pPr>
            <w:r w:rsidRPr="6358098D">
              <w:rPr>
                <w:rFonts w:eastAsia="Arial"/>
                <w:sz w:val="18"/>
                <w:szCs w:val="18"/>
              </w:rPr>
              <w:t>30370</w:t>
            </w:r>
          </w:p>
        </w:tc>
        <w:tc>
          <w:tcPr>
            <w:tcW w:w="1786"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10763C46" w14:textId="1E995035" w:rsidR="182FC7C6" w:rsidRPr="00A30BA4" w:rsidRDefault="182FC7C6" w:rsidP="0022149E">
            <w:pPr>
              <w:rPr>
                <w:rFonts w:eastAsia="Arial"/>
                <w:sz w:val="18"/>
                <w:szCs w:val="18"/>
              </w:rPr>
            </w:pPr>
          </w:p>
        </w:tc>
        <w:tc>
          <w:tcPr>
            <w:tcW w:w="1425"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26D8ABC8" w14:textId="5488A250" w:rsidR="182FC7C6" w:rsidRPr="00A30BA4" w:rsidRDefault="183A3C9A" w:rsidP="00E57547">
            <w:pPr>
              <w:rPr>
                <w:rFonts w:eastAsia="Arial"/>
                <w:sz w:val="18"/>
                <w:szCs w:val="18"/>
              </w:rPr>
            </w:pPr>
            <w:r w:rsidRPr="630ECEC8">
              <w:rPr>
                <w:rFonts w:eastAsia="Calibri"/>
                <w:color w:val="000000" w:themeColor="text1"/>
                <w:sz w:val="18"/>
                <w:szCs w:val="18"/>
              </w:rPr>
              <w:t>Olemasolev</w:t>
            </w:r>
            <w:r w:rsidRPr="630ECEC8">
              <w:rPr>
                <w:rFonts w:eastAsia="Arial"/>
                <w:sz w:val="18"/>
                <w:szCs w:val="18"/>
              </w:rPr>
              <w:t xml:space="preserve"> ja lisanduv</w:t>
            </w:r>
          </w:p>
        </w:tc>
        <w:tc>
          <w:tcPr>
            <w:tcW w:w="1938"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2A87EE64" w14:textId="6DD215F7" w:rsidR="182FC7C6" w:rsidRPr="00A30BA4" w:rsidRDefault="183A3C9A" w:rsidP="00E57547">
            <w:pPr>
              <w:rPr>
                <w:rFonts w:eastAsia="Arial"/>
                <w:sz w:val="18"/>
                <w:szCs w:val="18"/>
              </w:rPr>
            </w:pPr>
            <w:r w:rsidRPr="630ECEC8">
              <w:rPr>
                <w:rFonts w:eastAsia="Arial"/>
                <w:sz w:val="18"/>
                <w:szCs w:val="18"/>
              </w:rPr>
              <w:t>Riik ja KOV</w:t>
            </w:r>
          </w:p>
        </w:tc>
      </w:tr>
      <w:tr w:rsidR="2E58FE64" w14:paraId="0D294FB6" w14:textId="77777777" w:rsidTr="2B2CB921">
        <w:trPr>
          <w:trHeight w:val="300"/>
        </w:trPr>
        <w:tc>
          <w:tcPr>
            <w:tcW w:w="9056" w:type="dxa"/>
            <w:gridSpan w:val="6"/>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69F0589B" w14:textId="7F6E367A" w:rsidR="2E58FE64" w:rsidRDefault="08D3D594" w:rsidP="0022149E">
            <w:pPr>
              <w:pStyle w:val="Loendilik"/>
              <w:numPr>
                <w:ilvl w:val="0"/>
                <w:numId w:val="13"/>
              </w:numPr>
              <w:spacing w:after="180"/>
              <w:rPr>
                <w:rFonts w:ascii="Arial" w:eastAsia="Arial" w:hAnsi="Arial" w:cs="Arial"/>
                <w:sz w:val="16"/>
                <w:szCs w:val="16"/>
              </w:rPr>
            </w:pPr>
            <w:r w:rsidRPr="7AB21BFF">
              <w:rPr>
                <w:rFonts w:ascii="Arial" w:eastAsia="Arial" w:hAnsi="Arial" w:cs="Arial"/>
                <w:b/>
                <w:bCs/>
                <w:sz w:val="16"/>
                <w:szCs w:val="16"/>
              </w:rPr>
              <w:t>Raudteeliikluse arendamine</w:t>
            </w:r>
            <w:r w:rsidRPr="7AB21BFF">
              <w:rPr>
                <w:rFonts w:ascii="Arial" w:eastAsia="Arial" w:hAnsi="Arial" w:cs="Arial"/>
                <w:sz w:val="16"/>
                <w:szCs w:val="16"/>
              </w:rPr>
              <w:t>, sh</w:t>
            </w:r>
          </w:p>
        </w:tc>
      </w:tr>
      <w:tr w:rsidR="2E58FE64" w14:paraId="659B4942" w14:textId="6B76A9BF" w:rsidTr="0F00E842">
        <w:trPr>
          <w:trHeight w:val="300"/>
        </w:trPr>
        <w:tc>
          <w:tcPr>
            <w:tcW w:w="1680"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50283C1C" w14:textId="45DF804F" w:rsidR="2E58FE64" w:rsidRPr="00A30BA4" w:rsidRDefault="0C7A793A" w:rsidP="0022149E">
            <w:pPr>
              <w:rPr>
                <w:rFonts w:eastAsia="Arial"/>
                <w:sz w:val="18"/>
                <w:szCs w:val="18"/>
              </w:rPr>
            </w:pPr>
            <w:r w:rsidRPr="630ECEC8">
              <w:rPr>
                <w:rFonts w:eastAsia="Arial"/>
                <w:sz w:val="18"/>
                <w:szCs w:val="18"/>
              </w:rPr>
              <w:t>Rail Baltic</w:t>
            </w:r>
          </w:p>
        </w:tc>
        <w:tc>
          <w:tcPr>
            <w:tcW w:w="925"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53D47A26" w14:textId="2C2837ED" w:rsidR="2E58FE64" w:rsidRPr="00A30BA4" w:rsidRDefault="0C7A793A" w:rsidP="00E57547">
            <w:pPr>
              <w:rPr>
                <w:rFonts w:eastAsia="Arial"/>
                <w:sz w:val="18"/>
                <w:szCs w:val="18"/>
              </w:rPr>
            </w:pPr>
            <w:r w:rsidRPr="630ECEC8">
              <w:rPr>
                <w:rFonts w:eastAsia="Arial"/>
                <w:sz w:val="18"/>
                <w:szCs w:val="18"/>
              </w:rPr>
              <w:t>0</w:t>
            </w:r>
          </w:p>
        </w:tc>
        <w:tc>
          <w:tcPr>
            <w:tcW w:w="1302"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168276D4" w14:textId="6F221100" w:rsidR="2E58FE64" w:rsidRPr="00A30BA4" w:rsidRDefault="0C7A793A" w:rsidP="0022149E">
            <w:pPr>
              <w:rPr>
                <w:rFonts w:eastAsia="Arial"/>
                <w:sz w:val="18"/>
                <w:szCs w:val="18"/>
              </w:rPr>
            </w:pPr>
            <w:r w:rsidRPr="630ECEC8">
              <w:rPr>
                <w:rFonts w:eastAsia="Arial"/>
                <w:sz w:val="18"/>
                <w:szCs w:val="18"/>
              </w:rPr>
              <w:t>47 200</w:t>
            </w:r>
          </w:p>
        </w:tc>
        <w:tc>
          <w:tcPr>
            <w:tcW w:w="1786"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126B1482" w14:textId="543DFA41" w:rsidR="2E58FE64" w:rsidRPr="00A30BA4" w:rsidRDefault="6A4A3F66" w:rsidP="00E57547">
            <w:pPr>
              <w:rPr>
                <w:rFonts w:eastAsia="Arial"/>
                <w:sz w:val="18"/>
                <w:szCs w:val="18"/>
              </w:rPr>
            </w:pPr>
            <w:r w:rsidRPr="630ECEC8">
              <w:rPr>
                <w:rFonts w:eastAsia="Arial"/>
                <w:sz w:val="18"/>
                <w:szCs w:val="18"/>
              </w:rPr>
              <w:t>213 km elektriraudteed</w:t>
            </w:r>
          </w:p>
        </w:tc>
        <w:tc>
          <w:tcPr>
            <w:tcW w:w="1425"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772F1F0E" w14:textId="260A7DAC" w:rsidR="2E58FE64" w:rsidRPr="00A30BA4" w:rsidRDefault="0C7A793A" w:rsidP="00E57547">
            <w:pPr>
              <w:rPr>
                <w:rFonts w:eastAsia="Arial"/>
                <w:sz w:val="18"/>
                <w:szCs w:val="18"/>
              </w:rPr>
            </w:pPr>
            <w:r w:rsidRPr="630ECEC8">
              <w:rPr>
                <w:rFonts w:eastAsia="Arial"/>
                <w:sz w:val="18"/>
                <w:szCs w:val="18"/>
              </w:rPr>
              <w:t>Olemasolev</w:t>
            </w:r>
          </w:p>
        </w:tc>
        <w:tc>
          <w:tcPr>
            <w:tcW w:w="1938"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25E20EF6" w14:textId="205C64A2" w:rsidR="2E58FE64" w:rsidRPr="00A30BA4" w:rsidRDefault="0C7A793A" w:rsidP="00E57547">
            <w:pPr>
              <w:rPr>
                <w:rFonts w:eastAsia="Arial"/>
                <w:sz w:val="18"/>
                <w:szCs w:val="18"/>
              </w:rPr>
            </w:pPr>
            <w:r w:rsidRPr="630ECEC8">
              <w:rPr>
                <w:rFonts w:eastAsia="Arial"/>
                <w:sz w:val="18"/>
                <w:szCs w:val="18"/>
              </w:rPr>
              <w:t>Riik</w:t>
            </w:r>
          </w:p>
        </w:tc>
      </w:tr>
      <w:tr w:rsidR="00873F23" w14:paraId="01F666D3" w14:textId="77777777" w:rsidTr="0F00E842">
        <w:trPr>
          <w:trHeight w:val="300"/>
        </w:trPr>
        <w:tc>
          <w:tcPr>
            <w:tcW w:w="1680" w:type="dxa"/>
            <w:tcBorders>
              <w:top w:val="single" w:sz="6" w:space="0" w:color="5B9BD5" w:themeColor="accent5"/>
              <w:left w:val="single" w:sz="6" w:space="0" w:color="5B9BD5" w:themeColor="accent5"/>
              <w:bottom w:val="single" w:sz="4" w:space="0" w:color="4472C4" w:themeColor="accent1"/>
              <w:right w:val="single" w:sz="6" w:space="0" w:color="5B9BD5" w:themeColor="accent5"/>
            </w:tcBorders>
            <w:tcMar>
              <w:left w:w="135" w:type="dxa"/>
              <w:right w:w="135" w:type="dxa"/>
            </w:tcMar>
          </w:tcPr>
          <w:p w14:paraId="04FBDAEE" w14:textId="7635CD28" w:rsidR="2E58FE64" w:rsidRPr="00A30BA4" w:rsidRDefault="0C7A793A" w:rsidP="0022149E">
            <w:pPr>
              <w:rPr>
                <w:rFonts w:eastAsia="Arial"/>
                <w:sz w:val="18"/>
                <w:szCs w:val="18"/>
              </w:rPr>
            </w:pPr>
            <w:r w:rsidRPr="630ECEC8">
              <w:rPr>
                <w:rFonts w:eastAsia="Arial"/>
                <w:sz w:val="18"/>
                <w:szCs w:val="18"/>
              </w:rPr>
              <w:t>Raudtee</w:t>
            </w:r>
            <w:r w:rsidR="495EAF37" w:rsidRPr="630ECEC8">
              <w:rPr>
                <w:rFonts w:eastAsia="Arial"/>
                <w:sz w:val="18"/>
                <w:szCs w:val="18"/>
              </w:rPr>
              <w:t xml:space="preserve"> </w:t>
            </w:r>
            <w:r w:rsidRPr="630ECEC8">
              <w:rPr>
                <w:rFonts w:eastAsia="Arial"/>
                <w:sz w:val="18"/>
                <w:szCs w:val="18"/>
              </w:rPr>
              <w:t>elektrifitseerimine</w:t>
            </w:r>
          </w:p>
        </w:tc>
        <w:tc>
          <w:tcPr>
            <w:tcW w:w="925" w:type="dxa"/>
            <w:vMerge w:val="restart"/>
            <w:tcBorders>
              <w:top w:val="single" w:sz="6" w:space="0" w:color="5B9BD5" w:themeColor="accent5"/>
              <w:left w:val="single" w:sz="6" w:space="0" w:color="5B9BD5" w:themeColor="accent5"/>
              <w:bottom w:val="single" w:sz="4" w:space="0" w:color="4472C4" w:themeColor="accent1"/>
              <w:right w:val="single" w:sz="6" w:space="0" w:color="5B9BD5" w:themeColor="accent5"/>
            </w:tcBorders>
            <w:tcMar>
              <w:left w:w="135" w:type="dxa"/>
              <w:right w:w="135" w:type="dxa"/>
            </w:tcMar>
          </w:tcPr>
          <w:p w14:paraId="3ADF64F8" w14:textId="7F59A9B8" w:rsidR="2E58FE64" w:rsidRPr="00A30BA4" w:rsidRDefault="0C7A793A" w:rsidP="0022149E">
            <w:pPr>
              <w:spacing w:before="120"/>
              <w:rPr>
                <w:rFonts w:eastAsia="Arial"/>
                <w:sz w:val="18"/>
                <w:szCs w:val="18"/>
              </w:rPr>
            </w:pPr>
            <w:r w:rsidRPr="630ECEC8">
              <w:rPr>
                <w:rFonts w:eastAsia="Arial"/>
                <w:sz w:val="18"/>
                <w:szCs w:val="18"/>
              </w:rPr>
              <w:t>19 000</w:t>
            </w:r>
          </w:p>
        </w:tc>
        <w:tc>
          <w:tcPr>
            <w:tcW w:w="1302" w:type="dxa"/>
            <w:vMerge w:val="restart"/>
            <w:tcBorders>
              <w:top w:val="single" w:sz="6" w:space="0" w:color="5B9BD5" w:themeColor="accent5"/>
              <w:left w:val="single" w:sz="6" w:space="0" w:color="5B9BD5" w:themeColor="accent5"/>
              <w:bottom w:val="single" w:sz="4" w:space="0" w:color="4472C4" w:themeColor="accent1"/>
              <w:right w:val="single" w:sz="6" w:space="0" w:color="5B9BD5" w:themeColor="accent5"/>
            </w:tcBorders>
            <w:tcMar>
              <w:left w:w="135" w:type="dxa"/>
              <w:right w:w="135" w:type="dxa"/>
            </w:tcMar>
          </w:tcPr>
          <w:p w14:paraId="18BEF154" w14:textId="4A08FFDD" w:rsidR="2E58FE64" w:rsidRPr="00A30BA4" w:rsidRDefault="0C7A793A" w:rsidP="0022149E">
            <w:pPr>
              <w:rPr>
                <w:rFonts w:eastAsia="Arial"/>
                <w:sz w:val="18"/>
                <w:szCs w:val="18"/>
              </w:rPr>
            </w:pPr>
            <w:r w:rsidRPr="630ECEC8">
              <w:rPr>
                <w:rFonts w:eastAsia="Arial"/>
                <w:sz w:val="18"/>
                <w:szCs w:val="18"/>
              </w:rPr>
              <w:t>38 000</w:t>
            </w:r>
          </w:p>
        </w:tc>
        <w:tc>
          <w:tcPr>
            <w:tcW w:w="1786" w:type="dxa"/>
            <w:tcBorders>
              <w:top w:val="single" w:sz="6" w:space="0" w:color="5B9BD5" w:themeColor="accent5"/>
              <w:left w:val="single" w:sz="6" w:space="0" w:color="5B9BD5" w:themeColor="accent5"/>
              <w:bottom w:val="single" w:sz="4" w:space="0" w:color="4472C4" w:themeColor="accent1"/>
              <w:right w:val="single" w:sz="6" w:space="0" w:color="5B9BD5" w:themeColor="accent5"/>
            </w:tcBorders>
            <w:tcMar>
              <w:left w:w="135" w:type="dxa"/>
              <w:right w:w="135" w:type="dxa"/>
            </w:tcMar>
          </w:tcPr>
          <w:p w14:paraId="14EFF760" w14:textId="7F50EAA0" w:rsidR="2E58FE64" w:rsidRPr="00A30BA4" w:rsidRDefault="0C7A793A" w:rsidP="00E57547">
            <w:pPr>
              <w:rPr>
                <w:rFonts w:eastAsia="Arial"/>
                <w:sz w:val="18"/>
                <w:szCs w:val="18"/>
              </w:rPr>
            </w:pPr>
            <w:r w:rsidRPr="630ECEC8">
              <w:rPr>
                <w:rFonts w:eastAsia="Arial"/>
                <w:sz w:val="18"/>
                <w:szCs w:val="18"/>
              </w:rPr>
              <w:t>450 km elektrifitseeritud raudteed liinidel Tapa–Narva, Tallinn–Koidula, Tartu–Valga, Tallinn-Tartu</w:t>
            </w:r>
          </w:p>
        </w:tc>
        <w:tc>
          <w:tcPr>
            <w:tcW w:w="1425" w:type="dxa"/>
            <w:tcBorders>
              <w:top w:val="single" w:sz="6" w:space="0" w:color="5B9BD5" w:themeColor="accent5"/>
              <w:left w:val="single" w:sz="6" w:space="0" w:color="5B9BD5" w:themeColor="accent5"/>
              <w:bottom w:val="single" w:sz="4" w:space="0" w:color="4472C4" w:themeColor="accent1"/>
              <w:right w:val="single" w:sz="6" w:space="0" w:color="5B9BD5" w:themeColor="accent5"/>
            </w:tcBorders>
            <w:tcMar>
              <w:left w:w="135" w:type="dxa"/>
              <w:right w:w="135" w:type="dxa"/>
            </w:tcMar>
          </w:tcPr>
          <w:p w14:paraId="18048E7D" w14:textId="7653DEB0" w:rsidR="2E58FE64" w:rsidRPr="00A30BA4" w:rsidRDefault="0C7A793A" w:rsidP="00E57547">
            <w:pPr>
              <w:rPr>
                <w:rFonts w:eastAsia="Arial"/>
                <w:sz w:val="18"/>
                <w:szCs w:val="18"/>
              </w:rPr>
            </w:pPr>
            <w:r w:rsidRPr="630ECEC8">
              <w:rPr>
                <w:rFonts w:eastAsia="Arial"/>
                <w:sz w:val="18"/>
                <w:szCs w:val="18"/>
              </w:rPr>
              <w:t>Olemasolev</w:t>
            </w:r>
          </w:p>
        </w:tc>
        <w:tc>
          <w:tcPr>
            <w:tcW w:w="1938" w:type="dxa"/>
            <w:tcBorders>
              <w:top w:val="single" w:sz="6" w:space="0" w:color="5B9BD5" w:themeColor="accent5"/>
              <w:left w:val="single" w:sz="6" w:space="0" w:color="5B9BD5" w:themeColor="accent5"/>
              <w:bottom w:val="single" w:sz="4" w:space="0" w:color="4472C4" w:themeColor="accent1"/>
              <w:right w:val="single" w:sz="6" w:space="0" w:color="5B9BD5" w:themeColor="accent5"/>
            </w:tcBorders>
            <w:tcMar>
              <w:left w:w="135" w:type="dxa"/>
              <w:right w:w="135" w:type="dxa"/>
            </w:tcMar>
          </w:tcPr>
          <w:p w14:paraId="6F958236" w14:textId="4B5DCB7D" w:rsidR="2E58FE64" w:rsidRPr="00A30BA4" w:rsidRDefault="0C7A793A" w:rsidP="00E57547">
            <w:pPr>
              <w:rPr>
                <w:rFonts w:eastAsia="Arial"/>
                <w:sz w:val="18"/>
                <w:szCs w:val="18"/>
              </w:rPr>
            </w:pPr>
            <w:r w:rsidRPr="630ECEC8">
              <w:rPr>
                <w:rFonts w:eastAsia="Arial"/>
                <w:sz w:val="18"/>
                <w:szCs w:val="18"/>
              </w:rPr>
              <w:t>Riik</w:t>
            </w:r>
          </w:p>
        </w:tc>
      </w:tr>
      <w:tr w:rsidR="00E8325F" w14:paraId="0FCF1DD8" w14:textId="78E7D925" w:rsidTr="0F00E842">
        <w:trPr>
          <w:trHeight w:val="300"/>
        </w:trPr>
        <w:tc>
          <w:tcPr>
            <w:tcW w:w="1680"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left w:w="135" w:type="dxa"/>
              <w:right w:w="135" w:type="dxa"/>
            </w:tcMar>
          </w:tcPr>
          <w:p w14:paraId="33C8A8B8" w14:textId="3D54B02A" w:rsidR="2E58FE64" w:rsidRPr="00A30BA4" w:rsidRDefault="0C7A793A" w:rsidP="0022149E">
            <w:pPr>
              <w:rPr>
                <w:rFonts w:eastAsia="Arial"/>
                <w:sz w:val="18"/>
                <w:szCs w:val="18"/>
              </w:rPr>
            </w:pPr>
            <w:r w:rsidRPr="630ECEC8">
              <w:rPr>
                <w:rFonts w:eastAsia="Arial"/>
                <w:sz w:val="18"/>
                <w:szCs w:val="18"/>
              </w:rPr>
              <w:t>Uued rongid</w:t>
            </w:r>
          </w:p>
        </w:tc>
        <w:tc>
          <w:tcPr>
            <w:tcW w:w="925" w:type="dxa"/>
            <w:vMerge/>
            <w:vAlign w:val="center"/>
          </w:tcPr>
          <w:p w14:paraId="55A40346" w14:textId="77777777" w:rsidR="00ED3DD1" w:rsidRPr="0022149E" w:rsidRDefault="00ED3DD1" w:rsidP="00E57547">
            <w:pPr>
              <w:rPr>
                <w:rFonts w:eastAsia="Arial" w:cstheme="minorHAnsi"/>
                <w:sz w:val="18"/>
                <w:szCs w:val="18"/>
              </w:rPr>
            </w:pPr>
          </w:p>
        </w:tc>
        <w:tc>
          <w:tcPr>
            <w:tcW w:w="1302" w:type="dxa"/>
            <w:vMerge/>
            <w:vAlign w:val="center"/>
          </w:tcPr>
          <w:p w14:paraId="147918BE" w14:textId="77777777" w:rsidR="00ED3DD1" w:rsidRPr="0022149E" w:rsidRDefault="00ED3DD1" w:rsidP="00E57547">
            <w:pPr>
              <w:rPr>
                <w:rFonts w:eastAsia="Arial" w:cstheme="minorHAnsi"/>
                <w:sz w:val="18"/>
                <w:szCs w:val="18"/>
              </w:rPr>
            </w:pPr>
          </w:p>
        </w:tc>
        <w:tc>
          <w:tcPr>
            <w:tcW w:w="1786"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left w:w="135" w:type="dxa"/>
              <w:right w:w="135" w:type="dxa"/>
            </w:tcMar>
          </w:tcPr>
          <w:p w14:paraId="1D4C6E9F" w14:textId="0F5410A0" w:rsidR="2E58FE64" w:rsidRPr="00A30BA4" w:rsidRDefault="2D5118E0" w:rsidP="00E57547">
            <w:pPr>
              <w:rPr>
                <w:rFonts w:eastAsia="Arial"/>
                <w:sz w:val="18"/>
                <w:szCs w:val="18"/>
              </w:rPr>
            </w:pPr>
            <w:r w:rsidRPr="630ECEC8">
              <w:rPr>
                <w:rFonts w:eastAsia="Arial"/>
                <w:sz w:val="18"/>
                <w:szCs w:val="18"/>
              </w:rPr>
              <w:t>16 uut elektrirongi</w:t>
            </w:r>
          </w:p>
        </w:tc>
        <w:tc>
          <w:tcPr>
            <w:tcW w:w="1425"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left w:w="135" w:type="dxa"/>
              <w:right w:w="135" w:type="dxa"/>
            </w:tcMar>
          </w:tcPr>
          <w:p w14:paraId="03834D41" w14:textId="061F97A6" w:rsidR="2E58FE64" w:rsidRPr="00A30BA4" w:rsidRDefault="2D5118E0" w:rsidP="00E57547">
            <w:pPr>
              <w:rPr>
                <w:rFonts w:eastAsia="Arial"/>
                <w:sz w:val="18"/>
                <w:szCs w:val="18"/>
              </w:rPr>
            </w:pPr>
            <w:r w:rsidRPr="630ECEC8">
              <w:rPr>
                <w:rFonts w:eastAsia="Arial"/>
                <w:sz w:val="18"/>
                <w:szCs w:val="18"/>
              </w:rPr>
              <w:t xml:space="preserve">Olemasolev </w:t>
            </w:r>
          </w:p>
        </w:tc>
        <w:tc>
          <w:tcPr>
            <w:tcW w:w="1938"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left w:w="135" w:type="dxa"/>
              <w:right w:w="135" w:type="dxa"/>
            </w:tcMar>
          </w:tcPr>
          <w:p w14:paraId="3E41B526" w14:textId="6F68CD8A" w:rsidR="2E58FE64" w:rsidRPr="00A30BA4" w:rsidRDefault="0C7A793A" w:rsidP="00E57547">
            <w:pPr>
              <w:rPr>
                <w:rFonts w:eastAsia="Arial"/>
                <w:sz w:val="18"/>
                <w:szCs w:val="18"/>
              </w:rPr>
            </w:pPr>
            <w:r w:rsidRPr="630ECEC8">
              <w:rPr>
                <w:rFonts w:eastAsia="Arial"/>
                <w:sz w:val="18"/>
                <w:szCs w:val="18"/>
              </w:rPr>
              <w:t>Riik</w:t>
            </w:r>
          </w:p>
        </w:tc>
      </w:tr>
      <w:tr w:rsidR="2E58FE64" w14:paraId="04700D15" w14:textId="77777777" w:rsidTr="0F00E842">
        <w:trPr>
          <w:trHeight w:val="300"/>
        </w:trPr>
        <w:tc>
          <w:tcPr>
            <w:tcW w:w="1680"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left w:w="135" w:type="dxa"/>
              <w:right w:w="135" w:type="dxa"/>
            </w:tcMar>
          </w:tcPr>
          <w:p w14:paraId="5B7EECD3" w14:textId="5B9AD9FE" w:rsidR="2E58FE64" w:rsidRPr="00A30BA4" w:rsidRDefault="0C7A793A" w:rsidP="0022149E">
            <w:pPr>
              <w:rPr>
                <w:rFonts w:eastAsia="Arial"/>
                <w:sz w:val="18"/>
                <w:szCs w:val="18"/>
              </w:rPr>
            </w:pPr>
            <w:r w:rsidRPr="630ECEC8">
              <w:rPr>
                <w:rFonts w:eastAsia="Arial"/>
                <w:sz w:val="18"/>
                <w:szCs w:val="18"/>
              </w:rPr>
              <w:t>Parem raudtee ühenduskiirus ja liiklustihedus</w:t>
            </w:r>
          </w:p>
        </w:tc>
        <w:tc>
          <w:tcPr>
            <w:tcW w:w="925"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left w:w="135" w:type="dxa"/>
              <w:right w:w="135" w:type="dxa"/>
            </w:tcMar>
          </w:tcPr>
          <w:p w14:paraId="27D41181" w14:textId="024AC4C9" w:rsidR="2E58FE64" w:rsidRPr="00A30BA4" w:rsidRDefault="0DCE6DD9" w:rsidP="00E57547">
            <w:pPr>
              <w:rPr>
                <w:rFonts w:eastAsia="Arial"/>
                <w:sz w:val="18"/>
                <w:szCs w:val="18"/>
              </w:rPr>
            </w:pPr>
            <w:r w:rsidRPr="6358098D">
              <w:rPr>
                <w:rFonts w:eastAsia="Arial"/>
                <w:sz w:val="18"/>
                <w:szCs w:val="18"/>
              </w:rPr>
              <w:t>510</w:t>
            </w:r>
          </w:p>
        </w:tc>
        <w:tc>
          <w:tcPr>
            <w:tcW w:w="1302"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left w:w="135" w:type="dxa"/>
              <w:right w:w="135" w:type="dxa"/>
            </w:tcMar>
          </w:tcPr>
          <w:p w14:paraId="6592FED7" w14:textId="266B620D" w:rsidR="2E58FE64" w:rsidRPr="00A30BA4" w:rsidRDefault="0CA86A5B" w:rsidP="0022149E">
            <w:pPr>
              <w:rPr>
                <w:rFonts w:eastAsia="Arial"/>
                <w:sz w:val="18"/>
                <w:szCs w:val="18"/>
              </w:rPr>
            </w:pPr>
            <w:r w:rsidRPr="6358098D">
              <w:rPr>
                <w:rFonts w:eastAsia="Arial"/>
                <w:sz w:val="18"/>
                <w:szCs w:val="18"/>
              </w:rPr>
              <w:t>7600</w:t>
            </w:r>
          </w:p>
        </w:tc>
        <w:tc>
          <w:tcPr>
            <w:tcW w:w="1786"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left w:w="135" w:type="dxa"/>
              <w:right w:w="135" w:type="dxa"/>
            </w:tcMar>
          </w:tcPr>
          <w:p w14:paraId="6C97035E" w14:textId="0834661B" w:rsidR="1D28507E" w:rsidRPr="00A30BA4" w:rsidRDefault="53DF65A6" w:rsidP="00E57547">
            <w:pPr>
              <w:rPr>
                <w:rFonts w:eastAsia="Arial"/>
                <w:sz w:val="18"/>
                <w:szCs w:val="18"/>
              </w:rPr>
            </w:pPr>
            <w:r w:rsidRPr="630ECEC8">
              <w:rPr>
                <w:rFonts w:eastAsia="Arial"/>
                <w:sz w:val="18"/>
                <w:szCs w:val="18"/>
              </w:rPr>
              <w:t xml:space="preserve">Tallinn-Tartu ja Tallinn-Narva kiiruste tõstmine </w:t>
            </w:r>
            <w:r w:rsidR="0D1BFFD3" w:rsidRPr="630ECEC8">
              <w:rPr>
                <w:rFonts w:eastAsia="Arial"/>
                <w:sz w:val="18"/>
                <w:szCs w:val="18"/>
              </w:rPr>
              <w:t xml:space="preserve">kuni </w:t>
            </w:r>
            <w:r w:rsidRPr="630ECEC8">
              <w:rPr>
                <w:rFonts w:eastAsia="Arial"/>
                <w:sz w:val="18"/>
                <w:szCs w:val="18"/>
              </w:rPr>
              <w:t>160 km/h</w:t>
            </w:r>
          </w:p>
        </w:tc>
        <w:tc>
          <w:tcPr>
            <w:tcW w:w="1425"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left w:w="135" w:type="dxa"/>
              <w:right w:w="135" w:type="dxa"/>
            </w:tcMar>
          </w:tcPr>
          <w:p w14:paraId="0980C5EC" w14:textId="35517467" w:rsidR="2E58FE64" w:rsidRPr="00A30BA4" w:rsidRDefault="0C7A793A" w:rsidP="00E57547">
            <w:pPr>
              <w:rPr>
                <w:rFonts w:eastAsia="Arial"/>
                <w:sz w:val="18"/>
                <w:szCs w:val="18"/>
              </w:rPr>
            </w:pPr>
            <w:r w:rsidRPr="630ECEC8">
              <w:rPr>
                <w:rFonts w:eastAsia="Arial"/>
                <w:sz w:val="18"/>
                <w:szCs w:val="18"/>
              </w:rPr>
              <w:t>Olemasolev ja lisanduv</w:t>
            </w:r>
            <w:r w:rsidR="6BE09400" w:rsidRPr="630ECEC8">
              <w:rPr>
                <w:rFonts w:eastAsia="Arial"/>
                <w:sz w:val="18"/>
                <w:szCs w:val="18"/>
              </w:rPr>
              <w:t xml:space="preserve"> </w:t>
            </w:r>
          </w:p>
        </w:tc>
        <w:tc>
          <w:tcPr>
            <w:tcW w:w="1938"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left w:w="135" w:type="dxa"/>
              <w:right w:w="135" w:type="dxa"/>
            </w:tcMar>
          </w:tcPr>
          <w:p w14:paraId="3730A6A0" w14:textId="31375C4E" w:rsidR="2E58FE64" w:rsidRPr="00A30BA4" w:rsidRDefault="0C7A793A" w:rsidP="00E57547">
            <w:pPr>
              <w:rPr>
                <w:rFonts w:eastAsia="Arial"/>
                <w:sz w:val="18"/>
                <w:szCs w:val="18"/>
              </w:rPr>
            </w:pPr>
            <w:r w:rsidRPr="630ECEC8">
              <w:rPr>
                <w:rFonts w:eastAsia="Arial"/>
                <w:sz w:val="18"/>
                <w:szCs w:val="18"/>
              </w:rPr>
              <w:t>Riik</w:t>
            </w:r>
          </w:p>
        </w:tc>
      </w:tr>
      <w:tr w:rsidR="2E58FE64" w14:paraId="4398E290" w14:textId="77777777" w:rsidTr="2B2CB921">
        <w:trPr>
          <w:trHeight w:val="300"/>
        </w:trPr>
        <w:tc>
          <w:tcPr>
            <w:tcW w:w="9056" w:type="dxa"/>
            <w:gridSpan w:val="6"/>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left w:w="135" w:type="dxa"/>
              <w:right w:w="135" w:type="dxa"/>
            </w:tcMar>
          </w:tcPr>
          <w:p w14:paraId="7A60A614" w14:textId="251191D3" w:rsidR="2E58FE64" w:rsidRDefault="4DCE2565" w:rsidP="0022149E">
            <w:pPr>
              <w:pStyle w:val="Loendilik"/>
              <w:numPr>
                <w:ilvl w:val="0"/>
                <w:numId w:val="13"/>
              </w:numPr>
              <w:spacing w:after="180"/>
              <w:rPr>
                <w:rFonts w:ascii="Arial" w:eastAsia="Arial" w:hAnsi="Arial" w:cs="Arial"/>
                <w:sz w:val="16"/>
                <w:szCs w:val="16"/>
              </w:rPr>
            </w:pPr>
            <w:r w:rsidRPr="7AB21BFF">
              <w:rPr>
                <w:rFonts w:ascii="Arial" w:eastAsia="Arial" w:hAnsi="Arial" w:cs="Arial"/>
                <w:b/>
                <w:bCs/>
                <w:sz w:val="16"/>
                <w:szCs w:val="16"/>
              </w:rPr>
              <w:t>Energiatõhusamate sõidukite kasutuselevõtt,</w:t>
            </w:r>
            <w:r w:rsidRPr="7AB21BFF">
              <w:rPr>
                <w:rFonts w:ascii="Arial" w:eastAsia="Arial" w:hAnsi="Arial" w:cs="Arial"/>
                <w:sz w:val="16"/>
                <w:szCs w:val="16"/>
              </w:rPr>
              <w:t xml:space="preserve"> sh</w:t>
            </w:r>
          </w:p>
        </w:tc>
      </w:tr>
      <w:tr w:rsidR="2E58FE64" w14:paraId="14EC0EA6" w14:textId="77777777" w:rsidTr="0F00E842">
        <w:trPr>
          <w:trHeight w:val="300"/>
        </w:trPr>
        <w:tc>
          <w:tcPr>
            <w:tcW w:w="1680"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left w:w="135" w:type="dxa"/>
              <w:right w:w="135" w:type="dxa"/>
            </w:tcMar>
          </w:tcPr>
          <w:p w14:paraId="2D2E008C" w14:textId="4341B964" w:rsidR="2E58FE64" w:rsidRPr="00A30BA4" w:rsidRDefault="0C7A793A" w:rsidP="0022149E">
            <w:pPr>
              <w:rPr>
                <w:rFonts w:eastAsia="Arial"/>
                <w:sz w:val="18"/>
                <w:szCs w:val="18"/>
              </w:rPr>
            </w:pPr>
            <w:r w:rsidRPr="630ECEC8">
              <w:rPr>
                <w:rFonts w:eastAsia="Arial"/>
                <w:sz w:val="18"/>
                <w:szCs w:val="18"/>
              </w:rPr>
              <w:t>Elektri kasutamise soodustamine sõiduautodes ja väikekaubikutes</w:t>
            </w:r>
          </w:p>
        </w:tc>
        <w:tc>
          <w:tcPr>
            <w:tcW w:w="925"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left w:w="135" w:type="dxa"/>
              <w:right w:w="135" w:type="dxa"/>
            </w:tcMar>
          </w:tcPr>
          <w:p w14:paraId="2B8096CF" w14:textId="4A7C6E8F" w:rsidR="2E58FE64" w:rsidRPr="00A30BA4" w:rsidRDefault="23B793FF" w:rsidP="0022149E">
            <w:pPr>
              <w:rPr>
                <w:rFonts w:eastAsia="Arial"/>
                <w:sz w:val="18"/>
                <w:szCs w:val="18"/>
              </w:rPr>
            </w:pPr>
            <w:r w:rsidRPr="6358098D">
              <w:rPr>
                <w:rFonts w:eastAsia="Arial"/>
                <w:sz w:val="18"/>
                <w:szCs w:val="18"/>
              </w:rPr>
              <w:t>2</w:t>
            </w:r>
            <w:r w:rsidR="0C7A793A" w:rsidRPr="6358098D">
              <w:rPr>
                <w:rFonts w:eastAsia="Arial"/>
                <w:sz w:val="18"/>
                <w:szCs w:val="18"/>
              </w:rPr>
              <w:t xml:space="preserve">000 </w:t>
            </w:r>
          </w:p>
        </w:tc>
        <w:tc>
          <w:tcPr>
            <w:tcW w:w="1302"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left w:w="135" w:type="dxa"/>
              <w:right w:w="135" w:type="dxa"/>
            </w:tcMar>
          </w:tcPr>
          <w:p w14:paraId="21B1FF8A" w14:textId="11314938" w:rsidR="2E58FE64" w:rsidRPr="00A30BA4" w:rsidRDefault="7E948831" w:rsidP="0022149E">
            <w:pPr>
              <w:rPr>
                <w:rFonts w:eastAsia="Arial"/>
                <w:sz w:val="18"/>
                <w:szCs w:val="18"/>
              </w:rPr>
            </w:pPr>
            <w:r w:rsidRPr="6358098D">
              <w:rPr>
                <w:rFonts w:eastAsia="Arial"/>
                <w:sz w:val="18"/>
                <w:szCs w:val="18"/>
              </w:rPr>
              <w:t>116</w:t>
            </w:r>
            <w:r w:rsidR="0C3B0922" w:rsidRPr="630ECEC8">
              <w:rPr>
                <w:rFonts w:eastAsia="Arial"/>
                <w:sz w:val="18"/>
                <w:szCs w:val="18"/>
              </w:rPr>
              <w:t xml:space="preserve"> 000</w:t>
            </w:r>
          </w:p>
        </w:tc>
        <w:tc>
          <w:tcPr>
            <w:tcW w:w="1786"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left w:w="135" w:type="dxa"/>
              <w:right w:w="135" w:type="dxa"/>
            </w:tcMar>
          </w:tcPr>
          <w:p w14:paraId="1F51F83B" w14:textId="37D632DB" w:rsidR="2E58FE64" w:rsidRPr="00A30BA4" w:rsidRDefault="0C7A793A" w:rsidP="0022149E">
            <w:pPr>
              <w:rPr>
                <w:rFonts w:eastAsia="Arial"/>
                <w:sz w:val="18"/>
                <w:szCs w:val="18"/>
              </w:rPr>
            </w:pPr>
            <w:r w:rsidRPr="630ECEC8">
              <w:rPr>
                <w:rFonts w:eastAsia="Arial"/>
                <w:sz w:val="18"/>
                <w:szCs w:val="18"/>
              </w:rPr>
              <w:t>30 750 elektrisõidukit</w:t>
            </w:r>
            <w:r w:rsidR="12B343FB" w:rsidRPr="630ECEC8">
              <w:rPr>
                <w:rFonts w:eastAsia="Arial"/>
                <w:sz w:val="18"/>
                <w:szCs w:val="18"/>
              </w:rPr>
              <w:t xml:space="preserve"> aastaks 2030</w:t>
            </w:r>
          </w:p>
        </w:tc>
        <w:tc>
          <w:tcPr>
            <w:tcW w:w="1425"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left w:w="135" w:type="dxa"/>
              <w:right w:w="135" w:type="dxa"/>
            </w:tcMar>
          </w:tcPr>
          <w:p w14:paraId="0A92FD15" w14:textId="46AB2BDA" w:rsidR="2E58FE64" w:rsidRPr="00A30BA4" w:rsidRDefault="0C7A793A" w:rsidP="0022149E">
            <w:pPr>
              <w:rPr>
                <w:rFonts w:eastAsia="Arial"/>
                <w:sz w:val="18"/>
                <w:szCs w:val="18"/>
              </w:rPr>
            </w:pPr>
            <w:r w:rsidRPr="630ECEC8">
              <w:rPr>
                <w:rFonts w:eastAsia="Arial"/>
                <w:sz w:val="18"/>
                <w:szCs w:val="18"/>
              </w:rPr>
              <w:t>Olemasolev ja lisanduv</w:t>
            </w:r>
          </w:p>
        </w:tc>
        <w:tc>
          <w:tcPr>
            <w:tcW w:w="1938"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left w:w="135" w:type="dxa"/>
              <w:right w:w="135" w:type="dxa"/>
            </w:tcMar>
          </w:tcPr>
          <w:p w14:paraId="6E2C285A" w14:textId="1C45D728" w:rsidR="2E58FE64" w:rsidRPr="00A30BA4" w:rsidRDefault="2D5118E0" w:rsidP="0022149E">
            <w:pPr>
              <w:rPr>
                <w:rFonts w:eastAsia="Arial"/>
                <w:sz w:val="18"/>
                <w:szCs w:val="18"/>
              </w:rPr>
            </w:pPr>
            <w:r w:rsidRPr="630ECEC8">
              <w:rPr>
                <w:rFonts w:eastAsia="Arial"/>
                <w:sz w:val="18"/>
                <w:szCs w:val="18"/>
              </w:rPr>
              <w:t>Riik ja erasektor</w:t>
            </w:r>
          </w:p>
        </w:tc>
      </w:tr>
      <w:tr w:rsidR="2E58FE64" w14:paraId="2DF0A38E" w14:textId="77777777" w:rsidTr="0F00E842">
        <w:trPr>
          <w:trHeight w:val="300"/>
        </w:trPr>
        <w:tc>
          <w:tcPr>
            <w:tcW w:w="1680"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left w:w="135" w:type="dxa"/>
              <w:right w:w="135" w:type="dxa"/>
            </w:tcMar>
          </w:tcPr>
          <w:p w14:paraId="2BAB267E" w14:textId="4DDF3691" w:rsidR="2E58FE64" w:rsidRPr="00A30BA4" w:rsidRDefault="0C7A793A" w:rsidP="0022149E">
            <w:pPr>
              <w:rPr>
                <w:rFonts w:eastAsia="Arial"/>
                <w:sz w:val="18"/>
                <w:szCs w:val="18"/>
              </w:rPr>
            </w:pPr>
            <w:r w:rsidRPr="630ECEC8">
              <w:rPr>
                <w:rFonts w:eastAsia="Arial"/>
                <w:sz w:val="18"/>
                <w:szCs w:val="18"/>
              </w:rPr>
              <w:t>S</w:t>
            </w:r>
            <w:r w:rsidR="2A9F6D05" w:rsidRPr="630ECEC8">
              <w:rPr>
                <w:rFonts w:eastAsia="Arial"/>
                <w:sz w:val="18"/>
                <w:szCs w:val="18"/>
              </w:rPr>
              <w:t>uuremate linnade taksode asendamine elektrisõidukitega</w:t>
            </w:r>
          </w:p>
        </w:tc>
        <w:tc>
          <w:tcPr>
            <w:tcW w:w="925"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left w:w="135" w:type="dxa"/>
              <w:right w:w="135" w:type="dxa"/>
            </w:tcMar>
          </w:tcPr>
          <w:p w14:paraId="6F56F4FE" w14:textId="15746449" w:rsidR="2E58FE64" w:rsidRPr="00A30BA4" w:rsidRDefault="3D14916F" w:rsidP="0022149E">
            <w:pPr>
              <w:rPr>
                <w:rFonts w:eastAsia="Arial"/>
                <w:sz w:val="18"/>
                <w:szCs w:val="18"/>
              </w:rPr>
            </w:pPr>
            <w:r w:rsidRPr="6358098D">
              <w:rPr>
                <w:rFonts w:eastAsia="Arial"/>
                <w:sz w:val="18"/>
                <w:szCs w:val="18"/>
              </w:rPr>
              <w:t>4560</w:t>
            </w:r>
          </w:p>
        </w:tc>
        <w:tc>
          <w:tcPr>
            <w:tcW w:w="1302"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left w:w="135" w:type="dxa"/>
              <w:right w:w="135" w:type="dxa"/>
            </w:tcMar>
          </w:tcPr>
          <w:p w14:paraId="10E56C60" w14:textId="25C8EE3E" w:rsidR="2E58FE64" w:rsidRPr="00A30BA4" w:rsidRDefault="018B28A4" w:rsidP="0022149E">
            <w:pPr>
              <w:rPr>
                <w:rFonts w:eastAsia="Arial"/>
                <w:sz w:val="18"/>
                <w:szCs w:val="18"/>
              </w:rPr>
            </w:pPr>
            <w:r w:rsidRPr="6358098D">
              <w:rPr>
                <w:rFonts w:eastAsia="Arial"/>
                <w:sz w:val="18"/>
                <w:szCs w:val="18"/>
              </w:rPr>
              <w:t>47 370</w:t>
            </w:r>
          </w:p>
        </w:tc>
        <w:tc>
          <w:tcPr>
            <w:tcW w:w="1786"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left w:w="135" w:type="dxa"/>
              <w:right w:w="135" w:type="dxa"/>
            </w:tcMar>
          </w:tcPr>
          <w:p w14:paraId="2542E379" w14:textId="61918EB1" w:rsidR="2E58FE64" w:rsidRPr="00A30BA4" w:rsidRDefault="0C7A793A" w:rsidP="0022149E">
            <w:pPr>
              <w:rPr>
                <w:rFonts w:eastAsia="Arial"/>
                <w:sz w:val="18"/>
                <w:szCs w:val="18"/>
              </w:rPr>
            </w:pPr>
            <w:r w:rsidRPr="630ECEC8">
              <w:rPr>
                <w:rFonts w:eastAsia="Arial"/>
                <w:sz w:val="18"/>
                <w:szCs w:val="18"/>
              </w:rPr>
              <w:t>Tallinnas 6240 taksot</w:t>
            </w:r>
            <w:r w:rsidR="002715B1">
              <w:rPr>
                <w:rFonts w:eastAsia="Arial"/>
                <w:sz w:val="18"/>
                <w:szCs w:val="18"/>
              </w:rPr>
              <w:t>,</w:t>
            </w:r>
            <w:r w:rsidRPr="630ECEC8">
              <w:rPr>
                <w:rFonts w:eastAsia="Arial"/>
                <w:sz w:val="18"/>
                <w:szCs w:val="18"/>
              </w:rPr>
              <w:t xml:space="preserve"> Tartus 619 ja Pärnus 46</w:t>
            </w:r>
          </w:p>
        </w:tc>
        <w:tc>
          <w:tcPr>
            <w:tcW w:w="1425"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left w:w="135" w:type="dxa"/>
              <w:right w:w="135" w:type="dxa"/>
            </w:tcMar>
          </w:tcPr>
          <w:p w14:paraId="6AB2204B" w14:textId="5732A01B" w:rsidR="2E58FE64" w:rsidRPr="00A30BA4" w:rsidRDefault="0C7A793A" w:rsidP="0022149E">
            <w:pPr>
              <w:rPr>
                <w:rFonts w:eastAsia="Arial"/>
                <w:sz w:val="18"/>
                <w:szCs w:val="18"/>
              </w:rPr>
            </w:pPr>
            <w:r w:rsidRPr="630ECEC8">
              <w:rPr>
                <w:rFonts w:eastAsia="Arial"/>
                <w:sz w:val="18"/>
                <w:szCs w:val="18"/>
              </w:rPr>
              <w:t>Lisanduv</w:t>
            </w:r>
          </w:p>
        </w:tc>
        <w:tc>
          <w:tcPr>
            <w:tcW w:w="1938"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left w:w="135" w:type="dxa"/>
              <w:right w:w="135" w:type="dxa"/>
            </w:tcMar>
          </w:tcPr>
          <w:p w14:paraId="026D524B" w14:textId="42DC128F" w:rsidR="2E58FE64" w:rsidRPr="00A30BA4" w:rsidRDefault="0C7A793A" w:rsidP="0022149E">
            <w:pPr>
              <w:rPr>
                <w:rFonts w:eastAsia="Arial"/>
                <w:sz w:val="18"/>
                <w:szCs w:val="18"/>
              </w:rPr>
            </w:pPr>
            <w:r w:rsidRPr="630ECEC8">
              <w:rPr>
                <w:rFonts w:eastAsia="Arial"/>
                <w:sz w:val="18"/>
                <w:szCs w:val="18"/>
              </w:rPr>
              <w:t>KOV ja erasektor</w:t>
            </w:r>
          </w:p>
        </w:tc>
      </w:tr>
      <w:tr w:rsidR="2E58FE64" w14:paraId="56910709" w14:textId="77777777" w:rsidTr="0F00E842">
        <w:trPr>
          <w:trHeight w:val="300"/>
        </w:trPr>
        <w:tc>
          <w:tcPr>
            <w:tcW w:w="1680"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left w:w="135" w:type="dxa"/>
              <w:right w:w="135" w:type="dxa"/>
            </w:tcMar>
          </w:tcPr>
          <w:p w14:paraId="2C41FD14" w14:textId="23D8AB9E" w:rsidR="2E58FE64" w:rsidRPr="00A30BA4" w:rsidRDefault="0C7A793A" w:rsidP="0022149E">
            <w:pPr>
              <w:rPr>
                <w:rFonts w:eastAsia="Arial"/>
                <w:sz w:val="18"/>
                <w:szCs w:val="18"/>
              </w:rPr>
            </w:pPr>
            <w:r w:rsidRPr="630ECEC8">
              <w:rPr>
                <w:rFonts w:eastAsia="Arial"/>
                <w:sz w:val="18"/>
                <w:szCs w:val="18"/>
              </w:rPr>
              <w:t>Pikemad ja raskemad autorongid valikmarsruutidel</w:t>
            </w:r>
          </w:p>
        </w:tc>
        <w:tc>
          <w:tcPr>
            <w:tcW w:w="925"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left w:w="135" w:type="dxa"/>
              <w:right w:w="135" w:type="dxa"/>
            </w:tcMar>
          </w:tcPr>
          <w:p w14:paraId="2B0E8C17" w14:textId="44FB4636" w:rsidR="2E58FE64" w:rsidRPr="00A30BA4" w:rsidRDefault="48710E9F" w:rsidP="0022149E">
            <w:pPr>
              <w:rPr>
                <w:rFonts w:eastAsia="Arial"/>
                <w:sz w:val="18"/>
                <w:szCs w:val="18"/>
              </w:rPr>
            </w:pPr>
            <w:r w:rsidRPr="6358098D">
              <w:rPr>
                <w:rFonts w:eastAsia="Arial"/>
                <w:sz w:val="18"/>
                <w:szCs w:val="18"/>
              </w:rPr>
              <w:t>1080</w:t>
            </w:r>
          </w:p>
        </w:tc>
        <w:tc>
          <w:tcPr>
            <w:tcW w:w="1302"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left w:w="135" w:type="dxa"/>
              <w:right w:w="135" w:type="dxa"/>
            </w:tcMar>
          </w:tcPr>
          <w:p w14:paraId="01EBA8C5" w14:textId="26B01B90" w:rsidR="2E58FE64" w:rsidRPr="00A30BA4" w:rsidRDefault="039057A9" w:rsidP="0022149E">
            <w:pPr>
              <w:rPr>
                <w:rFonts w:eastAsia="Arial"/>
                <w:sz w:val="18"/>
                <w:szCs w:val="18"/>
              </w:rPr>
            </w:pPr>
            <w:r w:rsidRPr="6358098D">
              <w:rPr>
                <w:rFonts w:eastAsia="Arial"/>
                <w:sz w:val="18"/>
                <w:szCs w:val="18"/>
              </w:rPr>
              <w:t>11 700</w:t>
            </w:r>
          </w:p>
        </w:tc>
        <w:tc>
          <w:tcPr>
            <w:tcW w:w="1786"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left w:w="135" w:type="dxa"/>
              <w:right w:w="135" w:type="dxa"/>
            </w:tcMar>
          </w:tcPr>
          <w:p w14:paraId="2AA7BB0D" w14:textId="4F44D2CA" w:rsidR="2E58FE64" w:rsidRPr="00A30BA4" w:rsidRDefault="421B5A5C" w:rsidP="0022149E">
            <w:pPr>
              <w:rPr>
                <w:rFonts w:eastAsia="Arial"/>
                <w:sz w:val="18"/>
                <w:szCs w:val="18"/>
              </w:rPr>
            </w:pPr>
            <w:r w:rsidRPr="630ECEC8">
              <w:rPr>
                <w:rFonts w:eastAsia="Arial"/>
                <w:sz w:val="18"/>
                <w:szCs w:val="18"/>
              </w:rPr>
              <w:t>V</w:t>
            </w:r>
            <w:r w:rsidR="01A365E5" w:rsidRPr="630ECEC8">
              <w:rPr>
                <w:rFonts w:eastAsia="Arial"/>
                <w:sz w:val="18"/>
                <w:szCs w:val="18"/>
              </w:rPr>
              <w:t>äheneb</w:t>
            </w:r>
            <w:r w:rsidR="5561B789" w:rsidRPr="630ECEC8">
              <w:rPr>
                <w:rFonts w:eastAsia="Arial"/>
                <w:sz w:val="18"/>
                <w:szCs w:val="18"/>
              </w:rPr>
              <w:t xml:space="preserve"> kogu</w:t>
            </w:r>
            <w:r w:rsidR="01A365E5" w:rsidRPr="630ECEC8">
              <w:rPr>
                <w:rFonts w:eastAsia="Arial"/>
                <w:sz w:val="18"/>
                <w:szCs w:val="18"/>
              </w:rPr>
              <w:t xml:space="preserve"> veoki</w:t>
            </w:r>
            <w:r w:rsidR="405EFB17" w:rsidRPr="630ECEC8">
              <w:rPr>
                <w:rFonts w:eastAsia="Arial"/>
                <w:sz w:val="18"/>
                <w:szCs w:val="18"/>
              </w:rPr>
              <w:t>pargi</w:t>
            </w:r>
            <w:r w:rsidR="01A365E5" w:rsidRPr="630ECEC8">
              <w:rPr>
                <w:rFonts w:eastAsia="Arial"/>
                <w:sz w:val="18"/>
                <w:szCs w:val="18"/>
              </w:rPr>
              <w:t xml:space="preserve"> läbisõit </w:t>
            </w:r>
            <w:r w:rsidR="32FE9D2D" w:rsidRPr="630ECEC8">
              <w:rPr>
                <w:rFonts w:eastAsia="Arial"/>
                <w:sz w:val="18"/>
                <w:szCs w:val="18"/>
              </w:rPr>
              <w:t>10% võrra ja heide 20% võrra</w:t>
            </w:r>
          </w:p>
        </w:tc>
        <w:tc>
          <w:tcPr>
            <w:tcW w:w="1425"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left w:w="135" w:type="dxa"/>
              <w:right w:w="135" w:type="dxa"/>
            </w:tcMar>
          </w:tcPr>
          <w:p w14:paraId="464FD359" w14:textId="59E26F04" w:rsidR="2E58FE64" w:rsidRPr="00A30BA4" w:rsidRDefault="0C7A793A" w:rsidP="0022149E">
            <w:pPr>
              <w:rPr>
                <w:rFonts w:eastAsia="Arial"/>
                <w:sz w:val="18"/>
                <w:szCs w:val="18"/>
              </w:rPr>
            </w:pPr>
            <w:r w:rsidRPr="630ECEC8">
              <w:rPr>
                <w:rFonts w:eastAsia="Arial"/>
                <w:sz w:val="18"/>
                <w:szCs w:val="18"/>
              </w:rPr>
              <w:t>Lisanduv</w:t>
            </w:r>
          </w:p>
        </w:tc>
        <w:tc>
          <w:tcPr>
            <w:tcW w:w="1938"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left w:w="135" w:type="dxa"/>
              <w:right w:w="135" w:type="dxa"/>
            </w:tcMar>
          </w:tcPr>
          <w:p w14:paraId="76B60FC6" w14:textId="79D958E5" w:rsidR="2E58FE64" w:rsidRPr="00A30BA4" w:rsidRDefault="0C7A793A" w:rsidP="0022149E">
            <w:pPr>
              <w:rPr>
                <w:rFonts w:eastAsia="Arial"/>
                <w:sz w:val="18"/>
                <w:szCs w:val="18"/>
              </w:rPr>
            </w:pPr>
            <w:r w:rsidRPr="630ECEC8">
              <w:rPr>
                <w:rFonts w:eastAsia="Arial"/>
                <w:sz w:val="18"/>
                <w:szCs w:val="18"/>
              </w:rPr>
              <w:t>Riik ja erasektor</w:t>
            </w:r>
          </w:p>
        </w:tc>
      </w:tr>
      <w:tr w:rsidR="2E58FE64" w14:paraId="338FA492" w14:textId="77777777" w:rsidTr="0F00E842">
        <w:trPr>
          <w:trHeight w:val="300"/>
        </w:trPr>
        <w:tc>
          <w:tcPr>
            <w:tcW w:w="1680" w:type="dxa"/>
            <w:tcBorders>
              <w:top w:val="single" w:sz="4" w:space="0" w:color="4472C4" w:themeColor="accent1"/>
              <w:left w:val="single" w:sz="6" w:space="0" w:color="5B9BD5" w:themeColor="accent5"/>
              <w:bottom w:val="single" w:sz="6" w:space="0" w:color="5B9BD5" w:themeColor="accent5"/>
              <w:right w:val="single" w:sz="6" w:space="0" w:color="5B9BD5" w:themeColor="accent5"/>
            </w:tcBorders>
            <w:tcMar>
              <w:left w:w="135" w:type="dxa"/>
              <w:right w:w="135" w:type="dxa"/>
            </w:tcMar>
          </w:tcPr>
          <w:p w14:paraId="417AE59B" w14:textId="55F34B7E" w:rsidR="2E58FE64" w:rsidRPr="00A30BA4" w:rsidRDefault="0C7A793A" w:rsidP="0022149E">
            <w:pPr>
              <w:rPr>
                <w:rFonts w:eastAsia="Arial"/>
                <w:sz w:val="18"/>
                <w:szCs w:val="18"/>
              </w:rPr>
            </w:pPr>
            <w:r w:rsidRPr="630ECEC8">
              <w:rPr>
                <w:rFonts w:eastAsia="Arial"/>
                <w:sz w:val="18"/>
                <w:szCs w:val="18"/>
              </w:rPr>
              <w:t xml:space="preserve">Avaliku sektori sõidukite asendamine elektrisõidukitega </w:t>
            </w:r>
          </w:p>
        </w:tc>
        <w:tc>
          <w:tcPr>
            <w:tcW w:w="925" w:type="dxa"/>
            <w:tcBorders>
              <w:top w:val="single" w:sz="4" w:space="0" w:color="4472C4" w:themeColor="accent1"/>
              <w:left w:val="single" w:sz="6" w:space="0" w:color="5B9BD5" w:themeColor="accent5"/>
              <w:bottom w:val="single" w:sz="6" w:space="0" w:color="5B9BD5" w:themeColor="accent5"/>
              <w:right w:val="single" w:sz="6" w:space="0" w:color="5B9BD5" w:themeColor="accent5"/>
            </w:tcBorders>
            <w:tcMar>
              <w:left w:w="135" w:type="dxa"/>
              <w:right w:w="135" w:type="dxa"/>
            </w:tcMar>
          </w:tcPr>
          <w:p w14:paraId="41F0C35D" w14:textId="60A18C09" w:rsidR="2E58FE64" w:rsidRPr="00A30BA4" w:rsidRDefault="3657A67B" w:rsidP="0022149E">
            <w:pPr>
              <w:rPr>
                <w:rFonts w:eastAsia="Arial"/>
                <w:sz w:val="18"/>
                <w:szCs w:val="18"/>
              </w:rPr>
            </w:pPr>
            <w:r w:rsidRPr="6358098D">
              <w:rPr>
                <w:rFonts w:eastAsia="Arial"/>
                <w:sz w:val="18"/>
                <w:szCs w:val="18"/>
              </w:rPr>
              <w:t>1170</w:t>
            </w:r>
          </w:p>
        </w:tc>
        <w:tc>
          <w:tcPr>
            <w:tcW w:w="1302" w:type="dxa"/>
            <w:tcBorders>
              <w:top w:val="single" w:sz="4" w:space="0" w:color="4472C4" w:themeColor="accent1"/>
              <w:left w:val="single" w:sz="6" w:space="0" w:color="5B9BD5" w:themeColor="accent5"/>
              <w:bottom w:val="single" w:sz="6" w:space="0" w:color="5B9BD5" w:themeColor="accent5"/>
              <w:right w:val="single" w:sz="6" w:space="0" w:color="5B9BD5" w:themeColor="accent5"/>
            </w:tcBorders>
            <w:tcMar>
              <w:left w:w="135" w:type="dxa"/>
              <w:right w:w="135" w:type="dxa"/>
            </w:tcMar>
          </w:tcPr>
          <w:p w14:paraId="32E5DCA5" w14:textId="6D73CF3E" w:rsidR="2E58FE64" w:rsidRPr="00A30BA4" w:rsidRDefault="0C7A793A" w:rsidP="0022149E">
            <w:pPr>
              <w:rPr>
                <w:rFonts w:eastAsia="Arial"/>
                <w:sz w:val="18"/>
                <w:szCs w:val="18"/>
              </w:rPr>
            </w:pPr>
            <w:r w:rsidRPr="630ECEC8">
              <w:rPr>
                <w:rFonts w:eastAsia="Arial"/>
                <w:sz w:val="18"/>
                <w:szCs w:val="18"/>
              </w:rPr>
              <w:t>7 000</w:t>
            </w:r>
          </w:p>
        </w:tc>
        <w:tc>
          <w:tcPr>
            <w:tcW w:w="1786" w:type="dxa"/>
            <w:tcBorders>
              <w:top w:val="single" w:sz="4" w:space="0" w:color="4472C4" w:themeColor="accent1"/>
              <w:left w:val="single" w:sz="6" w:space="0" w:color="5B9BD5" w:themeColor="accent5"/>
              <w:bottom w:val="single" w:sz="6" w:space="0" w:color="5B9BD5" w:themeColor="accent5"/>
              <w:right w:val="single" w:sz="6" w:space="0" w:color="5B9BD5" w:themeColor="accent5"/>
            </w:tcBorders>
            <w:tcMar>
              <w:left w:w="135" w:type="dxa"/>
              <w:right w:w="135" w:type="dxa"/>
            </w:tcMar>
          </w:tcPr>
          <w:p w14:paraId="26203D2A" w14:textId="60767789" w:rsidR="2E58FE64" w:rsidRPr="00A30BA4" w:rsidRDefault="2E718F78" w:rsidP="0022149E">
            <w:pPr>
              <w:rPr>
                <w:rFonts w:eastAsia="Arial"/>
                <w:sz w:val="18"/>
                <w:szCs w:val="18"/>
              </w:rPr>
            </w:pPr>
            <w:r w:rsidRPr="0F00E842">
              <w:rPr>
                <w:rFonts w:eastAsia="Arial"/>
                <w:sz w:val="18"/>
                <w:szCs w:val="18"/>
              </w:rPr>
              <w:t>Kuni 3000</w:t>
            </w:r>
            <w:r w:rsidR="073EA981" w:rsidRPr="630ECEC8">
              <w:rPr>
                <w:rFonts w:eastAsia="Arial"/>
                <w:sz w:val="18"/>
                <w:szCs w:val="18"/>
              </w:rPr>
              <w:t xml:space="preserve"> </w:t>
            </w:r>
            <w:r w:rsidR="7141291C" w:rsidRPr="630ECEC8">
              <w:rPr>
                <w:rFonts w:eastAsia="Arial"/>
                <w:sz w:val="18"/>
                <w:szCs w:val="18"/>
              </w:rPr>
              <w:t xml:space="preserve">avaliku sektori </w:t>
            </w:r>
            <w:r w:rsidR="073EA981" w:rsidRPr="630ECEC8">
              <w:rPr>
                <w:rFonts w:eastAsia="Arial"/>
                <w:sz w:val="18"/>
                <w:szCs w:val="18"/>
              </w:rPr>
              <w:t>elektrisõidukit</w:t>
            </w:r>
            <w:r w:rsidR="05F04E19" w:rsidRPr="630ECEC8">
              <w:rPr>
                <w:rFonts w:eastAsia="Arial"/>
                <w:sz w:val="18"/>
                <w:szCs w:val="18"/>
              </w:rPr>
              <w:t xml:space="preserve"> aastaks 2040</w:t>
            </w:r>
          </w:p>
        </w:tc>
        <w:tc>
          <w:tcPr>
            <w:tcW w:w="1425" w:type="dxa"/>
            <w:tcBorders>
              <w:top w:val="single" w:sz="4" w:space="0" w:color="4472C4" w:themeColor="accent1"/>
              <w:left w:val="single" w:sz="6" w:space="0" w:color="5B9BD5" w:themeColor="accent5"/>
              <w:bottom w:val="single" w:sz="6" w:space="0" w:color="5B9BD5" w:themeColor="accent5"/>
              <w:right w:val="single" w:sz="6" w:space="0" w:color="5B9BD5" w:themeColor="accent5"/>
            </w:tcBorders>
            <w:tcMar>
              <w:left w:w="135" w:type="dxa"/>
              <w:right w:w="135" w:type="dxa"/>
            </w:tcMar>
          </w:tcPr>
          <w:p w14:paraId="644C32D6" w14:textId="1FC72DE7" w:rsidR="2E58FE64" w:rsidRPr="00A30BA4" w:rsidRDefault="0C7A793A" w:rsidP="0022149E">
            <w:pPr>
              <w:rPr>
                <w:rFonts w:eastAsia="Arial"/>
                <w:sz w:val="18"/>
                <w:szCs w:val="18"/>
              </w:rPr>
            </w:pPr>
            <w:r w:rsidRPr="630ECEC8">
              <w:rPr>
                <w:rFonts w:eastAsia="Arial"/>
                <w:sz w:val="18"/>
                <w:szCs w:val="18"/>
              </w:rPr>
              <w:t>Lisanduv</w:t>
            </w:r>
          </w:p>
        </w:tc>
        <w:tc>
          <w:tcPr>
            <w:tcW w:w="1938" w:type="dxa"/>
            <w:tcBorders>
              <w:top w:val="single" w:sz="4" w:space="0" w:color="4472C4" w:themeColor="accent1"/>
              <w:left w:val="single" w:sz="6" w:space="0" w:color="5B9BD5" w:themeColor="accent5"/>
              <w:bottom w:val="single" w:sz="6" w:space="0" w:color="5B9BD5" w:themeColor="accent5"/>
              <w:right w:val="single" w:sz="6" w:space="0" w:color="5B9BD5" w:themeColor="accent5"/>
            </w:tcBorders>
            <w:tcMar>
              <w:left w:w="135" w:type="dxa"/>
              <w:right w:w="135" w:type="dxa"/>
            </w:tcMar>
          </w:tcPr>
          <w:p w14:paraId="213179B9" w14:textId="67C61CA2" w:rsidR="2E58FE64" w:rsidRPr="00A30BA4" w:rsidRDefault="0C7A793A" w:rsidP="0022149E">
            <w:pPr>
              <w:rPr>
                <w:rFonts w:eastAsia="Arial"/>
                <w:sz w:val="18"/>
                <w:szCs w:val="18"/>
              </w:rPr>
            </w:pPr>
            <w:r w:rsidRPr="630ECEC8">
              <w:rPr>
                <w:rFonts w:eastAsia="Arial"/>
                <w:sz w:val="18"/>
                <w:szCs w:val="18"/>
              </w:rPr>
              <w:t>Riik ja KOV</w:t>
            </w:r>
          </w:p>
        </w:tc>
      </w:tr>
      <w:tr w:rsidR="2E58FE64" w14:paraId="7C6BE232" w14:textId="77777777" w:rsidTr="2B2CB921">
        <w:trPr>
          <w:trHeight w:val="300"/>
        </w:trPr>
        <w:tc>
          <w:tcPr>
            <w:tcW w:w="9056" w:type="dxa"/>
            <w:gridSpan w:val="6"/>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4193D025" w14:textId="15B35113" w:rsidR="2E58FE64" w:rsidRDefault="5C8A89D5" w:rsidP="0022149E">
            <w:pPr>
              <w:pStyle w:val="Loendilik"/>
              <w:numPr>
                <w:ilvl w:val="0"/>
                <w:numId w:val="13"/>
              </w:numPr>
              <w:spacing w:after="180"/>
              <w:rPr>
                <w:rFonts w:ascii="Calibri" w:eastAsia="Calibri" w:hAnsi="Calibri" w:cs="Calibri"/>
                <w:sz w:val="16"/>
                <w:szCs w:val="16"/>
              </w:rPr>
            </w:pPr>
            <w:r w:rsidRPr="7AB21BFF">
              <w:rPr>
                <w:rFonts w:ascii="Calibri" w:eastAsia="Calibri" w:hAnsi="Calibri" w:cs="Calibri"/>
                <w:b/>
                <w:bCs/>
                <w:sz w:val="16"/>
                <w:szCs w:val="16"/>
              </w:rPr>
              <w:t>Fossiilkütuste asendamine keskkonnasõbralike kütustega</w:t>
            </w:r>
            <w:r w:rsidRPr="7AB21BFF">
              <w:rPr>
                <w:rFonts w:ascii="Calibri" w:eastAsia="Calibri" w:hAnsi="Calibri" w:cs="Calibri"/>
                <w:sz w:val="16"/>
                <w:szCs w:val="16"/>
              </w:rPr>
              <w:t>, sh</w:t>
            </w:r>
          </w:p>
        </w:tc>
      </w:tr>
      <w:tr w:rsidR="2E58FE64" w14:paraId="417666F3" w14:textId="77777777" w:rsidTr="0F00E842">
        <w:trPr>
          <w:trHeight w:val="300"/>
        </w:trPr>
        <w:tc>
          <w:tcPr>
            <w:tcW w:w="1680"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70839135" w14:textId="035D9EA3" w:rsidR="2E58FE64" w:rsidRPr="00A30BA4" w:rsidRDefault="2D5118E0" w:rsidP="0022149E">
            <w:pPr>
              <w:rPr>
                <w:rFonts w:eastAsia="Arial"/>
                <w:sz w:val="18"/>
                <w:szCs w:val="18"/>
              </w:rPr>
            </w:pPr>
            <w:r w:rsidRPr="630ECEC8">
              <w:rPr>
                <w:rFonts w:eastAsia="Arial"/>
                <w:sz w:val="18"/>
                <w:szCs w:val="18"/>
              </w:rPr>
              <w:lastRenderedPageBreak/>
              <w:t>Biometaani</w:t>
            </w:r>
            <w:r w:rsidR="5BECFB15" w:rsidRPr="630ECEC8">
              <w:rPr>
                <w:rFonts w:eastAsia="Arial"/>
                <w:sz w:val="18"/>
                <w:szCs w:val="18"/>
              </w:rPr>
              <w:t>, elektri</w:t>
            </w:r>
            <w:r w:rsidR="6929C155" w:rsidRPr="630ECEC8">
              <w:rPr>
                <w:rFonts w:eastAsia="Arial"/>
                <w:sz w:val="18"/>
                <w:szCs w:val="18"/>
              </w:rPr>
              <w:t xml:space="preserve"> </w:t>
            </w:r>
            <w:r w:rsidR="4B7E044F" w:rsidRPr="630ECEC8">
              <w:rPr>
                <w:rFonts w:eastAsia="Arial"/>
                <w:sz w:val="18"/>
                <w:szCs w:val="18"/>
              </w:rPr>
              <w:t>või</w:t>
            </w:r>
            <w:r w:rsidRPr="630ECEC8">
              <w:rPr>
                <w:rFonts w:eastAsia="Arial"/>
                <w:sz w:val="18"/>
                <w:szCs w:val="18"/>
              </w:rPr>
              <w:t xml:space="preserve"> vesiniku kasutamise soodustamine raskeveokites</w:t>
            </w:r>
          </w:p>
        </w:tc>
        <w:tc>
          <w:tcPr>
            <w:tcW w:w="925"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6E4DF7A4" w14:textId="20A34BAD" w:rsidR="2E58FE64" w:rsidRPr="00A30BA4" w:rsidRDefault="0857F1E6" w:rsidP="0022149E">
            <w:pPr>
              <w:spacing w:before="120"/>
              <w:rPr>
                <w:rFonts w:eastAsia="Arial"/>
                <w:sz w:val="18"/>
                <w:szCs w:val="18"/>
              </w:rPr>
            </w:pPr>
            <w:r w:rsidRPr="630ECEC8">
              <w:rPr>
                <w:rFonts w:eastAsia="Arial"/>
                <w:sz w:val="18"/>
                <w:szCs w:val="18"/>
              </w:rPr>
              <w:t>0</w:t>
            </w:r>
          </w:p>
        </w:tc>
        <w:tc>
          <w:tcPr>
            <w:tcW w:w="1302"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14799830" w14:textId="7B06327F" w:rsidR="2E58FE64" w:rsidRPr="00A30BA4" w:rsidRDefault="06CBB47F" w:rsidP="0022149E">
            <w:pPr>
              <w:spacing w:before="120"/>
              <w:rPr>
                <w:rFonts w:eastAsia="Arial"/>
                <w:sz w:val="18"/>
                <w:szCs w:val="18"/>
              </w:rPr>
            </w:pPr>
            <w:r w:rsidRPr="6358098D">
              <w:rPr>
                <w:rFonts w:eastAsia="Arial"/>
                <w:sz w:val="18"/>
                <w:szCs w:val="18"/>
              </w:rPr>
              <w:t>17 580</w:t>
            </w:r>
          </w:p>
        </w:tc>
        <w:tc>
          <w:tcPr>
            <w:tcW w:w="1786"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7C887B5C" w14:textId="052DB7EF" w:rsidR="3E4F7E42" w:rsidRPr="00A30BA4" w:rsidRDefault="49B54FD4" w:rsidP="00E57547">
            <w:pPr>
              <w:rPr>
                <w:rFonts w:eastAsia="Arial"/>
                <w:sz w:val="18"/>
                <w:szCs w:val="18"/>
              </w:rPr>
            </w:pPr>
            <w:r w:rsidRPr="630ECEC8">
              <w:rPr>
                <w:rFonts w:eastAsia="Arial"/>
                <w:sz w:val="18"/>
                <w:szCs w:val="18"/>
              </w:rPr>
              <w:t>Eeldab täiendavat tuuleenergia võimsust 470 MW ja</w:t>
            </w:r>
            <w:r w:rsidR="4DA20C20" w:rsidRPr="630ECEC8">
              <w:rPr>
                <w:rFonts w:eastAsia="Arial"/>
                <w:sz w:val="18"/>
                <w:szCs w:val="18"/>
              </w:rPr>
              <w:t xml:space="preserve"> </w:t>
            </w:r>
            <w:r w:rsidRPr="630ECEC8">
              <w:rPr>
                <w:rFonts w:eastAsia="Arial"/>
                <w:sz w:val="18"/>
                <w:szCs w:val="18"/>
              </w:rPr>
              <w:t>37 500 tonni vesiniku tootmist aastas.</w:t>
            </w:r>
          </w:p>
        </w:tc>
        <w:tc>
          <w:tcPr>
            <w:tcW w:w="1425"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1392A81B" w14:textId="6A2991B7" w:rsidR="2E58FE64" w:rsidRPr="00A30BA4" w:rsidRDefault="0C7A793A" w:rsidP="0022149E">
            <w:pPr>
              <w:rPr>
                <w:rFonts w:eastAsia="Arial"/>
                <w:sz w:val="18"/>
                <w:szCs w:val="18"/>
              </w:rPr>
            </w:pPr>
            <w:r w:rsidRPr="630ECEC8">
              <w:rPr>
                <w:rFonts w:eastAsia="Arial"/>
                <w:sz w:val="18"/>
                <w:szCs w:val="18"/>
              </w:rPr>
              <w:t>Olemasolev ja lisanduv</w:t>
            </w:r>
          </w:p>
        </w:tc>
        <w:tc>
          <w:tcPr>
            <w:tcW w:w="1938"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242B4160" w14:textId="4A208A35" w:rsidR="2E58FE64" w:rsidRPr="00A30BA4" w:rsidRDefault="0C7A793A" w:rsidP="0022149E">
            <w:pPr>
              <w:rPr>
                <w:rFonts w:eastAsia="Arial"/>
                <w:sz w:val="18"/>
                <w:szCs w:val="18"/>
              </w:rPr>
            </w:pPr>
            <w:r w:rsidRPr="630ECEC8">
              <w:rPr>
                <w:rFonts w:eastAsia="Arial"/>
                <w:sz w:val="18"/>
                <w:szCs w:val="18"/>
              </w:rPr>
              <w:t>Riik ja KOV</w:t>
            </w:r>
          </w:p>
        </w:tc>
      </w:tr>
      <w:tr w:rsidR="00420146" w14:paraId="0BB8B0E8" w14:textId="77777777" w:rsidTr="0F00E842">
        <w:trPr>
          <w:trHeight w:val="300"/>
        </w:trPr>
        <w:tc>
          <w:tcPr>
            <w:tcW w:w="1680"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2F4AD266" w14:textId="7664BA69" w:rsidR="383B33E1" w:rsidRPr="00A30BA4" w:rsidRDefault="266A3B79" w:rsidP="0022149E">
            <w:pPr>
              <w:rPr>
                <w:rFonts w:eastAsia="Arial"/>
                <w:sz w:val="18"/>
                <w:szCs w:val="18"/>
              </w:rPr>
            </w:pPr>
            <w:r w:rsidRPr="630ECEC8">
              <w:rPr>
                <w:rFonts w:eastAsia="Arial"/>
                <w:sz w:val="18"/>
                <w:szCs w:val="18"/>
              </w:rPr>
              <w:t>Linnaliinibussid elektrile</w:t>
            </w:r>
          </w:p>
        </w:tc>
        <w:tc>
          <w:tcPr>
            <w:tcW w:w="925"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23201560" w14:textId="556BD789" w:rsidR="383B33E1" w:rsidRPr="00A30BA4" w:rsidRDefault="2FAD263C" w:rsidP="0022149E">
            <w:pPr>
              <w:rPr>
                <w:rFonts w:eastAsia="Arial"/>
                <w:sz w:val="18"/>
                <w:szCs w:val="18"/>
              </w:rPr>
            </w:pPr>
            <w:r w:rsidRPr="6358098D">
              <w:rPr>
                <w:rFonts w:eastAsia="Arial"/>
                <w:sz w:val="18"/>
                <w:szCs w:val="18"/>
              </w:rPr>
              <w:t>2430</w:t>
            </w:r>
          </w:p>
        </w:tc>
        <w:tc>
          <w:tcPr>
            <w:tcW w:w="1302"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103C0A16" w14:textId="56EE9366" w:rsidR="1E4C6AF2" w:rsidRPr="00A30BA4" w:rsidRDefault="5491742A" w:rsidP="0022149E">
            <w:pPr>
              <w:spacing w:after="180"/>
              <w:rPr>
                <w:rFonts w:eastAsia="Arial"/>
                <w:sz w:val="18"/>
                <w:szCs w:val="18"/>
              </w:rPr>
            </w:pPr>
            <w:r w:rsidRPr="6358098D">
              <w:rPr>
                <w:rFonts w:eastAsia="Arial"/>
                <w:sz w:val="18"/>
                <w:szCs w:val="18"/>
              </w:rPr>
              <w:t>30 560</w:t>
            </w:r>
          </w:p>
        </w:tc>
        <w:tc>
          <w:tcPr>
            <w:tcW w:w="1786"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0D2AFFA0" w14:textId="5E31BF7C" w:rsidR="383B33E1" w:rsidRPr="00A30BA4" w:rsidRDefault="266A3B79" w:rsidP="0022149E">
            <w:pPr>
              <w:rPr>
                <w:rFonts w:eastAsia="Arial"/>
                <w:sz w:val="18"/>
                <w:szCs w:val="18"/>
              </w:rPr>
            </w:pPr>
            <w:r w:rsidRPr="630ECEC8">
              <w:rPr>
                <w:rFonts w:eastAsia="Arial"/>
                <w:sz w:val="18"/>
                <w:szCs w:val="18"/>
              </w:rPr>
              <w:t>650 linnaliinibussi</w:t>
            </w:r>
          </w:p>
        </w:tc>
        <w:tc>
          <w:tcPr>
            <w:tcW w:w="1425"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5E21AE6C" w14:textId="5A399868" w:rsidR="1AD6C3AD" w:rsidRPr="00A30BA4" w:rsidRDefault="35991295" w:rsidP="0022149E">
            <w:pPr>
              <w:rPr>
                <w:rFonts w:eastAsia="Arial"/>
                <w:sz w:val="18"/>
                <w:szCs w:val="18"/>
              </w:rPr>
            </w:pPr>
            <w:r w:rsidRPr="630ECEC8">
              <w:rPr>
                <w:rFonts w:eastAsia="Arial"/>
                <w:sz w:val="18"/>
                <w:szCs w:val="18"/>
              </w:rPr>
              <w:t>Olemasolev ja lisanduv</w:t>
            </w:r>
          </w:p>
        </w:tc>
        <w:tc>
          <w:tcPr>
            <w:tcW w:w="1938"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15783691" w14:textId="4A273EFB" w:rsidR="1AD6C3AD" w:rsidRPr="00A30BA4" w:rsidRDefault="35991295" w:rsidP="0022149E">
            <w:pPr>
              <w:rPr>
                <w:rFonts w:eastAsia="Arial"/>
                <w:sz w:val="18"/>
                <w:szCs w:val="18"/>
              </w:rPr>
            </w:pPr>
            <w:r w:rsidRPr="630ECEC8">
              <w:rPr>
                <w:rFonts w:eastAsia="Arial"/>
                <w:sz w:val="18"/>
                <w:szCs w:val="18"/>
              </w:rPr>
              <w:t>Riik ja KOV</w:t>
            </w:r>
          </w:p>
        </w:tc>
      </w:tr>
      <w:tr w:rsidR="6402D600" w14:paraId="5DFF4DB5" w14:textId="77777777" w:rsidTr="0F00E842">
        <w:trPr>
          <w:trHeight w:val="300"/>
        </w:trPr>
        <w:tc>
          <w:tcPr>
            <w:tcW w:w="1680"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2DF9F15E" w14:textId="2BDACF15" w:rsidR="6402D600" w:rsidRPr="00A30BA4" w:rsidRDefault="266A3B79" w:rsidP="0022149E">
            <w:pPr>
              <w:rPr>
                <w:rFonts w:eastAsia="Arial"/>
                <w:sz w:val="18"/>
                <w:szCs w:val="18"/>
              </w:rPr>
            </w:pPr>
            <w:r w:rsidRPr="630ECEC8">
              <w:rPr>
                <w:rFonts w:eastAsia="Arial"/>
                <w:sz w:val="18"/>
                <w:szCs w:val="18"/>
              </w:rPr>
              <w:t>Maakonnaliinibussid alternatiivkütustele</w:t>
            </w:r>
          </w:p>
        </w:tc>
        <w:tc>
          <w:tcPr>
            <w:tcW w:w="925"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57A0B3CD" w14:textId="41F70D68" w:rsidR="6402D600" w:rsidRPr="00A30BA4" w:rsidRDefault="605F560C" w:rsidP="0022149E">
            <w:pPr>
              <w:rPr>
                <w:rFonts w:eastAsia="Arial"/>
                <w:sz w:val="18"/>
                <w:szCs w:val="18"/>
              </w:rPr>
            </w:pPr>
            <w:r w:rsidRPr="6358098D">
              <w:rPr>
                <w:rFonts w:eastAsia="Arial"/>
                <w:sz w:val="18"/>
                <w:szCs w:val="18"/>
              </w:rPr>
              <w:t xml:space="preserve">2570 </w:t>
            </w:r>
          </w:p>
        </w:tc>
        <w:tc>
          <w:tcPr>
            <w:tcW w:w="1302"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46D017D3" w14:textId="72CD6477" w:rsidR="1E4C6AF2" w:rsidRPr="00A30BA4" w:rsidRDefault="1894DD48" w:rsidP="0022149E">
            <w:pPr>
              <w:rPr>
                <w:rFonts w:eastAsia="Arial"/>
                <w:sz w:val="18"/>
                <w:szCs w:val="18"/>
              </w:rPr>
            </w:pPr>
            <w:r w:rsidRPr="6358098D">
              <w:rPr>
                <w:rFonts w:eastAsia="Arial"/>
                <w:sz w:val="18"/>
                <w:szCs w:val="18"/>
              </w:rPr>
              <w:t>32 440</w:t>
            </w:r>
          </w:p>
        </w:tc>
        <w:tc>
          <w:tcPr>
            <w:tcW w:w="1786"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21C60662" w14:textId="03C17600" w:rsidR="6402D600" w:rsidRPr="00A30BA4" w:rsidRDefault="40B73721" w:rsidP="0022149E">
            <w:pPr>
              <w:rPr>
                <w:rFonts w:eastAsia="Arial"/>
                <w:sz w:val="18"/>
                <w:szCs w:val="18"/>
              </w:rPr>
            </w:pPr>
            <w:r w:rsidRPr="630ECEC8">
              <w:rPr>
                <w:rFonts w:eastAsia="Arial"/>
                <w:sz w:val="18"/>
                <w:szCs w:val="18"/>
              </w:rPr>
              <w:t>690 maakonna-liinibussi</w:t>
            </w:r>
          </w:p>
        </w:tc>
        <w:tc>
          <w:tcPr>
            <w:tcW w:w="1425"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344DEAE1" w14:textId="5A399868" w:rsidR="6402D600" w:rsidRPr="00A30BA4" w:rsidRDefault="40B73721" w:rsidP="0022149E">
            <w:pPr>
              <w:rPr>
                <w:rFonts w:eastAsia="Arial"/>
                <w:sz w:val="18"/>
                <w:szCs w:val="18"/>
              </w:rPr>
            </w:pPr>
            <w:r w:rsidRPr="630ECEC8">
              <w:rPr>
                <w:rFonts w:eastAsia="Arial"/>
                <w:sz w:val="18"/>
                <w:szCs w:val="18"/>
              </w:rPr>
              <w:t>Olemasolev ja lisanduv</w:t>
            </w:r>
          </w:p>
        </w:tc>
        <w:tc>
          <w:tcPr>
            <w:tcW w:w="1938"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110CCF67" w14:textId="4A273EFB" w:rsidR="6402D600" w:rsidRPr="00A30BA4" w:rsidRDefault="40B73721" w:rsidP="0022149E">
            <w:pPr>
              <w:rPr>
                <w:rFonts w:eastAsia="Arial"/>
                <w:sz w:val="18"/>
                <w:szCs w:val="18"/>
              </w:rPr>
            </w:pPr>
            <w:r w:rsidRPr="630ECEC8">
              <w:rPr>
                <w:rFonts w:eastAsia="Arial"/>
                <w:sz w:val="18"/>
                <w:szCs w:val="18"/>
              </w:rPr>
              <w:t>Riik ja KOV</w:t>
            </w:r>
          </w:p>
        </w:tc>
      </w:tr>
      <w:tr w:rsidR="2E58FE64" w14:paraId="4437986F" w14:textId="3D78C7DF" w:rsidTr="0F00E842">
        <w:trPr>
          <w:trHeight w:val="300"/>
        </w:trPr>
        <w:tc>
          <w:tcPr>
            <w:tcW w:w="1680"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008C93CF" w14:textId="75FCEC90" w:rsidR="2E58FE64" w:rsidRPr="00A30BA4" w:rsidRDefault="0C7A793A" w:rsidP="0022149E">
            <w:pPr>
              <w:rPr>
                <w:rFonts w:eastAsia="Arial"/>
                <w:sz w:val="18"/>
                <w:szCs w:val="18"/>
              </w:rPr>
            </w:pPr>
            <w:r w:rsidRPr="630ECEC8">
              <w:rPr>
                <w:rFonts w:eastAsia="Arial"/>
                <w:sz w:val="18"/>
                <w:szCs w:val="18"/>
              </w:rPr>
              <w:t>Vesiniku terviktehnoloogiate kasutuselevõtt</w:t>
            </w:r>
          </w:p>
        </w:tc>
        <w:tc>
          <w:tcPr>
            <w:tcW w:w="925"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575C879A" w14:textId="2F83C6F9" w:rsidR="2E58FE64" w:rsidRPr="00A30BA4" w:rsidRDefault="0295BB94" w:rsidP="0022149E">
            <w:pPr>
              <w:rPr>
                <w:rFonts w:eastAsia="Arial"/>
                <w:sz w:val="18"/>
                <w:szCs w:val="18"/>
              </w:rPr>
            </w:pPr>
            <w:r w:rsidRPr="6358098D">
              <w:rPr>
                <w:rFonts w:eastAsia="Arial"/>
                <w:sz w:val="18"/>
                <w:szCs w:val="18"/>
              </w:rPr>
              <w:t>500</w:t>
            </w:r>
          </w:p>
        </w:tc>
        <w:tc>
          <w:tcPr>
            <w:tcW w:w="1302"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783E5E03" w14:textId="516BB1C8" w:rsidR="2E58FE64" w:rsidRPr="00A30BA4" w:rsidRDefault="0C7A793A" w:rsidP="0022149E">
            <w:pPr>
              <w:rPr>
                <w:rFonts w:eastAsia="Arial"/>
                <w:sz w:val="18"/>
                <w:szCs w:val="18"/>
              </w:rPr>
            </w:pPr>
            <w:r w:rsidRPr="630ECEC8">
              <w:rPr>
                <w:rFonts w:eastAsia="Arial"/>
                <w:sz w:val="18"/>
                <w:szCs w:val="18"/>
              </w:rPr>
              <w:t>1000</w:t>
            </w:r>
          </w:p>
        </w:tc>
        <w:tc>
          <w:tcPr>
            <w:tcW w:w="1786"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5D1F9693" w14:textId="288575C7" w:rsidR="2E58FE64" w:rsidRPr="00A30BA4" w:rsidRDefault="2D5118E0" w:rsidP="0022149E">
            <w:pPr>
              <w:rPr>
                <w:rFonts w:eastAsia="Arial"/>
                <w:sz w:val="18"/>
                <w:szCs w:val="18"/>
              </w:rPr>
            </w:pPr>
            <w:r w:rsidRPr="630ECEC8">
              <w:rPr>
                <w:rFonts w:eastAsia="Arial"/>
                <w:sz w:val="18"/>
                <w:szCs w:val="18"/>
              </w:rPr>
              <w:t>30 vesinik</w:t>
            </w:r>
            <w:r w:rsidR="53B12E2F" w:rsidRPr="630ECEC8">
              <w:rPr>
                <w:rFonts w:eastAsia="Arial"/>
                <w:sz w:val="18"/>
                <w:szCs w:val="18"/>
              </w:rPr>
              <w:t>k</w:t>
            </w:r>
            <w:r w:rsidRPr="630ECEC8">
              <w:rPr>
                <w:rFonts w:eastAsia="Arial"/>
                <w:sz w:val="18"/>
                <w:szCs w:val="18"/>
              </w:rPr>
              <w:t xml:space="preserve">u </w:t>
            </w:r>
            <w:r w:rsidR="52A7237A" w:rsidRPr="630ECEC8">
              <w:rPr>
                <w:rFonts w:eastAsia="Arial"/>
                <w:sz w:val="18"/>
                <w:szCs w:val="18"/>
              </w:rPr>
              <w:t>kasutavat</w:t>
            </w:r>
            <w:r w:rsidRPr="630ECEC8">
              <w:rPr>
                <w:rFonts w:eastAsia="Arial"/>
                <w:sz w:val="18"/>
                <w:szCs w:val="18"/>
              </w:rPr>
              <w:t xml:space="preserve"> taksot</w:t>
            </w:r>
            <w:r w:rsidR="4DA20C20" w:rsidRPr="630ECEC8">
              <w:rPr>
                <w:rFonts w:eastAsia="Arial"/>
                <w:sz w:val="18"/>
                <w:szCs w:val="18"/>
              </w:rPr>
              <w:t xml:space="preserve"> </w:t>
            </w:r>
            <w:r w:rsidRPr="630ECEC8">
              <w:rPr>
                <w:rFonts w:eastAsia="Arial"/>
                <w:sz w:val="18"/>
                <w:szCs w:val="18"/>
              </w:rPr>
              <w:t>Tallinnas</w:t>
            </w:r>
          </w:p>
        </w:tc>
        <w:tc>
          <w:tcPr>
            <w:tcW w:w="1425"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66681A78" w14:textId="62EB9E3F" w:rsidR="2E58FE64" w:rsidRPr="00A30BA4" w:rsidRDefault="0C7A793A" w:rsidP="0022149E">
            <w:pPr>
              <w:rPr>
                <w:rFonts w:eastAsia="Arial"/>
                <w:sz w:val="18"/>
                <w:szCs w:val="18"/>
              </w:rPr>
            </w:pPr>
            <w:r w:rsidRPr="630ECEC8">
              <w:rPr>
                <w:rFonts w:eastAsia="Arial"/>
                <w:sz w:val="18"/>
                <w:szCs w:val="18"/>
              </w:rPr>
              <w:t xml:space="preserve">Olemasolev </w:t>
            </w:r>
          </w:p>
        </w:tc>
        <w:tc>
          <w:tcPr>
            <w:tcW w:w="1938"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04CD61B6" w14:textId="18EC5DE7" w:rsidR="2E58FE64" w:rsidRPr="00A30BA4" w:rsidRDefault="4089BB3B" w:rsidP="0022149E">
            <w:pPr>
              <w:rPr>
                <w:rFonts w:eastAsia="Arial"/>
                <w:sz w:val="18"/>
                <w:szCs w:val="18"/>
              </w:rPr>
            </w:pPr>
            <w:r w:rsidRPr="630ECEC8">
              <w:rPr>
                <w:rFonts w:eastAsia="Arial"/>
                <w:sz w:val="18"/>
                <w:szCs w:val="18"/>
              </w:rPr>
              <w:t>Riik ja erasektor</w:t>
            </w:r>
          </w:p>
        </w:tc>
      </w:tr>
      <w:tr w:rsidR="2E58FE64" w14:paraId="344CD28E" w14:textId="2D28B807" w:rsidTr="0F00E842">
        <w:trPr>
          <w:trHeight w:val="300"/>
        </w:trPr>
        <w:tc>
          <w:tcPr>
            <w:tcW w:w="1680"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23410DCB" w14:textId="54A97FED" w:rsidR="2E58FE64" w:rsidRPr="00A30BA4" w:rsidRDefault="0C7A793A" w:rsidP="0022149E">
            <w:pPr>
              <w:rPr>
                <w:rFonts w:eastAsia="Arial"/>
                <w:sz w:val="18"/>
                <w:szCs w:val="18"/>
              </w:rPr>
            </w:pPr>
            <w:r w:rsidRPr="630ECEC8">
              <w:rPr>
                <w:rFonts w:eastAsia="Arial"/>
                <w:sz w:val="18"/>
                <w:szCs w:val="18"/>
              </w:rPr>
              <w:t>Alternatiivkütuste taristu arendamine</w:t>
            </w:r>
          </w:p>
        </w:tc>
        <w:tc>
          <w:tcPr>
            <w:tcW w:w="925"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5FA407DA" w14:textId="34F6FC7B" w:rsidR="6402D600" w:rsidRPr="00A30BA4" w:rsidRDefault="40B73721" w:rsidP="0022149E">
            <w:pPr>
              <w:rPr>
                <w:rFonts w:eastAsia="Arial"/>
                <w:sz w:val="18"/>
                <w:szCs w:val="18"/>
              </w:rPr>
            </w:pPr>
            <w:r w:rsidRPr="630ECEC8">
              <w:rPr>
                <w:rFonts w:eastAsia="Arial"/>
                <w:sz w:val="18"/>
                <w:szCs w:val="18"/>
              </w:rPr>
              <w:t>Kaudne mõju</w:t>
            </w:r>
          </w:p>
        </w:tc>
        <w:tc>
          <w:tcPr>
            <w:tcW w:w="1302"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40208152" w14:textId="2D960C79" w:rsidR="2E58FE64" w:rsidRPr="00A30BA4" w:rsidRDefault="11E76970" w:rsidP="0022149E">
            <w:pPr>
              <w:rPr>
                <w:rFonts w:eastAsia="Arial"/>
                <w:sz w:val="18"/>
                <w:szCs w:val="18"/>
              </w:rPr>
            </w:pPr>
            <w:r w:rsidRPr="630ECEC8">
              <w:rPr>
                <w:rFonts w:eastAsia="Arial"/>
                <w:sz w:val="18"/>
                <w:szCs w:val="18"/>
              </w:rPr>
              <w:t xml:space="preserve">Kaudne mõju </w:t>
            </w:r>
          </w:p>
          <w:p w14:paraId="221E37D5" w14:textId="24D026B7" w:rsidR="2E58FE64" w:rsidRPr="00A30BA4" w:rsidRDefault="2E58FE64" w:rsidP="0022149E">
            <w:pPr>
              <w:rPr>
                <w:rFonts w:eastAsia="Arial"/>
                <w:sz w:val="18"/>
                <w:szCs w:val="18"/>
              </w:rPr>
            </w:pPr>
          </w:p>
        </w:tc>
        <w:tc>
          <w:tcPr>
            <w:tcW w:w="1786"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30E38834" w14:textId="2359BB32" w:rsidR="73ACA989" w:rsidRPr="00A30BA4" w:rsidRDefault="2A8B1486" w:rsidP="0022149E">
            <w:pPr>
              <w:rPr>
                <w:rFonts w:eastAsia="Arial"/>
                <w:sz w:val="18"/>
                <w:szCs w:val="18"/>
              </w:rPr>
            </w:pPr>
            <w:r w:rsidRPr="2B2CB921">
              <w:rPr>
                <w:rFonts w:eastAsia="Arial"/>
                <w:sz w:val="18"/>
                <w:szCs w:val="18"/>
              </w:rPr>
              <w:t xml:space="preserve">Vastavalt </w:t>
            </w:r>
            <w:r w:rsidR="194A277B" w:rsidRPr="2B2CB921">
              <w:rPr>
                <w:rFonts w:eastAsia="Arial"/>
                <w:sz w:val="18"/>
                <w:szCs w:val="18"/>
              </w:rPr>
              <w:t xml:space="preserve">EL alternatiivkütuste taristu  </w:t>
            </w:r>
            <w:r w:rsidRPr="2B2CB921">
              <w:rPr>
                <w:rFonts w:eastAsia="Arial"/>
                <w:sz w:val="18"/>
                <w:szCs w:val="18"/>
              </w:rPr>
              <w:t>määruse nõuetele</w:t>
            </w:r>
          </w:p>
          <w:p w14:paraId="368E20D6" w14:textId="7744C609" w:rsidR="316B644D" w:rsidRPr="00A30BA4" w:rsidRDefault="316B644D" w:rsidP="00E57547">
            <w:pPr>
              <w:rPr>
                <w:rFonts w:eastAsia="Arial"/>
                <w:sz w:val="18"/>
                <w:szCs w:val="18"/>
              </w:rPr>
            </w:pPr>
          </w:p>
        </w:tc>
        <w:tc>
          <w:tcPr>
            <w:tcW w:w="1425"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40CE311F" w14:textId="25004F63" w:rsidR="2E58FE64" w:rsidRPr="00A30BA4" w:rsidRDefault="0C7A793A" w:rsidP="0022149E">
            <w:pPr>
              <w:rPr>
                <w:rFonts w:eastAsia="Arial"/>
                <w:sz w:val="18"/>
                <w:szCs w:val="18"/>
              </w:rPr>
            </w:pPr>
            <w:r w:rsidRPr="630ECEC8">
              <w:rPr>
                <w:rFonts w:eastAsia="Arial"/>
                <w:sz w:val="18"/>
                <w:szCs w:val="18"/>
              </w:rPr>
              <w:t xml:space="preserve">Olemasolev </w:t>
            </w:r>
          </w:p>
        </w:tc>
        <w:tc>
          <w:tcPr>
            <w:tcW w:w="1938"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3CD5A480" w14:textId="527DB8A4" w:rsidR="2E58FE64" w:rsidRPr="00A30BA4" w:rsidRDefault="0E6AC003" w:rsidP="0022149E">
            <w:pPr>
              <w:rPr>
                <w:rFonts w:eastAsia="Arial"/>
                <w:sz w:val="18"/>
                <w:szCs w:val="18"/>
              </w:rPr>
            </w:pPr>
            <w:r w:rsidRPr="630ECEC8">
              <w:rPr>
                <w:rFonts w:eastAsia="Arial"/>
                <w:sz w:val="18"/>
                <w:szCs w:val="18"/>
              </w:rPr>
              <w:t>Riik</w:t>
            </w:r>
          </w:p>
        </w:tc>
      </w:tr>
      <w:tr w:rsidR="182FC7C6" w14:paraId="7E894A75" w14:textId="77777777" w:rsidTr="2B2CB921">
        <w:trPr>
          <w:trHeight w:val="300"/>
        </w:trPr>
        <w:tc>
          <w:tcPr>
            <w:tcW w:w="9056" w:type="dxa"/>
            <w:gridSpan w:val="6"/>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375664E2" w14:textId="23A6BF35" w:rsidR="1B5AB6D0" w:rsidRDefault="78D1EE3A" w:rsidP="0022149E">
            <w:pPr>
              <w:pStyle w:val="Loendilik"/>
              <w:numPr>
                <w:ilvl w:val="0"/>
                <w:numId w:val="13"/>
              </w:numPr>
              <w:rPr>
                <w:sz w:val="16"/>
                <w:szCs w:val="16"/>
              </w:rPr>
            </w:pPr>
            <w:r w:rsidRPr="316B644D">
              <w:rPr>
                <w:rFonts w:ascii="Arial" w:eastAsia="Arial" w:hAnsi="Arial" w:cs="Arial"/>
                <w:b/>
                <w:bCs/>
                <w:color w:val="404040" w:themeColor="text1" w:themeTint="BF"/>
                <w:sz w:val="16"/>
                <w:szCs w:val="16"/>
              </w:rPr>
              <w:t>Merendussektori uute võimaluste toetamine</w:t>
            </w:r>
            <w:r w:rsidRPr="316B644D">
              <w:rPr>
                <w:rFonts w:ascii="Arial" w:eastAsia="Arial" w:hAnsi="Arial" w:cs="Arial"/>
                <w:color w:val="404040" w:themeColor="text1" w:themeTint="BF"/>
                <w:sz w:val="16"/>
                <w:szCs w:val="16"/>
              </w:rPr>
              <w:t>, sh</w:t>
            </w:r>
          </w:p>
        </w:tc>
      </w:tr>
      <w:tr w:rsidR="4F62F48B" w14:paraId="10D7D1A9" w14:textId="77777777" w:rsidTr="0F00E842">
        <w:trPr>
          <w:trHeight w:val="300"/>
        </w:trPr>
        <w:tc>
          <w:tcPr>
            <w:tcW w:w="1680"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747448A9" w14:textId="252DE132" w:rsidR="03FC3498" w:rsidRPr="00A30BA4" w:rsidRDefault="1DFDD2C6" w:rsidP="0022149E">
            <w:pPr>
              <w:rPr>
                <w:rFonts w:eastAsia="Calibri"/>
                <w:sz w:val="18"/>
                <w:szCs w:val="18"/>
              </w:rPr>
            </w:pPr>
            <w:r w:rsidRPr="630ECEC8">
              <w:rPr>
                <w:rFonts w:eastAsia="Calibri"/>
                <w:sz w:val="18"/>
                <w:szCs w:val="18"/>
              </w:rPr>
              <w:t>R</w:t>
            </w:r>
            <w:r w:rsidR="30F5088D" w:rsidRPr="630ECEC8">
              <w:rPr>
                <w:rFonts w:eastAsia="Calibri"/>
                <w:sz w:val="18"/>
                <w:szCs w:val="18"/>
              </w:rPr>
              <w:t>iigile kuuluvate laevade (v.a. sõjalaevad) muutmine CO</w:t>
            </w:r>
            <w:r w:rsidR="30F5088D" w:rsidRPr="630ECEC8">
              <w:rPr>
                <w:rFonts w:eastAsia="Calibri"/>
                <w:sz w:val="18"/>
                <w:szCs w:val="18"/>
                <w:vertAlign w:val="subscript"/>
              </w:rPr>
              <w:t>2</w:t>
            </w:r>
            <w:r w:rsidR="30F5088D" w:rsidRPr="630ECEC8">
              <w:rPr>
                <w:rFonts w:eastAsia="Calibri"/>
                <w:sz w:val="18"/>
                <w:szCs w:val="18"/>
              </w:rPr>
              <w:t>-neutraalseks</w:t>
            </w:r>
          </w:p>
        </w:tc>
        <w:tc>
          <w:tcPr>
            <w:tcW w:w="925"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174E2858" w14:textId="14C02679" w:rsidR="66A3E002" w:rsidRPr="00A30BA4" w:rsidRDefault="34699F0C" w:rsidP="0022149E">
            <w:pPr>
              <w:rPr>
                <w:rFonts w:eastAsia="Arial"/>
                <w:sz w:val="18"/>
                <w:szCs w:val="18"/>
              </w:rPr>
            </w:pPr>
            <w:r w:rsidRPr="630ECEC8">
              <w:rPr>
                <w:rFonts w:eastAsia="Arial"/>
                <w:sz w:val="18"/>
                <w:szCs w:val="18"/>
              </w:rPr>
              <w:t>2000</w:t>
            </w:r>
          </w:p>
        </w:tc>
        <w:tc>
          <w:tcPr>
            <w:tcW w:w="1302"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40E2B9FC" w14:textId="716AA8B8" w:rsidR="66A3E002" w:rsidRPr="00A30BA4" w:rsidRDefault="34699F0C" w:rsidP="0022149E">
            <w:pPr>
              <w:rPr>
                <w:rFonts w:eastAsia="Arial"/>
                <w:sz w:val="18"/>
                <w:szCs w:val="18"/>
              </w:rPr>
            </w:pPr>
            <w:r w:rsidRPr="630ECEC8">
              <w:rPr>
                <w:rFonts w:eastAsia="Arial"/>
                <w:sz w:val="18"/>
                <w:szCs w:val="18"/>
              </w:rPr>
              <w:t>5100</w:t>
            </w:r>
          </w:p>
        </w:tc>
        <w:tc>
          <w:tcPr>
            <w:tcW w:w="1786"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3F517CA8" w14:textId="47A15BF1" w:rsidR="39D83332" w:rsidRPr="00A30BA4" w:rsidRDefault="3E9EE541" w:rsidP="00E57547">
            <w:pPr>
              <w:rPr>
                <w:rFonts w:eastAsia="Calibri"/>
                <w:color w:val="000000" w:themeColor="text1"/>
                <w:sz w:val="18"/>
                <w:szCs w:val="18"/>
              </w:rPr>
            </w:pPr>
            <w:r w:rsidRPr="630ECEC8">
              <w:rPr>
                <w:rFonts w:eastAsia="Calibri"/>
                <w:color w:val="000000" w:themeColor="text1"/>
                <w:sz w:val="18"/>
                <w:szCs w:val="18"/>
              </w:rPr>
              <w:t>200 veesõidukit mootorpaadist</w:t>
            </w:r>
            <w:r w:rsidR="4DA20C20" w:rsidRPr="630ECEC8">
              <w:rPr>
                <w:rFonts w:eastAsia="Calibri"/>
                <w:color w:val="000000" w:themeColor="text1"/>
                <w:sz w:val="18"/>
                <w:szCs w:val="18"/>
              </w:rPr>
              <w:t xml:space="preserve"> </w:t>
            </w:r>
            <w:r w:rsidR="0907CB44" w:rsidRPr="630ECEC8">
              <w:rPr>
                <w:rFonts w:eastAsia="Calibri"/>
                <w:color w:val="000000" w:themeColor="text1"/>
                <w:sz w:val="18"/>
                <w:szCs w:val="18"/>
              </w:rPr>
              <w:t>jäämurdja</w:t>
            </w:r>
            <w:r w:rsidR="572DB638" w:rsidRPr="630ECEC8">
              <w:rPr>
                <w:rFonts w:eastAsia="Calibri"/>
                <w:color w:val="000000" w:themeColor="text1"/>
                <w:sz w:val="18"/>
                <w:szCs w:val="18"/>
              </w:rPr>
              <w:t>ni</w:t>
            </w:r>
          </w:p>
        </w:tc>
        <w:tc>
          <w:tcPr>
            <w:tcW w:w="1425"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2E68EBFA" w14:textId="376AD97E" w:rsidR="470F294D" w:rsidRPr="00A30BA4" w:rsidRDefault="2354FF3F" w:rsidP="0022149E">
            <w:pPr>
              <w:rPr>
                <w:rFonts w:eastAsia="Arial"/>
                <w:sz w:val="18"/>
                <w:szCs w:val="18"/>
              </w:rPr>
            </w:pPr>
            <w:r w:rsidRPr="630ECEC8">
              <w:rPr>
                <w:rFonts w:eastAsia="Arial"/>
                <w:sz w:val="18"/>
                <w:szCs w:val="18"/>
              </w:rPr>
              <w:t>Olemasolev ja lisanduv</w:t>
            </w:r>
          </w:p>
        </w:tc>
        <w:tc>
          <w:tcPr>
            <w:tcW w:w="1938"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5A5539A5" w14:textId="38ECCDF1" w:rsidR="470F294D" w:rsidRPr="00A30BA4" w:rsidRDefault="2354FF3F" w:rsidP="0022149E">
            <w:pPr>
              <w:rPr>
                <w:rFonts w:eastAsia="Arial"/>
                <w:sz w:val="18"/>
                <w:szCs w:val="18"/>
              </w:rPr>
            </w:pPr>
            <w:r w:rsidRPr="630ECEC8">
              <w:rPr>
                <w:rFonts w:eastAsia="Arial"/>
                <w:sz w:val="18"/>
                <w:szCs w:val="18"/>
              </w:rPr>
              <w:t>Riik</w:t>
            </w:r>
          </w:p>
        </w:tc>
      </w:tr>
      <w:tr w:rsidR="182FC7C6" w14:paraId="2384E3E8" w14:textId="77777777" w:rsidTr="0F00E842">
        <w:trPr>
          <w:trHeight w:val="300"/>
        </w:trPr>
        <w:tc>
          <w:tcPr>
            <w:tcW w:w="1680"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7D957667" w14:textId="6829988D" w:rsidR="1B5AB6D0" w:rsidRPr="00A30BA4" w:rsidRDefault="658BBE01" w:rsidP="0022149E">
            <w:pPr>
              <w:rPr>
                <w:sz w:val="18"/>
                <w:szCs w:val="18"/>
              </w:rPr>
            </w:pPr>
            <w:r w:rsidRPr="630ECEC8">
              <w:rPr>
                <w:rFonts w:eastAsia="Calibri"/>
                <w:sz w:val="18"/>
                <w:szCs w:val="18"/>
              </w:rPr>
              <w:t>R</w:t>
            </w:r>
            <w:r w:rsidR="30F5088D" w:rsidRPr="630ECEC8">
              <w:rPr>
                <w:rFonts w:eastAsia="Calibri"/>
                <w:sz w:val="18"/>
                <w:szCs w:val="18"/>
              </w:rPr>
              <w:t>iigisiseste parvlaevaühenduste ning parvlaevade muutmine CO2-neutraalseks,</w:t>
            </w:r>
          </w:p>
        </w:tc>
        <w:tc>
          <w:tcPr>
            <w:tcW w:w="925"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1B73BFAE" w14:textId="169DE50F" w:rsidR="1B5AB6D0" w:rsidRPr="00A30BA4" w:rsidRDefault="13B7B79F" w:rsidP="0022149E">
            <w:pPr>
              <w:rPr>
                <w:rFonts w:eastAsia="Arial"/>
                <w:sz w:val="18"/>
                <w:szCs w:val="18"/>
              </w:rPr>
            </w:pPr>
            <w:r w:rsidRPr="630ECEC8">
              <w:rPr>
                <w:rFonts w:eastAsia="Arial"/>
                <w:sz w:val="18"/>
                <w:szCs w:val="18"/>
              </w:rPr>
              <w:t>8</w:t>
            </w:r>
            <w:r w:rsidR="13FACC7A" w:rsidRPr="630ECEC8">
              <w:rPr>
                <w:rFonts w:eastAsia="Arial"/>
                <w:sz w:val="18"/>
                <w:szCs w:val="18"/>
              </w:rPr>
              <w:t>000</w:t>
            </w:r>
          </w:p>
        </w:tc>
        <w:tc>
          <w:tcPr>
            <w:tcW w:w="1302"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71E58A73" w14:textId="159C3DE9" w:rsidR="1B5AB6D0" w:rsidRPr="00A30BA4" w:rsidRDefault="628AFC86" w:rsidP="0022149E">
            <w:pPr>
              <w:rPr>
                <w:sz w:val="18"/>
                <w:szCs w:val="18"/>
              </w:rPr>
            </w:pPr>
            <w:r w:rsidRPr="630ECEC8">
              <w:rPr>
                <w:rFonts w:eastAsia="Arial"/>
                <w:sz w:val="18"/>
                <w:szCs w:val="18"/>
              </w:rPr>
              <w:t>24</w:t>
            </w:r>
            <w:r w:rsidR="69252D1A" w:rsidRPr="630ECEC8">
              <w:rPr>
                <w:rFonts w:eastAsia="Arial"/>
                <w:sz w:val="18"/>
                <w:szCs w:val="18"/>
              </w:rPr>
              <w:t xml:space="preserve"> 000</w:t>
            </w:r>
          </w:p>
        </w:tc>
        <w:tc>
          <w:tcPr>
            <w:tcW w:w="1786"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13068A54" w14:textId="5A07C67C" w:rsidR="39D83332" w:rsidRPr="00A30BA4" w:rsidRDefault="3E9EE541" w:rsidP="00E57547">
            <w:pPr>
              <w:rPr>
                <w:rFonts w:eastAsia="Calibri"/>
                <w:color w:val="000000" w:themeColor="text1"/>
                <w:sz w:val="18"/>
                <w:szCs w:val="18"/>
              </w:rPr>
            </w:pPr>
            <w:r w:rsidRPr="630ECEC8">
              <w:rPr>
                <w:rFonts w:eastAsia="Calibri"/>
                <w:color w:val="000000" w:themeColor="text1"/>
                <w:sz w:val="18"/>
                <w:szCs w:val="18"/>
              </w:rPr>
              <w:t>13 parvlaeva</w:t>
            </w:r>
          </w:p>
        </w:tc>
        <w:tc>
          <w:tcPr>
            <w:tcW w:w="1425"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5574DB9F" w14:textId="102B00FA" w:rsidR="182FC7C6" w:rsidRPr="00A30BA4" w:rsidRDefault="7288CD67" w:rsidP="0022149E">
            <w:pPr>
              <w:rPr>
                <w:rFonts w:eastAsia="Arial"/>
                <w:sz w:val="18"/>
                <w:szCs w:val="18"/>
              </w:rPr>
            </w:pPr>
            <w:r w:rsidRPr="630ECEC8">
              <w:rPr>
                <w:rFonts w:eastAsia="Arial"/>
                <w:sz w:val="18"/>
                <w:szCs w:val="18"/>
              </w:rPr>
              <w:t>Olemasolev ja lisanduv</w:t>
            </w:r>
          </w:p>
        </w:tc>
        <w:tc>
          <w:tcPr>
            <w:tcW w:w="1938"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60518433" w14:textId="7208FCCD" w:rsidR="182FC7C6" w:rsidRPr="00A30BA4" w:rsidRDefault="7A893576" w:rsidP="0022149E">
            <w:pPr>
              <w:rPr>
                <w:rFonts w:eastAsia="Arial"/>
                <w:sz w:val="18"/>
                <w:szCs w:val="18"/>
              </w:rPr>
            </w:pPr>
            <w:r w:rsidRPr="630ECEC8">
              <w:rPr>
                <w:rFonts w:eastAsia="Arial"/>
                <w:sz w:val="18"/>
                <w:szCs w:val="18"/>
              </w:rPr>
              <w:t>Riik</w:t>
            </w:r>
          </w:p>
        </w:tc>
      </w:tr>
      <w:tr w:rsidR="182FC7C6" w14:paraId="3199E5A7" w14:textId="77777777" w:rsidTr="0F00E842">
        <w:trPr>
          <w:trHeight w:val="300"/>
        </w:trPr>
        <w:tc>
          <w:tcPr>
            <w:tcW w:w="1680"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4998BBCA" w14:textId="61BCC8E3" w:rsidR="1B5AB6D0" w:rsidRPr="00A30BA4" w:rsidRDefault="46C45EA1" w:rsidP="0022149E">
            <w:pPr>
              <w:rPr>
                <w:rFonts w:eastAsia="Calibri"/>
                <w:sz w:val="18"/>
                <w:szCs w:val="18"/>
              </w:rPr>
            </w:pPr>
            <w:r w:rsidRPr="242C13B2">
              <w:rPr>
                <w:rFonts w:eastAsia="Calibri"/>
                <w:sz w:val="18"/>
                <w:szCs w:val="18"/>
              </w:rPr>
              <w:t>Kliimas</w:t>
            </w:r>
            <w:r w:rsidR="6248865C" w:rsidRPr="242C13B2">
              <w:rPr>
                <w:rFonts w:eastAsia="Calibri"/>
                <w:sz w:val="18"/>
                <w:szCs w:val="18"/>
              </w:rPr>
              <w:t>äästlike</w:t>
            </w:r>
            <w:r w:rsidR="69252D1A" w:rsidRPr="630ECEC8">
              <w:rPr>
                <w:rFonts w:eastAsia="Calibri"/>
                <w:sz w:val="18"/>
                <w:szCs w:val="18"/>
              </w:rPr>
              <w:t xml:space="preserve"> meretehnoloogiate ja laevade ümberehituse keskuse loomine</w:t>
            </w:r>
            <w:r w:rsidR="7262C847" w:rsidRPr="630ECEC8">
              <w:rPr>
                <w:rFonts w:eastAsia="Calibri"/>
                <w:sz w:val="18"/>
                <w:szCs w:val="18"/>
              </w:rPr>
              <w:t xml:space="preserve"> ning meetmed selle toetamiseks</w:t>
            </w:r>
          </w:p>
        </w:tc>
        <w:tc>
          <w:tcPr>
            <w:tcW w:w="925"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41B10AD0" w14:textId="34F6FC7B" w:rsidR="6402D600" w:rsidRPr="00A30BA4" w:rsidRDefault="40B73721" w:rsidP="0022149E">
            <w:pPr>
              <w:spacing w:after="180"/>
              <w:rPr>
                <w:rFonts w:eastAsia="Arial"/>
                <w:sz w:val="18"/>
                <w:szCs w:val="18"/>
              </w:rPr>
            </w:pPr>
            <w:r w:rsidRPr="630ECEC8">
              <w:rPr>
                <w:rFonts w:eastAsia="Arial"/>
                <w:sz w:val="18"/>
                <w:szCs w:val="18"/>
              </w:rPr>
              <w:t>Kaudne mõju</w:t>
            </w:r>
          </w:p>
        </w:tc>
        <w:tc>
          <w:tcPr>
            <w:tcW w:w="1302"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3888F741" w14:textId="3558F2FB" w:rsidR="6402D600" w:rsidRPr="00A30BA4" w:rsidRDefault="40B73721" w:rsidP="0022149E">
            <w:pPr>
              <w:spacing w:after="180"/>
              <w:rPr>
                <w:rFonts w:eastAsia="Arial"/>
                <w:sz w:val="18"/>
                <w:szCs w:val="18"/>
              </w:rPr>
            </w:pPr>
            <w:r w:rsidRPr="630ECEC8">
              <w:rPr>
                <w:rFonts w:eastAsia="Arial"/>
                <w:sz w:val="18"/>
                <w:szCs w:val="18"/>
              </w:rPr>
              <w:t>Kaudne mõju</w:t>
            </w:r>
          </w:p>
          <w:p w14:paraId="7557415F" w14:textId="61A7C700" w:rsidR="6402D600" w:rsidRPr="00A30BA4" w:rsidRDefault="6402D600" w:rsidP="0022149E">
            <w:pPr>
              <w:spacing w:after="180"/>
              <w:rPr>
                <w:rFonts w:eastAsia="Arial"/>
                <w:sz w:val="18"/>
                <w:szCs w:val="18"/>
              </w:rPr>
            </w:pPr>
          </w:p>
        </w:tc>
        <w:tc>
          <w:tcPr>
            <w:tcW w:w="1786"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17AD1B17" w14:textId="642BD293" w:rsidR="182FC7C6" w:rsidRPr="00A30BA4" w:rsidRDefault="1CD5F12E" w:rsidP="0022149E">
            <w:pPr>
              <w:rPr>
                <w:rFonts w:eastAsia="Arial"/>
                <w:sz w:val="18"/>
                <w:szCs w:val="18"/>
              </w:rPr>
            </w:pPr>
            <w:r w:rsidRPr="630ECEC8">
              <w:rPr>
                <w:rFonts w:eastAsia="Arial"/>
                <w:sz w:val="18"/>
                <w:szCs w:val="18"/>
              </w:rPr>
              <w:t>N/A</w:t>
            </w:r>
          </w:p>
        </w:tc>
        <w:tc>
          <w:tcPr>
            <w:tcW w:w="1425"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68CE073E" w14:textId="5DB15B16" w:rsidR="182FC7C6" w:rsidRPr="00A30BA4" w:rsidRDefault="1A3E3BEF" w:rsidP="0022149E">
            <w:pPr>
              <w:rPr>
                <w:rFonts w:eastAsia="Arial"/>
                <w:sz w:val="18"/>
                <w:szCs w:val="18"/>
              </w:rPr>
            </w:pPr>
            <w:r w:rsidRPr="630ECEC8">
              <w:rPr>
                <w:rFonts w:eastAsia="Arial"/>
                <w:sz w:val="18"/>
                <w:szCs w:val="18"/>
              </w:rPr>
              <w:t>Lisanduv</w:t>
            </w:r>
          </w:p>
        </w:tc>
        <w:tc>
          <w:tcPr>
            <w:tcW w:w="1938"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2E59A19D" w14:textId="413A7B79" w:rsidR="182FC7C6" w:rsidRPr="00A30BA4" w:rsidRDefault="368FE13D" w:rsidP="0022149E">
            <w:pPr>
              <w:rPr>
                <w:rFonts w:eastAsia="Arial"/>
                <w:sz w:val="18"/>
                <w:szCs w:val="18"/>
              </w:rPr>
            </w:pPr>
            <w:r w:rsidRPr="630ECEC8">
              <w:rPr>
                <w:rFonts w:eastAsia="Arial"/>
                <w:sz w:val="18"/>
                <w:szCs w:val="18"/>
              </w:rPr>
              <w:t>Riik ja erasektor</w:t>
            </w:r>
          </w:p>
        </w:tc>
      </w:tr>
      <w:tr w:rsidR="00420146" w14:paraId="35AA0BF0" w14:textId="77777777" w:rsidTr="0F00E842">
        <w:trPr>
          <w:trHeight w:val="300"/>
        </w:trPr>
        <w:tc>
          <w:tcPr>
            <w:tcW w:w="1680"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3252FF69" w14:textId="556AA894" w:rsidR="2D3D0782" w:rsidRPr="00A30BA4" w:rsidRDefault="5DDA73C6" w:rsidP="0022149E">
            <w:pPr>
              <w:rPr>
                <w:rFonts w:eastAsia="Calibri"/>
                <w:sz w:val="18"/>
                <w:szCs w:val="18"/>
              </w:rPr>
            </w:pPr>
            <w:r w:rsidRPr="630ECEC8">
              <w:rPr>
                <w:rFonts w:eastAsia="Calibri"/>
                <w:sz w:val="18"/>
                <w:szCs w:val="18"/>
              </w:rPr>
              <w:t>Sadamat</w:t>
            </w:r>
            <w:r w:rsidR="79A0F266" w:rsidRPr="630ECEC8">
              <w:rPr>
                <w:rFonts w:eastAsia="Calibri"/>
                <w:sz w:val="18"/>
                <w:szCs w:val="18"/>
              </w:rPr>
              <w:t>aristu arendamine</w:t>
            </w:r>
          </w:p>
        </w:tc>
        <w:tc>
          <w:tcPr>
            <w:tcW w:w="925"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08B9347E" w14:textId="78F36A1B" w:rsidR="2D3D0782" w:rsidRPr="00A30BA4" w:rsidRDefault="79A0F266" w:rsidP="0022149E">
            <w:pPr>
              <w:rPr>
                <w:rFonts w:eastAsia="Arial"/>
                <w:sz w:val="18"/>
                <w:szCs w:val="18"/>
              </w:rPr>
            </w:pPr>
            <w:r w:rsidRPr="630ECEC8">
              <w:rPr>
                <w:rFonts w:eastAsia="Arial"/>
                <w:sz w:val="18"/>
                <w:szCs w:val="18"/>
              </w:rPr>
              <w:t>Kaudne mõju</w:t>
            </w:r>
          </w:p>
        </w:tc>
        <w:tc>
          <w:tcPr>
            <w:tcW w:w="1302"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5C35F4AA" w14:textId="25249906" w:rsidR="2D3D0782" w:rsidRPr="00A30BA4" w:rsidRDefault="5A29BFE2" w:rsidP="0022149E">
            <w:pPr>
              <w:rPr>
                <w:rFonts w:eastAsia="Arial"/>
                <w:sz w:val="18"/>
                <w:szCs w:val="18"/>
              </w:rPr>
            </w:pPr>
            <w:r w:rsidRPr="630ECEC8">
              <w:rPr>
                <w:rFonts w:eastAsia="Arial"/>
                <w:sz w:val="18"/>
                <w:szCs w:val="18"/>
              </w:rPr>
              <w:t>Kaudne mõju</w:t>
            </w:r>
          </w:p>
        </w:tc>
        <w:tc>
          <w:tcPr>
            <w:tcW w:w="1786"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40B9A84A" w14:textId="407D0844" w:rsidR="2D3D0782" w:rsidRPr="00A30BA4" w:rsidRDefault="1F82DCF0" w:rsidP="0022149E">
            <w:pPr>
              <w:rPr>
                <w:rFonts w:eastAsia="Arial"/>
                <w:sz w:val="18"/>
                <w:szCs w:val="18"/>
              </w:rPr>
            </w:pPr>
            <w:r w:rsidRPr="630ECEC8">
              <w:rPr>
                <w:rFonts w:eastAsia="Arial"/>
                <w:sz w:val="18"/>
                <w:szCs w:val="18"/>
              </w:rPr>
              <w:t>N/A</w:t>
            </w:r>
          </w:p>
        </w:tc>
        <w:tc>
          <w:tcPr>
            <w:tcW w:w="1425"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424146DF" w14:textId="0A1D77FE" w:rsidR="2D3D0782" w:rsidRPr="00A30BA4" w:rsidRDefault="5A29BFE2" w:rsidP="0022149E">
            <w:pPr>
              <w:rPr>
                <w:rFonts w:eastAsia="Arial"/>
                <w:sz w:val="18"/>
                <w:szCs w:val="18"/>
              </w:rPr>
            </w:pPr>
            <w:r w:rsidRPr="630ECEC8">
              <w:rPr>
                <w:rFonts w:eastAsia="Arial"/>
                <w:sz w:val="18"/>
                <w:szCs w:val="18"/>
              </w:rPr>
              <w:t>Lisanduv</w:t>
            </w:r>
          </w:p>
        </w:tc>
        <w:tc>
          <w:tcPr>
            <w:tcW w:w="1938"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1E8EE9E1" w14:textId="21E2A196" w:rsidR="2D3D0782" w:rsidRPr="00A30BA4" w:rsidRDefault="17CC0FC1" w:rsidP="0022149E">
            <w:pPr>
              <w:rPr>
                <w:rFonts w:eastAsia="Arial"/>
                <w:sz w:val="18"/>
                <w:szCs w:val="18"/>
              </w:rPr>
            </w:pPr>
            <w:r w:rsidRPr="630ECEC8">
              <w:rPr>
                <w:rFonts w:eastAsia="Arial"/>
                <w:sz w:val="18"/>
                <w:szCs w:val="18"/>
              </w:rPr>
              <w:t>Riik</w:t>
            </w:r>
          </w:p>
        </w:tc>
      </w:tr>
    </w:tbl>
    <w:p w14:paraId="59CA9BF1" w14:textId="735DF5D6" w:rsidR="541BC16E" w:rsidRDefault="541BC16E" w:rsidP="00193B72">
      <w:pPr>
        <w:spacing w:after="0" w:line="240" w:lineRule="auto"/>
      </w:pPr>
    </w:p>
    <w:p w14:paraId="0F80E07C" w14:textId="1D274746" w:rsidR="738127E6" w:rsidRDefault="7762A00D" w:rsidP="0022149E">
      <w:pPr>
        <w:spacing w:after="0" w:line="240" w:lineRule="auto"/>
        <w:jc w:val="both"/>
        <w:rPr>
          <w:rFonts w:ascii="Times New Roman" w:eastAsia="Times New Roman" w:hAnsi="Times New Roman" w:cs="Times New Roman"/>
          <w:sz w:val="24"/>
          <w:szCs w:val="24"/>
        </w:rPr>
      </w:pPr>
      <w:r w:rsidRPr="19C1B38B">
        <w:rPr>
          <w:rFonts w:ascii="Times New Roman" w:eastAsia="Times New Roman" w:hAnsi="Times New Roman" w:cs="Times New Roman"/>
          <w:color w:val="000000" w:themeColor="text1"/>
          <w:sz w:val="24"/>
          <w:szCs w:val="24"/>
        </w:rPr>
        <w:t xml:space="preserve">Lisameetmete rakendamise tulemusena väheneb transpordisektori kasvuhoonegaaside heitkogus prognoosi kohaselt </w:t>
      </w:r>
      <w:r w:rsidR="1A610A0C" w:rsidRPr="029DC1DD">
        <w:rPr>
          <w:rFonts w:ascii="Times New Roman" w:eastAsia="Times New Roman" w:hAnsi="Times New Roman" w:cs="Times New Roman"/>
          <w:color w:val="000000" w:themeColor="text1"/>
          <w:sz w:val="24"/>
          <w:szCs w:val="24"/>
        </w:rPr>
        <w:t xml:space="preserve">1 903 </w:t>
      </w:r>
      <w:r w:rsidR="396C45F2" w:rsidRPr="3719A35D">
        <w:rPr>
          <w:rFonts w:ascii="Times New Roman" w:eastAsia="Times New Roman" w:hAnsi="Times New Roman" w:cs="Times New Roman"/>
          <w:color w:val="000000" w:themeColor="text1"/>
          <w:sz w:val="24"/>
          <w:szCs w:val="24"/>
        </w:rPr>
        <w:t>590</w:t>
      </w:r>
      <w:r w:rsidRPr="19C1B38B">
        <w:rPr>
          <w:rFonts w:ascii="Times New Roman" w:eastAsia="Times New Roman" w:hAnsi="Times New Roman" w:cs="Times New Roman"/>
          <w:color w:val="000000" w:themeColor="text1"/>
          <w:sz w:val="24"/>
          <w:szCs w:val="24"/>
        </w:rPr>
        <w:t xml:space="preserve"> </w:t>
      </w:r>
      <w:r w:rsidRPr="00661A51">
        <w:rPr>
          <w:rFonts w:ascii="Times New Roman" w:eastAsia="Times New Roman" w:hAnsi="Times New Roman" w:cs="Times New Roman"/>
          <w:color w:val="000000" w:themeColor="text1"/>
          <w:sz w:val="24"/>
          <w:szCs w:val="24"/>
        </w:rPr>
        <w:t>t CO</w:t>
      </w:r>
      <w:r w:rsidRPr="00661A51">
        <w:rPr>
          <w:rFonts w:ascii="Times New Roman" w:eastAsia="Times New Roman" w:hAnsi="Times New Roman" w:cs="Times New Roman"/>
          <w:color w:val="000000" w:themeColor="text1"/>
          <w:sz w:val="24"/>
          <w:szCs w:val="24"/>
          <w:vertAlign w:val="subscript"/>
        </w:rPr>
        <w:t>2</w:t>
      </w:r>
      <w:r w:rsidRPr="00661A51">
        <w:rPr>
          <w:rFonts w:ascii="Times New Roman" w:eastAsia="Times New Roman" w:hAnsi="Times New Roman" w:cs="Times New Roman"/>
          <w:color w:val="000000" w:themeColor="text1"/>
          <w:sz w:val="24"/>
          <w:szCs w:val="24"/>
        </w:rPr>
        <w:t xml:space="preserve"> ekvivalendini</w:t>
      </w:r>
      <w:r w:rsidRPr="19C1B38B">
        <w:rPr>
          <w:rFonts w:ascii="Times New Roman" w:eastAsia="Times New Roman" w:hAnsi="Times New Roman" w:cs="Times New Roman"/>
          <w:color w:val="000000" w:themeColor="text1"/>
          <w:sz w:val="24"/>
          <w:szCs w:val="24"/>
        </w:rPr>
        <w:t xml:space="preserve"> aastaks 2030 ehk 24% võrra võrreldes 2022. aastaga ja 13% võrra võrreldes jõupingutuste jagamise määruse</w:t>
      </w:r>
      <w:r w:rsidR="00D67002">
        <w:rPr>
          <w:rFonts w:ascii="Times New Roman" w:eastAsia="Times New Roman" w:hAnsi="Times New Roman" w:cs="Times New Roman"/>
          <w:color w:val="000000" w:themeColor="text1"/>
          <w:sz w:val="24"/>
          <w:szCs w:val="24"/>
        </w:rPr>
        <w:t xml:space="preserve"> kohase</w:t>
      </w:r>
      <w:r w:rsidRPr="19C1B38B">
        <w:rPr>
          <w:rFonts w:ascii="Times New Roman" w:eastAsia="Times New Roman" w:hAnsi="Times New Roman" w:cs="Times New Roman"/>
          <w:color w:val="000000" w:themeColor="text1"/>
          <w:sz w:val="24"/>
          <w:szCs w:val="24"/>
        </w:rPr>
        <w:t xml:space="preserve"> baasaasta ehk 2005. aastaga, 1</w:t>
      </w:r>
      <w:r w:rsidR="6653668A" w:rsidRPr="029DC1DD">
        <w:rPr>
          <w:rFonts w:ascii="Times New Roman" w:eastAsia="Times New Roman" w:hAnsi="Times New Roman" w:cs="Times New Roman"/>
          <w:color w:val="000000" w:themeColor="text1"/>
          <w:sz w:val="24"/>
          <w:szCs w:val="24"/>
        </w:rPr>
        <w:t xml:space="preserve"> 566 720</w:t>
      </w:r>
      <w:r w:rsidRPr="19C1B38B">
        <w:rPr>
          <w:rFonts w:ascii="Times New Roman" w:eastAsia="Times New Roman" w:hAnsi="Times New Roman" w:cs="Times New Roman"/>
          <w:color w:val="000000" w:themeColor="text1"/>
          <w:sz w:val="24"/>
          <w:szCs w:val="24"/>
        </w:rPr>
        <w:t xml:space="preserve"> </w:t>
      </w:r>
      <w:r w:rsidRPr="00661A51">
        <w:rPr>
          <w:rFonts w:ascii="Times New Roman" w:eastAsia="Times New Roman" w:hAnsi="Times New Roman" w:cs="Times New Roman"/>
          <w:color w:val="000000" w:themeColor="text1"/>
          <w:sz w:val="24"/>
          <w:szCs w:val="24"/>
        </w:rPr>
        <w:t>t CO</w:t>
      </w:r>
      <w:r w:rsidRPr="00661A51">
        <w:rPr>
          <w:rFonts w:ascii="Times New Roman" w:eastAsia="Times New Roman" w:hAnsi="Times New Roman" w:cs="Times New Roman"/>
          <w:color w:val="000000" w:themeColor="text1"/>
          <w:sz w:val="24"/>
          <w:szCs w:val="24"/>
          <w:vertAlign w:val="subscript"/>
        </w:rPr>
        <w:t>2</w:t>
      </w:r>
      <w:r w:rsidRPr="00661A51">
        <w:rPr>
          <w:rFonts w:ascii="Times New Roman" w:eastAsia="Times New Roman" w:hAnsi="Times New Roman" w:cs="Times New Roman"/>
          <w:color w:val="000000" w:themeColor="text1"/>
          <w:sz w:val="24"/>
          <w:szCs w:val="24"/>
        </w:rPr>
        <w:t xml:space="preserve"> ekvivalendini</w:t>
      </w:r>
      <w:r w:rsidRPr="19C1B38B">
        <w:rPr>
          <w:rFonts w:ascii="Times New Roman" w:eastAsia="Times New Roman" w:hAnsi="Times New Roman" w:cs="Times New Roman"/>
          <w:color w:val="000000" w:themeColor="text1"/>
          <w:sz w:val="24"/>
          <w:szCs w:val="24"/>
        </w:rPr>
        <w:t xml:space="preserve"> aastaks 2035 ja 1</w:t>
      </w:r>
      <w:r w:rsidR="4C4C0D13" w:rsidRPr="029DC1DD">
        <w:rPr>
          <w:rFonts w:ascii="Times New Roman" w:eastAsia="Times New Roman" w:hAnsi="Times New Roman" w:cs="Times New Roman"/>
          <w:color w:val="000000" w:themeColor="text1"/>
          <w:sz w:val="24"/>
          <w:szCs w:val="24"/>
        </w:rPr>
        <w:t xml:space="preserve"> 116 760</w:t>
      </w:r>
      <w:r w:rsidRPr="19C1B38B">
        <w:rPr>
          <w:rFonts w:ascii="Times New Roman" w:eastAsia="Times New Roman" w:hAnsi="Times New Roman" w:cs="Times New Roman"/>
          <w:color w:val="000000" w:themeColor="text1"/>
          <w:sz w:val="24"/>
          <w:szCs w:val="24"/>
        </w:rPr>
        <w:t xml:space="preserve"> </w:t>
      </w:r>
      <w:r w:rsidRPr="00661A51">
        <w:rPr>
          <w:rFonts w:ascii="Times New Roman" w:eastAsia="Times New Roman" w:hAnsi="Times New Roman" w:cs="Times New Roman"/>
          <w:color w:val="000000" w:themeColor="text1"/>
          <w:sz w:val="24"/>
          <w:szCs w:val="24"/>
        </w:rPr>
        <w:t>t CO</w:t>
      </w:r>
      <w:r w:rsidRPr="00661A51">
        <w:rPr>
          <w:rFonts w:ascii="Times New Roman" w:eastAsia="Times New Roman" w:hAnsi="Times New Roman" w:cs="Times New Roman"/>
          <w:color w:val="000000" w:themeColor="text1"/>
          <w:sz w:val="24"/>
          <w:szCs w:val="24"/>
          <w:vertAlign w:val="subscript"/>
        </w:rPr>
        <w:t>2</w:t>
      </w:r>
      <w:r w:rsidRPr="00661A51">
        <w:rPr>
          <w:rFonts w:ascii="Times New Roman" w:eastAsia="Times New Roman" w:hAnsi="Times New Roman" w:cs="Times New Roman"/>
          <w:color w:val="000000" w:themeColor="text1"/>
          <w:sz w:val="24"/>
          <w:szCs w:val="24"/>
        </w:rPr>
        <w:t xml:space="preserve"> ekvivalendini aastaks 2040.</w:t>
      </w:r>
    </w:p>
    <w:p w14:paraId="077F1785" w14:textId="4FD5BC0D" w:rsidR="24D7EC51" w:rsidRDefault="24D7EC51" w:rsidP="0022149E">
      <w:pPr>
        <w:spacing w:after="0" w:line="240" w:lineRule="auto"/>
        <w:jc w:val="both"/>
        <w:rPr>
          <w:rFonts w:ascii="Times New Roman" w:eastAsia="Times New Roman" w:hAnsi="Times New Roman" w:cs="Times New Roman"/>
          <w:sz w:val="24"/>
          <w:szCs w:val="24"/>
        </w:rPr>
      </w:pPr>
    </w:p>
    <w:p w14:paraId="133AC4F2" w14:textId="77777777" w:rsidR="00136A1D" w:rsidRDefault="00136A1D" w:rsidP="00136A1D">
      <w:pPr>
        <w:keepNext/>
        <w:spacing w:after="0" w:line="240" w:lineRule="auto"/>
        <w:jc w:val="both"/>
      </w:pPr>
      <w:r>
        <w:rPr>
          <w:rFonts w:ascii="Times New Roman" w:eastAsia="Times New Roman" w:hAnsi="Times New Roman" w:cs="Times New Roman"/>
          <w:noProof/>
          <w:sz w:val="24"/>
          <w:szCs w:val="24"/>
        </w:rPr>
        <w:lastRenderedPageBreak/>
        <w:drawing>
          <wp:inline distT="0" distB="0" distL="0" distR="0" wp14:anchorId="67588078" wp14:editId="49AC8E94">
            <wp:extent cx="5748313" cy="2799225"/>
            <wp:effectExtent l="0" t="0" r="5080" b="1270"/>
            <wp:docPr id="723757822" name="Pil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5799291" cy="2824049"/>
                    </a:xfrm>
                    <a:prstGeom prst="rect">
                      <a:avLst/>
                    </a:prstGeom>
                    <a:noFill/>
                  </pic:spPr>
                </pic:pic>
              </a:graphicData>
            </a:graphic>
          </wp:inline>
        </w:drawing>
      </w:r>
    </w:p>
    <w:p w14:paraId="487B5E6D" w14:textId="339E24D8" w:rsidR="00136A1D" w:rsidRDefault="7920C350" w:rsidP="00136A1D">
      <w:pPr>
        <w:pStyle w:val="Pealdis"/>
        <w:jc w:val="both"/>
        <w:rPr>
          <w:rFonts w:eastAsia="Times New Roman"/>
          <w:sz w:val="24"/>
          <w:szCs w:val="24"/>
        </w:rPr>
      </w:pPr>
      <w:r>
        <w:t xml:space="preserve">Joonis </w:t>
      </w:r>
      <w:r w:rsidR="00136A1D">
        <w:fldChar w:fldCharType="begin"/>
      </w:r>
      <w:r w:rsidR="00136A1D">
        <w:instrText xml:space="preserve"> SEQ Joonis \* ARABIC </w:instrText>
      </w:r>
      <w:r w:rsidR="00136A1D">
        <w:fldChar w:fldCharType="separate"/>
      </w:r>
      <w:r w:rsidRPr="2B2CB921">
        <w:rPr>
          <w:noProof/>
        </w:rPr>
        <w:t>2</w:t>
      </w:r>
      <w:r w:rsidR="00136A1D">
        <w:fldChar w:fldCharType="end"/>
      </w:r>
      <w:r>
        <w:t>. Transpordisektori kasvuhoonegaaside heite prognoos (olemasolevad ja lisameetmed).</w:t>
      </w:r>
    </w:p>
    <w:p w14:paraId="0B2DB9D8" w14:textId="651954CA" w:rsidR="518A7CE3" w:rsidRDefault="2826B5C6" w:rsidP="0022149E">
      <w:pPr>
        <w:spacing w:after="0" w:line="240" w:lineRule="auto"/>
        <w:jc w:val="both"/>
        <w:rPr>
          <w:rFonts w:ascii="Times New Roman" w:eastAsia="Times New Roman" w:hAnsi="Times New Roman" w:cs="Times New Roman"/>
          <w:color w:val="000000" w:themeColor="text1"/>
          <w:sz w:val="24"/>
          <w:szCs w:val="24"/>
        </w:rPr>
      </w:pPr>
      <w:r w:rsidRPr="2B2CB921">
        <w:rPr>
          <w:rFonts w:ascii="Times New Roman" w:eastAsia="Times New Roman" w:hAnsi="Times New Roman" w:cs="Times New Roman"/>
          <w:color w:val="000000" w:themeColor="text1"/>
          <w:sz w:val="24"/>
          <w:szCs w:val="24"/>
        </w:rPr>
        <w:t xml:space="preserve">Lõikes </w:t>
      </w:r>
      <w:r w:rsidR="7DFFE9D4" w:rsidRPr="2B2CB921">
        <w:rPr>
          <w:rFonts w:ascii="Times New Roman" w:eastAsia="Times New Roman" w:hAnsi="Times New Roman" w:cs="Times New Roman"/>
          <w:color w:val="000000" w:themeColor="text1"/>
          <w:sz w:val="24"/>
          <w:szCs w:val="24"/>
        </w:rPr>
        <w:t>3</w:t>
      </w:r>
      <w:r w:rsidRPr="2B2CB921">
        <w:rPr>
          <w:rFonts w:ascii="Times New Roman" w:eastAsia="Times New Roman" w:hAnsi="Times New Roman" w:cs="Times New Roman"/>
          <w:color w:val="000000" w:themeColor="text1"/>
          <w:sz w:val="24"/>
          <w:szCs w:val="24"/>
        </w:rPr>
        <w:t xml:space="preserve"> s</w:t>
      </w:r>
      <w:r w:rsidR="402AC5F8" w:rsidRPr="2B2CB921">
        <w:rPr>
          <w:rFonts w:ascii="Times New Roman" w:eastAsia="Times New Roman" w:hAnsi="Times New Roman" w:cs="Times New Roman"/>
          <w:color w:val="000000" w:themeColor="text1"/>
          <w:sz w:val="24"/>
          <w:szCs w:val="24"/>
        </w:rPr>
        <w:t>ätes</w:t>
      </w:r>
      <w:r w:rsidRPr="2B2CB921">
        <w:rPr>
          <w:rFonts w:ascii="Times New Roman" w:eastAsia="Times New Roman" w:hAnsi="Times New Roman" w:cs="Times New Roman"/>
          <w:color w:val="000000" w:themeColor="text1"/>
          <w:sz w:val="24"/>
          <w:szCs w:val="24"/>
        </w:rPr>
        <w:t>ta</w:t>
      </w:r>
      <w:r w:rsidR="0EA7B3B7" w:rsidRPr="2B2CB921">
        <w:rPr>
          <w:rFonts w:ascii="Times New Roman" w:eastAsia="Times New Roman" w:hAnsi="Times New Roman" w:cs="Times New Roman"/>
          <w:color w:val="000000" w:themeColor="text1"/>
          <w:sz w:val="24"/>
          <w:szCs w:val="24"/>
        </w:rPr>
        <w:t>ta</w:t>
      </w:r>
      <w:r w:rsidRPr="2B2CB921">
        <w:rPr>
          <w:rFonts w:ascii="Times New Roman" w:eastAsia="Times New Roman" w:hAnsi="Times New Roman" w:cs="Times New Roman"/>
          <w:color w:val="000000" w:themeColor="text1"/>
          <w:sz w:val="24"/>
          <w:szCs w:val="24"/>
        </w:rPr>
        <w:t>kse üle 50</w:t>
      </w:r>
      <w:r w:rsidR="72BF1187" w:rsidRPr="2B2CB921">
        <w:rPr>
          <w:rFonts w:ascii="Times New Roman" w:eastAsia="Times New Roman" w:hAnsi="Times New Roman" w:cs="Times New Roman"/>
          <w:color w:val="000000" w:themeColor="text1"/>
          <w:sz w:val="24"/>
          <w:szCs w:val="24"/>
        </w:rPr>
        <w:t> </w:t>
      </w:r>
      <w:r w:rsidRPr="2B2CB921">
        <w:rPr>
          <w:rFonts w:ascii="Times New Roman" w:eastAsia="Times New Roman" w:hAnsi="Times New Roman" w:cs="Times New Roman"/>
          <w:color w:val="000000" w:themeColor="text1"/>
          <w:sz w:val="24"/>
          <w:szCs w:val="24"/>
        </w:rPr>
        <w:t xml:space="preserve">000 elanikuga omavalitsusüksustele </w:t>
      </w:r>
      <w:r w:rsidR="7DFFE9D4" w:rsidRPr="2B2CB921">
        <w:rPr>
          <w:rFonts w:ascii="Times New Roman" w:eastAsia="Times New Roman" w:hAnsi="Times New Roman" w:cs="Times New Roman"/>
          <w:color w:val="000000" w:themeColor="text1"/>
          <w:sz w:val="24"/>
          <w:szCs w:val="24"/>
        </w:rPr>
        <w:t>kohustus</w:t>
      </w:r>
      <w:r w:rsidRPr="2B2CB921">
        <w:rPr>
          <w:rFonts w:ascii="Times New Roman" w:eastAsia="Times New Roman" w:hAnsi="Times New Roman" w:cs="Times New Roman"/>
          <w:color w:val="000000" w:themeColor="text1"/>
          <w:sz w:val="24"/>
          <w:szCs w:val="24"/>
        </w:rPr>
        <w:t xml:space="preserve"> </w:t>
      </w:r>
      <w:r w:rsidR="3ED33F06" w:rsidRPr="2B2CB921">
        <w:rPr>
          <w:rFonts w:ascii="Times New Roman" w:eastAsia="Times New Roman" w:hAnsi="Times New Roman" w:cs="Times New Roman"/>
          <w:color w:val="000000" w:themeColor="text1"/>
          <w:sz w:val="24"/>
          <w:szCs w:val="24"/>
        </w:rPr>
        <w:t>ühistransporditeenus</w:t>
      </w:r>
      <w:r w:rsidR="4C241EE1" w:rsidRPr="2B2CB921">
        <w:rPr>
          <w:rFonts w:ascii="Times New Roman" w:eastAsia="Times New Roman" w:hAnsi="Times New Roman" w:cs="Times New Roman"/>
          <w:color w:val="000000" w:themeColor="text1"/>
          <w:sz w:val="24"/>
          <w:szCs w:val="24"/>
        </w:rPr>
        <w:t xml:space="preserve">e </w:t>
      </w:r>
      <w:r w:rsidR="7DFFE9D4" w:rsidRPr="2B2CB921">
        <w:rPr>
          <w:rFonts w:ascii="Times New Roman" w:eastAsia="Times New Roman" w:hAnsi="Times New Roman" w:cs="Times New Roman"/>
          <w:color w:val="000000" w:themeColor="text1"/>
          <w:sz w:val="24"/>
          <w:szCs w:val="24"/>
        </w:rPr>
        <w:t>korraldamisel</w:t>
      </w:r>
      <w:r w:rsidR="4C241EE1" w:rsidRPr="2B2CB921">
        <w:rPr>
          <w:rFonts w:ascii="Times New Roman" w:eastAsia="Times New Roman" w:hAnsi="Times New Roman" w:cs="Times New Roman"/>
          <w:color w:val="000000" w:themeColor="text1"/>
          <w:sz w:val="24"/>
          <w:szCs w:val="24"/>
        </w:rPr>
        <w:t xml:space="preserve"> kasutada nullheitega sõidukeid</w:t>
      </w:r>
      <w:r w:rsidR="44F4FB82" w:rsidRPr="2B2CB921">
        <w:rPr>
          <w:rFonts w:ascii="Times New Roman" w:eastAsia="Times New Roman" w:hAnsi="Times New Roman" w:cs="Times New Roman"/>
          <w:color w:val="000000" w:themeColor="text1"/>
          <w:sz w:val="24"/>
          <w:szCs w:val="24"/>
        </w:rPr>
        <w:t xml:space="preserve">, </w:t>
      </w:r>
      <w:r w:rsidR="21FD5768" w:rsidRPr="2B2CB921">
        <w:rPr>
          <w:rFonts w:ascii="Times New Roman" w:eastAsia="Times New Roman" w:hAnsi="Times New Roman" w:cs="Times New Roman"/>
          <w:color w:val="000000" w:themeColor="text1"/>
          <w:sz w:val="24"/>
          <w:szCs w:val="24"/>
        </w:rPr>
        <w:t xml:space="preserve">sealjuures taksoveo </w:t>
      </w:r>
      <w:r w:rsidR="7DFFE9D4" w:rsidRPr="2B2CB921">
        <w:rPr>
          <w:rFonts w:ascii="Times New Roman" w:eastAsia="Times New Roman" w:hAnsi="Times New Roman" w:cs="Times New Roman"/>
          <w:color w:val="000000" w:themeColor="text1"/>
          <w:sz w:val="24"/>
          <w:szCs w:val="24"/>
        </w:rPr>
        <w:t xml:space="preserve">(nii infoühiskonna teenuse vahendusel kui </w:t>
      </w:r>
      <w:r w:rsidR="0B8C8DA0" w:rsidRPr="2B2CB921">
        <w:rPr>
          <w:rFonts w:ascii="Times New Roman" w:eastAsia="Times New Roman" w:hAnsi="Times New Roman" w:cs="Times New Roman"/>
          <w:color w:val="000000" w:themeColor="text1"/>
          <w:sz w:val="24"/>
          <w:szCs w:val="24"/>
        </w:rPr>
        <w:t xml:space="preserve">ka </w:t>
      </w:r>
      <w:r w:rsidR="7DFFE9D4" w:rsidRPr="2B2CB921">
        <w:rPr>
          <w:rFonts w:ascii="Times New Roman" w:eastAsia="Times New Roman" w:hAnsi="Times New Roman" w:cs="Times New Roman"/>
          <w:color w:val="000000" w:themeColor="text1"/>
          <w:sz w:val="24"/>
          <w:szCs w:val="24"/>
        </w:rPr>
        <w:t xml:space="preserve">vahenduseta) teenuse </w:t>
      </w:r>
      <w:r w:rsidR="21FD5768" w:rsidRPr="2B2CB921">
        <w:rPr>
          <w:rFonts w:ascii="Times New Roman" w:eastAsia="Times New Roman" w:hAnsi="Times New Roman" w:cs="Times New Roman"/>
          <w:color w:val="000000" w:themeColor="text1"/>
          <w:sz w:val="24"/>
          <w:szCs w:val="24"/>
        </w:rPr>
        <w:t xml:space="preserve">osutamine peab olema </w:t>
      </w:r>
      <w:r w:rsidR="7DFFE9D4" w:rsidRPr="2B2CB921">
        <w:rPr>
          <w:rFonts w:ascii="Times New Roman" w:eastAsia="Times New Roman" w:hAnsi="Times New Roman" w:cs="Times New Roman"/>
          <w:color w:val="000000" w:themeColor="text1"/>
          <w:sz w:val="24"/>
          <w:szCs w:val="24"/>
        </w:rPr>
        <w:t xml:space="preserve">korraldatud </w:t>
      </w:r>
      <w:r w:rsidR="21FD5768" w:rsidRPr="2B2CB921">
        <w:rPr>
          <w:rFonts w:ascii="Times New Roman" w:eastAsia="Times New Roman" w:hAnsi="Times New Roman" w:cs="Times New Roman"/>
          <w:color w:val="000000" w:themeColor="text1"/>
          <w:sz w:val="24"/>
          <w:szCs w:val="24"/>
        </w:rPr>
        <w:t xml:space="preserve">nullheitega </w:t>
      </w:r>
      <w:r w:rsidR="7DFFE9D4" w:rsidRPr="2B2CB921">
        <w:rPr>
          <w:rFonts w:ascii="Times New Roman" w:eastAsia="Times New Roman" w:hAnsi="Times New Roman" w:cs="Times New Roman"/>
          <w:color w:val="000000" w:themeColor="text1"/>
          <w:sz w:val="24"/>
          <w:szCs w:val="24"/>
        </w:rPr>
        <w:t xml:space="preserve">sõidukitega </w:t>
      </w:r>
      <w:r w:rsidR="21FD5768" w:rsidRPr="2B2CB921">
        <w:rPr>
          <w:rFonts w:ascii="Times New Roman" w:eastAsia="Times New Roman" w:hAnsi="Times New Roman" w:cs="Times New Roman"/>
          <w:color w:val="000000" w:themeColor="text1"/>
          <w:sz w:val="24"/>
          <w:szCs w:val="24"/>
        </w:rPr>
        <w:t>alates 2035.</w:t>
      </w:r>
      <w:r w:rsidR="72BF1187" w:rsidRPr="2B2CB921">
        <w:rPr>
          <w:rFonts w:ascii="Times New Roman" w:eastAsia="Times New Roman" w:hAnsi="Times New Roman" w:cs="Times New Roman"/>
          <w:color w:val="000000" w:themeColor="text1"/>
          <w:sz w:val="24"/>
          <w:szCs w:val="24"/>
        </w:rPr>
        <w:t xml:space="preserve"> </w:t>
      </w:r>
      <w:r w:rsidR="21FD5768" w:rsidRPr="2B2CB921">
        <w:rPr>
          <w:rFonts w:ascii="Times New Roman" w:eastAsia="Times New Roman" w:hAnsi="Times New Roman" w:cs="Times New Roman"/>
          <w:color w:val="000000" w:themeColor="text1"/>
          <w:sz w:val="24"/>
          <w:szCs w:val="24"/>
        </w:rPr>
        <w:t xml:space="preserve">aastast ning </w:t>
      </w:r>
      <w:r w:rsidR="41E967CE" w:rsidRPr="2B2CB921">
        <w:rPr>
          <w:rFonts w:ascii="Times New Roman" w:eastAsia="Times New Roman" w:hAnsi="Times New Roman" w:cs="Times New Roman"/>
          <w:color w:val="000000" w:themeColor="text1"/>
          <w:sz w:val="24"/>
          <w:szCs w:val="24"/>
        </w:rPr>
        <w:t>linnaliini bussivedu alates 2040.</w:t>
      </w:r>
      <w:r w:rsidR="72BF1187" w:rsidRPr="2B2CB921">
        <w:rPr>
          <w:rFonts w:ascii="Times New Roman" w:eastAsia="Times New Roman" w:hAnsi="Times New Roman" w:cs="Times New Roman"/>
          <w:color w:val="000000" w:themeColor="text1"/>
          <w:sz w:val="24"/>
          <w:szCs w:val="24"/>
        </w:rPr>
        <w:t xml:space="preserve"> </w:t>
      </w:r>
      <w:r w:rsidR="41E967CE" w:rsidRPr="2B2CB921">
        <w:rPr>
          <w:rFonts w:ascii="Times New Roman" w:eastAsia="Times New Roman" w:hAnsi="Times New Roman" w:cs="Times New Roman"/>
          <w:color w:val="000000" w:themeColor="text1"/>
          <w:sz w:val="24"/>
          <w:szCs w:val="24"/>
        </w:rPr>
        <w:t xml:space="preserve">aastast. </w:t>
      </w:r>
      <w:r w:rsidR="7DFFE9D4" w:rsidRPr="2B2CB921">
        <w:rPr>
          <w:rFonts w:ascii="Times New Roman" w:eastAsia="Times New Roman" w:hAnsi="Times New Roman" w:cs="Times New Roman"/>
          <w:color w:val="000000" w:themeColor="text1"/>
          <w:sz w:val="24"/>
          <w:szCs w:val="24"/>
        </w:rPr>
        <w:t>Lõikes</w:t>
      </w:r>
      <w:r w:rsidR="7DFFE9D4" w:rsidRPr="2B2CB921">
        <w:rPr>
          <w:rFonts w:ascii="Times New Roman" w:eastAsia="Times New Roman" w:hAnsi="Times New Roman" w:cs="Times New Roman"/>
          <w:sz w:val="24"/>
          <w:szCs w:val="24"/>
        </w:rPr>
        <w:t xml:space="preserve"> 3 </w:t>
      </w:r>
      <w:r w:rsidR="7DFFE9D4" w:rsidRPr="2B2CB921">
        <w:rPr>
          <w:rFonts w:ascii="Times New Roman" w:eastAsia="Times New Roman" w:hAnsi="Times New Roman" w:cs="Times New Roman"/>
          <w:color w:val="000000" w:themeColor="text1"/>
          <w:sz w:val="24"/>
          <w:szCs w:val="24"/>
        </w:rPr>
        <w:t>omavalitsusüksustele sätestatud kohustuste eesmär</w:t>
      </w:r>
      <w:r w:rsidR="0B8C8DA0" w:rsidRPr="2B2CB921">
        <w:rPr>
          <w:rFonts w:ascii="Times New Roman" w:eastAsia="Times New Roman" w:hAnsi="Times New Roman" w:cs="Times New Roman"/>
          <w:color w:val="000000" w:themeColor="text1"/>
          <w:sz w:val="24"/>
          <w:szCs w:val="24"/>
        </w:rPr>
        <w:t>k</w:t>
      </w:r>
      <w:r w:rsidR="7DFFE9D4" w:rsidRPr="2B2CB921">
        <w:rPr>
          <w:rFonts w:ascii="Times New Roman" w:eastAsia="Times New Roman" w:hAnsi="Times New Roman" w:cs="Times New Roman"/>
          <w:color w:val="000000" w:themeColor="text1"/>
          <w:sz w:val="24"/>
          <w:szCs w:val="24"/>
        </w:rPr>
        <w:t xml:space="preserve"> on</w:t>
      </w:r>
      <w:r w:rsidR="6DEBFCA5" w:rsidRPr="2B2CB921">
        <w:rPr>
          <w:rFonts w:ascii="Times New Roman" w:eastAsia="Times New Roman" w:hAnsi="Times New Roman" w:cs="Times New Roman"/>
          <w:color w:val="000000" w:themeColor="text1"/>
          <w:sz w:val="24"/>
          <w:szCs w:val="24"/>
        </w:rPr>
        <w:t xml:space="preserve"> </w:t>
      </w:r>
      <w:r w:rsidR="45C6785B" w:rsidRPr="2B2CB921">
        <w:rPr>
          <w:rFonts w:ascii="Times New Roman" w:eastAsia="Times New Roman" w:hAnsi="Times New Roman" w:cs="Times New Roman"/>
          <w:color w:val="000000" w:themeColor="text1"/>
          <w:sz w:val="24"/>
          <w:szCs w:val="24"/>
        </w:rPr>
        <w:t xml:space="preserve">tagada kohalikele omavalitsustele piisav aeg </w:t>
      </w:r>
      <w:r w:rsidR="0C3AE10B" w:rsidRPr="2B2CB921">
        <w:rPr>
          <w:rFonts w:ascii="Times New Roman" w:eastAsia="Times New Roman" w:hAnsi="Times New Roman" w:cs="Times New Roman"/>
          <w:color w:val="000000" w:themeColor="text1"/>
          <w:sz w:val="24"/>
          <w:szCs w:val="24"/>
        </w:rPr>
        <w:t xml:space="preserve">nii sõidukipargi kui ka vajaliku toetava taristu </w:t>
      </w:r>
      <w:r w:rsidR="2288C274" w:rsidRPr="2B2CB921">
        <w:rPr>
          <w:rFonts w:ascii="Times New Roman" w:eastAsia="Times New Roman" w:hAnsi="Times New Roman" w:cs="Times New Roman"/>
          <w:color w:val="000000" w:themeColor="text1"/>
          <w:sz w:val="24"/>
          <w:szCs w:val="24"/>
        </w:rPr>
        <w:t xml:space="preserve">ning nende uuendamisega seotud hankeplaani </w:t>
      </w:r>
      <w:r w:rsidR="0C3AE10B" w:rsidRPr="2B2CB921">
        <w:rPr>
          <w:rFonts w:ascii="Times New Roman" w:eastAsia="Times New Roman" w:hAnsi="Times New Roman" w:cs="Times New Roman"/>
          <w:color w:val="000000" w:themeColor="text1"/>
          <w:sz w:val="24"/>
          <w:szCs w:val="24"/>
        </w:rPr>
        <w:t xml:space="preserve">kavandamiseks. Lisaks omavalitsustele on </w:t>
      </w:r>
      <w:r w:rsidR="6634216D" w:rsidRPr="2B2CB921">
        <w:rPr>
          <w:rFonts w:ascii="Times New Roman" w:eastAsia="Times New Roman" w:hAnsi="Times New Roman" w:cs="Times New Roman"/>
          <w:color w:val="000000" w:themeColor="text1"/>
          <w:sz w:val="24"/>
          <w:szCs w:val="24"/>
        </w:rPr>
        <w:t xml:space="preserve">eesmärgi elluviimisel oluline </w:t>
      </w:r>
      <w:r w:rsidR="2ED0D0A2" w:rsidRPr="2B2CB921">
        <w:rPr>
          <w:rFonts w:ascii="Times New Roman" w:eastAsia="Times New Roman" w:hAnsi="Times New Roman" w:cs="Times New Roman"/>
          <w:color w:val="000000" w:themeColor="text1"/>
          <w:sz w:val="24"/>
          <w:szCs w:val="24"/>
        </w:rPr>
        <w:t xml:space="preserve">kavandada </w:t>
      </w:r>
      <w:r w:rsidR="159605A3" w:rsidRPr="2B2CB921">
        <w:rPr>
          <w:rFonts w:ascii="Times New Roman" w:eastAsia="Times New Roman" w:hAnsi="Times New Roman" w:cs="Times New Roman"/>
          <w:color w:val="000000" w:themeColor="text1"/>
          <w:sz w:val="24"/>
          <w:szCs w:val="24"/>
        </w:rPr>
        <w:t xml:space="preserve">ka </w:t>
      </w:r>
      <w:r w:rsidR="2A5ED3FD" w:rsidRPr="2B2CB921">
        <w:rPr>
          <w:rFonts w:ascii="Times New Roman" w:eastAsia="Times New Roman" w:hAnsi="Times New Roman" w:cs="Times New Roman"/>
          <w:color w:val="000000" w:themeColor="text1"/>
          <w:sz w:val="24"/>
          <w:szCs w:val="24"/>
        </w:rPr>
        <w:t xml:space="preserve">Elektrilevi võrgu </w:t>
      </w:r>
      <w:r w:rsidR="5176EC30" w:rsidRPr="2B2CB921">
        <w:rPr>
          <w:rFonts w:ascii="Times New Roman" w:eastAsia="Times New Roman" w:hAnsi="Times New Roman" w:cs="Times New Roman"/>
          <w:color w:val="000000" w:themeColor="text1"/>
          <w:sz w:val="24"/>
          <w:szCs w:val="24"/>
        </w:rPr>
        <w:t xml:space="preserve">vajadustele vastav </w:t>
      </w:r>
      <w:r w:rsidR="2A5ED3FD" w:rsidRPr="2B2CB921">
        <w:rPr>
          <w:rFonts w:ascii="Times New Roman" w:eastAsia="Times New Roman" w:hAnsi="Times New Roman" w:cs="Times New Roman"/>
          <w:color w:val="000000" w:themeColor="text1"/>
          <w:sz w:val="24"/>
          <w:szCs w:val="24"/>
        </w:rPr>
        <w:t>tugevdami</w:t>
      </w:r>
      <w:r w:rsidR="0B8C8DA0" w:rsidRPr="2B2CB921">
        <w:rPr>
          <w:rFonts w:ascii="Times New Roman" w:eastAsia="Times New Roman" w:hAnsi="Times New Roman" w:cs="Times New Roman"/>
          <w:color w:val="000000" w:themeColor="text1"/>
          <w:sz w:val="24"/>
          <w:szCs w:val="24"/>
        </w:rPr>
        <w:t>ne</w:t>
      </w:r>
      <w:r w:rsidR="6E6B8C41" w:rsidRPr="2B2CB921">
        <w:rPr>
          <w:rFonts w:ascii="Times New Roman" w:eastAsia="Times New Roman" w:hAnsi="Times New Roman" w:cs="Times New Roman"/>
          <w:color w:val="000000" w:themeColor="text1"/>
          <w:sz w:val="24"/>
          <w:szCs w:val="24"/>
        </w:rPr>
        <w:t>.</w:t>
      </w:r>
    </w:p>
    <w:p w14:paraId="4D1B7438" w14:textId="77777777" w:rsidR="001073F0" w:rsidRDefault="001073F0" w:rsidP="0022149E">
      <w:pPr>
        <w:spacing w:after="0" w:line="240" w:lineRule="auto"/>
        <w:jc w:val="both"/>
        <w:rPr>
          <w:rFonts w:ascii="Times New Roman" w:eastAsia="Times New Roman" w:hAnsi="Times New Roman" w:cs="Times New Roman"/>
          <w:sz w:val="24"/>
          <w:szCs w:val="24"/>
        </w:rPr>
      </w:pPr>
    </w:p>
    <w:p w14:paraId="631880D2" w14:textId="0DA34F07" w:rsidR="13657086" w:rsidRDefault="692C252F" w:rsidP="0022149E">
      <w:pPr>
        <w:spacing w:after="0" w:line="240" w:lineRule="auto"/>
        <w:jc w:val="both"/>
        <w:rPr>
          <w:rFonts w:ascii="Times New Roman" w:eastAsia="Times New Roman" w:hAnsi="Times New Roman" w:cs="Times New Roman"/>
          <w:sz w:val="24"/>
          <w:szCs w:val="24"/>
        </w:rPr>
      </w:pPr>
      <w:r w:rsidRPr="630ECEC8">
        <w:rPr>
          <w:rFonts w:ascii="Times New Roman" w:eastAsia="Times New Roman" w:hAnsi="Times New Roman" w:cs="Times New Roman"/>
          <w:sz w:val="24"/>
          <w:szCs w:val="24"/>
        </w:rPr>
        <w:t xml:space="preserve">Avaliku sektori (riigihankekohuslaste, </w:t>
      </w:r>
      <w:r w:rsidR="4E50A10B" w:rsidRPr="630ECEC8">
        <w:rPr>
          <w:rFonts w:ascii="Times New Roman" w:eastAsia="Times New Roman" w:hAnsi="Times New Roman" w:cs="Times New Roman"/>
          <w:sz w:val="24"/>
          <w:szCs w:val="24"/>
        </w:rPr>
        <w:t>sh osaliselt</w:t>
      </w:r>
      <w:r w:rsidRPr="630ECEC8">
        <w:rPr>
          <w:rFonts w:ascii="Times New Roman" w:eastAsia="Times New Roman" w:hAnsi="Times New Roman" w:cs="Times New Roman"/>
          <w:sz w:val="24"/>
          <w:szCs w:val="24"/>
        </w:rPr>
        <w:t xml:space="preserve"> riigile </w:t>
      </w:r>
      <w:r w:rsidR="4E50A10B" w:rsidRPr="630ECEC8">
        <w:rPr>
          <w:rFonts w:ascii="Times New Roman" w:eastAsia="Times New Roman" w:hAnsi="Times New Roman" w:cs="Times New Roman"/>
          <w:sz w:val="24"/>
          <w:szCs w:val="24"/>
        </w:rPr>
        <w:t xml:space="preserve">kuuluvate äriühingute) </w:t>
      </w:r>
      <w:r w:rsidRPr="630ECEC8">
        <w:rPr>
          <w:rFonts w:ascii="Times New Roman" w:eastAsia="Times New Roman" w:hAnsi="Times New Roman" w:cs="Times New Roman"/>
          <w:sz w:val="24"/>
          <w:szCs w:val="24"/>
        </w:rPr>
        <w:t xml:space="preserve">ühistransporditeenuste </w:t>
      </w:r>
      <w:r w:rsidR="4E50A10B" w:rsidRPr="630ECEC8">
        <w:rPr>
          <w:rFonts w:ascii="Times New Roman" w:eastAsia="Times New Roman" w:hAnsi="Times New Roman" w:cs="Times New Roman"/>
          <w:sz w:val="24"/>
          <w:szCs w:val="24"/>
        </w:rPr>
        <w:t xml:space="preserve">ja sõidukite (sh </w:t>
      </w:r>
      <w:r w:rsidRPr="630ECEC8">
        <w:rPr>
          <w:rFonts w:ascii="Times New Roman" w:eastAsia="Times New Roman" w:hAnsi="Times New Roman" w:cs="Times New Roman"/>
          <w:sz w:val="24"/>
          <w:szCs w:val="24"/>
        </w:rPr>
        <w:t>bussid, sõiduautod</w:t>
      </w:r>
      <w:r w:rsidR="4E50A10B" w:rsidRPr="630ECEC8">
        <w:rPr>
          <w:rFonts w:ascii="Times New Roman" w:eastAsia="Times New Roman" w:hAnsi="Times New Roman" w:cs="Times New Roman"/>
          <w:sz w:val="24"/>
          <w:szCs w:val="24"/>
        </w:rPr>
        <w:t>) hangetele on kehtestatud keskkonnakaitsenormid</w:t>
      </w:r>
      <w:r w:rsidRPr="630ECEC8">
        <w:rPr>
          <w:rFonts w:ascii="Times New Roman" w:eastAsia="Times New Roman" w:hAnsi="Times New Roman" w:cs="Times New Roman"/>
          <w:sz w:val="24"/>
          <w:szCs w:val="24"/>
        </w:rPr>
        <w:t xml:space="preserve"> keskkonnaministri 16.02.2023 </w:t>
      </w:r>
      <w:r w:rsidR="4E50A10B" w:rsidRPr="630ECEC8">
        <w:rPr>
          <w:rFonts w:ascii="Times New Roman" w:eastAsia="Times New Roman" w:hAnsi="Times New Roman" w:cs="Times New Roman"/>
          <w:sz w:val="24"/>
          <w:szCs w:val="24"/>
        </w:rPr>
        <w:t>määrusega</w:t>
      </w:r>
      <w:r w:rsidRPr="630ECEC8">
        <w:rPr>
          <w:rFonts w:ascii="Times New Roman" w:eastAsia="Times New Roman" w:hAnsi="Times New Roman" w:cs="Times New Roman"/>
          <w:sz w:val="24"/>
          <w:szCs w:val="24"/>
        </w:rPr>
        <w:t xml:space="preserve"> nr 6 „Hankelepingu esemeks oleva maanteesõiduki kohta riigihanke alusdokumentides kehtestatavad keskkonnahoidlikud kriteeriumid ja tingimused</w:t>
      </w:r>
      <w:r w:rsidR="4E50A10B" w:rsidRPr="630ECEC8">
        <w:rPr>
          <w:rFonts w:ascii="Times New Roman" w:eastAsia="Times New Roman" w:hAnsi="Times New Roman" w:cs="Times New Roman"/>
          <w:sz w:val="24"/>
          <w:szCs w:val="24"/>
        </w:rPr>
        <w:t>“, mis sätestab m</w:t>
      </w:r>
      <w:r w:rsidR="487CF53A" w:rsidRPr="630ECEC8">
        <w:rPr>
          <w:rFonts w:ascii="Times New Roman" w:eastAsia="Times New Roman" w:hAnsi="Times New Roman" w:cs="Times New Roman"/>
          <w:sz w:val="24"/>
          <w:szCs w:val="24"/>
        </w:rPr>
        <w:t>i</w:t>
      </w:r>
      <w:r w:rsidR="4E50A10B" w:rsidRPr="630ECEC8">
        <w:rPr>
          <w:rFonts w:ascii="Times New Roman" w:eastAsia="Times New Roman" w:hAnsi="Times New Roman" w:cs="Times New Roman"/>
          <w:sz w:val="24"/>
          <w:szCs w:val="24"/>
        </w:rPr>
        <w:t>inimumnõudena hankijatele kohustuse alternatiivkütustel, sh nullheitega sõidukite soetamiseks.</w:t>
      </w:r>
    </w:p>
    <w:p w14:paraId="62703225" w14:textId="77777777" w:rsidR="00661A51" w:rsidRDefault="00661A51" w:rsidP="00D92D1F">
      <w:pPr>
        <w:spacing w:after="0" w:line="240" w:lineRule="auto"/>
        <w:jc w:val="both"/>
        <w:rPr>
          <w:rFonts w:ascii="Times New Roman" w:eastAsia="Times New Roman" w:hAnsi="Times New Roman" w:cs="Times New Roman"/>
          <w:sz w:val="24"/>
          <w:szCs w:val="24"/>
        </w:rPr>
      </w:pPr>
    </w:p>
    <w:p w14:paraId="5A6D02E4" w14:textId="4B311CC2" w:rsidR="518A7CE3" w:rsidRDefault="4E50A10B" w:rsidP="0022149E">
      <w:pPr>
        <w:spacing w:after="0" w:line="240" w:lineRule="auto"/>
        <w:jc w:val="both"/>
        <w:rPr>
          <w:rFonts w:ascii="Times New Roman" w:eastAsia="Times New Roman" w:hAnsi="Times New Roman" w:cs="Times New Roman"/>
          <w:sz w:val="24"/>
          <w:szCs w:val="24"/>
        </w:rPr>
      </w:pPr>
      <w:r w:rsidRPr="630ECEC8">
        <w:rPr>
          <w:rFonts w:ascii="Times New Roman" w:eastAsia="Times New Roman" w:hAnsi="Times New Roman" w:cs="Times New Roman"/>
          <w:sz w:val="24"/>
          <w:szCs w:val="24"/>
        </w:rPr>
        <w:t>Taksoveol (v</w:t>
      </w:r>
      <w:r w:rsidR="7852A9C1" w:rsidRPr="630ECEC8">
        <w:rPr>
          <w:rFonts w:ascii="Times New Roman" w:eastAsia="Times New Roman" w:hAnsi="Times New Roman" w:cs="Times New Roman"/>
          <w:sz w:val="24"/>
          <w:szCs w:val="24"/>
        </w:rPr>
        <w:t>.</w:t>
      </w:r>
      <w:r w:rsidRPr="630ECEC8">
        <w:rPr>
          <w:rFonts w:ascii="Times New Roman" w:eastAsia="Times New Roman" w:hAnsi="Times New Roman" w:cs="Times New Roman"/>
          <w:sz w:val="24"/>
          <w:szCs w:val="24"/>
        </w:rPr>
        <w:t>a infoühiskonna teenuse vahendusel taksodele</w:t>
      </w:r>
      <w:r w:rsidR="398D0C11" w:rsidRPr="630ECEC8">
        <w:rPr>
          <w:rFonts w:ascii="Times New Roman" w:eastAsia="Times New Roman" w:hAnsi="Times New Roman" w:cs="Times New Roman"/>
          <w:sz w:val="24"/>
          <w:szCs w:val="24"/>
        </w:rPr>
        <w:t xml:space="preserve"> (</w:t>
      </w:r>
      <w:r w:rsidR="7F5BF9E2" w:rsidRPr="630ECEC8">
        <w:rPr>
          <w:rFonts w:ascii="Times New Roman" w:eastAsia="Times New Roman" w:hAnsi="Times New Roman" w:cs="Times New Roman"/>
          <w:sz w:val="24"/>
          <w:szCs w:val="24"/>
        </w:rPr>
        <w:t>eelnõu koostamise ajahetkel)</w:t>
      </w:r>
      <w:r w:rsidRPr="630ECEC8">
        <w:rPr>
          <w:rFonts w:ascii="Times New Roman" w:eastAsia="Times New Roman" w:hAnsi="Times New Roman" w:cs="Times New Roman"/>
          <w:sz w:val="24"/>
          <w:szCs w:val="24"/>
        </w:rPr>
        <w:t xml:space="preserve">) saab kohalik omavalitsus keskkonnasäästunõuded kehtestada </w:t>
      </w:r>
      <w:r w:rsidR="692C252F" w:rsidRPr="630ECEC8">
        <w:rPr>
          <w:rFonts w:ascii="Times New Roman" w:eastAsia="Times New Roman" w:hAnsi="Times New Roman" w:cs="Times New Roman"/>
          <w:sz w:val="24"/>
          <w:szCs w:val="24"/>
        </w:rPr>
        <w:t>omavalitsusüksuse põh</w:t>
      </w:r>
      <w:r w:rsidR="00D67002">
        <w:rPr>
          <w:rFonts w:ascii="Times New Roman" w:eastAsia="Times New Roman" w:hAnsi="Times New Roman" w:cs="Times New Roman"/>
          <w:sz w:val="24"/>
          <w:szCs w:val="24"/>
        </w:rPr>
        <w:t>jal</w:t>
      </w:r>
      <w:r w:rsidR="692C252F" w:rsidRPr="630ECEC8">
        <w:rPr>
          <w:rFonts w:ascii="Times New Roman" w:eastAsia="Times New Roman" w:hAnsi="Times New Roman" w:cs="Times New Roman"/>
          <w:sz w:val="24"/>
          <w:szCs w:val="24"/>
        </w:rPr>
        <w:t xml:space="preserve"> haldusaktiga </w:t>
      </w:r>
      <w:r w:rsidR="00D67002">
        <w:rPr>
          <w:rFonts w:ascii="Times New Roman" w:eastAsia="Times New Roman" w:hAnsi="Times New Roman" w:cs="Times New Roman"/>
          <w:sz w:val="24"/>
          <w:szCs w:val="24"/>
        </w:rPr>
        <w:t>ü</w:t>
      </w:r>
      <w:r w:rsidR="692C252F" w:rsidRPr="630ECEC8">
        <w:rPr>
          <w:rFonts w:ascii="Times New Roman" w:eastAsia="Times New Roman" w:hAnsi="Times New Roman" w:cs="Times New Roman"/>
          <w:sz w:val="24"/>
          <w:szCs w:val="24"/>
        </w:rPr>
        <w:t>histranspordiseaduse § 64 l</w:t>
      </w:r>
      <w:r w:rsidR="00D67002">
        <w:rPr>
          <w:rFonts w:ascii="Times New Roman" w:eastAsia="Times New Roman" w:hAnsi="Times New Roman" w:cs="Times New Roman"/>
          <w:sz w:val="24"/>
          <w:szCs w:val="24"/>
        </w:rPr>
        <w:t>õike</w:t>
      </w:r>
      <w:r w:rsidR="692C252F" w:rsidRPr="630ECEC8">
        <w:rPr>
          <w:rFonts w:ascii="Times New Roman" w:eastAsia="Times New Roman" w:hAnsi="Times New Roman" w:cs="Times New Roman"/>
          <w:sz w:val="24"/>
          <w:szCs w:val="24"/>
        </w:rPr>
        <w:t xml:space="preserve"> 10 alusel:</w:t>
      </w:r>
      <w:r w:rsidRPr="630ECEC8">
        <w:rPr>
          <w:rFonts w:ascii="Times New Roman" w:eastAsia="Times New Roman" w:hAnsi="Times New Roman" w:cs="Times New Roman"/>
          <w:sz w:val="24"/>
          <w:szCs w:val="24"/>
        </w:rPr>
        <w:t xml:space="preserve"> </w:t>
      </w:r>
      <w:r w:rsidR="00D67002">
        <w:rPr>
          <w:rFonts w:ascii="Times New Roman" w:eastAsia="Times New Roman" w:hAnsi="Times New Roman" w:cs="Times New Roman"/>
          <w:sz w:val="24"/>
          <w:szCs w:val="24"/>
        </w:rPr>
        <w:t>„</w:t>
      </w:r>
      <w:r w:rsidR="692C252F" w:rsidRPr="630ECEC8">
        <w:rPr>
          <w:rFonts w:ascii="Times New Roman" w:eastAsia="Times New Roman" w:hAnsi="Times New Roman" w:cs="Times New Roman"/>
          <w:sz w:val="24"/>
          <w:szCs w:val="24"/>
        </w:rPr>
        <w:t>(10) Valla- või linnavolikogu võib kehtestada määrusega käesoleva paragrahvi lõikes 2 või 3 sätestatud nõuetele vastaval taksoveol kasutatavatele sõidukitele teenuse kvaliteeti, s</w:t>
      </w:r>
      <w:r w:rsidR="00A6597F">
        <w:rPr>
          <w:rFonts w:ascii="Times New Roman" w:eastAsia="Times New Roman" w:hAnsi="Times New Roman" w:cs="Times New Roman"/>
          <w:sz w:val="24"/>
          <w:szCs w:val="24"/>
        </w:rPr>
        <w:t>h</w:t>
      </w:r>
      <w:r w:rsidR="692C252F" w:rsidRPr="630ECEC8">
        <w:rPr>
          <w:rFonts w:ascii="Times New Roman" w:eastAsia="Times New Roman" w:hAnsi="Times New Roman" w:cs="Times New Roman"/>
          <w:sz w:val="24"/>
          <w:szCs w:val="24"/>
        </w:rPr>
        <w:t xml:space="preserve"> sõitjate mugavust ja keskkonnasäästlikkust tagavad nõuded.</w:t>
      </w:r>
      <w:r w:rsidR="00D67002">
        <w:rPr>
          <w:rFonts w:ascii="Times New Roman" w:eastAsia="Times New Roman" w:hAnsi="Times New Roman" w:cs="Times New Roman"/>
          <w:sz w:val="24"/>
          <w:szCs w:val="24"/>
        </w:rPr>
        <w:t>“</w:t>
      </w:r>
    </w:p>
    <w:p w14:paraId="797C45A2" w14:textId="77777777" w:rsidR="007831F6" w:rsidRDefault="007831F6" w:rsidP="0022149E">
      <w:pPr>
        <w:spacing w:after="0" w:line="240" w:lineRule="auto"/>
        <w:jc w:val="both"/>
        <w:rPr>
          <w:rFonts w:ascii="Times New Roman" w:eastAsia="Times New Roman" w:hAnsi="Times New Roman" w:cs="Times New Roman"/>
          <w:sz w:val="24"/>
          <w:szCs w:val="24"/>
        </w:rPr>
      </w:pPr>
    </w:p>
    <w:p w14:paraId="0142D7F2" w14:textId="154079E0" w:rsidR="24D7EC51" w:rsidRDefault="369F27C5" w:rsidP="0022149E">
      <w:pPr>
        <w:spacing w:after="0" w:line="240" w:lineRule="auto"/>
        <w:jc w:val="both"/>
        <w:rPr>
          <w:rFonts w:ascii="Times New Roman" w:eastAsia="Times New Roman" w:hAnsi="Times New Roman" w:cs="Times New Roman"/>
          <w:sz w:val="24"/>
          <w:szCs w:val="24"/>
        </w:rPr>
      </w:pPr>
      <w:r w:rsidRPr="7C84A48D">
        <w:rPr>
          <w:rFonts w:ascii="Times New Roman" w:eastAsia="Times New Roman" w:hAnsi="Times New Roman" w:cs="Times New Roman"/>
          <w:sz w:val="24"/>
          <w:szCs w:val="24"/>
        </w:rPr>
        <w:t>L</w:t>
      </w:r>
      <w:r w:rsidR="28640465" w:rsidRPr="7C84A48D">
        <w:rPr>
          <w:rFonts w:ascii="Times New Roman" w:eastAsia="Times New Roman" w:hAnsi="Times New Roman" w:cs="Times New Roman"/>
          <w:sz w:val="24"/>
          <w:szCs w:val="24"/>
        </w:rPr>
        <w:t xml:space="preserve">õike </w:t>
      </w:r>
      <w:r w:rsidRPr="7C84A48D">
        <w:rPr>
          <w:rFonts w:ascii="Times New Roman" w:eastAsia="Times New Roman" w:hAnsi="Times New Roman" w:cs="Times New Roman"/>
          <w:sz w:val="24"/>
          <w:szCs w:val="24"/>
        </w:rPr>
        <w:t xml:space="preserve">3 </w:t>
      </w:r>
      <w:r w:rsidR="28640465" w:rsidRPr="7C84A48D">
        <w:rPr>
          <w:rFonts w:ascii="Times New Roman" w:eastAsia="Times New Roman" w:hAnsi="Times New Roman" w:cs="Times New Roman"/>
          <w:sz w:val="24"/>
          <w:szCs w:val="24"/>
        </w:rPr>
        <w:t>jõustumise</w:t>
      </w:r>
      <w:r w:rsidRPr="7C84A48D">
        <w:rPr>
          <w:rFonts w:ascii="Times New Roman" w:eastAsia="Times New Roman" w:hAnsi="Times New Roman" w:cs="Times New Roman"/>
          <w:sz w:val="24"/>
          <w:szCs w:val="24"/>
        </w:rPr>
        <w:t>l</w:t>
      </w:r>
      <w:r w:rsidR="28640465" w:rsidRPr="7C84A48D">
        <w:rPr>
          <w:rFonts w:ascii="Times New Roman" w:eastAsia="Times New Roman" w:hAnsi="Times New Roman" w:cs="Times New Roman"/>
          <w:sz w:val="24"/>
          <w:szCs w:val="24"/>
        </w:rPr>
        <w:t xml:space="preserve">t kavandab Kliimaministeerium nii eelviidatud õigusaktide muutmist </w:t>
      </w:r>
      <w:r w:rsidR="0143EF47" w:rsidRPr="7C84A48D">
        <w:rPr>
          <w:rFonts w:ascii="Times New Roman" w:eastAsia="Times New Roman" w:hAnsi="Times New Roman" w:cs="Times New Roman"/>
          <w:sz w:val="24"/>
          <w:szCs w:val="24"/>
        </w:rPr>
        <w:t>kui</w:t>
      </w:r>
      <w:r w:rsidR="28640465" w:rsidRPr="7C84A48D">
        <w:rPr>
          <w:rFonts w:ascii="Times New Roman" w:eastAsia="Times New Roman" w:hAnsi="Times New Roman" w:cs="Times New Roman"/>
          <w:sz w:val="24"/>
          <w:szCs w:val="24"/>
        </w:rPr>
        <w:t xml:space="preserve"> ka muud õigusloomelist tegevust, mis on vajalik seaduse rakendamiseks. </w:t>
      </w:r>
      <w:r w:rsidRPr="7C84A48D">
        <w:rPr>
          <w:rFonts w:ascii="Times New Roman" w:eastAsia="Times New Roman" w:hAnsi="Times New Roman" w:cs="Times New Roman"/>
          <w:sz w:val="24"/>
          <w:szCs w:val="24"/>
        </w:rPr>
        <w:t>S</w:t>
      </w:r>
      <w:r w:rsidR="28640465" w:rsidRPr="7C84A48D">
        <w:rPr>
          <w:rFonts w:ascii="Times New Roman" w:eastAsia="Times New Roman" w:hAnsi="Times New Roman" w:cs="Times New Roman"/>
          <w:sz w:val="24"/>
          <w:szCs w:val="24"/>
        </w:rPr>
        <w:t xml:space="preserve">eaduse vastuvõtmisel täpsustatakse ühistransporti </w:t>
      </w:r>
      <w:r w:rsidR="1B8FBE13" w:rsidRPr="7C84A48D">
        <w:rPr>
          <w:rFonts w:ascii="Times New Roman" w:eastAsia="Times New Roman" w:hAnsi="Times New Roman" w:cs="Times New Roman"/>
          <w:sz w:val="24"/>
          <w:szCs w:val="24"/>
        </w:rPr>
        <w:t xml:space="preserve">korraldavaid </w:t>
      </w:r>
      <w:r w:rsidR="28640465" w:rsidRPr="7C84A48D">
        <w:rPr>
          <w:rFonts w:ascii="Times New Roman" w:eastAsia="Times New Roman" w:hAnsi="Times New Roman" w:cs="Times New Roman"/>
          <w:sz w:val="24"/>
          <w:szCs w:val="24"/>
        </w:rPr>
        <w:t>pädeva</w:t>
      </w:r>
      <w:r w:rsidR="1B8FBE13" w:rsidRPr="7C84A48D">
        <w:rPr>
          <w:rFonts w:ascii="Times New Roman" w:eastAsia="Times New Roman" w:hAnsi="Times New Roman" w:cs="Times New Roman"/>
          <w:sz w:val="24"/>
          <w:szCs w:val="24"/>
        </w:rPr>
        <w:t>id</w:t>
      </w:r>
      <w:r w:rsidR="28640465" w:rsidRPr="7C84A48D">
        <w:rPr>
          <w:rFonts w:ascii="Times New Roman" w:eastAsia="Times New Roman" w:hAnsi="Times New Roman" w:cs="Times New Roman"/>
          <w:sz w:val="24"/>
          <w:szCs w:val="24"/>
        </w:rPr>
        <w:t xml:space="preserve"> asutus</w:t>
      </w:r>
      <w:r w:rsidR="1B8FBE13" w:rsidRPr="7C84A48D">
        <w:rPr>
          <w:rFonts w:ascii="Times New Roman" w:eastAsia="Times New Roman" w:hAnsi="Times New Roman" w:cs="Times New Roman"/>
          <w:sz w:val="24"/>
          <w:szCs w:val="24"/>
        </w:rPr>
        <w:t>i</w:t>
      </w:r>
      <w:r w:rsidR="28640465" w:rsidRPr="7C84A48D">
        <w:rPr>
          <w:rFonts w:ascii="Times New Roman" w:eastAsia="Times New Roman" w:hAnsi="Times New Roman" w:cs="Times New Roman"/>
          <w:sz w:val="24"/>
          <w:szCs w:val="24"/>
        </w:rPr>
        <w:t xml:space="preserve"> ja </w:t>
      </w:r>
      <w:r w:rsidR="1B8FBE13" w:rsidRPr="7C84A48D">
        <w:rPr>
          <w:rFonts w:ascii="Times New Roman" w:eastAsia="Times New Roman" w:hAnsi="Times New Roman" w:cs="Times New Roman"/>
          <w:sz w:val="24"/>
          <w:szCs w:val="24"/>
        </w:rPr>
        <w:t xml:space="preserve">turuosalisi  puudutavad </w:t>
      </w:r>
      <w:r w:rsidR="28640465" w:rsidRPr="7C84A48D">
        <w:rPr>
          <w:rFonts w:ascii="Times New Roman" w:eastAsia="Times New Roman" w:hAnsi="Times New Roman" w:cs="Times New Roman"/>
          <w:sz w:val="24"/>
          <w:szCs w:val="24"/>
        </w:rPr>
        <w:t xml:space="preserve">rakendusliku eriõiguse muudatused, sh uued toetusmeetmed, mis on vajalikud kõnealuste kohustuste elluviimiseks. </w:t>
      </w:r>
      <w:r w:rsidR="210D8C96" w:rsidRPr="7C84A48D">
        <w:rPr>
          <w:rFonts w:ascii="Times New Roman" w:eastAsia="Times New Roman" w:hAnsi="Times New Roman" w:cs="Times New Roman"/>
          <w:sz w:val="24"/>
          <w:szCs w:val="24"/>
        </w:rPr>
        <w:t>P</w:t>
      </w:r>
      <w:r w:rsidR="28640465" w:rsidRPr="7C84A48D">
        <w:rPr>
          <w:rFonts w:ascii="Times New Roman" w:eastAsia="Times New Roman" w:hAnsi="Times New Roman" w:cs="Times New Roman"/>
          <w:sz w:val="24"/>
          <w:szCs w:val="24"/>
        </w:rPr>
        <w:t>iisava pikkusega rakendustähtajad annavad vajaliku õigusselguse nii</w:t>
      </w:r>
      <w:r w:rsidR="05A736B9" w:rsidRPr="7C84A48D">
        <w:rPr>
          <w:rFonts w:ascii="Times New Roman" w:eastAsia="Times New Roman" w:hAnsi="Times New Roman" w:cs="Times New Roman"/>
          <w:sz w:val="24"/>
          <w:szCs w:val="24"/>
        </w:rPr>
        <w:t xml:space="preserve"> </w:t>
      </w:r>
      <w:r w:rsidR="28640465" w:rsidRPr="7C84A48D">
        <w:rPr>
          <w:rFonts w:ascii="Times New Roman" w:eastAsia="Times New Roman" w:hAnsi="Times New Roman" w:cs="Times New Roman"/>
          <w:sz w:val="24"/>
          <w:szCs w:val="24"/>
        </w:rPr>
        <w:t xml:space="preserve">riives omavalitsustele ühistranspordi korraldamise planeerimisel kui </w:t>
      </w:r>
      <w:r w:rsidR="210D8C96" w:rsidRPr="7C84A48D">
        <w:rPr>
          <w:rFonts w:ascii="Times New Roman" w:eastAsia="Times New Roman" w:hAnsi="Times New Roman" w:cs="Times New Roman"/>
          <w:sz w:val="24"/>
          <w:szCs w:val="24"/>
        </w:rPr>
        <w:t xml:space="preserve">ka </w:t>
      </w:r>
      <w:r w:rsidR="28640465" w:rsidRPr="7C84A48D">
        <w:rPr>
          <w:rFonts w:ascii="Times New Roman" w:eastAsia="Times New Roman" w:hAnsi="Times New Roman" w:cs="Times New Roman"/>
          <w:sz w:val="24"/>
          <w:szCs w:val="24"/>
        </w:rPr>
        <w:t>ühistransporditeenuse osutajatele majandustegevuse kavandamisel ja äriplaanide koostamisel ning õigusloomeks</w:t>
      </w:r>
      <w:r w:rsidR="210D8C96" w:rsidRPr="7C84A48D">
        <w:rPr>
          <w:rFonts w:ascii="Times New Roman" w:eastAsia="Times New Roman" w:hAnsi="Times New Roman" w:cs="Times New Roman"/>
          <w:sz w:val="24"/>
          <w:szCs w:val="24"/>
        </w:rPr>
        <w:t>.</w:t>
      </w:r>
    </w:p>
    <w:p w14:paraId="5E53D71C" w14:textId="77777777" w:rsidR="00661A51" w:rsidRDefault="00661A51" w:rsidP="0022149E">
      <w:pPr>
        <w:spacing w:after="0" w:line="240" w:lineRule="auto"/>
        <w:jc w:val="both"/>
        <w:rPr>
          <w:rFonts w:ascii="Times New Roman" w:eastAsia="Times New Roman" w:hAnsi="Times New Roman" w:cs="Times New Roman"/>
          <w:sz w:val="24"/>
          <w:szCs w:val="24"/>
        </w:rPr>
      </w:pPr>
    </w:p>
    <w:p w14:paraId="6BC920DF" w14:textId="77777777" w:rsidR="00661A51" w:rsidRPr="00EC12B1" w:rsidRDefault="1FEFC3D6" w:rsidP="0022149E">
      <w:pPr>
        <w:spacing w:after="0" w:line="240" w:lineRule="auto"/>
        <w:rPr>
          <w:rFonts w:ascii="Times New Roman" w:eastAsia="Times New Roman" w:hAnsi="Times New Roman" w:cs="Times New Roman"/>
          <w:b/>
          <w:sz w:val="24"/>
          <w:szCs w:val="24"/>
        </w:rPr>
      </w:pPr>
      <w:r w:rsidRPr="00EC12B1">
        <w:rPr>
          <w:rFonts w:ascii="Times New Roman" w:eastAsia="Times New Roman" w:hAnsi="Times New Roman" w:cs="Times New Roman"/>
          <w:b/>
          <w:sz w:val="24"/>
          <w:szCs w:val="24"/>
        </w:rPr>
        <w:t xml:space="preserve">§ </w:t>
      </w:r>
      <w:r w:rsidR="50814B52" w:rsidRPr="00EC12B1">
        <w:rPr>
          <w:rFonts w:ascii="Times New Roman" w:eastAsia="Times New Roman" w:hAnsi="Times New Roman" w:cs="Times New Roman"/>
          <w:b/>
          <w:bCs/>
          <w:sz w:val="24"/>
          <w:szCs w:val="24"/>
        </w:rPr>
        <w:t>2</w:t>
      </w:r>
      <w:r w:rsidR="03E4D453" w:rsidRPr="00EC12B1">
        <w:rPr>
          <w:rFonts w:ascii="Times New Roman" w:eastAsia="Times New Roman" w:hAnsi="Times New Roman" w:cs="Times New Roman"/>
          <w:b/>
          <w:bCs/>
          <w:sz w:val="24"/>
          <w:szCs w:val="24"/>
        </w:rPr>
        <w:t>8</w:t>
      </w:r>
      <w:r w:rsidRPr="00EC12B1">
        <w:rPr>
          <w:rFonts w:ascii="Times New Roman" w:eastAsia="Times New Roman" w:hAnsi="Times New Roman" w:cs="Times New Roman"/>
          <w:b/>
          <w:sz w:val="24"/>
          <w:szCs w:val="24"/>
        </w:rPr>
        <w:t>. Hoonete sektori kasvuhoonegaaside heitkogus</w:t>
      </w:r>
      <w:r w:rsidR="00037481" w:rsidRPr="00EC12B1">
        <w:rPr>
          <w:rFonts w:ascii="Times New Roman" w:eastAsia="Times New Roman" w:hAnsi="Times New Roman" w:cs="Times New Roman"/>
          <w:b/>
          <w:sz w:val="24"/>
          <w:szCs w:val="24"/>
        </w:rPr>
        <w:t xml:space="preserve"> ja sell</w:t>
      </w:r>
      <w:r w:rsidRPr="00EC12B1">
        <w:rPr>
          <w:rFonts w:ascii="Times New Roman" w:eastAsia="Times New Roman" w:hAnsi="Times New Roman" w:cs="Times New Roman"/>
          <w:b/>
          <w:sz w:val="24"/>
          <w:szCs w:val="24"/>
        </w:rPr>
        <w:t xml:space="preserve">e </w:t>
      </w:r>
      <w:r w:rsidR="00037481" w:rsidRPr="00EC12B1">
        <w:rPr>
          <w:rFonts w:ascii="Times New Roman" w:eastAsia="Times New Roman" w:hAnsi="Times New Roman" w:cs="Times New Roman"/>
          <w:b/>
          <w:sz w:val="24"/>
          <w:szCs w:val="24"/>
        </w:rPr>
        <w:t>piiramise</w:t>
      </w:r>
      <w:r w:rsidRPr="00EC12B1">
        <w:rPr>
          <w:rFonts w:ascii="Times New Roman" w:eastAsia="Times New Roman" w:hAnsi="Times New Roman" w:cs="Times New Roman"/>
          <w:b/>
          <w:sz w:val="24"/>
          <w:szCs w:val="24"/>
        </w:rPr>
        <w:t xml:space="preserve"> eesmärgid</w:t>
      </w:r>
    </w:p>
    <w:p w14:paraId="1C98AB69" w14:textId="6748E50F" w:rsidR="42CF5236" w:rsidRDefault="42CF5236" w:rsidP="0022149E">
      <w:pPr>
        <w:spacing w:after="0" w:line="240" w:lineRule="auto"/>
        <w:rPr>
          <w:rFonts w:ascii="Times New Roman" w:eastAsia="Times New Roman" w:hAnsi="Times New Roman" w:cs="Times New Roman"/>
          <w:color w:val="2F5496" w:themeColor="accent1" w:themeShade="BF"/>
          <w:sz w:val="24"/>
          <w:szCs w:val="24"/>
        </w:rPr>
      </w:pPr>
    </w:p>
    <w:p w14:paraId="1075F650" w14:textId="0D3BBF28" w:rsidR="41F645A7" w:rsidRDefault="0B7E4D0B" w:rsidP="0022149E">
      <w:pPr>
        <w:spacing w:line="240" w:lineRule="auto"/>
        <w:jc w:val="both"/>
        <w:rPr>
          <w:rFonts w:ascii="Times New Roman" w:eastAsia="Times New Roman" w:hAnsi="Times New Roman" w:cs="Times New Roman"/>
          <w:color w:val="2F5496" w:themeColor="accent1" w:themeShade="BF"/>
          <w:sz w:val="24"/>
          <w:szCs w:val="24"/>
        </w:rPr>
      </w:pPr>
      <w:r w:rsidRPr="00A166AC">
        <w:rPr>
          <w:rFonts w:ascii="Times New Roman" w:eastAsia="Times New Roman" w:hAnsi="Times New Roman" w:cs="Times New Roman"/>
          <w:sz w:val="24"/>
          <w:szCs w:val="24"/>
        </w:rPr>
        <w:t>Lõikes 1</w:t>
      </w:r>
      <w:r w:rsidRPr="630ECEC8">
        <w:rPr>
          <w:rFonts w:ascii="Times New Roman" w:eastAsia="Times New Roman" w:hAnsi="Times New Roman" w:cs="Times New Roman"/>
          <w:sz w:val="24"/>
          <w:szCs w:val="24"/>
        </w:rPr>
        <w:t xml:space="preserve"> sõnastatakse </w:t>
      </w:r>
      <w:r w:rsidR="00D001A9">
        <w:rPr>
          <w:rFonts w:ascii="Times New Roman" w:eastAsia="Times New Roman" w:hAnsi="Times New Roman" w:cs="Times New Roman"/>
          <w:sz w:val="24"/>
          <w:szCs w:val="24"/>
        </w:rPr>
        <w:t xml:space="preserve">heited, mis arvatakse </w:t>
      </w:r>
      <w:r w:rsidRPr="630ECEC8">
        <w:rPr>
          <w:rFonts w:ascii="Times New Roman" w:eastAsia="Times New Roman" w:hAnsi="Times New Roman" w:cs="Times New Roman"/>
          <w:sz w:val="24"/>
          <w:szCs w:val="24"/>
        </w:rPr>
        <w:t xml:space="preserve">hoonete sektori kasvuhoonegaaside heitkoguse </w:t>
      </w:r>
      <w:r w:rsidR="00D001A9">
        <w:rPr>
          <w:rFonts w:ascii="Times New Roman" w:eastAsia="Times New Roman" w:hAnsi="Times New Roman" w:cs="Times New Roman"/>
          <w:sz w:val="24"/>
          <w:szCs w:val="24"/>
        </w:rPr>
        <w:t>hulka.</w:t>
      </w:r>
      <w:r w:rsidRPr="630ECEC8">
        <w:rPr>
          <w:rFonts w:ascii="Times New Roman" w:eastAsia="Times New Roman" w:hAnsi="Times New Roman" w:cs="Times New Roman"/>
          <w:sz w:val="24"/>
          <w:szCs w:val="24"/>
        </w:rPr>
        <w:t xml:space="preserve"> </w:t>
      </w:r>
      <w:r w:rsidR="00D001A9">
        <w:rPr>
          <w:rFonts w:ascii="Times New Roman" w:eastAsia="Times New Roman" w:hAnsi="Times New Roman" w:cs="Times New Roman"/>
          <w:sz w:val="24"/>
          <w:szCs w:val="24"/>
        </w:rPr>
        <w:t>Need on</w:t>
      </w:r>
      <w:r w:rsidRPr="630ECEC8">
        <w:rPr>
          <w:rFonts w:ascii="Times New Roman" w:eastAsia="Times New Roman" w:hAnsi="Times New Roman" w:cs="Times New Roman"/>
          <w:sz w:val="24"/>
          <w:szCs w:val="24"/>
        </w:rPr>
        <w:t xml:space="preserve"> kodumajapidamistes</w:t>
      </w:r>
      <w:r w:rsidR="2E2860E0" w:rsidRPr="630ECEC8">
        <w:rPr>
          <w:rFonts w:ascii="Times New Roman" w:eastAsia="Times New Roman" w:hAnsi="Times New Roman" w:cs="Times New Roman"/>
          <w:sz w:val="24"/>
          <w:szCs w:val="24"/>
        </w:rPr>
        <w:t>,</w:t>
      </w:r>
      <w:r w:rsidRPr="630ECEC8">
        <w:rPr>
          <w:rFonts w:ascii="Times New Roman" w:eastAsia="Times New Roman" w:hAnsi="Times New Roman" w:cs="Times New Roman"/>
          <w:sz w:val="24"/>
          <w:szCs w:val="24"/>
        </w:rPr>
        <w:t xml:space="preserve"> äri- ja avalikes hoonetes, paiksetes kliimaseadmetes ning gaasi</w:t>
      </w:r>
      <w:r w:rsidR="1324EA58" w:rsidRPr="630ECEC8">
        <w:rPr>
          <w:rFonts w:ascii="Times New Roman" w:eastAsia="Times New Roman" w:hAnsi="Times New Roman" w:cs="Times New Roman"/>
          <w:sz w:val="24"/>
          <w:szCs w:val="24"/>
        </w:rPr>
        <w:t>kustutussüsteemide</w:t>
      </w:r>
      <w:r w:rsidRPr="630ECEC8">
        <w:rPr>
          <w:rFonts w:ascii="Times New Roman" w:eastAsia="Times New Roman" w:hAnsi="Times New Roman" w:cs="Times New Roman"/>
          <w:sz w:val="24"/>
          <w:szCs w:val="24"/>
        </w:rPr>
        <w:t>st tekkivad kasvuhoonegaaside heitkogused.</w:t>
      </w:r>
    </w:p>
    <w:p w14:paraId="53BE8AE4" w14:textId="12F0CE90" w:rsidR="00D37DBC" w:rsidRDefault="38B84D83" w:rsidP="0022149E">
      <w:pPr>
        <w:spacing w:after="0" w:line="240" w:lineRule="auto"/>
        <w:jc w:val="both"/>
        <w:rPr>
          <w:rFonts w:ascii="Times New Roman" w:eastAsia="Times New Roman" w:hAnsi="Times New Roman" w:cs="Times New Roman"/>
          <w:color w:val="000000" w:themeColor="text1"/>
          <w:sz w:val="24"/>
          <w:szCs w:val="24"/>
        </w:rPr>
      </w:pPr>
      <w:r w:rsidRPr="2B5F023B">
        <w:rPr>
          <w:rFonts w:ascii="Times New Roman" w:eastAsia="Times New Roman" w:hAnsi="Times New Roman" w:cs="Times New Roman"/>
          <w:color w:val="000000" w:themeColor="text1"/>
          <w:sz w:val="24"/>
          <w:szCs w:val="24"/>
        </w:rPr>
        <w:t xml:space="preserve">Hoonete sektoris arvutatakse heitkoguseid ärihoonetes ja avaliku sektori hoonetes ning kodumajapidamistes asuvates kütteallikates kasutatud kütuste tarbimise </w:t>
      </w:r>
      <w:r w:rsidR="00D001A9">
        <w:rPr>
          <w:rFonts w:ascii="Times New Roman" w:eastAsia="Times New Roman" w:hAnsi="Times New Roman" w:cs="Times New Roman"/>
          <w:color w:val="000000" w:themeColor="text1"/>
          <w:sz w:val="24"/>
          <w:szCs w:val="24"/>
        </w:rPr>
        <w:t>järgi</w:t>
      </w:r>
      <w:r w:rsidRPr="2B5F023B">
        <w:rPr>
          <w:rFonts w:ascii="Times New Roman" w:eastAsia="Times New Roman" w:hAnsi="Times New Roman" w:cs="Times New Roman"/>
          <w:color w:val="000000" w:themeColor="text1"/>
          <w:sz w:val="24"/>
          <w:szCs w:val="24"/>
        </w:rPr>
        <w:t xml:space="preserve">. Seejuures võetakse </w:t>
      </w:r>
      <w:r w:rsidR="480B700B" w:rsidRPr="2B5F023B">
        <w:rPr>
          <w:rFonts w:ascii="Times New Roman" w:eastAsia="Times New Roman" w:hAnsi="Times New Roman" w:cs="Times New Roman"/>
          <w:color w:val="000000" w:themeColor="text1"/>
          <w:sz w:val="24"/>
          <w:szCs w:val="24"/>
        </w:rPr>
        <w:t>sektori heitkoguseid arvesse nii energeetika</w:t>
      </w:r>
      <w:r w:rsidR="2E2860E0" w:rsidRPr="2B5F023B">
        <w:rPr>
          <w:rFonts w:ascii="Times New Roman" w:eastAsia="Times New Roman" w:hAnsi="Times New Roman" w:cs="Times New Roman"/>
          <w:color w:val="000000" w:themeColor="text1"/>
          <w:sz w:val="24"/>
          <w:szCs w:val="24"/>
        </w:rPr>
        <w:t xml:space="preserve">- </w:t>
      </w:r>
      <w:r w:rsidR="480B700B" w:rsidRPr="2B5F023B">
        <w:rPr>
          <w:rFonts w:ascii="Times New Roman" w:eastAsia="Times New Roman" w:hAnsi="Times New Roman" w:cs="Times New Roman"/>
          <w:color w:val="000000" w:themeColor="text1"/>
          <w:sz w:val="24"/>
          <w:szCs w:val="24"/>
        </w:rPr>
        <w:t>kui ka hoonete sektori all</w:t>
      </w:r>
      <w:r w:rsidRPr="2B5F023B">
        <w:rPr>
          <w:rFonts w:ascii="Times New Roman" w:eastAsia="Times New Roman" w:hAnsi="Times New Roman" w:cs="Times New Roman"/>
          <w:color w:val="000000" w:themeColor="text1"/>
          <w:sz w:val="24"/>
          <w:szCs w:val="24"/>
        </w:rPr>
        <w:t xml:space="preserve">, lähtudes nende kütteallikast. Eestis on </w:t>
      </w:r>
      <w:r w:rsidR="4841D3DB" w:rsidRPr="2B5F023B">
        <w:rPr>
          <w:rFonts w:ascii="Times New Roman" w:eastAsia="Times New Roman" w:hAnsi="Times New Roman" w:cs="Times New Roman"/>
          <w:color w:val="000000" w:themeColor="text1"/>
          <w:sz w:val="24"/>
          <w:szCs w:val="24"/>
        </w:rPr>
        <w:t>2/3</w:t>
      </w:r>
      <w:r w:rsidRPr="2B5F023B">
        <w:rPr>
          <w:rFonts w:ascii="Times New Roman" w:eastAsia="Times New Roman" w:hAnsi="Times New Roman" w:cs="Times New Roman"/>
          <w:color w:val="000000" w:themeColor="text1"/>
          <w:sz w:val="24"/>
          <w:szCs w:val="24"/>
        </w:rPr>
        <w:t xml:space="preserve"> hoonetest liitunud </w:t>
      </w:r>
      <w:r w:rsidRPr="0022149E">
        <w:rPr>
          <w:rFonts w:ascii="Times New Roman" w:eastAsia="Times New Roman" w:hAnsi="Times New Roman" w:cs="Times New Roman"/>
          <w:color w:val="000000" w:themeColor="text1"/>
          <w:sz w:val="24"/>
          <w:szCs w:val="24"/>
        </w:rPr>
        <w:t>keskkütte</w:t>
      </w:r>
      <w:r w:rsidRPr="2B5F023B">
        <w:rPr>
          <w:rFonts w:ascii="Times New Roman" w:eastAsia="Times New Roman" w:hAnsi="Times New Roman" w:cs="Times New Roman"/>
          <w:color w:val="000000" w:themeColor="text1"/>
          <w:sz w:val="24"/>
          <w:szCs w:val="24"/>
        </w:rPr>
        <w:t xml:space="preserve">võrguga. </w:t>
      </w:r>
      <w:r w:rsidR="00661A51">
        <w:rPr>
          <w:rFonts w:ascii="Times New Roman" w:eastAsia="Times New Roman" w:hAnsi="Times New Roman" w:cs="Times New Roman"/>
          <w:color w:val="000000" w:themeColor="text1"/>
          <w:sz w:val="24"/>
          <w:szCs w:val="24"/>
        </w:rPr>
        <w:t>Nende</w:t>
      </w:r>
      <w:r w:rsidRPr="2B5F023B">
        <w:rPr>
          <w:rFonts w:ascii="Times New Roman" w:eastAsia="Times New Roman" w:hAnsi="Times New Roman" w:cs="Times New Roman"/>
          <w:color w:val="000000" w:themeColor="text1"/>
          <w:sz w:val="24"/>
          <w:szCs w:val="24"/>
        </w:rPr>
        <w:t xml:space="preserve"> hoonetega seotud heide on seejuures arvesse võetud energeetikasektoris </w:t>
      </w:r>
      <w:r w:rsidR="2E2860E0" w:rsidRPr="2B5F023B">
        <w:rPr>
          <w:rFonts w:ascii="Times New Roman" w:eastAsia="Times New Roman" w:hAnsi="Times New Roman" w:cs="Times New Roman"/>
          <w:color w:val="000000" w:themeColor="text1"/>
          <w:sz w:val="24"/>
          <w:szCs w:val="24"/>
        </w:rPr>
        <w:t>ega</w:t>
      </w:r>
      <w:r w:rsidRPr="2B5F023B">
        <w:rPr>
          <w:rFonts w:ascii="Times New Roman" w:eastAsia="Times New Roman" w:hAnsi="Times New Roman" w:cs="Times New Roman"/>
          <w:color w:val="000000" w:themeColor="text1"/>
          <w:sz w:val="24"/>
          <w:szCs w:val="24"/>
        </w:rPr>
        <w:t xml:space="preserve"> kajastu hoonete sektori kasvuhoonegaaside heitkoguste eesmärkide all. Heitkoguste arvutustes tuginetakse andmetele, mis pärinevad Statistikaameti energiabilansist.</w:t>
      </w:r>
    </w:p>
    <w:p w14:paraId="799D3912" w14:textId="77777777" w:rsidR="00F94281" w:rsidRDefault="00F94281" w:rsidP="0022149E">
      <w:pPr>
        <w:spacing w:after="0" w:line="240" w:lineRule="auto"/>
        <w:jc w:val="both"/>
        <w:rPr>
          <w:rFonts w:ascii="Times New Roman" w:eastAsia="Times New Roman" w:hAnsi="Times New Roman" w:cs="Times New Roman"/>
          <w:color w:val="000000" w:themeColor="text1"/>
          <w:sz w:val="24"/>
          <w:szCs w:val="24"/>
        </w:rPr>
      </w:pPr>
    </w:p>
    <w:p w14:paraId="7F6587A3" w14:textId="0572B981" w:rsidR="41F645A7" w:rsidRDefault="0B7E4D0B" w:rsidP="0022149E">
      <w:pPr>
        <w:spacing w:after="0" w:line="240" w:lineRule="auto"/>
        <w:jc w:val="both"/>
        <w:rPr>
          <w:rFonts w:ascii="Times New Roman" w:eastAsia="Times New Roman" w:hAnsi="Times New Roman" w:cs="Times New Roman"/>
          <w:color w:val="000000" w:themeColor="text1"/>
          <w:sz w:val="24"/>
          <w:szCs w:val="24"/>
        </w:rPr>
      </w:pPr>
      <w:r w:rsidRPr="630ECEC8">
        <w:rPr>
          <w:rFonts w:ascii="Times New Roman" w:eastAsia="Times New Roman" w:hAnsi="Times New Roman" w:cs="Times New Roman"/>
          <w:color w:val="000000" w:themeColor="text1"/>
          <w:sz w:val="24"/>
          <w:szCs w:val="24"/>
        </w:rPr>
        <w:t>Hoonete</w:t>
      </w:r>
      <w:r w:rsidR="7C27FD18" w:rsidRPr="630ECEC8">
        <w:rPr>
          <w:rFonts w:ascii="Times New Roman" w:eastAsia="Times New Roman" w:hAnsi="Times New Roman" w:cs="Times New Roman"/>
          <w:color w:val="000000" w:themeColor="text1"/>
          <w:sz w:val="24"/>
          <w:szCs w:val="24"/>
        </w:rPr>
        <w:t xml:space="preserve"> sektorist</w:t>
      </w:r>
      <w:r w:rsidRPr="630ECEC8">
        <w:rPr>
          <w:rFonts w:ascii="Times New Roman" w:eastAsia="Times New Roman" w:hAnsi="Times New Roman" w:cs="Times New Roman"/>
          <w:color w:val="000000" w:themeColor="text1"/>
          <w:sz w:val="24"/>
          <w:szCs w:val="24"/>
        </w:rPr>
        <w:t xml:space="preserve"> </w:t>
      </w:r>
      <w:r w:rsidR="6A0186F6" w:rsidRPr="630ECEC8">
        <w:rPr>
          <w:rFonts w:ascii="Times New Roman" w:eastAsia="Times New Roman" w:hAnsi="Times New Roman" w:cs="Times New Roman"/>
          <w:color w:val="000000" w:themeColor="text1"/>
          <w:sz w:val="24"/>
          <w:szCs w:val="24"/>
        </w:rPr>
        <w:t xml:space="preserve">(arvestamata sektori mõju kogu energeetikasektorile) </w:t>
      </w:r>
      <w:r w:rsidR="00D001A9">
        <w:rPr>
          <w:rFonts w:ascii="Times New Roman" w:eastAsia="Times New Roman" w:hAnsi="Times New Roman" w:cs="Times New Roman"/>
          <w:color w:val="000000" w:themeColor="text1"/>
          <w:sz w:val="24"/>
          <w:szCs w:val="24"/>
        </w:rPr>
        <w:t>pärit</w:t>
      </w:r>
      <w:r w:rsidRPr="630ECEC8">
        <w:rPr>
          <w:rFonts w:ascii="Times New Roman" w:eastAsia="Times New Roman" w:hAnsi="Times New Roman" w:cs="Times New Roman"/>
          <w:color w:val="000000" w:themeColor="text1"/>
          <w:sz w:val="24"/>
          <w:szCs w:val="24"/>
        </w:rPr>
        <w:t xml:space="preserve"> heitkogus </w:t>
      </w:r>
      <w:r w:rsidR="70D7D6D1" w:rsidRPr="630ECEC8">
        <w:rPr>
          <w:rFonts w:ascii="Times New Roman" w:eastAsia="Times New Roman" w:hAnsi="Times New Roman" w:cs="Times New Roman"/>
          <w:color w:val="000000" w:themeColor="text1"/>
          <w:sz w:val="24"/>
          <w:szCs w:val="24"/>
        </w:rPr>
        <w:t xml:space="preserve">oli 2022. aastal 366 930 </w:t>
      </w:r>
      <w:r w:rsidR="70D7D6D1" w:rsidRPr="00661A51">
        <w:rPr>
          <w:rFonts w:ascii="Times New Roman" w:eastAsia="Times New Roman" w:hAnsi="Times New Roman" w:cs="Times New Roman"/>
          <w:color w:val="000000" w:themeColor="text1"/>
          <w:sz w:val="24"/>
          <w:szCs w:val="24"/>
        </w:rPr>
        <w:t>t CO</w:t>
      </w:r>
      <w:r w:rsidR="70D7D6D1" w:rsidRPr="00661A51">
        <w:rPr>
          <w:rFonts w:ascii="Times New Roman" w:eastAsia="Times New Roman" w:hAnsi="Times New Roman" w:cs="Times New Roman"/>
          <w:color w:val="000000" w:themeColor="text1"/>
          <w:sz w:val="24"/>
          <w:szCs w:val="24"/>
          <w:vertAlign w:val="subscript"/>
        </w:rPr>
        <w:t>2</w:t>
      </w:r>
      <w:r w:rsidR="70D7D6D1" w:rsidRPr="00661A51">
        <w:rPr>
          <w:rFonts w:ascii="Times New Roman" w:eastAsia="Times New Roman" w:hAnsi="Times New Roman" w:cs="Times New Roman"/>
          <w:color w:val="000000" w:themeColor="text1"/>
          <w:sz w:val="24"/>
          <w:szCs w:val="24"/>
        </w:rPr>
        <w:t xml:space="preserve"> </w:t>
      </w:r>
      <w:proofErr w:type="spellStart"/>
      <w:r w:rsidR="70D7D6D1" w:rsidRPr="00661A51">
        <w:rPr>
          <w:rFonts w:ascii="Times New Roman" w:eastAsia="Times New Roman" w:hAnsi="Times New Roman" w:cs="Times New Roman"/>
          <w:color w:val="000000" w:themeColor="text1"/>
          <w:sz w:val="24"/>
          <w:szCs w:val="24"/>
        </w:rPr>
        <w:t>ekv</w:t>
      </w:r>
      <w:proofErr w:type="spellEnd"/>
      <w:r w:rsidR="70D7D6D1" w:rsidRPr="630ECEC8">
        <w:rPr>
          <w:rFonts w:ascii="Times New Roman" w:eastAsia="Times New Roman" w:hAnsi="Times New Roman" w:cs="Times New Roman"/>
          <w:color w:val="000000" w:themeColor="text1"/>
          <w:sz w:val="24"/>
          <w:szCs w:val="24"/>
        </w:rPr>
        <w:t xml:space="preserve"> </w:t>
      </w:r>
      <w:r w:rsidR="476EAFC4" w:rsidRPr="630ECEC8">
        <w:rPr>
          <w:rFonts w:ascii="Times New Roman" w:eastAsia="Times New Roman" w:hAnsi="Times New Roman" w:cs="Times New Roman"/>
          <w:color w:val="000000" w:themeColor="text1"/>
          <w:sz w:val="24"/>
          <w:szCs w:val="24"/>
        </w:rPr>
        <w:t>ehk</w:t>
      </w:r>
      <w:r w:rsidRPr="630ECEC8">
        <w:rPr>
          <w:rFonts w:ascii="Times New Roman" w:eastAsia="Times New Roman" w:hAnsi="Times New Roman" w:cs="Times New Roman"/>
          <w:color w:val="000000" w:themeColor="text1"/>
          <w:sz w:val="24"/>
          <w:szCs w:val="24"/>
        </w:rPr>
        <w:t xml:space="preserve"> </w:t>
      </w:r>
      <w:r w:rsidR="570E2A5C" w:rsidRPr="630ECEC8">
        <w:rPr>
          <w:rFonts w:ascii="Times New Roman" w:eastAsia="Times New Roman" w:hAnsi="Times New Roman" w:cs="Times New Roman"/>
          <w:color w:val="000000" w:themeColor="text1"/>
          <w:sz w:val="24"/>
          <w:szCs w:val="24"/>
        </w:rPr>
        <w:t>3</w:t>
      </w:r>
      <w:r w:rsidRPr="630ECEC8">
        <w:rPr>
          <w:rFonts w:ascii="Times New Roman" w:eastAsia="Times New Roman" w:hAnsi="Times New Roman" w:cs="Times New Roman"/>
          <w:color w:val="000000" w:themeColor="text1"/>
          <w:sz w:val="24"/>
          <w:szCs w:val="24"/>
        </w:rPr>
        <w:t xml:space="preserve">% riikliku KHG inventuuri kogu heitkogusest. </w:t>
      </w:r>
      <w:r w:rsidR="00D001A9">
        <w:rPr>
          <w:rFonts w:ascii="Times New Roman" w:eastAsia="Times New Roman" w:hAnsi="Times New Roman" w:cs="Times New Roman"/>
          <w:color w:val="000000" w:themeColor="text1"/>
          <w:sz w:val="24"/>
          <w:szCs w:val="24"/>
        </w:rPr>
        <w:t>P</w:t>
      </w:r>
      <w:r w:rsidRPr="630ECEC8">
        <w:rPr>
          <w:rFonts w:ascii="Times New Roman" w:eastAsia="Times New Roman" w:hAnsi="Times New Roman" w:cs="Times New Roman"/>
          <w:color w:val="000000" w:themeColor="text1"/>
          <w:sz w:val="24"/>
          <w:szCs w:val="24"/>
        </w:rPr>
        <w:t xml:space="preserve">rognoosi (2022-2050) aluseks on KHG inventuuri andmed ja sisend ministeeriumitelt trendi mõjutatavate meetmete (nt korterelamute rekonstrueerimine, eramute rekonstrueerimine jm) kohta. Esialgsete prognooside andmetel moodustaks 2050. aastal hoonete heitkogus 94,75% ruumiloome ja hoonete sektori alla kuuluvate kategooriate heitkogusest ja 4,46% kogu Eesti KHG heitkogusest (koos </w:t>
      </w:r>
      <w:proofErr w:type="spellStart"/>
      <w:r w:rsidRPr="630ECEC8">
        <w:rPr>
          <w:rFonts w:ascii="Times New Roman" w:eastAsia="Times New Roman" w:hAnsi="Times New Roman" w:cs="Times New Roman"/>
          <w:color w:val="000000" w:themeColor="text1"/>
          <w:sz w:val="24"/>
          <w:szCs w:val="24"/>
        </w:rPr>
        <w:t>LULUCFiga</w:t>
      </w:r>
      <w:proofErr w:type="spellEnd"/>
      <w:r w:rsidRPr="630ECEC8">
        <w:rPr>
          <w:rFonts w:ascii="Times New Roman" w:eastAsia="Times New Roman" w:hAnsi="Times New Roman" w:cs="Times New Roman"/>
          <w:color w:val="000000" w:themeColor="text1"/>
          <w:sz w:val="24"/>
          <w:szCs w:val="24"/>
        </w:rPr>
        <w:t>).</w:t>
      </w:r>
    </w:p>
    <w:p w14:paraId="0D81DC44" w14:textId="4994AE6D" w:rsidR="41F645A7" w:rsidRDefault="41F645A7" w:rsidP="0022149E">
      <w:pPr>
        <w:spacing w:after="0" w:line="240" w:lineRule="auto"/>
        <w:jc w:val="both"/>
        <w:rPr>
          <w:rFonts w:ascii="Times New Roman" w:eastAsia="Times New Roman" w:hAnsi="Times New Roman" w:cs="Times New Roman"/>
          <w:color w:val="000000" w:themeColor="text1"/>
          <w:sz w:val="24"/>
          <w:szCs w:val="24"/>
        </w:rPr>
      </w:pPr>
    </w:p>
    <w:p w14:paraId="215B685D" w14:textId="0D2DD5F3" w:rsidR="316B644D" w:rsidRDefault="0B7E4D0B" w:rsidP="0022149E">
      <w:pPr>
        <w:spacing w:after="0" w:line="240" w:lineRule="auto"/>
        <w:jc w:val="both"/>
        <w:rPr>
          <w:rFonts w:ascii="Times New Roman" w:eastAsia="Times New Roman" w:hAnsi="Times New Roman" w:cs="Times New Roman"/>
          <w:color w:val="000000" w:themeColor="text1"/>
          <w:sz w:val="24"/>
          <w:szCs w:val="24"/>
        </w:rPr>
      </w:pPr>
      <w:r w:rsidRPr="630ECEC8">
        <w:rPr>
          <w:rFonts w:ascii="Times New Roman" w:eastAsia="Times New Roman" w:hAnsi="Times New Roman" w:cs="Times New Roman"/>
          <w:color w:val="000000" w:themeColor="text1"/>
          <w:sz w:val="24"/>
          <w:szCs w:val="24"/>
        </w:rPr>
        <w:t>Sektori fluor</w:t>
      </w:r>
      <w:r w:rsidR="224D2987" w:rsidRPr="630ECEC8">
        <w:rPr>
          <w:rFonts w:ascii="Times New Roman" w:eastAsia="Times New Roman" w:hAnsi="Times New Roman" w:cs="Times New Roman"/>
          <w:color w:val="000000" w:themeColor="text1"/>
          <w:sz w:val="24"/>
          <w:szCs w:val="24"/>
        </w:rPr>
        <w:t>i</w:t>
      </w:r>
      <w:r w:rsidRPr="630ECEC8">
        <w:rPr>
          <w:rFonts w:ascii="Times New Roman" w:eastAsia="Times New Roman" w:hAnsi="Times New Roman" w:cs="Times New Roman"/>
          <w:color w:val="000000" w:themeColor="text1"/>
          <w:sz w:val="24"/>
          <w:szCs w:val="24"/>
        </w:rPr>
        <w:t>tud kasvuhoonegaaside ehk nn F-gaaside heitkoguseid arvutatakse paiksete kliimaseadmete ning gaastuletõrjeseadmete</w:t>
      </w:r>
      <w:r w:rsidR="00D001A9">
        <w:rPr>
          <w:rFonts w:ascii="Times New Roman" w:eastAsia="Times New Roman" w:hAnsi="Times New Roman" w:cs="Times New Roman"/>
          <w:color w:val="000000" w:themeColor="text1"/>
          <w:sz w:val="24"/>
          <w:szCs w:val="24"/>
        </w:rPr>
        <w:t xml:space="preserve"> põhjusta</w:t>
      </w:r>
      <w:r w:rsidR="00777238">
        <w:rPr>
          <w:rFonts w:ascii="Times New Roman" w:eastAsia="Times New Roman" w:hAnsi="Times New Roman" w:cs="Times New Roman"/>
          <w:color w:val="000000" w:themeColor="text1"/>
          <w:sz w:val="24"/>
          <w:szCs w:val="24"/>
        </w:rPr>
        <w:t>ta</w:t>
      </w:r>
      <w:r w:rsidR="00D001A9">
        <w:rPr>
          <w:rFonts w:ascii="Times New Roman" w:eastAsia="Times New Roman" w:hAnsi="Times New Roman" w:cs="Times New Roman"/>
          <w:color w:val="000000" w:themeColor="text1"/>
          <w:sz w:val="24"/>
          <w:szCs w:val="24"/>
        </w:rPr>
        <w:t>va heitkoguse põhjal</w:t>
      </w:r>
      <w:r w:rsidRPr="630ECEC8">
        <w:rPr>
          <w:rFonts w:ascii="Times New Roman" w:eastAsia="Times New Roman" w:hAnsi="Times New Roman" w:cs="Times New Roman"/>
          <w:color w:val="000000" w:themeColor="text1"/>
          <w:sz w:val="24"/>
          <w:szCs w:val="24"/>
        </w:rPr>
        <w:t xml:space="preserve">. Heitkoguste arvutusteks küsitakse jahutusseadmete </w:t>
      </w:r>
      <w:r w:rsidR="00D001A9">
        <w:rPr>
          <w:rFonts w:ascii="Times New Roman" w:eastAsia="Times New Roman" w:hAnsi="Times New Roman" w:cs="Times New Roman"/>
          <w:color w:val="000000" w:themeColor="text1"/>
          <w:sz w:val="24"/>
          <w:szCs w:val="24"/>
        </w:rPr>
        <w:t>kohta andmeid</w:t>
      </w:r>
      <w:r w:rsidRPr="630ECEC8">
        <w:rPr>
          <w:rFonts w:ascii="Times New Roman" w:eastAsia="Times New Roman" w:hAnsi="Times New Roman" w:cs="Times New Roman"/>
          <w:color w:val="000000" w:themeColor="text1"/>
          <w:sz w:val="24"/>
          <w:szCs w:val="24"/>
        </w:rPr>
        <w:t xml:space="preserve"> Soojuspumbaliidult ning tuletõrjeseadmete hooldusfirmadelt. Paiksete jahutussüsteemide ja tuletõrjes</w:t>
      </w:r>
      <w:r w:rsidR="224D2987" w:rsidRPr="630ECEC8">
        <w:rPr>
          <w:rFonts w:ascii="Times New Roman" w:eastAsia="Times New Roman" w:hAnsi="Times New Roman" w:cs="Times New Roman"/>
          <w:color w:val="000000" w:themeColor="text1"/>
          <w:sz w:val="24"/>
          <w:szCs w:val="24"/>
        </w:rPr>
        <w:t>eadmete</w:t>
      </w:r>
      <w:r w:rsidRPr="630ECEC8">
        <w:rPr>
          <w:rFonts w:ascii="Times New Roman" w:eastAsia="Times New Roman" w:hAnsi="Times New Roman" w:cs="Times New Roman"/>
          <w:color w:val="000000" w:themeColor="text1"/>
          <w:sz w:val="24"/>
          <w:szCs w:val="24"/>
        </w:rPr>
        <w:t xml:space="preserve"> F-gaaside heitkogus moodustas 2021. aastal 0,27% riikliku KHG inventuuri kogu heitkogusest (koos </w:t>
      </w:r>
      <w:proofErr w:type="spellStart"/>
      <w:r w:rsidRPr="630ECEC8">
        <w:rPr>
          <w:rFonts w:ascii="Times New Roman" w:eastAsia="Times New Roman" w:hAnsi="Times New Roman" w:cs="Times New Roman"/>
          <w:color w:val="000000" w:themeColor="text1"/>
          <w:sz w:val="24"/>
          <w:szCs w:val="24"/>
        </w:rPr>
        <w:t>LULUCFiga</w:t>
      </w:r>
      <w:proofErr w:type="spellEnd"/>
      <w:r w:rsidRPr="630ECEC8">
        <w:rPr>
          <w:rFonts w:ascii="Times New Roman" w:eastAsia="Times New Roman" w:hAnsi="Times New Roman" w:cs="Times New Roman"/>
          <w:color w:val="000000" w:themeColor="text1"/>
          <w:sz w:val="24"/>
          <w:szCs w:val="24"/>
        </w:rPr>
        <w:t xml:space="preserve">) ning 8,71% </w:t>
      </w:r>
      <w:r w:rsidRPr="00C0620D">
        <w:rPr>
          <w:rFonts w:ascii="Times New Roman" w:eastAsia="Times New Roman" w:hAnsi="Times New Roman" w:cs="Times New Roman"/>
          <w:color w:val="000000" w:themeColor="text1"/>
          <w:sz w:val="24"/>
          <w:szCs w:val="24"/>
        </w:rPr>
        <w:t>ruumiloome ja hoonete</w:t>
      </w:r>
      <w:r w:rsidRPr="630ECEC8">
        <w:rPr>
          <w:rFonts w:ascii="Times New Roman" w:eastAsia="Times New Roman" w:hAnsi="Times New Roman" w:cs="Times New Roman"/>
          <w:color w:val="000000" w:themeColor="text1"/>
          <w:sz w:val="24"/>
          <w:szCs w:val="24"/>
        </w:rPr>
        <w:t xml:space="preserve"> sektorisse kuuluvate kategooriate heitkogusest. </w:t>
      </w:r>
      <w:r w:rsidR="00D318D3">
        <w:rPr>
          <w:rFonts w:ascii="Times New Roman" w:eastAsia="Times New Roman" w:hAnsi="Times New Roman" w:cs="Times New Roman"/>
          <w:color w:val="000000" w:themeColor="text1"/>
          <w:sz w:val="24"/>
          <w:szCs w:val="24"/>
        </w:rPr>
        <w:t>P</w:t>
      </w:r>
      <w:r w:rsidRPr="630ECEC8">
        <w:rPr>
          <w:rFonts w:ascii="Times New Roman" w:eastAsia="Times New Roman" w:hAnsi="Times New Roman" w:cs="Times New Roman"/>
          <w:color w:val="000000" w:themeColor="text1"/>
          <w:sz w:val="24"/>
          <w:szCs w:val="24"/>
        </w:rPr>
        <w:t>rognoosi (2022</w:t>
      </w:r>
      <w:r w:rsidR="00777238">
        <w:rPr>
          <w:rFonts w:ascii="Times New Roman" w:eastAsia="Times New Roman" w:hAnsi="Times New Roman" w:cs="Times New Roman"/>
          <w:color w:val="000000" w:themeColor="text1"/>
          <w:sz w:val="24"/>
          <w:szCs w:val="24"/>
        </w:rPr>
        <w:t>–</w:t>
      </w:r>
      <w:r w:rsidRPr="630ECEC8">
        <w:rPr>
          <w:rFonts w:ascii="Times New Roman" w:eastAsia="Times New Roman" w:hAnsi="Times New Roman" w:cs="Times New Roman"/>
          <w:color w:val="000000" w:themeColor="text1"/>
          <w:sz w:val="24"/>
          <w:szCs w:val="24"/>
        </w:rPr>
        <w:t xml:space="preserve">2050) aluseks on enamasti määruses </w:t>
      </w:r>
      <w:r w:rsidR="00531383" w:rsidRPr="00531383">
        <w:rPr>
          <w:rFonts w:ascii="Times New Roman" w:eastAsia="Times New Roman" w:hAnsi="Times New Roman" w:cs="Times New Roman"/>
          <w:sz w:val="24"/>
          <w:szCs w:val="24"/>
        </w:rPr>
        <w:t>(EL) 517/2014</w:t>
      </w:r>
      <w:r w:rsidR="00531383">
        <w:rPr>
          <w:rStyle w:val="Allmrkuseviide"/>
          <w:rFonts w:ascii="Times New Roman" w:eastAsia="Times New Roman" w:hAnsi="Times New Roman" w:cs="Times New Roman"/>
          <w:sz w:val="24"/>
          <w:szCs w:val="24"/>
        </w:rPr>
        <w:footnoteReference w:id="30"/>
      </w:r>
      <w:r w:rsidRPr="630ECEC8">
        <w:rPr>
          <w:rFonts w:ascii="Times New Roman" w:eastAsia="Times New Roman" w:hAnsi="Times New Roman" w:cs="Times New Roman"/>
          <w:sz w:val="24"/>
          <w:szCs w:val="24"/>
        </w:rPr>
        <w:t xml:space="preserve"> kehtestatud piirangud ja keelud teatud </w:t>
      </w:r>
      <w:r w:rsidR="224D2987" w:rsidRPr="630ECEC8">
        <w:rPr>
          <w:rFonts w:ascii="Times New Roman" w:eastAsia="Times New Roman" w:hAnsi="Times New Roman" w:cs="Times New Roman"/>
          <w:sz w:val="24"/>
          <w:szCs w:val="24"/>
        </w:rPr>
        <w:t xml:space="preserve">tüüpi </w:t>
      </w:r>
      <w:r w:rsidRPr="630ECEC8">
        <w:rPr>
          <w:rFonts w:ascii="Times New Roman" w:eastAsia="Times New Roman" w:hAnsi="Times New Roman" w:cs="Times New Roman"/>
          <w:sz w:val="24"/>
          <w:szCs w:val="24"/>
        </w:rPr>
        <w:t>külmaaine</w:t>
      </w:r>
      <w:r w:rsidR="224D2987" w:rsidRPr="630ECEC8">
        <w:rPr>
          <w:rFonts w:ascii="Times New Roman" w:eastAsia="Times New Roman" w:hAnsi="Times New Roman" w:cs="Times New Roman"/>
          <w:sz w:val="24"/>
          <w:szCs w:val="24"/>
        </w:rPr>
        <w:t>te</w:t>
      </w:r>
      <w:r w:rsidRPr="630ECEC8">
        <w:rPr>
          <w:rFonts w:ascii="Times New Roman" w:eastAsia="Times New Roman" w:hAnsi="Times New Roman" w:cs="Times New Roman"/>
          <w:sz w:val="24"/>
          <w:szCs w:val="24"/>
        </w:rPr>
        <w:t xml:space="preserve"> kasutamiseks eri valdkondades. </w:t>
      </w:r>
      <w:r w:rsidRPr="630ECEC8">
        <w:rPr>
          <w:rFonts w:ascii="Times New Roman" w:eastAsia="Times New Roman" w:hAnsi="Times New Roman" w:cs="Times New Roman"/>
          <w:color w:val="000000" w:themeColor="text1"/>
          <w:sz w:val="24"/>
          <w:szCs w:val="24"/>
        </w:rPr>
        <w:t xml:space="preserve">Prognooside </w:t>
      </w:r>
      <w:r w:rsidR="00D318D3">
        <w:rPr>
          <w:rFonts w:ascii="Times New Roman" w:eastAsia="Times New Roman" w:hAnsi="Times New Roman" w:cs="Times New Roman"/>
          <w:color w:val="000000" w:themeColor="text1"/>
          <w:sz w:val="24"/>
          <w:szCs w:val="24"/>
        </w:rPr>
        <w:t>kohaselt</w:t>
      </w:r>
      <w:r w:rsidRPr="630ECEC8">
        <w:rPr>
          <w:rFonts w:ascii="Times New Roman" w:eastAsia="Times New Roman" w:hAnsi="Times New Roman" w:cs="Times New Roman"/>
          <w:color w:val="000000" w:themeColor="text1"/>
          <w:sz w:val="24"/>
          <w:szCs w:val="24"/>
        </w:rPr>
        <w:t xml:space="preserve"> moodustab 2050. aastal paiksete jahutussüsteemide ja tuletõrjesüsteemide heitkogus 0,27% kogu Eesti KHG heitkogusest (koos </w:t>
      </w:r>
      <w:proofErr w:type="spellStart"/>
      <w:r w:rsidRPr="630ECEC8">
        <w:rPr>
          <w:rFonts w:ascii="Times New Roman" w:eastAsia="Times New Roman" w:hAnsi="Times New Roman" w:cs="Times New Roman"/>
          <w:color w:val="000000" w:themeColor="text1"/>
          <w:sz w:val="24"/>
          <w:szCs w:val="24"/>
        </w:rPr>
        <w:t>LULUCFiga</w:t>
      </w:r>
      <w:proofErr w:type="spellEnd"/>
      <w:r w:rsidRPr="630ECEC8">
        <w:rPr>
          <w:rFonts w:ascii="Times New Roman" w:eastAsia="Times New Roman" w:hAnsi="Times New Roman" w:cs="Times New Roman"/>
          <w:color w:val="000000" w:themeColor="text1"/>
          <w:sz w:val="24"/>
          <w:szCs w:val="24"/>
        </w:rPr>
        <w:t xml:space="preserve">) ja 5,25% </w:t>
      </w:r>
      <w:r w:rsidRPr="00C0620D">
        <w:rPr>
          <w:rFonts w:ascii="Times New Roman" w:eastAsia="Times New Roman" w:hAnsi="Times New Roman" w:cs="Times New Roman"/>
          <w:color w:val="000000" w:themeColor="text1"/>
          <w:sz w:val="24"/>
          <w:szCs w:val="24"/>
        </w:rPr>
        <w:t xml:space="preserve">ruumiloome ja hoonete </w:t>
      </w:r>
      <w:r w:rsidRPr="630ECEC8">
        <w:rPr>
          <w:rFonts w:ascii="Times New Roman" w:eastAsia="Times New Roman" w:hAnsi="Times New Roman" w:cs="Times New Roman"/>
          <w:color w:val="000000" w:themeColor="text1"/>
          <w:sz w:val="24"/>
          <w:szCs w:val="24"/>
        </w:rPr>
        <w:t>sektorisse kuuluvate kategooriate heitkogusest.</w:t>
      </w:r>
    </w:p>
    <w:p w14:paraId="3B2F8FFE" w14:textId="323DA2F1" w:rsidR="2E58FE64" w:rsidRDefault="2E58FE64" w:rsidP="0022149E">
      <w:pPr>
        <w:spacing w:after="0" w:line="240" w:lineRule="auto"/>
        <w:jc w:val="both"/>
        <w:rPr>
          <w:rFonts w:ascii="Times New Roman" w:eastAsia="Times New Roman" w:hAnsi="Times New Roman" w:cs="Times New Roman"/>
          <w:sz w:val="24"/>
          <w:szCs w:val="24"/>
        </w:rPr>
      </w:pPr>
    </w:p>
    <w:p w14:paraId="0C06250F" w14:textId="2D1BC53E" w:rsidR="24D7EC51" w:rsidRDefault="18B69EA6" w:rsidP="0022149E">
      <w:pPr>
        <w:spacing w:after="0" w:line="240" w:lineRule="auto"/>
        <w:jc w:val="both"/>
        <w:rPr>
          <w:rFonts w:ascii="Times New Roman" w:eastAsia="Times New Roman" w:hAnsi="Times New Roman" w:cs="Times New Roman"/>
          <w:sz w:val="24"/>
          <w:szCs w:val="24"/>
        </w:rPr>
      </w:pPr>
      <w:r w:rsidRPr="630ECEC8">
        <w:rPr>
          <w:rFonts w:ascii="Times New Roman" w:eastAsia="Times New Roman" w:hAnsi="Times New Roman" w:cs="Times New Roman"/>
          <w:sz w:val="24"/>
          <w:szCs w:val="24"/>
        </w:rPr>
        <w:t>Hoonete sektori</w:t>
      </w:r>
      <w:r w:rsidR="54CC0336" w:rsidRPr="630ECEC8">
        <w:rPr>
          <w:rFonts w:ascii="Times New Roman" w:eastAsia="Times New Roman" w:hAnsi="Times New Roman" w:cs="Times New Roman"/>
          <w:sz w:val="24"/>
          <w:szCs w:val="24"/>
        </w:rPr>
        <w:t xml:space="preserve"> kasvuhoonegaaside </w:t>
      </w:r>
      <w:r w:rsidR="2DA31CE3" w:rsidRPr="630ECEC8">
        <w:rPr>
          <w:rFonts w:ascii="Times New Roman" w:eastAsia="Times New Roman" w:hAnsi="Times New Roman" w:cs="Times New Roman"/>
          <w:sz w:val="24"/>
          <w:szCs w:val="24"/>
        </w:rPr>
        <w:t xml:space="preserve">heite </w:t>
      </w:r>
      <w:r w:rsidR="54CC0336" w:rsidRPr="630ECEC8">
        <w:rPr>
          <w:rFonts w:ascii="Times New Roman" w:eastAsia="Times New Roman" w:hAnsi="Times New Roman" w:cs="Times New Roman"/>
          <w:sz w:val="24"/>
          <w:szCs w:val="24"/>
        </w:rPr>
        <w:t xml:space="preserve">vähendamist ei ole </w:t>
      </w:r>
      <w:r w:rsidR="31EE6F21" w:rsidRPr="630ECEC8">
        <w:rPr>
          <w:rFonts w:ascii="Times New Roman" w:eastAsia="Times New Roman" w:hAnsi="Times New Roman" w:cs="Times New Roman"/>
          <w:sz w:val="24"/>
          <w:szCs w:val="24"/>
        </w:rPr>
        <w:t xml:space="preserve">Eestis </w:t>
      </w:r>
      <w:r w:rsidR="563D3201" w:rsidRPr="630ECEC8">
        <w:rPr>
          <w:rFonts w:ascii="Times New Roman" w:eastAsia="Times New Roman" w:hAnsi="Times New Roman" w:cs="Times New Roman"/>
          <w:sz w:val="24"/>
          <w:szCs w:val="24"/>
        </w:rPr>
        <w:t xml:space="preserve">seadusega </w:t>
      </w:r>
      <w:r w:rsidR="54CC0336" w:rsidRPr="630ECEC8">
        <w:rPr>
          <w:rFonts w:ascii="Times New Roman" w:eastAsia="Times New Roman" w:hAnsi="Times New Roman" w:cs="Times New Roman"/>
          <w:sz w:val="24"/>
          <w:szCs w:val="24"/>
        </w:rPr>
        <w:t>reguleeritud, kuid hoonete rekonstrueerimise pikaajalises strateegias seatud rekonstrueerimise eesmärgi</w:t>
      </w:r>
      <w:r w:rsidR="7AAD0902" w:rsidRPr="630ECEC8">
        <w:rPr>
          <w:rFonts w:ascii="Times New Roman" w:eastAsia="Times New Roman" w:hAnsi="Times New Roman" w:cs="Times New Roman"/>
          <w:sz w:val="24"/>
          <w:szCs w:val="24"/>
        </w:rPr>
        <w:t xml:space="preserve"> – enne 2000. aastat ehitatud hoonefondi terviklik rekonstrueerimine aastaks 2050 –</w:t>
      </w:r>
      <w:r w:rsidR="54CC0336" w:rsidRPr="630ECEC8">
        <w:rPr>
          <w:rFonts w:ascii="Times New Roman" w:eastAsia="Times New Roman" w:hAnsi="Times New Roman" w:cs="Times New Roman"/>
          <w:sz w:val="24"/>
          <w:szCs w:val="24"/>
        </w:rPr>
        <w:t xml:space="preserve"> täitmise</w:t>
      </w:r>
      <w:r w:rsidR="64986724" w:rsidRPr="630ECEC8">
        <w:rPr>
          <w:rFonts w:ascii="Times New Roman" w:eastAsia="Times New Roman" w:hAnsi="Times New Roman" w:cs="Times New Roman"/>
          <w:sz w:val="24"/>
          <w:szCs w:val="24"/>
        </w:rPr>
        <w:t xml:space="preserve"> kaudse tulemusena väheneb s</w:t>
      </w:r>
      <w:r w:rsidRPr="630ECEC8">
        <w:rPr>
          <w:rFonts w:ascii="Times New Roman" w:eastAsia="Times New Roman" w:hAnsi="Times New Roman" w:cs="Times New Roman"/>
          <w:sz w:val="24"/>
          <w:szCs w:val="24"/>
        </w:rPr>
        <w:t>trateegias käsitletud hoonete</w:t>
      </w:r>
      <w:r w:rsidR="47F8DCCA" w:rsidRPr="630ECEC8">
        <w:rPr>
          <w:rFonts w:ascii="Times New Roman" w:eastAsia="Times New Roman" w:hAnsi="Times New Roman" w:cs="Times New Roman"/>
          <w:sz w:val="24"/>
          <w:szCs w:val="24"/>
        </w:rPr>
        <w:t>st pärit</w:t>
      </w:r>
      <w:r w:rsidRPr="630ECEC8">
        <w:rPr>
          <w:rFonts w:ascii="Times New Roman" w:eastAsia="Times New Roman" w:hAnsi="Times New Roman" w:cs="Times New Roman"/>
          <w:sz w:val="24"/>
          <w:szCs w:val="24"/>
        </w:rPr>
        <w:t xml:space="preserve"> </w:t>
      </w:r>
      <w:r w:rsidR="7AAD0902" w:rsidRPr="630ECEC8">
        <w:rPr>
          <w:rFonts w:ascii="Times New Roman" w:eastAsia="Times New Roman" w:hAnsi="Times New Roman" w:cs="Times New Roman"/>
          <w:sz w:val="24"/>
          <w:szCs w:val="24"/>
        </w:rPr>
        <w:t>KHG</w:t>
      </w:r>
      <w:r w:rsidR="1E08A530" w:rsidRPr="630ECEC8">
        <w:rPr>
          <w:rFonts w:ascii="Times New Roman" w:eastAsia="Times New Roman" w:hAnsi="Times New Roman" w:cs="Times New Roman"/>
          <w:sz w:val="24"/>
          <w:szCs w:val="24"/>
        </w:rPr>
        <w:t xml:space="preserve"> heitkogus 89% </w:t>
      </w:r>
      <w:r w:rsidR="0F0401D7" w:rsidRPr="630ECEC8">
        <w:rPr>
          <w:rFonts w:ascii="Times New Roman" w:eastAsia="Times New Roman" w:hAnsi="Times New Roman" w:cs="Times New Roman"/>
          <w:sz w:val="24"/>
          <w:szCs w:val="24"/>
        </w:rPr>
        <w:t xml:space="preserve">võrra ehk </w:t>
      </w:r>
      <w:r w:rsidR="0F0401D7" w:rsidRPr="00777238">
        <w:rPr>
          <w:rFonts w:ascii="Times New Roman" w:eastAsia="Times New Roman" w:hAnsi="Times New Roman" w:cs="Times New Roman"/>
          <w:sz w:val="24"/>
          <w:szCs w:val="24"/>
        </w:rPr>
        <w:t>480 kt CO</w:t>
      </w:r>
      <w:r w:rsidR="0F0401D7" w:rsidRPr="00777238">
        <w:rPr>
          <w:rFonts w:ascii="Times New Roman" w:eastAsia="Times New Roman" w:hAnsi="Times New Roman" w:cs="Times New Roman"/>
          <w:sz w:val="24"/>
          <w:szCs w:val="24"/>
          <w:vertAlign w:val="subscript"/>
        </w:rPr>
        <w:t>2</w:t>
      </w:r>
      <w:r w:rsidR="0F0401D7" w:rsidRPr="00777238">
        <w:rPr>
          <w:rFonts w:ascii="Times New Roman" w:eastAsia="Times New Roman" w:hAnsi="Times New Roman" w:cs="Times New Roman"/>
          <w:sz w:val="24"/>
          <w:szCs w:val="24"/>
        </w:rPr>
        <w:t xml:space="preserve"> ekvivalendini</w:t>
      </w:r>
      <w:r w:rsidR="1E08A530" w:rsidRPr="630ECEC8">
        <w:rPr>
          <w:rFonts w:ascii="Times New Roman" w:eastAsia="Times New Roman" w:hAnsi="Times New Roman" w:cs="Times New Roman"/>
          <w:sz w:val="24"/>
          <w:szCs w:val="24"/>
        </w:rPr>
        <w:t xml:space="preserve"> aastaks 2050.</w:t>
      </w:r>
      <w:r w:rsidR="3C991DC8" w:rsidRPr="630ECEC8">
        <w:rPr>
          <w:rFonts w:ascii="Times New Roman" w:eastAsia="Times New Roman" w:hAnsi="Times New Roman" w:cs="Times New Roman"/>
          <w:sz w:val="24"/>
          <w:szCs w:val="24"/>
        </w:rPr>
        <w:t xml:space="preserve"> Samas tuleb tähele panna, et strateegia ei </w:t>
      </w:r>
      <w:r w:rsidR="00D318D3">
        <w:rPr>
          <w:rFonts w:ascii="Times New Roman" w:eastAsia="Times New Roman" w:hAnsi="Times New Roman" w:cs="Times New Roman"/>
          <w:sz w:val="24"/>
          <w:szCs w:val="24"/>
        </w:rPr>
        <w:t>kajasta</w:t>
      </w:r>
      <w:r w:rsidR="3C991DC8" w:rsidRPr="630ECEC8">
        <w:rPr>
          <w:rFonts w:ascii="Times New Roman" w:eastAsia="Times New Roman" w:hAnsi="Times New Roman" w:cs="Times New Roman"/>
          <w:sz w:val="24"/>
          <w:szCs w:val="24"/>
        </w:rPr>
        <w:t xml:space="preserve"> p</w:t>
      </w:r>
      <w:r w:rsidR="7AAD0902" w:rsidRPr="630ECEC8">
        <w:rPr>
          <w:rFonts w:ascii="Times New Roman" w:eastAsia="Times New Roman" w:hAnsi="Times New Roman" w:cs="Times New Roman"/>
          <w:sz w:val="24"/>
          <w:szCs w:val="24"/>
        </w:rPr>
        <w:t>ärast</w:t>
      </w:r>
      <w:r w:rsidR="3C991DC8" w:rsidRPr="630ECEC8">
        <w:rPr>
          <w:rFonts w:ascii="Times New Roman" w:eastAsia="Times New Roman" w:hAnsi="Times New Roman" w:cs="Times New Roman"/>
          <w:sz w:val="24"/>
          <w:szCs w:val="24"/>
        </w:rPr>
        <w:t xml:space="preserve"> 2000</w:t>
      </w:r>
      <w:r w:rsidR="7AAD0902" w:rsidRPr="630ECEC8">
        <w:rPr>
          <w:rFonts w:ascii="Times New Roman" w:eastAsia="Times New Roman" w:hAnsi="Times New Roman" w:cs="Times New Roman"/>
          <w:sz w:val="24"/>
          <w:szCs w:val="24"/>
        </w:rPr>
        <w:t>. aastat</w:t>
      </w:r>
      <w:r w:rsidR="3C991DC8" w:rsidRPr="630ECEC8">
        <w:rPr>
          <w:rFonts w:ascii="Times New Roman" w:eastAsia="Times New Roman" w:hAnsi="Times New Roman" w:cs="Times New Roman"/>
          <w:sz w:val="24"/>
          <w:szCs w:val="24"/>
        </w:rPr>
        <w:t xml:space="preserve"> ehitatud </w:t>
      </w:r>
      <w:r w:rsidR="0F6F7B32" w:rsidRPr="630ECEC8">
        <w:rPr>
          <w:rFonts w:ascii="Times New Roman" w:eastAsia="Times New Roman" w:hAnsi="Times New Roman" w:cs="Times New Roman"/>
          <w:sz w:val="24"/>
          <w:szCs w:val="24"/>
        </w:rPr>
        <w:t>olemasoleva</w:t>
      </w:r>
      <w:r w:rsidR="7AAD0902" w:rsidRPr="630ECEC8">
        <w:rPr>
          <w:rFonts w:ascii="Times New Roman" w:eastAsia="Times New Roman" w:hAnsi="Times New Roman" w:cs="Times New Roman"/>
          <w:sz w:val="24"/>
          <w:szCs w:val="24"/>
        </w:rPr>
        <w:t>id</w:t>
      </w:r>
      <w:r w:rsidR="0F6F7B32" w:rsidRPr="630ECEC8">
        <w:rPr>
          <w:rFonts w:ascii="Times New Roman" w:eastAsia="Times New Roman" w:hAnsi="Times New Roman" w:cs="Times New Roman"/>
          <w:sz w:val="24"/>
          <w:szCs w:val="24"/>
        </w:rPr>
        <w:t xml:space="preserve"> </w:t>
      </w:r>
      <w:r w:rsidR="3C991DC8" w:rsidRPr="630ECEC8">
        <w:rPr>
          <w:rFonts w:ascii="Times New Roman" w:eastAsia="Times New Roman" w:hAnsi="Times New Roman" w:cs="Times New Roman"/>
          <w:sz w:val="24"/>
          <w:szCs w:val="24"/>
        </w:rPr>
        <w:t>hoone</w:t>
      </w:r>
      <w:r w:rsidR="7AAD0902" w:rsidRPr="630ECEC8">
        <w:rPr>
          <w:rFonts w:ascii="Times New Roman" w:eastAsia="Times New Roman" w:hAnsi="Times New Roman" w:cs="Times New Roman"/>
          <w:sz w:val="24"/>
          <w:szCs w:val="24"/>
        </w:rPr>
        <w:t>id</w:t>
      </w:r>
      <w:r w:rsidR="3C991DC8" w:rsidRPr="630ECEC8">
        <w:rPr>
          <w:rFonts w:ascii="Times New Roman" w:eastAsia="Times New Roman" w:hAnsi="Times New Roman" w:cs="Times New Roman"/>
          <w:sz w:val="24"/>
          <w:szCs w:val="24"/>
        </w:rPr>
        <w:t xml:space="preserve"> ega uusehitust perioodil 2020–2050.</w:t>
      </w:r>
      <w:r w:rsidR="53FF5DCB" w:rsidRPr="630ECEC8">
        <w:rPr>
          <w:rFonts w:ascii="Times New Roman" w:eastAsia="Times New Roman" w:hAnsi="Times New Roman" w:cs="Times New Roman"/>
          <w:sz w:val="24"/>
          <w:szCs w:val="24"/>
        </w:rPr>
        <w:t xml:space="preserve"> Hoonete rekonstrueerimise pikaajaline </w:t>
      </w:r>
      <w:r w:rsidR="0C2CADF0" w:rsidRPr="630ECEC8">
        <w:rPr>
          <w:rFonts w:ascii="Times New Roman" w:eastAsia="Times New Roman" w:hAnsi="Times New Roman" w:cs="Times New Roman"/>
          <w:sz w:val="24"/>
          <w:szCs w:val="24"/>
        </w:rPr>
        <w:t>strateegia</w:t>
      </w:r>
      <w:r w:rsidR="4EDC43F8" w:rsidRPr="630ECEC8">
        <w:rPr>
          <w:rFonts w:ascii="Times New Roman" w:eastAsia="Times New Roman" w:hAnsi="Times New Roman" w:cs="Times New Roman"/>
          <w:sz w:val="24"/>
          <w:szCs w:val="24"/>
        </w:rPr>
        <w:t xml:space="preserve"> </w:t>
      </w:r>
      <w:r w:rsidR="7BB2DD30" w:rsidRPr="630ECEC8">
        <w:rPr>
          <w:rFonts w:ascii="Times New Roman" w:eastAsia="Times New Roman" w:hAnsi="Times New Roman" w:cs="Times New Roman"/>
          <w:sz w:val="24"/>
          <w:szCs w:val="24"/>
        </w:rPr>
        <w:t>asendub EL</w:t>
      </w:r>
      <w:r w:rsidR="00D318D3">
        <w:rPr>
          <w:rFonts w:ascii="Times New Roman" w:eastAsia="Times New Roman" w:hAnsi="Times New Roman" w:cs="Times New Roman"/>
          <w:sz w:val="24"/>
          <w:szCs w:val="24"/>
        </w:rPr>
        <w:t>i</w:t>
      </w:r>
      <w:r w:rsidR="7BB2DD30" w:rsidRPr="630ECEC8">
        <w:rPr>
          <w:rFonts w:ascii="Times New Roman" w:eastAsia="Times New Roman" w:hAnsi="Times New Roman" w:cs="Times New Roman"/>
          <w:sz w:val="24"/>
          <w:szCs w:val="24"/>
        </w:rPr>
        <w:t xml:space="preserve"> </w:t>
      </w:r>
      <w:r w:rsidR="10DC0663" w:rsidRPr="630ECEC8">
        <w:rPr>
          <w:rFonts w:ascii="Times New Roman" w:eastAsia="Times New Roman" w:hAnsi="Times New Roman" w:cs="Times New Roman"/>
          <w:sz w:val="24"/>
          <w:szCs w:val="24"/>
        </w:rPr>
        <w:t xml:space="preserve">2024/1275 </w:t>
      </w:r>
      <w:r w:rsidR="1B0BBE10" w:rsidRPr="630ECEC8">
        <w:rPr>
          <w:rFonts w:ascii="Times New Roman" w:eastAsia="Times New Roman" w:hAnsi="Times New Roman" w:cs="Times New Roman"/>
          <w:sz w:val="24"/>
          <w:szCs w:val="24"/>
        </w:rPr>
        <w:t xml:space="preserve">hoonete energiatõhususe direktiivi </w:t>
      </w:r>
      <w:r w:rsidR="417689F8" w:rsidRPr="630ECEC8">
        <w:rPr>
          <w:rFonts w:ascii="Times New Roman" w:eastAsia="Times New Roman" w:hAnsi="Times New Roman" w:cs="Times New Roman"/>
          <w:sz w:val="24"/>
          <w:szCs w:val="24"/>
        </w:rPr>
        <w:t xml:space="preserve">uustöötluse </w:t>
      </w:r>
      <w:r w:rsidR="00777238">
        <w:rPr>
          <w:rFonts w:ascii="Times New Roman" w:eastAsia="Times New Roman" w:hAnsi="Times New Roman" w:cs="Times New Roman"/>
          <w:sz w:val="24"/>
          <w:szCs w:val="24"/>
        </w:rPr>
        <w:t>järgi</w:t>
      </w:r>
      <w:r w:rsidR="417689F8" w:rsidRPr="630ECEC8">
        <w:rPr>
          <w:rFonts w:ascii="Times New Roman" w:eastAsia="Times New Roman" w:hAnsi="Times New Roman" w:cs="Times New Roman"/>
          <w:sz w:val="24"/>
          <w:szCs w:val="24"/>
        </w:rPr>
        <w:t xml:space="preserve"> riikliku renoveerimiskavaga. Renoveerimiskava mustand valmib </w:t>
      </w:r>
      <w:r w:rsidR="0C2CADF0" w:rsidRPr="630ECEC8">
        <w:rPr>
          <w:rFonts w:ascii="Times New Roman" w:eastAsia="Times New Roman" w:hAnsi="Times New Roman" w:cs="Times New Roman"/>
          <w:sz w:val="24"/>
          <w:szCs w:val="24"/>
        </w:rPr>
        <w:t xml:space="preserve">2025. </w:t>
      </w:r>
      <w:r w:rsidR="53FF5DCB" w:rsidRPr="630ECEC8">
        <w:rPr>
          <w:rFonts w:ascii="Times New Roman" w:eastAsia="Times New Roman" w:hAnsi="Times New Roman" w:cs="Times New Roman"/>
          <w:sz w:val="24"/>
          <w:szCs w:val="24"/>
        </w:rPr>
        <w:t>a</w:t>
      </w:r>
      <w:r w:rsidR="00D318D3">
        <w:rPr>
          <w:rFonts w:ascii="Times New Roman" w:eastAsia="Times New Roman" w:hAnsi="Times New Roman" w:cs="Times New Roman"/>
          <w:sz w:val="24"/>
          <w:szCs w:val="24"/>
        </w:rPr>
        <w:t>asta</w:t>
      </w:r>
      <w:r w:rsidR="53FF5DCB" w:rsidRPr="630ECEC8">
        <w:rPr>
          <w:rFonts w:ascii="Times New Roman" w:eastAsia="Times New Roman" w:hAnsi="Times New Roman" w:cs="Times New Roman"/>
          <w:sz w:val="24"/>
          <w:szCs w:val="24"/>
        </w:rPr>
        <w:t xml:space="preserve"> </w:t>
      </w:r>
      <w:r w:rsidR="0C2CADF0" w:rsidRPr="630ECEC8">
        <w:rPr>
          <w:rFonts w:ascii="Times New Roman" w:eastAsia="Times New Roman" w:hAnsi="Times New Roman" w:cs="Times New Roman"/>
          <w:sz w:val="24"/>
          <w:szCs w:val="24"/>
        </w:rPr>
        <w:t>lõpuk</w:t>
      </w:r>
      <w:r w:rsidR="55D90CA5" w:rsidRPr="630ECEC8">
        <w:rPr>
          <w:rFonts w:ascii="Times New Roman" w:eastAsia="Times New Roman" w:hAnsi="Times New Roman" w:cs="Times New Roman"/>
          <w:sz w:val="24"/>
          <w:szCs w:val="24"/>
        </w:rPr>
        <w:t>s</w:t>
      </w:r>
      <w:r w:rsidR="2F9DC391" w:rsidRPr="630ECEC8">
        <w:rPr>
          <w:rFonts w:ascii="Times New Roman" w:eastAsia="Times New Roman" w:hAnsi="Times New Roman" w:cs="Times New Roman"/>
          <w:sz w:val="24"/>
          <w:szCs w:val="24"/>
        </w:rPr>
        <w:t xml:space="preserve"> ja lõplik versioon 2026. a</w:t>
      </w:r>
      <w:r w:rsidR="00D318D3">
        <w:rPr>
          <w:rFonts w:ascii="Times New Roman" w:eastAsia="Times New Roman" w:hAnsi="Times New Roman" w:cs="Times New Roman"/>
          <w:sz w:val="24"/>
          <w:szCs w:val="24"/>
        </w:rPr>
        <w:t>asta</w:t>
      </w:r>
      <w:r w:rsidR="735FF94F" w:rsidRPr="630ECEC8">
        <w:rPr>
          <w:rFonts w:ascii="Times New Roman" w:eastAsia="Times New Roman" w:hAnsi="Times New Roman" w:cs="Times New Roman"/>
          <w:sz w:val="24"/>
          <w:szCs w:val="24"/>
        </w:rPr>
        <w:t xml:space="preserve"> </w:t>
      </w:r>
      <w:r w:rsidR="2F9DC391" w:rsidRPr="630ECEC8">
        <w:rPr>
          <w:rFonts w:ascii="Times New Roman" w:eastAsia="Times New Roman" w:hAnsi="Times New Roman" w:cs="Times New Roman"/>
          <w:sz w:val="24"/>
          <w:szCs w:val="24"/>
        </w:rPr>
        <w:t>lõpuks</w:t>
      </w:r>
      <w:r w:rsidR="53FF5DCB" w:rsidRPr="630ECEC8">
        <w:rPr>
          <w:rFonts w:ascii="Times New Roman" w:eastAsia="Times New Roman" w:hAnsi="Times New Roman" w:cs="Times New Roman"/>
          <w:sz w:val="24"/>
          <w:szCs w:val="24"/>
        </w:rPr>
        <w:t>,</w:t>
      </w:r>
      <w:r w:rsidR="2F9DC391" w:rsidRPr="630ECEC8">
        <w:rPr>
          <w:rFonts w:ascii="Times New Roman" w:eastAsia="Times New Roman" w:hAnsi="Times New Roman" w:cs="Times New Roman"/>
          <w:sz w:val="24"/>
          <w:szCs w:val="24"/>
        </w:rPr>
        <w:t xml:space="preserve"> mh </w:t>
      </w:r>
      <w:r w:rsidR="735FF94F" w:rsidRPr="630ECEC8">
        <w:rPr>
          <w:rFonts w:ascii="Times New Roman" w:eastAsia="Times New Roman" w:hAnsi="Times New Roman" w:cs="Times New Roman"/>
          <w:sz w:val="24"/>
          <w:szCs w:val="24"/>
        </w:rPr>
        <w:t>selgitatakse vajalike analüüside käigus</w:t>
      </w:r>
      <w:r w:rsidR="2F9DC391" w:rsidRPr="630ECEC8">
        <w:rPr>
          <w:rFonts w:ascii="Times New Roman" w:eastAsia="Times New Roman" w:hAnsi="Times New Roman" w:cs="Times New Roman"/>
          <w:sz w:val="24"/>
          <w:szCs w:val="24"/>
        </w:rPr>
        <w:t xml:space="preserve"> </w:t>
      </w:r>
      <w:r w:rsidR="735FF94F" w:rsidRPr="630ECEC8">
        <w:rPr>
          <w:rFonts w:ascii="Times New Roman" w:eastAsia="Times New Roman" w:hAnsi="Times New Roman" w:cs="Times New Roman"/>
          <w:sz w:val="24"/>
          <w:szCs w:val="24"/>
        </w:rPr>
        <w:t>ja kantakse r</w:t>
      </w:r>
      <w:r w:rsidR="2F9DC391" w:rsidRPr="630ECEC8">
        <w:rPr>
          <w:rFonts w:ascii="Times New Roman" w:eastAsia="Times New Roman" w:hAnsi="Times New Roman" w:cs="Times New Roman"/>
          <w:sz w:val="24"/>
          <w:szCs w:val="24"/>
        </w:rPr>
        <w:t>enoveerimiskava</w:t>
      </w:r>
      <w:r w:rsidR="735FF94F" w:rsidRPr="630ECEC8">
        <w:rPr>
          <w:rFonts w:ascii="Times New Roman" w:eastAsia="Times New Roman" w:hAnsi="Times New Roman" w:cs="Times New Roman"/>
          <w:sz w:val="24"/>
          <w:szCs w:val="24"/>
        </w:rPr>
        <w:t>sse</w:t>
      </w:r>
      <w:r w:rsidR="2F9DC391" w:rsidRPr="630ECEC8">
        <w:rPr>
          <w:rFonts w:ascii="Times New Roman" w:eastAsia="Times New Roman" w:hAnsi="Times New Roman" w:cs="Times New Roman"/>
          <w:sz w:val="24"/>
          <w:szCs w:val="24"/>
        </w:rPr>
        <w:t xml:space="preserve"> </w:t>
      </w:r>
      <w:r w:rsidR="7AAD0902" w:rsidRPr="630ECEC8">
        <w:rPr>
          <w:rFonts w:ascii="Times New Roman" w:eastAsia="Times New Roman" w:hAnsi="Times New Roman" w:cs="Times New Roman"/>
          <w:sz w:val="24"/>
          <w:szCs w:val="24"/>
        </w:rPr>
        <w:t>KHG</w:t>
      </w:r>
      <w:r w:rsidR="53FF5DCB" w:rsidRPr="630ECEC8">
        <w:rPr>
          <w:rFonts w:ascii="Times New Roman" w:eastAsia="Times New Roman" w:hAnsi="Times New Roman" w:cs="Times New Roman"/>
          <w:sz w:val="24"/>
          <w:szCs w:val="24"/>
        </w:rPr>
        <w:t xml:space="preserve"> heite vähenemise</w:t>
      </w:r>
      <w:r w:rsidR="735FF94F" w:rsidRPr="630ECEC8">
        <w:rPr>
          <w:rFonts w:ascii="Times New Roman" w:eastAsia="Times New Roman" w:hAnsi="Times New Roman" w:cs="Times New Roman"/>
          <w:sz w:val="24"/>
          <w:szCs w:val="24"/>
        </w:rPr>
        <w:t xml:space="preserve"> </w:t>
      </w:r>
      <w:r w:rsidR="2F9DC391" w:rsidRPr="630ECEC8">
        <w:rPr>
          <w:rFonts w:ascii="Times New Roman" w:eastAsia="Times New Roman" w:hAnsi="Times New Roman" w:cs="Times New Roman"/>
          <w:sz w:val="24"/>
          <w:szCs w:val="24"/>
        </w:rPr>
        <w:t>info</w:t>
      </w:r>
      <w:r w:rsidR="53FF5DCB" w:rsidRPr="630ECEC8">
        <w:rPr>
          <w:rFonts w:ascii="Times New Roman" w:eastAsia="Times New Roman" w:hAnsi="Times New Roman" w:cs="Times New Roman"/>
          <w:sz w:val="24"/>
          <w:szCs w:val="24"/>
        </w:rPr>
        <w:t>.</w:t>
      </w:r>
    </w:p>
    <w:p w14:paraId="669B4911" w14:textId="4D1BA73A" w:rsidR="1FE09078" w:rsidRDefault="1FE09078" w:rsidP="0022149E">
      <w:pPr>
        <w:spacing w:after="0" w:line="240" w:lineRule="auto"/>
        <w:jc w:val="both"/>
        <w:rPr>
          <w:rFonts w:ascii="Times New Roman" w:eastAsia="Times New Roman" w:hAnsi="Times New Roman" w:cs="Times New Roman"/>
          <w:sz w:val="24"/>
          <w:szCs w:val="24"/>
        </w:rPr>
      </w:pPr>
    </w:p>
    <w:p w14:paraId="64816737" w14:textId="0A924085" w:rsidR="27945EA4" w:rsidRDefault="5FB722B5" w:rsidP="0022149E">
      <w:pPr>
        <w:spacing w:after="0" w:line="240" w:lineRule="auto"/>
        <w:jc w:val="both"/>
        <w:rPr>
          <w:rFonts w:ascii="Times New Roman" w:eastAsia="Times New Roman" w:hAnsi="Times New Roman" w:cs="Times New Roman"/>
          <w:sz w:val="24"/>
          <w:szCs w:val="24"/>
        </w:rPr>
      </w:pPr>
      <w:r w:rsidRPr="630ECEC8">
        <w:rPr>
          <w:rFonts w:ascii="Times New Roman" w:eastAsia="Times New Roman" w:hAnsi="Times New Roman" w:cs="Times New Roman"/>
          <w:sz w:val="24"/>
          <w:szCs w:val="24"/>
        </w:rPr>
        <w:t xml:space="preserve">Hoonete sektori </w:t>
      </w:r>
      <w:r w:rsidR="7F4638E0" w:rsidRPr="630ECEC8">
        <w:rPr>
          <w:rFonts w:ascii="Times New Roman" w:eastAsia="Times New Roman" w:hAnsi="Times New Roman" w:cs="Times New Roman"/>
          <w:sz w:val="24"/>
          <w:szCs w:val="24"/>
        </w:rPr>
        <w:t>KHG</w:t>
      </w:r>
      <w:r w:rsidRPr="630ECEC8">
        <w:rPr>
          <w:rFonts w:ascii="Times New Roman" w:eastAsia="Times New Roman" w:hAnsi="Times New Roman" w:cs="Times New Roman"/>
          <w:sz w:val="24"/>
          <w:szCs w:val="24"/>
        </w:rPr>
        <w:t xml:space="preserve"> heite vähendamist reguleerib EL</w:t>
      </w:r>
      <w:r w:rsidR="00D318D3">
        <w:rPr>
          <w:rFonts w:ascii="Times New Roman" w:eastAsia="Times New Roman" w:hAnsi="Times New Roman" w:cs="Times New Roman"/>
          <w:sz w:val="24"/>
          <w:szCs w:val="24"/>
        </w:rPr>
        <w:t>i</w:t>
      </w:r>
      <w:r w:rsidRPr="630ECEC8">
        <w:rPr>
          <w:rFonts w:ascii="Times New Roman" w:eastAsia="Times New Roman" w:hAnsi="Times New Roman" w:cs="Times New Roman"/>
          <w:sz w:val="24"/>
          <w:szCs w:val="24"/>
        </w:rPr>
        <w:t xml:space="preserve"> jõupingutuste jagamise määruse (EL) 2018/842 </w:t>
      </w:r>
      <w:r w:rsidR="00D318D3">
        <w:rPr>
          <w:rFonts w:ascii="Times New Roman" w:eastAsia="Times New Roman" w:hAnsi="Times New Roman" w:cs="Times New Roman"/>
          <w:sz w:val="24"/>
          <w:szCs w:val="24"/>
        </w:rPr>
        <w:t>kohane</w:t>
      </w:r>
      <w:r w:rsidRPr="630ECEC8">
        <w:rPr>
          <w:rFonts w:ascii="Times New Roman" w:eastAsia="Times New Roman" w:hAnsi="Times New Roman" w:cs="Times New Roman"/>
          <w:sz w:val="24"/>
          <w:szCs w:val="24"/>
        </w:rPr>
        <w:t xml:space="preserve"> kohustus vähendada transpordist, põllumajandusest, jäätmemajandusest, hoonetest, tööstuslikest protsessidest ja toodete kasutamisest pärinevat kasvuhoonegaaside heitkogust tervikuna 24% aastaks 2030 võrreldes aastaga 2005. See, kuidas panus heite </w:t>
      </w:r>
      <w:r w:rsidRPr="630ECEC8">
        <w:rPr>
          <w:rFonts w:ascii="Times New Roman" w:eastAsia="Times New Roman" w:hAnsi="Times New Roman" w:cs="Times New Roman"/>
          <w:sz w:val="24"/>
          <w:szCs w:val="24"/>
        </w:rPr>
        <w:lastRenderedPageBreak/>
        <w:t>vähendamisse jõupingutuste jagamise määruses nimetatud sektorite vahel jaotada, on liikmesriikide otsustada.</w:t>
      </w:r>
    </w:p>
    <w:p w14:paraId="35F217D6" w14:textId="3E6EC402" w:rsidR="2E58FE64" w:rsidRDefault="2E58FE64" w:rsidP="0022149E">
      <w:pPr>
        <w:spacing w:after="0" w:line="240" w:lineRule="auto"/>
        <w:jc w:val="both"/>
        <w:rPr>
          <w:rFonts w:ascii="Times New Roman" w:eastAsia="Times New Roman" w:hAnsi="Times New Roman" w:cs="Times New Roman"/>
          <w:sz w:val="24"/>
          <w:szCs w:val="24"/>
        </w:rPr>
      </w:pPr>
    </w:p>
    <w:p w14:paraId="38DD8008" w14:textId="65FE4091" w:rsidR="2D8D92EF" w:rsidRDefault="5CAD8E0D" w:rsidP="00D92D1F">
      <w:pPr>
        <w:spacing w:after="0" w:line="240" w:lineRule="auto"/>
        <w:jc w:val="both"/>
        <w:rPr>
          <w:rFonts w:ascii="Times New Roman" w:eastAsia="Times New Roman" w:hAnsi="Times New Roman" w:cs="Times New Roman"/>
          <w:sz w:val="24"/>
          <w:szCs w:val="24"/>
        </w:rPr>
      </w:pPr>
      <w:r w:rsidRPr="00C0620D">
        <w:rPr>
          <w:rFonts w:ascii="Times New Roman" w:hAnsi="Times New Roman"/>
          <w:sz w:val="24"/>
          <w:szCs w:val="24"/>
        </w:rPr>
        <w:t>Olemasolevad meetmed</w:t>
      </w:r>
      <w:r w:rsidRPr="630ECEC8">
        <w:rPr>
          <w:rFonts w:ascii="Times New Roman" w:eastAsia="Times New Roman" w:hAnsi="Times New Roman" w:cs="Times New Roman"/>
          <w:sz w:val="24"/>
          <w:szCs w:val="24"/>
        </w:rPr>
        <w:t>, mi</w:t>
      </w:r>
      <w:r w:rsidR="00D318D3">
        <w:rPr>
          <w:rFonts w:ascii="Times New Roman" w:eastAsia="Times New Roman" w:hAnsi="Times New Roman" w:cs="Times New Roman"/>
          <w:sz w:val="24"/>
          <w:szCs w:val="24"/>
        </w:rPr>
        <w:t>llel on</w:t>
      </w:r>
      <w:r w:rsidRPr="630ECEC8">
        <w:rPr>
          <w:rFonts w:ascii="Times New Roman" w:eastAsia="Times New Roman" w:hAnsi="Times New Roman" w:cs="Times New Roman"/>
          <w:sz w:val="24"/>
          <w:szCs w:val="24"/>
        </w:rPr>
        <w:t xml:space="preserve"> märkimisväär</w:t>
      </w:r>
      <w:r w:rsidR="00D318D3">
        <w:rPr>
          <w:rFonts w:ascii="Times New Roman" w:eastAsia="Times New Roman" w:hAnsi="Times New Roman" w:cs="Times New Roman"/>
          <w:sz w:val="24"/>
          <w:szCs w:val="24"/>
        </w:rPr>
        <w:t>ne</w:t>
      </w:r>
      <w:r w:rsidRPr="630ECEC8">
        <w:rPr>
          <w:rFonts w:ascii="Times New Roman" w:eastAsia="Times New Roman" w:hAnsi="Times New Roman" w:cs="Times New Roman"/>
          <w:sz w:val="24"/>
          <w:szCs w:val="24"/>
        </w:rPr>
        <w:t xml:space="preserve"> mõju sektori </w:t>
      </w:r>
      <w:r w:rsidR="7F4638E0" w:rsidRPr="630ECEC8">
        <w:rPr>
          <w:rFonts w:ascii="Times New Roman" w:eastAsia="Times New Roman" w:hAnsi="Times New Roman" w:cs="Times New Roman"/>
          <w:sz w:val="24"/>
          <w:szCs w:val="24"/>
        </w:rPr>
        <w:t>KHG</w:t>
      </w:r>
      <w:r w:rsidRPr="630ECEC8">
        <w:rPr>
          <w:rFonts w:ascii="Times New Roman" w:eastAsia="Times New Roman" w:hAnsi="Times New Roman" w:cs="Times New Roman"/>
          <w:sz w:val="24"/>
          <w:szCs w:val="24"/>
        </w:rPr>
        <w:t xml:space="preserve"> heite vähenemisele, on</w:t>
      </w:r>
      <w:r w:rsidR="7F4638E0" w:rsidRPr="630ECEC8">
        <w:rPr>
          <w:rFonts w:ascii="Times New Roman" w:eastAsia="Times New Roman" w:hAnsi="Times New Roman" w:cs="Times New Roman"/>
          <w:sz w:val="24"/>
          <w:szCs w:val="24"/>
        </w:rPr>
        <w:t xml:space="preserve"> järgmised</w:t>
      </w:r>
      <w:r w:rsidRPr="630ECEC8">
        <w:rPr>
          <w:rFonts w:ascii="Times New Roman" w:eastAsia="Times New Roman" w:hAnsi="Times New Roman" w:cs="Times New Roman"/>
          <w:sz w:val="24"/>
          <w:szCs w:val="24"/>
        </w:rPr>
        <w:t>:</w:t>
      </w:r>
    </w:p>
    <w:p w14:paraId="62F32B90" w14:textId="60622C62" w:rsidR="2D8D92EF" w:rsidRDefault="5CAD8E0D" w:rsidP="00D92D1F">
      <w:pPr>
        <w:pStyle w:val="Loendilik"/>
        <w:numPr>
          <w:ilvl w:val="0"/>
          <w:numId w:val="21"/>
        </w:numPr>
        <w:spacing w:line="240" w:lineRule="auto"/>
        <w:rPr>
          <w:rFonts w:ascii="Times New Roman" w:eastAsia="Times New Roman" w:hAnsi="Times New Roman" w:cs="Times New Roman"/>
          <w:sz w:val="24"/>
          <w:szCs w:val="24"/>
        </w:rPr>
      </w:pPr>
      <w:r w:rsidRPr="630ECEC8">
        <w:rPr>
          <w:rFonts w:ascii="Times New Roman" w:eastAsia="Times New Roman" w:hAnsi="Times New Roman" w:cs="Times New Roman"/>
          <w:sz w:val="24"/>
          <w:szCs w:val="24"/>
        </w:rPr>
        <w:t xml:space="preserve">korterelamute </w:t>
      </w:r>
      <w:r w:rsidR="42758147" w:rsidRPr="630ECEC8">
        <w:rPr>
          <w:rFonts w:ascii="Times New Roman" w:eastAsia="Times New Roman" w:hAnsi="Times New Roman" w:cs="Times New Roman"/>
          <w:sz w:val="24"/>
          <w:szCs w:val="24"/>
        </w:rPr>
        <w:t>rekonstrueerimine</w:t>
      </w:r>
      <w:r w:rsidR="7F4638E0" w:rsidRPr="630ECEC8">
        <w:rPr>
          <w:rFonts w:ascii="Times New Roman" w:eastAsia="Times New Roman" w:hAnsi="Times New Roman" w:cs="Times New Roman"/>
          <w:sz w:val="24"/>
          <w:szCs w:val="24"/>
        </w:rPr>
        <w:t>;</w:t>
      </w:r>
    </w:p>
    <w:p w14:paraId="1ACE120B" w14:textId="47E90FA6" w:rsidR="2D8D92EF" w:rsidRDefault="0715531A" w:rsidP="00D92D1F">
      <w:pPr>
        <w:pStyle w:val="Loendilik"/>
        <w:numPr>
          <w:ilvl w:val="0"/>
          <w:numId w:val="21"/>
        </w:numPr>
        <w:spacing w:line="240" w:lineRule="auto"/>
        <w:rPr>
          <w:rFonts w:ascii="Times New Roman" w:eastAsia="Times New Roman" w:hAnsi="Times New Roman" w:cs="Times New Roman"/>
          <w:sz w:val="24"/>
          <w:szCs w:val="24"/>
        </w:rPr>
      </w:pPr>
      <w:r w:rsidRPr="630ECEC8">
        <w:rPr>
          <w:rFonts w:ascii="Times New Roman" w:eastAsia="Times New Roman" w:hAnsi="Times New Roman" w:cs="Times New Roman"/>
          <w:sz w:val="24"/>
          <w:szCs w:val="24"/>
        </w:rPr>
        <w:t xml:space="preserve">eramute </w:t>
      </w:r>
      <w:r w:rsidR="5CAD8E0D" w:rsidRPr="630ECEC8">
        <w:rPr>
          <w:rFonts w:ascii="Times New Roman" w:eastAsia="Times New Roman" w:hAnsi="Times New Roman" w:cs="Times New Roman"/>
          <w:sz w:val="24"/>
          <w:szCs w:val="24"/>
        </w:rPr>
        <w:t>rekonstrueerimine</w:t>
      </w:r>
      <w:r w:rsidR="7F4638E0" w:rsidRPr="630ECEC8">
        <w:rPr>
          <w:rFonts w:ascii="Times New Roman" w:eastAsia="Times New Roman" w:hAnsi="Times New Roman" w:cs="Times New Roman"/>
          <w:sz w:val="24"/>
          <w:szCs w:val="24"/>
        </w:rPr>
        <w:t>;</w:t>
      </w:r>
    </w:p>
    <w:p w14:paraId="1B52DD16" w14:textId="1EC46019" w:rsidR="2E14BF4B" w:rsidRDefault="121D38B4" w:rsidP="00D92D1F">
      <w:pPr>
        <w:pStyle w:val="Loendilik"/>
        <w:numPr>
          <w:ilvl w:val="0"/>
          <w:numId w:val="21"/>
        </w:numPr>
        <w:spacing w:line="240" w:lineRule="auto"/>
        <w:rPr>
          <w:rFonts w:ascii="Times New Roman" w:eastAsia="Times New Roman" w:hAnsi="Times New Roman" w:cs="Times New Roman"/>
          <w:sz w:val="24"/>
          <w:szCs w:val="24"/>
        </w:rPr>
      </w:pPr>
      <w:r w:rsidRPr="630ECEC8">
        <w:rPr>
          <w:rFonts w:ascii="Times New Roman" w:eastAsia="Times New Roman" w:hAnsi="Times New Roman" w:cs="Times New Roman"/>
          <w:sz w:val="24"/>
          <w:szCs w:val="24"/>
        </w:rPr>
        <w:t>avaliku sektori hoonete rekonstrueerimine</w:t>
      </w:r>
      <w:r w:rsidR="7F4638E0" w:rsidRPr="630ECEC8">
        <w:rPr>
          <w:rFonts w:ascii="Times New Roman" w:eastAsia="Times New Roman" w:hAnsi="Times New Roman" w:cs="Times New Roman"/>
          <w:sz w:val="24"/>
          <w:szCs w:val="24"/>
        </w:rPr>
        <w:t>;</w:t>
      </w:r>
    </w:p>
    <w:p w14:paraId="7032CA36" w14:textId="2366E1ED" w:rsidR="2D8D92EF" w:rsidRDefault="58ECD94E" w:rsidP="00D92D1F">
      <w:pPr>
        <w:pStyle w:val="Loendilik"/>
        <w:numPr>
          <w:ilvl w:val="0"/>
          <w:numId w:val="21"/>
        </w:numPr>
        <w:spacing w:line="240" w:lineRule="auto"/>
        <w:rPr>
          <w:rFonts w:ascii="Times New Roman" w:eastAsia="Times New Roman" w:hAnsi="Times New Roman" w:cs="Times New Roman"/>
          <w:sz w:val="24"/>
          <w:szCs w:val="24"/>
        </w:rPr>
      </w:pPr>
      <w:r w:rsidRPr="630ECEC8">
        <w:rPr>
          <w:rFonts w:ascii="Times New Roman" w:eastAsia="Times New Roman" w:hAnsi="Times New Roman" w:cs="Times New Roman"/>
          <w:sz w:val="24"/>
          <w:szCs w:val="24"/>
        </w:rPr>
        <w:t>energiatõhus</w:t>
      </w:r>
      <w:r w:rsidR="5CAD8E0D" w:rsidRPr="630ECEC8">
        <w:rPr>
          <w:rFonts w:ascii="Times New Roman" w:eastAsia="Times New Roman" w:hAnsi="Times New Roman" w:cs="Times New Roman"/>
          <w:sz w:val="24"/>
          <w:szCs w:val="24"/>
        </w:rPr>
        <w:t xml:space="preserve"> tänavavalgustus</w:t>
      </w:r>
      <w:r w:rsidR="7F4638E0" w:rsidRPr="630ECEC8">
        <w:rPr>
          <w:rFonts w:ascii="Times New Roman" w:eastAsia="Times New Roman" w:hAnsi="Times New Roman" w:cs="Times New Roman"/>
          <w:sz w:val="24"/>
          <w:szCs w:val="24"/>
        </w:rPr>
        <w:t>;</w:t>
      </w:r>
    </w:p>
    <w:p w14:paraId="0A72F201" w14:textId="14983048" w:rsidR="2D8D92EF" w:rsidRDefault="329A7734" w:rsidP="00D92D1F">
      <w:pPr>
        <w:pStyle w:val="Loendilik"/>
        <w:numPr>
          <w:ilvl w:val="0"/>
          <w:numId w:val="21"/>
        </w:numPr>
        <w:spacing w:after="0" w:line="240" w:lineRule="auto"/>
        <w:rPr>
          <w:rFonts w:ascii="Times New Roman" w:eastAsia="Times New Roman" w:hAnsi="Times New Roman" w:cs="Times New Roman"/>
          <w:color w:val="202020"/>
          <w:sz w:val="24"/>
          <w:szCs w:val="24"/>
        </w:rPr>
      </w:pPr>
      <w:r w:rsidRPr="630ECEC8">
        <w:rPr>
          <w:rFonts w:ascii="Times New Roman" w:eastAsia="Times New Roman" w:hAnsi="Times New Roman" w:cs="Times New Roman"/>
          <w:color w:val="202020"/>
          <w:sz w:val="24"/>
          <w:szCs w:val="24"/>
        </w:rPr>
        <w:t>EL</w:t>
      </w:r>
      <w:r w:rsidR="00D318D3">
        <w:rPr>
          <w:rFonts w:ascii="Times New Roman" w:eastAsia="Times New Roman" w:hAnsi="Times New Roman" w:cs="Times New Roman"/>
          <w:color w:val="202020"/>
          <w:sz w:val="24"/>
          <w:szCs w:val="24"/>
        </w:rPr>
        <w:t>i</w:t>
      </w:r>
      <w:r w:rsidRPr="630ECEC8">
        <w:rPr>
          <w:rFonts w:ascii="Times New Roman" w:eastAsia="Times New Roman" w:hAnsi="Times New Roman" w:cs="Times New Roman"/>
          <w:color w:val="202020"/>
          <w:sz w:val="24"/>
          <w:szCs w:val="24"/>
        </w:rPr>
        <w:t xml:space="preserve"> HKS hoonetele ja maanteetranspordile (alates 2027. aastast)</w:t>
      </w:r>
      <w:r w:rsidR="2A449CC2" w:rsidRPr="630ECEC8">
        <w:rPr>
          <w:rFonts w:ascii="Times New Roman" w:eastAsia="Times New Roman" w:hAnsi="Times New Roman" w:cs="Times New Roman"/>
          <w:color w:val="202020"/>
          <w:sz w:val="24"/>
          <w:szCs w:val="24"/>
        </w:rPr>
        <w:t>.</w:t>
      </w:r>
    </w:p>
    <w:p w14:paraId="1A630E86" w14:textId="2998B694" w:rsidR="61E4BDB6" w:rsidRDefault="61E4BDB6" w:rsidP="00D92D1F">
      <w:pPr>
        <w:spacing w:after="0" w:line="240" w:lineRule="auto"/>
        <w:jc w:val="both"/>
        <w:rPr>
          <w:rFonts w:ascii="Times New Roman" w:eastAsia="Times New Roman" w:hAnsi="Times New Roman" w:cs="Times New Roman"/>
          <w:sz w:val="24"/>
          <w:szCs w:val="24"/>
        </w:rPr>
      </w:pPr>
    </w:p>
    <w:p w14:paraId="3CC16B29" w14:textId="3F8D4120" w:rsidR="61E4BDB6" w:rsidRDefault="63BE9BAB" w:rsidP="00D92D1F">
      <w:pPr>
        <w:spacing w:after="0" w:line="240" w:lineRule="auto"/>
        <w:jc w:val="both"/>
        <w:rPr>
          <w:rFonts w:ascii="Times New Roman" w:eastAsia="Times New Roman" w:hAnsi="Times New Roman" w:cs="Times New Roman"/>
          <w:sz w:val="24"/>
          <w:szCs w:val="24"/>
        </w:rPr>
      </w:pPr>
      <w:r w:rsidRPr="630ECEC8">
        <w:rPr>
          <w:rFonts w:ascii="Times New Roman" w:eastAsia="Times New Roman" w:hAnsi="Times New Roman" w:cs="Times New Roman"/>
          <w:color w:val="000000" w:themeColor="text1"/>
          <w:sz w:val="24"/>
          <w:szCs w:val="24"/>
        </w:rPr>
        <w:t xml:space="preserve">Olemasolevate meetmete rakendamise tulemusena </w:t>
      </w:r>
      <w:r w:rsidR="711F93BE" w:rsidRPr="630ECEC8">
        <w:rPr>
          <w:rFonts w:ascii="Times New Roman" w:eastAsia="Times New Roman" w:hAnsi="Times New Roman" w:cs="Times New Roman"/>
          <w:color w:val="000000" w:themeColor="text1"/>
          <w:sz w:val="24"/>
          <w:szCs w:val="24"/>
        </w:rPr>
        <w:t>j</w:t>
      </w:r>
      <w:r w:rsidRPr="630ECEC8">
        <w:rPr>
          <w:rFonts w:ascii="Times New Roman" w:eastAsia="Times New Roman" w:hAnsi="Times New Roman" w:cs="Times New Roman"/>
          <w:color w:val="000000" w:themeColor="text1"/>
          <w:sz w:val="24"/>
          <w:szCs w:val="24"/>
        </w:rPr>
        <w:t>ä</w:t>
      </w:r>
      <w:r w:rsidR="17B2FF3F" w:rsidRPr="630ECEC8">
        <w:rPr>
          <w:rFonts w:ascii="Times New Roman" w:eastAsia="Times New Roman" w:hAnsi="Times New Roman" w:cs="Times New Roman"/>
          <w:color w:val="000000" w:themeColor="text1"/>
          <w:sz w:val="24"/>
          <w:szCs w:val="24"/>
        </w:rPr>
        <w:t>ä</w:t>
      </w:r>
      <w:r w:rsidRPr="630ECEC8">
        <w:rPr>
          <w:rFonts w:ascii="Times New Roman" w:eastAsia="Times New Roman" w:hAnsi="Times New Roman" w:cs="Times New Roman"/>
          <w:color w:val="000000" w:themeColor="text1"/>
          <w:sz w:val="24"/>
          <w:szCs w:val="24"/>
        </w:rPr>
        <w:t xml:space="preserve">b hoonete sektori </w:t>
      </w:r>
      <w:r w:rsidR="7F4638E0" w:rsidRPr="630ECEC8">
        <w:rPr>
          <w:rFonts w:ascii="Times New Roman" w:eastAsia="Times New Roman" w:hAnsi="Times New Roman" w:cs="Times New Roman"/>
          <w:color w:val="000000" w:themeColor="text1"/>
          <w:sz w:val="24"/>
          <w:szCs w:val="24"/>
        </w:rPr>
        <w:t>KHG</w:t>
      </w:r>
      <w:r w:rsidRPr="630ECEC8">
        <w:rPr>
          <w:rFonts w:ascii="Times New Roman" w:eastAsia="Times New Roman" w:hAnsi="Times New Roman" w:cs="Times New Roman"/>
          <w:color w:val="000000" w:themeColor="text1"/>
          <w:sz w:val="24"/>
          <w:szCs w:val="24"/>
        </w:rPr>
        <w:t xml:space="preserve"> heitkogus prognoosi kohaselt 393 </w:t>
      </w:r>
      <w:r w:rsidR="63C7AB11" w:rsidRPr="630ECEC8">
        <w:rPr>
          <w:rFonts w:ascii="Times New Roman" w:eastAsia="Times New Roman" w:hAnsi="Times New Roman" w:cs="Times New Roman"/>
          <w:color w:val="000000" w:themeColor="text1"/>
          <w:sz w:val="24"/>
          <w:szCs w:val="24"/>
        </w:rPr>
        <w:t xml:space="preserve">100 </w:t>
      </w:r>
      <w:r w:rsidR="5AE505AB" w:rsidRPr="00777238">
        <w:rPr>
          <w:rFonts w:ascii="Times New Roman" w:eastAsia="Times New Roman" w:hAnsi="Times New Roman" w:cs="Times New Roman"/>
          <w:color w:val="000000" w:themeColor="text1"/>
          <w:sz w:val="24"/>
          <w:szCs w:val="24"/>
        </w:rPr>
        <w:t>t CO</w:t>
      </w:r>
      <w:r w:rsidR="5AE505AB" w:rsidRPr="00777238">
        <w:rPr>
          <w:rFonts w:ascii="Times New Roman" w:eastAsia="Times New Roman" w:hAnsi="Times New Roman" w:cs="Times New Roman"/>
          <w:color w:val="000000" w:themeColor="text1"/>
          <w:sz w:val="24"/>
          <w:szCs w:val="24"/>
          <w:vertAlign w:val="subscript"/>
        </w:rPr>
        <w:t>2</w:t>
      </w:r>
      <w:r w:rsidR="5AE505AB" w:rsidRPr="00777238">
        <w:rPr>
          <w:rFonts w:ascii="Times New Roman" w:eastAsia="Times New Roman" w:hAnsi="Times New Roman" w:cs="Times New Roman"/>
          <w:color w:val="000000" w:themeColor="text1"/>
          <w:sz w:val="24"/>
          <w:szCs w:val="24"/>
        </w:rPr>
        <w:t xml:space="preserve"> ekvivalendi</w:t>
      </w:r>
      <w:r w:rsidR="6674264D" w:rsidRPr="00777238">
        <w:rPr>
          <w:rFonts w:ascii="Times New Roman" w:eastAsia="Times New Roman" w:hAnsi="Times New Roman" w:cs="Times New Roman"/>
          <w:color w:val="000000" w:themeColor="text1"/>
          <w:sz w:val="24"/>
          <w:szCs w:val="24"/>
        </w:rPr>
        <w:t>le</w:t>
      </w:r>
      <w:r w:rsidRPr="630ECEC8">
        <w:rPr>
          <w:rFonts w:ascii="Times New Roman" w:eastAsia="Times New Roman" w:hAnsi="Times New Roman" w:cs="Times New Roman"/>
          <w:color w:val="000000" w:themeColor="text1"/>
          <w:sz w:val="24"/>
          <w:szCs w:val="24"/>
        </w:rPr>
        <w:t xml:space="preserve"> aastaks 2030</w:t>
      </w:r>
      <w:r w:rsidR="7F4638E0" w:rsidRPr="630ECEC8">
        <w:rPr>
          <w:rFonts w:ascii="Times New Roman" w:eastAsia="Times New Roman" w:hAnsi="Times New Roman" w:cs="Times New Roman"/>
          <w:color w:val="000000" w:themeColor="text1"/>
          <w:sz w:val="24"/>
          <w:szCs w:val="24"/>
        </w:rPr>
        <w:t xml:space="preserve"> ja</w:t>
      </w:r>
      <w:r w:rsidRPr="630ECEC8">
        <w:rPr>
          <w:rFonts w:ascii="Times New Roman" w:eastAsia="Times New Roman" w:hAnsi="Times New Roman" w:cs="Times New Roman"/>
          <w:color w:val="000000" w:themeColor="text1"/>
          <w:sz w:val="24"/>
          <w:szCs w:val="24"/>
        </w:rPr>
        <w:t xml:space="preserve"> </w:t>
      </w:r>
      <w:r w:rsidR="71E6B18F" w:rsidRPr="630ECEC8">
        <w:rPr>
          <w:rFonts w:ascii="Times New Roman" w:eastAsia="Times New Roman" w:hAnsi="Times New Roman" w:cs="Times New Roman"/>
          <w:color w:val="000000" w:themeColor="text1"/>
          <w:sz w:val="24"/>
          <w:szCs w:val="24"/>
        </w:rPr>
        <w:t xml:space="preserve">väheneb </w:t>
      </w:r>
      <w:r w:rsidRPr="630ECEC8">
        <w:rPr>
          <w:rFonts w:ascii="Times New Roman" w:eastAsia="Times New Roman" w:hAnsi="Times New Roman" w:cs="Times New Roman"/>
          <w:color w:val="000000" w:themeColor="text1"/>
          <w:sz w:val="24"/>
          <w:szCs w:val="24"/>
        </w:rPr>
        <w:t>317</w:t>
      </w:r>
      <w:r w:rsidR="7F4638E0" w:rsidRPr="630ECEC8">
        <w:rPr>
          <w:rFonts w:ascii="Times New Roman" w:eastAsia="Times New Roman" w:hAnsi="Times New Roman" w:cs="Times New Roman"/>
          <w:color w:val="000000" w:themeColor="text1"/>
          <w:sz w:val="24"/>
          <w:szCs w:val="24"/>
        </w:rPr>
        <w:t> </w:t>
      </w:r>
      <w:r w:rsidR="188C586E" w:rsidRPr="630ECEC8">
        <w:rPr>
          <w:rFonts w:ascii="Times New Roman" w:eastAsia="Times New Roman" w:hAnsi="Times New Roman" w:cs="Times New Roman"/>
          <w:color w:val="000000" w:themeColor="text1"/>
          <w:sz w:val="24"/>
          <w:szCs w:val="24"/>
        </w:rPr>
        <w:t>400</w:t>
      </w:r>
      <w:r w:rsidR="7F4638E0" w:rsidRPr="630ECEC8">
        <w:rPr>
          <w:rFonts w:ascii="Times New Roman" w:eastAsia="Times New Roman" w:hAnsi="Times New Roman" w:cs="Times New Roman"/>
          <w:color w:val="000000" w:themeColor="text1"/>
          <w:sz w:val="24"/>
          <w:szCs w:val="24"/>
        </w:rPr>
        <w:t> </w:t>
      </w:r>
      <w:r w:rsidRPr="00777238">
        <w:rPr>
          <w:rFonts w:ascii="Times New Roman" w:eastAsia="Times New Roman" w:hAnsi="Times New Roman" w:cs="Times New Roman"/>
          <w:color w:val="000000" w:themeColor="text1"/>
          <w:sz w:val="24"/>
          <w:szCs w:val="24"/>
        </w:rPr>
        <w:t>t</w:t>
      </w:r>
      <w:r w:rsidR="7F4638E0" w:rsidRPr="00777238">
        <w:rPr>
          <w:rFonts w:ascii="Times New Roman" w:eastAsia="Times New Roman" w:hAnsi="Times New Roman" w:cs="Times New Roman"/>
          <w:color w:val="000000" w:themeColor="text1"/>
          <w:sz w:val="24"/>
          <w:szCs w:val="24"/>
        </w:rPr>
        <w:t> </w:t>
      </w:r>
      <w:r w:rsidRPr="00777238">
        <w:rPr>
          <w:rFonts w:ascii="Times New Roman" w:eastAsia="Times New Roman" w:hAnsi="Times New Roman" w:cs="Times New Roman"/>
          <w:color w:val="000000" w:themeColor="text1"/>
          <w:sz w:val="24"/>
          <w:szCs w:val="24"/>
        </w:rPr>
        <w:t>CO</w:t>
      </w:r>
      <w:r w:rsidRPr="00777238">
        <w:rPr>
          <w:rFonts w:ascii="Times New Roman" w:eastAsia="Times New Roman" w:hAnsi="Times New Roman" w:cs="Times New Roman"/>
          <w:color w:val="000000" w:themeColor="text1"/>
          <w:sz w:val="24"/>
          <w:szCs w:val="24"/>
          <w:vertAlign w:val="subscript"/>
        </w:rPr>
        <w:t>2</w:t>
      </w:r>
      <w:r w:rsidRPr="00777238">
        <w:rPr>
          <w:rFonts w:ascii="Times New Roman" w:eastAsia="Times New Roman" w:hAnsi="Times New Roman" w:cs="Times New Roman"/>
          <w:color w:val="000000" w:themeColor="text1"/>
          <w:sz w:val="24"/>
          <w:szCs w:val="24"/>
        </w:rPr>
        <w:t xml:space="preserve"> ekvivalendini aastaks 2040.</w:t>
      </w:r>
    </w:p>
    <w:p w14:paraId="1E872AD4" w14:textId="17F6486F" w:rsidR="55E2CC43" w:rsidRDefault="55E2CC43" w:rsidP="00D92D1F">
      <w:pPr>
        <w:spacing w:after="0" w:line="240" w:lineRule="auto"/>
        <w:jc w:val="both"/>
        <w:rPr>
          <w:rFonts w:ascii="Times New Roman" w:eastAsia="Times New Roman" w:hAnsi="Times New Roman" w:cs="Times New Roman"/>
          <w:sz w:val="24"/>
          <w:szCs w:val="24"/>
        </w:rPr>
      </w:pPr>
    </w:p>
    <w:p w14:paraId="4A0AC221" w14:textId="66E33A8D" w:rsidR="44F4087D" w:rsidRDefault="552EB16A" w:rsidP="00D92D1F">
      <w:pPr>
        <w:spacing w:after="0" w:line="240" w:lineRule="auto"/>
        <w:jc w:val="both"/>
        <w:rPr>
          <w:rFonts w:ascii="Times New Roman" w:eastAsia="Times New Roman" w:hAnsi="Times New Roman" w:cs="Times New Roman"/>
          <w:sz w:val="24"/>
          <w:szCs w:val="24"/>
        </w:rPr>
      </w:pPr>
      <w:r w:rsidRPr="630ECEC8">
        <w:rPr>
          <w:rFonts w:ascii="Times New Roman" w:eastAsia="Times New Roman" w:hAnsi="Times New Roman" w:cs="Times New Roman"/>
          <w:sz w:val="24"/>
          <w:szCs w:val="24"/>
        </w:rPr>
        <w:t xml:space="preserve">Sektori eesmärkide ja võimalike lisameetmete </w:t>
      </w:r>
      <w:r w:rsidR="00D318D3">
        <w:rPr>
          <w:rFonts w:ascii="Times New Roman" w:eastAsia="Times New Roman" w:hAnsi="Times New Roman" w:cs="Times New Roman"/>
          <w:sz w:val="24"/>
          <w:szCs w:val="24"/>
        </w:rPr>
        <w:t>kohta</w:t>
      </w:r>
      <w:r w:rsidRPr="630ECEC8">
        <w:rPr>
          <w:rFonts w:ascii="Times New Roman" w:eastAsia="Times New Roman" w:hAnsi="Times New Roman" w:cs="Times New Roman"/>
          <w:sz w:val="24"/>
          <w:szCs w:val="24"/>
        </w:rPr>
        <w:t xml:space="preserve"> ettepanekute tegemiseks kutsus Kliimaministeerium kokku </w:t>
      </w:r>
      <w:hyperlink r:id="rId34">
        <w:r w:rsidRPr="630ECEC8">
          <w:rPr>
            <w:rStyle w:val="Hperlink"/>
            <w:rFonts w:ascii="Times New Roman" w:eastAsia="Times New Roman" w:hAnsi="Times New Roman" w:cs="Times New Roman"/>
            <w:color w:val="0563C1"/>
            <w:sz w:val="24"/>
            <w:szCs w:val="24"/>
          </w:rPr>
          <w:t>ruumiloome ja hoonete töörühma</w:t>
        </w:r>
      </w:hyperlink>
      <w:r w:rsidRPr="630ECEC8">
        <w:rPr>
          <w:rFonts w:ascii="Times New Roman" w:eastAsia="Times New Roman" w:hAnsi="Times New Roman" w:cs="Times New Roman"/>
          <w:sz w:val="24"/>
          <w:szCs w:val="24"/>
        </w:rPr>
        <w:t>, kuhu olid kaasatud oma ala eksperdid</w:t>
      </w:r>
      <w:r w:rsidR="7F4638E0" w:rsidRPr="630ECEC8">
        <w:rPr>
          <w:rFonts w:ascii="Times New Roman" w:eastAsia="Times New Roman" w:hAnsi="Times New Roman" w:cs="Times New Roman"/>
          <w:sz w:val="24"/>
          <w:szCs w:val="24"/>
        </w:rPr>
        <w:t>,</w:t>
      </w:r>
      <w:r w:rsidRPr="630ECEC8">
        <w:rPr>
          <w:rFonts w:ascii="Times New Roman" w:eastAsia="Times New Roman" w:hAnsi="Times New Roman" w:cs="Times New Roman"/>
          <w:sz w:val="24"/>
          <w:szCs w:val="24"/>
        </w:rPr>
        <w:t xml:space="preserve"> k.a planeerimise, ehituse ja projekteerimise alal. Töörühma kohtumiste</w:t>
      </w:r>
      <w:r w:rsidR="4A8DAA5D" w:rsidRPr="630ECEC8">
        <w:rPr>
          <w:rFonts w:ascii="Times New Roman" w:eastAsia="Times New Roman" w:hAnsi="Times New Roman" w:cs="Times New Roman"/>
          <w:sz w:val="24"/>
          <w:szCs w:val="24"/>
        </w:rPr>
        <w:t xml:space="preserve">l esitletud dokumendid, arutelude protokollid ja töörühma arutelude </w:t>
      </w:r>
      <w:r w:rsidRPr="630ECEC8">
        <w:rPr>
          <w:rFonts w:ascii="Times New Roman" w:eastAsia="Times New Roman" w:hAnsi="Times New Roman" w:cs="Times New Roman"/>
          <w:sz w:val="24"/>
          <w:szCs w:val="24"/>
        </w:rPr>
        <w:t xml:space="preserve">kokkuvõte on </w:t>
      </w:r>
      <w:hyperlink r:id="rId35">
        <w:r w:rsidRPr="630ECEC8">
          <w:rPr>
            <w:rStyle w:val="Hperlink"/>
            <w:rFonts w:ascii="Times New Roman" w:eastAsia="Times New Roman" w:hAnsi="Times New Roman" w:cs="Times New Roman"/>
            <w:color w:val="0563C1"/>
            <w:sz w:val="24"/>
            <w:szCs w:val="24"/>
          </w:rPr>
          <w:t>Kliimaministeeriumi kodulehel</w:t>
        </w:r>
      </w:hyperlink>
      <w:r w:rsidRPr="630ECEC8">
        <w:rPr>
          <w:rFonts w:ascii="Times New Roman" w:eastAsia="Times New Roman" w:hAnsi="Times New Roman" w:cs="Times New Roman"/>
          <w:sz w:val="24"/>
          <w:szCs w:val="24"/>
        </w:rPr>
        <w:t>.</w:t>
      </w:r>
    </w:p>
    <w:p w14:paraId="6B242C2A" w14:textId="35201B41" w:rsidR="24D7EC51" w:rsidRDefault="24D7EC51" w:rsidP="00D92D1F">
      <w:pPr>
        <w:spacing w:after="0" w:line="240" w:lineRule="auto"/>
        <w:rPr>
          <w:rFonts w:ascii="Times New Roman" w:eastAsia="Times New Roman" w:hAnsi="Times New Roman" w:cs="Times New Roman"/>
          <w:color w:val="A6A6A6" w:themeColor="background1" w:themeShade="A6"/>
          <w:sz w:val="24"/>
          <w:szCs w:val="24"/>
        </w:rPr>
      </w:pPr>
    </w:p>
    <w:p w14:paraId="72181D4D" w14:textId="34CD7A02" w:rsidR="55E2CC43" w:rsidRDefault="38B84D83" w:rsidP="00D92D1F">
      <w:pPr>
        <w:spacing w:after="0" w:line="240" w:lineRule="auto"/>
        <w:jc w:val="both"/>
        <w:rPr>
          <w:rFonts w:ascii="Times New Roman" w:eastAsia="Times New Roman" w:hAnsi="Times New Roman" w:cs="Times New Roman"/>
          <w:sz w:val="24"/>
          <w:szCs w:val="24"/>
        </w:rPr>
      </w:pPr>
      <w:r w:rsidRPr="630ECEC8">
        <w:rPr>
          <w:rFonts w:ascii="Times New Roman" w:eastAsia="Times New Roman" w:hAnsi="Times New Roman" w:cs="Times New Roman"/>
          <w:sz w:val="24"/>
          <w:szCs w:val="24"/>
        </w:rPr>
        <w:t>S</w:t>
      </w:r>
      <w:r w:rsidR="5252346E" w:rsidRPr="630ECEC8">
        <w:rPr>
          <w:rFonts w:ascii="Times New Roman" w:eastAsia="Times New Roman" w:hAnsi="Times New Roman" w:cs="Times New Roman"/>
          <w:sz w:val="24"/>
          <w:szCs w:val="24"/>
        </w:rPr>
        <w:t xml:space="preserve">ektori </w:t>
      </w:r>
      <w:r w:rsidR="0C4BB7B5" w:rsidRPr="630ECEC8">
        <w:rPr>
          <w:rFonts w:ascii="Times New Roman" w:eastAsia="Times New Roman" w:hAnsi="Times New Roman" w:cs="Times New Roman"/>
          <w:sz w:val="24"/>
          <w:szCs w:val="24"/>
        </w:rPr>
        <w:t>panus</w:t>
      </w:r>
      <w:r w:rsidR="00777238">
        <w:rPr>
          <w:rFonts w:ascii="Times New Roman" w:eastAsia="Times New Roman" w:hAnsi="Times New Roman" w:cs="Times New Roman"/>
          <w:sz w:val="24"/>
          <w:szCs w:val="24"/>
        </w:rPr>
        <w:t>t</w:t>
      </w:r>
      <w:r w:rsidR="0C4BB7B5" w:rsidRPr="630ECEC8">
        <w:rPr>
          <w:rFonts w:ascii="Times New Roman" w:eastAsia="Times New Roman" w:hAnsi="Times New Roman" w:cs="Times New Roman"/>
          <w:sz w:val="24"/>
          <w:szCs w:val="24"/>
        </w:rPr>
        <w:t xml:space="preserve"> on vaja </w:t>
      </w:r>
      <w:r w:rsidR="58BCB413" w:rsidRPr="630ECEC8">
        <w:rPr>
          <w:rFonts w:ascii="Times New Roman" w:eastAsia="Times New Roman" w:hAnsi="Times New Roman" w:cs="Times New Roman"/>
          <w:sz w:val="24"/>
          <w:szCs w:val="24"/>
        </w:rPr>
        <w:t>nii KHG</w:t>
      </w:r>
      <w:r w:rsidR="0C4BB7B5" w:rsidRPr="630ECEC8">
        <w:rPr>
          <w:rFonts w:ascii="Times New Roman" w:eastAsia="Times New Roman" w:hAnsi="Times New Roman" w:cs="Times New Roman"/>
          <w:sz w:val="24"/>
          <w:szCs w:val="24"/>
        </w:rPr>
        <w:t xml:space="preserve"> heite </w:t>
      </w:r>
      <w:r w:rsidR="4F08A271" w:rsidRPr="630ECEC8">
        <w:rPr>
          <w:rFonts w:ascii="Times New Roman" w:eastAsia="Times New Roman" w:hAnsi="Times New Roman" w:cs="Times New Roman"/>
          <w:sz w:val="24"/>
          <w:szCs w:val="24"/>
        </w:rPr>
        <w:t>vähen</w:t>
      </w:r>
      <w:r w:rsidR="4ABF1C83" w:rsidRPr="630ECEC8">
        <w:rPr>
          <w:rFonts w:ascii="Times New Roman" w:eastAsia="Times New Roman" w:hAnsi="Times New Roman" w:cs="Times New Roman"/>
          <w:sz w:val="24"/>
          <w:szCs w:val="24"/>
        </w:rPr>
        <w:t>d</w:t>
      </w:r>
      <w:r w:rsidR="4F08A271" w:rsidRPr="630ECEC8">
        <w:rPr>
          <w:rFonts w:ascii="Times New Roman" w:eastAsia="Times New Roman" w:hAnsi="Times New Roman" w:cs="Times New Roman"/>
          <w:sz w:val="24"/>
          <w:szCs w:val="24"/>
        </w:rPr>
        <w:t>amiseks</w:t>
      </w:r>
      <w:r w:rsidR="58BCB413" w:rsidRPr="630ECEC8">
        <w:rPr>
          <w:rFonts w:ascii="Times New Roman" w:eastAsia="Times New Roman" w:hAnsi="Times New Roman" w:cs="Times New Roman"/>
          <w:sz w:val="24"/>
          <w:szCs w:val="24"/>
        </w:rPr>
        <w:t xml:space="preserve"> kui</w:t>
      </w:r>
      <w:r w:rsidR="0C4BB7B5" w:rsidRPr="630ECEC8">
        <w:rPr>
          <w:rFonts w:ascii="Times New Roman" w:eastAsia="Times New Roman" w:hAnsi="Times New Roman" w:cs="Times New Roman"/>
          <w:sz w:val="24"/>
          <w:szCs w:val="24"/>
        </w:rPr>
        <w:t xml:space="preserve"> </w:t>
      </w:r>
      <w:r w:rsidRPr="630ECEC8">
        <w:rPr>
          <w:rFonts w:ascii="Times New Roman" w:eastAsia="Times New Roman" w:hAnsi="Times New Roman" w:cs="Times New Roman"/>
          <w:sz w:val="24"/>
          <w:szCs w:val="24"/>
        </w:rPr>
        <w:t xml:space="preserve">ka </w:t>
      </w:r>
      <w:r w:rsidR="0C4BB7B5" w:rsidRPr="630ECEC8">
        <w:rPr>
          <w:rFonts w:ascii="Times New Roman" w:eastAsia="Times New Roman" w:hAnsi="Times New Roman" w:cs="Times New Roman"/>
          <w:sz w:val="24"/>
          <w:szCs w:val="24"/>
        </w:rPr>
        <w:t>selleks, et optimeerida ehitusmaterjalidega seotud ressursikasutust (EL</w:t>
      </w:r>
      <w:r w:rsidR="58BCB413" w:rsidRPr="630ECEC8">
        <w:rPr>
          <w:rFonts w:ascii="Times New Roman" w:eastAsia="Times New Roman" w:hAnsi="Times New Roman" w:cs="Times New Roman"/>
          <w:sz w:val="24"/>
          <w:szCs w:val="24"/>
        </w:rPr>
        <w:t>i</w:t>
      </w:r>
      <w:r w:rsidR="0C4BB7B5" w:rsidRPr="630ECEC8">
        <w:rPr>
          <w:rFonts w:ascii="Times New Roman" w:eastAsia="Times New Roman" w:hAnsi="Times New Roman" w:cs="Times New Roman"/>
          <w:sz w:val="24"/>
          <w:szCs w:val="24"/>
        </w:rPr>
        <w:t xml:space="preserve">s </w:t>
      </w:r>
      <w:r w:rsidR="0C4BB7B5" w:rsidRPr="630ECEC8">
        <w:rPr>
          <w:rFonts w:ascii="Times New Roman" w:eastAsia="Times New Roman" w:hAnsi="Times New Roman" w:cs="Times New Roman"/>
          <w:i/>
          <w:iCs/>
          <w:sz w:val="24"/>
          <w:szCs w:val="24"/>
        </w:rPr>
        <w:t>ca</w:t>
      </w:r>
      <w:r w:rsidR="0C4BB7B5" w:rsidRPr="630ECEC8">
        <w:rPr>
          <w:rFonts w:ascii="Times New Roman" w:eastAsia="Times New Roman" w:hAnsi="Times New Roman" w:cs="Times New Roman"/>
          <w:sz w:val="24"/>
          <w:szCs w:val="24"/>
        </w:rPr>
        <w:t xml:space="preserve"> 50% loodusvaradest jõuab ehitistesse, samuti domineerivad ehitus- ja lammutusjäätmed kogu jäätmetekkes), energiatootmise ja energiavõrkude arendamise vajadust (</w:t>
      </w:r>
      <w:r w:rsidR="58BCB413" w:rsidRPr="630ECEC8">
        <w:rPr>
          <w:rFonts w:ascii="Times New Roman" w:eastAsia="Times New Roman" w:hAnsi="Times New Roman" w:cs="Times New Roman"/>
          <w:sz w:val="24"/>
          <w:szCs w:val="24"/>
        </w:rPr>
        <w:t xml:space="preserve">Eestis tarbitakse </w:t>
      </w:r>
      <w:r w:rsidR="0C4BB7B5" w:rsidRPr="630ECEC8">
        <w:rPr>
          <w:rFonts w:ascii="Times New Roman" w:eastAsia="Times New Roman" w:hAnsi="Times New Roman" w:cs="Times New Roman"/>
          <w:sz w:val="24"/>
          <w:szCs w:val="24"/>
        </w:rPr>
        <w:t xml:space="preserve">üle 50% </w:t>
      </w:r>
      <w:r w:rsidR="58BCB413" w:rsidRPr="630ECEC8">
        <w:rPr>
          <w:rFonts w:ascii="Times New Roman" w:eastAsia="Times New Roman" w:hAnsi="Times New Roman" w:cs="Times New Roman"/>
          <w:sz w:val="24"/>
          <w:szCs w:val="24"/>
        </w:rPr>
        <w:t>lõpp</w:t>
      </w:r>
      <w:r w:rsidR="0C4BB7B5" w:rsidRPr="630ECEC8">
        <w:rPr>
          <w:rFonts w:ascii="Times New Roman" w:eastAsia="Times New Roman" w:hAnsi="Times New Roman" w:cs="Times New Roman"/>
          <w:sz w:val="24"/>
          <w:szCs w:val="24"/>
        </w:rPr>
        <w:t>energiast hoone</w:t>
      </w:r>
      <w:r w:rsidR="58BCB413" w:rsidRPr="630ECEC8">
        <w:rPr>
          <w:rFonts w:ascii="Times New Roman" w:eastAsia="Times New Roman" w:hAnsi="Times New Roman" w:cs="Times New Roman"/>
          <w:sz w:val="24"/>
          <w:szCs w:val="24"/>
        </w:rPr>
        <w:t>tes</w:t>
      </w:r>
      <w:r w:rsidR="0C4BB7B5" w:rsidRPr="630ECEC8">
        <w:rPr>
          <w:rFonts w:ascii="Times New Roman" w:eastAsia="Times New Roman" w:hAnsi="Times New Roman" w:cs="Times New Roman"/>
          <w:sz w:val="24"/>
          <w:szCs w:val="24"/>
        </w:rPr>
        <w:t xml:space="preserve">) ning maakasutuse ja transpordi vajadust, kuna pidurdamatu </w:t>
      </w:r>
      <w:proofErr w:type="spellStart"/>
      <w:r w:rsidR="0C4BB7B5" w:rsidRPr="630ECEC8">
        <w:rPr>
          <w:rFonts w:ascii="Times New Roman" w:eastAsia="Times New Roman" w:hAnsi="Times New Roman" w:cs="Times New Roman"/>
          <w:sz w:val="24"/>
          <w:szCs w:val="24"/>
        </w:rPr>
        <w:t>valglinnastumine</w:t>
      </w:r>
      <w:proofErr w:type="spellEnd"/>
      <w:r w:rsidR="0C4BB7B5" w:rsidRPr="630ECEC8">
        <w:rPr>
          <w:rFonts w:ascii="Times New Roman" w:eastAsia="Times New Roman" w:hAnsi="Times New Roman" w:cs="Times New Roman"/>
          <w:sz w:val="24"/>
          <w:szCs w:val="24"/>
        </w:rPr>
        <w:t xml:space="preserve"> (vead ruumilisel planeerimisel) on viinud nii autokasutuse kui ka maahõive mõistlikest proportsioonidest välja. Sektori </w:t>
      </w:r>
      <w:r w:rsidR="5252346E" w:rsidRPr="630ECEC8">
        <w:rPr>
          <w:rFonts w:ascii="Times New Roman" w:eastAsia="Times New Roman" w:hAnsi="Times New Roman" w:cs="Times New Roman"/>
          <w:sz w:val="24"/>
          <w:szCs w:val="24"/>
        </w:rPr>
        <w:t>potentsiaal</w:t>
      </w:r>
      <w:r w:rsidR="4F8790B1" w:rsidRPr="630ECEC8">
        <w:rPr>
          <w:rFonts w:ascii="Times New Roman" w:eastAsia="Times New Roman" w:hAnsi="Times New Roman" w:cs="Times New Roman"/>
          <w:sz w:val="24"/>
          <w:szCs w:val="24"/>
        </w:rPr>
        <w:t xml:space="preserve"> kasvuhoonegaaside</w:t>
      </w:r>
      <w:r w:rsidR="5252346E" w:rsidRPr="630ECEC8">
        <w:rPr>
          <w:rFonts w:ascii="Times New Roman" w:eastAsia="Times New Roman" w:hAnsi="Times New Roman" w:cs="Times New Roman"/>
          <w:sz w:val="24"/>
          <w:szCs w:val="24"/>
        </w:rPr>
        <w:t xml:space="preserve"> heitkoguseid vähendada väljendub juba võetud kohustustes, mis tulevad</w:t>
      </w:r>
      <w:r w:rsidR="4A39D8BB" w:rsidRPr="630ECEC8">
        <w:rPr>
          <w:rFonts w:ascii="Times New Roman" w:eastAsia="Times New Roman" w:hAnsi="Times New Roman" w:cs="Times New Roman"/>
          <w:sz w:val="24"/>
          <w:szCs w:val="24"/>
        </w:rPr>
        <w:t xml:space="preserve"> </w:t>
      </w:r>
      <w:r w:rsidR="490642AD" w:rsidRPr="630ECEC8">
        <w:rPr>
          <w:rFonts w:ascii="Times New Roman" w:eastAsia="Times New Roman" w:hAnsi="Times New Roman" w:cs="Times New Roman"/>
          <w:sz w:val="24"/>
          <w:szCs w:val="24"/>
        </w:rPr>
        <w:t xml:space="preserve">Eesti hoonete rekonstrueerimise pikaajalisest strateegiast, </w:t>
      </w:r>
      <w:r w:rsidR="4A39D8BB" w:rsidRPr="630ECEC8">
        <w:rPr>
          <w:rFonts w:ascii="Times New Roman" w:eastAsia="Times New Roman" w:hAnsi="Times New Roman" w:cs="Times New Roman"/>
          <w:sz w:val="24"/>
          <w:szCs w:val="24"/>
        </w:rPr>
        <w:t>EL</w:t>
      </w:r>
      <w:r w:rsidR="00D318D3">
        <w:rPr>
          <w:rFonts w:ascii="Times New Roman" w:eastAsia="Times New Roman" w:hAnsi="Times New Roman" w:cs="Times New Roman"/>
          <w:sz w:val="24"/>
          <w:szCs w:val="24"/>
        </w:rPr>
        <w:t>i</w:t>
      </w:r>
      <w:r w:rsidR="5252346E" w:rsidRPr="630ECEC8">
        <w:rPr>
          <w:rFonts w:ascii="Times New Roman" w:eastAsia="Times New Roman" w:hAnsi="Times New Roman" w:cs="Times New Roman"/>
          <w:sz w:val="24"/>
          <w:szCs w:val="24"/>
        </w:rPr>
        <w:t xml:space="preserve"> </w:t>
      </w:r>
      <w:r w:rsidR="5252346E" w:rsidRPr="008767AF">
        <w:rPr>
          <w:rFonts w:ascii="Times New Roman" w:eastAsia="Times New Roman" w:hAnsi="Times New Roman" w:cs="Times New Roman"/>
          <w:sz w:val="24"/>
          <w:szCs w:val="24"/>
        </w:rPr>
        <w:t>energiatõhususe direktiivis</w:t>
      </w:r>
      <w:r w:rsidR="42ACB04D" w:rsidRPr="008767AF">
        <w:rPr>
          <w:rFonts w:ascii="Times New Roman" w:eastAsia="Times New Roman" w:hAnsi="Times New Roman" w:cs="Times New Roman"/>
          <w:sz w:val="24"/>
          <w:szCs w:val="24"/>
        </w:rPr>
        <w:t>t</w:t>
      </w:r>
      <w:r w:rsidR="00854574">
        <w:rPr>
          <w:rStyle w:val="Allmrkuseviide"/>
          <w:rFonts w:ascii="Times New Roman" w:eastAsia="Times New Roman" w:hAnsi="Times New Roman" w:cs="Times New Roman"/>
          <w:sz w:val="24"/>
          <w:szCs w:val="24"/>
        </w:rPr>
        <w:footnoteReference w:id="31"/>
      </w:r>
      <w:r w:rsidR="33B2700E" w:rsidRPr="008767AF">
        <w:rPr>
          <w:rFonts w:ascii="Times New Roman" w:eastAsia="Times New Roman" w:hAnsi="Times New Roman" w:cs="Times New Roman"/>
          <w:sz w:val="24"/>
          <w:szCs w:val="24"/>
        </w:rPr>
        <w:t xml:space="preserve"> </w:t>
      </w:r>
      <w:r w:rsidR="5252346E" w:rsidRPr="630ECEC8">
        <w:rPr>
          <w:rFonts w:ascii="Times New Roman" w:eastAsia="Times New Roman" w:hAnsi="Times New Roman" w:cs="Times New Roman"/>
          <w:sz w:val="24"/>
          <w:szCs w:val="24"/>
        </w:rPr>
        <w:t>(EED),</w:t>
      </w:r>
      <w:r w:rsidR="68D1D1CF" w:rsidRPr="630ECEC8">
        <w:rPr>
          <w:rFonts w:ascii="Times New Roman" w:eastAsia="Times New Roman" w:hAnsi="Times New Roman" w:cs="Times New Roman"/>
          <w:sz w:val="24"/>
          <w:szCs w:val="24"/>
        </w:rPr>
        <w:t xml:space="preserve"> EL</w:t>
      </w:r>
      <w:r w:rsidR="00D318D3">
        <w:rPr>
          <w:rFonts w:ascii="Times New Roman" w:eastAsia="Times New Roman" w:hAnsi="Times New Roman" w:cs="Times New Roman"/>
          <w:sz w:val="24"/>
          <w:szCs w:val="24"/>
        </w:rPr>
        <w:t>i</w:t>
      </w:r>
      <w:r w:rsidR="5252346E" w:rsidRPr="630ECEC8">
        <w:rPr>
          <w:rFonts w:ascii="Times New Roman" w:eastAsia="Times New Roman" w:hAnsi="Times New Roman" w:cs="Times New Roman"/>
          <w:sz w:val="24"/>
          <w:szCs w:val="24"/>
        </w:rPr>
        <w:t xml:space="preserve"> </w:t>
      </w:r>
      <w:r w:rsidR="5252346E" w:rsidRPr="00EE0B19">
        <w:rPr>
          <w:rFonts w:ascii="Times New Roman" w:eastAsia="Times New Roman" w:hAnsi="Times New Roman" w:cs="Times New Roman"/>
          <w:sz w:val="24"/>
          <w:szCs w:val="24"/>
        </w:rPr>
        <w:t>hoonete energiatõhususe direktiivis</w:t>
      </w:r>
      <w:r w:rsidR="22B8C025" w:rsidRPr="00EE0B19">
        <w:rPr>
          <w:rFonts w:ascii="Times New Roman" w:eastAsia="Times New Roman" w:hAnsi="Times New Roman" w:cs="Times New Roman"/>
          <w:sz w:val="24"/>
          <w:szCs w:val="24"/>
        </w:rPr>
        <w:t>t</w:t>
      </w:r>
      <w:r w:rsidR="00EE0B19">
        <w:rPr>
          <w:rStyle w:val="Allmrkuseviide"/>
          <w:rFonts w:ascii="Times New Roman" w:eastAsia="Times New Roman" w:hAnsi="Times New Roman" w:cs="Times New Roman"/>
          <w:sz w:val="24"/>
          <w:szCs w:val="24"/>
        </w:rPr>
        <w:footnoteReference w:id="32"/>
      </w:r>
      <w:r w:rsidR="5252346E" w:rsidRPr="00EE0B19">
        <w:rPr>
          <w:rFonts w:ascii="Times New Roman" w:eastAsia="Times New Roman" w:hAnsi="Times New Roman" w:cs="Times New Roman"/>
          <w:sz w:val="24"/>
          <w:szCs w:val="24"/>
        </w:rPr>
        <w:t xml:space="preserve"> </w:t>
      </w:r>
      <w:r w:rsidR="5252346E" w:rsidRPr="630ECEC8">
        <w:rPr>
          <w:rFonts w:ascii="Times New Roman" w:eastAsia="Times New Roman" w:hAnsi="Times New Roman" w:cs="Times New Roman"/>
          <w:sz w:val="24"/>
          <w:szCs w:val="24"/>
        </w:rPr>
        <w:t>(EPBD) ja</w:t>
      </w:r>
      <w:r w:rsidR="3A7B307E" w:rsidRPr="630ECEC8">
        <w:rPr>
          <w:rFonts w:ascii="Times New Roman" w:eastAsia="Times New Roman" w:hAnsi="Times New Roman" w:cs="Times New Roman"/>
          <w:sz w:val="24"/>
          <w:szCs w:val="24"/>
        </w:rPr>
        <w:t xml:space="preserve"> EL</w:t>
      </w:r>
      <w:r w:rsidR="00777238">
        <w:rPr>
          <w:rFonts w:ascii="Times New Roman" w:eastAsia="Times New Roman" w:hAnsi="Times New Roman" w:cs="Times New Roman"/>
          <w:sz w:val="24"/>
          <w:szCs w:val="24"/>
        </w:rPr>
        <w:t>i</w:t>
      </w:r>
      <w:r w:rsidR="5252346E" w:rsidRPr="630ECEC8">
        <w:rPr>
          <w:rFonts w:ascii="Times New Roman" w:eastAsia="Times New Roman" w:hAnsi="Times New Roman" w:cs="Times New Roman"/>
          <w:sz w:val="24"/>
          <w:szCs w:val="24"/>
        </w:rPr>
        <w:t xml:space="preserve"> </w:t>
      </w:r>
      <w:r w:rsidR="5252346E" w:rsidRPr="00854574">
        <w:rPr>
          <w:rFonts w:ascii="Times New Roman" w:eastAsia="Times New Roman" w:hAnsi="Times New Roman" w:cs="Times New Roman"/>
          <w:sz w:val="24"/>
          <w:szCs w:val="24"/>
        </w:rPr>
        <w:t>taastuvenergia direktiivis</w:t>
      </w:r>
      <w:r w:rsidR="5EBAAB17" w:rsidRPr="00854574">
        <w:rPr>
          <w:rFonts w:ascii="Times New Roman" w:eastAsia="Times New Roman" w:hAnsi="Times New Roman" w:cs="Times New Roman"/>
          <w:sz w:val="24"/>
          <w:szCs w:val="24"/>
        </w:rPr>
        <w:t>t</w:t>
      </w:r>
      <w:r w:rsidR="000B3E17">
        <w:rPr>
          <w:rStyle w:val="Allmrkuseviide"/>
          <w:rFonts w:ascii="Times New Roman" w:eastAsia="Times New Roman" w:hAnsi="Times New Roman" w:cs="Times New Roman"/>
          <w:sz w:val="24"/>
          <w:szCs w:val="24"/>
        </w:rPr>
        <w:footnoteReference w:id="33"/>
      </w:r>
      <w:r w:rsidR="5252346E" w:rsidRPr="00854574">
        <w:rPr>
          <w:rFonts w:ascii="Times New Roman" w:eastAsia="Times New Roman" w:hAnsi="Times New Roman" w:cs="Times New Roman"/>
          <w:sz w:val="24"/>
          <w:szCs w:val="24"/>
        </w:rPr>
        <w:t xml:space="preserve"> </w:t>
      </w:r>
      <w:r w:rsidR="5252346E" w:rsidRPr="630ECEC8">
        <w:rPr>
          <w:rFonts w:ascii="Times New Roman" w:eastAsia="Times New Roman" w:hAnsi="Times New Roman" w:cs="Times New Roman"/>
          <w:sz w:val="24"/>
          <w:szCs w:val="24"/>
        </w:rPr>
        <w:t>(RED)</w:t>
      </w:r>
      <w:r w:rsidR="14D12580" w:rsidRPr="630ECEC8">
        <w:rPr>
          <w:rFonts w:ascii="Times New Roman" w:eastAsia="Times New Roman" w:hAnsi="Times New Roman" w:cs="Times New Roman"/>
          <w:sz w:val="24"/>
          <w:szCs w:val="24"/>
        </w:rPr>
        <w:t>.</w:t>
      </w:r>
      <w:r w:rsidR="5252346E" w:rsidRPr="630ECEC8">
        <w:rPr>
          <w:rFonts w:ascii="Times New Roman" w:eastAsia="Times New Roman" w:hAnsi="Times New Roman" w:cs="Times New Roman"/>
          <w:sz w:val="24"/>
          <w:szCs w:val="24"/>
        </w:rPr>
        <w:t xml:space="preserve"> Riik on võtnud väga ambitsioonikad energiatõhususe parandamise kohustused, mille elluviimise</w:t>
      </w:r>
      <w:r w:rsidR="683AEDB4" w:rsidRPr="630ECEC8">
        <w:rPr>
          <w:rFonts w:ascii="Times New Roman" w:eastAsia="Times New Roman" w:hAnsi="Times New Roman" w:cs="Times New Roman"/>
          <w:sz w:val="24"/>
          <w:szCs w:val="24"/>
        </w:rPr>
        <w:t>ks</w:t>
      </w:r>
      <w:r w:rsidR="5252346E" w:rsidRPr="630ECEC8">
        <w:rPr>
          <w:rFonts w:ascii="Times New Roman" w:eastAsia="Times New Roman" w:hAnsi="Times New Roman" w:cs="Times New Roman"/>
          <w:sz w:val="24"/>
          <w:szCs w:val="24"/>
        </w:rPr>
        <w:t xml:space="preserve"> on </w:t>
      </w:r>
      <w:r w:rsidR="017E3CB3" w:rsidRPr="630ECEC8">
        <w:rPr>
          <w:rFonts w:ascii="Times New Roman" w:eastAsia="Times New Roman" w:hAnsi="Times New Roman" w:cs="Times New Roman"/>
          <w:sz w:val="24"/>
          <w:szCs w:val="24"/>
        </w:rPr>
        <w:t>k</w:t>
      </w:r>
      <w:r w:rsidR="00777238">
        <w:rPr>
          <w:rFonts w:ascii="Times New Roman" w:eastAsia="Times New Roman" w:hAnsi="Times New Roman" w:cs="Times New Roman"/>
          <w:sz w:val="24"/>
          <w:szCs w:val="24"/>
        </w:rPr>
        <w:t>e</w:t>
      </w:r>
      <w:r w:rsidR="00D92D1F">
        <w:rPr>
          <w:rFonts w:ascii="Times New Roman" w:eastAsia="Times New Roman" w:hAnsi="Times New Roman" w:cs="Times New Roman"/>
          <w:sz w:val="24"/>
          <w:szCs w:val="24"/>
        </w:rPr>
        <w:t>h</w:t>
      </w:r>
      <w:r w:rsidR="00777238">
        <w:rPr>
          <w:rFonts w:ascii="Times New Roman" w:eastAsia="Times New Roman" w:hAnsi="Times New Roman" w:cs="Times New Roman"/>
          <w:sz w:val="24"/>
          <w:szCs w:val="24"/>
        </w:rPr>
        <w:t>testataval</w:t>
      </w:r>
      <w:r w:rsidR="017E3CB3" w:rsidRPr="630ECEC8">
        <w:rPr>
          <w:rFonts w:ascii="Times New Roman" w:eastAsia="Times New Roman" w:hAnsi="Times New Roman" w:cs="Times New Roman"/>
          <w:sz w:val="24"/>
          <w:szCs w:val="24"/>
        </w:rPr>
        <w:t xml:space="preserve"> seadus</w:t>
      </w:r>
      <w:r w:rsidR="5252346E" w:rsidRPr="630ECEC8">
        <w:rPr>
          <w:rFonts w:ascii="Times New Roman" w:eastAsia="Times New Roman" w:hAnsi="Times New Roman" w:cs="Times New Roman"/>
          <w:sz w:val="24"/>
          <w:szCs w:val="24"/>
        </w:rPr>
        <w:t xml:space="preserve">el oluline roll. </w:t>
      </w:r>
      <w:r w:rsidR="00D318D3">
        <w:rPr>
          <w:rFonts w:ascii="Times New Roman" w:eastAsia="Times New Roman" w:hAnsi="Times New Roman" w:cs="Times New Roman"/>
          <w:sz w:val="24"/>
          <w:szCs w:val="24"/>
        </w:rPr>
        <w:t>S</w:t>
      </w:r>
      <w:r w:rsidR="017E3CB3" w:rsidRPr="630ECEC8">
        <w:rPr>
          <w:rFonts w:ascii="Times New Roman" w:eastAsia="Times New Roman" w:hAnsi="Times New Roman" w:cs="Times New Roman"/>
          <w:sz w:val="24"/>
          <w:szCs w:val="24"/>
        </w:rPr>
        <w:t>eadus</w:t>
      </w:r>
      <w:r w:rsidR="5252346E" w:rsidRPr="630ECEC8">
        <w:rPr>
          <w:rFonts w:ascii="Times New Roman" w:eastAsia="Times New Roman" w:hAnsi="Times New Roman" w:cs="Times New Roman"/>
          <w:sz w:val="24"/>
          <w:szCs w:val="24"/>
        </w:rPr>
        <w:t xml:space="preserve"> peaks aitama asetada direktiivide</w:t>
      </w:r>
      <w:r w:rsidR="07A37388" w:rsidRPr="630ECEC8">
        <w:rPr>
          <w:rFonts w:ascii="Times New Roman" w:eastAsia="Times New Roman" w:hAnsi="Times New Roman" w:cs="Times New Roman"/>
          <w:sz w:val="24"/>
          <w:szCs w:val="24"/>
        </w:rPr>
        <w:t xml:space="preserve"> muudatuste</w:t>
      </w:r>
      <w:r w:rsidR="00D318D3">
        <w:rPr>
          <w:rFonts w:ascii="Times New Roman" w:eastAsia="Times New Roman" w:hAnsi="Times New Roman" w:cs="Times New Roman"/>
          <w:sz w:val="24"/>
          <w:szCs w:val="24"/>
        </w:rPr>
        <w:t xml:space="preserve"> kohased</w:t>
      </w:r>
      <w:r w:rsidR="5252346E" w:rsidRPr="630ECEC8">
        <w:rPr>
          <w:rFonts w:ascii="Times New Roman" w:eastAsia="Times New Roman" w:hAnsi="Times New Roman" w:cs="Times New Roman"/>
          <w:sz w:val="24"/>
          <w:szCs w:val="24"/>
        </w:rPr>
        <w:t xml:space="preserve"> nõuded sobivasse konteksti, et need suunaksid riigi elukeskkonda tervikuna </w:t>
      </w:r>
      <w:r w:rsidR="58BCB413" w:rsidRPr="630ECEC8">
        <w:rPr>
          <w:rFonts w:ascii="Times New Roman" w:eastAsia="Times New Roman" w:hAnsi="Times New Roman" w:cs="Times New Roman"/>
          <w:sz w:val="24"/>
          <w:szCs w:val="24"/>
        </w:rPr>
        <w:t>ning</w:t>
      </w:r>
      <w:r w:rsidR="5252346E" w:rsidRPr="630ECEC8">
        <w:rPr>
          <w:rFonts w:ascii="Times New Roman" w:eastAsia="Times New Roman" w:hAnsi="Times New Roman" w:cs="Times New Roman"/>
          <w:sz w:val="24"/>
          <w:szCs w:val="24"/>
        </w:rPr>
        <w:t xml:space="preserve"> tooksid kaasa võimalikult palju </w:t>
      </w:r>
      <w:r w:rsidR="78A39304" w:rsidRPr="630ECEC8">
        <w:rPr>
          <w:rFonts w:ascii="Times New Roman" w:eastAsia="Times New Roman" w:hAnsi="Times New Roman" w:cs="Times New Roman"/>
          <w:sz w:val="24"/>
          <w:szCs w:val="24"/>
        </w:rPr>
        <w:t>sotsiaalseid ja majanduslikke</w:t>
      </w:r>
      <w:r w:rsidR="5252346E" w:rsidRPr="630ECEC8">
        <w:rPr>
          <w:rFonts w:ascii="Times New Roman" w:eastAsia="Times New Roman" w:hAnsi="Times New Roman" w:cs="Times New Roman"/>
          <w:sz w:val="24"/>
          <w:szCs w:val="24"/>
        </w:rPr>
        <w:t xml:space="preserve"> hüvesid lisaks </w:t>
      </w:r>
      <w:r w:rsidR="41BF2DB1" w:rsidRPr="630ECEC8">
        <w:rPr>
          <w:rFonts w:ascii="Times New Roman" w:eastAsia="Times New Roman" w:hAnsi="Times New Roman" w:cs="Times New Roman"/>
          <w:sz w:val="24"/>
          <w:szCs w:val="24"/>
        </w:rPr>
        <w:t xml:space="preserve">heite vähenemisele ning </w:t>
      </w:r>
      <w:r w:rsidR="5252346E" w:rsidRPr="630ECEC8">
        <w:rPr>
          <w:rFonts w:ascii="Times New Roman" w:eastAsia="Times New Roman" w:hAnsi="Times New Roman" w:cs="Times New Roman"/>
          <w:sz w:val="24"/>
          <w:szCs w:val="24"/>
        </w:rPr>
        <w:t>energia- ja ressursisäästlikkuse</w:t>
      </w:r>
      <w:r w:rsidR="122C156A" w:rsidRPr="630ECEC8">
        <w:rPr>
          <w:rFonts w:ascii="Times New Roman" w:eastAsia="Times New Roman" w:hAnsi="Times New Roman" w:cs="Times New Roman"/>
          <w:sz w:val="24"/>
          <w:szCs w:val="24"/>
        </w:rPr>
        <w:t xml:space="preserve"> suurenemise</w:t>
      </w:r>
      <w:r w:rsidR="5252346E" w:rsidRPr="630ECEC8">
        <w:rPr>
          <w:rFonts w:ascii="Times New Roman" w:eastAsia="Times New Roman" w:hAnsi="Times New Roman" w:cs="Times New Roman"/>
          <w:sz w:val="24"/>
          <w:szCs w:val="24"/>
        </w:rPr>
        <w:t>le.</w:t>
      </w:r>
    </w:p>
    <w:p w14:paraId="7834EBED" w14:textId="683C9231" w:rsidR="55E2CC43" w:rsidRDefault="55E2CC43" w:rsidP="00D92D1F">
      <w:pPr>
        <w:spacing w:after="0" w:line="240" w:lineRule="auto"/>
        <w:jc w:val="both"/>
        <w:rPr>
          <w:rFonts w:ascii="Times New Roman" w:eastAsia="Times New Roman" w:hAnsi="Times New Roman" w:cs="Times New Roman"/>
          <w:sz w:val="24"/>
          <w:szCs w:val="24"/>
        </w:rPr>
      </w:pPr>
    </w:p>
    <w:p w14:paraId="3C1AA124" w14:textId="07B6B17F" w:rsidR="55E2CC43" w:rsidRDefault="61BD3D69" w:rsidP="00D92D1F">
      <w:pPr>
        <w:spacing w:after="0" w:line="240" w:lineRule="auto"/>
        <w:jc w:val="both"/>
        <w:rPr>
          <w:rFonts w:ascii="Times New Roman" w:eastAsia="Times New Roman" w:hAnsi="Times New Roman" w:cs="Times New Roman"/>
          <w:sz w:val="24"/>
          <w:szCs w:val="24"/>
        </w:rPr>
      </w:pPr>
      <w:r w:rsidRPr="630ECEC8">
        <w:rPr>
          <w:rFonts w:ascii="Times New Roman" w:eastAsia="Times New Roman" w:hAnsi="Times New Roman" w:cs="Times New Roman"/>
          <w:sz w:val="24"/>
          <w:szCs w:val="24"/>
        </w:rPr>
        <w:t xml:space="preserve">Meetmete poolest on kõige olulisem ühtlase ja püsiva toetusraha tagamine hoonete renoveerimiseks </w:t>
      </w:r>
      <w:r w:rsidRPr="630ECEC8">
        <w:rPr>
          <w:rFonts w:ascii="Times New Roman" w:eastAsia="Times New Roman" w:hAnsi="Times New Roman" w:cs="Times New Roman"/>
          <w:color w:val="000000" w:themeColor="text1"/>
          <w:sz w:val="24"/>
          <w:szCs w:val="24"/>
        </w:rPr>
        <w:t>hoonete rekonstrueerimise pikaajalisele strateegiale vastavas mahus</w:t>
      </w:r>
      <w:r w:rsidRPr="630ECEC8">
        <w:rPr>
          <w:rFonts w:ascii="Times New Roman" w:eastAsia="Times New Roman" w:hAnsi="Times New Roman" w:cs="Times New Roman"/>
          <w:sz w:val="24"/>
          <w:szCs w:val="24"/>
        </w:rPr>
        <w:t xml:space="preserve">. LIFE IP </w:t>
      </w:r>
      <w:proofErr w:type="spellStart"/>
      <w:r w:rsidRPr="630ECEC8">
        <w:rPr>
          <w:rFonts w:ascii="Times New Roman" w:eastAsia="Times New Roman" w:hAnsi="Times New Roman" w:cs="Times New Roman"/>
          <w:sz w:val="24"/>
          <w:szCs w:val="24"/>
        </w:rPr>
        <w:t>BuildEst</w:t>
      </w:r>
      <w:proofErr w:type="spellEnd"/>
      <w:r w:rsidRPr="630ECEC8">
        <w:rPr>
          <w:rFonts w:ascii="Times New Roman" w:eastAsia="Times New Roman" w:hAnsi="Times New Roman" w:cs="Times New Roman"/>
          <w:sz w:val="24"/>
          <w:szCs w:val="24"/>
        </w:rPr>
        <w:t xml:space="preserve"> teadus- ja arendusprogrammis ning </w:t>
      </w:r>
      <w:r w:rsidR="00777238">
        <w:rPr>
          <w:rFonts w:ascii="Times New Roman" w:eastAsia="Times New Roman" w:hAnsi="Times New Roman" w:cs="Times New Roman"/>
          <w:sz w:val="24"/>
          <w:szCs w:val="24"/>
        </w:rPr>
        <w:t>ELi</w:t>
      </w:r>
      <w:r w:rsidRPr="630ECEC8">
        <w:rPr>
          <w:rFonts w:ascii="Times New Roman" w:eastAsia="Times New Roman" w:hAnsi="Times New Roman" w:cs="Times New Roman"/>
          <w:sz w:val="24"/>
          <w:szCs w:val="24"/>
        </w:rPr>
        <w:t xml:space="preserve"> tehnilise toe instrumendist rahastatavas </w:t>
      </w:r>
      <w:proofErr w:type="spellStart"/>
      <w:r w:rsidRPr="630ECEC8">
        <w:rPr>
          <w:rFonts w:ascii="Times New Roman" w:eastAsia="Times New Roman" w:hAnsi="Times New Roman" w:cs="Times New Roman"/>
          <w:sz w:val="24"/>
          <w:szCs w:val="24"/>
        </w:rPr>
        <w:t>RenoWave</w:t>
      </w:r>
      <w:proofErr w:type="spellEnd"/>
      <w:r w:rsidRPr="630ECEC8">
        <w:rPr>
          <w:rFonts w:ascii="Times New Roman" w:eastAsia="Times New Roman" w:hAnsi="Times New Roman" w:cs="Times New Roman"/>
          <w:sz w:val="24"/>
          <w:szCs w:val="24"/>
        </w:rPr>
        <w:t xml:space="preserve"> projektis uuritakse, katsetatakse ja töötatakse välja muid vajalikke meetmeid, mis toetavad hoonete renoveerimise kiirendamist. </w:t>
      </w:r>
      <w:r w:rsidR="38B84D83" w:rsidRPr="630ECEC8">
        <w:rPr>
          <w:rFonts w:ascii="Times New Roman" w:eastAsia="Times New Roman" w:hAnsi="Times New Roman" w:cs="Times New Roman"/>
          <w:sz w:val="24"/>
          <w:szCs w:val="24"/>
        </w:rPr>
        <w:t>U</w:t>
      </w:r>
      <w:r w:rsidRPr="630ECEC8">
        <w:rPr>
          <w:rFonts w:ascii="Times New Roman" w:eastAsia="Times New Roman" w:hAnsi="Times New Roman" w:cs="Times New Roman"/>
          <w:sz w:val="24"/>
          <w:szCs w:val="24"/>
        </w:rPr>
        <w:t>usehitus</w:t>
      </w:r>
      <w:r w:rsidR="00D318D3">
        <w:rPr>
          <w:rFonts w:ascii="Times New Roman" w:eastAsia="Times New Roman" w:hAnsi="Times New Roman" w:cs="Times New Roman"/>
          <w:sz w:val="24"/>
          <w:szCs w:val="24"/>
        </w:rPr>
        <w:t>teks</w:t>
      </w:r>
      <w:r w:rsidRPr="630ECEC8">
        <w:rPr>
          <w:rFonts w:ascii="Times New Roman" w:eastAsia="Times New Roman" w:hAnsi="Times New Roman" w:cs="Times New Roman"/>
          <w:sz w:val="24"/>
          <w:szCs w:val="24"/>
        </w:rPr>
        <w:t xml:space="preserve"> vajab sektor jätkuvat teadus- ja arendustegevust ehitustehniliseks ja planeerimisalaseks innovatsiooniks, mis toetaks </w:t>
      </w:r>
      <w:r w:rsidR="00D318D3">
        <w:rPr>
          <w:rFonts w:ascii="Times New Roman" w:eastAsia="Times New Roman" w:hAnsi="Times New Roman" w:cs="Times New Roman"/>
          <w:sz w:val="24"/>
          <w:szCs w:val="24"/>
        </w:rPr>
        <w:t>väikese</w:t>
      </w:r>
      <w:r w:rsidRPr="630ECEC8">
        <w:rPr>
          <w:rFonts w:ascii="Times New Roman" w:eastAsia="Times New Roman" w:hAnsi="Times New Roman" w:cs="Times New Roman"/>
          <w:sz w:val="24"/>
          <w:szCs w:val="24"/>
        </w:rPr>
        <w:t xml:space="preserve"> süsinikujalajäljega ehitustehnoloogiate arendamist ja ehitamist.</w:t>
      </w:r>
      <w:r w:rsidR="629B603E" w:rsidRPr="630ECEC8">
        <w:rPr>
          <w:rFonts w:ascii="Times New Roman" w:eastAsia="Times New Roman" w:hAnsi="Times New Roman" w:cs="Times New Roman"/>
          <w:sz w:val="24"/>
          <w:szCs w:val="24"/>
        </w:rPr>
        <w:t xml:space="preserve"> Töörühma arutelude käigus pakuti välja kokku ligikaudu 50 lisameedet, millest enamike mõju progn</w:t>
      </w:r>
      <w:r w:rsidR="56D494E7" w:rsidRPr="630ECEC8">
        <w:rPr>
          <w:rFonts w:ascii="Times New Roman" w:eastAsia="Times New Roman" w:hAnsi="Times New Roman" w:cs="Times New Roman"/>
          <w:sz w:val="24"/>
          <w:szCs w:val="24"/>
        </w:rPr>
        <w:t>oosimiseks</w:t>
      </w:r>
      <w:r w:rsidR="629B603E" w:rsidRPr="630ECEC8">
        <w:rPr>
          <w:rFonts w:ascii="Times New Roman" w:eastAsia="Times New Roman" w:hAnsi="Times New Roman" w:cs="Times New Roman"/>
          <w:sz w:val="24"/>
          <w:szCs w:val="24"/>
        </w:rPr>
        <w:t xml:space="preserve"> on vaja koguda </w:t>
      </w:r>
      <w:r w:rsidR="00D318D3">
        <w:rPr>
          <w:rFonts w:ascii="Times New Roman" w:eastAsia="Times New Roman" w:hAnsi="Times New Roman" w:cs="Times New Roman"/>
          <w:sz w:val="24"/>
          <w:szCs w:val="24"/>
        </w:rPr>
        <w:t>lisa</w:t>
      </w:r>
      <w:r w:rsidR="629B603E" w:rsidRPr="630ECEC8">
        <w:rPr>
          <w:rFonts w:ascii="Times New Roman" w:eastAsia="Times New Roman" w:hAnsi="Times New Roman" w:cs="Times New Roman"/>
          <w:sz w:val="24"/>
          <w:szCs w:val="24"/>
        </w:rPr>
        <w:t>andmeid ja mille mõjuhinnangud valmivad 2024.</w:t>
      </w:r>
      <w:r w:rsidR="5581ECA1" w:rsidRPr="630ECEC8">
        <w:rPr>
          <w:rFonts w:ascii="Times New Roman" w:eastAsia="Times New Roman" w:hAnsi="Times New Roman" w:cs="Times New Roman"/>
          <w:sz w:val="24"/>
          <w:szCs w:val="24"/>
        </w:rPr>
        <w:t> </w:t>
      </w:r>
      <w:r w:rsidR="629B603E" w:rsidRPr="630ECEC8">
        <w:rPr>
          <w:rFonts w:ascii="Times New Roman" w:eastAsia="Times New Roman" w:hAnsi="Times New Roman" w:cs="Times New Roman"/>
          <w:sz w:val="24"/>
          <w:szCs w:val="24"/>
        </w:rPr>
        <w:t>aasta jooksul.</w:t>
      </w:r>
    </w:p>
    <w:p w14:paraId="1420506D" w14:textId="08CD90A1" w:rsidR="55E2CC43" w:rsidRDefault="55E2CC43" w:rsidP="00D92D1F">
      <w:pPr>
        <w:spacing w:after="0" w:line="240" w:lineRule="auto"/>
        <w:jc w:val="both"/>
        <w:rPr>
          <w:rFonts w:ascii="Times New Roman" w:eastAsia="Times New Roman" w:hAnsi="Times New Roman" w:cs="Times New Roman"/>
          <w:sz w:val="24"/>
          <w:szCs w:val="24"/>
        </w:rPr>
      </w:pPr>
    </w:p>
    <w:p w14:paraId="33DD6423" w14:textId="5C62E70B" w:rsidR="55E2CC43" w:rsidRDefault="7085C164" w:rsidP="00D92D1F">
      <w:pPr>
        <w:spacing w:after="0" w:line="240" w:lineRule="auto"/>
        <w:jc w:val="both"/>
        <w:rPr>
          <w:rFonts w:ascii="Times New Roman" w:eastAsia="Times New Roman" w:hAnsi="Times New Roman" w:cs="Times New Roman"/>
          <w:sz w:val="24"/>
          <w:szCs w:val="24"/>
        </w:rPr>
      </w:pPr>
      <w:r w:rsidRPr="630ECEC8">
        <w:rPr>
          <w:rFonts w:ascii="Times New Roman" w:eastAsia="Times New Roman" w:hAnsi="Times New Roman" w:cs="Times New Roman"/>
          <w:sz w:val="24"/>
          <w:szCs w:val="24"/>
        </w:rPr>
        <w:t>L</w:t>
      </w:r>
      <w:r w:rsidR="27291C80" w:rsidRPr="630ECEC8">
        <w:rPr>
          <w:rFonts w:ascii="Times New Roman" w:eastAsia="Times New Roman" w:hAnsi="Times New Roman" w:cs="Times New Roman"/>
          <w:sz w:val="24"/>
          <w:szCs w:val="24"/>
        </w:rPr>
        <w:t xml:space="preserve">õikes 2 </w:t>
      </w:r>
      <w:r w:rsidRPr="630ECEC8">
        <w:rPr>
          <w:rFonts w:ascii="Times New Roman" w:eastAsia="Times New Roman" w:hAnsi="Times New Roman" w:cs="Times New Roman"/>
          <w:sz w:val="24"/>
          <w:szCs w:val="24"/>
        </w:rPr>
        <w:t xml:space="preserve">sätestatakse </w:t>
      </w:r>
      <w:r w:rsidR="7F131563" w:rsidRPr="630ECEC8">
        <w:rPr>
          <w:rFonts w:ascii="Times New Roman" w:eastAsia="Times New Roman" w:hAnsi="Times New Roman" w:cs="Times New Roman"/>
          <w:sz w:val="24"/>
          <w:szCs w:val="24"/>
        </w:rPr>
        <w:t>hoonete sektori eesmärgid aastateks 2030, 2035 ja 2040</w:t>
      </w:r>
      <w:r w:rsidR="49457D41" w:rsidRPr="630ECEC8">
        <w:rPr>
          <w:rFonts w:ascii="Times New Roman" w:eastAsia="Times New Roman" w:hAnsi="Times New Roman" w:cs="Times New Roman"/>
          <w:sz w:val="24"/>
          <w:szCs w:val="24"/>
        </w:rPr>
        <w:t xml:space="preserve"> võrreldes 202</w:t>
      </w:r>
      <w:r w:rsidR="7636D9DB" w:rsidRPr="630ECEC8">
        <w:rPr>
          <w:rFonts w:ascii="Times New Roman" w:eastAsia="Times New Roman" w:hAnsi="Times New Roman" w:cs="Times New Roman"/>
          <w:sz w:val="24"/>
          <w:szCs w:val="24"/>
        </w:rPr>
        <w:t>2</w:t>
      </w:r>
      <w:r w:rsidR="49457D41" w:rsidRPr="630ECEC8">
        <w:rPr>
          <w:rFonts w:ascii="Times New Roman" w:eastAsia="Times New Roman" w:hAnsi="Times New Roman" w:cs="Times New Roman"/>
          <w:sz w:val="24"/>
          <w:szCs w:val="24"/>
        </w:rPr>
        <w:t>.</w:t>
      </w:r>
      <w:r w:rsidR="58BCB413" w:rsidRPr="630ECEC8">
        <w:rPr>
          <w:rFonts w:ascii="Times New Roman" w:eastAsia="Times New Roman" w:hAnsi="Times New Roman" w:cs="Times New Roman"/>
          <w:sz w:val="24"/>
          <w:szCs w:val="24"/>
        </w:rPr>
        <w:t xml:space="preserve"> </w:t>
      </w:r>
      <w:r w:rsidR="49457D41" w:rsidRPr="630ECEC8">
        <w:rPr>
          <w:rFonts w:ascii="Times New Roman" w:eastAsia="Times New Roman" w:hAnsi="Times New Roman" w:cs="Times New Roman"/>
          <w:sz w:val="24"/>
          <w:szCs w:val="24"/>
        </w:rPr>
        <w:t>aastaga</w:t>
      </w:r>
      <w:r w:rsidR="7F131563" w:rsidRPr="630ECEC8">
        <w:rPr>
          <w:rFonts w:ascii="Times New Roman" w:eastAsia="Times New Roman" w:hAnsi="Times New Roman" w:cs="Times New Roman"/>
          <w:sz w:val="24"/>
          <w:szCs w:val="24"/>
        </w:rPr>
        <w:t xml:space="preserve"> järgmiselt:</w:t>
      </w:r>
    </w:p>
    <w:p w14:paraId="4C881C30" w14:textId="5946831C" w:rsidR="55E2CC43" w:rsidRDefault="507B181C" w:rsidP="00D92D1F">
      <w:pPr>
        <w:pStyle w:val="Loendilik"/>
        <w:numPr>
          <w:ilvl w:val="0"/>
          <w:numId w:val="16"/>
        </w:numPr>
        <w:spacing w:after="0" w:line="240" w:lineRule="auto"/>
        <w:jc w:val="both"/>
        <w:rPr>
          <w:rFonts w:ascii="Times New Roman" w:eastAsia="Times New Roman" w:hAnsi="Times New Roman" w:cs="Times New Roman"/>
          <w:color w:val="000000" w:themeColor="text1"/>
          <w:sz w:val="24"/>
          <w:szCs w:val="24"/>
        </w:rPr>
      </w:pPr>
      <w:r w:rsidRPr="630ECEC8">
        <w:rPr>
          <w:rFonts w:ascii="Times New Roman" w:eastAsia="Times New Roman" w:hAnsi="Times New Roman" w:cs="Times New Roman"/>
          <w:color w:val="000000" w:themeColor="text1"/>
          <w:sz w:val="24"/>
          <w:szCs w:val="24"/>
        </w:rPr>
        <w:t>2030. aastal jääb samaks võrreldes 2022. aastaga ehk</w:t>
      </w:r>
      <w:r w:rsidR="4DA20C20" w:rsidRPr="630ECEC8">
        <w:rPr>
          <w:rFonts w:ascii="Times New Roman" w:eastAsia="Times New Roman" w:hAnsi="Times New Roman" w:cs="Times New Roman"/>
          <w:color w:val="000000" w:themeColor="text1"/>
          <w:sz w:val="24"/>
          <w:szCs w:val="24"/>
        </w:rPr>
        <w:t xml:space="preserve"> </w:t>
      </w:r>
      <w:r w:rsidR="002C01DD" w:rsidRPr="630ECEC8">
        <w:rPr>
          <w:rFonts w:ascii="Times New Roman" w:eastAsia="Times New Roman" w:hAnsi="Times New Roman" w:cs="Times New Roman"/>
          <w:sz w:val="24"/>
          <w:szCs w:val="24"/>
        </w:rPr>
        <w:t>–</w:t>
      </w:r>
      <w:r w:rsidRPr="630ECEC8">
        <w:rPr>
          <w:rFonts w:ascii="Times New Roman" w:eastAsia="Times New Roman" w:hAnsi="Times New Roman" w:cs="Times New Roman"/>
          <w:color w:val="000000" w:themeColor="text1"/>
          <w:sz w:val="24"/>
          <w:szCs w:val="24"/>
        </w:rPr>
        <w:t>71% võrreldes 1990. aastaga;</w:t>
      </w:r>
    </w:p>
    <w:p w14:paraId="1DC1D960" w14:textId="5FC67178" w:rsidR="55E2CC43" w:rsidRDefault="2AC9E966" w:rsidP="00D92D1F">
      <w:pPr>
        <w:pStyle w:val="Loendilik"/>
        <w:numPr>
          <w:ilvl w:val="0"/>
          <w:numId w:val="16"/>
        </w:numPr>
        <w:spacing w:afterAutospacing="1" w:line="240" w:lineRule="auto"/>
        <w:rPr>
          <w:rFonts w:ascii="Times New Roman" w:eastAsia="Times New Roman" w:hAnsi="Times New Roman" w:cs="Times New Roman"/>
          <w:color w:val="000000" w:themeColor="text1"/>
          <w:sz w:val="24"/>
          <w:szCs w:val="24"/>
        </w:rPr>
      </w:pPr>
      <w:r w:rsidRPr="656C2244">
        <w:rPr>
          <w:rFonts w:ascii="Times New Roman" w:eastAsia="Times New Roman" w:hAnsi="Times New Roman" w:cs="Times New Roman"/>
          <w:color w:val="000000" w:themeColor="text1"/>
          <w:sz w:val="24"/>
          <w:szCs w:val="24"/>
        </w:rPr>
        <w:t xml:space="preserve">2035. aastaks </w:t>
      </w:r>
      <w:r w:rsidR="002C01DD" w:rsidRPr="630ECEC8">
        <w:rPr>
          <w:rFonts w:ascii="Times New Roman" w:eastAsia="Times New Roman" w:hAnsi="Times New Roman" w:cs="Times New Roman"/>
          <w:sz w:val="24"/>
          <w:szCs w:val="24"/>
        </w:rPr>
        <w:t>–</w:t>
      </w:r>
      <w:r w:rsidRPr="656C2244">
        <w:rPr>
          <w:rFonts w:ascii="Times New Roman" w:eastAsia="Times New Roman" w:hAnsi="Times New Roman" w:cs="Times New Roman"/>
          <w:color w:val="000000" w:themeColor="text1"/>
          <w:sz w:val="24"/>
          <w:szCs w:val="24"/>
        </w:rPr>
        <w:t xml:space="preserve">16% võrreldes 2022. aastaga ehk </w:t>
      </w:r>
      <w:r w:rsidR="002C01DD" w:rsidRPr="630ECEC8">
        <w:rPr>
          <w:rFonts w:ascii="Times New Roman" w:eastAsia="Times New Roman" w:hAnsi="Times New Roman" w:cs="Times New Roman"/>
          <w:sz w:val="24"/>
          <w:szCs w:val="24"/>
        </w:rPr>
        <w:t>–</w:t>
      </w:r>
      <w:r w:rsidRPr="656C2244">
        <w:rPr>
          <w:rFonts w:ascii="Times New Roman" w:eastAsia="Times New Roman" w:hAnsi="Times New Roman" w:cs="Times New Roman"/>
          <w:color w:val="000000" w:themeColor="text1"/>
          <w:sz w:val="24"/>
          <w:szCs w:val="24"/>
        </w:rPr>
        <w:t>76% võrreldes 1990. aastaga;</w:t>
      </w:r>
    </w:p>
    <w:p w14:paraId="2383E9B1" w14:textId="5207D275" w:rsidR="2C769C20" w:rsidRDefault="2AC9E966" w:rsidP="00D92D1F">
      <w:pPr>
        <w:pStyle w:val="Loendilik"/>
        <w:numPr>
          <w:ilvl w:val="0"/>
          <w:numId w:val="16"/>
        </w:numPr>
        <w:spacing w:after="0" w:line="240" w:lineRule="auto"/>
        <w:rPr>
          <w:rFonts w:ascii="Times New Roman" w:eastAsia="Times New Roman" w:hAnsi="Times New Roman" w:cs="Times New Roman"/>
          <w:color w:val="000000" w:themeColor="text1"/>
          <w:sz w:val="24"/>
          <w:szCs w:val="24"/>
        </w:rPr>
      </w:pPr>
      <w:r w:rsidRPr="656C2244">
        <w:rPr>
          <w:rFonts w:ascii="Times New Roman" w:eastAsia="Times New Roman" w:hAnsi="Times New Roman" w:cs="Times New Roman"/>
          <w:color w:val="000000" w:themeColor="text1"/>
          <w:sz w:val="24"/>
          <w:szCs w:val="24"/>
        </w:rPr>
        <w:t xml:space="preserve">2040. aastaks </w:t>
      </w:r>
      <w:r w:rsidR="002C01DD" w:rsidRPr="630ECEC8">
        <w:rPr>
          <w:rFonts w:ascii="Times New Roman" w:eastAsia="Times New Roman" w:hAnsi="Times New Roman" w:cs="Times New Roman"/>
          <w:sz w:val="24"/>
          <w:szCs w:val="24"/>
        </w:rPr>
        <w:t>–</w:t>
      </w:r>
      <w:r w:rsidRPr="656C2244">
        <w:rPr>
          <w:rFonts w:ascii="Times New Roman" w:eastAsia="Times New Roman" w:hAnsi="Times New Roman" w:cs="Times New Roman"/>
          <w:color w:val="000000" w:themeColor="text1"/>
          <w:sz w:val="24"/>
          <w:szCs w:val="24"/>
        </w:rPr>
        <w:t xml:space="preserve">37% võrreldes 2022. aastaga ehk </w:t>
      </w:r>
      <w:r w:rsidR="002C01DD" w:rsidRPr="630ECEC8">
        <w:rPr>
          <w:rFonts w:ascii="Times New Roman" w:eastAsia="Times New Roman" w:hAnsi="Times New Roman" w:cs="Times New Roman"/>
          <w:sz w:val="24"/>
          <w:szCs w:val="24"/>
        </w:rPr>
        <w:t>–</w:t>
      </w:r>
      <w:r w:rsidRPr="656C2244">
        <w:rPr>
          <w:rFonts w:ascii="Times New Roman" w:eastAsia="Times New Roman" w:hAnsi="Times New Roman" w:cs="Times New Roman"/>
          <w:color w:val="000000" w:themeColor="text1"/>
          <w:sz w:val="24"/>
          <w:szCs w:val="24"/>
        </w:rPr>
        <w:t xml:space="preserve">82% võrreldes 1990. </w:t>
      </w:r>
      <w:r w:rsidR="55E2CC43" w:rsidRPr="605F7583" w:rsidDel="2AC9E966">
        <w:rPr>
          <w:rFonts w:ascii="Times New Roman" w:eastAsia="Times New Roman" w:hAnsi="Times New Roman" w:cs="Times New Roman"/>
          <w:color w:val="000000" w:themeColor="text1"/>
          <w:sz w:val="24"/>
          <w:szCs w:val="24"/>
        </w:rPr>
        <w:t>a</w:t>
      </w:r>
      <w:r w:rsidRPr="605F7583">
        <w:rPr>
          <w:rFonts w:ascii="Times New Roman" w:eastAsia="Times New Roman" w:hAnsi="Times New Roman" w:cs="Times New Roman"/>
          <w:color w:val="000000" w:themeColor="text1"/>
          <w:sz w:val="24"/>
          <w:szCs w:val="24"/>
        </w:rPr>
        <w:t>astaga.</w:t>
      </w:r>
    </w:p>
    <w:p w14:paraId="1C104A71" w14:textId="25D8CC92" w:rsidR="55E2CC43" w:rsidRDefault="55E2CC43" w:rsidP="00D92D1F">
      <w:pPr>
        <w:spacing w:after="0" w:line="240" w:lineRule="auto"/>
        <w:rPr>
          <w:rFonts w:ascii="Times New Roman" w:eastAsia="Times New Roman" w:hAnsi="Times New Roman" w:cs="Times New Roman"/>
          <w:color w:val="000000" w:themeColor="text1"/>
          <w:sz w:val="24"/>
          <w:szCs w:val="24"/>
        </w:rPr>
      </w:pPr>
    </w:p>
    <w:p w14:paraId="328A79B7" w14:textId="1121C513" w:rsidR="55E2CC43" w:rsidRDefault="51FDF59B" w:rsidP="00D92D1F">
      <w:pPr>
        <w:spacing w:after="0" w:line="240" w:lineRule="auto"/>
        <w:rPr>
          <w:rFonts w:ascii="Times New Roman" w:eastAsia="Times New Roman" w:hAnsi="Times New Roman" w:cs="Times New Roman"/>
          <w:color w:val="000000" w:themeColor="text1"/>
          <w:sz w:val="24"/>
          <w:szCs w:val="24"/>
        </w:rPr>
      </w:pPr>
      <w:r w:rsidRPr="630ECEC8">
        <w:rPr>
          <w:rFonts w:ascii="Times New Roman" w:eastAsia="Times New Roman" w:hAnsi="Times New Roman" w:cs="Times New Roman"/>
          <w:color w:val="000000" w:themeColor="text1"/>
          <w:sz w:val="24"/>
          <w:szCs w:val="24"/>
        </w:rPr>
        <w:t xml:space="preserve">Hoonete sektori eesmärkide indikatiivsed sihttasemed </w:t>
      </w:r>
      <w:r w:rsidRPr="00777238">
        <w:rPr>
          <w:rFonts w:ascii="Times New Roman" w:eastAsia="Times New Roman" w:hAnsi="Times New Roman" w:cs="Times New Roman"/>
          <w:color w:val="000000" w:themeColor="text1"/>
          <w:sz w:val="24"/>
          <w:szCs w:val="24"/>
        </w:rPr>
        <w:t>CO</w:t>
      </w:r>
      <w:r w:rsidRPr="00777238">
        <w:rPr>
          <w:rFonts w:ascii="Times New Roman" w:eastAsia="Times New Roman" w:hAnsi="Times New Roman" w:cs="Times New Roman"/>
          <w:color w:val="000000" w:themeColor="text1"/>
          <w:sz w:val="24"/>
          <w:szCs w:val="24"/>
          <w:vertAlign w:val="subscript"/>
        </w:rPr>
        <w:t>2</w:t>
      </w:r>
      <w:r w:rsidRPr="00777238">
        <w:rPr>
          <w:rFonts w:ascii="Times New Roman" w:eastAsia="Times New Roman" w:hAnsi="Times New Roman" w:cs="Times New Roman"/>
          <w:color w:val="000000" w:themeColor="text1"/>
          <w:sz w:val="24"/>
          <w:szCs w:val="24"/>
        </w:rPr>
        <w:t xml:space="preserve"> ekvivalenttonnides</w:t>
      </w:r>
      <w:r w:rsidRPr="630ECEC8">
        <w:rPr>
          <w:rFonts w:ascii="Times New Roman" w:eastAsia="Times New Roman" w:hAnsi="Times New Roman" w:cs="Times New Roman"/>
          <w:color w:val="000000" w:themeColor="text1"/>
          <w:sz w:val="24"/>
          <w:szCs w:val="24"/>
        </w:rPr>
        <w:t xml:space="preserve"> on järgmised:</w:t>
      </w:r>
    </w:p>
    <w:p w14:paraId="2EEB230D" w14:textId="19EE55E4" w:rsidR="55E2CC43" w:rsidRPr="00777238" w:rsidRDefault="51FDF59B" w:rsidP="00D92D1F">
      <w:pPr>
        <w:spacing w:after="0" w:line="240" w:lineRule="auto"/>
        <w:jc w:val="both"/>
        <w:rPr>
          <w:rFonts w:ascii="Times New Roman" w:eastAsia="Times New Roman" w:hAnsi="Times New Roman" w:cs="Times New Roman"/>
          <w:color w:val="000000" w:themeColor="text1"/>
          <w:sz w:val="24"/>
          <w:szCs w:val="24"/>
        </w:rPr>
      </w:pPr>
      <w:r w:rsidRPr="630ECEC8">
        <w:rPr>
          <w:rFonts w:ascii="Times New Roman" w:eastAsia="Times New Roman" w:hAnsi="Times New Roman" w:cs="Times New Roman"/>
          <w:color w:val="000000" w:themeColor="text1"/>
          <w:sz w:val="24"/>
          <w:szCs w:val="24"/>
        </w:rPr>
        <w:t xml:space="preserve">1) 2030. aastaks </w:t>
      </w:r>
      <w:r w:rsidR="784F4182" w:rsidRPr="630ECEC8">
        <w:rPr>
          <w:rFonts w:ascii="Times New Roman" w:eastAsia="Times New Roman" w:hAnsi="Times New Roman" w:cs="Times New Roman"/>
          <w:color w:val="000000" w:themeColor="text1"/>
          <w:sz w:val="24"/>
          <w:szCs w:val="24"/>
        </w:rPr>
        <w:t>369</w:t>
      </w:r>
      <w:r w:rsidR="6F447674" w:rsidRPr="630ECEC8">
        <w:rPr>
          <w:rFonts w:ascii="Times New Roman" w:eastAsia="Times New Roman" w:hAnsi="Times New Roman" w:cs="Times New Roman"/>
          <w:color w:val="000000" w:themeColor="text1"/>
          <w:sz w:val="24"/>
          <w:szCs w:val="24"/>
        </w:rPr>
        <w:t xml:space="preserve"> </w:t>
      </w:r>
      <w:r w:rsidR="784F4182" w:rsidRPr="00777238">
        <w:rPr>
          <w:rFonts w:ascii="Times New Roman" w:eastAsia="Times New Roman" w:hAnsi="Times New Roman" w:cs="Times New Roman"/>
          <w:color w:val="000000" w:themeColor="text1"/>
          <w:sz w:val="24"/>
          <w:szCs w:val="24"/>
        </w:rPr>
        <w:t>84</w:t>
      </w:r>
      <w:r w:rsidR="5EA89A38" w:rsidRPr="00777238">
        <w:rPr>
          <w:rFonts w:ascii="Times New Roman" w:eastAsia="Times New Roman" w:hAnsi="Times New Roman" w:cs="Times New Roman"/>
          <w:color w:val="000000" w:themeColor="text1"/>
          <w:sz w:val="24"/>
          <w:szCs w:val="24"/>
        </w:rPr>
        <w:t>0</w:t>
      </w:r>
      <w:r w:rsidRPr="00777238">
        <w:rPr>
          <w:rFonts w:ascii="Times New Roman" w:eastAsia="Times New Roman" w:hAnsi="Times New Roman" w:cs="Times New Roman"/>
          <w:color w:val="000000" w:themeColor="text1"/>
          <w:sz w:val="24"/>
          <w:szCs w:val="24"/>
        </w:rPr>
        <w:t xml:space="preserve"> t CO</w:t>
      </w:r>
      <w:r w:rsidRPr="00777238">
        <w:rPr>
          <w:rFonts w:ascii="Times New Roman" w:eastAsia="Times New Roman" w:hAnsi="Times New Roman" w:cs="Times New Roman"/>
          <w:color w:val="000000" w:themeColor="text1"/>
          <w:sz w:val="24"/>
          <w:szCs w:val="24"/>
          <w:vertAlign w:val="subscript"/>
        </w:rPr>
        <w:t>2</w:t>
      </w:r>
      <w:r w:rsidRPr="00777238">
        <w:rPr>
          <w:rFonts w:ascii="Times New Roman" w:eastAsia="Times New Roman" w:hAnsi="Times New Roman" w:cs="Times New Roman"/>
          <w:color w:val="000000" w:themeColor="text1"/>
          <w:sz w:val="24"/>
          <w:szCs w:val="24"/>
        </w:rPr>
        <w:t xml:space="preserve"> </w:t>
      </w:r>
      <w:proofErr w:type="spellStart"/>
      <w:r w:rsidRPr="00777238">
        <w:rPr>
          <w:rFonts w:ascii="Times New Roman" w:eastAsia="Times New Roman" w:hAnsi="Times New Roman" w:cs="Times New Roman"/>
          <w:color w:val="000000" w:themeColor="text1"/>
          <w:sz w:val="24"/>
          <w:szCs w:val="24"/>
        </w:rPr>
        <w:t>ekv</w:t>
      </w:r>
      <w:proofErr w:type="spellEnd"/>
      <w:r w:rsidR="004A5CD9" w:rsidRPr="00777238">
        <w:rPr>
          <w:rFonts w:ascii="Times New Roman" w:eastAsia="Times New Roman" w:hAnsi="Times New Roman" w:cs="Times New Roman"/>
          <w:color w:val="000000" w:themeColor="text1"/>
          <w:sz w:val="24"/>
          <w:szCs w:val="24"/>
        </w:rPr>
        <w:t>;</w:t>
      </w:r>
    </w:p>
    <w:p w14:paraId="232B8E73" w14:textId="2B7F0A50" w:rsidR="55E2CC43" w:rsidRPr="00777238" w:rsidRDefault="51FDF59B" w:rsidP="00D92D1F">
      <w:pPr>
        <w:spacing w:after="0" w:line="240" w:lineRule="auto"/>
        <w:rPr>
          <w:rFonts w:ascii="Times New Roman" w:eastAsia="Times New Roman" w:hAnsi="Times New Roman" w:cs="Times New Roman"/>
          <w:color w:val="000000" w:themeColor="text1"/>
          <w:sz w:val="24"/>
          <w:szCs w:val="24"/>
        </w:rPr>
      </w:pPr>
      <w:r w:rsidRPr="00777238">
        <w:rPr>
          <w:rFonts w:ascii="Times New Roman" w:eastAsia="Times New Roman" w:hAnsi="Times New Roman" w:cs="Times New Roman"/>
          <w:color w:val="000000" w:themeColor="text1"/>
          <w:sz w:val="24"/>
          <w:szCs w:val="24"/>
        </w:rPr>
        <w:t xml:space="preserve">2) 2035. aastaks </w:t>
      </w:r>
      <w:r w:rsidR="5D3B4AEF" w:rsidRPr="00777238">
        <w:rPr>
          <w:rFonts w:ascii="Times New Roman" w:eastAsia="Times New Roman" w:hAnsi="Times New Roman" w:cs="Times New Roman"/>
          <w:color w:val="000000" w:themeColor="text1"/>
          <w:sz w:val="24"/>
          <w:szCs w:val="24"/>
        </w:rPr>
        <w:t>307</w:t>
      </w:r>
      <w:r w:rsidR="702CEC54" w:rsidRPr="00777238">
        <w:rPr>
          <w:rFonts w:ascii="Times New Roman" w:eastAsia="Times New Roman" w:hAnsi="Times New Roman" w:cs="Times New Roman"/>
          <w:color w:val="000000" w:themeColor="text1"/>
          <w:sz w:val="24"/>
          <w:szCs w:val="24"/>
        </w:rPr>
        <w:t xml:space="preserve"> </w:t>
      </w:r>
      <w:r w:rsidR="5D3B4AEF" w:rsidRPr="00777238">
        <w:rPr>
          <w:rFonts w:ascii="Times New Roman" w:eastAsia="Times New Roman" w:hAnsi="Times New Roman" w:cs="Times New Roman"/>
          <w:color w:val="000000" w:themeColor="text1"/>
          <w:sz w:val="24"/>
          <w:szCs w:val="24"/>
        </w:rPr>
        <w:t>50</w:t>
      </w:r>
      <w:r w:rsidR="46BF0E0B" w:rsidRPr="00777238">
        <w:rPr>
          <w:rFonts w:ascii="Times New Roman" w:eastAsia="Times New Roman" w:hAnsi="Times New Roman" w:cs="Times New Roman"/>
          <w:color w:val="000000" w:themeColor="text1"/>
          <w:sz w:val="24"/>
          <w:szCs w:val="24"/>
        </w:rPr>
        <w:t>0</w:t>
      </w:r>
      <w:r w:rsidRPr="00777238">
        <w:rPr>
          <w:rFonts w:ascii="Times New Roman" w:eastAsia="Times New Roman" w:hAnsi="Times New Roman" w:cs="Times New Roman"/>
          <w:color w:val="000000" w:themeColor="text1"/>
          <w:sz w:val="24"/>
          <w:szCs w:val="24"/>
        </w:rPr>
        <w:t xml:space="preserve"> t CO</w:t>
      </w:r>
      <w:r w:rsidRPr="00777238">
        <w:rPr>
          <w:rFonts w:ascii="Times New Roman" w:eastAsia="Times New Roman" w:hAnsi="Times New Roman" w:cs="Times New Roman"/>
          <w:color w:val="000000" w:themeColor="text1"/>
          <w:sz w:val="24"/>
          <w:szCs w:val="24"/>
          <w:vertAlign w:val="subscript"/>
        </w:rPr>
        <w:t>2</w:t>
      </w:r>
      <w:r w:rsidRPr="00777238">
        <w:rPr>
          <w:rFonts w:ascii="Times New Roman" w:eastAsia="Times New Roman" w:hAnsi="Times New Roman" w:cs="Times New Roman"/>
          <w:color w:val="000000" w:themeColor="text1"/>
          <w:sz w:val="24"/>
          <w:szCs w:val="24"/>
        </w:rPr>
        <w:t xml:space="preserve"> </w:t>
      </w:r>
      <w:proofErr w:type="spellStart"/>
      <w:r w:rsidRPr="00777238">
        <w:rPr>
          <w:rFonts w:ascii="Times New Roman" w:eastAsia="Times New Roman" w:hAnsi="Times New Roman" w:cs="Times New Roman"/>
          <w:color w:val="000000" w:themeColor="text1"/>
          <w:sz w:val="24"/>
          <w:szCs w:val="24"/>
        </w:rPr>
        <w:t>ekv</w:t>
      </w:r>
      <w:proofErr w:type="spellEnd"/>
      <w:r w:rsidR="004A5CD9" w:rsidRPr="00777238">
        <w:rPr>
          <w:rFonts w:ascii="Times New Roman" w:eastAsia="Times New Roman" w:hAnsi="Times New Roman" w:cs="Times New Roman"/>
          <w:color w:val="000000" w:themeColor="text1"/>
          <w:sz w:val="24"/>
          <w:szCs w:val="24"/>
        </w:rPr>
        <w:t>;</w:t>
      </w:r>
    </w:p>
    <w:p w14:paraId="04232074" w14:textId="069C0FD0" w:rsidR="55E2CC43" w:rsidRDefault="51FDF59B" w:rsidP="00D92D1F">
      <w:pPr>
        <w:spacing w:after="0" w:line="240" w:lineRule="auto"/>
        <w:rPr>
          <w:rFonts w:ascii="Times New Roman" w:eastAsia="Times New Roman" w:hAnsi="Times New Roman" w:cs="Times New Roman"/>
          <w:color w:val="000000" w:themeColor="text1"/>
          <w:sz w:val="24"/>
          <w:szCs w:val="24"/>
        </w:rPr>
      </w:pPr>
      <w:r w:rsidRPr="00777238">
        <w:rPr>
          <w:rFonts w:ascii="Times New Roman" w:eastAsia="Times New Roman" w:hAnsi="Times New Roman" w:cs="Times New Roman"/>
          <w:color w:val="000000" w:themeColor="text1"/>
          <w:sz w:val="24"/>
          <w:szCs w:val="24"/>
        </w:rPr>
        <w:t xml:space="preserve">3) 2040. aastaks </w:t>
      </w:r>
      <w:r w:rsidR="7ED892AD" w:rsidRPr="00777238">
        <w:rPr>
          <w:rFonts w:ascii="Times New Roman" w:eastAsia="Times New Roman" w:hAnsi="Times New Roman" w:cs="Times New Roman"/>
          <w:color w:val="000000" w:themeColor="text1"/>
          <w:sz w:val="24"/>
          <w:szCs w:val="24"/>
        </w:rPr>
        <w:t>231</w:t>
      </w:r>
      <w:r w:rsidR="0738F2B4" w:rsidRPr="00777238">
        <w:rPr>
          <w:rFonts w:ascii="Times New Roman" w:eastAsia="Times New Roman" w:hAnsi="Times New Roman" w:cs="Times New Roman"/>
          <w:color w:val="000000" w:themeColor="text1"/>
          <w:sz w:val="24"/>
          <w:szCs w:val="24"/>
        </w:rPr>
        <w:t xml:space="preserve"> </w:t>
      </w:r>
      <w:r w:rsidR="7ED892AD" w:rsidRPr="00777238">
        <w:rPr>
          <w:rFonts w:ascii="Times New Roman" w:eastAsia="Times New Roman" w:hAnsi="Times New Roman" w:cs="Times New Roman"/>
          <w:color w:val="000000" w:themeColor="text1"/>
          <w:sz w:val="24"/>
          <w:szCs w:val="24"/>
        </w:rPr>
        <w:t>10</w:t>
      </w:r>
      <w:r w:rsidR="402BDB3C" w:rsidRPr="00777238">
        <w:rPr>
          <w:rFonts w:ascii="Times New Roman" w:eastAsia="Times New Roman" w:hAnsi="Times New Roman" w:cs="Times New Roman"/>
          <w:color w:val="000000" w:themeColor="text1"/>
          <w:sz w:val="24"/>
          <w:szCs w:val="24"/>
        </w:rPr>
        <w:t>0</w:t>
      </w:r>
      <w:r w:rsidRPr="00777238">
        <w:rPr>
          <w:rFonts w:ascii="Times New Roman" w:eastAsia="Times New Roman" w:hAnsi="Times New Roman" w:cs="Times New Roman"/>
          <w:color w:val="000000" w:themeColor="text1"/>
          <w:sz w:val="24"/>
          <w:szCs w:val="24"/>
        </w:rPr>
        <w:t xml:space="preserve"> t CO</w:t>
      </w:r>
      <w:r w:rsidRPr="00777238">
        <w:rPr>
          <w:rFonts w:ascii="Times New Roman" w:eastAsia="Times New Roman" w:hAnsi="Times New Roman" w:cs="Times New Roman"/>
          <w:color w:val="000000" w:themeColor="text1"/>
          <w:sz w:val="24"/>
          <w:szCs w:val="24"/>
          <w:vertAlign w:val="subscript"/>
        </w:rPr>
        <w:t>2</w:t>
      </w:r>
      <w:r w:rsidRPr="00777238">
        <w:rPr>
          <w:rFonts w:ascii="Times New Roman" w:eastAsia="Times New Roman" w:hAnsi="Times New Roman" w:cs="Times New Roman"/>
          <w:color w:val="000000" w:themeColor="text1"/>
          <w:sz w:val="24"/>
          <w:szCs w:val="24"/>
        </w:rPr>
        <w:t xml:space="preserve"> </w:t>
      </w:r>
      <w:proofErr w:type="spellStart"/>
      <w:r w:rsidRPr="00777238">
        <w:rPr>
          <w:rFonts w:ascii="Times New Roman" w:eastAsia="Times New Roman" w:hAnsi="Times New Roman" w:cs="Times New Roman"/>
          <w:color w:val="000000" w:themeColor="text1"/>
          <w:sz w:val="24"/>
          <w:szCs w:val="24"/>
        </w:rPr>
        <w:t>ekv</w:t>
      </w:r>
      <w:proofErr w:type="spellEnd"/>
      <w:r w:rsidRPr="00777238">
        <w:rPr>
          <w:rFonts w:ascii="Times New Roman" w:eastAsia="Times New Roman" w:hAnsi="Times New Roman" w:cs="Times New Roman"/>
          <w:color w:val="000000" w:themeColor="text1"/>
          <w:sz w:val="24"/>
          <w:szCs w:val="24"/>
        </w:rPr>
        <w:t>.</w:t>
      </w:r>
    </w:p>
    <w:p w14:paraId="6FB3DAE4" w14:textId="33195404" w:rsidR="029DC1DD" w:rsidRDefault="029DC1DD" w:rsidP="00D92D1F">
      <w:pPr>
        <w:spacing w:after="0" w:line="240" w:lineRule="auto"/>
        <w:rPr>
          <w:rFonts w:ascii="Times New Roman" w:eastAsia="Times New Roman" w:hAnsi="Times New Roman" w:cs="Times New Roman"/>
          <w:color w:val="000000" w:themeColor="text1"/>
          <w:sz w:val="24"/>
          <w:szCs w:val="24"/>
        </w:rPr>
      </w:pPr>
    </w:p>
    <w:p w14:paraId="5747AFA4" w14:textId="2C176140" w:rsidR="55E2CC43" w:rsidRDefault="51FDF59B" w:rsidP="00D92D1F">
      <w:pPr>
        <w:spacing w:after="0" w:line="240" w:lineRule="auto"/>
        <w:jc w:val="both"/>
        <w:rPr>
          <w:rFonts w:ascii="Times New Roman" w:eastAsia="Times New Roman" w:hAnsi="Times New Roman" w:cs="Times New Roman"/>
          <w:color w:val="000000" w:themeColor="text1"/>
          <w:sz w:val="24"/>
          <w:szCs w:val="24"/>
        </w:rPr>
      </w:pPr>
      <w:r w:rsidRPr="630ECEC8">
        <w:rPr>
          <w:rFonts w:ascii="Times New Roman" w:eastAsia="Times New Roman" w:hAnsi="Times New Roman" w:cs="Times New Roman"/>
          <w:color w:val="000000" w:themeColor="text1"/>
          <w:sz w:val="24"/>
          <w:szCs w:val="24"/>
        </w:rPr>
        <w:t>Sihttasemed on indikatiivsed ja muutuvad ajas</w:t>
      </w:r>
      <w:r w:rsidR="58BCB413" w:rsidRPr="630ECEC8">
        <w:rPr>
          <w:rFonts w:ascii="Times New Roman" w:eastAsia="Times New Roman" w:hAnsi="Times New Roman" w:cs="Times New Roman"/>
          <w:color w:val="000000" w:themeColor="text1"/>
          <w:sz w:val="24"/>
          <w:szCs w:val="24"/>
        </w:rPr>
        <w:t>,</w:t>
      </w:r>
      <w:r w:rsidRPr="630ECEC8">
        <w:rPr>
          <w:rFonts w:ascii="Times New Roman" w:eastAsia="Times New Roman" w:hAnsi="Times New Roman" w:cs="Times New Roman"/>
          <w:color w:val="000000" w:themeColor="text1"/>
          <w:sz w:val="24"/>
          <w:szCs w:val="24"/>
        </w:rPr>
        <w:t xml:space="preserve"> kuna KHG arvestamise ja inventuuri pidevast arendamisest võivad võrdluseks olevate baasaastate heitkogused muutuda. Arenduste käigus võib täpsustuda metoodika, kasutatud algandmed või muutuda eriheitetegurid.</w:t>
      </w:r>
    </w:p>
    <w:p w14:paraId="493BE29A" w14:textId="4EC4843F" w:rsidR="24D7EC51" w:rsidRDefault="24D7EC51" w:rsidP="00D92D1F">
      <w:pPr>
        <w:spacing w:after="0" w:line="240" w:lineRule="auto"/>
        <w:rPr>
          <w:rFonts w:ascii="Times New Roman" w:eastAsia="Times New Roman" w:hAnsi="Times New Roman" w:cs="Times New Roman"/>
          <w:color w:val="000000" w:themeColor="text1"/>
          <w:sz w:val="24"/>
          <w:szCs w:val="24"/>
        </w:rPr>
      </w:pPr>
    </w:p>
    <w:p w14:paraId="2A4FAB12" w14:textId="1E23765F" w:rsidR="55E2CC43" w:rsidRDefault="2DC0F4FA" w:rsidP="00D92D1F">
      <w:pPr>
        <w:spacing w:after="0" w:line="240" w:lineRule="auto"/>
        <w:jc w:val="both"/>
        <w:rPr>
          <w:rFonts w:ascii="Times New Roman" w:eastAsia="Times New Roman" w:hAnsi="Times New Roman" w:cs="Times New Roman"/>
          <w:sz w:val="24"/>
          <w:szCs w:val="24"/>
        </w:rPr>
      </w:pPr>
      <w:r w:rsidRPr="7D9B323B">
        <w:rPr>
          <w:rFonts w:ascii="Times New Roman" w:eastAsia="Times New Roman" w:hAnsi="Times New Roman" w:cs="Times New Roman"/>
          <w:sz w:val="24"/>
          <w:szCs w:val="24"/>
        </w:rPr>
        <w:t>Olemasolevate ja lisameetmete maht, kasvuhoonegaaside heite vähendamise potentsiaal ja rakendamise eest vastutav sektor on esitatud allolevas tabelis.</w:t>
      </w:r>
    </w:p>
    <w:p w14:paraId="1497FD7E" w14:textId="77777777" w:rsidR="00CB1B77" w:rsidRDefault="00CB1B77" w:rsidP="00D92D1F">
      <w:pPr>
        <w:spacing w:after="0" w:line="240" w:lineRule="auto"/>
        <w:jc w:val="both"/>
        <w:rPr>
          <w:rFonts w:ascii="Times New Roman" w:eastAsia="Times New Roman" w:hAnsi="Times New Roman" w:cs="Times New Roman"/>
          <w:sz w:val="24"/>
          <w:szCs w:val="24"/>
        </w:rPr>
      </w:pPr>
    </w:p>
    <w:p w14:paraId="06570FF1" w14:textId="34B43A44" w:rsidR="00036115" w:rsidRDefault="00036115" w:rsidP="00036115">
      <w:pPr>
        <w:pStyle w:val="Pealdis"/>
        <w:keepNext/>
      </w:pPr>
      <w:r>
        <w:t xml:space="preserve">Tabel </w:t>
      </w:r>
      <w:r>
        <w:fldChar w:fldCharType="begin"/>
      </w:r>
      <w:r>
        <w:instrText xml:space="preserve"> SEQ Tabel \* ARABIC </w:instrText>
      </w:r>
      <w:r>
        <w:fldChar w:fldCharType="separate"/>
      </w:r>
      <w:r>
        <w:rPr>
          <w:noProof/>
        </w:rPr>
        <w:t>3</w:t>
      </w:r>
      <w:r>
        <w:fldChar w:fldCharType="end"/>
      </w:r>
      <w:r w:rsidRPr="00BE3C6E">
        <w:t>. Olemasolevad ja lisameetmed hoonete sektori kasvuhoonegaaside heite vähendamiseks.</w:t>
      </w:r>
    </w:p>
    <w:tbl>
      <w:tblPr>
        <w:tblStyle w:val="Kontuurtabel"/>
        <w:tblW w:w="9192"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835"/>
        <w:gridCol w:w="1418"/>
        <w:gridCol w:w="1559"/>
        <w:gridCol w:w="1316"/>
        <w:gridCol w:w="1532"/>
        <w:gridCol w:w="1532"/>
      </w:tblGrid>
      <w:tr w:rsidR="00690982" w:rsidRPr="00BD6B58" w14:paraId="7CCF4233" w14:textId="77777777" w:rsidTr="630ECEC8">
        <w:trPr>
          <w:trHeight w:val="855"/>
        </w:trPr>
        <w:tc>
          <w:tcPr>
            <w:tcW w:w="1835" w:type="dxa"/>
            <w:vMerge w:val="restart"/>
            <w:tcBorders>
              <w:top w:val="single" w:sz="6" w:space="0" w:color="5B9BD5" w:themeColor="accent5"/>
              <w:left w:val="single" w:sz="6" w:space="0" w:color="5B9BD5" w:themeColor="accent5"/>
              <w:bottom w:val="single" w:sz="6" w:space="0" w:color="5B9BD5" w:themeColor="accent5"/>
              <w:right w:val="single" w:sz="6" w:space="0" w:color="5B9BD5" w:themeColor="accent5"/>
            </w:tcBorders>
            <w:shd w:val="clear" w:color="auto" w:fill="F2F2F2" w:themeFill="background1" w:themeFillShade="F2"/>
            <w:tcMar>
              <w:left w:w="135" w:type="dxa"/>
              <w:right w:w="135" w:type="dxa"/>
            </w:tcMar>
            <w:vAlign w:val="center"/>
          </w:tcPr>
          <w:p w14:paraId="4A8DF434" w14:textId="0253EC0D" w:rsidR="182FC7C6" w:rsidRPr="00BD6B58" w:rsidRDefault="3C4E075A" w:rsidP="00D92D1F">
            <w:pPr>
              <w:jc w:val="center"/>
              <w:rPr>
                <w:rFonts w:eastAsia="Arial"/>
                <w:b/>
                <w:bCs/>
                <w:color w:val="404040" w:themeColor="text1" w:themeTint="BF"/>
                <w:sz w:val="18"/>
                <w:szCs w:val="18"/>
              </w:rPr>
            </w:pPr>
            <w:r w:rsidRPr="630ECEC8">
              <w:rPr>
                <w:rFonts w:eastAsia="Arial"/>
                <w:b/>
                <w:bCs/>
                <w:color w:val="404040" w:themeColor="text1" w:themeTint="BF"/>
                <w:sz w:val="18"/>
                <w:szCs w:val="18"/>
              </w:rPr>
              <w:t>Meede</w:t>
            </w:r>
          </w:p>
        </w:tc>
        <w:tc>
          <w:tcPr>
            <w:tcW w:w="2977" w:type="dxa"/>
            <w:gridSpan w:val="2"/>
            <w:tcBorders>
              <w:top w:val="single" w:sz="6" w:space="0" w:color="5B9BD5" w:themeColor="accent5"/>
              <w:left w:val="single" w:sz="6" w:space="0" w:color="5B9BD5" w:themeColor="accent5"/>
              <w:bottom w:val="single" w:sz="6" w:space="0" w:color="5B9BD5" w:themeColor="accent5"/>
              <w:right w:val="single" w:sz="6" w:space="0" w:color="5B9BD5" w:themeColor="accent5"/>
            </w:tcBorders>
            <w:shd w:val="clear" w:color="auto" w:fill="F2F2F2" w:themeFill="background1" w:themeFillShade="F2"/>
            <w:tcMar>
              <w:left w:w="135" w:type="dxa"/>
              <w:right w:w="135" w:type="dxa"/>
            </w:tcMar>
            <w:vAlign w:val="center"/>
          </w:tcPr>
          <w:p w14:paraId="73A80815" w14:textId="403BC69A" w:rsidR="182FC7C6" w:rsidRPr="00BD6B58" w:rsidRDefault="3C4E075A" w:rsidP="00D92D1F">
            <w:pPr>
              <w:jc w:val="center"/>
              <w:rPr>
                <w:rFonts w:eastAsia="Arial"/>
                <w:b/>
                <w:bCs/>
                <w:color w:val="404040" w:themeColor="text1" w:themeTint="BF"/>
                <w:sz w:val="18"/>
                <w:szCs w:val="18"/>
              </w:rPr>
            </w:pPr>
            <w:r w:rsidRPr="630ECEC8">
              <w:rPr>
                <w:rFonts w:eastAsia="Arial"/>
                <w:b/>
                <w:bCs/>
                <w:color w:val="404040" w:themeColor="text1" w:themeTint="BF"/>
                <w:sz w:val="18"/>
                <w:szCs w:val="18"/>
              </w:rPr>
              <w:t>Heite vähend</w:t>
            </w:r>
            <w:r w:rsidR="27654AED" w:rsidRPr="630ECEC8">
              <w:rPr>
                <w:rFonts w:eastAsia="Arial"/>
                <w:b/>
                <w:bCs/>
                <w:color w:val="404040" w:themeColor="text1" w:themeTint="BF"/>
                <w:sz w:val="18"/>
                <w:szCs w:val="18"/>
              </w:rPr>
              <w:t>amise</w:t>
            </w:r>
            <w:r w:rsidRPr="630ECEC8">
              <w:rPr>
                <w:rFonts w:eastAsia="Arial"/>
                <w:b/>
                <w:bCs/>
                <w:color w:val="404040" w:themeColor="text1" w:themeTint="BF"/>
                <w:sz w:val="18"/>
                <w:szCs w:val="18"/>
              </w:rPr>
              <w:t xml:space="preserve"> </w:t>
            </w:r>
            <w:r w:rsidR="27972429" w:rsidRPr="630ECEC8">
              <w:rPr>
                <w:rFonts w:eastAsia="Arial"/>
                <w:b/>
                <w:bCs/>
                <w:color w:val="404040" w:themeColor="text1" w:themeTint="BF"/>
                <w:sz w:val="18"/>
                <w:szCs w:val="18"/>
              </w:rPr>
              <w:t>p</w:t>
            </w:r>
            <w:r w:rsidRPr="630ECEC8">
              <w:rPr>
                <w:rFonts w:eastAsia="Arial"/>
                <w:b/>
                <w:bCs/>
                <w:color w:val="404040" w:themeColor="text1" w:themeTint="BF"/>
                <w:sz w:val="18"/>
                <w:szCs w:val="18"/>
              </w:rPr>
              <w:t>otents</w:t>
            </w:r>
            <w:r w:rsidR="1321B92D" w:rsidRPr="630ECEC8">
              <w:rPr>
                <w:rFonts w:eastAsia="Arial"/>
                <w:b/>
                <w:bCs/>
                <w:color w:val="404040" w:themeColor="text1" w:themeTint="BF"/>
                <w:sz w:val="18"/>
                <w:szCs w:val="18"/>
              </w:rPr>
              <w:t>iaal</w:t>
            </w:r>
          </w:p>
        </w:tc>
        <w:tc>
          <w:tcPr>
            <w:tcW w:w="1316" w:type="dxa"/>
            <w:vMerge w:val="restart"/>
            <w:tcBorders>
              <w:top w:val="single" w:sz="6" w:space="0" w:color="5B9BD5" w:themeColor="accent5"/>
              <w:left w:val="single" w:sz="6" w:space="0" w:color="5B9BD5" w:themeColor="accent5"/>
              <w:bottom w:val="single" w:sz="6" w:space="0" w:color="5B9BD5" w:themeColor="accent5"/>
              <w:right w:val="single" w:sz="6" w:space="0" w:color="5B9BD5" w:themeColor="accent5"/>
            </w:tcBorders>
            <w:shd w:val="clear" w:color="auto" w:fill="F2F2F2" w:themeFill="background1" w:themeFillShade="F2"/>
            <w:tcMar>
              <w:left w:w="135" w:type="dxa"/>
              <w:right w:w="135" w:type="dxa"/>
            </w:tcMar>
            <w:vAlign w:val="center"/>
          </w:tcPr>
          <w:p w14:paraId="26B6A80A" w14:textId="1B44C46C" w:rsidR="182FC7C6" w:rsidRPr="00BD6B58" w:rsidRDefault="3C4E075A" w:rsidP="00D92D1F">
            <w:pPr>
              <w:jc w:val="center"/>
              <w:rPr>
                <w:rFonts w:eastAsia="Arial"/>
                <w:b/>
                <w:bCs/>
                <w:color w:val="404040" w:themeColor="text1" w:themeTint="BF"/>
                <w:sz w:val="18"/>
                <w:szCs w:val="18"/>
              </w:rPr>
            </w:pPr>
            <w:r w:rsidRPr="630ECEC8">
              <w:rPr>
                <w:rFonts w:eastAsia="Arial"/>
                <w:b/>
                <w:bCs/>
                <w:color w:val="404040" w:themeColor="text1" w:themeTint="BF"/>
                <w:sz w:val="18"/>
                <w:szCs w:val="18"/>
              </w:rPr>
              <w:t>M</w:t>
            </w:r>
            <w:r w:rsidR="20C130AE" w:rsidRPr="630ECEC8">
              <w:rPr>
                <w:rFonts w:eastAsia="Arial"/>
                <w:b/>
                <w:bCs/>
                <w:color w:val="404040" w:themeColor="text1" w:themeTint="BF"/>
                <w:sz w:val="18"/>
                <w:szCs w:val="18"/>
              </w:rPr>
              <w:t>eetme m</w:t>
            </w:r>
            <w:r w:rsidRPr="630ECEC8">
              <w:rPr>
                <w:rFonts w:eastAsia="Arial"/>
                <w:b/>
                <w:bCs/>
                <w:color w:val="404040" w:themeColor="text1" w:themeTint="BF"/>
                <w:sz w:val="18"/>
                <w:szCs w:val="18"/>
              </w:rPr>
              <w:t>aht</w:t>
            </w:r>
          </w:p>
        </w:tc>
        <w:tc>
          <w:tcPr>
            <w:tcW w:w="1532" w:type="dxa"/>
            <w:vMerge w:val="restart"/>
            <w:tcBorders>
              <w:top w:val="single" w:sz="6" w:space="0" w:color="5B9BD5" w:themeColor="accent5"/>
              <w:left w:val="single" w:sz="6" w:space="0" w:color="5B9BD5" w:themeColor="accent5"/>
              <w:bottom w:val="single" w:sz="6" w:space="0" w:color="5B9BD5" w:themeColor="accent5"/>
              <w:right w:val="single" w:sz="6" w:space="0" w:color="5B9BD5" w:themeColor="accent5"/>
            </w:tcBorders>
            <w:shd w:val="clear" w:color="auto" w:fill="F2F2F2" w:themeFill="background1" w:themeFillShade="F2"/>
            <w:tcMar>
              <w:left w:w="135" w:type="dxa"/>
              <w:right w:w="135" w:type="dxa"/>
            </w:tcMar>
            <w:vAlign w:val="center"/>
          </w:tcPr>
          <w:p w14:paraId="4E9A1748" w14:textId="596E94D0" w:rsidR="182FC7C6" w:rsidRPr="00BD6B58" w:rsidRDefault="3C4E075A" w:rsidP="00D92D1F">
            <w:pPr>
              <w:jc w:val="center"/>
              <w:rPr>
                <w:rFonts w:eastAsia="Arial"/>
                <w:b/>
                <w:bCs/>
                <w:color w:val="404040" w:themeColor="text1" w:themeTint="BF"/>
                <w:sz w:val="18"/>
                <w:szCs w:val="18"/>
              </w:rPr>
            </w:pPr>
            <w:r w:rsidRPr="630ECEC8">
              <w:rPr>
                <w:rFonts w:eastAsia="Arial"/>
                <w:b/>
                <w:bCs/>
                <w:color w:val="404040" w:themeColor="text1" w:themeTint="BF"/>
                <w:sz w:val="18"/>
                <w:szCs w:val="18"/>
              </w:rPr>
              <w:t>Olemas</w:t>
            </w:r>
            <w:r w:rsidR="5CA7A35D" w:rsidRPr="630ECEC8">
              <w:rPr>
                <w:rFonts w:eastAsia="Arial"/>
                <w:b/>
                <w:bCs/>
                <w:color w:val="404040" w:themeColor="text1" w:themeTint="BF"/>
                <w:sz w:val="18"/>
                <w:szCs w:val="18"/>
              </w:rPr>
              <w:t>olev või lisanduv meede</w:t>
            </w:r>
          </w:p>
        </w:tc>
        <w:tc>
          <w:tcPr>
            <w:tcW w:w="1532" w:type="dxa"/>
            <w:vMerge w:val="restart"/>
            <w:tcBorders>
              <w:top w:val="single" w:sz="6" w:space="0" w:color="5B9BD5" w:themeColor="accent5"/>
              <w:left w:val="single" w:sz="6" w:space="0" w:color="5B9BD5" w:themeColor="accent5"/>
              <w:bottom w:val="single" w:sz="6" w:space="0" w:color="5B9BD5" w:themeColor="accent5"/>
              <w:right w:val="single" w:sz="6" w:space="0" w:color="5B9BD5" w:themeColor="accent5"/>
            </w:tcBorders>
            <w:shd w:val="clear" w:color="auto" w:fill="F2F2F2" w:themeFill="background1" w:themeFillShade="F2"/>
            <w:tcMar>
              <w:left w:w="135" w:type="dxa"/>
              <w:right w:w="135" w:type="dxa"/>
            </w:tcMar>
            <w:vAlign w:val="center"/>
          </w:tcPr>
          <w:p w14:paraId="32E3B5C1" w14:textId="083CA14A" w:rsidR="53BCD576" w:rsidRPr="00BD6B58" w:rsidRDefault="715A270D" w:rsidP="00D92D1F">
            <w:pPr>
              <w:jc w:val="center"/>
              <w:rPr>
                <w:rFonts w:eastAsia="Arial"/>
                <w:b/>
                <w:bCs/>
                <w:color w:val="404040" w:themeColor="text1" w:themeTint="BF"/>
                <w:sz w:val="18"/>
                <w:szCs w:val="18"/>
              </w:rPr>
            </w:pPr>
            <w:r w:rsidRPr="630ECEC8">
              <w:rPr>
                <w:rFonts w:eastAsia="Arial"/>
                <w:b/>
                <w:bCs/>
                <w:color w:val="404040" w:themeColor="text1" w:themeTint="BF"/>
                <w:sz w:val="18"/>
                <w:szCs w:val="18"/>
              </w:rPr>
              <w:t>Vastutaja</w:t>
            </w:r>
          </w:p>
        </w:tc>
      </w:tr>
      <w:tr w:rsidR="00690982" w:rsidRPr="00BD6B58" w14:paraId="7D5BF8A3" w14:textId="77777777" w:rsidTr="630ECEC8">
        <w:trPr>
          <w:trHeight w:val="525"/>
        </w:trPr>
        <w:tc>
          <w:tcPr>
            <w:tcW w:w="1835" w:type="dxa"/>
            <w:vMerge/>
            <w:vAlign w:val="center"/>
          </w:tcPr>
          <w:p w14:paraId="20AB51E4" w14:textId="77777777" w:rsidR="00C21739" w:rsidRPr="00D92D1F" w:rsidRDefault="00C21739" w:rsidP="00E57547">
            <w:pPr>
              <w:rPr>
                <w:rFonts w:cstheme="minorHAnsi"/>
                <w:sz w:val="18"/>
                <w:szCs w:val="18"/>
              </w:rPr>
            </w:pPr>
          </w:p>
        </w:tc>
        <w:tc>
          <w:tcPr>
            <w:tcW w:w="1418"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shd w:val="clear" w:color="auto" w:fill="F2F2F2" w:themeFill="background1" w:themeFillShade="F2"/>
            <w:tcMar>
              <w:left w:w="135" w:type="dxa"/>
              <w:right w:w="135" w:type="dxa"/>
            </w:tcMar>
            <w:vAlign w:val="center"/>
          </w:tcPr>
          <w:p w14:paraId="0409144A" w14:textId="38A5B0E5" w:rsidR="182FC7C6" w:rsidRPr="00BD6B58" w:rsidRDefault="3C4E075A" w:rsidP="00D92D1F">
            <w:pPr>
              <w:jc w:val="center"/>
              <w:rPr>
                <w:rFonts w:eastAsia="Aptos Narrow"/>
                <w:b/>
                <w:bCs/>
                <w:color w:val="000000" w:themeColor="text1"/>
                <w:sz w:val="18"/>
                <w:szCs w:val="18"/>
              </w:rPr>
            </w:pPr>
            <w:r w:rsidRPr="630ECEC8">
              <w:rPr>
                <w:rFonts w:eastAsia="Aptos Narrow"/>
                <w:b/>
                <w:bCs/>
                <w:color w:val="000000" w:themeColor="text1"/>
                <w:sz w:val="18"/>
                <w:szCs w:val="18"/>
              </w:rPr>
              <w:t>t CO</w:t>
            </w:r>
            <w:r w:rsidRPr="630ECEC8">
              <w:rPr>
                <w:rFonts w:eastAsia="Aptos Narrow"/>
                <w:b/>
                <w:bCs/>
                <w:color w:val="000000" w:themeColor="text1"/>
                <w:sz w:val="18"/>
                <w:szCs w:val="18"/>
                <w:vertAlign w:val="subscript"/>
              </w:rPr>
              <w:t>2</w:t>
            </w:r>
            <w:r w:rsidRPr="630ECEC8">
              <w:rPr>
                <w:rFonts w:eastAsia="Aptos Narrow"/>
                <w:b/>
                <w:bCs/>
                <w:color w:val="000000" w:themeColor="text1"/>
                <w:sz w:val="18"/>
                <w:szCs w:val="18"/>
              </w:rPr>
              <w:t xml:space="preserve"> </w:t>
            </w:r>
            <w:proofErr w:type="spellStart"/>
            <w:r w:rsidRPr="630ECEC8">
              <w:rPr>
                <w:rFonts w:eastAsia="Aptos Narrow"/>
                <w:b/>
                <w:bCs/>
                <w:color w:val="000000" w:themeColor="text1"/>
                <w:sz w:val="18"/>
                <w:szCs w:val="18"/>
              </w:rPr>
              <w:t>ekv</w:t>
            </w:r>
            <w:proofErr w:type="spellEnd"/>
            <w:r w:rsidRPr="630ECEC8">
              <w:rPr>
                <w:rFonts w:eastAsia="Aptos Narrow"/>
                <w:b/>
                <w:bCs/>
                <w:color w:val="000000" w:themeColor="text1"/>
                <w:sz w:val="18"/>
                <w:szCs w:val="18"/>
              </w:rPr>
              <w:t xml:space="preserve"> aastas keskmiselt aastatel 2025–2030</w:t>
            </w:r>
          </w:p>
        </w:tc>
        <w:tc>
          <w:tcPr>
            <w:tcW w:w="1559"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shd w:val="clear" w:color="auto" w:fill="F2F2F2" w:themeFill="background1" w:themeFillShade="F2"/>
            <w:tcMar>
              <w:left w:w="135" w:type="dxa"/>
              <w:right w:w="135" w:type="dxa"/>
            </w:tcMar>
            <w:vAlign w:val="center"/>
          </w:tcPr>
          <w:p w14:paraId="1EC19765" w14:textId="49AA2737" w:rsidR="182FC7C6" w:rsidRPr="00BD6B58" w:rsidRDefault="3C4E075A" w:rsidP="00D92D1F">
            <w:pPr>
              <w:jc w:val="center"/>
              <w:rPr>
                <w:rFonts w:eastAsia="Aptos Narrow"/>
                <w:b/>
                <w:bCs/>
                <w:color w:val="000000" w:themeColor="text1"/>
                <w:sz w:val="18"/>
                <w:szCs w:val="18"/>
              </w:rPr>
            </w:pPr>
            <w:r w:rsidRPr="630ECEC8">
              <w:rPr>
                <w:rFonts w:eastAsia="Aptos Narrow"/>
                <w:b/>
                <w:bCs/>
                <w:color w:val="000000" w:themeColor="text1"/>
                <w:sz w:val="18"/>
                <w:szCs w:val="18"/>
              </w:rPr>
              <w:t>t CO</w:t>
            </w:r>
            <w:r w:rsidRPr="630ECEC8">
              <w:rPr>
                <w:rFonts w:eastAsia="Aptos Narrow"/>
                <w:b/>
                <w:bCs/>
                <w:color w:val="000000" w:themeColor="text1"/>
                <w:sz w:val="18"/>
                <w:szCs w:val="18"/>
                <w:vertAlign w:val="subscript"/>
              </w:rPr>
              <w:t>2</w:t>
            </w:r>
            <w:r w:rsidRPr="630ECEC8">
              <w:rPr>
                <w:rFonts w:eastAsia="Aptos Narrow"/>
                <w:b/>
                <w:bCs/>
                <w:color w:val="000000" w:themeColor="text1"/>
                <w:sz w:val="18"/>
                <w:szCs w:val="18"/>
              </w:rPr>
              <w:t xml:space="preserve"> </w:t>
            </w:r>
            <w:proofErr w:type="spellStart"/>
            <w:r w:rsidRPr="630ECEC8">
              <w:rPr>
                <w:rFonts w:eastAsia="Aptos Narrow"/>
                <w:b/>
                <w:bCs/>
                <w:color w:val="000000" w:themeColor="text1"/>
                <w:sz w:val="18"/>
                <w:szCs w:val="18"/>
              </w:rPr>
              <w:t>ekv</w:t>
            </w:r>
            <w:proofErr w:type="spellEnd"/>
            <w:r w:rsidRPr="630ECEC8">
              <w:rPr>
                <w:rFonts w:eastAsia="Aptos Narrow"/>
                <w:b/>
                <w:bCs/>
                <w:color w:val="000000" w:themeColor="text1"/>
                <w:sz w:val="18"/>
                <w:szCs w:val="18"/>
              </w:rPr>
              <w:t xml:space="preserve"> aastas keskmiselt aastatel </w:t>
            </w:r>
            <w:r w:rsidR="2667C2A6" w:rsidRPr="630ECEC8">
              <w:rPr>
                <w:rFonts w:eastAsia="Aptos Narrow"/>
                <w:b/>
                <w:bCs/>
                <w:color w:val="000000" w:themeColor="text1"/>
                <w:sz w:val="18"/>
                <w:szCs w:val="18"/>
              </w:rPr>
              <w:t>203</w:t>
            </w:r>
            <w:r w:rsidR="1B678749" w:rsidRPr="630ECEC8">
              <w:rPr>
                <w:rFonts w:eastAsia="Aptos Narrow"/>
                <w:b/>
                <w:bCs/>
                <w:color w:val="000000" w:themeColor="text1"/>
                <w:sz w:val="18"/>
                <w:szCs w:val="18"/>
              </w:rPr>
              <w:t>1</w:t>
            </w:r>
            <w:r w:rsidRPr="630ECEC8">
              <w:rPr>
                <w:rFonts w:eastAsia="Aptos Narrow"/>
                <w:b/>
                <w:bCs/>
                <w:color w:val="498205"/>
                <w:sz w:val="18"/>
                <w:szCs w:val="18"/>
                <w:u w:val="single"/>
              </w:rPr>
              <w:t xml:space="preserve"> </w:t>
            </w:r>
            <w:r w:rsidRPr="630ECEC8">
              <w:rPr>
                <w:rFonts w:eastAsia="Aptos Narrow"/>
                <w:b/>
                <w:bCs/>
                <w:color w:val="000000" w:themeColor="text1"/>
                <w:sz w:val="18"/>
                <w:szCs w:val="18"/>
              </w:rPr>
              <w:t>–2040</w:t>
            </w:r>
          </w:p>
        </w:tc>
        <w:tc>
          <w:tcPr>
            <w:tcW w:w="1316" w:type="dxa"/>
            <w:vMerge/>
            <w:vAlign w:val="center"/>
          </w:tcPr>
          <w:p w14:paraId="7D1E03C4" w14:textId="77777777" w:rsidR="00C21739" w:rsidRPr="00D92D1F" w:rsidRDefault="00C21739" w:rsidP="00E57547">
            <w:pPr>
              <w:rPr>
                <w:rFonts w:cstheme="minorHAnsi"/>
                <w:sz w:val="18"/>
                <w:szCs w:val="18"/>
              </w:rPr>
            </w:pPr>
          </w:p>
        </w:tc>
        <w:tc>
          <w:tcPr>
            <w:tcW w:w="1532" w:type="dxa"/>
            <w:vMerge/>
            <w:vAlign w:val="center"/>
          </w:tcPr>
          <w:p w14:paraId="6366227D" w14:textId="77777777" w:rsidR="00C21739" w:rsidRPr="00D92D1F" w:rsidRDefault="00C21739" w:rsidP="00E57547">
            <w:pPr>
              <w:rPr>
                <w:rFonts w:cstheme="minorHAnsi"/>
                <w:sz w:val="18"/>
                <w:szCs w:val="18"/>
              </w:rPr>
            </w:pPr>
          </w:p>
        </w:tc>
        <w:tc>
          <w:tcPr>
            <w:tcW w:w="1532" w:type="dxa"/>
            <w:vMerge/>
            <w:vAlign w:val="center"/>
          </w:tcPr>
          <w:p w14:paraId="61D5F871" w14:textId="77777777" w:rsidR="00C21739" w:rsidRPr="00D92D1F" w:rsidRDefault="00C21739" w:rsidP="00E57547">
            <w:pPr>
              <w:rPr>
                <w:rFonts w:cstheme="minorHAnsi"/>
                <w:sz w:val="18"/>
                <w:szCs w:val="18"/>
              </w:rPr>
            </w:pPr>
          </w:p>
        </w:tc>
      </w:tr>
      <w:tr w:rsidR="182FC7C6" w:rsidRPr="00BD6B58" w14:paraId="73A2E8AF" w14:textId="77777777" w:rsidTr="630ECEC8">
        <w:trPr>
          <w:trHeight w:val="300"/>
        </w:trPr>
        <w:tc>
          <w:tcPr>
            <w:tcW w:w="9192" w:type="dxa"/>
            <w:gridSpan w:val="6"/>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375B0A16" w14:textId="15CFF2D0" w:rsidR="182FC7C6" w:rsidRPr="00BD6B58" w:rsidRDefault="3C4E075A" w:rsidP="00D92D1F">
            <w:pPr>
              <w:pStyle w:val="Loendilik"/>
              <w:numPr>
                <w:ilvl w:val="0"/>
                <w:numId w:val="39"/>
              </w:numPr>
              <w:rPr>
                <w:rFonts w:eastAsia="Calibri"/>
                <w:color w:val="000000" w:themeColor="text1"/>
                <w:sz w:val="18"/>
                <w:szCs w:val="18"/>
              </w:rPr>
            </w:pPr>
            <w:r w:rsidRPr="630ECEC8">
              <w:rPr>
                <w:rFonts w:eastAsia="Calibri"/>
                <w:b/>
                <w:bCs/>
                <w:color w:val="000000" w:themeColor="text1"/>
                <w:sz w:val="18"/>
                <w:szCs w:val="18"/>
              </w:rPr>
              <w:t>Energiatõhusad hooned</w:t>
            </w:r>
            <w:r w:rsidRPr="630ECEC8">
              <w:rPr>
                <w:rFonts w:eastAsia="Calibri"/>
                <w:color w:val="000000" w:themeColor="text1"/>
                <w:sz w:val="18"/>
                <w:szCs w:val="18"/>
              </w:rPr>
              <w:t>, sh</w:t>
            </w:r>
          </w:p>
        </w:tc>
      </w:tr>
      <w:tr w:rsidR="182FC7C6" w:rsidRPr="00BD6B58" w14:paraId="347CE73E" w14:textId="77777777" w:rsidTr="00D92D1F">
        <w:trPr>
          <w:trHeight w:val="300"/>
        </w:trPr>
        <w:tc>
          <w:tcPr>
            <w:tcW w:w="1835"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688F50A5" w14:textId="3BC3B126" w:rsidR="182FC7C6" w:rsidRPr="00BD6B58" w:rsidRDefault="3C4E075A" w:rsidP="00D92D1F">
            <w:pPr>
              <w:rPr>
                <w:rFonts w:eastAsia="Calibri"/>
                <w:color w:val="000000" w:themeColor="text1"/>
                <w:sz w:val="18"/>
                <w:szCs w:val="18"/>
              </w:rPr>
            </w:pPr>
            <w:r w:rsidRPr="630ECEC8">
              <w:rPr>
                <w:rFonts w:eastAsia="Calibri"/>
                <w:sz w:val="18"/>
                <w:szCs w:val="18"/>
              </w:rPr>
              <w:t>Korterelamute rekonstrueerimine</w:t>
            </w:r>
          </w:p>
        </w:tc>
        <w:tc>
          <w:tcPr>
            <w:tcW w:w="1418"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78330CA9" w14:textId="37CE6B60" w:rsidR="182FC7C6" w:rsidRPr="00BD6B58" w:rsidRDefault="3FB8A748" w:rsidP="00D92D1F">
            <w:pPr>
              <w:rPr>
                <w:rFonts w:eastAsia="Times New Roman"/>
                <w:sz w:val="18"/>
                <w:szCs w:val="18"/>
              </w:rPr>
            </w:pPr>
            <w:r w:rsidRPr="6358098D">
              <w:rPr>
                <w:rFonts w:eastAsia="Times New Roman"/>
                <w:sz w:val="18"/>
                <w:szCs w:val="18"/>
              </w:rPr>
              <w:t>51</w:t>
            </w:r>
            <w:r w:rsidR="00777238">
              <w:rPr>
                <w:rFonts w:eastAsia="Times New Roman"/>
                <w:sz w:val="18"/>
                <w:szCs w:val="18"/>
              </w:rPr>
              <w:t xml:space="preserve"> </w:t>
            </w:r>
            <w:r w:rsidRPr="6358098D">
              <w:rPr>
                <w:rFonts w:eastAsia="Times New Roman"/>
                <w:sz w:val="18"/>
                <w:szCs w:val="18"/>
              </w:rPr>
              <w:t>500</w:t>
            </w:r>
          </w:p>
        </w:tc>
        <w:tc>
          <w:tcPr>
            <w:tcW w:w="1559"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6148F294" w14:textId="062691FE" w:rsidR="182FC7C6" w:rsidRPr="00BD6B58" w:rsidRDefault="1B1204D0" w:rsidP="00D92D1F">
            <w:pPr>
              <w:rPr>
                <w:rFonts w:eastAsia="Times New Roman"/>
                <w:sz w:val="18"/>
                <w:szCs w:val="18"/>
              </w:rPr>
            </w:pPr>
            <w:r w:rsidRPr="6358098D">
              <w:rPr>
                <w:rFonts w:eastAsia="Times New Roman"/>
                <w:sz w:val="18"/>
                <w:szCs w:val="18"/>
              </w:rPr>
              <w:t>69 000</w:t>
            </w:r>
          </w:p>
        </w:tc>
        <w:tc>
          <w:tcPr>
            <w:tcW w:w="1316"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434D3E74" w14:textId="3B3D39D8" w:rsidR="487A5A19" w:rsidRPr="00BD6B58" w:rsidRDefault="37685615" w:rsidP="00E57547">
            <w:pPr>
              <w:rPr>
                <w:rFonts w:eastAsia="Calibri"/>
                <w:sz w:val="18"/>
                <w:szCs w:val="18"/>
              </w:rPr>
            </w:pPr>
            <w:r w:rsidRPr="39A9B226">
              <w:rPr>
                <w:rFonts w:eastAsia="Calibri"/>
                <w:sz w:val="18"/>
                <w:szCs w:val="18"/>
              </w:rPr>
              <w:t>Ca</w:t>
            </w:r>
            <w:r w:rsidR="530A6DE9" w:rsidRPr="39A9B226">
              <w:rPr>
                <w:rFonts w:eastAsia="Calibri"/>
                <w:sz w:val="18"/>
                <w:szCs w:val="18"/>
              </w:rPr>
              <w:t xml:space="preserve"> </w:t>
            </w:r>
            <w:r w:rsidRPr="39A9B226">
              <w:rPr>
                <w:rFonts w:eastAsia="Calibri"/>
                <w:sz w:val="18"/>
                <w:szCs w:val="18"/>
              </w:rPr>
              <w:t>18</w:t>
            </w:r>
            <w:r w:rsidR="1140E023" w:rsidRPr="630ECEC8">
              <w:rPr>
                <w:rFonts w:eastAsia="Calibri"/>
                <w:sz w:val="18"/>
                <w:szCs w:val="18"/>
              </w:rPr>
              <w:t xml:space="preserve"> mln m</w:t>
            </w:r>
            <w:r w:rsidR="1140E023" w:rsidRPr="630ECEC8">
              <w:rPr>
                <w:rFonts w:eastAsia="Calibri"/>
                <w:sz w:val="18"/>
                <w:szCs w:val="18"/>
                <w:vertAlign w:val="superscript"/>
              </w:rPr>
              <w:t>2</w:t>
            </w:r>
          </w:p>
        </w:tc>
        <w:tc>
          <w:tcPr>
            <w:tcW w:w="1532"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00020A5E" w14:textId="7A41EB6D" w:rsidR="15BD3A3D" w:rsidRPr="00BD6B58" w:rsidRDefault="2C250500" w:rsidP="00D92D1F">
            <w:pPr>
              <w:rPr>
                <w:rFonts w:eastAsia="Arial"/>
                <w:sz w:val="18"/>
                <w:szCs w:val="18"/>
              </w:rPr>
            </w:pPr>
            <w:r w:rsidRPr="630ECEC8">
              <w:rPr>
                <w:rFonts w:eastAsia="Arial"/>
                <w:sz w:val="18"/>
                <w:szCs w:val="18"/>
              </w:rPr>
              <w:t>Olemasolev</w:t>
            </w:r>
            <w:r w:rsidR="28B3A275" w:rsidRPr="630ECEC8">
              <w:rPr>
                <w:rFonts w:eastAsia="Arial"/>
                <w:sz w:val="18"/>
                <w:szCs w:val="18"/>
              </w:rPr>
              <w:t xml:space="preserve"> ja lisanduv</w:t>
            </w:r>
          </w:p>
        </w:tc>
        <w:tc>
          <w:tcPr>
            <w:tcW w:w="1532"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6B7CA021" w14:textId="081AE0FC" w:rsidR="182FC7C6" w:rsidRPr="00BD6B58" w:rsidRDefault="3C4E075A" w:rsidP="00D92D1F">
            <w:pPr>
              <w:rPr>
                <w:rFonts w:eastAsia="Arial"/>
                <w:color w:val="404040" w:themeColor="text1" w:themeTint="BF"/>
                <w:sz w:val="18"/>
                <w:szCs w:val="18"/>
              </w:rPr>
            </w:pPr>
            <w:r w:rsidRPr="630ECEC8">
              <w:rPr>
                <w:rFonts w:eastAsia="Arial"/>
                <w:sz w:val="18"/>
                <w:szCs w:val="18"/>
              </w:rPr>
              <w:t>Riik</w:t>
            </w:r>
          </w:p>
        </w:tc>
      </w:tr>
      <w:tr w:rsidR="182FC7C6" w:rsidRPr="00BD6B58" w14:paraId="38DAEEFE" w14:textId="77777777" w:rsidTr="00D92D1F">
        <w:trPr>
          <w:trHeight w:val="600"/>
        </w:trPr>
        <w:tc>
          <w:tcPr>
            <w:tcW w:w="1835"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354836B7" w14:textId="721A704F" w:rsidR="182FC7C6" w:rsidRPr="00BD6B58" w:rsidRDefault="3C4E075A" w:rsidP="00D92D1F">
            <w:pPr>
              <w:rPr>
                <w:rFonts w:eastAsia="Calibri"/>
                <w:color w:val="000000" w:themeColor="text1"/>
                <w:sz w:val="18"/>
                <w:szCs w:val="18"/>
              </w:rPr>
            </w:pPr>
            <w:r w:rsidRPr="630ECEC8">
              <w:rPr>
                <w:rFonts w:eastAsia="Calibri"/>
                <w:sz w:val="18"/>
                <w:szCs w:val="18"/>
              </w:rPr>
              <w:t>Eramute rekonstrueerimine</w:t>
            </w:r>
          </w:p>
        </w:tc>
        <w:tc>
          <w:tcPr>
            <w:tcW w:w="1418"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3E083D5B" w14:textId="7ED5BEC4" w:rsidR="182FC7C6" w:rsidRPr="00BD6B58" w:rsidRDefault="3C4E075A" w:rsidP="00D92D1F">
            <w:pPr>
              <w:rPr>
                <w:rFonts w:eastAsia="Times New Roman"/>
                <w:color w:val="404040" w:themeColor="text1" w:themeTint="BF"/>
                <w:sz w:val="18"/>
                <w:szCs w:val="18"/>
              </w:rPr>
            </w:pPr>
            <w:r w:rsidRPr="630ECEC8">
              <w:rPr>
                <w:rFonts w:eastAsia="Times New Roman"/>
                <w:sz w:val="18"/>
                <w:szCs w:val="18"/>
              </w:rPr>
              <w:t>1800</w:t>
            </w:r>
          </w:p>
        </w:tc>
        <w:tc>
          <w:tcPr>
            <w:tcW w:w="1559"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182E09B2" w14:textId="690469C0" w:rsidR="182FC7C6" w:rsidRPr="00BD6B58" w:rsidRDefault="3C4E075A" w:rsidP="00D92D1F">
            <w:pPr>
              <w:rPr>
                <w:rFonts w:eastAsia="Times New Roman"/>
                <w:color w:val="404040" w:themeColor="text1" w:themeTint="BF"/>
                <w:sz w:val="18"/>
                <w:szCs w:val="18"/>
              </w:rPr>
            </w:pPr>
            <w:r w:rsidRPr="630ECEC8">
              <w:rPr>
                <w:rFonts w:eastAsia="Times New Roman"/>
                <w:sz w:val="18"/>
                <w:szCs w:val="18"/>
              </w:rPr>
              <w:t>1800</w:t>
            </w:r>
          </w:p>
        </w:tc>
        <w:tc>
          <w:tcPr>
            <w:tcW w:w="1316"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08335E37" w14:textId="32C79DD6" w:rsidR="487A5A19" w:rsidRPr="00BD6B58" w:rsidRDefault="5221121D" w:rsidP="00E57547">
            <w:pPr>
              <w:rPr>
                <w:rFonts w:eastAsia="Calibri"/>
                <w:sz w:val="18"/>
                <w:szCs w:val="18"/>
              </w:rPr>
            </w:pPr>
            <w:r w:rsidRPr="6358098D">
              <w:rPr>
                <w:rFonts w:eastAsia="Calibri"/>
                <w:sz w:val="18"/>
                <w:szCs w:val="18"/>
              </w:rPr>
              <w:t>100 000</w:t>
            </w:r>
            <w:r w:rsidR="1898BC11" w:rsidRPr="6358098D">
              <w:rPr>
                <w:rFonts w:eastAsia="Calibri"/>
                <w:sz w:val="18"/>
                <w:szCs w:val="18"/>
              </w:rPr>
              <w:t xml:space="preserve"> m</w:t>
            </w:r>
            <w:r w:rsidR="1898BC11" w:rsidRPr="6358098D">
              <w:rPr>
                <w:rFonts w:eastAsia="Calibri"/>
                <w:sz w:val="18"/>
                <w:szCs w:val="18"/>
                <w:vertAlign w:val="superscript"/>
              </w:rPr>
              <w:t>2</w:t>
            </w:r>
          </w:p>
        </w:tc>
        <w:tc>
          <w:tcPr>
            <w:tcW w:w="1532"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53F41F68" w14:textId="7A104A1B" w:rsidR="351ECF74" w:rsidRPr="00BD6B58" w:rsidRDefault="20EDE4D1" w:rsidP="00D92D1F">
            <w:pPr>
              <w:rPr>
                <w:rFonts w:eastAsia="Arial"/>
                <w:sz w:val="18"/>
                <w:szCs w:val="18"/>
              </w:rPr>
            </w:pPr>
            <w:r w:rsidRPr="630ECEC8">
              <w:rPr>
                <w:rFonts w:eastAsia="Arial"/>
                <w:sz w:val="18"/>
                <w:szCs w:val="18"/>
              </w:rPr>
              <w:t>Olemasolev</w:t>
            </w:r>
          </w:p>
        </w:tc>
        <w:tc>
          <w:tcPr>
            <w:tcW w:w="1532"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4A519E1D" w14:textId="139F2806" w:rsidR="182FC7C6" w:rsidRPr="00BD6B58" w:rsidRDefault="3C4E075A" w:rsidP="00D92D1F">
            <w:pPr>
              <w:rPr>
                <w:rFonts w:eastAsia="Arial"/>
                <w:color w:val="404040" w:themeColor="text1" w:themeTint="BF"/>
                <w:sz w:val="18"/>
                <w:szCs w:val="18"/>
              </w:rPr>
            </w:pPr>
            <w:r w:rsidRPr="630ECEC8">
              <w:rPr>
                <w:rFonts w:eastAsia="Arial"/>
                <w:sz w:val="18"/>
                <w:szCs w:val="18"/>
              </w:rPr>
              <w:t>Riik</w:t>
            </w:r>
          </w:p>
        </w:tc>
      </w:tr>
      <w:tr w:rsidR="182FC7C6" w:rsidRPr="00BD6B58" w14:paraId="047C6C64" w14:textId="77777777" w:rsidTr="630ECEC8">
        <w:trPr>
          <w:trHeight w:val="300"/>
        </w:trPr>
        <w:tc>
          <w:tcPr>
            <w:tcW w:w="9192" w:type="dxa"/>
            <w:gridSpan w:val="6"/>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7A94FA94" w14:textId="6F05F9DC" w:rsidR="182FC7C6" w:rsidRPr="00BD6B58" w:rsidRDefault="3C4E075A" w:rsidP="00D92D1F">
            <w:pPr>
              <w:pStyle w:val="Loendilik"/>
              <w:numPr>
                <w:ilvl w:val="0"/>
                <w:numId w:val="39"/>
              </w:numPr>
              <w:rPr>
                <w:rFonts w:eastAsia="Calibri"/>
                <w:color w:val="000000" w:themeColor="text1"/>
                <w:sz w:val="18"/>
                <w:szCs w:val="18"/>
              </w:rPr>
            </w:pPr>
            <w:r w:rsidRPr="630ECEC8">
              <w:rPr>
                <w:rFonts w:eastAsia="Calibri"/>
                <w:b/>
                <w:bCs/>
                <w:sz w:val="18"/>
                <w:szCs w:val="18"/>
              </w:rPr>
              <w:t>Energiatõhus avaliku sektori kinnisvara</w:t>
            </w:r>
            <w:r w:rsidR="4675D7AC" w:rsidRPr="630ECEC8">
              <w:rPr>
                <w:rFonts w:eastAsia="Calibri"/>
                <w:b/>
                <w:bCs/>
                <w:sz w:val="18"/>
                <w:szCs w:val="18"/>
              </w:rPr>
              <w:t>,</w:t>
            </w:r>
            <w:r w:rsidR="4675D7AC" w:rsidRPr="630ECEC8">
              <w:rPr>
                <w:rFonts w:eastAsia="Calibri"/>
                <w:sz w:val="18"/>
                <w:szCs w:val="18"/>
              </w:rPr>
              <w:t xml:space="preserve"> sh</w:t>
            </w:r>
          </w:p>
        </w:tc>
      </w:tr>
      <w:tr w:rsidR="182FC7C6" w:rsidRPr="00BD6B58" w14:paraId="0EF64A10" w14:textId="77777777" w:rsidTr="00D92D1F">
        <w:trPr>
          <w:trHeight w:val="300"/>
        </w:trPr>
        <w:tc>
          <w:tcPr>
            <w:tcW w:w="1835"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45BA5EE9" w14:textId="29D5ED2E" w:rsidR="182FC7C6" w:rsidRPr="00BD6B58" w:rsidRDefault="3C4E075A" w:rsidP="00D92D1F">
            <w:pPr>
              <w:rPr>
                <w:rFonts w:eastAsia="Calibri"/>
                <w:color w:val="000000" w:themeColor="text1"/>
                <w:sz w:val="18"/>
                <w:szCs w:val="18"/>
              </w:rPr>
            </w:pPr>
            <w:r w:rsidRPr="630ECEC8">
              <w:rPr>
                <w:rFonts w:eastAsia="Calibri"/>
                <w:sz w:val="18"/>
                <w:szCs w:val="18"/>
              </w:rPr>
              <w:t xml:space="preserve">Avaliku sektori </w:t>
            </w:r>
            <w:r w:rsidR="1F16B6FF" w:rsidRPr="630ECEC8">
              <w:rPr>
                <w:rFonts w:eastAsia="Calibri"/>
                <w:sz w:val="18"/>
                <w:szCs w:val="18"/>
              </w:rPr>
              <w:t xml:space="preserve">hoonete </w:t>
            </w:r>
            <w:r w:rsidRPr="630ECEC8">
              <w:rPr>
                <w:rFonts w:eastAsia="Calibri"/>
                <w:sz w:val="18"/>
                <w:szCs w:val="18"/>
              </w:rPr>
              <w:t>rekonstrueerimine</w:t>
            </w:r>
          </w:p>
        </w:tc>
        <w:tc>
          <w:tcPr>
            <w:tcW w:w="1418"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43DFC19B" w14:textId="6959D106" w:rsidR="182FC7C6" w:rsidRPr="00BD6B58" w:rsidRDefault="42A572A5" w:rsidP="00D92D1F">
            <w:pPr>
              <w:rPr>
                <w:rFonts w:eastAsia="Arial"/>
                <w:color w:val="000000" w:themeColor="text1"/>
                <w:sz w:val="18"/>
                <w:szCs w:val="18"/>
              </w:rPr>
            </w:pPr>
            <w:r w:rsidRPr="630ECEC8">
              <w:rPr>
                <w:rFonts w:eastAsia="Arial"/>
                <w:sz w:val="18"/>
                <w:szCs w:val="18"/>
              </w:rPr>
              <w:t>2350</w:t>
            </w:r>
          </w:p>
        </w:tc>
        <w:tc>
          <w:tcPr>
            <w:tcW w:w="1559"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293AB6BD" w14:textId="35B4D10F" w:rsidR="182FC7C6" w:rsidRPr="00BD6B58" w:rsidRDefault="42A572A5" w:rsidP="00D92D1F">
            <w:pPr>
              <w:rPr>
                <w:rFonts w:eastAsia="Arial"/>
                <w:color w:val="000000" w:themeColor="text1"/>
                <w:sz w:val="18"/>
                <w:szCs w:val="18"/>
              </w:rPr>
            </w:pPr>
            <w:r w:rsidRPr="630ECEC8">
              <w:rPr>
                <w:rFonts w:eastAsia="Arial"/>
                <w:sz w:val="18"/>
                <w:szCs w:val="18"/>
              </w:rPr>
              <w:t>2350</w:t>
            </w:r>
          </w:p>
        </w:tc>
        <w:tc>
          <w:tcPr>
            <w:tcW w:w="1316"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5ECA99D6" w14:textId="652D149F" w:rsidR="182FC7C6" w:rsidRPr="00BD6B58" w:rsidRDefault="182FC7C6" w:rsidP="00D92D1F">
            <w:pPr>
              <w:rPr>
                <w:rFonts w:eastAsia="Arial"/>
                <w:color w:val="404040" w:themeColor="text1" w:themeTint="BF"/>
                <w:sz w:val="18"/>
                <w:szCs w:val="18"/>
              </w:rPr>
            </w:pPr>
          </w:p>
        </w:tc>
        <w:tc>
          <w:tcPr>
            <w:tcW w:w="1532"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7037C3D6" w14:textId="6B201F1C" w:rsidR="2312075B" w:rsidRPr="00BD6B58" w:rsidRDefault="2B9C7D3C" w:rsidP="00D92D1F">
            <w:pPr>
              <w:rPr>
                <w:rFonts w:eastAsia="Arial"/>
                <w:color w:val="404040" w:themeColor="text1" w:themeTint="BF"/>
                <w:sz w:val="18"/>
                <w:szCs w:val="18"/>
              </w:rPr>
            </w:pPr>
            <w:r w:rsidRPr="630ECEC8">
              <w:rPr>
                <w:rFonts w:eastAsia="Arial"/>
                <w:sz w:val="18"/>
                <w:szCs w:val="18"/>
              </w:rPr>
              <w:t>Olemasolev</w:t>
            </w:r>
          </w:p>
        </w:tc>
        <w:tc>
          <w:tcPr>
            <w:tcW w:w="1532"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50F7FAF8" w14:textId="71CF1F11" w:rsidR="182FC7C6" w:rsidRPr="00BD6B58" w:rsidRDefault="3C4E075A" w:rsidP="00D92D1F">
            <w:pPr>
              <w:rPr>
                <w:rFonts w:eastAsia="Arial"/>
                <w:color w:val="404040" w:themeColor="text1" w:themeTint="BF"/>
                <w:sz w:val="18"/>
                <w:szCs w:val="18"/>
              </w:rPr>
            </w:pPr>
            <w:r w:rsidRPr="630ECEC8">
              <w:rPr>
                <w:rFonts w:eastAsia="Arial"/>
                <w:sz w:val="18"/>
                <w:szCs w:val="18"/>
              </w:rPr>
              <w:t>Riik</w:t>
            </w:r>
            <w:r w:rsidR="496C2D20" w:rsidRPr="630ECEC8">
              <w:rPr>
                <w:rFonts w:eastAsia="Arial"/>
                <w:sz w:val="18"/>
                <w:szCs w:val="18"/>
              </w:rPr>
              <w:t xml:space="preserve"> ja </w:t>
            </w:r>
            <w:r w:rsidRPr="630ECEC8">
              <w:rPr>
                <w:rFonts w:eastAsia="Arial"/>
                <w:sz w:val="18"/>
                <w:szCs w:val="18"/>
              </w:rPr>
              <w:t>KOV</w:t>
            </w:r>
          </w:p>
        </w:tc>
      </w:tr>
      <w:tr w:rsidR="182FC7C6" w:rsidRPr="00BD6B58" w14:paraId="52D0AEDB" w14:textId="77777777" w:rsidTr="00D92D1F">
        <w:trPr>
          <w:trHeight w:val="300"/>
        </w:trPr>
        <w:tc>
          <w:tcPr>
            <w:tcW w:w="1835"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51EC93D7" w14:textId="74C50C48" w:rsidR="182FC7C6" w:rsidRPr="00BD6B58" w:rsidRDefault="00E6558E" w:rsidP="00D92D1F">
            <w:pPr>
              <w:rPr>
                <w:rFonts w:eastAsia="Arial"/>
                <w:sz w:val="18"/>
                <w:szCs w:val="18"/>
              </w:rPr>
            </w:pPr>
            <w:r>
              <w:rPr>
                <w:rFonts w:eastAsia="Arial"/>
                <w:sz w:val="18"/>
                <w:szCs w:val="18"/>
              </w:rPr>
              <w:t>Väikese</w:t>
            </w:r>
            <w:r w:rsidR="3C4E075A" w:rsidRPr="630ECEC8">
              <w:rPr>
                <w:rFonts w:eastAsia="Arial"/>
                <w:sz w:val="18"/>
                <w:szCs w:val="18"/>
              </w:rPr>
              <w:t xml:space="preserve"> süsinikujalajäljega ehituse toetamine ja ehitustehnoloogiate arendamine</w:t>
            </w:r>
          </w:p>
        </w:tc>
        <w:tc>
          <w:tcPr>
            <w:tcW w:w="1418"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1E901AAB" w14:textId="34F6FC7B" w:rsidR="6402D600" w:rsidRPr="00BD6B58" w:rsidRDefault="40B73721" w:rsidP="00D92D1F">
            <w:pPr>
              <w:rPr>
                <w:rFonts w:eastAsia="Arial"/>
                <w:sz w:val="18"/>
                <w:szCs w:val="18"/>
              </w:rPr>
            </w:pPr>
            <w:r w:rsidRPr="630ECEC8">
              <w:rPr>
                <w:rFonts w:eastAsia="Arial"/>
                <w:sz w:val="18"/>
                <w:szCs w:val="18"/>
              </w:rPr>
              <w:t>Kaudne mõju</w:t>
            </w:r>
          </w:p>
        </w:tc>
        <w:tc>
          <w:tcPr>
            <w:tcW w:w="1559"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1D01210B" w14:textId="3558F2FB" w:rsidR="6402D600" w:rsidRPr="00BD6B58" w:rsidRDefault="40B73721" w:rsidP="00D92D1F">
            <w:pPr>
              <w:rPr>
                <w:rFonts w:eastAsia="Arial"/>
                <w:sz w:val="18"/>
                <w:szCs w:val="18"/>
              </w:rPr>
            </w:pPr>
            <w:r w:rsidRPr="630ECEC8">
              <w:rPr>
                <w:rFonts w:eastAsia="Arial"/>
                <w:sz w:val="18"/>
                <w:szCs w:val="18"/>
              </w:rPr>
              <w:t>Kaudne mõju</w:t>
            </w:r>
          </w:p>
        </w:tc>
        <w:tc>
          <w:tcPr>
            <w:tcW w:w="1316"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50769CE8" w14:textId="29BDBE80" w:rsidR="182FC7C6" w:rsidRPr="00BD6B58" w:rsidRDefault="182FC7C6" w:rsidP="00D92D1F">
            <w:pPr>
              <w:rPr>
                <w:rFonts w:eastAsia="Arial"/>
                <w:color w:val="404040" w:themeColor="text1" w:themeTint="BF"/>
                <w:sz w:val="18"/>
                <w:szCs w:val="18"/>
              </w:rPr>
            </w:pPr>
          </w:p>
        </w:tc>
        <w:tc>
          <w:tcPr>
            <w:tcW w:w="1532"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2A855BBC" w14:textId="0AE2AD66" w:rsidR="146AB073" w:rsidRPr="00BD6B58" w:rsidRDefault="5B8B5A98" w:rsidP="00D92D1F">
            <w:pPr>
              <w:rPr>
                <w:rFonts w:eastAsia="Arial"/>
                <w:sz w:val="18"/>
                <w:szCs w:val="18"/>
              </w:rPr>
            </w:pPr>
            <w:r w:rsidRPr="630ECEC8">
              <w:rPr>
                <w:rFonts w:eastAsia="Arial"/>
                <w:sz w:val="18"/>
                <w:szCs w:val="18"/>
              </w:rPr>
              <w:t>Lisanduv</w:t>
            </w:r>
          </w:p>
        </w:tc>
        <w:tc>
          <w:tcPr>
            <w:tcW w:w="1532"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40D3410A" w14:textId="0A9E2F51" w:rsidR="182FC7C6" w:rsidRPr="00BD6B58" w:rsidRDefault="243537EE" w:rsidP="00E57547">
            <w:pPr>
              <w:rPr>
                <w:rFonts w:eastAsia="Arial"/>
                <w:sz w:val="18"/>
                <w:szCs w:val="18"/>
              </w:rPr>
            </w:pPr>
            <w:r w:rsidRPr="630ECEC8">
              <w:rPr>
                <w:rFonts w:eastAsia="Arial"/>
                <w:sz w:val="18"/>
                <w:szCs w:val="18"/>
              </w:rPr>
              <w:t>Riik ja erasektor</w:t>
            </w:r>
          </w:p>
        </w:tc>
      </w:tr>
      <w:tr w:rsidR="182FC7C6" w:rsidRPr="00BD6B58" w14:paraId="376CE0A9" w14:textId="77777777" w:rsidTr="00D92D1F">
        <w:trPr>
          <w:trHeight w:val="300"/>
        </w:trPr>
        <w:tc>
          <w:tcPr>
            <w:tcW w:w="1835"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1C4476CD" w14:textId="1E55F096" w:rsidR="182FC7C6" w:rsidRPr="00BD6B58" w:rsidRDefault="3C4E075A" w:rsidP="00D92D1F">
            <w:pPr>
              <w:rPr>
                <w:rFonts w:eastAsia="Calibri"/>
                <w:color w:val="000000" w:themeColor="text1"/>
                <w:sz w:val="18"/>
                <w:szCs w:val="18"/>
              </w:rPr>
            </w:pPr>
            <w:r w:rsidRPr="630ECEC8">
              <w:rPr>
                <w:rFonts w:eastAsia="Calibri"/>
                <w:sz w:val="18"/>
                <w:szCs w:val="18"/>
              </w:rPr>
              <w:t>Energiatõhus tänavavalgustus</w:t>
            </w:r>
          </w:p>
        </w:tc>
        <w:tc>
          <w:tcPr>
            <w:tcW w:w="1418"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22637267" w14:textId="61BECACB" w:rsidR="182FC7C6" w:rsidRPr="00BD6B58" w:rsidRDefault="2E1E13F9" w:rsidP="00D92D1F">
            <w:pPr>
              <w:rPr>
                <w:rFonts w:eastAsia="Arial"/>
                <w:color w:val="000000" w:themeColor="text1"/>
                <w:sz w:val="18"/>
                <w:szCs w:val="18"/>
              </w:rPr>
            </w:pPr>
            <w:r w:rsidRPr="630ECEC8">
              <w:rPr>
                <w:rFonts w:eastAsia="Arial"/>
                <w:sz w:val="18"/>
                <w:szCs w:val="18"/>
              </w:rPr>
              <w:t>69 000</w:t>
            </w:r>
          </w:p>
        </w:tc>
        <w:tc>
          <w:tcPr>
            <w:tcW w:w="1559"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607C5871" w14:textId="7141655D" w:rsidR="182FC7C6" w:rsidRPr="00BD6B58" w:rsidRDefault="2E1E13F9" w:rsidP="00D92D1F">
            <w:pPr>
              <w:rPr>
                <w:rFonts w:eastAsia="Arial"/>
                <w:color w:val="000000" w:themeColor="text1"/>
                <w:sz w:val="18"/>
                <w:szCs w:val="18"/>
              </w:rPr>
            </w:pPr>
            <w:r w:rsidRPr="630ECEC8">
              <w:rPr>
                <w:rFonts w:eastAsia="Arial"/>
                <w:sz w:val="18"/>
                <w:szCs w:val="18"/>
              </w:rPr>
              <w:t>69 000</w:t>
            </w:r>
          </w:p>
        </w:tc>
        <w:tc>
          <w:tcPr>
            <w:tcW w:w="1316"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2CEB6299" w14:textId="1B8F5308" w:rsidR="182FC7C6" w:rsidRPr="00BD6B58" w:rsidRDefault="182FC7C6" w:rsidP="00D92D1F">
            <w:pPr>
              <w:rPr>
                <w:rFonts w:eastAsia="Arial"/>
                <w:color w:val="404040" w:themeColor="text1" w:themeTint="BF"/>
                <w:sz w:val="18"/>
                <w:szCs w:val="18"/>
              </w:rPr>
            </w:pPr>
          </w:p>
        </w:tc>
        <w:tc>
          <w:tcPr>
            <w:tcW w:w="1532"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738E9B3C" w14:textId="4331ACD7" w:rsidR="7BAFA19D" w:rsidRPr="00BD6B58" w:rsidRDefault="07DAE965" w:rsidP="00D92D1F">
            <w:pPr>
              <w:rPr>
                <w:rFonts w:eastAsia="Arial"/>
                <w:color w:val="404040" w:themeColor="text1" w:themeTint="BF"/>
                <w:sz w:val="18"/>
                <w:szCs w:val="18"/>
              </w:rPr>
            </w:pPr>
            <w:r w:rsidRPr="630ECEC8">
              <w:rPr>
                <w:rFonts w:eastAsia="Arial"/>
                <w:sz w:val="18"/>
                <w:szCs w:val="18"/>
              </w:rPr>
              <w:t>Olemasolev</w:t>
            </w:r>
          </w:p>
        </w:tc>
        <w:tc>
          <w:tcPr>
            <w:tcW w:w="1532"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13F5E475" w14:textId="76DEF2FF" w:rsidR="7BAFA19D" w:rsidRPr="00BD6B58" w:rsidRDefault="07DAE965" w:rsidP="00D92D1F">
            <w:pPr>
              <w:rPr>
                <w:rFonts w:eastAsia="Aptos Narrow"/>
                <w:color w:val="000000" w:themeColor="text1"/>
                <w:sz w:val="18"/>
                <w:szCs w:val="18"/>
              </w:rPr>
            </w:pPr>
            <w:r w:rsidRPr="630ECEC8">
              <w:rPr>
                <w:rFonts w:eastAsia="Aptos Narrow"/>
                <w:sz w:val="18"/>
                <w:szCs w:val="18"/>
              </w:rPr>
              <w:t>R</w:t>
            </w:r>
            <w:r w:rsidR="3C4E075A" w:rsidRPr="630ECEC8">
              <w:rPr>
                <w:rFonts w:eastAsia="Aptos Narrow"/>
                <w:sz w:val="18"/>
                <w:szCs w:val="18"/>
              </w:rPr>
              <w:t>iik</w:t>
            </w:r>
            <w:r w:rsidR="6F6E8B9F" w:rsidRPr="630ECEC8">
              <w:rPr>
                <w:rFonts w:eastAsia="Aptos Narrow"/>
                <w:sz w:val="18"/>
                <w:szCs w:val="18"/>
              </w:rPr>
              <w:t xml:space="preserve"> ja </w:t>
            </w:r>
            <w:r w:rsidR="3C4E075A" w:rsidRPr="630ECEC8">
              <w:rPr>
                <w:rFonts w:eastAsia="Aptos Narrow"/>
                <w:sz w:val="18"/>
                <w:szCs w:val="18"/>
              </w:rPr>
              <w:t>KOV</w:t>
            </w:r>
          </w:p>
        </w:tc>
      </w:tr>
    </w:tbl>
    <w:p w14:paraId="24777C0B" w14:textId="4507AC1D" w:rsidR="55E2CC43" w:rsidRDefault="55E2CC43" w:rsidP="00D92D1F">
      <w:pPr>
        <w:spacing w:after="0" w:line="240" w:lineRule="auto"/>
        <w:jc w:val="both"/>
        <w:rPr>
          <w:rFonts w:ascii="Times New Roman" w:eastAsia="Times New Roman" w:hAnsi="Times New Roman" w:cs="Times New Roman"/>
          <w:sz w:val="24"/>
          <w:szCs w:val="24"/>
        </w:rPr>
      </w:pPr>
    </w:p>
    <w:p w14:paraId="21E266AE" w14:textId="5F3AA86F" w:rsidR="774165BA" w:rsidRDefault="774165BA" w:rsidP="00193B72">
      <w:pPr>
        <w:spacing w:after="0" w:line="240" w:lineRule="auto"/>
        <w:jc w:val="both"/>
        <w:rPr>
          <w:rFonts w:ascii="Times New Roman" w:eastAsia="Times New Roman" w:hAnsi="Times New Roman" w:cs="Times New Roman"/>
          <w:sz w:val="24"/>
          <w:szCs w:val="24"/>
        </w:rPr>
      </w:pPr>
      <w:r w:rsidRPr="738127E6">
        <w:rPr>
          <w:rFonts w:ascii="Times New Roman" w:eastAsia="Times New Roman" w:hAnsi="Times New Roman" w:cs="Times New Roman"/>
          <w:color w:val="000000" w:themeColor="text1"/>
          <w:sz w:val="24"/>
          <w:szCs w:val="24"/>
        </w:rPr>
        <w:t xml:space="preserve">Lisameetmete rakendamise tulemusena jääb hoonete sektori kasvuhoonegaaside heitkogus prognoosi kohaselt </w:t>
      </w:r>
      <w:r w:rsidRPr="029DC1DD">
        <w:rPr>
          <w:rFonts w:ascii="Times New Roman" w:eastAsia="Times New Roman" w:hAnsi="Times New Roman" w:cs="Times New Roman"/>
          <w:color w:val="000000" w:themeColor="text1"/>
          <w:sz w:val="24"/>
          <w:szCs w:val="24"/>
        </w:rPr>
        <w:t>3</w:t>
      </w:r>
      <w:r w:rsidR="6582458D" w:rsidRPr="029DC1DD">
        <w:rPr>
          <w:rFonts w:ascii="Times New Roman" w:eastAsia="Times New Roman" w:hAnsi="Times New Roman" w:cs="Times New Roman"/>
          <w:color w:val="000000" w:themeColor="text1"/>
          <w:sz w:val="24"/>
          <w:szCs w:val="24"/>
        </w:rPr>
        <w:t xml:space="preserve">69 </w:t>
      </w:r>
      <w:r w:rsidR="0708F58E" w:rsidRPr="3719A35D">
        <w:rPr>
          <w:rFonts w:ascii="Times New Roman" w:eastAsia="Times New Roman" w:hAnsi="Times New Roman" w:cs="Times New Roman"/>
          <w:color w:val="000000" w:themeColor="text1"/>
          <w:sz w:val="24"/>
          <w:szCs w:val="24"/>
        </w:rPr>
        <w:t>840</w:t>
      </w:r>
      <w:r w:rsidRPr="738127E6">
        <w:rPr>
          <w:rFonts w:ascii="Times New Roman" w:eastAsia="Times New Roman" w:hAnsi="Times New Roman" w:cs="Times New Roman"/>
          <w:color w:val="000000" w:themeColor="text1"/>
          <w:sz w:val="24"/>
          <w:szCs w:val="24"/>
        </w:rPr>
        <w:t xml:space="preserve"> </w:t>
      </w:r>
      <w:r w:rsidRPr="00777238">
        <w:rPr>
          <w:rFonts w:ascii="Times New Roman" w:eastAsia="Times New Roman" w:hAnsi="Times New Roman" w:cs="Times New Roman"/>
          <w:color w:val="000000" w:themeColor="text1"/>
          <w:sz w:val="24"/>
          <w:szCs w:val="24"/>
        </w:rPr>
        <w:t>t CO</w:t>
      </w:r>
      <w:r w:rsidRPr="00777238">
        <w:rPr>
          <w:rFonts w:ascii="Times New Roman" w:eastAsia="Times New Roman" w:hAnsi="Times New Roman" w:cs="Times New Roman"/>
          <w:color w:val="000000" w:themeColor="text1"/>
          <w:sz w:val="24"/>
          <w:szCs w:val="24"/>
          <w:vertAlign w:val="subscript"/>
        </w:rPr>
        <w:t>2</w:t>
      </w:r>
      <w:r w:rsidRPr="00777238">
        <w:rPr>
          <w:rFonts w:ascii="Times New Roman" w:eastAsia="Times New Roman" w:hAnsi="Times New Roman" w:cs="Times New Roman"/>
          <w:color w:val="000000" w:themeColor="text1"/>
          <w:sz w:val="24"/>
          <w:szCs w:val="24"/>
        </w:rPr>
        <w:t xml:space="preserve"> </w:t>
      </w:r>
      <w:r w:rsidR="194C49E5" w:rsidRPr="00777238">
        <w:rPr>
          <w:rFonts w:ascii="Times New Roman" w:eastAsia="Times New Roman" w:hAnsi="Times New Roman" w:cs="Times New Roman"/>
          <w:color w:val="000000" w:themeColor="text1"/>
          <w:sz w:val="24"/>
          <w:szCs w:val="24"/>
        </w:rPr>
        <w:t>ekvivalendi</w:t>
      </w:r>
      <w:r w:rsidR="58BBDFD8" w:rsidRPr="00777238">
        <w:rPr>
          <w:rFonts w:ascii="Times New Roman" w:eastAsia="Times New Roman" w:hAnsi="Times New Roman" w:cs="Times New Roman"/>
          <w:color w:val="000000" w:themeColor="text1"/>
          <w:sz w:val="24"/>
          <w:szCs w:val="24"/>
        </w:rPr>
        <w:t>le</w:t>
      </w:r>
      <w:r w:rsidRPr="738127E6">
        <w:rPr>
          <w:rFonts w:ascii="Times New Roman" w:eastAsia="Times New Roman" w:hAnsi="Times New Roman" w:cs="Times New Roman"/>
          <w:color w:val="000000" w:themeColor="text1"/>
          <w:sz w:val="24"/>
          <w:szCs w:val="24"/>
        </w:rPr>
        <w:t xml:space="preserve"> aastaks 2030 ehk samale tasemele aastaga 2022, mil maagaasi tarbimine kukkus oluliselt</w:t>
      </w:r>
      <w:r w:rsidR="38E0C484" w:rsidRPr="029DC1DD">
        <w:rPr>
          <w:rFonts w:ascii="Times New Roman" w:eastAsia="Times New Roman" w:hAnsi="Times New Roman" w:cs="Times New Roman"/>
          <w:color w:val="000000" w:themeColor="text1"/>
          <w:sz w:val="24"/>
          <w:szCs w:val="24"/>
        </w:rPr>
        <w:t>,</w:t>
      </w:r>
      <w:r w:rsidRPr="029DC1DD">
        <w:rPr>
          <w:rFonts w:ascii="Times New Roman" w:eastAsia="Times New Roman" w:hAnsi="Times New Roman" w:cs="Times New Roman"/>
          <w:color w:val="000000" w:themeColor="text1"/>
          <w:sz w:val="24"/>
          <w:szCs w:val="24"/>
        </w:rPr>
        <w:t xml:space="preserve"> </w:t>
      </w:r>
      <w:r w:rsidR="21993BEE" w:rsidRPr="3719A35D">
        <w:rPr>
          <w:rFonts w:ascii="Times New Roman" w:eastAsia="Times New Roman" w:hAnsi="Times New Roman" w:cs="Times New Roman"/>
          <w:color w:val="000000" w:themeColor="text1"/>
          <w:sz w:val="24"/>
          <w:szCs w:val="24"/>
        </w:rPr>
        <w:t>kuid</w:t>
      </w:r>
      <w:r w:rsidRPr="029DC1DD">
        <w:rPr>
          <w:rFonts w:ascii="Times New Roman" w:eastAsia="Times New Roman" w:hAnsi="Times New Roman" w:cs="Times New Roman"/>
          <w:color w:val="000000" w:themeColor="text1"/>
          <w:sz w:val="24"/>
          <w:szCs w:val="24"/>
        </w:rPr>
        <w:t xml:space="preserve"> </w:t>
      </w:r>
      <w:r w:rsidR="44CC2244" w:rsidRPr="029DC1DD">
        <w:rPr>
          <w:rFonts w:ascii="Times New Roman" w:eastAsia="Times New Roman" w:hAnsi="Times New Roman" w:cs="Times New Roman"/>
          <w:color w:val="000000" w:themeColor="text1"/>
          <w:sz w:val="24"/>
          <w:szCs w:val="24"/>
        </w:rPr>
        <w:t>väheneb</w:t>
      </w:r>
      <w:r w:rsidRPr="738127E6">
        <w:rPr>
          <w:rFonts w:ascii="Times New Roman" w:eastAsia="Times New Roman" w:hAnsi="Times New Roman" w:cs="Times New Roman"/>
          <w:color w:val="000000" w:themeColor="text1"/>
          <w:sz w:val="24"/>
          <w:szCs w:val="24"/>
        </w:rPr>
        <w:t xml:space="preserve"> 21% võrra võrreldes jõupingutuste jagamise määruse</w:t>
      </w:r>
      <w:r w:rsidR="00E6558E">
        <w:rPr>
          <w:rFonts w:ascii="Times New Roman" w:eastAsia="Times New Roman" w:hAnsi="Times New Roman" w:cs="Times New Roman"/>
          <w:color w:val="000000" w:themeColor="text1"/>
          <w:sz w:val="24"/>
          <w:szCs w:val="24"/>
        </w:rPr>
        <w:t xml:space="preserve"> kohase</w:t>
      </w:r>
      <w:r w:rsidRPr="738127E6">
        <w:rPr>
          <w:rFonts w:ascii="Times New Roman" w:eastAsia="Times New Roman" w:hAnsi="Times New Roman" w:cs="Times New Roman"/>
          <w:color w:val="000000" w:themeColor="text1"/>
          <w:sz w:val="24"/>
          <w:szCs w:val="24"/>
        </w:rPr>
        <w:t xml:space="preserve"> baasaasta ehk 2005. aastaga, </w:t>
      </w:r>
      <w:r w:rsidR="35FC7336" w:rsidRPr="029DC1DD">
        <w:rPr>
          <w:rFonts w:ascii="Times New Roman" w:eastAsia="Times New Roman" w:hAnsi="Times New Roman" w:cs="Times New Roman"/>
          <w:color w:val="000000" w:themeColor="text1"/>
          <w:sz w:val="24"/>
          <w:szCs w:val="24"/>
        </w:rPr>
        <w:t xml:space="preserve">ning väheneb siis </w:t>
      </w:r>
      <w:r w:rsidRPr="029DC1DD">
        <w:rPr>
          <w:rFonts w:ascii="Times New Roman" w:eastAsia="Times New Roman" w:hAnsi="Times New Roman" w:cs="Times New Roman"/>
          <w:color w:val="000000" w:themeColor="text1"/>
          <w:sz w:val="24"/>
          <w:szCs w:val="24"/>
        </w:rPr>
        <w:t>30</w:t>
      </w:r>
      <w:r w:rsidR="2482A8CB" w:rsidRPr="029DC1DD">
        <w:rPr>
          <w:rFonts w:ascii="Times New Roman" w:eastAsia="Times New Roman" w:hAnsi="Times New Roman" w:cs="Times New Roman"/>
          <w:color w:val="000000" w:themeColor="text1"/>
          <w:sz w:val="24"/>
          <w:szCs w:val="24"/>
        </w:rPr>
        <w:t xml:space="preserve">7 </w:t>
      </w:r>
      <w:r w:rsidR="612FC0DA" w:rsidRPr="3719A35D">
        <w:rPr>
          <w:rFonts w:ascii="Times New Roman" w:eastAsia="Times New Roman" w:hAnsi="Times New Roman" w:cs="Times New Roman"/>
          <w:color w:val="000000" w:themeColor="text1"/>
          <w:sz w:val="24"/>
          <w:szCs w:val="24"/>
        </w:rPr>
        <w:t>500</w:t>
      </w:r>
      <w:r w:rsidRPr="738127E6">
        <w:rPr>
          <w:rFonts w:ascii="Times New Roman" w:eastAsia="Times New Roman" w:hAnsi="Times New Roman" w:cs="Times New Roman"/>
          <w:color w:val="000000" w:themeColor="text1"/>
          <w:sz w:val="24"/>
          <w:szCs w:val="24"/>
        </w:rPr>
        <w:t xml:space="preserve"> </w:t>
      </w:r>
      <w:r w:rsidRPr="00777238">
        <w:rPr>
          <w:rFonts w:ascii="Times New Roman" w:eastAsia="Times New Roman" w:hAnsi="Times New Roman" w:cs="Times New Roman"/>
          <w:color w:val="000000" w:themeColor="text1"/>
          <w:sz w:val="24"/>
          <w:szCs w:val="24"/>
        </w:rPr>
        <w:t>t CO</w:t>
      </w:r>
      <w:r w:rsidRPr="00777238">
        <w:rPr>
          <w:rFonts w:ascii="Times New Roman" w:eastAsia="Times New Roman" w:hAnsi="Times New Roman" w:cs="Times New Roman"/>
          <w:color w:val="000000" w:themeColor="text1"/>
          <w:sz w:val="24"/>
          <w:szCs w:val="24"/>
          <w:vertAlign w:val="subscript"/>
        </w:rPr>
        <w:t>2</w:t>
      </w:r>
      <w:r w:rsidRPr="00777238">
        <w:rPr>
          <w:rFonts w:ascii="Times New Roman" w:eastAsia="Times New Roman" w:hAnsi="Times New Roman" w:cs="Times New Roman"/>
          <w:color w:val="000000" w:themeColor="text1"/>
          <w:sz w:val="24"/>
          <w:szCs w:val="24"/>
        </w:rPr>
        <w:t xml:space="preserve"> ekvivalendini aastaks 2035 ja 231 </w:t>
      </w:r>
      <w:r w:rsidR="7A444B45" w:rsidRPr="00777238">
        <w:rPr>
          <w:rFonts w:ascii="Times New Roman" w:eastAsia="Times New Roman" w:hAnsi="Times New Roman" w:cs="Times New Roman"/>
          <w:color w:val="000000" w:themeColor="text1"/>
          <w:sz w:val="24"/>
          <w:szCs w:val="24"/>
        </w:rPr>
        <w:t>100</w:t>
      </w:r>
      <w:r w:rsidRPr="00777238">
        <w:rPr>
          <w:rFonts w:ascii="Times New Roman" w:eastAsia="Times New Roman" w:hAnsi="Times New Roman" w:cs="Times New Roman"/>
          <w:color w:val="000000" w:themeColor="text1"/>
          <w:sz w:val="24"/>
          <w:szCs w:val="24"/>
        </w:rPr>
        <w:t xml:space="preserve"> t CO</w:t>
      </w:r>
      <w:r w:rsidRPr="00777238">
        <w:rPr>
          <w:rFonts w:ascii="Times New Roman" w:eastAsia="Times New Roman" w:hAnsi="Times New Roman" w:cs="Times New Roman"/>
          <w:color w:val="000000" w:themeColor="text1"/>
          <w:sz w:val="24"/>
          <w:szCs w:val="24"/>
          <w:vertAlign w:val="subscript"/>
        </w:rPr>
        <w:t>2</w:t>
      </w:r>
      <w:r w:rsidRPr="00777238">
        <w:rPr>
          <w:rFonts w:ascii="Times New Roman" w:eastAsia="Times New Roman" w:hAnsi="Times New Roman" w:cs="Times New Roman"/>
          <w:color w:val="000000" w:themeColor="text1"/>
          <w:sz w:val="24"/>
          <w:szCs w:val="24"/>
        </w:rPr>
        <w:t xml:space="preserve"> ekvivalendini aastaks 2040.</w:t>
      </w:r>
    </w:p>
    <w:p w14:paraId="79BBB720" w14:textId="71A14DF5" w:rsidR="738127E6" w:rsidRDefault="738127E6" w:rsidP="00D92D1F">
      <w:pPr>
        <w:spacing w:line="240" w:lineRule="auto"/>
        <w:jc w:val="both"/>
        <w:rPr>
          <w:rFonts w:ascii="Times New Roman" w:eastAsia="Times New Roman" w:hAnsi="Times New Roman" w:cs="Times New Roman"/>
          <w:sz w:val="24"/>
          <w:szCs w:val="24"/>
        </w:rPr>
      </w:pPr>
    </w:p>
    <w:p w14:paraId="0E0A5FFC" w14:textId="4B09E0BF" w:rsidR="00036115" w:rsidRDefault="00452CF4" w:rsidP="00036115">
      <w:pPr>
        <w:keepNext/>
        <w:spacing w:after="0" w:line="240" w:lineRule="auto"/>
        <w:jc w:val="both"/>
      </w:pPr>
      <w:r>
        <w:rPr>
          <w:noProof/>
        </w:rPr>
        <w:lastRenderedPageBreak/>
        <w:drawing>
          <wp:inline distT="0" distB="0" distL="0" distR="0" wp14:anchorId="528A1D90" wp14:editId="697249A6">
            <wp:extent cx="5783775" cy="3089917"/>
            <wp:effectExtent l="0" t="0" r="7620" b="0"/>
            <wp:docPr id="812207142" name="Pilt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5822278" cy="3110487"/>
                    </a:xfrm>
                    <a:prstGeom prst="rect">
                      <a:avLst/>
                    </a:prstGeom>
                    <a:noFill/>
                  </pic:spPr>
                </pic:pic>
              </a:graphicData>
            </a:graphic>
          </wp:inline>
        </w:drawing>
      </w:r>
    </w:p>
    <w:p w14:paraId="2CCAA64C" w14:textId="05E8982C" w:rsidR="182FC7C6" w:rsidRDefault="00036115" w:rsidP="00036115">
      <w:pPr>
        <w:pStyle w:val="Pealdis"/>
        <w:jc w:val="both"/>
      </w:pPr>
      <w:r>
        <w:t xml:space="preserve">Joonis </w:t>
      </w:r>
      <w:r>
        <w:fldChar w:fldCharType="begin"/>
      </w:r>
      <w:r>
        <w:instrText xml:space="preserve"> SEQ Joonis \* ARABIC </w:instrText>
      </w:r>
      <w:r>
        <w:fldChar w:fldCharType="separate"/>
      </w:r>
      <w:r w:rsidR="00136A1D">
        <w:rPr>
          <w:noProof/>
        </w:rPr>
        <w:t>3</w:t>
      </w:r>
      <w:r>
        <w:fldChar w:fldCharType="end"/>
      </w:r>
      <w:r w:rsidRPr="00544312">
        <w:t>. Hoonete sektori kasvuhoonegaaside heite prognoos (olemasolevad ja lisameetmed).</w:t>
      </w:r>
    </w:p>
    <w:p w14:paraId="24E7D2A0" w14:textId="77777777" w:rsidR="00CB1B77" w:rsidRDefault="00CB1B77" w:rsidP="00D92D1F">
      <w:pPr>
        <w:spacing w:after="0" w:line="240" w:lineRule="auto"/>
        <w:rPr>
          <w:rFonts w:ascii="Times New Roman" w:eastAsia="Times New Roman" w:hAnsi="Times New Roman" w:cs="Times New Roman"/>
          <w:b/>
          <w:bCs/>
          <w:color w:val="2F5496" w:themeColor="accent1" w:themeShade="BF"/>
          <w:sz w:val="24"/>
          <w:szCs w:val="24"/>
        </w:rPr>
      </w:pPr>
    </w:p>
    <w:p w14:paraId="75610167" w14:textId="3AD0FA93" w:rsidR="3074A354" w:rsidRPr="00EC12B1" w:rsidRDefault="368E2196" w:rsidP="00D92D1F">
      <w:pPr>
        <w:spacing w:after="0" w:line="240" w:lineRule="auto"/>
        <w:rPr>
          <w:rFonts w:ascii="Times New Roman" w:eastAsia="Times New Roman" w:hAnsi="Times New Roman" w:cs="Times New Roman"/>
          <w:b/>
          <w:sz w:val="24"/>
          <w:szCs w:val="24"/>
        </w:rPr>
      </w:pPr>
      <w:r w:rsidRPr="00EC12B1">
        <w:rPr>
          <w:rFonts w:ascii="Times New Roman" w:eastAsia="Times New Roman" w:hAnsi="Times New Roman" w:cs="Times New Roman"/>
          <w:b/>
          <w:sz w:val="24"/>
          <w:szCs w:val="24"/>
        </w:rPr>
        <w:t xml:space="preserve">§ </w:t>
      </w:r>
      <w:r w:rsidR="5D10A92D" w:rsidRPr="00EC12B1">
        <w:rPr>
          <w:rFonts w:ascii="Times New Roman" w:eastAsia="Times New Roman" w:hAnsi="Times New Roman" w:cs="Times New Roman"/>
          <w:b/>
          <w:bCs/>
          <w:sz w:val="24"/>
          <w:szCs w:val="24"/>
        </w:rPr>
        <w:t>2</w:t>
      </w:r>
      <w:r w:rsidR="100F7C0E" w:rsidRPr="00EC12B1">
        <w:rPr>
          <w:rFonts w:ascii="Times New Roman" w:eastAsia="Times New Roman" w:hAnsi="Times New Roman" w:cs="Times New Roman"/>
          <w:b/>
          <w:bCs/>
          <w:sz w:val="24"/>
          <w:szCs w:val="24"/>
        </w:rPr>
        <w:t>9</w:t>
      </w:r>
      <w:r w:rsidRPr="00EC12B1">
        <w:rPr>
          <w:rFonts w:ascii="Times New Roman" w:eastAsia="Times New Roman" w:hAnsi="Times New Roman" w:cs="Times New Roman"/>
          <w:b/>
          <w:sz w:val="24"/>
          <w:szCs w:val="24"/>
        </w:rPr>
        <w:t>. Tööstussektori kasvuhoonegaaside heitkogus</w:t>
      </w:r>
      <w:r w:rsidR="009F0886" w:rsidRPr="00EC12B1">
        <w:rPr>
          <w:rFonts w:ascii="Times New Roman" w:eastAsia="Times New Roman" w:hAnsi="Times New Roman" w:cs="Times New Roman"/>
          <w:b/>
          <w:sz w:val="24"/>
          <w:szCs w:val="24"/>
        </w:rPr>
        <w:t xml:space="preserve"> ja selle</w:t>
      </w:r>
      <w:r w:rsidRPr="00EC12B1">
        <w:rPr>
          <w:rFonts w:ascii="Times New Roman" w:eastAsia="Times New Roman" w:hAnsi="Times New Roman" w:cs="Times New Roman"/>
          <w:b/>
          <w:sz w:val="24"/>
          <w:szCs w:val="24"/>
        </w:rPr>
        <w:t xml:space="preserve"> </w:t>
      </w:r>
      <w:r w:rsidR="2586E855" w:rsidRPr="00EC12B1">
        <w:rPr>
          <w:rFonts w:ascii="Times New Roman" w:eastAsia="Times New Roman" w:hAnsi="Times New Roman" w:cs="Times New Roman"/>
          <w:b/>
          <w:sz w:val="24"/>
          <w:szCs w:val="24"/>
        </w:rPr>
        <w:t xml:space="preserve">piiramise </w:t>
      </w:r>
      <w:r w:rsidRPr="00EC12B1">
        <w:rPr>
          <w:rFonts w:ascii="Times New Roman" w:eastAsia="Times New Roman" w:hAnsi="Times New Roman" w:cs="Times New Roman"/>
          <w:b/>
          <w:sz w:val="24"/>
          <w:szCs w:val="24"/>
        </w:rPr>
        <w:t>eesmärgid</w:t>
      </w:r>
      <w:r w:rsidR="003057B2" w:rsidRPr="00EC12B1">
        <w:rPr>
          <w:rFonts w:ascii="Times New Roman" w:eastAsia="Times New Roman" w:hAnsi="Times New Roman" w:cs="Times New Roman"/>
          <w:b/>
          <w:sz w:val="24"/>
          <w:szCs w:val="24"/>
        </w:rPr>
        <w:t xml:space="preserve"> ning maavara kaevandamise lubade andmise piirang</w:t>
      </w:r>
    </w:p>
    <w:p w14:paraId="44CE5649" w14:textId="77777777" w:rsidR="00E41AA1" w:rsidRDefault="00E41AA1" w:rsidP="00D92D1F">
      <w:pPr>
        <w:spacing w:after="0" w:line="240" w:lineRule="auto"/>
        <w:rPr>
          <w:rFonts w:ascii="Times New Roman" w:eastAsia="Times New Roman" w:hAnsi="Times New Roman" w:cs="Times New Roman"/>
          <w:color w:val="2F5496" w:themeColor="accent1" w:themeShade="BF"/>
          <w:sz w:val="24"/>
          <w:szCs w:val="24"/>
        </w:rPr>
      </w:pPr>
    </w:p>
    <w:p w14:paraId="559C80A8" w14:textId="3FC58E64" w:rsidR="00233984" w:rsidRDefault="1D154E81" w:rsidP="00D92D1F">
      <w:pPr>
        <w:spacing w:after="0" w:line="240" w:lineRule="auto"/>
        <w:jc w:val="both"/>
        <w:rPr>
          <w:rFonts w:ascii="Times New Roman" w:eastAsia="Times New Roman" w:hAnsi="Times New Roman" w:cs="Times New Roman"/>
          <w:sz w:val="24"/>
          <w:szCs w:val="24"/>
        </w:rPr>
      </w:pPr>
      <w:r w:rsidRPr="00A166AC">
        <w:rPr>
          <w:rFonts w:ascii="Times New Roman" w:eastAsia="Times New Roman" w:hAnsi="Times New Roman" w:cs="Times New Roman"/>
          <w:sz w:val="24"/>
          <w:szCs w:val="24"/>
        </w:rPr>
        <w:t>Lõikes 1</w:t>
      </w:r>
      <w:r w:rsidRPr="630ECEC8">
        <w:rPr>
          <w:rFonts w:ascii="Times New Roman" w:eastAsia="Times New Roman" w:hAnsi="Times New Roman" w:cs="Times New Roman"/>
          <w:sz w:val="24"/>
          <w:szCs w:val="24"/>
        </w:rPr>
        <w:t xml:space="preserve"> sätestatakse t</w:t>
      </w:r>
      <w:r w:rsidRPr="630ECEC8">
        <w:rPr>
          <w:rFonts w:ascii="Times New Roman" w:eastAsia="Times New Roman" w:hAnsi="Times New Roman" w:cs="Times New Roman"/>
          <w:color w:val="000000" w:themeColor="text1"/>
          <w:sz w:val="24"/>
          <w:szCs w:val="24"/>
        </w:rPr>
        <w:t>ööstussektori kasvuhoonegaaside heitkogus</w:t>
      </w:r>
      <w:r w:rsidR="5E55438B" w:rsidRPr="630ECEC8">
        <w:rPr>
          <w:rFonts w:ascii="Times New Roman" w:eastAsia="Times New Roman" w:hAnsi="Times New Roman" w:cs="Times New Roman"/>
          <w:color w:val="000000" w:themeColor="text1"/>
          <w:sz w:val="24"/>
          <w:szCs w:val="24"/>
        </w:rPr>
        <w:t>e mõiste</w:t>
      </w:r>
      <w:r w:rsidRPr="630ECEC8">
        <w:rPr>
          <w:rFonts w:ascii="Times New Roman" w:eastAsia="Times New Roman" w:hAnsi="Times New Roman" w:cs="Times New Roman"/>
          <w:color w:val="000000" w:themeColor="text1"/>
          <w:sz w:val="24"/>
          <w:szCs w:val="24"/>
        </w:rPr>
        <w:t xml:space="preserve">. Tööstussektori KHG heite hulka arvestatakse kasvuhoonegaaside heitkogused, mis </w:t>
      </w:r>
      <w:r w:rsidR="00555C24">
        <w:rPr>
          <w:rFonts w:ascii="Times New Roman" w:eastAsia="Times New Roman" w:hAnsi="Times New Roman" w:cs="Times New Roman"/>
          <w:color w:val="000000" w:themeColor="text1"/>
          <w:sz w:val="24"/>
          <w:szCs w:val="24"/>
        </w:rPr>
        <w:t>pärinevad</w:t>
      </w:r>
      <w:r w:rsidRPr="630ECEC8">
        <w:rPr>
          <w:rFonts w:ascii="Times New Roman" w:eastAsia="Times New Roman" w:hAnsi="Times New Roman" w:cs="Times New Roman"/>
          <w:color w:val="000000" w:themeColor="text1"/>
          <w:sz w:val="24"/>
          <w:szCs w:val="24"/>
        </w:rPr>
        <w:t xml:space="preserve"> põlevkiviõlitööstusest ning töötlevas tööstuses ja ehituses tarbitud kütustest.</w:t>
      </w:r>
    </w:p>
    <w:p w14:paraId="22CFF6A0" w14:textId="77777777" w:rsidR="00A9021F" w:rsidRDefault="00A9021F" w:rsidP="00D92D1F">
      <w:pPr>
        <w:spacing w:after="0" w:line="240" w:lineRule="auto"/>
        <w:jc w:val="both"/>
        <w:rPr>
          <w:rFonts w:ascii="Times New Roman" w:eastAsia="Times New Roman" w:hAnsi="Times New Roman" w:cs="Times New Roman"/>
          <w:sz w:val="24"/>
          <w:szCs w:val="24"/>
        </w:rPr>
      </w:pPr>
    </w:p>
    <w:p w14:paraId="03A7C9E8" w14:textId="2BC030DB" w:rsidR="00233984" w:rsidRDefault="791CB93A" w:rsidP="00D92D1F">
      <w:pPr>
        <w:spacing w:after="0" w:line="240" w:lineRule="auto"/>
        <w:jc w:val="both"/>
        <w:rPr>
          <w:rFonts w:ascii="Times New Roman" w:eastAsia="Times New Roman" w:hAnsi="Times New Roman" w:cs="Times New Roman"/>
          <w:sz w:val="24"/>
          <w:szCs w:val="24"/>
        </w:rPr>
      </w:pPr>
      <w:r w:rsidRPr="029DC1DD">
        <w:rPr>
          <w:rFonts w:ascii="Times New Roman" w:eastAsia="Times New Roman" w:hAnsi="Times New Roman" w:cs="Times New Roman"/>
          <w:sz w:val="24"/>
          <w:szCs w:val="24"/>
        </w:rPr>
        <w:t xml:space="preserve">2022. aastal </w:t>
      </w:r>
      <w:r w:rsidR="2ED453A0" w:rsidRPr="029DC1DD">
        <w:rPr>
          <w:rFonts w:ascii="Times New Roman" w:eastAsia="Times New Roman" w:hAnsi="Times New Roman" w:cs="Times New Roman"/>
          <w:sz w:val="24"/>
          <w:szCs w:val="24"/>
        </w:rPr>
        <w:t>oli kogu</w:t>
      </w:r>
      <w:r w:rsidRPr="029DC1DD">
        <w:rPr>
          <w:rFonts w:ascii="Times New Roman" w:eastAsia="Times New Roman" w:hAnsi="Times New Roman" w:cs="Times New Roman"/>
          <w:sz w:val="24"/>
          <w:szCs w:val="24"/>
        </w:rPr>
        <w:t xml:space="preserve"> tööstussektori kasvuhoonegaaside heitkogus 2 147 000 </w:t>
      </w:r>
      <w:r w:rsidRPr="00777238">
        <w:rPr>
          <w:rFonts w:ascii="Times New Roman" w:eastAsia="Times New Roman" w:hAnsi="Times New Roman" w:cs="Times New Roman"/>
          <w:sz w:val="24"/>
          <w:szCs w:val="24"/>
        </w:rPr>
        <w:t>t CO</w:t>
      </w:r>
      <w:r w:rsidRPr="00777238">
        <w:rPr>
          <w:rFonts w:ascii="Times New Roman" w:eastAsia="Times New Roman" w:hAnsi="Times New Roman" w:cs="Times New Roman"/>
          <w:sz w:val="24"/>
          <w:szCs w:val="24"/>
          <w:vertAlign w:val="subscript"/>
        </w:rPr>
        <w:t>2</w:t>
      </w:r>
      <w:r w:rsidRPr="00777238">
        <w:rPr>
          <w:rFonts w:ascii="Times New Roman" w:eastAsia="Times New Roman" w:hAnsi="Times New Roman" w:cs="Times New Roman"/>
          <w:sz w:val="24"/>
          <w:szCs w:val="24"/>
        </w:rPr>
        <w:t xml:space="preserve"> </w:t>
      </w:r>
      <w:proofErr w:type="spellStart"/>
      <w:r w:rsidRPr="00777238">
        <w:rPr>
          <w:rFonts w:ascii="Times New Roman" w:eastAsia="Times New Roman" w:hAnsi="Times New Roman" w:cs="Times New Roman"/>
          <w:sz w:val="24"/>
          <w:szCs w:val="24"/>
        </w:rPr>
        <w:t>ekv</w:t>
      </w:r>
      <w:proofErr w:type="spellEnd"/>
      <w:r w:rsidRPr="029DC1DD">
        <w:rPr>
          <w:rFonts w:ascii="Times New Roman" w:eastAsia="Times New Roman" w:hAnsi="Times New Roman" w:cs="Times New Roman"/>
          <w:sz w:val="24"/>
          <w:szCs w:val="24"/>
        </w:rPr>
        <w:t xml:space="preserve"> ehk </w:t>
      </w:r>
      <w:r w:rsidR="1223EE39" w:rsidRPr="029DC1DD">
        <w:rPr>
          <w:rFonts w:ascii="Times New Roman" w:eastAsia="Times New Roman" w:hAnsi="Times New Roman" w:cs="Times New Roman"/>
          <w:sz w:val="24"/>
          <w:szCs w:val="24"/>
        </w:rPr>
        <w:t xml:space="preserve">15% kogu Eesti heitkogusest, kusjuures põlevkiviõlitööstus moodustas sellest </w:t>
      </w:r>
      <w:r w:rsidR="2B88C01D" w:rsidRPr="00777238">
        <w:rPr>
          <w:rFonts w:ascii="Times New Roman" w:eastAsia="Times New Roman" w:hAnsi="Times New Roman" w:cs="Times New Roman"/>
          <w:sz w:val="24"/>
          <w:szCs w:val="24"/>
        </w:rPr>
        <w:t>1 563 970 t CO</w:t>
      </w:r>
      <w:r w:rsidR="2B88C01D" w:rsidRPr="00777238">
        <w:rPr>
          <w:rFonts w:ascii="Times New Roman" w:eastAsia="Times New Roman" w:hAnsi="Times New Roman" w:cs="Times New Roman"/>
          <w:sz w:val="24"/>
          <w:szCs w:val="24"/>
          <w:vertAlign w:val="subscript"/>
        </w:rPr>
        <w:t>2</w:t>
      </w:r>
      <w:r w:rsidR="2B88C01D" w:rsidRPr="00777238">
        <w:rPr>
          <w:rFonts w:ascii="Times New Roman" w:eastAsia="Times New Roman" w:hAnsi="Times New Roman" w:cs="Times New Roman"/>
          <w:sz w:val="24"/>
          <w:szCs w:val="24"/>
        </w:rPr>
        <w:t xml:space="preserve"> </w:t>
      </w:r>
      <w:proofErr w:type="spellStart"/>
      <w:r w:rsidR="2B88C01D" w:rsidRPr="00777238">
        <w:rPr>
          <w:rFonts w:ascii="Times New Roman" w:eastAsia="Times New Roman" w:hAnsi="Times New Roman" w:cs="Times New Roman"/>
          <w:sz w:val="24"/>
          <w:szCs w:val="24"/>
        </w:rPr>
        <w:t>ekv</w:t>
      </w:r>
      <w:proofErr w:type="spellEnd"/>
      <w:r w:rsidR="2B88C01D" w:rsidRPr="029DC1DD">
        <w:rPr>
          <w:rFonts w:ascii="Times New Roman" w:eastAsia="Times New Roman" w:hAnsi="Times New Roman" w:cs="Times New Roman"/>
          <w:sz w:val="24"/>
          <w:szCs w:val="24"/>
        </w:rPr>
        <w:t xml:space="preserve"> ehk 73% ning muu töötlev tööstus kokku 583 </w:t>
      </w:r>
      <w:r w:rsidR="1C088BFF" w:rsidRPr="029DC1DD">
        <w:rPr>
          <w:rFonts w:ascii="Times New Roman" w:eastAsia="Times New Roman" w:hAnsi="Times New Roman" w:cs="Times New Roman"/>
          <w:sz w:val="24"/>
          <w:szCs w:val="24"/>
        </w:rPr>
        <w:t xml:space="preserve">030 </w:t>
      </w:r>
      <w:r w:rsidR="1C088BFF" w:rsidRPr="00777238">
        <w:rPr>
          <w:rFonts w:ascii="Times New Roman" w:eastAsia="Times New Roman" w:hAnsi="Times New Roman" w:cs="Times New Roman"/>
          <w:sz w:val="24"/>
          <w:szCs w:val="24"/>
        </w:rPr>
        <w:t>t CO</w:t>
      </w:r>
      <w:r w:rsidR="1C088BFF" w:rsidRPr="00777238">
        <w:rPr>
          <w:rFonts w:ascii="Times New Roman" w:eastAsia="Times New Roman" w:hAnsi="Times New Roman" w:cs="Times New Roman"/>
          <w:sz w:val="24"/>
          <w:szCs w:val="24"/>
          <w:vertAlign w:val="subscript"/>
        </w:rPr>
        <w:t>2</w:t>
      </w:r>
      <w:r w:rsidR="1C088BFF" w:rsidRPr="00777238">
        <w:rPr>
          <w:rFonts w:ascii="Times New Roman" w:eastAsia="Times New Roman" w:hAnsi="Times New Roman" w:cs="Times New Roman"/>
          <w:sz w:val="24"/>
          <w:szCs w:val="24"/>
        </w:rPr>
        <w:t xml:space="preserve"> </w:t>
      </w:r>
      <w:proofErr w:type="spellStart"/>
      <w:r w:rsidR="1C088BFF" w:rsidRPr="00777238">
        <w:rPr>
          <w:rFonts w:ascii="Times New Roman" w:eastAsia="Times New Roman" w:hAnsi="Times New Roman" w:cs="Times New Roman"/>
          <w:sz w:val="24"/>
          <w:szCs w:val="24"/>
        </w:rPr>
        <w:t>ekv</w:t>
      </w:r>
      <w:proofErr w:type="spellEnd"/>
      <w:r w:rsidR="1C088BFF" w:rsidRPr="029DC1DD">
        <w:rPr>
          <w:rFonts w:ascii="Times New Roman" w:eastAsia="Times New Roman" w:hAnsi="Times New Roman" w:cs="Times New Roman"/>
          <w:sz w:val="24"/>
          <w:szCs w:val="24"/>
        </w:rPr>
        <w:t xml:space="preserve"> ehk 27% kogu tööstussektori heitkogusest</w:t>
      </w:r>
      <w:r w:rsidR="1223EE39" w:rsidRPr="029DC1DD">
        <w:rPr>
          <w:rFonts w:ascii="Times New Roman" w:eastAsia="Times New Roman" w:hAnsi="Times New Roman" w:cs="Times New Roman"/>
          <w:sz w:val="24"/>
          <w:szCs w:val="24"/>
        </w:rPr>
        <w:t>.</w:t>
      </w:r>
    </w:p>
    <w:p w14:paraId="770AF858" w14:textId="77777777" w:rsidR="00777238" w:rsidRDefault="00777238">
      <w:pPr>
        <w:spacing w:after="0" w:line="240" w:lineRule="auto"/>
        <w:jc w:val="both"/>
        <w:rPr>
          <w:rFonts w:ascii="Times New Roman" w:eastAsia="Times New Roman" w:hAnsi="Times New Roman" w:cs="Times New Roman"/>
          <w:sz w:val="24"/>
          <w:szCs w:val="24"/>
        </w:rPr>
      </w:pPr>
    </w:p>
    <w:p w14:paraId="342E63B6" w14:textId="014775AC" w:rsidR="316B644D" w:rsidRDefault="18C511CF" w:rsidP="00D92D1F">
      <w:pPr>
        <w:spacing w:after="0" w:line="240" w:lineRule="auto"/>
        <w:jc w:val="both"/>
        <w:rPr>
          <w:rFonts w:ascii="Times New Roman" w:eastAsia="Times New Roman" w:hAnsi="Times New Roman" w:cs="Times New Roman"/>
          <w:sz w:val="24"/>
          <w:szCs w:val="24"/>
        </w:rPr>
      </w:pPr>
      <w:r w:rsidRPr="7C84A48D">
        <w:rPr>
          <w:rFonts w:ascii="Times New Roman" w:eastAsia="Times New Roman" w:hAnsi="Times New Roman" w:cs="Times New Roman"/>
          <w:sz w:val="24"/>
          <w:szCs w:val="24"/>
        </w:rPr>
        <w:t>Põlevkiviõlitööstuse KHG heitkoguste arvutamisel kasutatakse ettevõtete (</w:t>
      </w:r>
      <w:r w:rsidR="60D1416D" w:rsidRPr="7C84A48D">
        <w:rPr>
          <w:rFonts w:ascii="Times New Roman" w:eastAsia="Times New Roman" w:hAnsi="Times New Roman" w:cs="Times New Roman"/>
          <w:sz w:val="24"/>
          <w:szCs w:val="24"/>
        </w:rPr>
        <w:t>E</w:t>
      </w:r>
      <w:r w:rsidR="126F7DF4" w:rsidRPr="7C84A48D">
        <w:rPr>
          <w:rFonts w:ascii="Times New Roman" w:hAnsi="Times New Roman"/>
          <w:sz w:val="24"/>
          <w:szCs w:val="24"/>
        </w:rPr>
        <w:t>nefit</w:t>
      </w:r>
      <w:r w:rsidR="67EDB1A2" w:rsidRPr="7C84A48D">
        <w:rPr>
          <w:rFonts w:ascii="Times New Roman" w:hAnsi="Times New Roman"/>
          <w:sz w:val="24"/>
          <w:szCs w:val="24"/>
        </w:rPr>
        <w:t xml:space="preserve"> Power</w:t>
      </w:r>
      <w:r w:rsidR="0F94BF7A" w:rsidRPr="7C84A48D">
        <w:rPr>
          <w:rFonts w:ascii="Times New Roman" w:hAnsi="Times New Roman"/>
          <w:sz w:val="24"/>
          <w:szCs w:val="24"/>
        </w:rPr>
        <w:t xml:space="preserve"> </w:t>
      </w:r>
      <w:r w:rsidR="0F94BF7A" w:rsidRPr="7C84A48D">
        <w:rPr>
          <w:rFonts w:ascii="Times New Roman" w:eastAsia="Times New Roman" w:hAnsi="Times New Roman" w:cs="Times New Roman"/>
          <w:sz w:val="24"/>
          <w:szCs w:val="24"/>
        </w:rPr>
        <w:t>AS</w:t>
      </w:r>
      <w:r w:rsidRPr="7C84A48D">
        <w:rPr>
          <w:rFonts w:ascii="Times New Roman" w:eastAsia="Times New Roman" w:hAnsi="Times New Roman" w:cs="Times New Roman"/>
          <w:sz w:val="24"/>
          <w:szCs w:val="24"/>
        </w:rPr>
        <w:t>, VKG</w:t>
      </w:r>
      <w:r w:rsidR="79B7FE52" w:rsidRPr="7C84A48D">
        <w:rPr>
          <w:rFonts w:ascii="Times New Roman" w:eastAsia="Times New Roman" w:hAnsi="Times New Roman" w:cs="Times New Roman"/>
          <w:sz w:val="24"/>
          <w:szCs w:val="24"/>
        </w:rPr>
        <w:t xml:space="preserve"> Oil</w:t>
      </w:r>
      <w:r w:rsidR="1F9F8A07" w:rsidRPr="7C84A48D">
        <w:rPr>
          <w:rFonts w:ascii="Times New Roman" w:eastAsia="Times New Roman" w:hAnsi="Times New Roman" w:cs="Times New Roman"/>
          <w:sz w:val="24"/>
          <w:szCs w:val="24"/>
        </w:rPr>
        <w:t xml:space="preserve"> AS</w:t>
      </w:r>
      <w:r w:rsidRPr="7C84A48D">
        <w:rPr>
          <w:rFonts w:ascii="Times New Roman" w:eastAsia="Times New Roman" w:hAnsi="Times New Roman" w:cs="Times New Roman"/>
          <w:sz w:val="24"/>
          <w:szCs w:val="24"/>
        </w:rPr>
        <w:t xml:space="preserve">, </w:t>
      </w:r>
      <w:r w:rsidR="4600240C" w:rsidRPr="7C84A48D">
        <w:rPr>
          <w:rFonts w:ascii="Times New Roman" w:eastAsia="Times New Roman" w:hAnsi="Times New Roman" w:cs="Times New Roman"/>
          <w:sz w:val="24"/>
          <w:szCs w:val="24"/>
        </w:rPr>
        <w:t>Kiviõli Keemiatööstus</w:t>
      </w:r>
      <w:r w:rsidR="7037E5CC" w:rsidRPr="7C84A48D">
        <w:rPr>
          <w:rFonts w:ascii="Times New Roman" w:eastAsia="Times New Roman" w:hAnsi="Times New Roman" w:cs="Times New Roman"/>
          <w:sz w:val="24"/>
          <w:szCs w:val="24"/>
        </w:rPr>
        <w:t>e OÜ</w:t>
      </w:r>
      <w:r w:rsidRPr="7C84A48D">
        <w:rPr>
          <w:rFonts w:ascii="Times New Roman" w:eastAsia="Times New Roman" w:hAnsi="Times New Roman" w:cs="Times New Roman"/>
          <w:sz w:val="24"/>
          <w:szCs w:val="24"/>
        </w:rPr>
        <w:t>) edastatud andmeid, mida kvaliteedikontrolli käigus võrreldakse EL</w:t>
      </w:r>
      <w:r w:rsidR="7B90CB03" w:rsidRPr="7C84A48D">
        <w:rPr>
          <w:rFonts w:ascii="Times New Roman" w:eastAsia="Times New Roman" w:hAnsi="Times New Roman" w:cs="Times New Roman"/>
          <w:sz w:val="24"/>
          <w:szCs w:val="24"/>
        </w:rPr>
        <w:t>i</w:t>
      </w:r>
      <w:r w:rsidRPr="7C84A48D">
        <w:rPr>
          <w:rFonts w:ascii="Times New Roman" w:eastAsia="Times New Roman" w:hAnsi="Times New Roman" w:cs="Times New Roman"/>
          <w:sz w:val="24"/>
          <w:szCs w:val="24"/>
        </w:rPr>
        <w:t xml:space="preserve"> </w:t>
      </w:r>
      <w:proofErr w:type="spellStart"/>
      <w:r w:rsidRPr="7C84A48D">
        <w:rPr>
          <w:rFonts w:ascii="Times New Roman" w:eastAsia="Times New Roman" w:hAnsi="Times New Roman" w:cs="Times New Roman"/>
          <w:sz w:val="24"/>
          <w:szCs w:val="24"/>
        </w:rPr>
        <w:t>HKS</w:t>
      </w:r>
      <w:r w:rsidR="7B90CB03" w:rsidRPr="7C84A48D">
        <w:rPr>
          <w:rFonts w:ascii="Times New Roman" w:eastAsia="Times New Roman" w:hAnsi="Times New Roman" w:cs="Times New Roman"/>
          <w:sz w:val="24"/>
          <w:szCs w:val="24"/>
        </w:rPr>
        <w:t>i</w:t>
      </w:r>
      <w:proofErr w:type="spellEnd"/>
      <w:r w:rsidRPr="7C84A48D">
        <w:rPr>
          <w:rFonts w:ascii="Times New Roman" w:eastAsia="Times New Roman" w:hAnsi="Times New Roman" w:cs="Times New Roman"/>
          <w:sz w:val="24"/>
          <w:szCs w:val="24"/>
        </w:rPr>
        <w:t xml:space="preserve"> aruannetes esitatud andmetega. Töötleva tööstuse ja ehituse sektor jaguneb raua- ja terasetööstuseks, mitteraudmetallide tööstuseks, keemiatööstuseks, tselluloosi-</w:t>
      </w:r>
      <w:r w:rsidR="1A6900AD" w:rsidRPr="7C84A48D">
        <w:rPr>
          <w:rFonts w:ascii="Times New Roman" w:eastAsia="Times New Roman" w:hAnsi="Times New Roman" w:cs="Times New Roman"/>
          <w:sz w:val="24"/>
          <w:szCs w:val="24"/>
        </w:rPr>
        <w:t> </w:t>
      </w:r>
      <w:r w:rsidRPr="7C84A48D">
        <w:rPr>
          <w:rFonts w:ascii="Times New Roman" w:eastAsia="Times New Roman" w:hAnsi="Times New Roman" w:cs="Times New Roman"/>
          <w:sz w:val="24"/>
          <w:szCs w:val="24"/>
        </w:rPr>
        <w:t xml:space="preserve">, </w:t>
      </w:r>
      <w:proofErr w:type="spellStart"/>
      <w:r w:rsidRPr="7C84A48D">
        <w:rPr>
          <w:rFonts w:ascii="Times New Roman" w:eastAsia="Times New Roman" w:hAnsi="Times New Roman" w:cs="Times New Roman"/>
          <w:sz w:val="24"/>
          <w:szCs w:val="24"/>
        </w:rPr>
        <w:t>paberi-</w:t>
      </w:r>
      <w:proofErr w:type="spellEnd"/>
      <w:r w:rsidRPr="7C84A48D">
        <w:rPr>
          <w:rFonts w:ascii="Times New Roman" w:eastAsia="Times New Roman" w:hAnsi="Times New Roman" w:cs="Times New Roman"/>
          <w:sz w:val="24"/>
          <w:szCs w:val="24"/>
        </w:rPr>
        <w:t xml:space="preserve"> ja trükitööstuseks, toiduainetööstuseks, jookide ja tubakatööstuseks, mittemetall</w:t>
      </w:r>
      <w:r w:rsidR="0FBFA0B8" w:rsidRPr="7C84A48D">
        <w:rPr>
          <w:rFonts w:ascii="Times New Roman" w:eastAsia="Times New Roman" w:hAnsi="Times New Roman" w:cs="Times New Roman"/>
          <w:sz w:val="24"/>
          <w:szCs w:val="24"/>
        </w:rPr>
        <w:t>iliseks</w:t>
      </w:r>
      <w:r w:rsidRPr="7C84A48D">
        <w:rPr>
          <w:rFonts w:ascii="Times New Roman" w:eastAsia="Times New Roman" w:hAnsi="Times New Roman" w:cs="Times New Roman"/>
          <w:sz w:val="24"/>
          <w:szCs w:val="24"/>
        </w:rPr>
        <w:t xml:space="preserve"> mineraalitööstuseks ja muudeks tööstusharudeks. Andmed töötleva tööstuse ja ehituse sektori kütuste tarbimise kohta saadakse Statistikaameti koostatud energiabilansist ja </w:t>
      </w:r>
      <w:r w:rsidR="7B90CB03" w:rsidRPr="7C84A48D">
        <w:rPr>
          <w:rFonts w:ascii="Times New Roman" w:eastAsia="Times New Roman" w:hAnsi="Times New Roman" w:cs="Times New Roman"/>
          <w:sz w:val="24"/>
          <w:szCs w:val="24"/>
        </w:rPr>
        <w:t xml:space="preserve">lisaks </w:t>
      </w:r>
      <w:r w:rsidRPr="7C84A48D">
        <w:rPr>
          <w:rFonts w:ascii="Times New Roman" w:eastAsia="Times New Roman" w:hAnsi="Times New Roman" w:cs="Times New Roman"/>
          <w:sz w:val="24"/>
          <w:szCs w:val="24"/>
        </w:rPr>
        <w:t>jäätmestatistika andmed (jäätmete kogused, mida kasutatakse energeetilisel eesmärgil, nt soojus</w:t>
      </w:r>
      <w:r w:rsidR="7B90CB03" w:rsidRPr="7C84A48D">
        <w:rPr>
          <w:rFonts w:ascii="Times New Roman" w:eastAsia="Times New Roman" w:hAnsi="Times New Roman" w:cs="Times New Roman"/>
          <w:sz w:val="24"/>
          <w:szCs w:val="24"/>
        </w:rPr>
        <w:t xml:space="preserve">e </w:t>
      </w:r>
      <w:r w:rsidRPr="7C84A48D">
        <w:rPr>
          <w:rFonts w:ascii="Times New Roman" w:eastAsia="Times New Roman" w:hAnsi="Times New Roman" w:cs="Times New Roman"/>
          <w:sz w:val="24"/>
          <w:szCs w:val="24"/>
        </w:rPr>
        <w:t>tootmiseks). Tööstusprotsesside arvutuste sisendiks on andmed kasutatud mineraalide, kemikaalide ja teiste tootmise abiainete koguste kohta, mis saadakse EL</w:t>
      </w:r>
      <w:r w:rsidR="7B90CB03" w:rsidRPr="7C84A48D">
        <w:rPr>
          <w:rFonts w:ascii="Times New Roman" w:eastAsia="Times New Roman" w:hAnsi="Times New Roman" w:cs="Times New Roman"/>
          <w:sz w:val="24"/>
          <w:szCs w:val="24"/>
        </w:rPr>
        <w:t>i</w:t>
      </w:r>
      <w:r w:rsidRPr="7C84A48D">
        <w:rPr>
          <w:rFonts w:ascii="Times New Roman" w:eastAsia="Times New Roman" w:hAnsi="Times New Roman" w:cs="Times New Roman"/>
          <w:sz w:val="24"/>
          <w:szCs w:val="24"/>
        </w:rPr>
        <w:t xml:space="preserve"> </w:t>
      </w:r>
      <w:proofErr w:type="spellStart"/>
      <w:r w:rsidRPr="7C84A48D">
        <w:rPr>
          <w:rFonts w:ascii="Times New Roman" w:eastAsia="Times New Roman" w:hAnsi="Times New Roman" w:cs="Times New Roman"/>
          <w:sz w:val="24"/>
          <w:szCs w:val="24"/>
        </w:rPr>
        <w:t>HKS</w:t>
      </w:r>
      <w:r w:rsidR="7B90CB03" w:rsidRPr="7C84A48D">
        <w:rPr>
          <w:rFonts w:ascii="Times New Roman" w:eastAsia="Times New Roman" w:hAnsi="Times New Roman" w:cs="Times New Roman"/>
          <w:sz w:val="24"/>
          <w:szCs w:val="24"/>
        </w:rPr>
        <w:t>i</w:t>
      </w:r>
      <w:proofErr w:type="spellEnd"/>
      <w:r w:rsidRPr="7C84A48D">
        <w:rPr>
          <w:rFonts w:ascii="Times New Roman" w:eastAsia="Times New Roman" w:hAnsi="Times New Roman" w:cs="Times New Roman"/>
          <w:sz w:val="24"/>
          <w:szCs w:val="24"/>
        </w:rPr>
        <w:t xml:space="preserve"> aruannetest ja päringutega otse ettevõtetelt. Külmutusseadmetes kasutatavate fluoreeritud kasvuhoonegaaside (</w:t>
      </w:r>
      <w:r w:rsidR="2896AAA9" w:rsidRPr="7C84A48D">
        <w:rPr>
          <w:rFonts w:ascii="Times New Roman" w:eastAsia="Times New Roman" w:hAnsi="Times New Roman" w:cs="Times New Roman"/>
          <w:sz w:val="24"/>
          <w:szCs w:val="24"/>
        </w:rPr>
        <w:t>F</w:t>
      </w:r>
      <w:r w:rsidRPr="7C84A48D">
        <w:rPr>
          <w:rFonts w:ascii="Times New Roman" w:eastAsia="Times New Roman" w:hAnsi="Times New Roman" w:cs="Times New Roman"/>
          <w:sz w:val="24"/>
          <w:szCs w:val="24"/>
        </w:rPr>
        <w:t>-gaaside) heitkogused pärinevad nii kaubanduslikest, kodumajapidamiste kui ka tööstuslikest külmutusseadmetest. Arvutuste sisendiks kasutatakse andmeid FOKA registrist, erialaliitudelt, lisapäringud hooldefirmadelt, joogitööstusettevõtetelt,</w:t>
      </w:r>
      <w:r w:rsidR="293CAF6B" w:rsidRPr="7C84A48D">
        <w:rPr>
          <w:rFonts w:ascii="Times New Roman" w:eastAsia="Times New Roman" w:hAnsi="Times New Roman" w:cs="Times New Roman"/>
          <w:sz w:val="24"/>
          <w:szCs w:val="24"/>
        </w:rPr>
        <w:t xml:space="preserve"> </w:t>
      </w:r>
      <w:r w:rsidRPr="7C84A48D">
        <w:rPr>
          <w:rFonts w:ascii="Times New Roman" w:eastAsia="Times New Roman" w:hAnsi="Times New Roman" w:cs="Times New Roman"/>
          <w:sz w:val="24"/>
          <w:szCs w:val="24"/>
        </w:rPr>
        <w:t>tootjavastutusorganisatsioonidelt. Sisendandme</w:t>
      </w:r>
      <w:r w:rsidR="52F2E0F3" w:rsidRPr="7C84A48D">
        <w:rPr>
          <w:rFonts w:ascii="Times New Roman" w:eastAsia="Times New Roman" w:hAnsi="Times New Roman" w:cs="Times New Roman"/>
          <w:sz w:val="24"/>
          <w:szCs w:val="24"/>
        </w:rPr>
        <w:t>d</w:t>
      </w:r>
      <w:r w:rsidRPr="7C84A48D">
        <w:rPr>
          <w:rFonts w:ascii="Times New Roman" w:eastAsia="Times New Roman" w:hAnsi="Times New Roman" w:cs="Times New Roman"/>
          <w:sz w:val="24"/>
          <w:szCs w:val="24"/>
        </w:rPr>
        <w:t xml:space="preserve"> on kasutusel oleva</w:t>
      </w:r>
      <w:r w:rsidR="7B90CB03" w:rsidRPr="7C84A48D">
        <w:rPr>
          <w:rFonts w:ascii="Times New Roman" w:eastAsia="Times New Roman" w:hAnsi="Times New Roman" w:cs="Times New Roman"/>
          <w:sz w:val="24"/>
          <w:szCs w:val="24"/>
        </w:rPr>
        <w:t>te</w:t>
      </w:r>
      <w:r w:rsidRPr="7C84A48D">
        <w:rPr>
          <w:rFonts w:ascii="Times New Roman" w:eastAsia="Times New Roman" w:hAnsi="Times New Roman" w:cs="Times New Roman"/>
          <w:sz w:val="24"/>
          <w:szCs w:val="24"/>
        </w:rPr>
        <w:t>, kasutuselt kõrvaldatud, uu</w:t>
      </w:r>
      <w:r w:rsidR="7B90CB03" w:rsidRPr="7C84A48D">
        <w:rPr>
          <w:rFonts w:ascii="Times New Roman" w:eastAsia="Times New Roman" w:hAnsi="Times New Roman" w:cs="Times New Roman"/>
          <w:sz w:val="24"/>
          <w:szCs w:val="24"/>
        </w:rPr>
        <w:t>t</w:t>
      </w:r>
      <w:r w:rsidRPr="7C84A48D">
        <w:rPr>
          <w:rFonts w:ascii="Times New Roman" w:eastAsia="Times New Roman" w:hAnsi="Times New Roman" w:cs="Times New Roman"/>
          <w:sz w:val="24"/>
          <w:szCs w:val="24"/>
        </w:rPr>
        <w:t>e seadme</w:t>
      </w:r>
      <w:r w:rsidR="7B90CB03" w:rsidRPr="7C84A48D">
        <w:rPr>
          <w:rFonts w:ascii="Times New Roman" w:eastAsia="Times New Roman" w:hAnsi="Times New Roman" w:cs="Times New Roman"/>
          <w:sz w:val="24"/>
          <w:szCs w:val="24"/>
        </w:rPr>
        <w:t>te</w:t>
      </w:r>
      <w:r w:rsidRPr="7C84A48D">
        <w:rPr>
          <w:rFonts w:ascii="Times New Roman" w:eastAsia="Times New Roman" w:hAnsi="Times New Roman" w:cs="Times New Roman"/>
          <w:sz w:val="24"/>
          <w:szCs w:val="24"/>
        </w:rPr>
        <w:t xml:space="preserve"> ning lisatud F-gaaside kogused hooldustel.</w:t>
      </w:r>
    </w:p>
    <w:p w14:paraId="35F1B20D" w14:textId="77777777" w:rsidR="000138CB" w:rsidRDefault="000138CB" w:rsidP="000138CB">
      <w:pPr>
        <w:spacing w:after="0" w:line="240" w:lineRule="auto"/>
        <w:jc w:val="both"/>
        <w:rPr>
          <w:rFonts w:ascii="Times New Roman" w:eastAsia="Times New Roman" w:hAnsi="Times New Roman" w:cs="Times New Roman"/>
          <w:sz w:val="24"/>
          <w:szCs w:val="24"/>
        </w:rPr>
      </w:pPr>
    </w:p>
    <w:p w14:paraId="28AAEBEF" w14:textId="68878F4A" w:rsidR="3074A354" w:rsidRDefault="142B44EB" w:rsidP="00D92D1F">
      <w:pPr>
        <w:spacing w:after="0" w:line="240" w:lineRule="auto"/>
        <w:jc w:val="both"/>
        <w:rPr>
          <w:rFonts w:ascii="Times New Roman" w:eastAsia="Times New Roman" w:hAnsi="Times New Roman" w:cs="Times New Roman"/>
          <w:sz w:val="24"/>
          <w:szCs w:val="24"/>
        </w:rPr>
      </w:pPr>
      <w:r w:rsidRPr="7C84A48D">
        <w:rPr>
          <w:rFonts w:ascii="Times New Roman" w:eastAsia="Times New Roman" w:hAnsi="Times New Roman" w:cs="Times New Roman"/>
          <w:sz w:val="24"/>
          <w:szCs w:val="24"/>
        </w:rPr>
        <w:lastRenderedPageBreak/>
        <w:t xml:space="preserve">Tööstussektori kasvuhoonegaaside heite </w:t>
      </w:r>
      <w:r w:rsidR="41EFBCC7" w:rsidRPr="7C84A48D">
        <w:rPr>
          <w:rFonts w:ascii="Times New Roman" w:eastAsia="Times New Roman" w:hAnsi="Times New Roman" w:cs="Times New Roman"/>
          <w:sz w:val="24"/>
          <w:szCs w:val="24"/>
        </w:rPr>
        <w:t>piiramist</w:t>
      </w:r>
      <w:r w:rsidRPr="7C84A48D">
        <w:rPr>
          <w:rFonts w:ascii="Times New Roman" w:eastAsia="Times New Roman" w:hAnsi="Times New Roman" w:cs="Times New Roman"/>
          <w:sz w:val="24"/>
          <w:szCs w:val="24"/>
        </w:rPr>
        <w:t xml:space="preserve"> ei ole Eestis seadusega reguleeritud.</w:t>
      </w:r>
      <w:r w:rsidR="7DE971BE" w:rsidRPr="7C84A48D">
        <w:rPr>
          <w:rFonts w:ascii="Times New Roman" w:eastAsia="Times New Roman" w:hAnsi="Times New Roman" w:cs="Times New Roman"/>
          <w:sz w:val="24"/>
          <w:szCs w:val="24"/>
        </w:rPr>
        <w:t xml:space="preserve"> Tööstusettevõtete</w:t>
      </w:r>
      <w:r w:rsidR="31CC659A" w:rsidRPr="7C84A48D">
        <w:rPr>
          <w:rFonts w:ascii="Times New Roman" w:eastAsia="Times New Roman" w:hAnsi="Times New Roman" w:cs="Times New Roman"/>
          <w:sz w:val="24"/>
          <w:szCs w:val="24"/>
        </w:rPr>
        <w:t xml:space="preserve"> </w:t>
      </w:r>
      <w:r w:rsidR="3A5F6DEE" w:rsidRPr="7C84A48D">
        <w:rPr>
          <w:rFonts w:ascii="Times New Roman" w:eastAsia="Times New Roman" w:hAnsi="Times New Roman" w:cs="Times New Roman"/>
          <w:sz w:val="24"/>
          <w:szCs w:val="24"/>
        </w:rPr>
        <w:t>heite</w:t>
      </w:r>
      <w:r w:rsidR="7DE971BE" w:rsidRPr="7C84A48D">
        <w:rPr>
          <w:rFonts w:ascii="Times New Roman" w:eastAsia="Times New Roman" w:hAnsi="Times New Roman" w:cs="Times New Roman"/>
          <w:sz w:val="24"/>
          <w:szCs w:val="24"/>
        </w:rPr>
        <w:t xml:space="preserve">piirväärtuste ja keskkonnakompleksloa muude nõuete määramiseks kasutatakse parima võimaliku tehnika (PVT) nõudeid, mida uuendatakse tavapäraselt iga </w:t>
      </w:r>
      <w:r w:rsidR="7B90CB03" w:rsidRPr="7C84A48D">
        <w:rPr>
          <w:rFonts w:ascii="Times New Roman" w:eastAsia="Times New Roman" w:hAnsi="Times New Roman" w:cs="Times New Roman"/>
          <w:sz w:val="24"/>
          <w:szCs w:val="24"/>
        </w:rPr>
        <w:t>kaheksa</w:t>
      </w:r>
      <w:r w:rsidR="7DE971BE" w:rsidRPr="7C84A48D">
        <w:rPr>
          <w:rFonts w:ascii="Times New Roman" w:eastAsia="Times New Roman" w:hAnsi="Times New Roman" w:cs="Times New Roman"/>
          <w:sz w:val="24"/>
          <w:szCs w:val="24"/>
        </w:rPr>
        <w:t xml:space="preserve"> aasta järel. Praeguse seisuga PVT nõuded ja seega ka kompleksload CO</w:t>
      </w:r>
      <w:r w:rsidR="7DE971BE" w:rsidRPr="7C84A48D">
        <w:rPr>
          <w:rFonts w:ascii="Times New Roman" w:eastAsia="Times New Roman" w:hAnsi="Times New Roman" w:cs="Times New Roman"/>
          <w:sz w:val="24"/>
          <w:szCs w:val="24"/>
          <w:vertAlign w:val="subscript"/>
        </w:rPr>
        <w:t>2</w:t>
      </w:r>
      <w:r w:rsidR="7B90CB03" w:rsidRPr="7C84A48D">
        <w:rPr>
          <w:rFonts w:ascii="Times New Roman" w:eastAsia="Times New Roman" w:hAnsi="Times New Roman" w:cs="Times New Roman"/>
          <w:sz w:val="24"/>
          <w:szCs w:val="24"/>
          <w:vertAlign w:val="subscript"/>
        </w:rPr>
        <w:t xml:space="preserve"> </w:t>
      </w:r>
      <w:r w:rsidR="7DE971BE" w:rsidRPr="7C84A48D">
        <w:rPr>
          <w:rFonts w:ascii="Times New Roman" w:eastAsia="Times New Roman" w:hAnsi="Times New Roman" w:cs="Times New Roman"/>
          <w:sz w:val="24"/>
          <w:szCs w:val="24"/>
        </w:rPr>
        <w:t>heite piirväärtuseid ei reguleeri</w:t>
      </w:r>
      <w:r w:rsidR="2135AC0B" w:rsidRPr="7C84A48D">
        <w:rPr>
          <w:rFonts w:ascii="Times New Roman" w:eastAsia="Times New Roman" w:hAnsi="Times New Roman" w:cs="Times New Roman"/>
          <w:sz w:val="24"/>
          <w:szCs w:val="24"/>
        </w:rPr>
        <w:t>, kuna enamik käitisi kuulub EL</w:t>
      </w:r>
      <w:r w:rsidR="7B90CB03" w:rsidRPr="7C84A48D">
        <w:rPr>
          <w:rFonts w:ascii="Times New Roman" w:eastAsia="Times New Roman" w:hAnsi="Times New Roman" w:cs="Times New Roman"/>
          <w:sz w:val="24"/>
          <w:szCs w:val="24"/>
        </w:rPr>
        <w:t>i</w:t>
      </w:r>
      <w:r w:rsidR="2135AC0B" w:rsidRPr="7C84A48D">
        <w:rPr>
          <w:rFonts w:ascii="Times New Roman" w:eastAsia="Times New Roman" w:hAnsi="Times New Roman" w:cs="Times New Roman"/>
          <w:sz w:val="24"/>
          <w:szCs w:val="24"/>
        </w:rPr>
        <w:t xml:space="preserve"> </w:t>
      </w:r>
      <w:proofErr w:type="spellStart"/>
      <w:r w:rsidR="439BC29E" w:rsidRPr="7C84A48D">
        <w:rPr>
          <w:rFonts w:ascii="Times New Roman" w:eastAsia="Times New Roman" w:hAnsi="Times New Roman" w:cs="Times New Roman"/>
          <w:sz w:val="24"/>
          <w:szCs w:val="24"/>
        </w:rPr>
        <w:t>HKSi</w:t>
      </w:r>
      <w:proofErr w:type="spellEnd"/>
      <w:r w:rsidR="7DE971BE" w:rsidRPr="7C84A48D">
        <w:rPr>
          <w:rFonts w:ascii="Times New Roman" w:eastAsia="Times New Roman" w:hAnsi="Times New Roman" w:cs="Times New Roman"/>
          <w:sz w:val="24"/>
          <w:szCs w:val="24"/>
        </w:rPr>
        <w:t>. Tulevikus on võimalik vajaduse</w:t>
      </w:r>
      <w:r w:rsidR="7B90CB03" w:rsidRPr="7C84A48D">
        <w:rPr>
          <w:rFonts w:ascii="Times New Roman" w:eastAsia="Times New Roman" w:hAnsi="Times New Roman" w:cs="Times New Roman"/>
          <w:sz w:val="24"/>
          <w:szCs w:val="24"/>
        </w:rPr>
        <w:t xml:space="preserve"> korra</w:t>
      </w:r>
      <w:r w:rsidR="7DE971BE" w:rsidRPr="7C84A48D">
        <w:rPr>
          <w:rFonts w:ascii="Times New Roman" w:eastAsia="Times New Roman" w:hAnsi="Times New Roman" w:cs="Times New Roman"/>
          <w:sz w:val="24"/>
          <w:szCs w:val="24"/>
        </w:rPr>
        <w:t>l CO</w:t>
      </w:r>
      <w:r w:rsidR="7DE971BE" w:rsidRPr="7C84A48D">
        <w:rPr>
          <w:rFonts w:ascii="Times New Roman" w:eastAsia="Times New Roman" w:hAnsi="Times New Roman" w:cs="Times New Roman"/>
          <w:sz w:val="24"/>
          <w:szCs w:val="24"/>
          <w:vertAlign w:val="subscript"/>
        </w:rPr>
        <w:t>2</w:t>
      </w:r>
      <w:r w:rsidR="7B90CB03" w:rsidRPr="7C84A48D">
        <w:rPr>
          <w:rFonts w:ascii="Times New Roman" w:eastAsia="Times New Roman" w:hAnsi="Times New Roman" w:cs="Times New Roman"/>
          <w:sz w:val="24"/>
          <w:szCs w:val="24"/>
          <w:vertAlign w:val="subscript"/>
        </w:rPr>
        <w:t xml:space="preserve"> </w:t>
      </w:r>
      <w:r w:rsidR="7DE971BE" w:rsidRPr="7C84A48D">
        <w:rPr>
          <w:rFonts w:ascii="Times New Roman" w:eastAsia="Times New Roman" w:hAnsi="Times New Roman" w:cs="Times New Roman"/>
          <w:sz w:val="24"/>
          <w:szCs w:val="24"/>
        </w:rPr>
        <w:t xml:space="preserve">heite piirväärtused lubadesse </w:t>
      </w:r>
      <w:r w:rsidR="169ED376" w:rsidRPr="7C84A48D">
        <w:rPr>
          <w:rFonts w:ascii="Times New Roman" w:eastAsia="Times New Roman" w:hAnsi="Times New Roman" w:cs="Times New Roman"/>
          <w:sz w:val="24"/>
          <w:szCs w:val="24"/>
        </w:rPr>
        <w:t xml:space="preserve">ja/või PVT nõuetesse </w:t>
      </w:r>
      <w:r w:rsidR="7DE971BE" w:rsidRPr="7C84A48D">
        <w:rPr>
          <w:rFonts w:ascii="Times New Roman" w:eastAsia="Times New Roman" w:hAnsi="Times New Roman" w:cs="Times New Roman"/>
          <w:sz w:val="24"/>
          <w:szCs w:val="24"/>
        </w:rPr>
        <w:t xml:space="preserve">lisada. </w:t>
      </w:r>
      <w:r w:rsidR="6C51A723" w:rsidRPr="7C84A48D">
        <w:rPr>
          <w:rFonts w:ascii="Times New Roman" w:eastAsia="Times New Roman" w:hAnsi="Times New Roman" w:cs="Times New Roman"/>
          <w:sz w:val="24"/>
          <w:szCs w:val="24"/>
        </w:rPr>
        <w:t>Nende</w:t>
      </w:r>
      <w:r w:rsidR="7DE971BE" w:rsidRPr="7C84A48D">
        <w:rPr>
          <w:rFonts w:ascii="Times New Roman" w:eastAsia="Times New Roman" w:hAnsi="Times New Roman" w:cs="Times New Roman"/>
          <w:sz w:val="24"/>
          <w:szCs w:val="24"/>
        </w:rPr>
        <w:t xml:space="preserve"> lisamine</w:t>
      </w:r>
      <w:r w:rsidR="7898F47A" w:rsidRPr="7C84A48D">
        <w:rPr>
          <w:rFonts w:ascii="Times New Roman" w:eastAsia="Times New Roman" w:hAnsi="Times New Roman" w:cs="Times New Roman"/>
          <w:sz w:val="24"/>
          <w:szCs w:val="24"/>
        </w:rPr>
        <w:t xml:space="preserve"> </w:t>
      </w:r>
      <w:r w:rsidR="7DE971BE" w:rsidRPr="7C84A48D">
        <w:rPr>
          <w:rFonts w:ascii="Times New Roman" w:eastAsia="Times New Roman" w:hAnsi="Times New Roman" w:cs="Times New Roman"/>
          <w:sz w:val="24"/>
          <w:szCs w:val="24"/>
        </w:rPr>
        <w:t xml:space="preserve">eeldab </w:t>
      </w:r>
      <w:r w:rsidR="356E4EAC" w:rsidRPr="7C84A48D">
        <w:rPr>
          <w:rFonts w:ascii="Times New Roman" w:eastAsia="Times New Roman" w:hAnsi="Times New Roman" w:cs="Times New Roman"/>
          <w:sz w:val="24"/>
          <w:szCs w:val="24"/>
        </w:rPr>
        <w:t>tööstusettevõtte</w:t>
      </w:r>
      <w:r w:rsidR="7B90CB03" w:rsidRPr="7C84A48D">
        <w:rPr>
          <w:rFonts w:ascii="Times New Roman" w:eastAsia="Times New Roman" w:hAnsi="Times New Roman" w:cs="Times New Roman"/>
          <w:sz w:val="24"/>
          <w:szCs w:val="24"/>
        </w:rPr>
        <w:t>s</w:t>
      </w:r>
      <w:r w:rsidR="356E4EAC" w:rsidRPr="7C84A48D">
        <w:rPr>
          <w:rFonts w:ascii="Times New Roman" w:eastAsia="Times New Roman" w:hAnsi="Times New Roman" w:cs="Times New Roman"/>
          <w:sz w:val="24"/>
          <w:szCs w:val="24"/>
        </w:rPr>
        <w:t xml:space="preserve"> tehniliselt ja </w:t>
      </w:r>
      <w:r w:rsidR="7DE971BE" w:rsidRPr="7C84A48D">
        <w:rPr>
          <w:rFonts w:ascii="Times New Roman" w:eastAsia="Times New Roman" w:hAnsi="Times New Roman" w:cs="Times New Roman"/>
          <w:sz w:val="24"/>
          <w:szCs w:val="24"/>
        </w:rPr>
        <w:t xml:space="preserve">majanduslikult </w:t>
      </w:r>
      <w:r w:rsidR="7D09594A" w:rsidRPr="7C84A48D">
        <w:rPr>
          <w:rFonts w:ascii="Times New Roman" w:eastAsia="Times New Roman" w:hAnsi="Times New Roman" w:cs="Times New Roman"/>
          <w:sz w:val="24"/>
          <w:szCs w:val="24"/>
        </w:rPr>
        <w:t>kättesaadava</w:t>
      </w:r>
      <w:r w:rsidR="7DE971BE" w:rsidRPr="7C84A48D">
        <w:rPr>
          <w:rFonts w:ascii="Times New Roman" w:eastAsia="Times New Roman" w:hAnsi="Times New Roman" w:cs="Times New Roman"/>
          <w:sz w:val="24"/>
          <w:szCs w:val="24"/>
        </w:rPr>
        <w:t xml:space="preserve"> </w:t>
      </w:r>
      <w:r w:rsidR="75F8E6E6" w:rsidRPr="7C84A48D">
        <w:rPr>
          <w:rFonts w:ascii="Times New Roman" w:eastAsia="Times New Roman" w:hAnsi="Times New Roman" w:cs="Times New Roman"/>
          <w:sz w:val="24"/>
          <w:szCs w:val="24"/>
        </w:rPr>
        <w:t xml:space="preserve">ja tõhusa </w:t>
      </w:r>
      <w:r w:rsidR="7DE971BE" w:rsidRPr="7C84A48D">
        <w:rPr>
          <w:rFonts w:ascii="Times New Roman" w:eastAsia="Times New Roman" w:hAnsi="Times New Roman" w:cs="Times New Roman"/>
          <w:sz w:val="24"/>
          <w:szCs w:val="24"/>
        </w:rPr>
        <w:t>tehnika olemasolu.</w:t>
      </w:r>
    </w:p>
    <w:p w14:paraId="75ABD6B7" w14:textId="77777777" w:rsidR="000138CB" w:rsidRDefault="000138CB" w:rsidP="00D92D1F">
      <w:pPr>
        <w:spacing w:after="0" w:line="240" w:lineRule="auto"/>
        <w:jc w:val="both"/>
        <w:rPr>
          <w:rFonts w:ascii="Times New Roman" w:eastAsia="Times New Roman" w:hAnsi="Times New Roman" w:cs="Times New Roman"/>
          <w:sz w:val="24"/>
          <w:szCs w:val="24"/>
        </w:rPr>
      </w:pPr>
    </w:p>
    <w:p w14:paraId="3C16EED5" w14:textId="0C9B318F" w:rsidR="000138CB" w:rsidRDefault="33FF8ED3" w:rsidP="000138CB">
      <w:pPr>
        <w:spacing w:after="0" w:line="240" w:lineRule="auto"/>
        <w:jc w:val="both"/>
        <w:rPr>
          <w:rFonts w:ascii="Times New Roman" w:eastAsia="Times New Roman" w:hAnsi="Times New Roman" w:cs="Times New Roman"/>
          <w:sz w:val="24"/>
          <w:szCs w:val="24"/>
        </w:rPr>
      </w:pPr>
      <w:r w:rsidRPr="7C84A48D">
        <w:rPr>
          <w:rFonts w:ascii="Times New Roman" w:eastAsia="Times New Roman" w:hAnsi="Times New Roman" w:cs="Times New Roman"/>
          <w:sz w:val="24"/>
          <w:szCs w:val="24"/>
        </w:rPr>
        <w:t xml:space="preserve">F-gaaside heitkoguste vähenemine toimub otsekohalduva Euroopa Parlamendi määruse (EL) 2024/573 nõuete rakendamisega ettevõtete poolt. EL määrusega seatakse mitmeid piiranguid F-gaaside kasutamisele ning vähendatakse </w:t>
      </w:r>
      <w:proofErr w:type="spellStart"/>
      <w:r w:rsidRPr="7C84A48D">
        <w:rPr>
          <w:rFonts w:ascii="Times New Roman" w:eastAsia="Times New Roman" w:hAnsi="Times New Roman" w:cs="Times New Roman"/>
          <w:sz w:val="24"/>
          <w:szCs w:val="24"/>
        </w:rPr>
        <w:t>järk-järguliselt</w:t>
      </w:r>
      <w:proofErr w:type="spellEnd"/>
      <w:r w:rsidRPr="7C84A48D">
        <w:rPr>
          <w:rFonts w:ascii="Times New Roman" w:eastAsia="Times New Roman" w:hAnsi="Times New Roman" w:cs="Times New Roman"/>
          <w:sz w:val="24"/>
          <w:szCs w:val="24"/>
        </w:rPr>
        <w:t xml:space="preserve"> turule lubatud F-gaaside kogust, saavutades aastaks 2050 null koguse. Lisaks on mitmed turustamiskeelud  kõrge GWP-</w:t>
      </w:r>
      <w:proofErr w:type="spellStart"/>
      <w:r w:rsidRPr="7C84A48D">
        <w:rPr>
          <w:rFonts w:ascii="Times New Roman" w:eastAsia="Times New Roman" w:hAnsi="Times New Roman" w:cs="Times New Roman"/>
          <w:sz w:val="24"/>
          <w:szCs w:val="24"/>
        </w:rPr>
        <w:t>ga</w:t>
      </w:r>
      <w:proofErr w:type="spellEnd"/>
      <w:r w:rsidRPr="7C84A48D">
        <w:rPr>
          <w:rFonts w:ascii="Times New Roman" w:eastAsia="Times New Roman" w:hAnsi="Times New Roman" w:cs="Times New Roman"/>
          <w:sz w:val="24"/>
          <w:szCs w:val="24"/>
        </w:rPr>
        <w:t xml:space="preserve"> gaase sisaldavatele seadmetele. Turustamiskeelud suunavad ettevõtteid uut alternatiivsetel külmaainetel põhinevat tehnoloogiat soetama. Peamised looduslikud külmaained on süsihappegaas, ammoniaak ja süsivesinikud. Määruses on ka kõrge GWP-</w:t>
      </w:r>
      <w:proofErr w:type="spellStart"/>
      <w:r w:rsidRPr="7C84A48D">
        <w:rPr>
          <w:rFonts w:ascii="Times New Roman" w:eastAsia="Times New Roman" w:hAnsi="Times New Roman" w:cs="Times New Roman"/>
          <w:sz w:val="24"/>
          <w:szCs w:val="24"/>
        </w:rPr>
        <w:t>ga</w:t>
      </w:r>
      <w:proofErr w:type="spellEnd"/>
      <w:r w:rsidRPr="7C84A48D">
        <w:rPr>
          <w:rFonts w:ascii="Times New Roman" w:eastAsia="Times New Roman" w:hAnsi="Times New Roman" w:cs="Times New Roman"/>
          <w:sz w:val="24"/>
          <w:szCs w:val="24"/>
        </w:rPr>
        <w:t xml:space="preserve"> külmaaineid sisaldavatele külmutusseadmete uue ainega hooldamise keelud, lubatud on ainet süsteemi lisada, kui tegemist on uuesti ringlusse võetud külmaainega (olemasolevast seadmest  välja võetud ja puhastusprotsessid läbinud).</w:t>
      </w:r>
    </w:p>
    <w:p w14:paraId="0CF353CD" w14:textId="76084A86" w:rsidR="2E58FE64" w:rsidRDefault="2E58FE64" w:rsidP="00D92D1F">
      <w:pPr>
        <w:spacing w:after="0" w:line="240" w:lineRule="auto"/>
        <w:jc w:val="both"/>
        <w:rPr>
          <w:rFonts w:ascii="Times New Roman" w:eastAsia="Times New Roman" w:hAnsi="Times New Roman" w:cs="Times New Roman"/>
          <w:sz w:val="24"/>
          <w:szCs w:val="24"/>
        </w:rPr>
      </w:pPr>
    </w:p>
    <w:p w14:paraId="5F334D10" w14:textId="5ACF4196" w:rsidR="071FE56B" w:rsidRPr="00042083" w:rsidRDefault="42FECDB2" w:rsidP="00D92D1F">
      <w:pPr>
        <w:spacing w:after="0" w:line="240" w:lineRule="auto"/>
        <w:jc w:val="both"/>
        <w:rPr>
          <w:rFonts w:ascii="Times New Roman" w:eastAsia="Times New Roman" w:hAnsi="Times New Roman" w:cs="Times New Roman"/>
          <w:sz w:val="24"/>
          <w:szCs w:val="24"/>
        </w:rPr>
      </w:pPr>
      <w:proofErr w:type="spellStart"/>
      <w:r w:rsidRPr="7C84A48D">
        <w:rPr>
          <w:rFonts w:ascii="Times New Roman" w:eastAsia="Times New Roman" w:hAnsi="Times New Roman" w:cs="Times New Roman"/>
          <w:color w:val="202020"/>
          <w:sz w:val="24"/>
          <w:szCs w:val="24"/>
          <w:lang w:val="en-US"/>
        </w:rPr>
        <w:t>Tööstussektori</w:t>
      </w:r>
      <w:proofErr w:type="spellEnd"/>
      <w:r w:rsidRPr="7C84A48D">
        <w:rPr>
          <w:rFonts w:ascii="Times New Roman" w:eastAsia="Times New Roman" w:hAnsi="Times New Roman" w:cs="Times New Roman"/>
          <w:color w:val="202020"/>
          <w:sz w:val="24"/>
          <w:szCs w:val="24"/>
          <w:lang w:val="en-US"/>
        </w:rPr>
        <w:t xml:space="preserve"> </w:t>
      </w:r>
      <w:proofErr w:type="spellStart"/>
      <w:r w:rsidRPr="7C84A48D">
        <w:rPr>
          <w:rFonts w:ascii="Times New Roman" w:eastAsia="Times New Roman" w:hAnsi="Times New Roman" w:cs="Times New Roman"/>
          <w:color w:val="202020"/>
          <w:sz w:val="24"/>
          <w:szCs w:val="24"/>
          <w:lang w:val="en-US"/>
        </w:rPr>
        <w:t>h</w:t>
      </w:r>
      <w:r w:rsidR="5BF4F36C" w:rsidRPr="7C84A48D">
        <w:rPr>
          <w:rFonts w:ascii="Times New Roman" w:eastAsia="Times New Roman" w:hAnsi="Times New Roman" w:cs="Times New Roman"/>
          <w:color w:val="202020"/>
          <w:sz w:val="24"/>
          <w:szCs w:val="24"/>
          <w:lang w:val="en-US"/>
        </w:rPr>
        <w:t>eitkoguste</w:t>
      </w:r>
      <w:proofErr w:type="spellEnd"/>
      <w:r w:rsidR="5BF4F36C" w:rsidRPr="7C84A48D">
        <w:rPr>
          <w:rFonts w:ascii="Times New Roman" w:eastAsia="Times New Roman" w:hAnsi="Times New Roman" w:cs="Times New Roman"/>
          <w:color w:val="202020"/>
          <w:sz w:val="24"/>
          <w:szCs w:val="24"/>
          <w:lang w:val="en-US"/>
        </w:rPr>
        <w:t xml:space="preserve"> </w:t>
      </w:r>
      <w:proofErr w:type="spellStart"/>
      <w:r w:rsidR="5BF4F36C" w:rsidRPr="7C84A48D">
        <w:rPr>
          <w:rFonts w:ascii="Times New Roman" w:eastAsia="Times New Roman" w:hAnsi="Times New Roman" w:cs="Times New Roman"/>
          <w:color w:val="202020"/>
          <w:sz w:val="24"/>
          <w:szCs w:val="24"/>
          <w:lang w:val="en-US"/>
        </w:rPr>
        <w:t>vähendamise</w:t>
      </w:r>
      <w:proofErr w:type="spellEnd"/>
      <w:r w:rsidR="5BF4F36C" w:rsidRPr="7C84A48D">
        <w:rPr>
          <w:rFonts w:ascii="Times New Roman" w:eastAsia="Times New Roman" w:hAnsi="Times New Roman" w:cs="Times New Roman"/>
          <w:color w:val="202020"/>
          <w:sz w:val="24"/>
          <w:szCs w:val="24"/>
          <w:lang w:val="en-US"/>
        </w:rPr>
        <w:t xml:space="preserve"> </w:t>
      </w:r>
      <w:proofErr w:type="spellStart"/>
      <w:r w:rsidR="7B90CB03" w:rsidRPr="7C84A48D">
        <w:rPr>
          <w:rFonts w:ascii="Times New Roman" w:eastAsia="Times New Roman" w:hAnsi="Times New Roman" w:cs="Times New Roman"/>
          <w:color w:val="202020"/>
          <w:sz w:val="24"/>
          <w:szCs w:val="24"/>
          <w:lang w:val="en-US"/>
        </w:rPr>
        <w:t>lisa</w:t>
      </w:r>
      <w:r w:rsidR="5BF4F36C" w:rsidRPr="7C84A48D">
        <w:rPr>
          <w:rFonts w:ascii="Times New Roman" w:eastAsia="Times New Roman" w:hAnsi="Times New Roman" w:cs="Times New Roman"/>
          <w:color w:val="202020"/>
          <w:sz w:val="24"/>
          <w:szCs w:val="24"/>
          <w:lang w:val="en-US"/>
        </w:rPr>
        <w:t>meetmetena</w:t>
      </w:r>
      <w:proofErr w:type="spellEnd"/>
      <w:r w:rsidR="5BF4F36C" w:rsidRPr="7C84A48D">
        <w:rPr>
          <w:rFonts w:ascii="Times New Roman" w:eastAsia="Times New Roman" w:hAnsi="Times New Roman" w:cs="Times New Roman"/>
          <w:color w:val="202020"/>
          <w:sz w:val="24"/>
          <w:szCs w:val="24"/>
          <w:lang w:val="en-US"/>
        </w:rPr>
        <w:t xml:space="preserve"> </w:t>
      </w:r>
      <w:proofErr w:type="spellStart"/>
      <w:r w:rsidR="594D4AEC" w:rsidRPr="7C84A48D">
        <w:rPr>
          <w:rFonts w:ascii="Times New Roman" w:eastAsia="Times New Roman" w:hAnsi="Times New Roman" w:cs="Times New Roman"/>
          <w:color w:val="202020"/>
          <w:sz w:val="24"/>
          <w:szCs w:val="24"/>
          <w:lang w:val="en-US"/>
        </w:rPr>
        <w:t>paku</w:t>
      </w:r>
      <w:r w:rsidR="38C11160" w:rsidRPr="7C84A48D">
        <w:rPr>
          <w:rFonts w:ascii="Times New Roman" w:eastAsia="Times New Roman" w:hAnsi="Times New Roman" w:cs="Times New Roman"/>
          <w:color w:val="202020"/>
          <w:sz w:val="24"/>
          <w:szCs w:val="24"/>
          <w:lang w:val="en-US"/>
        </w:rPr>
        <w:t>b</w:t>
      </w:r>
      <w:proofErr w:type="spellEnd"/>
      <w:r w:rsidR="38C11160" w:rsidRPr="7C84A48D">
        <w:rPr>
          <w:rFonts w:ascii="Times New Roman" w:eastAsia="Times New Roman" w:hAnsi="Times New Roman" w:cs="Times New Roman"/>
          <w:color w:val="202020"/>
          <w:sz w:val="24"/>
          <w:szCs w:val="24"/>
          <w:lang w:val="en-US"/>
        </w:rPr>
        <w:t xml:space="preserve"> </w:t>
      </w:r>
      <w:proofErr w:type="spellStart"/>
      <w:r w:rsidR="38C11160" w:rsidRPr="7C84A48D">
        <w:rPr>
          <w:rFonts w:ascii="Times New Roman" w:eastAsia="Times New Roman" w:hAnsi="Times New Roman" w:cs="Times New Roman"/>
          <w:color w:val="202020"/>
          <w:sz w:val="24"/>
          <w:szCs w:val="24"/>
          <w:lang w:val="en-US"/>
        </w:rPr>
        <w:t>riik</w:t>
      </w:r>
      <w:proofErr w:type="spellEnd"/>
      <w:r w:rsidR="594D4AEC" w:rsidRPr="7C84A48D">
        <w:rPr>
          <w:rFonts w:ascii="Times New Roman" w:eastAsia="Times New Roman" w:hAnsi="Times New Roman" w:cs="Times New Roman"/>
          <w:color w:val="202020"/>
          <w:sz w:val="24"/>
          <w:szCs w:val="24"/>
          <w:lang w:val="en-US"/>
        </w:rPr>
        <w:t xml:space="preserve"> </w:t>
      </w:r>
      <w:proofErr w:type="spellStart"/>
      <w:r w:rsidR="38C11160" w:rsidRPr="7C84A48D">
        <w:rPr>
          <w:rFonts w:ascii="Times New Roman" w:eastAsia="Times New Roman" w:hAnsi="Times New Roman" w:cs="Times New Roman"/>
          <w:color w:val="202020"/>
          <w:sz w:val="24"/>
          <w:szCs w:val="24"/>
          <w:lang w:val="en-US"/>
        </w:rPr>
        <w:t>praegu</w:t>
      </w:r>
      <w:proofErr w:type="spellEnd"/>
      <w:r w:rsidR="38C11160" w:rsidRPr="7C84A48D">
        <w:rPr>
          <w:rFonts w:ascii="Times New Roman" w:eastAsia="Times New Roman" w:hAnsi="Times New Roman" w:cs="Times New Roman"/>
          <w:color w:val="202020"/>
          <w:sz w:val="24"/>
          <w:szCs w:val="24"/>
          <w:lang w:val="en-US"/>
        </w:rPr>
        <w:t xml:space="preserve"> </w:t>
      </w:r>
      <w:proofErr w:type="spellStart"/>
      <w:r w:rsidR="7B90CB03" w:rsidRPr="7C84A48D">
        <w:rPr>
          <w:rFonts w:ascii="Times New Roman" w:eastAsia="Times New Roman" w:hAnsi="Times New Roman" w:cs="Times New Roman"/>
          <w:color w:val="202020"/>
          <w:sz w:val="24"/>
          <w:szCs w:val="24"/>
          <w:lang w:val="en-US"/>
        </w:rPr>
        <w:t>mitmesuguseid</w:t>
      </w:r>
      <w:proofErr w:type="spellEnd"/>
      <w:r w:rsidR="594D4AEC" w:rsidRPr="7C84A48D">
        <w:rPr>
          <w:rFonts w:ascii="Times New Roman" w:eastAsia="Times New Roman" w:hAnsi="Times New Roman" w:cs="Times New Roman"/>
          <w:color w:val="202020"/>
          <w:sz w:val="24"/>
          <w:szCs w:val="24"/>
          <w:lang w:val="en-US"/>
        </w:rPr>
        <w:t xml:space="preserve"> </w:t>
      </w:r>
      <w:proofErr w:type="spellStart"/>
      <w:r w:rsidR="594D4AEC" w:rsidRPr="7C84A48D">
        <w:rPr>
          <w:rFonts w:ascii="Times New Roman" w:eastAsia="Times New Roman" w:hAnsi="Times New Roman" w:cs="Times New Roman"/>
          <w:color w:val="202020"/>
          <w:sz w:val="24"/>
          <w:szCs w:val="24"/>
          <w:lang w:val="en-US"/>
        </w:rPr>
        <w:t>toetus</w:t>
      </w:r>
      <w:r w:rsidR="7B90CB03" w:rsidRPr="7C84A48D">
        <w:rPr>
          <w:rFonts w:ascii="Times New Roman" w:eastAsia="Times New Roman" w:hAnsi="Times New Roman" w:cs="Times New Roman"/>
          <w:color w:val="202020"/>
          <w:sz w:val="24"/>
          <w:szCs w:val="24"/>
          <w:lang w:val="en-US"/>
        </w:rPr>
        <w:t>i</w:t>
      </w:r>
      <w:proofErr w:type="spellEnd"/>
      <w:r w:rsidR="594D4AEC" w:rsidRPr="7C84A48D">
        <w:rPr>
          <w:rFonts w:ascii="Times New Roman" w:eastAsia="Times New Roman" w:hAnsi="Times New Roman" w:cs="Times New Roman"/>
          <w:color w:val="202020"/>
          <w:sz w:val="24"/>
          <w:szCs w:val="24"/>
          <w:lang w:val="en-US"/>
        </w:rPr>
        <w:t xml:space="preserve">, mis </w:t>
      </w:r>
      <w:proofErr w:type="spellStart"/>
      <w:r w:rsidR="594D4AEC" w:rsidRPr="7C84A48D">
        <w:rPr>
          <w:rFonts w:ascii="Times New Roman" w:eastAsia="Times New Roman" w:hAnsi="Times New Roman" w:cs="Times New Roman"/>
          <w:color w:val="202020"/>
          <w:sz w:val="24"/>
          <w:szCs w:val="24"/>
          <w:lang w:val="en-US"/>
        </w:rPr>
        <w:t>kiirendavad</w:t>
      </w:r>
      <w:proofErr w:type="spellEnd"/>
      <w:r w:rsidR="594D4AEC" w:rsidRPr="7C84A48D">
        <w:rPr>
          <w:rFonts w:ascii="Times New Roman" w:eastAsia="Times New Roman" w:hAnsi="Times New Roman" w:cs="Times New Roman"/>
          <w:color w:val="202020"/>
          <w:sz w:val="24"/>
          <w:szCs w:val="24"/>
          <w:lang w:val="en-US"/>
        </w:rPr>
        <w:t xml:space="preserve"> </w:t>
      </w:r>
      <w:r w:rsidR="5138D0F4" w:rsidRPr="7C84A48D">
        <w:rPr>
          <w:rFonts w:ascii="Times New Roman" w:eastAsia="Times New Roman" w:hAnsi="Times New Roman" w:cs="Times New Roman"/>
          <w:sz w:val="24"/>
          <w:szCs w:val="24"/>
        </w:rPr>
        <w:t>kasvuhoonegaaside heite vähenemis</w:t>
      </w:r>
      <w:r w:rsidR="594D4AEC" w:rsidRPr="7C84A48D">
        <w:rPr>
          <w:rFonts w:ascii="Times New Roman" w:eastAsia="Times New Roman" w:hAnsi="Times New Roman" w:cs="Times New Roman"/>
          <w:sz w:val="24"/>
          <w:szCs w:val="24"/>
        </w:rPr>
        <w:t>t</w:t>
      </w:r>
      <w:r w:rsidR="5138D0F4" w:rsidRPr="7C84A48D">
        <w:rPr>
          <w:rFonts w:ascii="Times New Roman" w:eastAsia="Times New Roman" w:hAnsi="Times New Roman" w:cs="Times New Roman"/>
          <w:sz w:val="24"/>
          <w:szCs w:val="24"/>
        </w:rPr>
        <w:t>:</w:t>
      </w:r>
    </w:p>
    <w:p w14:paraId="271FC369" w14:textId="22365F6B" w:rsidR="06385B62" w:rsidRPr="00042083" w:rsidRDefault="31D832EA" w:rsidP="00D92D1F">
      <w:pPr>
        <w:pStyle w:val="Loendilik"/>
        <w:numPr>
          <w:ilvl w:val="0"/>
          <w:numId w:val="23"/>
        </w:numPr>
        <w:spacing w:after="0" w:line="240" w:lineRule="auto"/>
        <w:jc w:val="both"/>
        <w:rPr>
          <w:rFonts w:ascii="Times New Roman" w:eastAsia="Times New Roman" w:hAnsi="Times New Roman" w:cs="Times New Roman"/>
          <w:color w:val="202020"/>
          <w:sz w:val="24"/>
          <w:szCs w:val="24"/>
          <w:lang w:val="en-US"/>
        </w:rPr>
      </w:pPr>
      <w:proofErr w:type="spellStart"/>
      <w:r w:rsidRPr="7C84A48D">
        <w:rPr>
          <w:rFonts w:ascii="Times New Roman" w:eastAsia="Times New Roman" w:hAnsi="Times New Roman" w:cs="Times New Roman"/>
          <w:color w:val="202020"/>
          <w:sz w:val="24"/>
          <w:szCs w:val="24"/>
          <w:lang w:val="en-US"/>
        </w:rPr>
        <w:t>tööstusaladel</w:t>
      </w:r>
      <w:proofErr w:type="spellEnd"/>
      <w:r w:rsidRPr="7C84A48D">
        <w:rPr>
          <w:rFonts w:ascii="Times New Roman" w:eastAsia="Times New Roman" w:hAnsi="Times New Roman" w:cs="Times New Roman"/>
          <w:color w:val="202020"/>
          <w:sz w:val="24"/>
          <w:szCs w:val="24"/>
          <w:lang w:val="en-US"/>
        </w:rPr>
        <w:t xml:space="preserve"> </w:t>
      </w:r>
      <w:proofErr w:type="spellStart"/>
      <w:r w:rsidRPr="7C84A48D">
        <w:rPr>
          <w:rFonts w:ascii="Times New Roman" w:eastAsia="Times New Roman" w:hAnsi="Times New Roman" w:cs="Times New Roman"/>
          <w:color w:val="202020"/>
          <w:sz w:val="24"/>
          <w:szCs w:val="24"/>
          <w:lang w:val="en-US"/>
        </w:rPr>
        <w:t>taastuvelektri</w:t>
      </w:r>
      <w:proofErr w:type="spellEnd"/>
      <w:r w:rsidRPr="7C84A48D">
        <w:rPr>
          <w:rFonts w:ascii="Times New Roman" w:eastAsia="Times New Roman" w:hAnsi="Times New Roman" w:cs="Times New Roman"/>
          <w:color w:val="202020"/>
          <w:sz w:val="24"/>
          <w:szCs w:val="24"/>
          <w:lang w:val="en-US"/>
        </w:rPr>
        <w:t xml:space="preserve"> </w:t>
      </w:r>
      <w:proofErr w:type="spellStart"/>
      <w:r w:rsidRPr="7C84A48D">
        <w:rPr>
          <w:rFonts w:ascii="Times New Roman" w:eastAsia="Times New Roman" w:hAnsi="Times New Roman" w:cs="Times New Roman"/>
          <w:color w:val="202020"/>
          <w:sz w:val="24"/>
          <w:szCs w:val="24"/>
          <w:lang w:val="en-US"/>
        </w:rPr>
        <w:t>tootmise</w:t>
      </w:r>
      <w:proofErr w:type="spellEnd"/>
      <w:r w:rsidRPr="7C84A48D">
        <w:rPr>
          <w:rFonts w:ascii="Times New Roman" w:eastAsia="Times New Roman" w:hAnsi="Times New Roman" w:cs="Times New Roman"/>
          <w:color w:val="202020"/>
          <w:sz w:val="24"/>
          <w:szCs w:val="24"/>
          <w:lang w:val="en-US"/>
        </w:rPr>
        <w:t xml:space="preserve"> </w:t>
      </w:r>
      <w:proofErr w:type="spellStart"/>
      <w:proofErr w:type="gramStart"/>
      <w:r w:rsidRPr="7C84A48D">
        <w:rPr>
          <w:rFonts w:ascii="Times New Roman" w:eastAsia="Times New Roman" w:hAnsi="Times New Roman" w:cs="Times New Roman"/>
          <w:color w:val="202020"/>
          <w:sz w:val="24"/>
          <w:szCs w:val="24"/>
          <w:lang w:val="en-US"/>
        </w:rPr>
        <w:t>hoogustamine</w:t>
      </w:r>
      <w:proofErr w:type="spellEnd"/>
      <w:r w:rsidR="5B96520B" w:rsidRPr="7C84A48D">
        <w:rPr>
          <w:rFonts w:ascii="Times New Roman" w:eastAsia="Times New Roman" w:hAnsi="Times New Roman" w:cs="Times New Roman"/>
          <w:color w:val="202020"/>
          <w:sz w:val="24"/>
          <w:szCs w:val="24"/>
          <w:lang w:val="en-US"/>
        </w:rPr>
        <w:t>;</w:t>
      </w:r>
      <w:proofErr w:type="gramEnd"/>
    </w:p>
    <w:p w14:paraId="4E985DC3" w14:textId="32BF9616" w:rsidR="06385B62" w:rsidRPr="00042083" w:rsidRDefault="31D832EA" w:rsidP="00D92D1F">
      <w:pPr>
        <w:pStyle w:val="Loendilik"/>
        <w:numPr>
          <w:ilvl w:val="0"/>
          <w:numId w:val="23"/>
        </w:numPr>
        <w:spacing w:after="0" w:line="240" w:lineRule="auto"/>
        <w:jc w:val="both"/>
        <w:rPr>
          <w:rFonts w:ascii="Times New Roman" w:eastAsia="Times New Roman" w:hAnsi="Times New Roman" w:cs="Times New Roman"/>
          <w:color w:val="202020"/>
          <w:sz w:val="24"/>
          <w:szCs w:val="24"/>
        </w:rPr>
      </w:pPr>
      <w:r w:rsidRPr="7C84A48D">
        <w:rPr>
          <w:rFonts w:ascii="Times New Roman" w:eastAsia="Times New Roman" w:hAnsi="Times New Roman" w:cs="Times New Roman"/>
          <w:color w:val="202020"/>
          <w:sz w:val="24"/>
          <w:szCs w:val="24"/>
        </w:rPr>
        <w:t xml:space="preserve">energia- ja ressursiauditite </w:t>
      </w:r>
      <w:r w:rsidR="7B90CB03" w:rsidRPr="7C84A48D">
        <w:rPr>
          <w:rFonts w:ascii="Times New Roman" w:eastAsia="Times New Roman" w:hAnsi="Times New Roman" w:cs="Times New Roman"/>
          <w:color w:val="202020"/>
          <w:sz w:val="24"/>
          <w:szCs w:val="24"/>
        </w:rPr>
        <w:t>tegemine</w:t>
      </w:r>
      <w:r w:rsidR="5B96520B" w:rsidRPr="7C84A48D">
        <w:rPr>
          <w:rFonts w:ascii="Times New Roman" w:eastAsia="Times New Roman" w:hAnsi="Times New Roman" w:cs="Times New Roman"/>
          <w:color w:val="202020"/>
          <w:sz w:val="24"/>
          <w:szCs w:val="24"/>
        </w:rPr>
        <w:t>;</w:t>
      </w:r>
    </w:p>
    <w:p w14:paraId="422A5A01" w14:textId="14E0963B" w:rsidR="1BA8375C" w:rsidRPr="00042083" w:rsidRDefault="11C39612" w:rsidP="00D92D1F">
      <w:pPr>
        <w:pStyle w:val="Loendilik"/>
        <w:numPr>
          <w:ilvl w:val="0"/>
          <w:numId w:val="23"/>
        </w:numPr>
        <w:spacing w:after="0" w:line="240" w:lineRule="auto"/>
        <w:jc w:val="both"/>
        <w:rPr>
          <w:rFonts w:ascii="Times New Roman" w:eastAsia="Times New Roman" w:hAnsi="Times New Roman" w:cs="Times New Roman"/>
          <w:sz w:val="24"/>
          <w:szCs w:val="24"/>
        </w:rPr>
      </w:pPr>
      <w:r w:rsidRPr="7C84A48D">
        <w:rPr>
          <w:rFonts w:ascii="Times New Roman" w:eastAsia="Times New Roman" w:hAnsi="Times New Roman" w:cs="Times New Roman"/>
          <w:sz w:val="24"/>
          <w:szCs w:val="24"/>
        </w:rPr>
        <w:t xml:space="preserve">ressursitõhusate </w:t>
      </w:r>
      <w:r w:rsidR="736F058C" w:rsidRPr="7C84A48D">
        <w:rPr>
          <w:rFonts w:ascii="Times New Roman" w:eastAsia="Times New Roman" w:hAnsi="Times New Roman" w:cs="Times New Roman"/>
          <w:sz w:val="24"/>
          <w:szCs w:val="24"/>
        </w:rPr>
        <w:t>t</w:t>
      </w:r>
      <w:r w:rsidRPr="7C84A48D">
        <w:rPr>
          <w:rFonts w:ascii="Times New Roman" w:eastAsia="Times New Roman" w:hAnsi="Times New Roman" w:cs="Times New Roman"/>
          <w:sz w:val="24"/>
          <w:szCs w:val="24"/>
        </w:rPr>
        <w:t>ehnoloogiate kasutuselevõtt</w:t>
      </w:r>
      <w:r w:rsidR="5B96520B" w:rsidRPr="7C84A48D">
        <w:rPr>
          <w:rFonts w:ascii="Times New Roman" w:eastAsia="Times New Roman" w:hAnsi="Times New Roman" w:cs="Times New Roman"/>
          <w:sz w:val="24"/>
          <w:szCs w:val="24"/>
        </w:rPr>
        <w:t>;</w:t>
      </w:r>
    </w:p>
    <w:p w14:paraId="2AB242EA" w14:textId="0992FE21" w:rsidR="1BC5C528" w:rsidRPr="00042083" w:rsidRDefault="0366C096" w:rsidP="00D92D1F">
      <w:pPr>
        <w:pStyle w:val="Loendilik"/>
        <w:numPr>
          <w:ilvl w:val="0"/>
          <w:numId w:val="23"/>
        </w:numPr>
        <w:spacing w:after="0" w:line="240" w:lineRule="auto"/>
        <w:jc w:val="both"/>
        <w:rPr>
          <w:rFonts w:ascii="Times New Roman" w:eastAsia="Times New Roman" w:hAnsi="Times New Roman" w:cs="Times New Roman"/>
          <w:sz w:val="24"/>
          <w:szCs w:val="24"/>
        </w:rPr>
      </w:pPr>
      <w:r w:rsidRPr="7C84A48D">
        <w:rPr>
          <w:rFonts w:ascii="Times New Roman" w:eastAsia="Times New Roman" w:hAnsi="Times New Roman" w:cs="Times New Roman"/>
          <w:sz w:val="24"/>
          <w:szCs w:val="24"/>
        </w:rPr>
        <w:t>tootmisettevõtete ärimudeli muutus</w:t>
      </w:r>
      <w:r w:rsidR="50885A7B" w:rsidRPr="7C84A48D">
        <w:rPr>
          <w:rFonts w:ascii="Times New Roman" w:eastAsia="Times New Roman" w:hAnsi="Times New Roman" w:cs="Times New Roman"/>
          <w:sz w:val="24"/>
          <w:szCs w:val="24"/>
        </w:rPr>
        <w:t>.</w:t>
      </w:r>
    </w:p>
    <w:p w14:paraId="5917365F" w14:textId="1765128E" w:rsidR="2E58FE64" w:rsidRDefault="2E58FE64" w:rsidP="00D92D1F">
      <w:pPr>
        <w:spacing w:after="0" w:line="240" w:lineRule="auto"/>
        <w:jc w:val="both"/>
        <w:rPr>
          <w:rFonts w:ascii="Times New Roman" w:eastAsia="Times New Roman" w:hAnsi="Times New Roman" w:cs="Times New Roman"/>
          <w:sz w:val="24"/>
          <w:szCs w:val="24"/>
        </w:rPr>
      </w:pPr>
    </w:p>
    <w:p w14:paraId="2F10319D" w14:textId="69A442DC" w:rsidR="24D7EC51" w:rsidRDefault="5B67E6AF" w:rsidP="2B2CB921">
      <w:pPr>
        <w:spacing w:after="0" w:line="240" w:lineRule="auto"/>
        <w:jc w:val="both"/>
        <w:rPr>
          <w:rFonts w:ascii="Times New Roman" w:eastAsia="Times New Roman" w:hAnsi="Times New Roman" w:cs="Times New Roman"/>
          <w:sz w:val="24"/>
          <w:szCs w:val="24"/>
        </w:rPr>
      </w:pPr>
      <w:r w:rsidRPr="2B2CB921">
        <w:rPr>
          <w:rFonts w:ascii="Times New Roman" w:eastAsia="Times New Roman" w:hAnsi="Times New Roman" w:cs="Times New Roman"/>
          <w:sz w:val="24"/>
          <w:szCs w:val="24"/>
        </w:rPr>
        <w:t>T</w:t>
      </w:r>
      <w:r w:rsidR="4602685A" w:rsidRPr="2B2CB921">
        <w:rPr>
          <w:rFonts w:ascii="Times New Roman" w:eastAsia="Times New Roman" w:hAnsi="Times New Roman" w:cs="Times New Roman"/>
          <w:sz w:val="24"/>
          <w:szCs w:val="24"/>
        </w:rPr>
        <w:t>ööstussektori kasvuhoonegaaside heitkogus</w:t>
      </w:r>
      <w:r w:rsidR="045427AD" w:rsidRPr="2B2CB921">
        <w:rPr>
          <w:rFonts w:ascii="Times New Roman" w:eastAsia="Times New Roman" w:hAnsi="Times New Roman" w:cs="Times New Roman"/>
          <w:sz w:val="24"/>
          <w:szCs w:val="24"/>
        </w:rPr>
        <w:t xml:space="preserve"> </w:t>
      </w:r>
      <w:r w:rsidR="789688D1" w:rsidRPr="2B2CB921">
        <w:rPr>
          <w:rFonts w:ascii="Times New Roman" w:eastAsia="Times New Roman" w:hAnsi="Times New Roman" w:cs="Times New Roman"/>
          <w:sz w:val="24"/>
          <w:szCs w:val="24"/>
        </w:rPr>
        <w:t xml:space="preserve">kasvab </w:t>
      </w:r>
      <w:r w:rsidRPr="2B2CB921">
        <w:rPr>
          <w:rFonts w:ascii="Times New Roman" w:eastAsia="Times New Roman" w:hAnsi="Times New Roman" w:cs="Times New Roman"/>
          <w:sz w:val="24"/>
          <w:szCs w:val="24"/>
        </w:rPr>
        <w:t xml:space="preserve">prognooside kohaselt </w:t>
      </w:r>
      <w:r w:rsidR="4B5EFC1B" w:rsidRPr="2B2CB921">
        <w:rPr>
          <w:rFonts w:ascii="Times New Roman" w:eastAsia="Times New Roman" w:hAnsi="Times New Roman" w:cs="Times New Roman"/>
          <w:sz w:val="24"/>
          <w:szCs w:val="24"/>
        </w:rPr>
        <w:t>3</w:t>
      </w:r>
      <w:r w:rsidR="60E9370B" w:rsidRPr="2B2CB921">
        <w:rPr>
          <w:rFonts w:ascii="Times New Roman" w:eastAsia="Times New Roman" w:hAnsi="Times New Roman" w:cs="Times New Roman"/>
          <w:sz w:val="24"/>
          <w:szCs w:val="24"/>
        </w:rPr>
        <w:t xml:space="preserve"> </w:t>
      </w:r>
      <w:r w:rsidR="11ADAF4C" w:rsidRPr="2B2CB921">
        <w:rPr>
          <w:rFonts w:ascii="Times New Roman" w:eastAsia="Times New Roman" w:hAnsi="Times New Roman" w:cs="Times New Roman"/>
          <w:sz w:val="24"/>
          <w:szCs w:val="24"/>
        </w:rPr>
        <w:t>457</w:t>
      </w:r>
      <w:r w:rsidR="789688D1" w:rsidRPr="2B2CB921">
        <w:rPr>
          <w:rFonts w:ascii="Times New Roman" w:eastAsia="Times New Roman" w:hAnsi="Times New Roman" w:cs="Times New Roman"/>
          <w:sz w:val="24"/>
          <w:szCs w:val="24"/>
        </w:rPr>
        <w:t> </w:t>
      </w:r>
      <w:r w:rsidR="768994FD" w:rsidRPr="2B2CB921">
        <w:rPr>
          <w:rFonts w:ascii="Times New Roman" w:eastAsia="Times New Roman" w:hAnsi="Times New Roman" w:cs="Times New Roman"/>
          <w:sz w:val="24"/>
          <w:szCs w:val="24"/>
        </w:rPr>
        <w:t>000</w:t>
      </w:r>
      <w:r w:rsidR="789688D1" w:rsidRPr="2B2CB921">
        <w:rPr>
          <w:rFonts w:ascii="Times New Roman" w:eastAsia="Times New Roman" w:hAnsi="Times New Roman" w:cs="Times New Roman"/>
          <w:sz w:val="24"/>
          <w:szCs w:val="24"/>
        </w:rPr>
        <w:t xml:space="preserve"> </w:t>
      </w:r>
      <w:r w:rsidR="3924A00F" w:rsidRPr="2B2CB921">
        <w:rPr>
          <w:rFonts w:ascii="Times New Roman" w:eastAsia="Times New Roman" w:hAnsi="Times New Roman" w:cs="Times New Roman"/>
          <w:sz w:val="24"/>
          <w:szCs w:val="24"/>
        </w:rPr>
        <w:t>t</w:t>
      </w:r>
      <w:r w:rsidR="30BA0062" w:rsidRPr="2B2CB921">
        <w:rPr>
          <w:rFonts w:ascii="Times New Roman" w:eastAsia="Times New Roman" w:hAnsi="Times New Roman" w:cs="Times New Roman"/>
          <w:sz w:val="24"/>
          <w:szCs w:val="24"/>
        </w:rPr>
        <w:t xml:space="preserve"> CO</w:t>
      </w:r>
      <w:r w:rsidR="30BA0062" w:rsidRPr="2B2CB921">
        <w:rPr>
          <w:rFonts w:ascii="Times New Roman" w:eastAsia="Times New Roman" w:hAnsi="Times New Roman" w:cs="Times New Roman"/>
          <w:sz w:val="24"/>
          <w:szCs w:val="24"/>
          <w:vertAlign w:val="subscript"/>
        </w:rPr>
        <w:t>2</w:t>
      </w:r>
      <w:r w:rsidR="30BA0062" w:rsidRPr="2B2CB921">
        <w:rPr>
          <w:rFonts w:ascii="Times New Roman" w:eastAsia="Times New Roman" w:hAnsi="Times New Roman" w:cs="Times New Roman"/>
          <w:sz w:val="24"/>
          <w:szCs w:val="24"/>
        </w:rPr>
        <w:t xml:space="preserve"> ekvivalendini aastaks 2030 ehk </w:t>
      </w:r>
      <w:r w:rsidR="57265313" w:rsidRPr="2B2CB921">
        <w:rPr>
          <w:rFonts w:ascii="Times New Roman" w:eastAsia="Times New Roman" w:hAnsi="Times New Roman" w:cs="Times New Roman"/>
          <w:sz w:val="24"/>
          <w:szCs w:val="24"/>
        </w:rPr>
        <w:t>61</w:t>
      </w:r>
      <w:r w:rsidR="30BA0062" w:rsidRPr="2B2CB921">
        <w:rPr>
          <w:rFonts w:ascii="Times New Roman" w:eastAsia="Times New Roman" w:hAnsi="Times New Roman" w:cs="Times New Roman"/>
          <w:sz w:val="24"/>
          <w:szCs w:val="24"/>
        </w:rPr>
        <w:t xml:space="preserve">% võrreldes </w:t>
      </w:r>
      <w:r w:rsidR="3924A00F" w:rsidRPr="2B2CB921">
        <w:rPr>
          <w:rFonts w:ascii="Times New Roman" w:eastAsia="Times New Roman" w:hAnsi="Times New Roman" w:cs="Times New Roman"/>
          <w:sz w:val="24"/>
          <w:szCs w:val="24"/>
        </w:rPr>
        <w:t>202</w:t>
      </w:r>
      <w:r w:rsidR="12228B45" w:rsidRPr="2B2CB921">
        <w:rPr>
          <w:rFonts w:ascii="Times New Roman" w:eastAsia="Times New Roman" w:hAnsi="Times New Roman" w:cs="Times New Roman"/>
          <w:sz w:val="24"/>
          <w:szCs w:val="24"/>
        </w:rPr>
        <w:t>2</w:t>
      </w:r>
      <w:r w:rsidR="3924A00F" w:rsidRPr="2B2CB921">
        <w:rPr>
          <w:rFonts w:ascii="Times New Roman" w:eastAsia="Times New Roman" w:hAnsi="Times New Roman" w:cs="Times New Roman"/>
          <w:sz w:val="24"/>
          <w:szCs w:val="24"/>
        </w:rPr>
        <w:t xml:space="preserve">. </w:t>
      </w:r>
      <w:r w:rsidR="017C51DC" w:rsidRPr="2B2CB921">
        <w:rPr>
          <w:rFonts w:ascii="Times New Roman" w:eastAsia="Times New Roman" w:hAnsi="Times New Roman" w:cs="Times New Roman"/>
          <w:sz w:val="24"/>
          <w:szCs w:val="24"/>
        </w:rPr>
        <w:t>a</w:t>
      </w:r>
      <w:r w:rsidR="3924A00F" w:rsidRPr="2B2CB921">
        <w:rPr>
          <w:rFonts w:ascii="Times New Roman" w:eastAsia="Times New Roman" w:hAnsi="Times New Roman" w:cs="Times New Roman"/>
          <w:sz w:val="24"/>
          <w:szCs w:val="24"/>
        </w:rPr>
        <w:t>astaga</w:t>
      </w:r>
      <w:r w:rsidR="13E60F1F" w:rsidRPr="2B2CB921">
        <w:rPr>
          <w:rFonts w:ascii="Times New Roman" w:eastAsia="Times New Roman" w:hAnsi="Times New Roman" w:cs="Times New Roman"/>
          <w:sz w:val="24"/>
          <w:szCs w:val="24"/>
        </w:rPr>
        <w:t>, kuid</w:t>
      </w:r>
      <w:r w:rsidRPr="2B2CB921">
        <w:rPr>
          <w:rFonts w:ascii="Times New Roman" w:eastAsia="Times New Roman" w:hAnsi="Times New Roman" w:cs="Times New Roman"/>
          <w:sz w:val="24"/>
          <w:szCs w:val="24"/>
        </w:rPr>
        <w:t xml:space="preserve"> </w:t>
      </w:r>
      <w:r w:rsidR="2B3566F7" w:rsidRPr="2B2CB921">
        <w:rPr>
          <w:rFonts w:ascii="Times New Roman" w:eastAsia="Times New Roman" w:hAnsi="Times New Roman" w:cs="Times New Roman"/>
          <w:sz w:val="24"/>
          <w:szCs w:val="24"/>
        </w:rPr>
        <w:t>väheneb</w:t>
      </w:r>
      <w:r w:rsidR="6692A356" w:rsidRPr="2B2CB921">
        <w:rPr>
          <w:rFonts w:ascii="Times New Roman" w:eastAsia="Times New Roman" w:hAnsi="Times New Roman" w:cs="Times New Roman"/>
          <w:sz w:val="24"/>
          <w:szCs w:val="24"/>
        </w:rPr>
        <w:t xml:space="preserve"> </w:t>
      </w:r>
      <w:r w:rsidR="6EC8EB31" w:rsidRPr="2B2CB921">
        <w:rPr>
          <w:rFonts w:ascii="Times New Roman" w:eastAsia="Times New Roman" w:hAnsi="Times New Roman" w:cs="Times New Roman"/>
          <w:sz w:val="24"/>
          <w:szCs w:val="24"/>
        </w:rPr>
        <w:t xml:space="preserve">JJM kohaldumisalas 2005. aastaga ehk </w:t>
      </w:r>
      <w:r w:rsidR="4483D296" w:rsidRPr="2B2CB921">
        <w:rPr>
          <w:rFonts w:ascii="Times New Roman" w:eastAsia="Times New Roman" w:hAnsi="Times New Roman" w:cs="Times New Roman"/>
          <w:sz w:val="24"/>
          <w:szCs w:val="24"/>
        </w:rPr>
        <w:t>baasaastaga</w:t>
      </w:r>
      <w:r w:rsidR="30BA0062" w:rsidRPr="2B2CB921">
        <w:rPr>
          <w:rFonts w:ascii="Times New Roman" w:eastAsia="Times New Roman" w:hAnsi="Times New Roman" w:cs="Times New Roman"/>
          <w:sz w:val="24"/>
          <w:szCs w:val="24"/>
        </w:rPr>
        <w:t xml:space="preserve"> võrreldes </w:t>
      </w:r>
      <w:r w:rsidR="368707B1" w:rsidRPr="2B2CB921">
        <w:rPr>
          <w:rFonts w:ascii="Times New Roman" w:eastAsia="Times New Roman" w:hAnsi="Times New Roman" w:cs="Times New Roman"/>
          <w:sz w:val="24"/>
          <w:szCs w:val="24"/>
        </w:rPr>
        <w:t>13</w:t>
      </w:r>
      <w:r w:rsidR="13381DB6" w:rsidRPr="2B2CB921">
        <w:rPr>
          <w:rFonts w:ascii="Times New Roman" w:eastAsia="Times New Roman" w:hAnsi="Times New Roman" w:cs="Times New Roman"/>
          <w:sz w:val="24"/>
          <w:szCs w:val="24"/>
        </w:rPr>
        <w:t>%</w:t>
      </w:r>
      <w:r w:rsidR="14055899" w:rsidRPr="2B2CB921">
        <w:rPr>
          <w:rFonts w:ascii="Times New Roman" w:eastAsia="Times New Roman" w:hAnsi="Times New Roman" w:cs="Times New Roman"/>
          <w:sz w:val="24"/>
          <w:szCs w:val="24"/>
        </w:rPr>
        <w:t xml:space="preserve"> </w:t>
      </w:r>
      <w:r w:rsidR="2597DE25" w:rsidRPr="2B2CB921">
        <w:rPr>
          <w:rFonts w:ascii="Times New Roman" w:eastAsia="Times New Roman" w:hAnsi="Times New Roman" w:cs="Times New Roman"/>
          <w:sz w:val="24"/>
          <w:szCs w:val="24"/>
        </w:rPr>
        <w:t xml:space="preserve">Tuleb tähele panna, et </w:t>
      </w:r>
      <w:r w:rsidR="4D5C7F4E" w:rsidRPr="2B2CB921">
        <w:rPr>
          <w:rFonts w:ascii="Times New Roman" w:eastAsia="Times New Roman" w:hAnsi="Times New Roman" w:cs="Times New Roman"/>
          <w:sz w:val="24"/>
          <w:szCs w:val="24"/>
        </w:rPr>
        <w:t xml:space="preserve">tööstussektori kogu KHG heitkogus on jagatud EL </w:t>
      </w:r>
      <w:proofErr w:type="spellStart"/>
      <w:r w:rsidR="4D5C7F4E" w:rsidRPr="2B2CB921">
        <w:rPr>
          <w:rFonts w:ascii="Times New Roman" w:eastAsia="Times New Roman" w:hAnsi="Times New Roman" w:cs="Times New Roman"/>
          <w:sz w:val="24"/>
          <w:szCs w:val="24"/>
        </w:rPr>
        <w:t>HKSi</w:t>
      </w:r>
      <w:proofErr w:type="spellEnd"/>
      <w:r w:rsidR="4D5C7F4E" w:rsidRPr="2B2CB921">
        <w:rPr>
          <w:rFonts w:ascii="Times New Roman" w:eastAsia="Times New Roman" w:hAnsi="Times New Roman" w:cs="Times New Roman"/>
          <w:sz w:val="24"/>
          <w:szCs w:val="24"/>
        </w:rPr>
        <w:t xml:space="preserve"> ja </w:t>
      </w:r>
      <w:proofErr w:type="spellStart"/>
      <w:r w:rsidR="4D5C7F4E" w:rsidRPr="2B2CB921">
        <w:rPr>
          <w:rFonts w:ascii="Times New Roman" w:eastAsia="Times New Roman" w:hAnsi="Times New Roman" w:cs="Times New Roman"/>
          <w:sz w:val="24"/>
          <w:szCs w:val="24"/>
        </w:rPr>
        <w:t>JJMi</w:t>
      </w:r>
      <w:proofErr w:type="spellEnd"/>
      <w:r w:rsidR="4D5C7F4E" w:rsidRPr="2B2CB921">
        <w:rPr>
          <w:rFonts w:ascii="Times New Roman" w:eastAsia="Times New Roman" w:hAnsi="Times New Roman" w:cs="Times New Roman"/>
          <w:sz w:val="24"/>
          <w:szCs w:val="24"/>
        </w:rPr>
        <w:t xml:space="preserve"> sektorite vahel ning</w:t>
      </w:r>
      <w:r w:rsidR="2597DE25" w:rsidRPr="2B2CB921">
        <w:rPr>
          <w:rFonts w:ascii="Times New Roman" w:eastAsia="Times New Roman" w:hAnsi="Times New Roman" w:cs="Times New Roman"/>
          <w:sz w:val="24"/>
          <w:szCs w:val="24"/>
        </w:rPr>
        <w:t xml:space="preserve"> jõupingutuste jagamise määrus hõlmab </w:t>
      </w:r>
      <w:r w:rsidR="47BEABFE" w:rsidRPr="2B2CB921">
        <w:rPr>
          <w:rFonts w:ascii="Times New Roman" w:eastAsia="Times New Roman" w:hAnsi="Times New Roman" w:cs="Times New Roman"/>
          <w:sz w:val="24"/>
          <w:szCs w:val="24"/>
        </w:rPr>
        <w:t>EL</w:t>
      </w:r>
      <w:r w:rsidR="789688D1" w:rsidRPr="2B2CB921">
        <w:rPr>
          <w:rFonts w:ascii="Times New Roman" w:eastAsia="Times New Roman" w:hAnsi="Times New Roman" w:cs="Times New Roman"/>
          <w:sz w:val="24"/>
          <w:szCs w:val="24"/>
        </w:rPr>
        <w:t>i</w:t>
      </w:r>
      <w:r w:rsidR="47BEABFE" w:rsidRPr="2B2CB921">
        <w:rPr>
          <w:rFonts w:ascii="Times New Roman" w:eastAsia="Times New Roman" w:hAnsi="Times New Roman" w:cs="Times New Roman"/>
          <w:sz w:val="24"/>
          <w:szCs w:val="24"/>
        </w:rPr>
        <w:t xml:space="preserve"> </w:t>
      </w:r>
      <w:proofErr w:type="spellStart"/>
      <w:r w:rsidR="47BEABFE" w:rsidRPr="2B2CB921">
        <w:rPr>
          <w:rFonts w:ascii="Times New Roman" w:eastAsia="Times New Roman" w:hAnsi="Times New Roman" w:cs="Times New Roman"/>
          <w:sz w:val="24"/>
          <w:szCs w:val="24"/>
        </w:rPr>
        <w:t>HKSi</w:t>
      </w:r>
      <w:proofErr w:type="spellEnd"/>
      <w:r w:rsidR="47BEABFE" w:rsidRPr="2B2CB921">
        <w:rPr>
          <w:rFonts w:ascii="Times New Roman" w:eastAsia="Times New Roman" w:hAnsi="Times New Roman" w:cs="Times New Roman"/>
          <w:sz w:val="24"/>
          <w:szCs w:val="24"/>
        </w:rPr>
        <w:t xml:space="preserve"> alla kuuluvate käitiste muid kasvuhoonegaase (CO</w:t>
      </w:r>
      <w:r w:rsidR="47BEABFE" w:rsidRPr="2B2CB921">
        <w:rPr>
          <w:rFonts w:ascii="Times New Roman" w:eastAsia="Times New Roman" w:hAnsi="Times New Roman" w:cs="Times New Roman"/>
          <w:sz w:val="24"/>
          <w:szCs w:val="24"/>
          <w:vertAlign w:val="subscript"/>
        </w:rPr>
        <w:t>2</w:t>
      </w:r>
      <w:r w:rsidR="5EB75E10" w:rsidRPr="2B2CB921">
        <w:rPr>
          <w:rFonts w:ascii="Times New Roman" w:eastAsia="Times New Roman" w:hAnsi="Times New Roman" w:cs="Times New Roman"/>
          <w:sz w:val="24"/>
          <w:szCs w:val="24"/>
        </w:rPr>
        <w:t xml:space="preserve"> läheb EL</w:t>
      </w:r>
      <w:r w:rsidR="25872F34" w:rsidRPr="2B2CB921">
        <w:rPr>
          <w:rFonts w:ascii="Times New Roman" w:eastAsia="Times New Roman" w:hAnsi="Times New Roman" w:cs="Times New Roman"/>
          <w:sz w:val="24"/>
          <w:szCs w:val="24"/>
        </w:rPr>
        <w:t>i</w:t>
      </w:r>
      <w:r w:rsidR="5EB75E10" w:rsidRPr="2B2CB921">
        <w:rPr>
          <w:rFonts w:ascii="Times New Roman" w:eastAsia="Times New Roman" w:hAnsi="Times New Roman" w:cs="Times New Roman"/>
          <w:sz w:val="24"/>
          <w:szCs w:val="24"/>
        </w:rPr>
        <w:t xml:space="preserve"> HKS arvestusse) </w:t>
      </w:r>
      <w:r w:rsidR="47BEABFE" w:rsidRPr="2B2CB921">
        <w:rPr>
          <w:rFonts w:ascii="Times New Roman" w:eastAsia="Times New Roman" w:hAnsi="Times New Roman" w:cs="Times New Roman"/>
          <w:sz w:val="24"/>
          <w:szCs w:val="24"/>
        </w:rPr>
        <w:t xml:space="preserve">ning </w:t>
      </w:r>
      <w:r w:rsidR="2597DE25" w:rsidRPr="2B2CB921">
        <w:rPr>
          <w:rFonts w:ascii="Times New Roman" w:eastAsia="Times New Roman" w:hAnsi="Times New Roman" w:cs="Times New Roman"/>
          <w:sz w:val="24"/>
          <w:szCs w:val="24"/>
        </w:rPr>
        <w:t xml:space="preserve">alla 20 MW nimitootmisvõimsusega käitistest, tööstuslikest protsessidest ja toodete kasutamisest </w:t>
      </w:r>
      <w:r w:rsidR="25872F34" w:rsidRPr="2B2CB921">
        <w:rPr>
          <w:rFonts w:ascii="Times New Roman" w:eastAsia="Times New Roman" w:hAnsi="Times New Roman" w:cs="Times New Roman"/>
          <w:sz w:val="24"/>
          <w:szCs w:val="24"/>
        </w:rPr>
        <w:t>tekkinud</w:t>
      </w:r>
      <w:r w:rsidR="2597DE25" w:rsidRPr="2B2CB921">
        <w:rPr>
          <w:rFonts w:ascii="Times New Roman" w:eastAsia="Times New Roman" w:hAnsi="Times New Roman" w:cs="Times New Roman"/>
          <w:sz w:val="24"/>
          <w:szCs w:val="24"/>
        </w:rPr>
        <w:t xml:space="preserve"> heitkogust, mistõttu </w:t>
      </w:r>
      <w:r w:rsidR="1814EE25" w:rsidRPr="2B2CB921">
        <w:rPr>
          <w:rFonts w:ascii="Times New Roman" w:eastAsia="Times New Roman" w:hAnsi="Times New Roman" w:cs="Times New Roman"/>
          <w:sz w:val="24"/>
          <w:szCs w:val="24"/>
        </w:rPr>
        <w:t>selle määruse alla kuuluv heitkogus on oluliselt väiksem</w:t>
      </w:r>
      <w:r w:rsidR="28BB6F15" w:rsidRPr="2B2CB921">
        <w:rPr>
          <w:rFonts w:ascii="Times New Roman" w:eastAsia="Times New Roman" w:hAnsi="Times New Roman" w:cs="Times New Roman"/>
          <w:sz w:val="24"/>
          <w:szCs w:val="24"/>
        </w:rPr>
        <w:t xml:space="preserve"> </w:t>
      </w:r>
      <w:r w:rsidR="1814EE25" w:rsidRPr="2B2CB921">
        <w:rPr>
          <w:rFonts w:ascii="Times New Roman" w:eastAsia="Times New Roman" w:hAnsi="Times New Roman" w:cs="Times New Roman"/>
          <w:sz w:val="24"/>
          <w:szCs w:val="24"/>
        </w:rPr>
        <w:t>kui kogu tööstussektori heitkogus</w:t>
      </w:r>
      <w:r w:rsidR="5114F797" w:rsidRPr="2B2CB921">
        <w:rPr>
          <w:rFonts w:ascii="Times New Roman" w:eastAsia="Times New Roman" w:hAnsi="Times New Roman" w:cs="Times New Roman"/>
          <w:sz w:val="24"/>
          <w:szCs w:val="24"/>
        </w:rPr>
        <w:t xml:space="preserve"> ning </w:t>
      </w:r>
      <w:r w:rsidR="27831B1E" w:rsidRPr="2B2CB921">
        <w:rPr>
          <w:rFonts w:ascii="Times New Roman" w:eastAsia="Times New Roman" w:hAnsi="Times New Roman" w:cs="Times New Roman"/>
          <w:sz w:val="24"/>
          <w:szCs w:val="24"/>
        </w:rPr>
        <w:t xml:space="preserve">ka </w:t>
      </w:r>
      <w:r w:rsidR="5114F797" w:rsidRPr="2B2CB921">
        <w:rPr>
          <w:rFonts w:ascii="Times New Roman" w:eastAsia="Times New Roman" w:hAnsi="Times New Roman" w:cs="Times New Roman"/>
          <w:sz w:val="24"/>
          <w:szCs w:val="24"/>
        </w:rPr>
        <w:t>heitkoguse vähenemine on suurem</w:t>
      </w:r>
      <w:r w:rsidR="2597DE25" w:rsidRPr="2B2CB921">
        <w:rPr>
          <w:rFonts w:ascii="Times New Roman" w:eastAsia="Times New Roman" w:hAnsi="Times New Roman" w:cs="Times New Roman"/>
          <w:sz w:val="24"/>
          <w:szCs w:val="24"/>
        </w:rPr>
        <w:t xml:space="preserve">. </w:t>
      </w:r>
      <w:r w:rsidR="64878791" w:rsidRPr="2B2CB921">
        <w:rPr>
          <w:rFonts w:ascii="Times New Roman" w:eastAsia="Times New Roman" w:hAnsi="Times New Roman" w:cs="Times New Roman"/>
          <w:sz w:val="24"/>
          <w:szCs w:val="24"/>
        </w:rPr>
        <w:t>Aastaks 20</w:t>
      </w:r>
      <w:r w:rsidR="1BBAF8EF" w:rsidRPr="2B2CB921">
        <w:rPr>
          <w:rFonts w:ascii="Times New Roman" w:eastAsia="Times New Roman" w:hAnsi="Times New Roman" w:cs="Times New Roman"/>
          <w:sz w:val="24"/>
          <w:szCs w:val="24"/>
        </w:rPr>
        <w:t>35</w:t>
      </w:r>
      <w:r w:rsidR="140A10D7" w:rsidRPr="2B2CB921">
        <w:rPr>
          <w:rFonts w:ascii="Times New Roman" w:eastAsia="Times New Roman" w:hAnsi="Times New Roman" w:cs="Times New Roman"/>
          <w:sz w:val="24"/>
          <w:szCs w:val="24"/>
        </w:rPr>
        <w:t xml:space="preserve"> piiratakse tööstussektori heidet kuni</w:t>
      </w:r>
      <w:r w:rsidR="7D8C23BB" w:rsidRPr="2B2CB921">
        <w:rPr>
          <w:rFonts w:ascii="Times New Roman" w:eastAsia="Times New Roman" w:hAnsi="Times New Roman" w:cs="Times New Roman"/>
          <w:sz w:val="24"/>
          <w:szCs w:val="24"/>
        </w:rPr>
        <w:t xml:space="preserve"> </w:t>
      </w:r>
      <w:r w:rsidR="74048335" w:rsidRPr="2B2CB921">
        <w:rPr>
          <w:rFonts w:ascii="Times New Roman" w:eastAsia="Times New Roman" w:hAnsi="Times New Roman" w:cs="Times New Roman"/>
          <w:sz w:val="24"/>
          <w:szCs w:val="24"/>
        </w:rPr>
        <w:t>2</w:t>
      </w:r>
      <w:r w:rsidR="45D82257" w:rsidRPr="2B2CB921">
        <w:rPr>
          <w:rFonts w:ascii="Times New Roman" w:eastAsia="Times New Roman" w:hAnsi="Times New Roman" w:cs="Times New Roman"/>
          <w:sz w:val="24"/>
          <w:szCs w:val="24"/>
        </w:rPr>
        <w:t> </w:t>
      </w:r>
      <w:r w:rsidR="74048335" w:rsidRPr="2B2CB921">
        <w:rPr>
          <w:rFonts w:ascii="Times New Roman" w:eastAsia="Times New Roman" w:hAnsi="Times New Roman" w:cs="Times New Roman"/>
          <w:sz w:val="24"/>
          <w:szCs w:val="24"/>
        </w:rPr>
        <w:t>696</w:t>
      </w:r>
      <w:r w:rsidR="45D82257" w:rsidRPr="2B2CB921">
        <w:rPr>
          <w:rFonts w:ascii="Times New Roman" w:eastAsia="Times New Roman" w:hAnsi="Times New Roman" w:cs="Times New Roman"/>
          <w:sz w:val="24"/>
          <w:szCs w:val="24"/>
        </w:rPr>
        <w:t> </w:t>
      </w:r>
      <w:r w:rsidR="6FDA42C1" w:rsidRPr="2B2CB921">
        <w:rPr>
          <w:rFonts w:ascii="Times New Roman" w:eastAsia="Times New Roman" w:hAnsi="Times New Roman" w:cs="Times New Roman"/>
          <w:sz w:val="24"/>
          <w:szCs w:val="24"/>
        </w:rPr>
        <w:t>700</w:t>
      </w:r>
      <w:r w:rsidR="53C0BDAA" w:rsidRPr="2B2CB921">
        <w:rPr>
          <w:rFonts w:ascii="Times New Roman" w:eastAsia="Times New Roman" w:hAnsi="Times New Roman" w:cs="Times New Roman"/>
          <w:sz w:val="24"/>
          <w:szCs w:val="24"/>
        </w:rPr>
        <w:t xml:space="preserve"> </w:t>
      </w:r>
      <w:r w:rsidR="3E14D1EC" w:rsidRPr="2B2CB921">
        <w:rPr>
          <w:rFonts w:ascii="Times New Roman" w:eastAsia="Times New Roman" w:hAnsi="Times New Roman" w:cs="Times New Roman"/>
          <w:sz w:val="24"/>
          <w:szCs w:val="24"/>
        </w:rPr>
        <w:t>t CO</w:t>
      </w:r>
      <w:r w:rsidR="3E14D1EC" w:rsidRPr="2B2CB921">
        <w:rPr>
          <w:rFonts w:ascii="Times New Roman" w:eastAsia="Times New Roman" w:hAnsi="Times New Roman" w:cs="Times New Roman"/>
          <w:sz w:val="24"/>
          <w:szCs w:val="24"/>
          <w:vertAlign w:val="subscript"/>
        </w:rPr>
        <w:t>2</w:t>
      </w:r>
      <w:r w:rsidR="3E14D1EC" w:rsidRPr="2B2CB921">
        <w:rPr>
          <w:rFonts w:ascii="Times New Roman" w:eastAsia="Times New Roman" w:hAnsi="Times New Roman" w:cs="Times New Roman"/>
          <w:sz w:val="24"/>
          <w:szCs w:val="24"/>
        </w:rPr>
        <w:t xml:space="preserve"> ekvivalendini</w:t>
      </w:r>
      <w:r w:rsidR="6692A356" w:rsidRPr="2B2CB921">
        <w:rPr>
          <w:rFonts w:ascii="Times New Roman" w:eastAsia="Times New Roman" w:hAnsi="Times New Roman" w:cs="Times New Roman"/>
          <w:sz w:val="24"/>
          <w:szCs w:val="24"/>
        </w:rPr>
        <w:t xml:space="preserve"> </w:t>
      </w:r>
      <w:r w:rsidR="47CA9237" w:rsidRPr="2B2CB921">
        <w:rPr>
          <w:rFonts w:ascii="Times New Roman" w:eastAsia="Times New Roman" w:hAnsi="Times New Roman" w:cs="Times New Roman"/>
          <w:sz w:val="24"/>
          <w:szCs w:val="24"/>
        </w:rPr>
        <w:t xml:space="preserve">ja </w:t>
      </w:r>
      <w:r w:rsidR="032B74A7" w:rsidRPr="2B2CB921">
        <w:rPr>
          <w:rFonts w:ascii="Times New Roman" w:eastAsia="Times New Roman" w:hAnsi="Times New Roman" w:cs="Times New Roman"/>
          <w:sz w:val="24"/>
          <w:szCs w:val="24"/>
        </w:rPr>
        <w:t xml:space="preserve">aastaks 2040 </w:t>
      </w:r>
      <w:r w:rsidR="7D3D7108" w:rsidRPr="2B2CB921">
        <w:rPr>
          <w:rFonts w:ascii="Times New Roman" w:eastAsia="Times New Roman" w:hAnsi="Times New Roman" w:cs="Times New Roman"/>
          <w:sz w:val="24"/>
          <w:szCs w:val="24"/>
        </w:rPr>
        <w:t>1 938</w:t>
      </w:r>
      <w:r w:rsidR="4E7BB17C" w:rsidRPr="2B2CB921">
        <w:rPr>
          <w:rFonts w:ascii="Times New Roman" w:eastAsia="Times New Roman" w:hAnsi="Times New Roman" w:cs="Times New Roman"/>
          <w:sz w:val="24"/>
          <w:szCs w:val="24"/>
        </w:rPr>
        <w:t> </w:t>
      </w:r>
      <w:r w:rsidR="6084EE64" w:rsidRPr="2B2CB921">
        <w:rPr>
          <w:rFonts w:ascii="Times New Roman" w:eastAsia="Times New Roman" w:hAnsi="Times New Roman" w:cs="Times New Roman"/>
          <w:sz w:val="24"/>
          <w:szCs w:val="24"/>
        </w:rPr>
        <w:t>200</w:t>
      </w:r>
      <w:r w:rsidR="4E7BB17C" w:rsidRPr="2B2CB921">
        <w:rPr>
          <w:rFonts w:ascii="Times New Roman" w:eastAsia="Times New Roman" w:hAnsi="Times New Roman" w:cs="Times New Roman"/>
          <w:sz w:val="24"/>
          <w:szCs w:val="24"/>
        </w:rPr>
        <w:t xml:space="preserve"> </w:t>
      </w:r>
      <w:r w:rsidR="2D2B53D9" w:rsidRPr="2B2CB921">
        <w:rPr>
          <w:rFonts w:ascii="Times New Roman" w:eastAsia="Times New Roman" w:hAnsi="Times New Roman" w:cs="Times New Roman"/>
          <w:sz w:val="24"/>
          <w:szCs w:val="24"/>
        </w:rPr>
        <w:t>t</w:t>
      </w:r>
      <w:r w:rsidR="47CA9237" w:rsidRPr="2B2CB921">
        <w:rPr>
          <w:rFonts w:ascii="Times New Roman" w:eastAsia="Times New Roman" w:hAnsi="Times New Roman" w:cs="Times New Roman"/>
          <w:sz w:val="24"/>
          <w:szCs w:val="24"/>
        </w:rPr>
        <w:t xml:space="preserve"> CO</w:t>
      </w:r>
      <w:r w:rsidR="47CA9237" w:rsidRPr="2B2CB921">
        <w:rPr>
          <w:rFonts w:ascii="Times New Roman" w:eastAsia="Times New Roman" w:hAnsi="Times New Roman" w:cs="Times New Roman"/>
          <w:sz w:val="24"/>
          <w:szCs w:val="24"/>
          <w:vertAlign w:val="subscript"/>
        </w:rPr>
        <w:t>2</w:t>
      </w:r>
      <w:r w:rsidR="47CA9237" w:rsidRPr="2B2CB921">
        <w:rPr>
          <w:rFonts w:ascii="Times New Roman" w:eastAsia="Times New Roman" w:hAnsi="Times New Roman" w:cs="Times New Roman"/>
          <w:sz w:val="24"/>
          <w:szCs w:val="24"/>
        </w:rPr>
        <w:t xml:space="preserve"> ekvivalendini</w:t>
      </w:r>
      <w:r w:rsidR="1A645639" w:rsidRPr="2B2CB921">
        <w:rPr>
          <w:rFonts w:ascii="Times New Roman" w:eastAsia="Times New Roman" w:hAnsi="Times New Roman" w:cs="Times New Roman"/>
          <w:sz w:val="24"/>
          <w:szCs w:val="24"/>
        </w:rPr>
        <w:t>.</w:t>
      </w:r>
      <w:r w:rsidR="6A74F7DB" w:rsidRPr="2B2CB921">
        <w:rPr>
          <w:rFonts w:ascii="Times New Roman" w:eastAsia="Times New Roman" w:hAnsi="Times New Roman" w:cs="Times New Roman"/>
          <w:sz w:val="24"/>
          <w:szCs w:val="24"/>
        </w:rPr>
        <w:t xml:space="preserve"> </w:t>
      </w:r>
      <w:r w:rsidR="794B5C2B" w:rsidRPr="2B2CB921">
        <w:rPr>
          <w:rFonts w:ascii="Times New Roman" w:eastAsia="Times New Roman" w:hAnsi="Times New Roman" w:cs="Times New Roman"/>
          <w:sz w:val="24"/>
          <w:szCs w:val="24"/>
        </w:rPr>
        <w:t>Sektori h</w:t>
      </w:r>
      <w:r w:rsidR="2F41B956" w:rsidRPr="2B2CB921">
        <w:rPr>
          <w:rFonts w:ascii="Times New Roman" w:eastAsia="Times New Roman" w:hAnsi="Times New Roman" w:cs="Times New Roman"/>
          <w:sz w:val="24"/>
          <w:szCs w:val="24"/>
        </w:rPr>
        <w:t>eitkoguse suurenemise peamine põhjus on uue Enefit 280-2 põlevkiviõlitehase valmimine</w:t>
      </w:r>
      <w:r w:rsidR="126BC982" w:rsidRPr="2B2CB921">
        <w:rPr>
          <w:rFonts w:ascii="Times New Roman" w:eastAsia="Times New Roman" w:hAnsi="Times New Roman" w:cs="Times New Roman"/>
          <w:sz w:val="24"/>
          <w:szCs w:val="24"/>
        </w:rPr>
        <w:t xml:space="preserve"> ning muu </w:t>
      </w:r>
      <w:r w:rsidR="043A84BA" w:rsidRPr="2B2CB921">
        <w:rPr>
          <w:rFonts w:ascii="Times New Roman" w:eastAsia="Times New Roman" w:hAnsi="Times New Roman" w:cs="Times New Roman"/>
          <w:sz w:val="24"/>
          <w:szCs w:val="24"/>
        </w:rPr>
        <w:t xml:space="preserve">prognoositav </w:t>
      </w:r>
      <w:r w:rsidR="126BC982" w:rsidRPr="2B2CB921">
        <w:rPr>
          <w:rFonts w:ascii="Times New Roman" w:eastAsia="Times New Roman" w:hAnsi="Times New Roman" w:cs="Times New Roman"/>
          <w:sz w:val="24"/>
          <w:szCs w:val="24"/>
        </w:rPr>
        <w:t>töötleva tööstuse kasv</w:t>
      </w:r>
      <w:r w:rsidR="2F41B956" w:rsidRPr="2B2CB921">
        <w:rPr>
          <w:rFonts w:ascii="Times New Roman" w:eastAsia="Times New Roman" w:hAnsi="Times New Roman" w:cs="Times New Roman"/>
          <w:sz w:val="24"/>
          <w:szCs w:val="24"/>
        </w:rPr>
        <w:t>.</w:t>
      </w:r>
      <w:r w:rsidR="2B6B9F94" w:rsidRPr="2B2CB921">
        <w:rPr>
          <w:rFonts w:ascii="Times New Roman" w:eastAsia="Times New Roman" w:hAnsi="Times New Roman" w:cs="Times New Roman"/>
          <w:sz w:val="24"/>
          <w:szCs w:val="24"/>
        </w:rPr>
        <w:t xml:space="preserve"> Töötleva tööstuse eesmärk sisaldab puhvrit, et siia saaks tulla uut ja kaasaegset tööstust. Selleks tuleb arvestada sisse ka teatud mahus heide, sest kogu tööstust kohe nullheitele viia pole võimalik. Samal ajal on tööstuse eesmärki sisse arvutatud samavõrd olulisena ka see, et seal tuleb heite vähendamiseks järk-järgult fossiilseid sisendkütuseid asendama hakata</w:t>
      </w:r>
      <w:r w:rsidR="4D76EF44" w:rsidRPr="2B2CB921">
        <w:rPr>
          <w:rFonts w:ascii="Times New Roman" w:eastAsia="Times New Roman" w:hAnsi="Times New Roman" w:cs="Times New Roman"/>
          <w:sz w:val="24"/>
          <w:szCs w:val="24"/>
        </w:rPr>
        <w:t>,</w:t>
      </w:r>
      <w:r w:rsidR="2B6B9F94" w:rsidRPr="2B2CB921">
        <w:rPr>
          <w:rFonts w:ascii="Times New Roman" w:eastAsia="Times New Roman" w:hAnsi="Times New Roman" w:cs="Times New Roman"/>
          <w:sz w:val="24"/>
          <w:szCs w:val="24"/>
        </w:rPr>
        <w:t xml:space="preserve"> nt </w:t>
      </w:r>
      <w:proofErr w:type="spellStart"/>
      <w:r w:rsidR="2B6B9F94" w:rsidRPr="2B2CB921">
        <w:rPr>
          <w:rFonts w:ascii="Times New Roman" w:eastAsia="Times New Roman" w:hAnsi="Times New Roman" w:cs="Times New Roman"/>
          <w:sz w:val="24"/>
          <w:szCs w:val="24"/>
        </w:rPr>
        <w:t>biometaani</w:t>
      </w:r>
      <w:proofErr w:type="spellEnd"/>
      <w:r w:rsidR="2B6B9F94" w:rsidRPr="2B2CB921">
        <w:rPr>
          <w:rFonts w:ascii="Times New Roman" w:eastAsia="Times New Roman" w:hAnsi="Times New Roman" w:cs="Times New Roman"/>
          <w:sz w:val="24"/>
          <w:szCs w:val="24"/>
        </w:rPr>
        <w:t xml:space="preserve"> või </w:t>
      </w:r>
      <w:proofErr w:type="spellStart"/>
      <w:r w:rsidR="2B6B9F94" w:rsidRPr="2B2CB921">
        <w:rPr>
          <w:rFonts w:ascii="Times New Roman" w:eastAsia="Times New Roman" w:hAnsi="Times New Roman" w:cs="Times New Roman"/>
          <w:sz w:val="24"/>
          <w:szCs w:val="24"/>
        </w:rPr>
        <w:t>veisinikuga</w:t>
      </w:r>
      <w:proofErr w:type="spellEnd"/>
      <w:r w:rsidR="2B6B9F94" w:rsidRPr="2B2CB921">
        <w:rPr>
          <w:rFonts w:ascii="Times New Roman" w:eastAsia="Times New Roman" w:hAnsi="Times New Roman" w:cs="Times New Roman"/>
          <w:sz w:val="24"/>
          <w:szCs w:val="24"/>
        </w:rPr>
        <w:t>.</w:t>
      </w:r>
    </w:p>
    <w:p w14:paraId="7FBE6987" w14:textId="49B364E6" w:rsidR="24D7EC51" w:rsidRDefault="24D7EC51" w:rsidP="00D92D1F">
      <w:pPr>
        <w:spacing w:after="0" w:line="240" w:lineRule="auto"/>
        <w:jc w:val="both"/>
        <w:rPr>
          <w:rFonts w:ascii="Times New Roman" w:eastAsia="Times New Roman" w:hAnsi="Times New Roman" w:cs="Times New Roman"/>
          <w:sz w:val="24"/>
          <w:szCs w:val="24"/>
        </w:rPr>
      </w:pPr>
    </w:p>
    <w:p w14:paraId="31F88DA0" w14:textId="671F60CD" w:rsidR="24D7EC51" w:rsidRDefault="0890AF36" w:rsidP="00D92D1F">
      <w:pPr>
        <w:spacing w:after="0" w:line="240" w:lineRule="auto"/>
        <w:jc w:val="both"/>
        <w:rPr>
          <w:rFonts w:ascii="Times New Roman" w:eastAsia="Times New Roman" w:hAnsi="Times New Roman" w:cs="Times New Roman"/>
          <w:sz w:val="24"/>
          <w:szCs w:val="24"/>
        </w:rPr>
      </w:pPr>
      <w:r w:rsidRPr="630ECEC8">
        <w:rPr>
          <w:rFonts w:ascii="Times New Roman" w:eastAsia="Times New Roman" w:hAnsi="Times New Roman" w:cs="Times New Roman"/>
          <w:sz w:val="24"/>
          <w:szCs w:val="24"/>
        </w:rPr>
        <w:t xml:space="preserve">Sektori eesmärkide ja võimalike lisameetmete </w:t>
      </w:r>
      <w:r w:rsidR="00DF4A70">
        <w:rPr>
          <w:rFonts w:ascii="Times New Roman" w:eastAsia="Times New Roman" w:hAnsi="Times New Roman" w:cs="Times New Roman"/>
          <w:sz w:val="24"/>
          <w:szCs w:val="24"/>
        </w:rPr>
        <w:t>kohta</w:t>
      </w:r>
      <w:r w:rsidRPr="630ECEC8">
        <w:rPr>
          <w:rFonts w:ascii="Times New Roman" w:eastAsia="Times New Roman" w:hAnsi="Times New Roman" w:cs="Times New Roman"/>
          <w:sz w:val="24"/>
          <w:szCs w:val="24"/>
        </w:rPr>
        <w:t xml:space="preserve"> ettepanekute tegemiseks kutsus Kliimaministeerium kokku tööstuse ja maavarade töörühma, kuhu olid kaasatud selle valdkonna eksperdid ja huvirühmad. Töörühma kohtumistel esitletud dokumendid, arutelude protokollid ja töörühma arutelude kokkuvõte on </w:t>
      </w:r>
      <w:hyperlink r:id="rId37">
        <w:r w:rsidRPr="630ECEC8">
          <w:rPr>
            <w:rStyle w:val="Hperlink"/>
            <w:rFonts w:ascii="Times New Roman" w:eastAsia="Times New Roman" w:hAnsi="Times New Roman" w:cs="Times New Roman"/>
            <w:color w:val="0563C1"/>
            <w:sz w:val="24"/>
            <w:szCs w:val="24"/>
          </w:rPr>
          <w:t>Kliimaministeeriumi kodulehel</w:t>
        </w:r>
      </w:hyperlink>
      <w:r w:rsidRPr="630ECEC8">
        <w:rPr>
          <w:rFonts w:ascii="Times New Roman" w:eastAsia="Times New Roman" w:hAnsi="Times New Roman" w:cs="Times New Roman"/>
          <w:sz w:val="24"/>
          <w:szCs w:val="24"/>
        </w:rPr>
        <w:t>.</w:t>
      </w:r>
    </w:p>
    <w:p w14:paraId="1A744352" w14:textId="1A422FA1" w:rsidR="24D7EC51" w:rsidRDefault="24D7EC51" w:rsidP="00D92D1F">
      <w:pPr>
        <w:spacing w:after="0" w:line="240" w:lineRule="auto"/>
        <w:jc w:val="both"/>
        <w:rPr>
          <w:rFonts w:ascii="Times New Roman" w:eastAsia="Times New Roman" w:hAnsi="Times New Roman" w:cs="Times New Roman"/>
          <w:sz w:val="24"/>
          <w:szCs w:val="24"/>
        </w:rPr>
      </w:pPr>
    </w:p>
    <w:p w14:paraId="188C0A6D" w14:textId="2126917D" w:rsidR="002C1B06" w:rsidRDefault="7085C164" w:rsidP="00D92D1F">
      <w:pPr>
        <w:spacing w:after="0" w:line="240" w:lineRule="auto"/>
        <w:jc w:val="both"/>
        <w:rPr>
          <w:rFonts w:ascii="Times New Roman" w:eastAsia="Times New Roman" w:hAnsi="Times New Roman" w:cs="Times New Roman"/>
          <w:sz w:val="24"/>
          <w:szCs w:val="24"/>
        </w:rPr>
      </w:pPr>
      <w:r w:rsidRPr="630ECEC8">
        <w:rPr>
          <w:rFonts w:ascii="Times New Roman" w:eastAsia="Times New Roman" w:hAnsi="Times New Roman" w:cs="Times New Roman"/>
          <w:sz w:val="24"/>
          <w:szCs w:val="24"/>
        </w:rPr>
        <w:t xml:space="preserve">Kliimaneutraalsuse saavutamine aastaks 2050 eeldab kõikide sektorite panust. Seetõttu võetakse seaduses sarnane lähenemine </w:t>
      </w:r>
      <w:r w:rsidR="00DF4A70">
        <w:rPr>
          <w:rFonts w:ascii="Times New Roman" w:eastAsia="Times New Roman" w:hAnsi="Times New Roman" w:cs="Times New Roman"/>
          <w:sz w:val="24"/>
          <w:szCs w:val="24"/>
        </w:rPr>
        <w:t xml:space="preserve">nagu </w:t>
      </w:r>
      <w:r w:rsidRPr="630ECEC8">
        <w:rPr>
          <w:rFonts w:ascii="Times New Roman" w:eastAsia="Times New Roman" w:hAnsi="Times New Roman" w:cs="Times New Roman"/>
          <w:sz w:val="24"/>
          <w:szCs w:val="24"/>
        </w:rPr>
        <w:t>EL</w:t>
      </w:r>
      <w:r w:rsidR="00DF4A70">
        <w:rPr>
          <w:rFonts w:ascii="Times New Roman" w:eastAsia="Times New Roman" w:hAnsi="Times New Roman" w:cs="Times New Roman"/>
          <w:sz w:val="24"/>
          <w:szCs w:val="24"/>
        </w:rPr>
        <w:t>i</w:t>
      </w:r>
      <w:r w:rsidRPr="630ECEC8">
        <w:rPr>
          <w:rFonts w:ascii="Times New Roman" w:eastAsia="Times New Roman" w:hAnsi="Times New Roman" w:cs="Times New Roman"/>
          <w:sz w:val="24"/>
          <w:szCs w:val="24"/>
        </w:rPr>
        <w:t xml:space="preserve"> kliimaee</w:t>
      </w:r>
      <w:r w:rsidR="6D6CC54A" w:rsidRPr="630ECEC8">
        <w:rPr>
          <w:rFonts w:ascii="Times New Roman" w:eastAsia="Times New Roman" w:hAnsi="Times New Roman" w:cs="Times New Roman"/>
          <w:sz w:val="24"/>
          <w:szCs w:val="24"/>
        </w:rPr>
        <w:t>smärkide</w:t>
      </w:r>
      <w:r w:rsidR="00DF4A70">
        <w:rPr>
          <w:rFonts w:ascii="Times New Roman" w:eastAsia="Times New Roman" w:hAnsi="Times New Roman" w:cs="Times New Roman"/>
          <w:sz w:val="24"/>
          <w:szCs w:val="24"/>
        </w:rPr>
        <w:t xml:space="preserve"> puhul</w:t>
      </w:r>
      <w:r w:rsidR="6D6CC54A" w:rsidRPr="630ECEC8">
        <w:rPr>
          <w:rFonts w:ascii="Times New Roman" w:eastAsia="Times New Roman" w:hAnsi="Times New Roman" w:cs="Times New Roman"/>
          <w:sz w:val="24"/>
          <w:szCs w:val="24"/>
        </w:rPr>
        <w:t>, kus ka EL</w:t>
      </w:r>
      <w:r w:rsidR="00DF4A70">
        <w:rPr>
          <w:rFonts w:ascii="Times New Roman" w:eastAsia="Times New Roman" w:hAnsi="Times New Roman" w:cs="Times New Roman"/>
          <w:sz w:val="24"/>
          <w:szCs w:val="24"/>
        </w:rPr>
        <w:t>i</w:t>
      </w:r>
      <w:r w:rsidR="6D6CC54A" w:rsidRPr="630ECEC8">
        <w:rPr>
          <w:rFonts w:ascii="Times New Roman" w:eastAsia="Times New Roman" w:hAnsi="Times New Roman" w:cs="Times New Roman"/>
          <w:sz w:val="24"/>
          <w:szCs w:val="24"/>
        </w:rPr>
        <w:t xml:space="preserve"> </w:t>
      </w:r>
      <w:proofErr w:type="spellStart"/>
      <w:r w:rsidR="6D6CC54A" w:rsidRPr="630ECEC8">
        <w:rPr>
          <w:rFonts w:ascii="Times New Roman" w:eastAsia="Times New Roman" w:hAnsi="Times New Roman" w:cs="Times New Roman"/>
          <w:sz w:val="24"/>
          <w:szCs w:val="24"/>
        </w:rPr>
        <w:t>HKSi</w:t>
      </w:r>
      <w:proofErr w:type="spellEnd"/>
      <w:r w:rsidR="6D6CC54A" w:rsidRPr="630ECEC8">
        <w:rPr>
          <w:rFonts w:ascii="Times New Roman" w:eastAsia="Times New Roman" w:hAnsi="Times New Roman" w:cs="Times New Roman"/>
          <w:sz w:val="24"/>
          <w:szCs w:val="24"/>
        </w:rPr>
        <w:t xml:space="preserve"> </w:t>
      </w:r>
      <w:r w:rsidR="6D6CC54A" w:rsidRPr="630ECEC8">
        <w:rPr>
          <w:rFonts w:ascii="Times New Roman" w:eastAsia="Times New Roman" w:hAnsi="Times New Roman" w:cs="Times New Roman"/>
          <w:sz w:val="24"/>
          <w:szCs w:val="24"/>
        </w:rPr>
        <w:lastRenderedPageBreak/>
        <w:t xml:space="preserve">kuuluvate ettevõtete heitkoguste vähendamise eesmärgid arvestatakse </w:t>
      </w:r>
      <w:r w:rsidR="3479EFD7" w:rsidRPr="458356DB">
        <w:rPr>
          <w:rFonts w:ascii="Times New Roman" w:eastAsia="Times New Roman" w:hAnsi="Times New Roman" w:cs="Times New Roman"/>
          <w:sz w:val="24"/>
          <w:szCs w:val="24"/>
        </w:rPr>
        <w:t>kliimaneutraalsuse</w:t>
      </w:r>
      <w:r w:rsidR="6D6CC54A" w:rsidRPr="630ECEC8">
        <w:rPr>
          <w:rFonts w:ascii="Times New Roman" w:eastAsia="Times New Roman" w:hAnsi="Times New Roman" w:cs="Times New Roman"/>
          <w:sz w:val="24"/>
          <w:szCs w:val="24"/>
        </w:rPr>
        <w:t xml:space="preserve"> saavutamise eesmärgi sisse.</w:t>
      </w:r>
    </w:p>
    <w:p w14:paraId="5C9303AE" w14:textId="2E0CEEE6" w:rsidR="6402D600" w:rsidRDefault="6402D600" w:rsidP="00D92D1F">
      <w:pPr>
        <w:spacing w:after="0" w:line="240" w:lineRule="auto"/>
        <w:jc w:val="both"/>
        <w:rPr>
          <w:rFonts w:ascii="Times New Roman" w:eastAsia="Times New Roman" w:hAnsi="Times New Roman" w:cs="Times New Roman"/>
          <w:sz w:val="24"/>
          <w:szCs w:val="24"/>
        </w:rPr>
      </w:pPr>
    </w:p>
    <w:p w14:paraId="684708DE" w14:textId="3ABE96AD" w:rsidR="24D7EC51" w:rsidRDefault="5EF2E54E" w:rsidP="00D92D1F">
      <w:pPr>
        <w:spacing w:after="0" w:line="240" w:lineRule="auto"/>
        <w:jc w:val="both"/>
        <w:rPr>
          <w:rFonts w:ascii="Times New Roman" w:eastAsia="Times New Roman" w:hAnsi="Times New Roman" w:cs="Times New Roman"/>
          <w:sz w:val="24"/>
          <w:szCs w:val="24"/>
        </w:rPr>
      </w:pPr>
      <w:r w:rsidRPr="7C84A48D">
        <w:rPr>
          <w:rFonts w:ascii="Times New Roman" w:eastAsia="Times New Roman" w:hAnsi="Times New Roman" w:cs="Times New Roman"/>
          <w:sz w:val="24"/>
          <w:szCs w:val="24"/>
        </w:rPr>
        <w:t xml:space="preserve">Eesti majanduses on oluline säilitada ja suurendada </w:t>
      </w:r>
      <w:r w:rsidR="1AF8646D" w:rsidRPr="7C84A48D">
        <w:rPr>
          <w:rFonts w:ascii="Times New Roman" w:eastAsia="Times New Roman" w:hAnsi="Times New Roman" w:cs="Times New Roman"/>
          <w:sz w:val="24"/>
          <w:szCs w:val="24"/>
        </w:rPr>
        <w:t xml:space="preserve">tehnoloogiamahuka </w:t>
      </w:r>
      <w:r w:rsidRPr="7C84A48D">
        <w:rPr>
          <w:rFonts w:ascii="Times New Roman" w:eastAsia="Times New Roman" w:hAnsi="Times New Roman" w:cs="Times New Roman"/>
          <w:sz w:val="24"/>
          <w:szCs w:val="24"/>
        </w:rPr>
        <w:t>ning</w:t>
      </w:r>
      <w:r w:rsidR="1AF8646D" w:rsidRPr="7C84A48D">
        <w:rPr>
          <w:rFonts w:ascii="Times New Roman" w:eastAsia="Times New Roman" w:hAnsi="Times New Roman" w:cs="Times New Roman"/>
          <w:sz w:val="24"/>
          <w:szCs w:val="24"/>
        </w:rPr>
        <w:t xml:space="preserve"> töötleva tööstuse rolli</w:t>
      </w:r>
      <w:r w:rsidRPr="7C84A48D">
        <w:rPr>
          <w:rFonts w:ascii="Times New Roman" w:eastAsia="Times New Roman" w:hAnsi="Times New Roman" w:cs="Times New Roman"/>
          <w:sz w:val="24"/>
          <w:szCs w:val="24"/>
        </w:rPr>
        <w:t>,</w:t>
      </w:r>
      <w:r w:rsidR="1AF8646D" w:rsidRPr="7C84A48D">
        <w:rPr>
          <w:rFonts w:ascii="Times New Roman" w:eastAsia="Times New Roman" w:hAnsi="Times New Roman" w:cs="Times New Roman"/>
          <w:sz w:val="24"/>
          <w:szCs w:val="24"/>
        </w:rPr>
        <w:t xml:space="preserve"> </w:t>
      </w:r>
      <w:r w:rsidRPr="7C84A48D">
        <w:rPr>
          <w:rFonts w:ascii="Times New Roman" w:eastAsia="Times New Roman" w:hAnsi="Times New Roman" w:cs="Times New Roman"/>
          <w:sz w:val="24"/>
          <w:szCs w:val="24"/>
        </w:rPr>
        <w:t>olles seejuures</w:t>
      </w:r>
      <w:r w:rsidR="1AF8646D" w:rsidRPr="7C84A48D">
        <w:rPr>
          <w:rFonts w:ascii="Times New Roman" w:eastAsia="Times New Roman" w:hAnsi="Times New Roman" w:cs="Times New Roman"/>
          <w:sz w:val="24"/>
          <w:szCs w:val="24"/>
        </w:rPr>
        <w:t xml:space="preserve"> atraktiivne sihtkoht uutele tööstusinvesteeringutele. </w:t>
      </w:r>
      <w:r w:rsidRPr="7C84A48D">
        <w:rPr>
          <w:rFonts w:ascii="Times New Roman" w:eastAsia="Times New Roman" w:hAnsi="Times New Roman" w:cs="Times New Roman"/>
          <w:sz w:val="24"/>
          <w:szCs w:val="24"/>
        </w:rPr>
        <w:t>Seejuures on t</w:t>
      </w:r>
      <w:r w:rsidR="16334E05" w:rsidRPr="7C84A48D">
        <w:rPr>
          <w:rFonts w:ascii="Times New Roman" w:eastAsia="Times New Roman" w:hAnsi="Times New Roman" w:cs="Times New Roman"/>
          <w:sz w:val="24"/>
          <w:szCs w:val="24"/>
        </w:rPr>
        <w:t xml:space="preserve">ööstuse </w:t>
      </w:r>
      <w:r w:rsidR="25417CF5" w:rsidRPr="7C84A48D">
        <w:rPr>
          <w:rFonts w:ascii="Times New Roman" w:eastAsia="Times New Roman" w:hAnsi="Times New Roman" w:cs="Times New Roman"/>
          <w:sz w:val="24"/>
          <w:szCs w:val="24"/>
        </w:rPr>
        <w:t>kasvuhoonegaaside heite vähendamiseks vaja investeeringu</w:t>
      </w:r>
      <w:r w:rsidR="01D16C3D" w:rsidRPr="7C84A48D">
        <w:rPr>
          <w:rFonts w:ascii="Times New Roman" w:eastAsia="Times New Roman" w:hAnsi="Times New Roman" w:cs="Times New Roman"/>
          <w:sz w:val="24"/>
          <w:szCs w:val="24"/>
        </w:rPr>
        <w:t>i</w:t>
      </w:r>
      <w:r w:rsidR="25417CF5" w:rsidRPr="7C84A48D">
        <w:rPr>
          <w:rFonts w:ascii="Times New Roman" w:eastAsia="Times New Roman" w:hAnsi="Times New Roman" w:cs="Times New Roman"/>
          <w:sz w:val="24"/>
          <w:szCs w:val="24"/>
        </w:rPr>
        <w:t>d seadmete energiatõhususse, kütuste vahetusse ja tulevikus võib-olla ka süsiniku püüdmisse.</w:t>
      </w:r>
      <w:r w:rsidR="4B0F36FD" w:rsidRPr="7C84A48D">
        <w:rPr>
          <w:rFonts w:ascii="Times New Roman" w:eastAsia="Times New Roman" w:hAnsi="Times New Roman" w:cs="Times New Roman"/>
          <w:sz w:val="24"/>
          <w:szCs w:val="24"/>
        </w:rPr>
        <w:t xml:space="preserve"> </w:t>
      </w:r>
      <w:r w:rsidR="643794F3" w:rsidRPr="7C84A48D">
        <w:rPr>
          <w:rFonts w:ascii="Times New Roman" w:eastAsia="Times New Roman" w:hAnsi="Times New Roman" w:cs="Times New Roman"/>
          <w:sz w:val="24"/>
          <w:szCs w:val="24"/>
        </w:rPr>
        <w:t>Võttes arvesse ettevõtete tootmisprotsesside ümberkujundamise (sh kütusevahetuse, energiatõhususe suurendamise ja süsinikupüüdmise seadmete rakendamise) kapitali</w:t>
      </w:r>
      <w:r w:rsidR="33555006" w:rsidRPr="7C84A48D">
        <w:rPr>
          <w:rFonts w:ascii="Times New Roman" w:eastAsia="Times New Roman" w:hAnsi="Times New Roman" w:cs="Times New Roman"/>
          <w:sz w:val="24"/>
          <w:szCs w:val="24"/>
        </w:rPr>
        <w:t>mahukat</w:t>
      </w:r>
      <w:r w:rsidR="643794F3" w:rsidRPr="7C84A48D">
        <w:rPr>
          <w:rFonts w:ascii="Times New Roman" w:eastAsia="Times New Roman" w:hAnsi="Times New Roman" w:cs="Times New Roman"/>
          <w:sz w:val="24"/>
          <w:szCs w:val="24"/>
        </w:rPr>
        <w:t xml:space="preserve"> iseloomu, võivad osutuda vajalikuks </w:t>
      </w:r>
      <w:r w:rsidR="01D16C3D" w:rsidRPr="7C84A48D">
        <w:rPr>
          <w:rFonts w:ascii="Times New Roman" w:eastAsia="Times New Roman" w:hAnsi="Times New Roman" w:cs="Times New Roman"/>
          <w:sz w:val="24"/>
          <w:szCs w:val="24"/>
        </w:rPr>
        <w:t>mitmesugused</w:t>
      </w:r>
      <w:r w:rsidR="643794F3" w:rsidRPr="7C84A48D">
        <w:rPr>
          <w:rFonts w:ascii="Times New Roman" w:eastAsia="Times New Roman" w:hAnsi="Times New Roman" w:cs="Times New Roman"/>
          <w:sz w:val="24"/>
          <w:szCs w:val="24"/>
        </w:rPr>
        <w:t xml:space="preserve"> </w:t>
      </w:r>
      <w:r w:rsidR="56A55E1A" w:rsidRPr="7C84A48D">
        <w:rPr>
          <w:rFonts w:ascii="Times New Roman" w:eastAsia="Times New Roman" w:hAnsi="Times New Roman" w:cs="Times New Roman"/>
          <w:sz w:val="24"/>
          <w:szCs w:val="24"/>
        </w:rPr>
        <w:t>investeeringu</w:t>
      </w:r>
      <w:r w:rsidR="643794F3" w:rsidRPr="7C84A48D">
        <w:rPr>
          <w:rFonts w:ascii="Times New Roman" w:eastAsia="Times New Roman" w:hAnsi="Times New Roman" w:cs="Times New Roman"/>
          <w:sz w:val="24"/>
          <w:szCs w:val="24"/>
        </w:rPr>
        <w:t>toet</w:t>
      </w:r>
      <w:r w:rsidR="18C6EAAA" w:rsidRPr="7C84A48D">
        <w:rPr>
          <w:rFonts w:ascii="Times New Roman" w:eastAsia="Times New Roman" w:hAnsi="Times New Roman" w:cs="Times New Roman"/>
          <w:sz w:val="24"/>
          <w:szCs w:val="24"/>
        </w:rPr>
        <w:t>used</w:t>
      </w:r>
      <w:r w:rsidR="643794F3" w:rsidRPr="7C84A48D">
        <w:rPr>
          <w:rFonts w:ascii="Times New Roman" w:eastAsia="Times New Roman" w:hAnsi="Times New Roman" w:cs="Times New Roman"/>
          <w:sz w:val="24"/>
          <w:szCs w:val="24"/>
        </w:rPr>
        <w:t xml:space="preserve"> </w:t>
      </w:r>
      <w:r w:rsidR="6F34D078" w:rsidRPr="7C84A48D">
        <w:rPr>
          <w:rFonts w:ascii="Times New Roman" w:eastAsia="Times New Roman" w:hAnsi="Times New Roman" w:cs="Times New Roman"/>
          <w:sz w:val="24"/>
          <w:szCs w:val="24"/>
        </w:rPr>
        <w:t xml:space="preserve">või muud toetavad </w:t>
      </w:r>
      <w:r w:rsidR="643794F3" w:rsidRPr="7C84A48D">
        <w:rPr>
          <w:rFonts w:ascii="Times New Roman" w:eastAsia="Times New Roman" w:hAnsi="Times New Roman" w:cs="Times New Roman"/>
          <w:sz w:val="24"/>
          <w:szCs w:val="24"/>
        </w:rPr>
        <w:t>meetmed</w:t>
      </w:r>
      <w:r w:rsidR="5DEBA80E" w:rsidRPr="7C84A48D">
        <w:rPr>
          <w:rFonts w:ascii="Times New Roman" w:eastAsia="Times New Roman" w:hAnsi="Times New Roman" w:cs="Times New Roman"/>
          <w:sz w:val="24"/>
          <w:szCs w:val="24"/>
        </w:rPr>
        <w:t>.</w:t>
      </w:r>
      <w:r w:rsidR="643794F3" w:rsidRPr="7C84A48D">
        <w:rPr>
          <w:rFonts w:ascii="Times New Roman" w:eastAsia="Times New Roman" w:hAnsi="Times New Roman" w:cs="Times New Roman"/>
          <w:sz w:val="24"/>
          <w:szCs w:val="24"/>
        </w:rPr>
        <w:t xml:space="preserve"> </w:t>
      </w:r>
      <w:r w:rsidR="22684A90" w:rsidRPr="7C84A48D">
        <w:rPr>
          <w:rFonts w:ascii="Times New Roman" w:eastAsia="Times New Roman" w:hAnsi="Times New Roman" w:cs="Times New Roman"/>
          <w:sz w:val="24"/>
          <w:szCs w:val="24"/>
        </w:rPr>
        <w:t>ELi tasandil on seni olnud innovatsioonifond peamine rahastamisvahend tööstusprotsesside CO₂</w:t>
      </w:r>
      <w:r w:rsidR="01D16C3D" w:rsidRPr="7C84A48D">
        <w:rPr>
          <w:rFonts w:ascii="Times New Roman" w:eastAsia="Times New Roman" w:hAnsi="Times New Roman" w:cs="Times New Roman"/>
          <w:sz w:val="24"/>
          <w:szCs w:val="24"/>
        </w:rPr>
        <w:t xml:space="preserve"> </w:t>
      </w:r>
      <w:r w:rsidR="22684A90" w:rsidRPr="7C84A48D">
        <w:rPr>
          <w:rFonts w:ascii="Times New Roman" w:eastAsia="Times New Roman" w:hAnsi="Times New Roman" w:cs="Times New Roman"/>
          <w:sz w:val="24"/>
          <w:szCs w:val="24"/>
        </w:rPr>
        <w:t>heite vähendamise</w:t>
      </w:r>
      <w:r w:rsidR="01D16C3D" w:rsidRPr="7C84A48D">
        <w:rPr>
          <w:rFonts w:ascii="Times New Roman" w:eastAsia="Times New Roman" w:hAnsi="Times New Roman" w:cs="Times New Roman"/>
          <w:sz w:val="24"/>
          <w:szCs w:val="24"/>
        </w:rPr>
        <w:t>ks</w:t>
      </w:r>
      <w:r w:rsidR="22684A90" w:rsidRPr="7C84A48D">
        <w:rPr>
          <w:rFonts w:ascii="Times New Roman" w:eastAsia="Times New Roman" w:hAnsi="Times New Roman" w:cs="Times New Roman"/>
          <w:sz w:val="24"/>
          <w:szCs w:val="24"/>
        </w:rPr>
        <w:t xml:space="preserve"> </w:t>
      </w:r>
      <w:r w:rsidR="58BE8238" w:rsidRPr="7C84A48D">
        <w:rPr>
          <w:rFonts w:ascii="Times New Roman" w:eastAsia="Times New Roman" w:hAnsi="Times New Roman" w:cs="Times New Roman"/>
          <w:sz w:val="24"/>
          <w:szCs w:val="24"/>
        </w:rPr>
        <w:t>ja uute tehnoloogiate arendamiseks.</w:t>
      </w:r>
      <w:r w:rsidR="00753A8A" w:rsidRPr="7C84A48D">
        <w:rPr>
          <w:rFonts w:ascii="Times New Roman" w:eastAsia="Times New Roman" w:hAnsi="Times New Roman" w:cs="Times New Roman"/>
          <w:sz w:val="24"/>
          <w:szCs w:val="24"/>
        </w:rPr>
        <w:t xml:space="preserve"> Kui energiatõhususe suurendamine ja alternatiivkütuste kasutuselevõtt on juba praegu või </w:t>
      </w:r>
      <w:r w:rsidR="5983FB5A" w:rsidRPr="7C84A48D">
        <w:rPr>
          <w:rFonts w:ascii="Times New Roman" w:eastAsia="Times New Roman" w:hAnsi="Times New Roman" w:cs="Times New Roman"/>
          <w:sz w:val="24"/>
          <w:szCs w:val="24"/>
        </w:rPr>
        <w:t xml:space="preserve">muutub </w:t>
      </w:r>
      <w:r w:rsidR="00753A8A" w:rsidRPr="7C84A48D">
        <w:rPr>
          <w:rFonts w:ascii="Times New Roman" w:eastAsia="Times New Roman" w:hAnsi="Times New Roman" w:cs="Times New Roman"/>
          <w:sz w:val="24"/>
          <w:szCs w:val="24"/>
        </w:rPr>
        <w:t xml:space="preserve">lähitulevikus </w:t>
      </w:r>
      <w:r w:rsidR="4C47730B" w:rsidRPr="7C84A48D">
        <w:rPr>
          <w:rFonts w:ascii="Times New Roman" w:eastAsia="Times New Roman" w:hAnsi="Times New Roman" w:cs="Times New Roman"/>
          <w:sz w:val="24"/>
          <w:szCs w:val="24"/>
        </w:rPr>
        <w:t>EL</w:t>
      </w:r>
      <w:r w:rsidR="01D16C3D" w:rsidRPr="7C84A48D">
        <w:rPr>
          <w:rFonts w:ascii="Times New Roman" w:eastAsia="Times New Roman" w:hAnsi="Times New Roman" w:cs="Times New Roman"/>
          <w:sz w:val="24"/>
          <w:szCs w:val="24"/>
        </w:rPr>
        <w:t>i</w:t>
      </w:r>
      <w:r w:rsidR="4C47730B" w:rsidRPr="7C84A48D">
        <w:rPr>
          <w:rFonts w:ascii="Times New Roman" w:eastAsia="Times New Roman" w:hAnsi="Times New Roman" w:cs="Times New Roman"/>
          <w:sz w:val="24"/>
          <w:szCs w:val="24"/>
        </w:rPr>
        <w:t xml:space="preserve"> </w:t>
      </w:r>
      <w:proofErr w:type="spellStart"/>
      <w:r w:rsidR="4C47730B" w:rsidRPr="7C84A48D">
        <w:rPr>
          <w:rFonts w:ascii="Times New Roman" w:eastAsia="Times New Roman" w:hAnsi="Times New Roman" w:cs="Times New Roman"/>
          <w:sz w:val="24"/>
          <w:szCs w:val="24"/>
        </w:rPr>
        <w:t>HKSi</w:t>
      </w:r>
      <w:proofErr w:type="spellEnd"/>
      <w:r w:rsidR="4C47730B" w:rsidRPr="7C84A48D">
        <w:rPr>
          <w:rFonts w:ascii="Times New Roman" w:eastAsia="Times New Roman" w:hAnsi="Times New Roman" w:cs="Times New Roman"/>
          <w:sz w:val="24"/>
          <w:szCs w:val="24"/>
        </w:rPr>
        <w:t xml:space="preserve"> mõjul </w:t>
      </w:r>
      <w:r w:rsidR="00753A8A" w:rsidRPr="7C84A48D">
        <w:rPr>
          <w:rFonts w:ascii="Times New Roman" w:eastAsia="Times New Roman" w:hAnsi="Times New Roman" w:cs="Times New Roman"/>
          <w:sz w:val="24"/>
          <w:szCs w:val="24"/>
        </w:rPr>
        <w:t>kulutõhus</w:t>
      </w:r>
      <w:r w:rsidR="01F4EF47" w:rsidRPr="7C84A48D">
        <w:rPr>
          <w:rFonts w:ascii="Times New Roman" w:eastAsia="Times New Roman" w:hAnsi="Times New Roman" w:cs="Times New Roman"/>
          <w:sz w:val="24"/>
          <w:szCs w:val="24"/>
        </w:rPr>
        <w:t>aks</w:t>
      </w:r>
      <w:r w:rsidR="00753A8A" w:rsidRPr="7C84A48D">
        <w:rPr>
          <w:rFonts w:ascii="Times New Roman" w:eastAsia="Times New Roman" w:hAnsi="Times New Roman" w:cs="Times New Roman"/>
          <w:sz w:val="24"/>
          <w:szCs w:val="24"/>
        </w:rPr>
        <w:t>, siis süsiniku püüdmise puhul ei osata veel hinnata, millal muutub tõhus ja konkurentsivõimeline süsinikupüüdmise tehnoloogia ettevõtetele kättesaadavaks.</w:t>
      </w:r>
      <w:r w:rsidR="05A736B9" w:rsidRPr="7C84A48D">
        <w:rPr>
          <w:rFonts w:eastAsiaTheme="majorEastAsia"/>
          <w:lang w:val="en-GB"/>
        </w:rPr>
        <w:t xml:space="preserve"> </w:t>
      </w:r>
      <w:r w:rsidR="22684A90" w:rsidRPr="7C84A48D">
        <w:rPr>
          <w:rFonts w:ascii="Times New Roman" w:eastAsia="Times New Roman" w:hAnsi="Times New Roman" w:cs="Times New Roman"/>
          <w:sz w:val="24"/>
          <w:szCs w:val="24"/>
        </w:rPr>
        <w:t xml:space="preserve">Praeguseks on </w:t>
      </w:r>
      <w:r w:rsidR="465B0F6F" w:rsidRPr="7C84A48D">
        <w:rPr>
          <w:rFonts w:ascii="Times New Roman" w:eastAsia="Times New Roman" w:hAnsi="Times New Roman" w:cs="Times New Roman"/>
          <w:sz w:val="24"/>
          <w:szCs w:val="24"/>
        </w:rPr>
        <w:t>EL</w:t>
      </w:r>
      <w:r w:rsidR="01D16C3D" w:rsidRPr="7C84A48D">
        <w:rPr>
          <w:rFonts w:ascii="Times New Roman" w:eastAsia="Times New Roman" w:hAnsi="Times New Roman" w:cs="Times New Roman"/>
          <w:sz w:val="24"/>
          <w:szCs w:val="24"/>
        </w:rPr>
        <w:t>i</w:t>
      </w:r>
      <w:r w:rsidR="465B0F6F" w:rsidRPr="7C84A48D">
        <w:rPr>
          <w:rFonts w:ascii="Times New Roman" w:eastAsia="Times New Roman" w:hAnsi="Times New Roman" w:cs="Times New Roman"/>
          <w:sz w:val="24"/>
          <w:szCs w:val="24"/>
        </w:rPr>
        <w:t xml:space="preserve"> </w:t>
      </w:r>
      <w:r w:rsidR="1338F578" w:rsidRPr="7C84A48D">
        <w:rPr>
          <w:rFonts w:ascii="Times New Roman" w:eastAsia="Times New Roman" w:hAnsi="Times New Roman" w:cs="Times New Roman"/>
          <w:sz w:val="24"/>
          <w:szCs w:val="24"/>
        </w:rPr>
        <w:t>innovatsiooni</w:t>
      </w:r>
      <w:r w:rsidR="22684A90" w:rsidRPr="7C84A48D">
        <w:rPr>
          <w:rFonts w:ascii="Times New Roman" w:eastAsia="Times New Roman" w:hAnsi="Times New Roman" w:cs="Times New Roman"/>
          <w:sz w:val="24"/>
          <w:szCs w:val="24"/>
        </w:rPr>
        <w:t>fondist toetatud 26 suure- ja väikesemahulist süsinikdioksiidi kogumise ja säilitamise või kasutamise projekti ELis kokku enam kui 3,3 m</w:t>
      </w:r>
      <w:r w:rsidR="38FAA946" w:rsidRPr="7C84A48D">
        <w:rPr>
          <w:rFonts w:ascii="Times New Roman" w:eastAsia="Times New Roman" w:hAnsi="Times New Roman" w:cs="Times New Roman"/>
          <w:sz w:val="24"/>
          <w:szCs w:val="24"/>
        </w:rPr>
        <w:t>ld</w:t>
      </w:r>
      <w:r w:rsidR="22684A90" w:rsidRPr="7C84A48D">
        <w:rPr>
          <w:rFonts w:ascii="Times New Roman" w:eastAsia="Times New Roman" w:hAnsi="Times New Roman" w:cs="Times New Roman"/>
          <w:sz w:val="24"/>
          <w:szCs w:val="24"/>
        </w:rPr>
        <w:t xml:space="preserve"> euroga</w:t>
      </w:r>
      <w:r w:rsidR="5A4CE677" w:rsidRPr="7C84A48D">
        <w:rPr>
          <w:rFonts w:ascii="Times New Roman" w:eastAsia="Times New Roman" w:hAnsi="Times New Roman" w:cs="Times New Roman"/>
          <w:sz w:val="24"/>
          <w:szCs w:val="24"/>
        </w:rPr>
        <w:t xml:space="preserve">, kuid </w:t>
      </w:r>
      <w:r w:rsidR="22684A90" w:rsidRPr="7C84A48D">
        <w:rPr>
          <w:rFonts w:ascii="Times New Roman" w:eastAsia="Times New Roman" w:hAnsi="Times New Roman" w:cs="Times New Roman"/>
          <w:sz w:val="24"/>
          <w:szCs w:val="24"/>
        </w:rPr>
        <w:t xml:space="preserve">Eestis veel ühtki taolist projekti toetatud </w:t>
      </w:r>
      <w:r w:rsidR="0F5A2BA6" w:rsidRPr="7C84A48D">
        <w:rPr>
          <w:rFonts w:ascii="Times New Roman" w:eastAsia="Times New Roman" w:hAnsi="Times New Roman" w:cs="Times New Roman"/>
          <w:sz w:val="24"/>
          <w:szCs w:val="24"/>
        </w:rPr>
        <w:t xml:space="preserve">või ellu viidud </w:t>
      </w:r>
      <w:r w:rsidR="22684A90" w:rsidRPr="7C84A48D">
        <w:rPr>
          <w:rFonts w:ascii="Times New Roman" w:eastAsia="Times New Roman" w:hAnsi="Times New Roman" w:cs="Times New Roman"/>
          <w:sz w:val="24"/>
          <w:szCs w:val="24"/>
        </w:rPr>
        <w:t>ei ole.</w:t>
      </w:r>
    </w:p>
    <w:p w14:paraId="5BBE8062" w14:textId="77777777" w:rsidR="00C518A8" w:rsidRDefault="00C518A8" w:rsidP="005A40F6">
      <w:pPr>
        <w:spacing w:after="0" w:line="240" w:lineRule="auto"/>
        <w:jc w:val="both"/>
        <w:rPr>
          <w:rFonts w:ascii="Times New Roman" w:eastAsia="Times New Roman" w:hAnsi="Times New Roman" w:cs="Times New Roman"/>
          <w:sz w:val="24"/>
          <w:szCs w:val="24"/>
        </w:rPr>
      </w:pPr>
    </w:p>
    <w:p w14:paraId="33E2488F" w14:textId="61FDAC0E" w:rsidR="77003B98" w:rsidRDefault="2FA9222E" w:rsidP="005A40F6">
      <w:pPr>
        <w:spacing w:after="0" w:line="240" w:lineRule="auto"/>
        <w:jc w:val="both"/>
        <w:rPr>
          <w:rFonts w:ascii="Times New Roman" w:eastAsia="Times New Roman" w:hAnsi="Times New Roman" w:cs="Times New Roman"/>
          <w:sz w:val="24"/>
          <w:szCs w:val="24"/>
        </w:rPr>
      </w:pPr>
      <w:r w:rsidRPr="630ECEC8">
        <w:rPr>
          <w:rFonts w:ascii="Times New Roman" w:eastAsia="Times New Roman" w:hAnsi="Times New Roman" w:cs="Times New Roman"/>
          <w:sz w:val="24"/>
          <w:szCs w:val="24"/>
        </w:rPr>
        <w:t>Lisaks otsesel</w:t>
      </w:r>
      <w:r w:rsidR="7D8C1A0E" w:rsidRPr="630ECEC8">
        <w:rPr>
          <w:rFonts w:ascii="Times New Roman" w:eastAsia="Times New Roman" w:hAnsi="Times New Roman" w:cs="Times New Roman"/>
          <w:sz w:val="24"/>
          <w:szCs w:val="24"/>
        </w:rPr>
        <w:t>e</w:t>
      </w:r>
      <w:r w:rsidRPr="630ECEC8">
        <w:rPr>
          <w:rFonts w:ascii="Times New Roman" w:eastAsia="Times New Roman" w:hAnsi="Times New Roman" w:cs="Times New Roman"/>
          <w:sz w:val="24"/>
          <w:szCs w:val="24"/>
        </w:rPr>
        <w:t xml:space="preserve"> heite vähendamise</w:t>
      </w:r>
      <w:r w:rsidR="7D8C1A0E" w:rsidRPr="630ECEC8">
        <w:rPr>
          <w:rFonts w:ascii="Times New Roman" w:eastAsia="Times New Roman" w:hAnsi="Times New Roman" w:cs="Times New Roman"/>
          <w:sz w:val="24"/>
          <w:szCs w:val="24"/>
        </w:rPr>
        <w:t xml:space="preserve"> kohustusele</w:t>
      </w:r>
      <w:r w:rsidRPr="630ECEC8">
        <w:rPr>
          <w:rFonts w:ascii="Times New Roman" w:eastAsia="Times New Roman" w:hAnsi="Times New Roman" w:cs="Times New Roman"/>
          <w:sz w:val="24"/>
          <w:szCs w:val="24"/>
        </w:rPr>
        <w:t xml:space="preserve"> toob kliimapoliitika kaasa </w:t>
      </w:r>
      <w:r w:rsidR="18C5FA95" w:rsidRPr="630ECEC8">
        <w:rPr>
          <w:rFonts w:ascii="Times New Roman" w:eastAsia="Times New Roman" w:hAnsi="Times New Roman" w:cs="Times New Roman"/>
          <w:sz w:val="24"/>
          <w:szCs w:val="24"/>
        </w:rPr>
        <w:t>laiemaid</w:t>
      </w:r>
      <w:r w:rsidRPr="630ECEC8">
        <w:rPr>
          <w:rFonts w:ascii="Times New Roman" w:eastAsia="Times New Roman" w:hAnsi="Times New Roman" w:cs="Times New Roman"/>
          <w:sz w:val="24"/>
          <w:szCs w:val="24"/>
        </w:rPr>
        <w:t xml:space="preserve"> </w:t>
      </w:r>
      <w:r w:rsidR="18C5FA95" w:rsidRPr="630ECEC8">
        <w:rPr>
          <w:rFonts w:ascii="Times New Roman" w:eastAsia="Times New Roman" w:hAnsi="Times New Roman" w:cs="Times New Roman"/>
          <w:sz w:val="24"/>
          <w:szCs w:val="24"/>
        </w:rPr>
        <w:t>muutusi</w:t>
      </w:r>
      <w:r w:rsidR="10FE1EBE" w:rsidRPr="630ECEC8">
        <w:rPr>
          <w:rFonts w:ascii="Times New Roman" w:eastAsia="Times New Roman" w:hAnsi="Times New Roman" w:cs="Times New Roman"/>
          <w:sz w:val="24"/>
          <w:szCs w:val="24"/>
        </w:rPr>
        <w:t xml:space="preserve">, </w:t>
      </w:r>
      <w:r w:rsidR="18C5FA95" w:rsidRPr="630ECEC8">
        <w:rPr>
          <w:rFonts w:ascii="Times New Roman" w:eastAsia="Times New Roman" w:hAnsi="Times New Roman" w:cs="Times New Roman"/>
          <w:sz w:val="24"/>
          <w:szCs w:val="24"/>
        </w:rPr>
        <w:t xml:space="preserve">nt rangemad keskkonnanõuded, tarneahela kontrolli vajadus, </w:t>
      </w:r>
      <w:r w:rsidR="10FE1EBE" w:rsidRPr="630ECEC8">
        <w:rPr>
          <w:rFonts w:ascii="Times New Roman" w:eastAsia="Times New Roman" w:hAnsi="Times New Roman" w:cs="Times New Roman"/>
          <w:sz w:val="24"/>
          <w:szCs w:val="24"/>
        </w:rPr>
        <w:t xml:space="preserve">konkurents kolmandate riikidega, jmt. </w:t>
      </w:r>
      <w:r w:rsidR="5FD2921E" w:rsidRPr="630ECEC8">
        <w:rPr>
          <w:rFonts w:ascii="Times New Roman" w:eastAsia="Times New Roman" w:hAnsi="Times New Roman" w:cs="Times New Roman"/>
          <w:sz w:val="24"/>
          <w:szCs w:val="24"/>
        </w:rPr>
        <w:t>Eesti kliimakindla majanduse konkurentsieeliste mõtestamiseks ning v</w:t>
      </w:r>
      <w:r w:rsidR="298B26F2" w:rsidRPr="630ECEC8">
        <w:rPr>
          <w:rFonts w:ascii="Times New Roman" w:eastAsia="Times New Roman" w:hAnsi="Times New Roman" w:cs="Times New Roman"/>
          <w:sz w:val="24"/>
          <w:szCs w:val="24"/>
        </w:rPr>
        <w:t xml:space="preserve">aldkondade liikumiseks kliimaneutraalsuse suunas </w:t>
      </w:r>
      <w:r w:rsidR="577EECDB" w:rsidRPr="630ECEC8">
        <w:rPr>
          <w:rFonts w:ascii="Times New Roman" w:eastAsia="Times New Roman" w:hAnsi="Times New Roman" w:cs="Times New Roman"/>
          <w:sz w:val="24"/>
          <w:szCs w:val="24"/>
        </w:rPr>
        <w:t>on kavas</w:t>
      </w:r>
      <w:r w:rsidR="17F24C2F" w:rsidRPr="630ECEC8">
        <w:rPr>
          <w:rFonts w:ascii="Times New Roman" w:eastAsia="Times New Roman" w:hAnsi="Times New Roman" w:cs="Times New Roman"/>
          <w:sz w:val="24"/>
          <w:szCs w:val="24"/>
        </w:rPr>
        <w:t xml:space="preserve"> koostada </w:t>
      </w:r>
      <w:r w:rsidR="7554B845" w:rsidRPr="630ECEC8">
        <w:rPr>
          <w:rFonts w:ascii="Times New Roman" w:eastAsia="Times New Roman" w:hAnsi="Times New Roman" w:cs="Times New Roman"/>
          <w:sz w:val="24"/>
          <w:szCs w:val="24"/>
        </w:rPr>
        <w:t xml:space="preserve">ettevõtete, </w:t>
      </w:r>
      <w:r w:rsidR="17F24C2F" w:rsidRPr="630ECEC8">
        <w:rPr>
          <w:rFonts w:ascii="Times New Roman" w:eastAsia="Times New Roman" w:hAnsi="Times New Roman" w:cs="Times New Roman"/>
          <w:sz w:val="24"/>
          <w:szCs w:val="24"/>
        </w:rPr>
        <w:t xml:space="preserve">erialaliitude </w:t>
      </w:r>
      <w:r w:rsidR="6D6CC54A" w:rsidRPr="630ECEC8">
        <w:rPr>
          <w:rFonts w:ascii="Times New Roman" w:eastAsia="Times New Roman" w:hAnsi="Times New Roman" w:cs="Times New Roman"/>
          <w:sz w:val="24"/>
          <w:szCs w:val="24"/>
        </w:rPr>
        <w:t xml:space="preserve">ja Kliimaministeeriumi </w:t>
      </w:r>
      <w:r w:rsidR="0427D0E6" w:rsidRPr="630ECEC8">
        <w:rPr>
          <w:rFonts w:ascii="Times New Roman" w:eastAsia="Times New Roman" w:hAnsi="Times New Roman" w:cs="Times New Roman"/>
          <w:sz w:val="24"/>
          <w:szCs w:val="24"/>
        </w:rPr>
        <w:t>koostöös</w:t>
      </w:r>
      <w:r w:rsidR="4DA20C20" w:rsidRPr="630ECEC8">
        <w:rPr>
          <w:rFonts w:ascii="Times New Roman" w:eastAsia="Times New Roman" w:hAnsi="Times New Roman" w:cs="Times New Roman"/>
          <w:sz w:val="24"/>
          <w:szCs w:val="24"/>
        </w:rPr>
        <w:t xml:space="preserve"> </w:t>
      </w:r>
      <w:r w:rsidR="1A743B71" w:rsidRPr="630ECEC8">
        <w:rPr>
          <w:rFonts w:ascii="Times New Roman" w:eastAsia="Times New Roman" w:hAnsi="Times New Roman" w:cs="Times New Roman"/>
          <w:sz w:val="24"/>
          <w:szCs w:val="24"/>
        </w:rPr>
        <w:t>(ja teiste asjakohaste asutustega)</w:t>
      </w:r>
      <w:r w:rsidR="17F24C2F" w:rsidRPr="630ECEC8">
        <w:rPr>
          <w:rFonts w:ascii="Times New Roman" w:eastAsia="Times New Roman" w:hAnsi="Times New Roman" w:cs="Times New Roman"/>
          <w:sz w:val="24"/>
          <w:szCs w:val="24"/>
        </w:rPr>
        <w:t xml:space="preserve"> </w:t>
      </w:r>
      <w:r w:rsidR="5FD2921E" w:rsidRPr="630ECEC8">
        <w:rPr>
          <w:rFonts w:ascii="Times New Roman" w:eastAsia="Times New Roman" w:hAnsi="Times New Roman" w:cs="Times New Roman"/>
          <w:sz w:val="24"/>
          <w:szCs w:val="24"/>
        </w:rPr>
        <w:t xml:space="preserve">tehnoloogia arengu ning kliimaneutraalsuse saavutamise </w:t>
      </w:r>
      <w:r w:rsidR="17F24C2F" w:rsidRPr="630ECEC8">
        <w:rPr>
          <w:rFonts w:ascii="Times New Roman" w:eastAsia="Times New Roman" w:hAnsi="Times New Roman" w:cs="Times New Roman"/>
          <w:sz w:val="24"/>
          <w:szCs w:val="24"/>
        </w:rPr>
        <w:t>teekaardid</w:t>
      </w:r>
      <w:r w:rsidR="5FD2921E" w:rsidRPr="630ECEC8">
        <w:rPr>
          <w:rFonts w:ascii="Times New Roman" w:eastAsia="Times New Roman" w:hAnsi="Times New Roman" w:cs="Times New Roman"/>
          <w:sz w:val="24"/>
          <w:szCs w:val="24"/>
        </w:rPr>
        <w:t>.</w:t>
      </w:r>
      <w:r w:rsidR="6D6CC54A" w:rsidRPr="630ECEC8">
        <w:rPr>
          <w:rFonts w:ascii="Times New Roman" w:eastAsia="Times New Roman" w:hAnsi="Times New Roman" w:cs="Times New Roman"/>
          <w:sz w:val="24"/>
          <w:szCs w:val="24"/>
        </w:rPr>
        <w:t xml:space="preserve"> </w:t>
      </w:r>
      <w:r w:rsidR="5FD2921E" w:rsidRPr="630ECEC8">
        <w:rPr>
          <w:rFonts w:ascii="Times New Roman" w:eastAsia="Times New Roman" w:hAnsi="Times New Roman" w:cs="Times New Roman"/>
          <w:sz w:val="24"/>
          <w:szCs w:val="24"/>
        </w:rPr>
        <w:t>Teekaartide koostamisel hinnatakse</w:t>
      </w:r>
      <w:r w:rsidR="6D6CC54A" w:rsidRPr="630ECEC8">
        <w:rPr>
          <w:rFonts w:ascii="Times New Roman" w:eastAsia="Times New Roman" w:hAnsi="Times New Roman" w:cs="Times New Roman"/>
          <w:sz w:val="24"/>
          <w:szCs w:val="24"/>
        </w:rPr>
        <w:t xml:space="preserve">, kuidas </w:t>
      </w:r>
      <w:r w:rsidR="5FD2921E" w:rsidRPr="630ECEC8">
        <w:rPr>
          <w:rFonts w:ascii="Times New Roman" w:eastAsia="Times New Roman" w:hAnsi="Times New Roman" w:cs="Times New Roman"/>
          <w:sz w:val="24"/>
          <w:szCs w:val="24"/>
        </w:rPr>
        <w:t>saab fossiilkütustest loobumisel ja/või kliimaneutraalsuse saavutamisel tõsta tööstusharude konkurentsivõimet ning arendada tehnoloogiaid, mis annavad riigile ja valdkondadele konkurentsieelise</w:t>
      </w:r>
      <w:r w:rsidR="17F24C2F" w:rsidRPr="630ECEC8">
        <w:rPr>
          <w:rFonts w:ascii="Times New Roman" w:eastAsia="Times New Roman" w:hAnsi="Times New Roman" w:cs="Times New Roman"/>
          <w:sz w:val="24"/>
          <w:szCs w:val="24"/>
        </w:rPr>
        <w:t>. Teekaar</w:t>
      </w:r>
      <w:r w:rsidR="3B71010D" w:rsidRPr="630ECEC8">
        <w:rPr>
          <w:rFonts w:ascii="Times New Roman" w:eastAsia="Times New Roman" w:hAnsi="Times New Roman" w:cs="Times New Roman"/>
          <w:sz w:val="24"/>
          <w:szCs w:val="24"/>
        </w:rPr>
        <w:t>tides tuua</w:t>
      </w:r>
      <w:r w:rsidR="5FD2921E" w:rsidRPr="630ECEC8">
        <w:rPr>
          <w:rFonts w:ascii="Times New Roman" w:eastAsia="Times New Roman" w:hAnsi="Times New Roman" w:cs="Times New Roman"/>
          <w:sz w:val="24"/>
          <w:szCs w:val="24"/>
        </w:rPr>
        <w:t>kse välja</w:t>
      </w:r>
      <w:r w:rsidR="3B71010D" w:rsidRPr="630ECEC8">
        <w:rPr>
          <w:rFonts w:ascii="Times New Roman" w:eastAsia="Times New Roman" w:hAnsi="Times New Roman" w:cs="Times New Roman"/>
          <w:sz w:val="24"/>
          <w:szCs w:val="24"/>
        </w:rPr>
        <w:t xml:space="preserve"> sektori</w:t>
      </w:r>
      <w:r w:rsidR="7554B845" w:rsidRPr="630ECEC8">
        <w:rPr>
          <w:rFonts w:ascii="Times New Roman" w:eastAsia="Times New Roman" w:hAnsi="Times New Roman" w:cs="Times New Roman"/>
          <w:sz w:val="24"/>
          <w:szCs w:val="24"/>
        </w:rPr>
        <w:t>/tehnoloogia kasutuselevõtu</w:t>
      </w:r>
      <w:r w:rsidR="3B71010D" w:rsidRPr="630ECEC8">
        <w:rPr>
          <w:rFonts w:ascii="Times New Roman" w:eastAsia="Times New Roman" w:hAnsi="Times New Roman" w:cs="Times New Roman"/>
          <w:sz w:val="24"/>
          <w:szCs w:val="24"/>
        </w:rPr>
        <w:t xml:space="preserve"> spetsiifilised probleemid ja trendid ning </w:t>
      </w:r>
      <w:r w:rsidR="5C238FD7" w:rsidRPr="630ECEC8">
        <w:rPr>
          <w:rFonts w:ascii="Times New Roman" w:eastAsia="Times New Roman" w:hAnsi="Times New Roman" w:cs="Times New Roman"/>
          <w:sz w:val="24"/>
          <w:szCs w:val="24"/>
        </w:rPr>
        <w:t>pak</w:t>
      </w:r>
      <w:r w:rsidR="5FD2921E" w:rsidRPr="630ECEC8">
        <w:rPr>
          <w:rFonts w:ascii="Times New Roman" w:eastAsia="Times New Roman" w:hAnsi="Times New Roman" w:cs="Times New Roman"/>
          <w:sz w:val="24"/>
          <w:szCs w:val="24"/>
        </w:rPr>
        <w:t>utakse</w:t>
      </w:r>
      <w:r w:rsidR="5C238FD7" w:rsidRPr="630ECEC8">
        <w:rPr>
          <w:rFonts w:ascii="Times New Roman" w:eastAsia="Times New Roman" w:hAnsi="Times New Roman" w:cs="Times New Roman"/>
          <w:sz w:val="24"/>
          <w:szCs w:val="24"/>
        </w:rPr>
        <w:t xml:space="preserve"> välja tegevused</w:t>
      </w:r>
      <w:r w:rsidR="5FD2921E" w:rsidRPr="630ECEC8">
        <w:rPr>
          <w:rFonts w:ascii="Times New Roman" w:eastAsia="Times New Roman" w:hAnsi="Times New Roman" w:cs="Times New Roman"/>
          <w:sz w:val="24"/>
          <w:szCs w:val="24"/>
        </w:rPr>
        <w:t xml:space="preserve"> nende lahendamiseks</w:t>
      </w:r>
      <w:r w:rsidR="56106536" w:rsidRPr="630ECEC8">
        <w:rPr>
          <w:rFonts w:ascii="Times New Roman" w:eastAsia="Times New Roman" w:hAnsi="Times New Roman" w:cs="Times New Roman"/>
          <w:sz w:val="24"/>
          <w:szCs w:val="24"/>
        </w:rPr>
        <w:t>, sh regulatiivsed ja võimalikud toetusmeetmed</w:t>
      </w:r>
      <w:r w:rsidR="5FD2921E" w:rsidRPr="630ECEC8">
        <w:rPr>
          <w:rFonts w:ascii="Times New Roman" w:eastAsia="Times New Roman" w:hAnsi="Times New Roman" w:cs="Times New Roman"/>
          <w:sz w:val="24"/>
          <w:szCs w:val="24"/>
        </w:rPr>
        <w:t>.</w:t>
      </w:r>
      <w:r w:rsidR="5C238FD7" w:rsidRPr="630ECEC8">
        <w:rPr>
          <w:rFonts w:ascii="Times New Roman" w:eastAsia="Times New Roman" w:hAnsi="Times New Roman" w:cs="Times New Roman"/>
          <w:sz w:val="24"/>
          <w:szCs w:val="24"/>
        </w:rPr>
        <w:t xml:space="preserve"> </w:t>
      </w:r>
      <w:r w:rsidR="5FD2921E" w:rsidRPr="630ECEC8">
        <w:rPr>
          <w:rFonts w:ascii="Times New Roman" w:eastAsia="Times New Roman" w:hAnsi="Times New Roman" w:cs="Times New Roman"/>
          <w:sz w:val="24"/>
          <w:szCs w:val="24"/>
        </w:rPr>
        <w:t xml:space="preserve">Samuti tuuakse välja </w:t>
      </w:r>
      <w:r w:rsidR="5C238FD7" w:rsidRPr="630ECEC8">
        <w:rPr>
          <w:rFonts w:ascii="Times New Roman" w:eastAsia="Times New Roman" w:hAnsi="Times New Roman" w:cs="Times New Roman"/>
          <w:sz w:val="24"/>
          <w:szCs w:val="24"/>
        </w:rPr>
        <w:t>võimalus</w:t>
      </w:r>
      <w:r w:rsidR="5FD2921E" w:rsidRPr="630ECEC8">
        <w:rPr>
          <w:rFonts w:ascii="Times New Roman" w:eastAsia="Times New Roman" w:hAnsi="Times New Roman" w:cs="Times New Roman"/>
          <w:sz w:val="24"/>
          <w:szCs w:val="24"/>
        </w:rPr>
        <w:t>ed</w:t>
      </w:r>
      <w:r w:rsidR="5C238FD7" w:rsidRPr="630ECEC8">
        <w:rPr>
          <w:rFonts w:ascii="Times New Roman" w:eastAsia="Times New Roman" w:hAnsi="Times New Roman" w:cs="Times New Roman"/>
          <w:sz w:val="24"/>
          <w:szCs w:val="24"/>
        </w:rPr>
        <w:t xml:space="preserve"> rahvusvahelise konkurentsivõime suurendamiseks. </w:t>
      </w:r>
      <w:r w:rsidR="096DBE71" w:rsidRPr="630ECEC8">
        <w:rPr>
          <w:rFonts w:ascii="Times New Roman" w:eastAsia="Times New Roman" w:hAnsi="Times New Roman" w:cs="Times New Roman"/>
          <w:sz w:val="24"/>
          <w:szCs w:val="24"/>
        </w:rPr>
        <w:t>Oluline on tagada, et teekaar</w:t>
      </w:r>
      <w:r w:rsidR="2AE99ABB" w:rsidRPr="630ECEC8">
        <w:rPr>
          <w:rFonts w:ascii="Times New Roman" w:eastAsia="Times New Roman" w:hAnsi="Times New Roman" w:cs="Times New Roman"/>
          <w:sz w:val="24"/>
          <w:szCs w:val="24"/>
        </w:rPr>
        <w:t xml:space="preserve">did sisaldaks </w:t>
      </w:r>
      <w:r w:rsidR="218419FA" w:rsidRPr="630ECEC8">
        <w:rPr>
          <w:rFonts w:ascii="Times New Roman" w:eastAsia="Times New Roman" w:hAnsi="Times New Roman" w:cs="Times New Roman"/>
          <w:sz w:val="24"/>
          <w:szCs w:val="24"/>
        </w:rPr>
        <w:t xml:space="preserve">just ettevõtete vaadet ja </w:t>
      </w:r>
      <w:r w:rsidR="0204AC22" w:rsidRPr="630ECEC8">
        <w:rPr>
          <w:rFonts w:ascii="Times New Roman" w:eastAsia="Times New Roman" w:hAnsi="Times New Roman" w:cs="Times New Roman"/>
          <w:sz w:val="24"/>
          <w:szCs w:val="24"/>
        </w:rPr>
        <w:t>ka nende ettepanekuid</w:t>
      </w:r>
      <w:r w:rsidR="4DA20C20" w:rsidRPr="630ECEC8">
        <w:rPr>
          <w:rFonts w:ascii="Times New Roman" w:eastAsia="Times New Roman" w:hAnsi="Times New Roman" w:cs="Times New Roman"/>
          <w:sz w:val="24"/>
          <w:szCs w:val="24"/>
        </w:rPr>
        <w:t xml:space="preserve"> </w:t>
      </w:r>
      <w:r w:rsidR="0204AC22" w:rsidRPr="630ECEC8">
        <w:rPr>
          <w:rFonts w:ascii="Times New Roman" w:eastAsia="Times New Roman" w:hAnsi="Times New Roman" w:cs="Times New Roman"/>
          <w:sz w:val="24"/>
          <w:szCs w:val="24"/>
        </w:rPr>
        <w:t>avalikule sektorile</w:t>
      </w:r>
      <w:r w:rsidR="00DF4A70">
        <w:rPr>
          <w:rFonts w:ascii="Times New Roman" w:eastAsia="Times New Roman" w:hAnsi="Times New Roman" w:cs="Times New Roman"/>
          <w:sz w:val="24"/>
          <w:szCs w:val="24"/>
        </w:rPr>
        <w:t>,</w:t>
      </w:r>
      <w:r w:rsidR="0204AC22" w:rsidRPr="630ECEC8">
        <w:rPr>
          <w:rFonts w:ascii="Times New Roman" w:eastAsia="Times New Roman" w:hAnsi="Times New Roman" w:cs="Times New Roman"/>
          <w:sz w:val="24"/>
          <w:szCs w:val="24"/>
        </w:rPr>
        <w:t xml:space="preserve"> teisalt ka avaliku sektori </w:t>
      </w:r>
      <w:r w:rsidR="0EDC8B9B" w:rsidRPr="630ECEC8">
        <w:rPr>
          <w:rFonts w:ascii="Times New Roman" w:eastAsia="Times New Roman" w:hAnsi="Times New Roman" w:cs="Times New Roman"/>
          <w:sz w:val="24"/>
          <w:szCs w:val="24"/>
        </w:rPr>
        <w:t>tahet vastavaid muutusi ellu viia.</w:t>
      </w:r>
    </w:p>
    <w:p w14:paraId="3C1FB994" w14:textId="77777777" w:rsidR="005A40F6" w:rsidRDefault="005A40F6" w:rsidP="00191349">
      <w:pPr>
        <w:spacing w:after="0" w:line="240" w:lineRule="auto"/>
        <w:jc w:val="both"/>
        <w:rPr>
          <w:rFonts w:ascii="Times New Roman" w:eastAsia="Times New Roman" w:hAnsi="Times New Roman" w:cs="Times New Roman"/>
          <w:sz w:val="24"/>
          <w:szCs w:val="24"/>
        </w:rPr>
      </w:pPr>
    </w:p>
    <w:p w14:paraId="2EAF790B" w14:textId="4EA96188" w:rsidR="061CFD43" w:rsidRDefault="1F7B9036" w:rsidP="005A40F6">
      <w:pPr>
        <w:spacing w:after="0" w:line="240" w:lineRule="auto"/>
        <w:jc w:val="both"/>
        <w:rPr>
          <w:rFonts w:ascii="Times New Roman" w:eastAsia="Times New Roman" w:hAnsi="Times New Roman" w:cs="Times New Roman"/>
          <w:sz w:val="24"/>
          <w:szCs w:val="24"/>
        </w:rPr>
      </w:pPr>
      <w:r w:rsidRPr="630ECEC8">
        <w:rPr>
          <w:rFonts w:ascii="Times New Roman" w:eastAsia="Times New Roman" w:hAnsi="Times New Roman" w:cs="Times New Roman"/>
          <w:sz w:val="24"/>
          <w:szCs w:val="24"/>
        </w:rPr>
        <w:t>Põlevkiviõlit</w:t>
      </w:r>
      <w:r w:rsidR="6A6481EB" w:rsidRPr="630ECEC8">
        <w:rPr>
          <w:rFonts w:ascii="Times New Roman" w:eastAsia="Times New Roman" w:hAnsi="Times New Roman" w:cs="Times New Roman"/>
          <w:sz w:val="24"/>
          <w:szCs w:val="24"/>
        </w:rPr>
        <w:t>ööstu</w:t>
      </w:r>
      <w:r w:rsidR="549CA677" w:rsidRPr="630ECEC8">
        <w:rPr>
          <w:rFonts w:ascii="Times New Roman" w:eastAsia="Times New Roman" w:hAnsi="Times New Roman" w:cs="Times New Roman"/>
          <w:sz w:val="24"/>
          <w:szCs w:val="24"/>
        </w:rPr>
        <w:t xml:space="preserve">se lisandväärtus on </w:t>
      </w:r>
      <w:r w:rsidR="00B829BD">
        <w:rPr>
          <w:rFonts w:ascii="Times New Roman" w:eastAsia="Times New Roman" w:hAnsi="Times New Roman" w:cs="Times New Roman"/>
          <w:sz w:val="24"/>
          <w:szCs w:val="24"/>
        </w:rPr>
        <w:t>suur</w:t>
      </w:r>
      <w:r w:rsidR="549CA677" w:rsidRPr="630ECEC8">
        <w:rPr>
          <w:rFonts w:ascii="Times New Roman" w:eastAsia="Times New Roman" w:hAnsi="Times New Roman" w:cs="Times New Roman"/>
          <w:sz w:val="24"/>
          <w:szCs w:val="24"/>
        </w:rPr>
        <w:t>, t</w:t>
      </w:r>
      <w:r w:rsidR="005A40F6">
        <w:rPr>
          <w:rFonts w:ascii="Times New Roman" w:eastAsia="Times New Roman" w:hAnsi="Times New Roman" w:cs="Times New Roman"/>
          <w:sz w:val="24"/>
          <w:szCs w:val="24"/>
        </w:rPr>
        <w:t>ööstus</w:t>
      </w:r>
      <w:r w:rsidR="549CA677" w:rsidRPr="630ECEC8">
        <w:rPr>
          <w:rFonts w:ascii="Times New Roman" w:eastAsia="Times New Roman" w:hAnsi="Times New Roman" w:cs="Times New Roman"/>
          <w:sz w:val="24"/>
          <w:szCs w:val="24"/>
        </w:rPr>
        <w:t xml:space="preserve"> on kapitalimahuka</w:t>
      </w:r>
      <w:r w:rsidR="005A40F6">
        <w:rPr>
          <w:rFonts w:ascii="Times New Roman" w:eastAsia="Times New Roman" w:hAnsi="Times New Roman" w:cs="Times New Roman"/>
          <w:sz w:val="24"/>
          <w:szCs w:val="24"/>
        </w:rPr>
        <w:t>s</w:t>
      </w:r>
      <w:r w:rsidR="549CA677" w:rsidRPr="630ECEC8">
        <w:rPr>
          <w:rFonts w:ascii="Times New Roman" w:eastAsia="Times New Roman" w:hAnsi="Times New Roman" w:cs="Times New Roman"/>
          <w:sz w:val="24"/>
          <w:szCs w:val="24"/>
        </w:rPr>
        <w:t xml:space="preserve">, samuti on </w:t>
      </w:r>
      <w:r w:rsidR="00B829BD">
        <w:rPr>
          <w:rFonts w:ascii="Times New Roman" w:eastAsia="Times New Roman" w:hAnsi="Times New Roman" w:cs="Times New Roman"/>
          <w:sz w:val="24"/>
          <w:szCs w:val="24"/>
        </w:rPr>
        <w:t>see</w:t>
      </w:r>
      <w:r w:rsidR="413DBAD8" w:rsidRPr="630ECEC8">
        <w:rPr>
          <w:rFonts w:ascii="Times New Roman" w:eastAsia="Times New Roman" w:hAnsi="Times New Roman" w:cs="Times New Roman"/>
          <w:sz w:val="24"/>
          <w:szCs w:val="24"/>
        </w:rPr>
        <w:t xml:space="preserve"> nafta hinnast </w:t>
      </w:r>
      <w:r w:rsidR="00B829BD" w:rsidRPr="630ECEC8">
        <w:rPr>
          <w:rFonts w:ascii="Times New Roman" w:eastAsia="Times New Roman" w:hAnsi="Times New Roman" w:cs="Times New Roman"/>
          <w:sz w:val="24"/>
          <w:szCs w:val="24"/>
        </w:rPr>
        <w:t>sõltu</w:t>
      </w:r>
      <w:r w:rsidR="00B829BD">
        <w:rPr>
          <w:rFonts w:ascii="Times New Roman" w:eastAsia="Times New Roman" w:hAnsi="Times New Roman" w:cs="Times New Roman"/>
          <w:sz w:val="24"/>
          <w:szCs w:val="24"/>
        </w:rPr>
        <w:t>des n-ö</w:t>
      </w:r>
      <w:r w:rsidR="00B829BD" w:rsidRPr="630ECEC8">
        <w:rPr>
          <w:rFonts w:ascii="Times New Roman" w:eastAsia="Times New Roman" w:hAnsi="Times New Roman" w:cs="Times New Roman"/>
          <w:sz w:val="24"/>
          <w:szCs w:val="24"/>
        </w:rPr>
        <w:t xml:space="preserve"> </w:t>
      </w:r>
      <w:r w:rsidR="413DBAD8" w:rsidRPr="630ECEC8">
        <w:rPr>
          <w:rFonts w:ascii="Times New Roman" w:eastAsia="Times New Roman" w:hAnsi="Times New Roman" w:cs="Times New Roman"/>
          <w:sz w:val="24"/>
          <w:szCs w:val="24"/>
        </w:rPr>
        <w:t>edukas ekspor</w:t>
      </w:r>
      <w:r w:rsidR="4A0C459C" w:rsidRPr="630ECEC8">
        <w:rPr>
          <w:rFonts w:ascii="Times New Roman" w:eastAsia="Times New Roman" w:hAnsi="Times New Roman" w:cs="Times New Roman"/>
          <w:sz w:val="24"/>
          <w:szCs w:val="24"/>
        </w:rPr>
        <w:t>töör</w:t>
      </w:r>
      <w:r w:rsidR="005D2F2C">
        <w:rPr>
          <w:rFonts w:ascii="Times New Roman" w:eastAsia="Times New Roman" w:hAnsi="Times New Roman" w:cs="Times New Roman"/>
          <w:sz w:val="24"/>
          <w:szCs w:val="24"/>
        </w:rPr>
        <w:t xml:space="preserve"> (ettevõtete müügitulu põlevkiviõl</w:t>
      </w:r>
      <w:r w:rsidR="00B31835">
        <w:rPr>
          <w:rFonts w:ascii="Times New Roman" w:eastAsia="Times New Roman" w:hAnsi="Times New Roman" w:cs="Times New Roman"/>
          <w:sz w:val="24"/>
          <w:szCs w:val="24"/>
        </w:rPr>
        <w:t>i</w:t>
      </w:r>
      <w:r w:rsidR="005D2F2C">
        <w:rPr>
          <w:rFonts w:ascii="Times New Roman" w:eastAsia="Times New Roman" w:hAnsi="Times New Roman" w:cs="Times New Roman"/>
          <w:sz w:val="24"/>
          <w:szCs w:val="24"/>
        </w:rPr>
        <w:t xml:space="preserve">st 2022. </w:t>
      </w:r>
      <w:r w:rsidR="00B829BD">
        <w:rPr>
          <w:rFonts w:ascii="Times New Roman" w:eastAsia="Times New Roman" w:hAnsi="Times New Roman" w:cs="Times New Roman"/>
          <w:sz w:val="24"/>
          <w:szCs w:val="24"/>
        </w:rPr>
        <w:t xml:space="preserve">a </w:t>
      </w:r>
      <w:r w:rsidR="005D2F2C" w:rsidRPr="00191349">
        <w:rPr>
          <w:rFonts w:ascii="Times New Roman" w:eastAsia="Times New Roman" w:hAnsi="Times New Roman" w:cs="Times New Roman"/>
          <w:i/>
          <w:iCs/>
          <w:sz w:val="24"/>
          <w:szCs w:val="24"/>
        </w:rPr>
        <w:t>ca</w:t>
      </w:r>
      <w:r w:rsidR="005D2F2C">
        <w:rPr>
          <w:rFonts w:ascii="Times New Roman" w:eastAsia="Times New Roman" w:hAnsi="Times New Roman" w:cs="Times New Roman"/>
          <w:sz w:val="24"/>
          <w:szCs w:val="24"/>
        </w:rPr>
        <w:t xml:space="preserve"> 500 mln</w:t>
      </w:r>
      <w:r w:rsidR="00B31835">
        <w:rPr>
          <w:rFonts w:ascii="Times New Roman" w:eastAsia="Times New Roman" w:hAnsi="Times New Roman" w:cs="Times New Roman"/>
          <w:sz w:val="24"/>
          <w:szCs w:val="24"/>
        </w:rPr>
        <w:t>)</w:t>
      </w:r>
      <w:r w:rsidR="4A0C459C" w:rsidRPr="630ECEC8">
        <w:rPr>
          <w:rFonts w:ascii="Times New Roman" w:eastAsia="Times New Roman" w:hAnsi="Times New Roman" w:cs="Times New Roman"/>
          <w:sz w:val="24"/>
          <w:szCs w:val="24"/>
        </w:rPr>
        <w:t xml:space="preserve">. Teisalt, arvestades selle tööstusharu </w:t>
      </w:r>
      <w:r w:rsidR="7BDA3709" w:rsidRPr="630ECEC8">
        <w:rPr>
          <w:rFonts w:ascii="Times New Roman" w:eastAsia="Times New Roman" w:hAnsi="Times New Roman" w:cs="Times New Roman"/>
          <w:sz w:val="24"/>
          <w:szCs w:val="24"/>
        </w:rPr>
        <w:t xml:space="preserve">mahtu, </w:t>
      </w:r>
      <w:r w:rsidR="24431AAC" w:rsidRPr="630ECEC8">
        <w:rPr>
          <w:rFonts w:ascii="Times New Roman" w:eastAsia="Times New Roman" w:hAnsi="Times New Roman" w:cs="Times New Roman"/>
          <w:sz w:val="24"/>
          <w:szCs w:val="24"/>
        </w:rPr>
        <w:t xml:space="preserve">on põlevkiviõli </w:t>
      </w:r>
      <w:r w:rsidR="785EF727" w:rsidRPr="630ECEC8">
        <w:rPr>
          <w:rFonts w:ascii="Times New Roman" w:eastAsia="Times New Roman" w:hAnsi="Times New Roman" w:cs="Times New Roman"/>
          <w:sz w:val="24"/>
          <w:szCs w:val="24"/>
        </w:rPr>
        <w:t xml:space="preserve">süsinikumahukuse ja ekspordi lisandväärtuse suhe oluliselt </w:t>
      </w:r>
      <w:r w:rsidR="00B829BD">
        <w:rPr>
          <w:rFonts w:ascii="Times New Roman" w:eastAsia="Times New Roman" w:hAnsi="Times New Roman" w:cs="Times New Roman"/>
          <w:sz w:val="24"/>
          <w:szCs w:val="24"/>
        </w:rPr>
        <w:t>suurem</w:t>
      </w:r>
      <w:r w:rsidR="785EF727" w:rsidRPr="630ECEC8">
        <w:rPr>
          <w:rFonts w:ascii="Times New Roman" w:eastAsia="Times New Roman" w:hAnsi="Times New Roman" w:cs="Times New Roman"/>
          <w:sz w:val="24"/>
          <w:szCs w:val="24"/>
        </w:rPr>
        <w:t xml:space="preserve"> võrreldes teiste tööstusharudega. </w:t>
      </w:r>
      <w:r w:rsidR="006F2F59">
        <w:rPr>
          <w:rFonts w:ascii="Times New Roman" w:eastAsia="Times New Roman" w:hAnsi="Times New Roman" w:cs="Times New Roman"/>
          <w:sz w:val="24"/>
          <w:szCs w:val="24"/>
        </w:rPr>
        <w:t xml:space="preserve"> </w:t>
      </w:r>
      <w:r w:rsidR="00536371">
        <w:rPr>
          <w:rFonts w:ascii="Times New Roman" w:eastAsia="Times New Roman" w:hAnsi="Times New Roman" w:cs="Times New Roman"/>
          <w:sz w:val="24"/>
          <w:szCs w:val="24"/>
        </w:rPr>
        <w:t>P</w:t>
      </w:r>
      <w:r w:rsidR="00536371" w:rsidRPr="029DC1DD">
        <w:rPr>
          <w:rFonts w:ascii="Times New Roman" w:eastAsia="Times New Roman" w:hAnsi="Times New Roman" w:cs="Times New Roman"/>
          <w:sz w:val="24"/>
          <w:szCs w:val="24"/>
        </w:rPr>
        <w:t>õlevkiviõlitööstus</w:t>
      </w:r>
      <w:r w:rsidR="00536371">
        <w:rPr>
          <w:rFonts w:ascii="Times New Roman" w:eastAsia="Times New Roman" w:hAnsi="Times New Roman" w:cs="Times New Roman"/>
          <w:sz w:val="24"/>
          <w:szCs w:val="24"/>
        </w:rPr>
        <w:t>e</w:t>
      </w:r>
      <w:r w:rsidR="00536371" w:rsidRPr="029DC1DD">
        <w:rPr>
          <w:rFonts w:ascii="Times New Roman" w:eastAsia="Times New Roman" w:hAnsi="Times New Roman" w:cs="Times New Roman"/>
          <w:sz w:val="24"/>
          <w:szCs w:val="24"/>
        </w:rPr>
        <w:t xml:space="preserve"> </w:t>
      </w:r>
      <w:r w:rsidR="00536371">
        <w:rPr>
          <w:rFonts w:ascii="Times New Roman" w:eastAsia="Times New Roman" w:hAnsi="Times New Roman" w:cs="Times New Roman"/>
          <w:sz w:val="24"/>
          <w:szCs w:val="24"/>
        </w:rPr>
        <w:t xml:space="preserve">heide </w:t>
      </w:r>
      <w:r w:rsidR="0062704F">
        <w:rPr>
          <w:rFonts w:ascii="Times New Roman" w:eastAsia="Times New Roman" w:hAnsi="Times New Roman" w:cs="Times New Roman"/>
          <w:sz w:val="24"/>
          <w:szCs w:val="24"/>
        </w:rPr>
        <w:t>2022. a oli</w:t>
      </w:r>
      <w:r w:rsidR="00BB21A6">
        <w:rPr>
          <w:rFonts w:ascii="Times New Roman" w:eastAsia="Times New Roman" w:hAnsi="Times New Roman" w:cs="Times New Roman"/>
          <w:sz w:val="24"/>
          <w:szCs w:val="24"/>
        </w:rPr>
        <w:t xml:space="preserve"> üle 10% kogu Eesti heitest</w:t>
      </w:r>
      <w:r w:rsidR="00EE64BA">
        <w:rPr>
          <w:rFonts w:ascii="Times New Roman" w:eastAsia="Times New Roman" w:hAnsi="Times New Roman" w:cs="Times New Roman"/>
          <w:sz w:val="24"/>
          <w:szCs w:val="24"/>
        </w:rPr>
        <w:t xml:space="preserve"> (ül</w:t>
      </w:r>
      <w:r w:rsidR="00CE43BC">
        <w:rPr>
          <w:rFonts w:ascii="Times New Roman" w:eastAsia="Times New Roman" w:hAnsi="Times New Roman" w:cs="Times New Roman"/>
          <w:sz w:val="24"/>
          <w:szCs w:val="24"/>
        </w:rPr>
        <w:t>e 1,5 mln t CO</w:t>
      </w:r>
      <w:r w:rsidR="00CE43BC" w:rsidRPr="00191349">
        <w:rPr>
          <w:rFonts w:ascii="Times New Roman" w:eastAsia="Times New Roman" w:hAnsi="Times New Roman" w:cs="Times New Roman"/>
          <w:sz w:val="24"/>
          <w:szCs w:val="24"/>
          <w:vertAlign w:val="subscript"/>
        </w:rPr>
        <w:t>2</w:t>
      </w:r>
      <w:r w:rsidR="00B829BD">
        <w:rPr>
          <w:rFonts w:ascii="Times New Roman" w:eastAsia="Times New Roman" w:hAnsi="Times New Roman" w:cs="Times New Roman"/>
          <w:sz w:val="24"/>
          <w:szCs w:val="24"/>
        </w:rPr>
        <w:t xml:space="preserve"> </w:t>
      </w:r>
      <w:proofErr w:type="spellStart"/>
      <w:r w:rsidR="00CE43BC">
        <w:rPr>
          <w:rFonts w:ascii="Times New Roman" w:eastAsia="Times New Roman" w:hAnsi="Times New Roman" w:cs="Times New Roman"/>
          <w:sz w:val="24"/>
          <w:szCs w:val="24"/>
        </w:rPr>
        <w:t>ekv</w:t>
      </w:r>
      <w:proofErr w:type="spellEnd"/>
      <w:r w:rsidR="005F3AD0">
        <w:rPr>
          <w:rFonts w:ascii="Times New Roman" w:eastAsia="Times New Roman" w:hAnsi="Times New Roman" w:cs="Times New Roman"/>
          <w:sz w:val="24"/>
          <w:szCs w:val="24"/>
        </w:rPr>
        <w:t>)</w:t>
      </w:r>
      <w:r w:rsidR="00BB21A6">
        <w:rPr>
          <w:rFonts w:ascii="Times New Roman" w:eastAsia="Times New Roman" w:hAnsi="Times New Roman" w:cs="Times New Roman"/>
          <w:sz w:val="24"/>
          <w:szCs w:val="24"/>
        </w:rPr>
        <w:t xml:space="preserve">, samas </w:t>
      </w:r>
      <w:r w:rsidR="007C370F">
        <w:rPr>
          <w:rFonts w:ascii="Times New Roman" w:eastAsia="Times New Roman" w:hAnsi="Times New Roman" w:cs="Times New Roman"/>
          <w:sz w:val="24"/>
          <w:szCs w:val="24"/>
        </w:rPr>
        <w:t xml:space="preserve">lisandväärtus </w:t>
      </w:r>
      <w:r w:rsidR="00A30146">
        <w:rPr>
          <w:rFonts w:ascii="Times New Roman" w:eastAsia="Times New Roman" w:hAnsi="Times New Roman" w:cs="Times New Roman"/>
          <w:sz w:val="24"/>
          <w:szCs w:val="24"/>
        </w:rPr>
        <w:t xml:space="preserve">jääb selgelt </w:t>
      </w:r>
      <w:r w:rsidR="00A671E3">
        <w:rPr>
          <w:rFonts w:ascii="Times New Roman" w:eastAsia="Times New Roman" w:hAnsi="Times New Roman" w:cs="Times New Roman"/>
          <w:sz w:val="24"/>
          <w:szCs w:val="24"/>
        </w:rPr>
        <w:t>all</w:t>
      </w:r>
      <w:r w:rsidR="00B829BD">
        <w:rPr>
          <w:rFonts w:ascii="Times New Roman" w:eastAsia="Times New Roman" w:hAnsi="Times New Roman" w:cs="Times New Roman"/>
          <w:sz w:val="24"/>
          <w:szCs w:val="24"/>
        </w:rPr>
        <w:t>a</w:t>
      </w:r>
      <w:r w:rsidR="00A671E3">
        <w:rPr>
          <w:rFonts w:ascii="Times New Roman" w:eastAsia="Times New Roman" w:hAnsi="Times New Roman" w:cs="Times New Roman"/>
          <w:sz w:val="24"/>
          <w:szCs w:val="24"/>
        </w:rPr>
        <w:t xml:space="preserve"> 1%.</w:t>
      </w:r>
      <w:r w:rsidR="007011E9">
        <w:rPr>
          <w:rFonts w:ascii="Times New Roman" w:eastAsia="Times New Roman" w:hAnsi="Times New Roman" w:cs="Times New Roman"/>
          <w:sz w:val="24"/>
          <w:szCs w:val="24"/>
        </w:rPr>
        <w:t xml:space="preserve"> Ka tarneahela mõjudega arvestamine ei muuda oluliselt suurusjärke.</w:t>
      </w:r>
    </w:p>
    <w:p w14:paraId="74E182BD" w14:textId="77777777" w:rsidR="005A40F6" w:rsidRDefault="005A40F6" w:rsidP="00191349">
      <w:pPr>
        <w:spacing w:after="0" w:line="240" w:lineRule="auto"/>
        <w:jc w:val="both"/>
        <w:rPr>
          <w:rFonts w:ascii="Times New Roman" w:eastAsia="Times New Roman" w:hAnsi="Times New Roman" w:cs="Times New Roman"/>
          <w:sz w:val="24"/>
          <w:szCs w:val="24"/>
        </w:rPr>
      </w:pPr>
    </w:p>
    <w:p w14:paraId="26584B51" w14:textId="275C707C" w:rsidR="061CFD43" w:rsidRDefault="061CFD43" w:rsidP="00191349">
      <w:pPr>
        <w:spacing w:after="0" w:line="240" w:lineRule="auto"/>
        <w:jc w:val="both"/>
        <w:rPr>
          <w:rFonts w:ascii="Times New Roman" w:eastAsia="Times New Roman" w:hAnsi="Times New Roman" w:cs="Times New Roman"/>
          <w:sz w:val="24"/>
          <w:szCs w:val="24"/>
        </w:rPr>
      </w:pPr>
      <w:r w:rsidRPr="77003B98">
        <w:rPr>
          <w:rFonts w:ascii="Times New Roman" w:eastAsia="Times New Roman" w:hAnsi="Times New Roman" w:cs="Times New Roman"/>
          <w:sz w:val="24"/>
          <w:szCs w:val="24"/>
        </w:rPr>
        <w:t>Tööstussektoris tekkivate kasvuhoonegaaside heitkoguse eesmärk jagatakse:</w:t>
      </w:r>
    </w:p>
    <w:p w14:paraId="1FBE29C9" w14:textId="5F7D1D1A" w:rsidR="061CFD43" w:rsidRDefault="1C32D637" w:rsidP="00191349">
      <w:pPr>
        <w:pStyle w:val="Loendilik"/>
        <w:numPr>
          <w:ilvl w:val="0"/>
          <w:numId w:val="28"/>
        </w:numPr>
        <w:spacing w:line="240" w:lineRule="auto"/>
        <w:jc w:val="both"/>
        <w:rPr>
          <w:rFonts w:ascii="Times New Roman" w:eastAsia="Times New Roman" w:hAnsi="Times New Roman" w:cs="Times New Roman"/>
          <w:sz w:val="24"/>
          <w:szCs w:val="24"/>
        </w:rPr>
      </w:pPr>
      <w:r w:rsidRPr="630ECEC8">
        <w:rPr>
          <w:rFonts w:ascii="Times New Roman" w:eastAsia="Times New Roman" w:hAnsi="Times New Roman" w:cs="Times New Roman"/>
          <w:sz w:val="24"/>
          <w:szCs w:val="24"/>
        </w:rPr>
        <w:t>põlevkiviõlitööstuse ja</w:t>
      </w:r>
    </w:p>
    <w:p w14:paraId="2692E14C" w14:textId="7A0A46A5" w:rsidR="061CFD43" w:rsidRDefault="1C32D637" w:rsidP="00193B72">
      <w:pPr>
        <w:pStyle w:val="Loendilik"/>
        <w:numPr>
          <w:ilvl w:val="0"/>
          <w:numId w:val="28"/>
        </w:numPr>
        <w:spacing w:after="0" w:line="240" w:lineRule="auto"/>
        <w:jc w:val="both"/>
        <w:rPr>
          <w:rFonts w:ascii="Times New Roman" w:eastAsia="Times New Roman" w:hAnsi="Times New Roman" w:cs="Times New Roman"/>
          <w:sz w:val="24"/>
          <w:szCs w:val="24"/>
        </w:rPr>
      </w:pPr>
      <w:r w:rsidRPr="630ECEC8">
        <w:rPr>
          <w:rFonts w:ascii="Times New Roman" w:eastAsia="Times New Roman" w:hAnsi="Times New Roman" w:cs="Times New Roman"/>
          <w:sz w:val="24"/>
          <w:szCs w:val="24"/>
        </w:rPr>
        <w:t xml:space="preserve">muu töötleva tööstuse ning ehituses tarbitud kütustest </w:t>
      </w:r>
      <w:r w:rsidR="00B829BD">
        <w:rPr>
          <w:rFonts w:ascii="Times New Roman" w:eastAsia="Times New Roman" w:hAnsi="Times New Roman" w:cs="Times New Roman"/>
          <w:sz w:val="24"/>
          <w:szCs w:val="24"/>
        </w:rPr>
        <w:t>pärineva</w:t>
      </w:r>
      <w:r w:rsidRPr="630ECEC8">
        <w:rPr>
          <w:rFonts w:ascii="Times New Roman" w:eastAsia="Times New Roman" w:hAnsi="Times New Roman" w:cs="Times New Roman"/>
          <w:sz w:val="24"/>
          <w:szCs w:val="24"/>
        </w:rPr>
        <w:t xml:space="preserve"> heite vahel.</w:t>
      </w:r>
    </w:p>
    <w:p w14:paraId="18C8A632" w14:textId="77777777" w:rsidR="00193B72" w:rsidRPr="00193B72" w:rsidRDefault="00193B72" w:rsidP="00193B72">
      <w:pPr>
        <w:spacing w:after="0" w:line="240" w:lineRule="auto"/>
        <w:jc w:val="both"/>
        <w:rPr>
          <w:rFonts w:ascii="Times New Roman" w:eastAsia="Times New Roman" w:hAnsi="Times New Roman" w:cs="Times New Roman"/>
          <w:sz w:val="24"/>
          <w:szCs w:val="24"/>
        </w:rPr>
      </w:pPr>
    </w:p>
    <w:p w14:paraId="7AEA4020" w14:textId="2850B611" w:rsidR="061CFD43" w:rsidRDefault="004B3729" w:rsidP="0019134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w:t>
      </w:r>
      <w:r w:rsidRPr="77003B98">
        <w:rPr>
          <w:rFonts w:ascii="Times New Roman" w:eastAsia="Times New Roman" w:hAnsi="Times New Roman" w:cs="Times New Roman"/>
          <w:sz w:val="24"/>
          <w:szCs w:val="24"/>
        </w:rPr>
        <w:t xml:space="preserve">esmärgid </w:t>
      </w:r>
      <w:r>
        <w:rPr>
          <w:rFonts w:ascii="Times New Roman" w:eastAsia="Times New Roman" w:hAnsi="Times New Roman" w:cs="Times New Roman"/>
          <w:sz w:val="24"/>
          <w:szCs w:val="24"/>
        </w:rPr>
        <w:t xml:space="preserve">seatakse </w:t>
      </w:r>
      <w:r w:rsidRPr="77003B98">
        <w:rPr>
          <w:rFonts w:ascii="Times New Roman" w:eastAsia="Times New Roman" w:hAnsi="Times New Roman" w:cs="Times New Roman"/>
          <w:sz w:val="24"/>
          <w:szCs w:val="24"/>
        </w:rPr>
        <w:t>põlevkivitööstusele ja muule tööstusele eraldi</w:t>
      </w:r>
      <w:r>
        <w:rPr>
          <w:rFonts w:ascii="Times New Roman" w:eastAsia="Times New Roman" w:hAnsi="Times New Roman" w:cs="Times New Roman"/>
          <w:sz w:val="24"/>
          <w:szCs w:val="24"/>
        </w:rPr>
        <w:t>, et anda p</w:t>
      </w:r>
      <w:r w:rsidRPr="77003B98">
        <w:rPr>
          <w:rFonts w:ascii="Times New Roman" w:eastAsia="Times New Roman" w:hAnsi="Times New Roman" w:cs="Times New Roman"/>
          <w:sz w:val="24"/>
          <w:szCs w:val="24"/>
        </w:rPr>
        <w:t>õlevkiviõli tootmisele kui väga süsinikumahukale tootmisele selge trajektoor heitkoguste vähendamiseks.</w:t>
      </w:r>
      <w:r w:rsidR="002F55BC">
        <w:rPr>
          <w:rFonts w:ascii="Times New Roman" w:eastAsia="Times New Roman" w:hAnsi="Times New Roman" w:cs="Times New Roman"/>
          <w:sz w:val="24"/>
          <w:szCs w:val="24"/>
        </w:rPr>
        <w:t xml:space="preserve"> </w:t>
      </w:r>
      <w:r w:rsidRPr="77003B98">
        <w:rPr>
          <w:rFonts w:ascii="Times New Roman" w:eastAsia="Times New Roman" w:hAnsi="Times New Roman" w:cs="Times New Roman"/>
          <w:sz w:val="24"/>
          <w:szCs w:val="24"/>
        </w:rPr>
        <w:t>Põlevkiviõlitööstus moodustas 2022. aastal ligi kolmveerand</w:t>
      </w:r>
      <w:r w:rsidR="00B829BD">
        <w:rPr>
          <w:rFonts w:ascii="Times New Roman" w:eastAsia="Times New Roman" w:hAnsi="Times New Roman" w:cs="Times New Roman"/>
          <w:sz w:val="24"/>
          <w:szCs w:val="24"/>
        </w:rPr>
        <w:t>i</w:t>
      </w:r>
      <w:r w:rsidRPr="77003B98">
        <w:rPr>
          <w:rFonts w:ascii="Times New Roman" w:eastAsia="Times New Roman" w:hAnsi="Times New Roman" w:cs="Times New Roman"/>
          <w:sz w:val="24"/>
          <w:szCs w:val="24"/>
        </w:rPr>
        <w:t xml:space="preserve"> kogu tööstuse heitkogustest</w:t>
      </w:r>
      <w:r w:rsidRPr="796CD193">
        <w:rPr>
          <w:rFonts w:ascii="Times New Roman" w:eastAsia="Times New Roman" w:hAnsi="Times New Roman" w:cs="Times New Roman"/>
          <w:sz w:val="24"/>
          <w:szCs w:val="24"/>
        </w:rPr>
        <w:t>.</w:t>
      </w:r>
    </w:p>
    <w:p w14:paraId="63E034A6" w14:textId="77777777" w:rsidR="005A40F6" w:rsidRDefault="005A40F6" w:rsidP="7C84A48D">
      <w:pPr>
        <w:spacing w:after="0" w:line="240" w:lineRule="auto"/>
        <w:jc w:val="both"/>
        <w:rPr>
          <w:rFonts w:ascii="Times New Roman" w:eastAsia="Times New Roman" w:hAnsi="Times New Roman" w:cs="Times New Roman"/>
          <w:sz w:val="24"/>
          <w:szCs w:val="24"/>
        </w:rPr>
      </w:pPr>
    </w:p>
    <w:p w14:paraId="2A24CDD4" w14:textId="5128EA8D" w:rsidR="29F3BED0" w:rsidRDefault="29F3BED0" w:rsidP="00191349">
      <w:pPr>
        <w:spacing w:after="0" w:line="240" w:lineRule="auto"/>
        <w:jc w:val="both"/>
        <w:rPr>
          <w:rFonts w:ascii="Times New Roman" w:eastAsia="Times New Roman" w:hAnsi="Times New Roman" w:cs="Times New Roman"/>
          <w:sz w:val="24"/>
          <w:szCs w:val="24"/>
        </w:rPr>
      </w:pPr>
      <w:r w:rsidRPr="77003B98">
        <w:rPr>
          <w:rFonts w:ascii="Times New Roman" w:eastAsia="Times New Roman" w:hAnsi="Times New Roman" w:cs="Times New Roman"/>
          <w:sz w:val="24"/>
          <w:szCs w:val="24"/>
        </w:rPr>
        <w:t>Muu</w:t>
      </w:r>
      <w:r w:rsidR="002F55BC">
        <w:rPr>
          <w:rFonts w:ascii="Times New Roman" w:eastAsia="Times New Roman" w:hAnsi="Times New Roman" w:cs="Times New Roman"/>
          <w:sz w:val="24"/>
          <w:szCs w:val="24"/>
        </w:rPr>
        <w:t>s</w:t>
      </w:r>
      <w:r w:rsidRPr="77003B98">
        <w:rPr>
          <w:rFonts w:ascii="Times New Roman" w:eastAsia="Times New Roman" w:hAnsi="Times New Roman" w:cs="Times New Roman"/>
          <w:sz w:val="24"/>
          <w:szCs w:val="24"/>
        </w:rPr>
        <w:t xml:space="preserve"> töötleva</w:t>
      </w:r>
      <w:r w:rsidR="002F55BC">
        <w:rPr>
          <w:rFonts w:ascii="Times New Roman" w:eastAsia="Times New Roman" w:hAnsi="Times New Roman" w:cs="Times New Roman"/>
          <w:sz w:val="24"/>
          <w:szCs w:val="24"/>
        </w:rPr>
        <w:t>s</w:t>
      </w:r>
      <w:r w:rsidRPr="77003B98">
        <w:rPr>
          <w:rFonts w:ascii="Times New Roman" w:eastAsia="Times New Roman" w:hAnsi="Times New Roman" w:cs="Times New Roman"/>
          <w:sz w:val="24"/>
          <w:szCs w:val="24"/>
        </w:rPr>
        <w:t xml:space="preserve"> tööstuse</w:t>
      </w:r>
      <w:r w:rsidR="002F55BC">
        <w:rPr>
          <w:rFonts w:ascii="Times New Roman" w:eastAsia="Times New Roman" w:hAnsi="Times New Roman" w:cs="Times New Roman"/>
          <w:sz w:val="24"/>
          <w:szCs w:val="24"/>
        </w:rPr>
        <w:t xml:space="preserve">s on </w:t>
      </w:r>
      <w:r w:rsidRPr="77003B98">
        <w:rPr>
          <w:rFonts w:ascii="Times New Roman" w:eastAsia="Times New Roman" w:hAnsi="Times New Roman" w:cs="Times New Roman"/>
          <w:sz w:val="24"/>
          <w:szCs w:val="24"/>
        </w:rPr>
        <w:t>heitkoguste piirami</w:t>
      </w:r>
      <w:r w:rsidR="002F55BC">
        <w:rPr>
          <w:rFonts w:ascii="Times New Roman" w:eastAsia="Times New Roman" w:hAnsi="Times New Roman" w:cs="Times New Roman"/>
          <w:sz w:val="24"/>
          <w:szCs w:val="24"/>
        </w:rPr>
        <w:t xml:space="preserve">ne samuti vajalik, selleks et negatiivset keskkonnamõju vähendada ning energiatõhusust </w:t>
      </w:r>
      <w:r w:rsidR="00B829BD">
        <w:rPr>
          <w:rFonts w:ascii="Times New Roman" w:eastAsia="Times New Roman" w:hAnsi="Times New Roman" w:cs="Times New Roman"/>
          <w:sz w:val="24"/>
          <w:szCs w:val="24"/>
        </w:rPr>
        <w:t>suurendada</w:t>
      </w:r>
      <w:r w:rsidR="002F55BC">
        <w:rPr>
          <w:rFonts w:ascii="Times New Roman" w:eastAsia="Times New Roman" w:hAnsi="Times New Roman" w:cs="Times New Roman"/>
          <w:sz w:val="24"/>
          <w:szCs w:val="24"/>
        </w:rPr>
        <w:t>.</w:t>
      </w:r>
      <w:r w:rsidRPr="77003B98">
        <w:rPr>
          <w:rFonts w:ascii="Times New Roman" w:eastAsia="Times New Roman" w:hAnsi="Times New Roman" w:cs="Times New Roman"/>
          <w:sz w:val="24"/>
          <w:szCs w:val="24"/>
        </w:rPr>
        <w:t xml:space="preserve"> </w:t>
      </w:r>
      <w:r w:rsidR="002F55BC">
        <w:rPr>
          <w:rFonts w:ascii="Times New Roman" w:eastAsia="Times New Roman" w:hAnsi="Times New Roman" w:cs="Times New Roman"/>
          <w:sz w:val="24"/>
          <w:szCs w:val="24"/>
        </w:rPr>
        <w:t xml:space="preserve">Heitkoguseid </w:t>
      </w:r>
      <w:r w:rsidRPr="77003B98">
        <w:rPr>
          <w:rFonts w:ascii="Times New Roman" w:eastAsia="Times New Roman" w:hAnsi="Times New Roman" w:cs="Times New Roman"/>
          <w:sz w:val="24"/>
          <w:szCs w:val="24"/>
        </w:rPr>
        <w:t xml:space="preserve">mõjutavad </w:t>
      </w:r>
      <w:r w:rsidR="002F55BC">
        <w:rPr>
          <w:rFonts w:ascii="Times New Roman" w:eastAsia="Times New Roman" w:hAnsi="Times New Roman" w:cs="Times New Roman"/>
          <w:sz w:val="24"/>
          <w:szCs w:val="24"/>
        </w:rPr>
        <w:lastRenderedPageBreak/>
        <w:t xml:space="preserve">seejuures </w:t>
      </w:r>
      <w:r w:rsidR="3D3FB227" w:rsidRPr="77003B98">
        <w:rPr>
          <w:rFonts w:ascii="Times New Roman" w:eastAsia="Times New Roman" w:hAnsi="Times New Roman" w:cs="Times New Roman"/>
          <w:sz w:val="24"/>
          <w:szCs w:val="24"/>
        </w:rPr>
        <w:t xml:space="preserve">parima võimaliku </w:t>
      </w:r>
      <w:r w:rsidR="3D3FB227" w:rsidRPr="2122C940">
        <w:rPr>
          <w:rFonts w:ascii="Times New Roman" w:eastAsia="Times New Roman" w:hAnsi="Times New Roman" w:cs="Times New Roman"/>
          <w:sz w:val="24"/>
          <w:szCs w:val="24"/>
        </w:rPr>
        <w:t xml:space="preserve">tehnoloogia nõuded, </w:t>
      </w:r>
      <w:r w:rsidRPr="2122C940">
        <w:rPr>
          <w:rFonts w:ascii="Times New Roman" w:eastAsia="Times New Roman" w:hAnsi="Times New Roman" w:cs="Times New Roman"/>
          <w:sz w:val="24"/>
          <w:szCs w:val="24"/>
        </w:rPr>
        <w:t>keskkonnakomplekslubadega</w:t>
      </w:r>
      <w:r w:rsidRPr="77003B98">
        <w:rPr>
          <w:rFonts w:ascii="Times New Roman" w:eastAsia="Times New Roman" w:hAnsi="Times New Roman" w:cs="Times New Roman"/>
          <w:sz w:val="24"/>
          <w:szCs w:val="24"/>
        </w:rPr>
        <w:t xml:space="preserve"> seatavad tingimused </w:t>
      </w:r>
      <w:r w:rsidR="002F55BC">
        <w:rPr>
          <w:rFonts w:ascii="Times New Roman" w:eastAsia="Times New Roman" w:hAnsi="Times New Roman" w:cs="Times New Roman"/>
          <w:sz w:val="24"/>
          <w:szCs w:val="24"/>
        </w:rPr>
        <w:t>ja</w:t>
      </w:r>
      <w:r w:rsidRPr="77003B98">
        <w:rPr>
          <w:rFonts w:ascii="Times New Roman" w:eastAsia="Times New Roman" w:hAnsi="Times New Roman" w:cs="Times New Roman"/>
          <w:sz w:val="24"/>
          <w:szCs w:val="24"/>
        </w:rPr>
        <w:t xml:space="preserve"> kliimakindla majanduse seaduses sätestatud põhimõtted, mida tuleb lubade väljastamise</w:t>
      </w:r>
      <w:r w:rsidR="00B829BD">
        <w:rPr>
          <w:rFonts w:ascii="Times New Roman" w:eastAsia="Times New Roman" w:hAnsi="Times New Roman" w:cs="Times New Roman"/>
          <w:sz w:val="24"/>
          <w:szCs w:val="24"/>
        </w:rPr>
        <w:t>l</w:t>
      </w:r>
      <w:r w:rsidRPr="77003B98">
        <w:rPr>
          <w:rFonts w:ascii="Times New Roman" w:eastAsia="Times New Roman" w:hAnsi="Times New Roman" w:cs="Times New Roman"/>
          <w:sz w:val="24"/>
          <w:szCs w:val="24"/>
        </w:rPr>
        <w:t xml:space="preserve"> arvesse võtta.</w:t>
      </w:r>
      <w:r w:rsidR="4D49FC83" w:rsidRPr="77003B98">
        <w:rPr>
          <w:rFonts w:ascii="Times New Roman" w:eastAsia="Times New Roman" w:hAnsi="Times New Roman" w:cs="Times New Roman"/>
          <w:sz w:val="24"/>
          <w:szCs w:val="24"/>
        </w:rPr>
        <w:t xml:space="preserve"> Ühtlasi suunavad erasektori otsuseid investeeringute tegemisel ka pankade laenutingimused, mis samuti võtavad arvesse kliima- ja keskkonnamõju.</w:t>
      </w:r>
    </w:p>
    <w:p w14:paraId="46F356FB" w14:textId="77777777" w:rsidR="003414C6" w:rsidRDefault="003414C6" w:rsidP="00191349">
      <w:pPr>
        <w:spacing w:after="0" w:line="240" w:lineRule="auto"/>
        <w:jc w:val="both"/>
        <w:rPr>
          <w:rFonts w:ascii="Times New Roman" w:eastAsia="Times New Roman" w:hAnsi="Times New Roman" w:cs="Times New Roman"/>
          <w:color w:val="000000" w:themeColor="text1"/>
          <w:sz w:val="24"/>
          <w:szCs w:val="24"/>
        </w:rPr>
      </w:pPr>
    </w:p>
    <w:p w14:paraId="51595B25" w14:textId="301C40EB" w:rsidR="412E0564" w:rsidRPr="00191349" w:rsidRDefault="0CF4A0E6" w:rsidP="00191349">
      <w:pPr>
        <w:spacing w:after="0" w:line="240" w:lineRule="auto"/>
        <w:jc w:val="both"/>
        <w:rPr>
          <w:rFonts w:ascii="Times New Roman" w:eastAsia="Times New Roman" w:hAnsi="Times New Roman" w:cs="Times New Roman"/>
          <w:color w:val="000000" w:themeColor="text1"/>
          <w:sz w:val="24"/>
          <w:szCs w:val="24"/>
        </w:rPr>
      </w:pPr>
      <w:r w:rsidRPr="630ECEC8">
        <w:rPr>
          <w:rFonts w:ascii="Times New Roman" w:eastAsia="Times New Roman" w:hAnsi="Times New Roman" w:cs="Times New Roman"/>
          <w:color w:val="000000" w:themeColor="text1"/>
          <w:sz w:val="24"/>
          <w:szCs w:val="24"/>
        </w:rPr>
        <w:t>L</w:t>
      </w:r>
      <w:r w:rsidR="15F0B793" w:rsidRPr="630ECEC8">
        <w:rPr>
          <w:rFonts w:ascii="Times New Roman" w:eastAsia="Times New Roman" w:hAnsi="Times New Roman" w:cs="Times New Roman"/>
          <w:color w:val="000000" w:themeColor="text1"/>
          <w:sz w:val="24"/>
          <w:szCs w:val="24"/>
        </w:rPr>
        <w:t xml:space="preserve">õikes 2 </w:t>
      </w:r>
      <w:r w:rsidRPr="630ECEC8">
        <w:rPr>
          <w:rFonts w:ascii="Times New Roman" w:eastAsia="Times New Roman" w:hAnsi="Times New Roman" w:cs="Times New Roman"/>
          <w:color w:val="000000" w:themeColor="text1"/>
          <w:sz w:val="24"/>
          <w:szCs w:val="24"/>
        </w:rPr>
        <w:t xml:space="preserve">jagatakse </w:t>
      </w:r>
      <w:r w:rsidR="6D4D3C5D" w:rsidRPr="630ECEC8">
        <w:rPr>
          <w:rFonts w:ascii="Times New Roman" w:eastAsia="Times New Roman" w:hAnsi="Times New Roman" w:cs="Times New Roman"/>
          <w:color w:val="000000" w:themeColor="text1"/>
          <w:sz w:val="24"/>
          <w:szCs w:val="24"/>
        </w:rPr>
        <w:t>tööstussektoris tekkivate kasvuhoonegaaside heitkoguse piiramise eesmärk põlevkiviõlitööstusest ja muu</w:t>
      </w:r>
      <w:r w:rsidR="000875A8">
        <w:rPr>
          <w:rFonts w:ascii="Times New Roman" w:eastAsia="Times New Roman" w:hAnsi="Times New Roman" w:cs="Times New Roman"/>
          <w:color w:val="000000" w:themeColor="text1"/>
          <w:sz w:val="24"/>
          <w:szCs w:val="24"/>
        </w:rPr>
        <w:t>s</w:t>
      </w:r>
      <w:r w:rsidR="6D4D3C5D" w:rsidRPr="630ECEC8">
        <w:rPr>
          <w:rFonts w:ascii="Times New Roman" w:eastAsia="Times New Roman" w:hAnsi="Times New Roman" w:cs="Times New Roman"/>
          <w:color w:val="000000" w:themeColor="text1"/>
          <w:sz w:val="24"/>
          <w:szCs w:val="24"/>
        </w:rPr>
        <w:t xml:space="preserve"> töötleva</w:t>
      </w:r>
      <w:r w:rsidR="000875A8">
        <w:rPr>
          <w:rFonts w:ascii="Times New Roman" w:eastAsia="Times New Roman" w:hAnsi="Times New Roman" w:cs="Times New Roman"/>
          <w:color w:val="000000" w:themeColor="text1"/>
          <w:sz w:val="24"/>
          <w:szCs w:val="24"/>
        </w:rPr>
        <w:t>s</w:t>
      </w:r>
      <w:r w:rsidR="6D4D3C5D" w:rsidRPr="630ECEC8">
        <w:rPr>
          <w:rFonts w:ascii="Times New Roman" w:eastAsia="Times New Roman" w:hAnsi="Times New Roman" w:cs="Times New Roman"/>
          <w:color w:val="000000" w:themeColor="text1"/>
          <w:sz w:val="24"/>
          <w:szCs w:val="24"/>
        </w:rPr>
        <w:t xml:space="preserve"> tööstuse</w:t>
      </w:r>
      <w:r w:rsidR="000875A8">
        <w:rPr>
          <w:rFonts w:ascii="Times New Roman" w:eastAsia="Times New Roman" w:hAnsi="Times New Roman" w:cs="Times New Roman"/>
          <w:color w:val="000000" w:themeColor="text1"/>
          <w:sz w:val="24"/>
          <w:szCs w:val="24"/>
        </w:rPr>
        <w:t>s</w:t>
      </w:r>
      <w:r w:rsidR="6D4D3C5D" w:rsidRPr="630ECEC8">
        <w:rPr>
          <w:rFonts w:ascii="Times New Roman" w:eastAsia="Times New Roman" w:hAnsi="Times New Roman" w:cs="Times New Roman"/>
          <w:color w:val="000000" w:themeColor="text1"/>
          <w:sz w:val="24"/>
          <w:szCs w:val="24"/>
        </w:rPr>
        <w:t xml:space="preserve"> ning ehituses tarbitud kütustest </w:t>
      </w:r>
      <w:r w:rsidR="000875A8">
        <w:rPr>
          <w:rFonts w:ascii="Times New Roman" w:eastAsia="Times New Roman" w:hAnsi="Times New Roman" w:cs="Times New Roman"/>
          <w:color w:val="000000" w:themeColor="text1"/>
          <w:sz w:val="24"/>
          <w:szCs w:val="24"/>
        </w:rPr>
        <w:t>pärineva</w:t>
      </w:r>
      <w:r w:rsidR="6D4D3C5D" w:rsidRPr="630ECEC8">
        <w:rPr>
          <w:rFonts w:ascii="Times New Roman" w:eastAsia="Times New Roman" w:hAnsi="Times New Roman" w:cs="Times New Roman"/>
          <w:color w:val="000000" w:themeColor="text1"/>
          <w:sz w:val="24"/>
          <w:szCs w:val="24"/>
        </w:rPr>
        <w:t xml:space="preserve"> heite vahel</w:t>
      </w:r>
      <w:r w:rsidR="6A549E99" w:rsidRPr="630ECEC8">
        <w:rPr>
          <w:rFonts w:ascii="Times New Roman" w:eastAsia="Times New Roman" w:hAnsi="Times New Roman" w:cs="Times New Roman"/>
          <w:color w:val="000000" w:themeColor="text1"/>
          <w:sz w:val="24"/>
          <w:szCs w:val="24"/>
        </w:rPr>
        <w:t xml:space="preserve"> ning lõike 3</w:t>
      </w:r>
      <w:r w:rsidR="5429C8A7" w:rsidRPr="630ECEC8">
        <w:rPr>
          <w:rFonts w:ascii="Times New Roman" w:eastAsia="Times New Roman" w:hAnsi="Times New Roman" w:cs="Times New Roman"/>
          <w:color w:val="000000" w:themeColor="text1"/>
          <w:sz w:val="24"/>
          <w:szCs w:val="24"/>
        </w:rPr>
        <w:t xml:space="preserve"> punktides 1</w:t>
      </w:r>
      <w:r w:rsidR="000875A8">
        <w:rPr>
          <w:rFonts w:ascii="Times New Roman" w:eastAsia="Times New Roman" w:hAnsi="Times New Roman" w:cs="Times New Roman"/>
          <w:color w:val="000000" w:themeColor="text1"/>
          <w:sz w:val="24"/>
          <w:szCs w:val="24"/>
        </w:rPr>
        <w:t>–</w:t>
      </w:r>
      <w:r w:rsidR="5429C8A7" w:rsidRPr="630ECEC8">
        <w:rPr>
          <w:rFonts w:ascii="Times New Roman" w:eastAsia="Times New Roman" w:hAnsi="Times New Roman" w:cs="Times New Roman"/>
          <w:color w:val="000000" w:themeColor="text1"/>
          <w:sz w:val="24"/>
          <w:szCs w:val="24"/>
        </w:rPr>
        <w:t>3</w:t>
      </w:r>
      <w:r w:rsidR="5429C8A7" w:rsidRPr="630ECEC8">
        <w:rPr>
          <w:rFonts w:ascii="Times New Roman" w:hAnsi="Times New Roman"/>
          <w:color w:val="000000" w:themeColor="text1"/>
          <w:sz w:val="24"/>
          <w:szCs w:val="24"/>
        </w:rPr>
        <w:t xml:space="preserve"> </w:t>
      </w:r>
      <w:r w:rsidR="51B35061" w:rsidRPr="630ECEC8">
        <w:rPr>
          <w:rFonts w:ascii="Times New Roman" w:hAnsi="Times New Roman"/>
          <w:color w:val="000000" w:themeColor="text1"/>
          <w:sz w:val="24"/>
          <w:szCs w:val="24"/>
        </w:rPr>
        <w:t xml:space="preserve">sätestatakse </w:t>
      </w:r>
      <w:r w:rsidR="7F59CD88" w:rsidRPr="630ECEC8">
        <w:rPr>
          <w:rFonts w:ascii="Times New Roman" w:hAnsi="Times New Roman"/>
          <w:color w:val="000000" w:themeColor="text1"/>
          <w:sz w:val="24"/>
          <w:szCs w:val="24"/>
        </w:rPr>
        <w:t>põlevkivi</w:t>
      </w:r>
      <w:r w:rsidR="47B9DB0B" w:rsidRPr="630ECEC8">
        <w:rPr>
          <w:rFonts w:ascii="Times New Roman" w:hAnsi="Times New Roman"/>
          <w:color w:val="000000" w:themeColor="text1"/>
          <w:sz w:val="24"/>
          <w:szCs w:val="24"/>
        </w:rPr>
        <w:t>õli</w:t>
      </w:r>
      <w:r w:rsidR="51B35061" w:rsidRPr="630ECEC8">
        <w:rPr>
          <w:rFonts w:ascii="Times New Roman" w:hAnsi="Times New Roman"/>
          <w:color w:val="000000" w:themeColor="text1"/>
          <w:sz w:val="24"/>
          <w:szCs w:val="24"/>
        </w:rPr>
        <w:t>tööstus</w:t>
      </w:r>
      <w:r w:rsidR="3E63FAD2" w:rsidRPr="630ECEC8">
        <w:rPr>
          <w:rFonts w:ascii="Times New Roman" w:hAnsi="Times New Roman"/>
          <w:color w:val="000000" w:themeColor="text1"/>
          <w:sz w:val="24"/>
          <w:szCs w:val="24"/>
        </w:rPr>
        <w:t>est tulenevate kasvu</w:t>
      </w:r>
      <w:r w:rsidR="698D327A" w:rsidRPr="630ECEC8">
        <w:rPr>
          <w:rFonts w:ascii="Times New Roman" w:hAnsi="Times New Roman"/>
          <w:color w:val="000000" w:themeColor="text1"/>
          <w:sz w:val="24"/>
          <w:szCs w:val="24"/>
        </w:rPr>
        <w:t>h</w:t>
      </w:r>
      <w:r w:rsidR="3E63FAD2" w:rsidRPr="630ECEC8">
        <w:rPr>
          <w:rFonts w:ascii="Times New Roman" w:hAnsi="Times New Roman"/>
          <w:color w:val="000000" w:themeColor="text1"/>
          <w:sz w:val="24"/>
          <w:szCs w:val="24"/>
        </w:rPr>
        <w:t>oonegaaside heitkoguse piiramise</w:t>
      </w:r>
      <w:r w:rsidR="51B35061" w:rsidRPr="630ECEC8">
        <w:rPr>
          <w:rFonts w:ascii="Times New Roman" w:hAnsi="Times New Roman"/>
          <w:color w:val="000000" w:themeColor="text1"/>
          <w:sz w:val="24"/>
          <w:szCs w:val="24"/>
        </w:rPr>
        <w:t xml:space="preserve"> eesmärgid aastateks 2030, 2035 ja 2040</w:t>
      </w:r>
      <w:r w:rsidR="4805C53A" w:rsidRPr="630ECEC8">
        <w:rPr>
          <w:rFonts w:ascii="Times New Roman" w:hAnsi="Times New Roman"/>
          <w:color w:val="000000" w:themeColor="text1"/>
          <w:sz w:val="24"/>
          <w:szCs w:val="24"/>
        </w:rPr>
        <w:t>, võrreldes 202</w:t>
      </w:r>
      <w:r w:rsidR="180CA628" w:rsidRPr="630ECEC8">
        <w:rPr>
          <w:rFonts w:ascii="Times New Roman" w:hAnsi="Times New Roman"/>
          <w:color w:val="000000" w:themeColor="text1"/>
          <w:sz w:val="24"/>
          <w:szCs w:val="24"/>
        </w:rPr>
        <w:t>2</w:t>
      </w:r>
      <w:r w:rsidR="4805C53A" w:rsidRPr="630ECEC8">
        <w:rPr>
          <w:rFonts w:ascii="Times New Roman" w:hAnsi="Times New Roman"/>
          <w:color w:val="000000" w:themeColor="text1"/>
          <w:sz w:val="24"/>
          <w:szCs w:val="24"/>
        </w:rPr>
        <w:t>.</w:t>
      </w:r>
      <w:r w:rsidR="67BD3D6C" w:rsidRPr="630ECEC8">
        <w:rPr>
          <w:rFonts w:ascii="Times New Roman" w:eastAsia="Times New Roman" w:hAnsi="Times New Roman" w:cs="Times New Roman"/>
          <w:sz w:val="24"/>
          <w:szCs w:val="24"/>
        </w:rPr>
        <w:t xml:space="preserve"> </w:t>
      </w:r>
      <w:r w:rsidR="4EB3962C" w:rsidRPr="630ECEC8">
        <w:rPr>
          <w:rFonts w:ascii="Times New Roman" w:eastAsia="Times New Roman" w:hAnsi="Times New Roman" w:cs="Times New Roman"/>
          <w:sz w:val="24"/>
          <w:szCs w:val="24"/>
        </w:rPr>
        <w:t>a</w:t>
      </w:r>
      <w:r w:rsidR="4805C53A" w:rsidRPr="630ECEC8">
        <w:rPr>
          <w:rFonts w:ascii="Times New Roman" w:eastAsia="Times New Roman" w:hAnsi="Times New Roman" w:cs="Times New Roman"/>
          <w:sz w:val="24"/>
          <w:szCs w:val="24"/>
        </w:rPr>
        <w:t>as</w:t>
      </w:r>
      <w:r w:rsidR="6407C031" w:rsidRPr="630ECEC8">
        <w:rPr>
          <w:rFonts w:ascii="Times New Roman" w:eastAsia="Times New Roman" w:hAnsi="Times New Roman" w:cs="Times New Roman"/>
          <w:sz w:val="24"/>
          <w:szCs w:val="24"/>
        </w:rPr>
        <w:t>ta heitkogustega</w:t>
      </w:r>
      <w:r w:rsidR="51B35061" w:rsidRPr="630ECEC8">
        <w:rPr>
          <w:rFonts w:ascii="Times New Roman" w:hAnsi="Times New Roman"/>
          <w:color w:val="000000" w:themeColor="text1"/>
          <w:sz w:val="24"/>
          <w:szCs w:val="24"/>
        </w:rPr>
        <w:t xml:space="preserve"> järgmiselt:</w:t>
      </w:r>
    </w:p>
    <w:p w14:paraId="0E923449" w14:textId="60A83743" w:rsidR="6B870462" w:rsidRPr="001852A0" w:rsidRDefault="6B870462" w:rsidP="00191349">
      <w:pPr>
        <w:pStyle w:val="Loendilik"/>
        <w:numPr>
          <w:ilvl w:val="0"/>
          <w:numId w:val="46"/>
        </w:numPr>
        <w:spacing w:line="240" w:lineRule="auto"/>
        <w:jc w:val="both"/>
        <w:rPr>
          <w:rFonts w:ascii="Times New Roman" w:hAnsi="Times New Roman"/>
          <w:color w:val="000000" w:themeColor="text1"/>
          <w:sz w:val="24"/>
        </w:rPr>
      </w:pPr>
      <w:r w:rsidRPr="001852A0">
        <w:rPr>
          <w:rFonts w:ascii="Times New Roman" w:hAnsi="Times New Roman"/>
          <w:color w:val="000000" w:themeColor="text1"/>
          <w:sz w:val="24"/>
        </w:rPr>
        <w:t xml:space="preserve">heitkoguse kasv 2030. aastaks </w:t>
      </w:r>
      <w:r w:rsidR="72C3B7F4" w:rsidRPr="3F145353">
        <w:rPr>
          <w:rFonts w:ascii="Times New Roman" w:eastAsia="Times New Roman" w:hAnsi="Times New Roman" w:cs="Times New Roman"/>
          <w:color w:val="000000" w:themeColor="text1"/>
        </w:rPr>
        <w:t xml:space="preserve">ei </w:t>
      </w:r>
      <w:r w:rsidR="72C3B7F4" w:rsidRPr="4900F6D1">
        <w:rPr>
          <w:rFonts w:ascii="Times New Roman" w:eastAsia="Times New Roman" w:hAnsi="Times New Roman" w:cs="Times New Roman"/>
          <w:color w:val="000000" w:themeColor="text1"/>
        </w:rPr>
        <w:t>ületa</w:t>
      </w:r>
      <w:r w:rsidRPr="001852A0">
        <w:rPr>
          <w:rFonts w:ascii="Times New Roman" w:hAnsi="Times New Roman"/>
          <w:color w:val="000000" w:themeColor="text1"/>
          <w:sz w:val="24"/>
        </w:rPr>
        <w:t xml:space="preserve"> 40%;</w:t>
      </w:r>
    </w:p>
    <w:p w14:paraId="19D49C9D" w14:textId="7B069E89" w:rsidR="6B870462" w:rsidRPr="001852A0" w:rsidRDefault="6B870462" w:rsidP="00E57547">
      <w:pPr>
        <w:pStyle w:val="Loendilik"/>
        <w:numPr>
          <w:ilvl w:val="0"/>
          <w:numId w:val="46"/>
        </w:numPr>
        <w:spacing w:after="0" w:line="240" w:lineRule="auto"/>
        <w:jc w:val="both"/>
        <w:rPr>
          <w:rFonts w:ascii="Times New Roman" w:hAnsi="Times New Roman"/>
          <w:color w:val="000000" w:themeColor="text1"/>
          <w:sz w:val="24"/>
        </w:rPr>
      </w:pPr>
      <w:r w:rsidRPr="001852A0">
        <w:rPr>
          <w:rFonts w:ascii="Times New Roman" w:hAnsi="Times New Roman"/>
          <w:color w:val="000000" w:themeColor="text1"/>
          <w:sz w:val="24"/>
        </w:rPr>
        <w:t xml:space="preserve">heitkoguse kasv 2035. aastaks </w:t>
      </w:r>
      <w:r w:rsidR="19DE52C8" w:rsidRPr="0E455FC9">
        <w:rPr>
          <w:rFonts w:ascii="Times New Roman" w:eastAsia="Times New Roman" w:hAnsi="Times New Roman" w:cs="Times New Roman"/>
          <w:color w:val="000000" w:themeColor="text1"/>
        </w:rPr>
        <w:t>ei ületa</w:t>
      </w:r>
      <w:r w:rsidRPr="001852A0">
        <w:rPr>
          <w:rFonts w:ascii="Times New Roman" w:hAnsi="Times New Roman"/>
          <w:color w:val="000000" w:themeColor="text1"/>
          <w:sz w:val="24"/>
        </w:rPr>
        <w:t xml:space="preserve"> 12%;</w:t>
      </w:r>
    </w:p>
    <w:p w14:paraId="4297D517" w14:textId="47FCF23E" w:rsidR="6B870462" w:rsidRPr="001852A0" w:rsidRDefault="6B870462" w:rsidP="00E57547">
      <w:pPr>
        <w:pStyle w:val="Loendilik"/>
        <w:numPr>
          <w:ilvl w:val="0"/>
          <w:numId w:val="46"/>
        </w:numPr>
        <w:spacing w:after="0" w:line="240" w:lineRule="auto"/>
        <w:jc w:val="both"/>
        <w:rPr>
          <w:rFonts w:ascii="Times New Roman" w:hAnsi="Times New Roman"/>
          <w:color w:val="000000" w:themeColor="text1"/>
          <w:sz w:val="24"/>
        </w:rPr>
      </w:pPr>
      <w:r w:rsidRPr="001852A0">
        <w:rPr>
          <w:rFonts w:ascii="Times New Roman" w:hAnsi="Times New Roman"/>
          <w:color w:val="000000" w:themeColor="text1"/>
          <w:sz w:val="24"/>
        </w:rPr>
        <w:t>heitkogust vähendatakse 2040. aastaks 16%.</w:t>
      </w:r>
    </w:p>
    <w:p w14:paraId="2E78DAB0" w14:textId="27AC796A" w:rsidR="656C2244" w:rsidRDefault="656C2244" w:rsidP="00191349">
      <w:pPr>
        <w:spacing w:after="0" w:line="240" w:lineRule="auto"/>
        <w:jc w:val="both"/>
        <w:rPr>
          <w:rFonts w:ascii="Times New Roman" w:eastAsia="Times New Roman" w:hAnsi="Times New Roman" w:cs="Times New Roman"/>
          <w:color w:val="000000" w:themeColor="text1"/>
          <w:sz w:val="24"/>
          <w:szCs w:val="24"/>
        </w:rPr>
      </w:pPr>
    </w:p>
    <w:p w14:paraId="31D6A96C" w14:textId="72969C7F" w:rsidR="002C1B06" w:rsidRDefault="5155C1E2" w:rsidP="00135AA4">
      <w:pPr>
        <w:spacing w:after="0" w:line="240" w:lineRule="auto"/>
        <w:jc w:val="both"/>
        <w:rPr>
          <w:rFonts w:ascii="Times New Roman" w:eastAsia="Times New Roman" w:hAnsi="Times New Roman" w:cs="Times New Roman"/>
          <w:color w:val="000000" w:themeColor="text1"/>
          <w:sz w:val="24"/>
          <w:szCs w:val="24"/>
        </w:rPr>
      </w:pPr>
      <w:r w:rsidRPr="630ECEC8">
        <w:rPr>
          <w:rFonts w:ascii="Times New Roman" w:eastAsia="Times New Roman" w:hAnsi="Times New Roman" w:cs="Times New Roman"/>
          <w:color w:val="000000" w:themeColor="text1"/>
          <w:sz w:val="24"/>
          <w:szCs w:val="24"/>
        </w:rPr>
        <w:t>Põlevkiviõlit</w:t>
      </w:r>
      <w:r w:rsidR="2757898B" w:rsidRPr="630ECEC8">
        <w:rPr>
          <w:rFonts w:ascii="Times New Roman" w:eastAsia="Times New Roman" w:hAnsi="Times New Roman" w:cs="Times New Roman"/>
          <w:color w:val="000000" w:themeColor="text1"/>
          <w:sz w:val="24"/>
          <w:szCs w:val="24"/>
        </w:rPr>
        <w:t>ööstus</w:t>
      </w:r>
      <w:r w:rsidR="0EBFE163" w:rsidRPr="630ECEC8">
        <w:rPr>
          <w:rFonts w:ascii="Times New Roman" w:eastAsia="Times New Roman" w:hAnsi="Times New Roman" w:cs="Times New Roman"/>
          <w:color w:val="000000" w:themeColor="text1"/>
          <w:sz w:val="24"/>
          <w:szCs w:val="24"/>
        </w:rPr>
        <w:t>e</w:t>
      </w:r>
      <w:r w:rsidR="43300681" w:rsidRPr="630ECEC8">
        <w:rPr>
          <w:rFonts w:ascii="Times New Roman" w:eastAsia="Times New Roman" w:hAnsi="Times New Roman" w:cs="Times New Roman"/>
          <w:color w:val="000000" w:themeColor="text1"/>
          <w:sz w:val="24"/>
          <w:szCs w:val="24"/>
        </w:rPr>
        <w:t xml:space="preserve"> eesmärkide indikatiivsed sihttasemed </w:t>
      </w:r>
      <w:r w:rsidR="43300681" w:rsidRPr="005A40F6">
        <w:rPr>
          <w:rFonts w:ascii="Times New Roman" w:eastAsia="Times New Roman" w:hAnsi="Times New Roman" w:cs="Times New Roman"/>
          <w:color w:val="000000" w:themeColor="text1"/>
          <w:sz w:val="24"/>
          <w:szCs w:val="24"/>
        </w:rPr>
        <w:t>CO</w:t>
      </w:r>
      <w:r w:rsidR="43300681" w:rsidRPr="005A40F6">
        <w:rPr>
          <w:rFonts w:ascii="Times New Roman" w:eastAsia="Times New Roman" w:hAnsi="Times New Roman" w:cs="Times New Roman"/>
          <w:color w:val="000000" w:themeColor="text1"/>
          <w:sz w:val="24"/>
          <w:szCs w:val="24"/>
          <w:vertAlign w:val="subscript"/>
        </w:rPr>
        <w:t>2</w:t>
      </w:r>
      <w:r w:rsidR="43300681" w:rsidRPr="005A40F6">
        <w:rPr>
          <w:rFonts w:ascii="Times New Roman" w:eastAsia="Times New Roman" w:hAnsi="Times New Roman" w:cs="Times New Roman"/>
          <w:color w:val="000000" w:themeColor="text1"/>
          <w:sz w:val="24"/>
          <w:szCs w:val="24"/>
        </w:rPr>
        <w:t xml:space="preserve"> ekvivalenttonnides</w:t>
      </w:r>
      <w:r w:rsidR="43300681" w:rsidRPr="630ECEC8">
        <w:rPr>
          <w:rFonts w:ascii="Times New Roman" w:eastAsia="Times New Roman" w:hAnsi="Times New Roman" w:cs="Times New Roman"/>
          <w:color w:val="000000" w:themeColor="text1"/>
          <w:sz w:val="24"/>
          <w:szCs w:val="24"/>
        </w:rPr>
        <w:t xml:space="preserve"> on järgmised:</w:t>
      </w:r>
    </w:p>
    <w:p w14:paraId="233F4FAE" w14:textId="70FF8AA7" w:rsidR="67E0A24B" w:rsidRPr="005A40F6" w:rsidRDefault="43300681" w:rsidP="00191349">
      <w:pPr>
        <w:spacing w:after="0" w:line="240" w:lineRule="auto"/>
        <w:jc w:val="both"/>
        <w:rPr>
          <w:rFonts w:ascii="Times New Roman" w:eastAsia="Times New Roman" w:hAnsi="Times New Roman" w:cs="Times New Roman"/>
          <w:color w:val="000000" w:themeColor="text1"/>
          <w:sz w:val="24"/>
          <w:szCs w:val="24"/>
        </w:rPr>
      </w:pPr>
      <w:r w:rsidRPr="630ECEC8">
        <w:rPr>
          <w:rFonts w:ascii="Times New Roman" w:eastAsia="Times New Roman" w:hAnsi="Times New Roman" w:cs="Times New Roman"/>
          <w:color w:val="000000" w:themeColor="text1"/>
          <w:sz w:val="24"/>
          <w:szCs w:val="24"/>
        </w:rPr>
        <w:t>1) 2030. aastaks 2</w:t>
      </w:r>
      <w:r w:rsidR="1C4B585C" w:rsidRPr="630ECEC8">
        <w:rPr>
          <w:rFonts w:ascii="Times New Roman" w:eastAsia="Times New Roman" w:hAnsi="Times New Roman" w:cs="Times New Roman"/>
          <w:color w:val="000000" w:themeColor="text1"/>
          <w:sz w:val="24"/>
          <w:szCs w:val="24"/>
        </w:rPr>
        <w:t xml:space="preserve"> </w:t>
      </w:r>
      <w:r w:rsidRPr="630ECEC8">
        <w:rPr>
          <w:rFonts w:ascii="Times New Roman" w:eastAsia="Times New Roman" w:hAnsi="Times New Roman" w:cs="Times New Roman"/>
          <w:color w:val="000000" w:themeColor="text1"/>
          <w:sz w:val="24"/>
          <w:szCs w:val="24"/>
        </w:rPr>
        <w:t>197</w:t>
      </w:r>
      <w:r w:rsidR="18D765B6" w:rsidRPr="630ECEC8">
        <w:rPr>
          <w:rFonts w:ascii="Times New Roman" w:eastAsia="Times New Roman" w:hAnsi="Times New Roman" w:cs="Times New Roman"/>
          <w:color w:val="000000" w:themeColor="text1"/>
          <w:sz w:val="24"/>
          <w:szCs w:val="24"/>
        </w:rPr>
        <w:t xml:space="preserve"> </w:t>
      </w:r>
      <w:r w:rsidRPr="630ECEC8">
        <w:rPr>
          <w:rFonts w:ascii="Times New Roman" w:eastAsia="Times New Roman" w:hAnsi="Times New Roman" w:cs="Times New Roman"/>
          <w:color w:val="000000" w:themeColor="text1"/>
          <w:sz w:val="24"/>
          <w:szCs w:val="24"/>
        </w:rPr>
        <w:t>32</w:t>
      </w:r>
      <w:r w:rsidR="0A0372F6" w:rsidRPr="630ECEC8">
        <w:rPr>
          <w:rFonts w:ascii="Times New Roman" w:eastAsia="Times New Roman" w:hAnsi="Times New Roman" w:cs="Times New Roman"/>
          <w:color w:val="000000" w:themeColor="text1"/>
          <w:sz w:val="24"/>
          <w:szCs w:val="24"/>
        </w:rPr>
        <w:t>0</w:t>
      </w:r>
      <w:r w:rsidRPr="630ECEC8">
        <w:rPr>
          <w:rFonts w:ascii="Times New Roman" w:eastAsia="Times New Roman" w:hAnsi="Times New Roman" w:cs="Times New Roman"/>
          <w:color w:val="000000" w:themeColor="text1"/>
          <w:sz w:val="24"/>
          <w:szCs w:val="24"/>
        </w:rPr>
        <w:t xml:space="preserve"> t </w:t>
      </w:r>
      <w:r w:rsidRPr="005A40F6">
        <w:rPr>
          <w:rFonts w:ascii="Times New Roman" w:eastAsia="Times New Roman" w:hAnsi="Times New Roman" w:cs="Times New Roman"/>
          <w:color w:val="000000" w:themeColor="text1"/>
          <w:sz w:val="24"/>
          <w:szCs w:val="24"/>
        </w:rPr>
        <w:t>CO</w:t>
      </w:r>
      <w:r w:rsidRPr="005A40F6">
        <w:rPr>
          <w:rFonts w:ascii="Times New Roman" w:eastAsia="Times New Roman" w:hAnsi="Times New Roman" w:cs="Times New Roman"/>
          <w:color w:val="000000" w:themeColor="text1"/>
          <w:sz w:val="24"/>
          <w:szCs w:val="24"/>
          <w:vertAlign w:val="subscript"/>
        </w:rPr>
        <w:t>2</w:t>
      </w:r>
      <w:r w:rsidRPr="005A40F6">
        <w:rPr>
          <w:rFonts w:ascii="Times New Roman" w:eastAsia="Times New Roman" w:hAnsi="Times New Roman" w:cs="Times New Roman"/>
          <w:color w:val="000000" w:themeColor="text1"/>
          <w:sz w:val="24"/>
          <w:szCs w:val="24"/>
        </w:rPr>
        <w:t xml:space="preserve"> </w:t>
      </w:r>
      <w:proofErr w:type="spellStart"/>
      <w:r w:rsidRPr="005A40F6">
        <w:rPr>
          <w:rFonts w:ascii="Times New Roman" w:eastAsia="Times New Roman" w:hAnsi="Times New Roman" w:cs="Times New Roman"/>
          <w:color w:val="000000" w:themeColor="text1"/>
          <w:sz w:val="24"/>
          <w:szCs w:val="24"/>
        </w:rPr>
        <w:t>ekv</w:t>
      </w:r>
      <w:proofErr w:type="spellEnd"/>
      <w:r w:rsidR="004A5CD9" w:rsidRPr="005A40F6">
        <w:rPr>
          <w:rFonts w:ascii="Times New Roman" w:eastAsia="Times New Roman" w:hAnsi="Times New Roman" w:cs="Times New Roman"/>
          <w:color w:val="000000" w:themeColor="text1"/>
          <w:sz w:val="24"/>
          <w:szCs w:val="24"/>
        </w:rPr>
        <w:t>;</w:t>
      </w:r>
    </w:p>
    <w:p w14:paraId="76358819" w14:textId="7040349B" w:rsidR="67E0A24B" w:rsidRPr="005A40F6" w:rsidRDefault="43300681" w:rsidP="00191349">
      <w:pPr>
        <w:spacing w:after="0" w:line="240" w:lineRule="auto"/>
        <w:rPr>
          <w:rFonts w:ascii="Times New Roman" w:eastAsia="Times New Roman" w:hAnsi="Times New Roman" w:cs="Times New Roman"/>
          <w:color w:val="000000" w:themeColor="text1"/>
          <w:sz w:val="24"/>
          <w:szCs w:val="24"/>
        </w:rPr>
      </w:pPr>
      <w:r w:rsidRPr="005A40F6">
        <w:rPr>
          <w:rFonts w:ascii="Times New Roman" w:eastAsia="Times New Roman" w:hAnsi="Times New Roman" w:cs="Times New Roman"/>
          <w:color w:val="000000" w:themeColor="text1"/>
          <w:sz w:val="24"/>
          <w:szCs w:val="24"/>
        </w:rPr>
        <w:t>2) 2035. aastaks 1</w:t>
      </w:r>
      <w:r w:rsidR="42D4AEA0" w:rsidRPr="005A40F6">
        <w:rPr>
          <w:rFonts w:ascii="Times New Roman" w:eastAsia="Times New Roman" w:hAnsi="Times New Roman" w:cs="Times New Roman"/>
          <w:color w:val="000000" w:themeColor="text1"/>
          <w:sz w:val="24"/>
          <w:szCs w:val="24"/>
        </w:rPr>
        <w:t xml:space="preserve"> </w:t>
      </w:r>
      <w:r w:rsidRPr="005A40F6">
        <w:rPr>
          <w:rFonts w:ascii="Times New Roman" w:eastAsia="Times New Roman" w:hAnsi="Times New Roman" w:cs="Times New Roman"/>
          <w:color w:val="000000" w:themeColor="text1"/>
          <w:sz w:val="24"/>
          <w:szCs w:val="24"/>
        </w:rPr>
        <w:t>753</w:t>
      </w:r>
      <w:r w:rsidR="6E26F5C9" w:rsidRPr="005A40F6">
        <w:rPr>
          <w:rFonts w:ascii="Times New Roman" w:eastAsia="Times New Roman" w:hAnsi="Times New Roman" w:cs="Times New Roman"/>
          <w:color w:val="000000" w:themeColor="text1"/>
          <w:sz w:val="24"/>
          <w:szCs w:val="24"/>
        </w:rPr>
        <w:t xml:space="preserve"> </w:t>
      </w:r>
      <w:r w:rsidRPr="005A40F6">
        <w:rPr>
          <w:rFonts w:ascii="Times New Roman" w:eastAsia="Times New Roman" w:hAnsi="Times New Roman" w:cs="Times New Roman"/>
          <w:color w:val="000000" w:themeColor="text1"/>
          <w:sz w:val="24"/>
          <w:szCs w:val="24"/>
        </w:rPr>
        <w:t>13</w:t>
      </w:r>
      <w:r w:rsidR="424B2BEB" w:rsidRPr="005A40F6">
        <w:rPr>
          <w:rFonts w:ascii="Times New Roman" w:eastAsia="Times New Roman" w:hAnsi="Times New Roman" w:cs="Times New Roman"/>
          <w:color w:val="000000" w:themeColor="text1"/>
          <w:sz w:val="24"/>
          <w:szCs w:val="24"/>
        </w:rPr>
        <w:t>0</w:t>
      </w:r>
      <w:r w:rsidRPr="005A40F6">
        <w:rPr>
          <w:rFonts w:ascii="Times New Roman" w:eastAsia="Times New Roman" w:hAnsi="Times New Roman" w:cs="Times New Roman"/>
          <w:color w:val="000000" w:themeColor="text1"/>
          <w:sz w:val="24"/>
          <w:szCs w:val="24"/>
        </w:rPr>
        <w:t xml:space="preserve"> t CO</w:t>
      </w:r>
      <w:r w:rsidRPr="005A40F6">
        <w:rPr>
          <w:rFonts w:ascii="Times New Roman" w:eastAsia="Times New Roman" w:hAnsi="Times New Roman" w:cs="Times New Roman"/>
          <w:color w:val="000000" w:themeColor="text1"/>
          <w:sz w:val="24"/>
          <w:szCs w:val="24"/>
          <w:vertAlign w:val="subscript"/>
        </w:rPr>
        <w:t>2</w:t>
      </w:r>
      <w:r w:rsidRPr="005A40F6">
        <w:rPr>
          <w:rFonts w:ascii="Times New Roman" w:eastAsia="Times New Roman" w:hAnsi="Times New Roman" w:cs="Times New Roman"/>
          <w:color w:val="000000" w:themeColor="text1"/>
          <w:sz w:val="24"/>
          <w:szCs w:val="24"/>
        </w:rPr>
        <w:t xml:space="preserve"> </w:t>
      </w:r>
      <w:proofErr w:type="spellStart"/>
      <w:r w:rsidRPr="005A40F6">
        <w:rPr>
          <w:rFonts w:ascii="Times New Roman" w:eastAsia="Times New Roman" w:hAnsi="Times New Roman" w:cs="Times New Roman"/>
          <w:color w:val="000000" w:themeColor="text1"/>
          <w:sz w:val="24"/>
          <w:szCs w:val="24"/>
        </w:rPr>
        <w:t>ekv</w:t>
      </w:r>
      <w:proofErr w:type="spellEnd"/>
      <w:r w:rsidR="004A5CD9" w:rsidRPr="005A40F6">
        <w:rPr>
          <w:rFonts w:ascii="Times New Roman" w:eastAsia="Times New Roman" w:hAnsi="Times New Roman" w:cs="Times New Roman"/>
          <w:color w:val="000000" w:themeColor="text1"/>
          <w:sz w:val="24"/>
          <w:szCs w:val="24"/>
        </w:rPr>
        <w:t>;</w:t>
      </w:r>
    </w:p>
    <w:p w14:paraId="20DF7174" w14:textId="2C36BED3" w:rsidR="67E0A24B" w:rsidRDefault="43300681" w:rsidP="00191349">
      <w:pPr>
        <w:spacing w:after="0" w:line="240" w:lineRule="auto"/>
        <w:rPr>
          <w:rFonts w:ascii="Times New Roman" w:eastAsia="Times New Roman" w:hAnsi="Times New Roman" w:cs="Times New Roman"/>
          <w:color w:val="000000" w:themeColor="text1"/>
          <w:sz w:val="24"/>
          <w:szCs w:val="24"/>
        </w:rPr>
      </w:pPr>
      <w:r w:rsidRPr="005A40F6">
        <w:rPr>
          <w:rFonts w:ascii="Times New Roman" w:eastAsia="Times New Roman" w:hAnsi="Times New Roman" w:cs="Times New Roman"/>
          <w:color w:val="000000" w:themeColor="text1"/>
          <w:sz w:val="24"/>
          <w:szCs w:val="24"/>
        </w:rPr>
        <w:t>3) 2040. aastaks 1</w:t>
      </w:r>
      <w:r w:rsidR="6B55F80B" w:rsidRPr="005A40F6">
        <w:rPr>
          <w:rFonts w:ascii="Times New Roman" w:eastAsia="Times New Roman" w:hAnsi="Times New Roman" w:cs="Times New Roman"/>
          <w:color w:val="000000" w:themeColor="text1"/>
          <w:sz w:val="24"/>
          <w:szCs w:val="24"/>
        </w:rPr>
        <w:t xml:space="preserve"> </w:t>
      </w:r>
      <w:r w:rsidRPr="005A40F6">
        <w:rPr>
          <w:rFonts w:ascii="Times New Roman" w:eastAsia="Times New Roman" w:hAnsi="Times New Roman" w:cs="Times New Roman"/>
          <w:color w:val="000000" w:themeColor="text1"/>
          <w:sz w:val="24"/>
          <w:szCs w:val="24"/>
        </w:rPr>
        <w:t>310</w:t>
      </w:r>
      <w:r w:rsidR="6B55F80B" w:rsidRPr="005A40F6">
        <w:rPr>
          <w:rFonts w:ascii="Times New Roman" w:eastAsia="Times New Roman" w:hAnsi="Times New Roman" w:cs="Times New Roman"/>
          <w:color w:val="000000" w:themeColor="text1"/>
          <w:sz w:val="24"/>
          <w:szCs w:val="24"/>
        </w:rPr>
        <w:t xml:space="preserve"> </w:t>
      </w:r>
      <w:r w:rsidRPr="005A40F6">
        <w:rPr>
          <w:rFonts w:ascii="Times New Roman" w:eastAsia="Times New Roman" w:hAnsi="Times New Roman" w:cs="Times New Roman"/>
          <w:color w:val="000000" w:themeColor="text1"/>
          <w:sz w:val="24"/>
          <w:szCs w:val="24"/>
        </w:rPr>
        <w:t>83</w:t>
      </w:r>
      <w:r w:rsidR="21C538BF" w:rsidRPr="005A40F6">
        <w:rPr>
          <w:rFonts w:ascii="Times New Roman" w:eastAsia="Times New Roman" w:hAnsi="Times New Roman" w:cs="Times New Roman"/>
          <w:color w:val="000000" w:themeColor="text1"/>
          <w:sz w:val="24"/>
          <w:szCs w:val="24"/>
        </w:rPr>
        <w:t>0</w:t>
      </w:r>
      <w:r w:rsidRPr="005A40F6">
        <w:rPr>
          <w:rFonts w:ascii="Times New Roman" w:eastAsia="Times New Roman" w:hAnsi="Times New Roman" w:cs="Times New Roman"/>
          <w:color w:val="000000" w:themeColor="text1"/>
          <w:sz w:val="24"/>
          <w:szCs w:val="24"/>
        </w:rPr>
        <w:t xml:space="preserve"> t CO</w:t>
      </w:r>
      <w:r w:rsidRPr="005A40F6">
        <w:rPr>
          <w:rFonts w:ascii="Times New Roman" w:eastAsia="Times New Roman" w:hAnsi="Times New Roman" w:cs="Times New Roman"/>
          <w:color w:val="000000" w:themeColor="text1"/>
          <w:sz w:val="24"/>
          <w:szCs w:val="24"/>
          <w:vertAlign w:val="subscript"/>
        </w:rPr>
        <w:t>2</w:t>
      </w:r>
      <w:r w:rsidRPr="005A40F6">
        <w:rPr>
          <w:rFonts w:ascii="Times New Roman" w:eastAsia="Times New Roman" w:hAnsi="Times New Roman" w:cs="Times New Roman"/>
          <w:color w:val="000000" w:themeColor="text1"/>
          <w:sz w:val="24"/>
          <w:szCs w:val="24"/>
        </w:rPr>
        <w:t xml:space="preserve"> </w:t>
      </w:r>
      <w:proofErr w:type="spellStart"/>
      <w:r w:rsidRPr="005A40F6">
        <w:rPr>
          <w:rFonts w:ascii="Times New Roman" w:eastAsia="Times New Roman" w:hAnsi="Times New Roman" w:cs="Times New Roman"/>
          <w:color w:val="000000" w:themeColor="text1"/>
          <w:sz w:val="24"/>
          <w:szCs w:val="24"/>
        </w:rPr>
        <w:t>ekv</w:t>
      </w:r>
      <w:proofErr w:type="spellEnd"/>
      <w:r w:rsidRPr="005A40F6">
        <w:rPr>
          <w:rFonts w:ascii="Times New Roman" w:eastAsia="Times New Roman" w:hAnsi="Times New Roman" w:cs="Times New Roman"/>
          <w:color w:val="000000" w:themeColor="text1"/>
          <w:sz w:val="24"/>
          <w:szCs w:val="24"/>
        </w:rPr>
        <w:t>.</w:t>
      </w:r>
    </w:p>
    <w:p w14:paraId="69B0612E" w14:textId="081A855A" w:rsidR="029DC1DD" w:rsidRDefault="029DC1DD" w:rsidP="00191349">
      <w:pPr>
        <w:spacing w:after="0" w:line="240" w:lineRule="auto"/>
        <w:rPr>
          <w:rFonts w:ascii="Times New Roman" w:eastAsia="Times New Roman" w:hAnsi="Times New Roman" w:cs="Times New Roman"/>
          <w:color w:val="000000" w:themeColor="text1"/>
          <w:sz w:val="24"/>
          <w:szCs w:val="24"/>
        </w:rPr>
      </w:pPr>
    </w:p>
    <w:p w14:paraId="547E2CCA" w14:textId="4D739127" w:rsidR="43028D33" w:rsidRDefault="67E0A24B" w:rsidP="00191349">
      <w:pPr>
        <w:spacing w:after="0" w:line="240" w:lineRule="auto"/>
        <w:jc w:val="both"/>
        <w:rPr>
          <w:rFonts w:ascii="Times New Roman" w:eastAsia="Times New Roman" w:hAnsi="Times New Roman" w:cs="Times New Roman"/>
          <w:color w:val="000000" w:themeColor="text1"/>
          <w:sz w:val="24"/>
          <w:szCs w:val="24"/>
        </w:rPr>
      </w:pPr>
      <w:r w:rsidRPr="43028D33">
        <w:rPr>
          <w:rFonts w:ascii="Times New Roman" w:eastAsia="Times New Roman" w:hAnsi="Times New Roman" w:cs="Times New Roman"/>
          <w:color w:val="000000" w:themeColor="text1"/>
          <w:sz w:val="24"/>
          <w:szCs w:val="24"/>
        </w:rPr>
        <w:t>Sihttasemed on indikatiivsed ja muutuvad ajas</w:t>
      </w:r>
      <w:r w:rsidR="000875A8">
        <w:rPr>
          <w:rFonts w:ascii="Times New Roman" w:eastAsia="Times New Roman" w:hAnsi="Times New Roman" w:cs="Times New Roman"/>
          <w:color w:val="000000" w:themeColor="text1"/>
          <w:sz w:val="24"/>
          <w:szCs w:val="24"/>
        </w:rPr>
        <w:t>,</w:t>
      </w:r>
      <w:r w:rsidRPr="43028D33">
        <w:rPr>
          <w:rFonts w:ascii="Times New Roman" w:eastAsia="Times New Roman" w:hAnsi="Times New Roman" w:cs="Times New Roman"/>
          <w:color w:val="000000" w:themeColor="text1"/>
          <w:sz w:val="24"/>
          <w:szCs w:val="24"/>
        </w:rPr>
        <w:t xml:space="preserve"> kuna KHG arvestamise ja inventuuri pidevast arendamisest võivad võrdluseks olevate baasaastate heitkogused muutuda. Arenduste käigus võib täpsustuda metoodika, kasutatud algandmed või muutuda eriheitetegurid.</w:t>
      </w:r>
    </w:p>
    <w:p w14:paraId="27968D4C" w14:textId="54CEE03E" w:rsidR="316B644D" w:rsidRDefault="316B644D" w:rsidP="00191349">
      <w:pPr>
        <w:spacing w:after="0" w:line="240" w:lineRule="auto"/>
        <w:jc w:val="both"/>
        <w:rPr>
          <w:rFonts w:ascii="Times New Roman" w:eastAsia="Times New Roman" w:hAnsi="Times New Roman" w:cs="Times New Roman"/>
          <w:color w:val="000000" w:themeColor="text1"/>
          <w:sz w:val="24"/>
          <w:szCs w:val="24"/>
        </w:rPr>
      </w:pPr>
    </w:p>
    <w:p w14:paraId="6C3CF144" w14:textId="32076E90" w:rsidR="029DC1DD" w:rsidRDefault="07223340" w:rsidP="00191349">
      <w:pPr>
        <w:spacing w:after="0" w:line="240" w:lineRule="auto"/>
        <w:jc w:val="both"/>
        <w:rPr>
          <w:rFonts w:ascii="Times New Roman" w:eastAsia="Times New Roman" w:hAnsi="Times New Roman" w:cs="Times New Roman"/>
          <w:color w:val="000000" w:themeColor="text1"/>
          <w:sz w:val="24"/>
          <w:szCs w:val="24"/>
        </w:rPr>
      </w:pPr>
      <w:r w:rsidRPr="7C84A48D">
        <w:rPr>
          <w:rFonts w:ascii="Times New Roman" w:eastAsia="Times New Roman" w:hAnsi="Times New Roman" w:cs="Times New Roman"/>
          <w:sz w:val="24"/>
          <w:szCs w:val="24"/>
        </w:rPr>
        <w:t>Töötleva</w:t>
      </w:r>
      <w:r w:rsidR="79DFC2D8" w:rsidRPr="7C84A48D">
        <w:rPr>
          <w:rFonts w:ascii="Times New Roman" w:eastAsia="Times New Roman" w:hAnsi="Times New Roman" w:cs="Times New Roman"/>
          <w:sz w:val="24"/>
          <w:szCs w:val="24"/>
        </w:rPr>
        <w:t>s</w:t>
      </w:r>
      <w:r w:rsidRPr="7C84A48D">
        <w:rPr>
          <w:rFonts w:ascii="Times New Roman" w:eastAsia="Times New Roman" w:hAnsi="Times New Roman" w:cs="Times New Roman"/>
          <w:sz w:val="24"/>
          <w:szCs w:val="24"/>
        </w:rPr>
        <w:t xml:space="preserve"> tööstuses ja ehituses tarbitud kütustest </w:t>
      </w:r>
      <w:r w:rsidR="79DFC2D8" w:rsidRPr="7C84A48D">
        <w:rPr>
          <w:rFonts w:ascii="Times New Roman" w:eastAsia="Times New Roman" w:hAnsi="Times New Roman" w:cs="Times New Roman"/>
          <w:sz w:val="24"/>
          <w:szCs w:val="24"/>
        </w:rPr>
        <w:t>tekkivate</w:t>
      </w:r>
      <w:r w:rsidR="187FD641" w:rsidRPr="7C84A48D">
        <w:rPr>
          <w:rFonts w:ascii="Times New Roman" w:eastAsia="Times New Roman" w:hAnsi="Times New Roman" w:cs="Times New Roman"/>
          <w:sz w:val="24"/>
          <w:szCs w:val="24"/>
        </w:rPr>
        <w:t xml:space="preserve"> KHG heitkoguste piiramise</w:t>
      </w:r>
      <w:r w:rsidR="04C5969F" w:rsidRPr="7C84A48D">
        <w:rPr>
          <w:rFonts w:ascii="Times New Roman" w:eastAsia="Times New Roman" w:hAnsi="Times New Roman" w:cs="Times New Roman"/>
          <w:sz w:val="24"/>
          <w:szCs w:val="24"/>
        </w:rPr>
        <w:t>l</w:t>
      </w:r>
      <w:r w:rsidRPr="7C84A48D">
        <w:rPr>
          <w:rFonts w:ascii="Times New Roman" w:eastAsia="Times New Roman" w:hAnsi="Times New Roman" w:cs="Times New Roman"/>
          <w:sz w:val="24"/>
          <w:szCs w:val="24"/>
        </w:rPr>
        <w:t xml:space="preserve"> on </w:t>
      </w:r>
      <w:r w:rsidR="6E4E2773" w:rsidRPr="7C84A48D">
        <w:rPr>
          <w:rFonts w:ascii="Times New Roman" w:eastAsia="Times New Roman" w:hAnsi="Times New Roman" w:cs="Times New Roman"/>
          <w:sz w:val="24"/>
          <w:szCs w:val="24"/>
        </w:rPr>
        <w:t xml:space="preserve">2030. aasta </w:t>
      </w:r>
      <w:r w:rsidRPr="7C84A48D">
        <w:rPr>
          <w:rFonts w:ascii="Times New Roman" w:eastAsia="Times New Roman" w:hAnsi="Times New Roman" w:cs="Times New Roman"/>
          <w:sz w:val="24"/>
          <w:szCs w:val="24"/>
        </w:rPr>
        <w:t xml:space="preserve">heitkogusele lisatud puhver, mille suurus on 30% 2030. aasta maksimaalsest heitkogusest. </w:t>
      </w:r>
      <w:r w:rsidR="001AF6FF" w:rsidRPr="7C84A48D">
        <w:rPr>
          <w:rFonts w:ascii="Times New Roman" w:eastAsia="Times New Roman" w:hAnsi="Times New Roman" w:cs="Times New Roman"/>
          <w:sz w:val="24"/>
          <w:szCs w:val="24"/>
        </w:rPr>
        <w:t xml:space="preserve">Puhver on lisatud eesmärgil, et </w:t>
      </w:r>
      <w:r w:rsidRPr="7C84A48D">
        <w:rPr>
          <w:rFonts w:ascii="Times New Roman" w:eastAsia="Times New Roman" w:hAnsi="Times New Roman" w:cs="Times New Roman"/>
          <w:sz w:val="24"/>
          <w:szCs w:val="24"/>
        </w:rPr>
        <w:t>Eestisse saaks tulla uusi tööstusettevõtteid,</w:t>
      </w:r>
      <w:r w:rsidR="05A736B9" w:rsidRPr="7C84A48D">
        <w:rPr>
          <w:rFonts w:ascii="Times New Roman" w:eastAsia="Times New Roman" w:hAnsi="Times New Roman" w:cs="Times New Roman"/>
          <w:sz w:val="24"/>
          <w:szCs w:val="24"/>
        </w:rPr>
        <w:t xml:space="preserve"> </w:t>
      </w:r>
      <w:r w:rsidR="001AF6FF" w:rsidRPr="7C84A48D">
        <w:rPr>
          <w:rFonts w:ascii="Times New Roman" w:eastAsia="Times New Roman" w:hAnsi="Times New Roman" w:cs="Times New Roman"/>
          <w:sz w:val="24"/>
          <w:szCs w:val="24"/>
        </w:rPr>
        <w:t xml:space="preserve">Seejuures on arvestatud, et nii olemasolev kui </w:t>
      </w:r>
      <w:r w:rsidR="79DFC2D8" w:rsidRPr="7C84A48D">
        <w:rPr>
          <w:rFonts w:ascii="Times New Roman" w:eastAsia="Times New Roman" w:hAnsi="Times New Roman" w:cs="Times New Roman"/>
          <w:sz w:val="24"/>
          <w:szCs w:val="24"/>
        </w:rPr>
        <w:t xml:space="preserve">ka </w:t>
      </w:r>
      <w:r w:rsidR="001AF6FF" w:rsidRPr="7C84A48D">
        <w:rPr>
          <w:rFonts w:ascii="Times New Roman" w:eastAsia="Times New Roman" w:hAnsi="Times New Roman" w:cs="Times New Roman"/>
          <w:sz w:val="24"/>
          <w:szCs w:val="24"/>
        </w:rPr>
        <w:t>uus tööstus vähendavad kasvuhoonegaaside heidet ning muud negatiivset keskkonnamõju keskkonnakomplekslubades seatud tingimuste</w:t>
      </w:r>
      <w:r w:rsidR="79DFC2D8" w:rsidRPr="7C84A48D">
        <w:rPr>
          <w:rFonts w:ascii="Times New Roman" w:eastAsia="Times New Roman" w:hAnsi="Times New Roman" w:cs="Times New Roman"/>
          <w:sz w:val="24"/>
          <w:szCs w:val="24"/>
        </w:rPr>
        <w:t xml:space="preserve"> kohaselt</w:t>
      </w:r>
      <w:r w:rsidR="001AF6FF" w:rsidRPr="7C84A48D">
        <w:rPr>
          <w:rFonts w:ascii="Times New Roman" w:eastAsia="Times New Roman" w:hAnsi="Times New Roman" w:cs="Times New Roman"/>
          <w:sz w:val="24"/>
          <w:szCs w:val="24"/>
        </w:rPr>
        <w:t xml:space="preserve">. </w:t>
      </w:r>
      <w:r w:rsidR="002CDEBB" w:rsidRPr="7C84A48D">
        <w:rPr>
          <w:rFonts w:ascii="Times New Roman" w:eastAsia="Times New Roman" w:hAnsi="Times New Roman" w:cs="Times New Roman"/>
          <w:color w:val="000000" w:themeColor="text1"/>
          <w:sz w:val="24"/>
          <w:szCs w:val="24"/>
        </w:rPr>
        <w:t>Se</w:t>
      </w:r>
      <w:r w:rsidR="79DFC2D8" w:rsidRPr="7C84A48D">
        <w:rPr>
          <w:rFonts w:ascii="Times New Roman" w:eastAsia="Times New Roman" w:hAnsi="Times New Roman" w:cs="Times New Roman"/>
          <w:color w:val="000000" w:themeColor="text1"/>
          <w:sz w:val="24"/>
          <w:szCs w:val="24"/>
        </w:rPr>
        <w:t>etõttu</w:t>
      </w:r>
      <w:r w:rsidR="002CDEBB" w:rsidRPr="7C84A48D">
        <w:rPr>
          <w:rFonts w:ascii="Times New Roman" w:eastAsia="Times New Roman" w:hAnsi="Times New Roman" w:cs="Times New Roman"/>
          <w:color w:val="000000" w:themeColor="text1"/>
          <w:sz w:val="24"/>
          <w:szCs w:val="24"/>
        </w:rPr>
        <w:t xml:space="preserve"> on lõike 4 punktides 1</w:t>
      </w:r>
      <w:r w:rsidR="79DFC2D8" w:rsidRPr="7C84A48D">
        <w:rPr>
          <w:rFonts w:ascii="Times New Roman" w:eastAsia="Times New Roman" w:hAnsi="Times New Roman" w:cs="Times New Roman"/>
          <w:color w:val="000000" w:themeColor="text1"/>
          <w:sz w:val="24"/>
          <w:szCs w:val="24"/>
        </w:rPr>
        <w:t>–</w:t>
      </w:r>
      <w:r w:rsidR="002CDEBB" w:rsidRPr="7C84A48D">
        <w:rPr>
          <w:rFonts w:ascii="Times New Roman" w:eastAsia="Times New Roman" w:hAnsi="Times New Roman" w:cs="Times New Roman"/>
          <w:color w:val="000000" w:themeColor="text1"/>
          <w:sz w:val="24"/>
          <w:szCs w:val="24"/>
        </w:rPr>
        <w:t xml:space="preserve">3 </w:t>
      </w:r>
      <w:r w:rsidR="4350F399" w:rsidRPr="7C84A48D">
        <w:rPr>
          <w:rFonts w:ascii="Times New Roman" w:eastAsia="Times New Roman" w:hAnsi="Times New Roman" w:cs="Times New Roman"/>
          <w:color w:val="000000" w:themeColor="text1"/>
          <w:sz w:val="24"/>
          <w:szCs w:val="24"/>
        </w:rPr>
        <w:t xml:space="preserve">töötlevast tööstusest ja ehituses tarbitud kütustest </w:t>
      </w:r>
      <w:r w:rsidR="5222BE95" w:rsidRPr="7C84A48D">
        <w:rPr>
          <w:rFonts w:ascii="Times New Roman" w:eastAsia="Times New Roman" w:hAnsi="Times New Roman" w:cs="Times New Roman"/>
          <w:color w:val="000000" w:themeColor="text1"/>
          <w:sz w:val="24"/>
          <w:szCs w:val="24"/>
        </w:rPr>
        <w:t>pärinevate</w:t>
      </w:r>
      <w:r w:rsidR="4350F399" w:rsidRPr="7C84A48D">
        <w:rPr>
          <w:rFonts w:ascii="Times New Roman" w:eastAsia="Times New Roman" w:hAnsi="Times New Roman" w:cs="Times New Roman"/>
          <w:color w:val="000000" w:themeColor="text1"/>
          <w:sz w:val="24"/>
          <w:szCs w:val="24"/>
        </w:rPr>
        <w:t xml:space="preserve"> kasvuhoonegaaside heitkoguse piiramise eesmärgid järgmised:</w:t>
      </w:r>
    </w:p>
    <w:p w14:paraId="383A1296" w14:textId="09D0793C" w:rsidR="316B644D" w:rsidRPr="009B20F9" w:rsidRDefault="3A7782E8" w:rsidP="00191349">
      <w:pPr>
        <w:pStyle w:val="Loendilik"/>
        <w:numPr>
          <w:ilvl w:val="0"/>
          <w:numId w:val="11"/>
        </w:numPr>
        <w:spacing w:after="0" w:line="240" w:lineRule="auto"/>
        <w:rPr>
          <w:rFonts w:ascii="Times New Roman" w:hAnsi="Times New Roman"/>
          <w:color w:val="000000" w:themeColor="text1"/>
          <w:sz w:val="24"/>
          <w:szCs w:val="24"/>
        </w:rPr>
      </w:pPr>
      <w:r w:rsidRPr="009B20F9">
        <w:rPr>
          <w:rFonts w:ascii="Times New Roman" w:hAnsi="Times New Roman"/>
          <w:color w:val="000000" w:themeColor="text1"/>
          <w:sz w:val="24"/>
          <w:szCs w:val="24"/>
        </w:rPr>
        <w:t xml:space="preserve">heitkoguse kasv 2030. aastaks võrreldes 2022. aastaga </w:t>
      </w:r>
      <w:r w:rsidR="00907769" w:rsidRPr="009B20F9">
        <w:rPr>
          <w:rFonts w:ascii="Times New Roman" w:eastAsia="Times New Roman" w:hAnsi="Times New Roman" w:cs="Times New Roman"/>
          <w:color w:val="000000" w:themeColor="text1"/>
          <w:sz w:val="24"/>
          <w:szCs w:val="24"/>
        </w:rPr>
        <w:t>e</w:t>
      </w:r>
      <w:r w:rsidR="31AF6B10" w:rsidRPr="009B20F9">
        <w:rPr>
          <w:rFonts w:ascii="Times New Roman" w:eastAsia="Times New Roman" w:hAnsi="Times New Roman" w:cs="Times New Roman"/>
          <w:color w:val="000000" w:themeColor="text1"/>
          <w:sz w:val="24"/>
          <w:szCs w:val="24"/>
        </w:rPr>
        <w:t>i ületa</w:t>
      </w:r>
      <w:r w:rsidR="00907769" w:rsidRPr="009B20F9">
        <w:rPr>
          <w:rFonts w:ascii="Times New Roman" w:eastAsia="Times New Roman" w:hAnsi="Times New Roman" w:cs="Times New Roman"/>
          <w:color w:val="000000" w:themeColor="text1"/>
          <w:sz w:val="24"/>
          <w:szCs w:val="24"/>
        </w:rPr>
        <w:t xml:space="preserve"> </w:t>
      </w:r>
      <w:r w:rsidRPr="009B20F9">
        <w:rPr>
          <w:rFonts w:ascii="Times New Roman" w:eastAsia="Times New Roman" w:hAnsi="Times New Roman" w:cs="Times New Roman"/>
          <w:color w:val="000000" w:themeColor="text1"/>
          <w:sz w:val="24"/>
          <w:szCs w:val="24"/>
        </w:rPr>
        <w:t>116</w:t>
      </w:r>
      <w:r w:rsidRPr="009B20F9">
        <w:rPr>
          <w:rFonts w:ascii="Times New Roman" w:hAnsi="Times New Roman"/>
          <w:color w:val="000000" w:themeColor="text1"/>
          <w:sz w:val="24"/>
          <w:szCs w:val="24"/>
        </w:rPr>
        <w:t>% (</w:t>
      </w:r>
      <w:r w:rsidR="002C01DD" w:rsidRPr="009B20F9">
        <w:rPr>
          <w:rFonts w:ascii="Times New Roman" w:eastAsia="Times New Roman" w:hAnsi="Times New Roman" w:cs="Times New Roman"/>
          <w:sz w:val="24"/>
          <w:szCs w:val="24"/>
        </w:rPr>
        <w:t>–</w:t>
      </w:r>
      <w:r w:rsidRPr="009B20F9">
        <w:rPr>
          <w:rFonts w:ascii="Times New Roman" w:hAnsi="Times New Roman"/>
          <w:color w:val="000000" w:themeColor="text1"/>
          <w:sz w:val="24"/>
          <w:szCs w:val="24"/>
        </w:rPr>
        <w:t>73% võrreldes 1990. aastaga)</w:t>
      </w:r>
    </w:p>
    <w:p w14:paraId="0416276E" w14:textId="061B6E97" w:rsidR="316B644D" w:rsidRPr="009B20F9" w:rsidRDefault="183CE7B4" w:rsidP="00E57547">
      <w:pPr>
        <w:pStyle w:val="Loendilik"/>
        <w:numPr>
          <w:ilvl w:val="0"/>
          <w:numId w:val="11"/>
        </w:numPr>
        <w:spacing w:after="0" w:line="240" w:lineRule="auto"/>
        <w:jc w:val="both"/>
        <w:rPr>
          <w:rFonts w:ascii="Times New Roman" w:hAnsi="Times New Roman"/>
          <w:color w:val="000000" w:themeColor="text1"/>
          <w:sz w:val="24"/>
          <w:szCs w:val="24"/>
        </w:rPr>
      </w:pPr>
      <w:r w:rsidRPr="009B20F9">
        <w:rPr>
          <w:rFonts w:ascii="Times New Roman" w:hAnsi="Times New Roman"/>
          <w:color w:val="000000" w:themeColor="text1"/>
          <w:sz w:val="24"/>
          <w:szCs w:val="24"/>
        </w:rPr>
        <w:t xml:space="preserve">heitkoguse kasv 2035. aastaks võrreldes 2022. aastaga </w:t>
      </w:r>
      <w:r w:rsidR="31FCA0AC" w:rsidRPr="009B20F9">
        <w:rPr>
          <w:rFonts w:ascii="Times New Roman" w:eastAsia="Times New Roman" w:hAnsi="Times New Roman" w:cs="Times New Roman"/>
          <w:color w:val="000000" w:themeColor="text1"/>
          <w:sz w:val="24"/>
          <w:szCs w:val="24"/>
        </w:rPr>
        <w:t>ei ületa</w:t>
      </w:r>
      <w:r w:rsidRPr="009B20F9">
        <w:rPr>
          <w:rFonts w:ascii="Times New Roman" w:hAnsi="Times New Roman"/>
          <w:color w:val="000000" w:themeColor="text1"/>
          <w:sz w:val="24"/>
          <w:szCs w:val="24"/>
        </w:rPr>
        <w:t xml:space="preserve"> 62%</w:t>
      </w:r>
      <w:r w:rsidR="4DA20C20" w:rsidRPr="009B20F9">
        <w:rPr>
          <w:rFonts w:ascii="Times New Roman" w:hAnsi="Times New Roman"/>
          <w:color w:val="000000" w:themeColor="text1"/>
          <w:sz w:val="24"/>
          <w:szCs w:val="24"/>
        </w:rPr>
        <w:t xml:space="preserve"> </w:t>
      </w:r>
      <w:r w:rsidRPr="009B20F9">
        <w:rPr>
          <w:rFonts w:ascii="Times New Roman" w:hAnsi="Times New Roman"/>
          <w:color w:val="000000" w:themeColor="text1"/>
          <w:sz w:val="24"/>
          <w:szCs w:val="24"/>
        </w:rPr>
        <w:t>(</w:t>
      </w:r>
      <w:r w:rsidR="002C01DD" w:rsidRPr="009B20F9">
        <w:rPr>
          <w:rFonts w:ascii="Times New Roman" w:eastAsia="Times New Roman" w:hAnsi="Times New Roman" w:cs="Times New Roman"/>
          <w:sz w:val="24"/>
          <w:szCs w:val="24"/>
        </w:rPr>
        <w:t>–</w:t>
      </w:r>
      <w:r w:rsidRPr="009B20F9">
        <w:rPr>
          <w:rFonts w:ascii="Times New Roman" w:hAnsi="Times New Roman"/>
          <w:color w:val="000000" w:themeColor="text1"/>
          <w:sz w:val="24"/>
          <w:szCs w:val="24"/>
        </w:rPr>
        <w:t>79% võrreldes 1990. aastaga)</w:t>
      </w:r>
    </w:p>
    <w:p w14:paraId="54BC3448" w14:textId="275DA5E3" w:rsidR="316B644D" w:rsidRPr="009B20F9" w:rsidRDefault="183CE7B4" w:rsidP="00E57547">
      <w:pPr>
        <w:pStyle w:val="Loendilik"/>
        <w:numPr>
          <w:ilvl w:val="0"/>
          <w:numId w:val="11"/>
        </w:numPr>
        <w:spacing w:after="0" w:line="240" w:lineRule="auto"/>
        <w:jc w:val="both"/>
        <w:rPr>
          <w:rFonts w:ascii="Times New Roman" w:eastAsia="Times New Roman" w:hAnsi="Times New Roman" w:cs="Times New Roman"/>
          <w:color w:val="000000" w:themeColor="text1"/>
          <w:sz w:val="24"/>
          <w:szCs w:val="24"/>
        </w:rPr>
      </w:pPr>
      <w:r w:rsidRPr="009B20F9">
        <w:rPr>
          <w:rFonts w:ascii="Times New Roman" w:hAnsi="Times New Roman"/>
          <w:color w:val="000000" w:themeColor="text1"/>
          <w:sz w:val="24"/>
          <w:szCs w:val="24"/>
        </w:rPr>
        <w:t xml:space="preserve">heitkogus kasv 2040. aastaks võrreldes 2022. aastaga </w:t>
      </w:r>
      <w:r w:rsidR="31FCA0AC" w:rsidRPr="009B20F9">
        <w:rPr>
          <w:rFonts w:ascii="Times New Roman" w:eastAsia="Times New Roman" w:hAnsi="Times New Roman" w:cs="Times New Roman"/>
          <w:color w:val="000000" w:themeColor="text1"/>
          <w:sz w:val="24"/>
          <w:szCs w:val="24"/>
        </w:rPr>
        <w:t>ei ületa</w:t>
      </w:r>
      <w:r w:rsidRPr="009B20F9">
        <w:rPr>
          <w:rFonts w:ascii="Times New Roman" w:hAnsi="Times New Roman"/>
          <w:color w:val="000000" w:themeColor="text1"/>
          <w:sz w:val="24"/>
          <w:szCs w:val="24"/>
        </w:rPr>
        <w:t xml:space="preserve"> 8%</w:t>
      </w:r>
      <w:r w:rsidR="4DA20C20" w:rsidRPr="009B20F9">
        <w:rPr>
          <w:rFonts w:ascii="Times New Roman" w:hAnsi="Times New Roman"/>
          <w:color w:val="000000" w:themeColor="text1"/>
          <w:sz w:val="24"/>
          <w:szCs w:val="24"/>
        </w:rPr>
        <w:t xml:space="preserve"> </w:t>
      </w:r>
      <w:r w:rsidRPr="009B20F9">
        <w:rPr>
          <w:rFonts w:ascii="Times New Roman" w:hAnsi="Times New Roman"/>
          <w:color w:val="000000" w:themeColor="text1"/>
          <w:sz w:val="24"/>
          <w:szCs w:val="24"/>
        </w:rPr>
        <w:t>(</w:t>
      </w:r>
      <w:r w:rsidR="002C01DD" w:rsidRPr="009B20F9">
        <w:rPr>
          <w:rFonts w:ascii="Times New Roman" w:eastAsia="Times New Roman" w:hAnsi="Times New Roman" w:cs="Times New Roman"/>
          <w:sz w:val="24"/>
          <w:szCs w:val="24"/>
        </w:rPr>
        <w:t>–</w:t>
      </w:r>
      <w:r w:rsidRPr="009B20F9">
        <w:rPr>
          <w:rFonts w:ascii="Times New Roman" w:hAnsi="Times New Roman"/>
          <w:color w:val="000000" w:themeColor="text1"/>
          <w:sz w:val="24"/>
          <w:szCs w:val="24"/>
        </w:rPr>
        <w:t>86 % võrreldes 1990. aastaga)</w:t>
      </w:r>
      <w:r w:rsidR="03641F74" w:rsidRPr="009B20F9">
        <w:rPr>
          <w:rFonts w:ascii="Times New Roman" w:hAnsi="Times New Roman"/>
          <w:color w:val="000000" w:themeColor="text1"/>
          <w:sz w:val="24"/>
          <w:szCs w:val="24"/>
        </w:rPr>
        <w:t>.</w:t>
      </w:r>
    </w:p>
    <w:p w14:paraId="064BDF57" w14:textId="77777777" w:rsidR="006E0075" w:rsidRPr="00091A1A" w:rsidRDefault="006E0075" w:rsidP="00E57547">
      <w:pPr>
        <w:spacing w:after="0" w:line="240" w:lineRule="auto"/>
        <w:jc w:val="both"/>
        <w:rPr>
          <w:rFonts w:ascii="Times New Roman" w:hAnsi="Times New Roman"/>
          <w:color w:val="000000" w:themeColor="text1"/>
          <w:sz w:val="24"/>
        </w:rPr>
      </w:pPr>
    </w:p>
    <w:p w14:paraId="4C0018B1" w14:textId="12CE647C" w:rsidR="316B644D" w:rsidRDefault="005E5765" w:rsidP="00191349">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E</w:t>
      </w:r>
      <w:r w:rsidR="7CF222DE" w:rsidRPr="630ECEC8">
        <w:rPr>
          <w:rFonts w:ascii="Times New Roman" w:eastAsia="Times New Roman" w:hAnsi="Times New Roman" w:cs="Times New Roman"/>
          <w:color w:val="000000" w:themeColor="text1"/>
          <w:sz w:val="24"/>
          <w:szCs w:val="24"/>
        </w:rPr>
        <w:t xml:space="preserve">esmärkide indikatiivsed sihttasemed </w:t>
      </w:r>
      <w:r w:rsidR="7CF222DE" w:rsidRPr="005A40F6">
        <w:rPr>
          <w:rFonts w:ascii="Times New Roman" w:eastAsia="Times New Roman" w:hAnsi="Times New Roman" w:cs="Times New Roman"/>
          <w:color w:val="000000" w:themeColor="text1"/>
          <w:sz w:val="24"/>
          <w:szCs w:val="24"/>
        </w:rPr>
        <w:t>CO</w:t>
      </w:r>
      <w:r w:rsidR="7CF222DE" w:rsidRPr="005A40F6">
        <w:rPr>
          <w:rFonts w:ascii="Times New Roman" w:eastAsia="Times New Roman" w:hAnsi="Times New Roman" w:cs="Times New Roman"/>
          <w:color w:val="000000" w:themeColor="text1"/>
          <w:sz w:val="24"/>
          <w:szCs w:val="24"/>
          <w:vertAlign w:val="subscript"/>
        </w:rPr>
        <w:t>2</w:t>
      </w:r>
      <w:r w:rsidR="7CF222DE" w:rsidRPr="005A40F6">
        <w:rPr>
          <w:rFonts w:ascii="Times New Roman" w:eastAsia="Times New Roman" w:hAnsi="Times New Roman" w:cs="Times New Roman"/>
          <w:color w:val="000000" w:themeColor="text1"/>
          <w:sz w:val="24"/>
          <w:szCs w:val="24"/>
        </w:rPr>
        <w:t xml:space="preserve"> ekvivalenttonnides</w:t>
      </w:r>
      <w:r w:rsidR="7CF222DE" w:rsidRPr="630ECEC8">
        <w:rPr>
          <w:rFonts w:ascii="Times New Roman" w:eastAsia="Times New Roman" w:hAnsi="Times New Roman" w:cs="Times New Roman"/>
          <w:color w:val="000000" w:themeColor="text1"/>
          <w:sz w:val="24"/>
          <w:szCs w:val="24"/>
        </w:rPr>
        <w:t xml:space="preserve"> on järgmised:</w:t>
      </w:r>
    </w:p>
    <w:p w14:paraId="0A3ADBDD" w14:textId="16032A27" w:rsidR="316B644D" w:rsidRPr="005A40F6" w:rsidRDefault="7CF222DE" w:rsidP="00191349">
      <w:pPr>
        <w:spacing w:after="0" w:line="240" w:lineRule="auto"/>
        <w:jc w:val="both"/>
        <w:rPr>
          <w:rFonts w:ascii="Times New Roman" w:eastAsia="Times New Roman" w:hAnsi="Times New Roman" w:cs="Times New Roman"/>
          <w:color w:val="000000" w:themeColor="text1"/>
          <w:sz w:val="24"/>
          <w:szCs w:val="24"/>
        </w:rPr>
      </w:pPr>
      <w:r w:rsidRPr="630ECEC8">
        <w:rPr>
          <w:rFonts w:ascii="Times New Roman" w:eastAsia="Times New Roman" w:hAnsi="Times New Roman" w:cs="Times New Roman"/>
          <w:color w:val="000000" w:themeColor="text1"/>
          <w:sz w:val="24"/>
          <w:szCs w:val="24"/>
        </w:rPr>
        <w:t>1) 2030. aastaks 1</w:t>
      </w:r>
      <w:r w:rsidR="7241D791" w:rsidRPr="630ECEC8">
        <w:rPr>
          <w:rFonts w:ascii="Times New Roman" w:eastAsia="Times New Roman" w:hAnsi="Times New Roman" w:cs="Times New Roman"/>
          <w:color w:val="000000" w:themeColor="text1"/>
          <w:sz w:val="24"/>
          <w:szCs w:val="24"/>
        </w:rPr>
        <w:t xml:space="preserve"> </w:t>
      </w:r>
      <w:r w:rsidRPr="630ECEC8">
        <w:rPr>
          <w:rFonts w:ascii="Times New Roman" w:eastAsia="Times New Roman" w:hAnsi="Times New Roman" w:cs="Times New Roman"/>
          <w:color w:val="000000" w:themeColor="text1"/>
          <w:sz w:val="24"/>
          <w:szCs w:val="24"/>
        </w:rPr>
        <w:t>259</w:t>
      </w:r>
      <w:r w:rsidR="1E5C7178" w:rsidRPr="630ECEC8">
        <w:rPr>
          <w:rFonts w:ascii="Times New Roman" w:eastAsia="Times New Roman" w:hAnsi="Times New Roman" w:cs="Times New Roman"/>
          <w:color w:val="000000" w:themeColor="text1"/>
          <w:sz w:val="24"/>
          <w:szCs w:val="24"/>
        </w:rPr>
        <w:t xml:space="preserve"> </w:t>
      </w:r>
      <w:r w:rsidRPr="005A40F6">
        <w:rPr>
          <w:rFonts w:ascii="Times New Roman" w:eastAsia="Times New Roman" w:hAnsi="Times New Roman" w:cs="Times New Roman"/>
          <w:color w:val="000000" w:themeColor="text1"/>
          <w:sz w:val="24"/>
          <w:szCs w:val="24"/>
        </w:rPr>
        <w:t>78</w:t>
      </w:r>
      <w:r w:rsidR="26675121" w:rsidRPr="005A40F6">
        <w:rPr>
          <w:rFonts w:ascii="Times New Roman" w:eastAsia="Times New Roman" w:hAnsi="Times New Roman" w:cs="Times New Roman"/>
          <w:color w:val="000000" w:themeColor="text1"/>
          <w:sz w:val="24"/>
          <w:szCs w:val="24"/>
        </w:rPr>
        <w:t>0</w:t>
      </w:r>
      <w:r w:rsidRPr="005A40F6">
        <w:rPr>
          <w:rFonts w:ascii="Times New Roman" w:eastAsia="Times New Roman" w:hAnsi="Times New Roman" w:cs="Times New Roman"/>
          <w:color w:val="000000" w:themeColor="text1"/>
          <w:sz w:val="24"/>
          <w:szCs w:val="24"/>
        </w:rPr>
        <w:t xml:space="preserve"> t CO</w:t>
      </w:r>
      <w:r w:rsidRPr="005A40F6">
        <w:rPr>
          <w:rFonts w:ascii="Times New Roman" w:eastAsia="Times New Roman" w:hAnsi="Times New Roman" w:cs="Times New Roman"/>
          <w:color w:val="000000" w:themeColor="text1"/>
          <w:sz w:val="24"/>
          <w:szCs w:val="24"/>
          <w:vertAlign w:val="subscript"/>
        </w:rPr>
        <w:t>2</w:t>
      </w:r>
      <w:r w:rsidRPr="005A40F6">
        <w:rPr>
          <w:rFonts w:ascii="Times New Roman" w:eastAsia="Times New Roman" w:hAnsi="Times New Roman" w:cs="Times New Roman"/>
          <w:color w:val="000000" w:themeColor="text1"/>
          <w:sz w:val="24"/>
          <w:szCs w:val="24"/>
        </w:rPr>
        <w:t xml:space="preserve"> </w:t>
      </w:r>
      <w:proofErr w:type="spellStart"/>
      <w:r w:rsidRPr="005A40F6">
        <w:rPr>
          <w:rFonts w:ascii="Times New Roman" w:eastAsia="Times New Roman" w:hAnsi="Times New Roman" w:cs="Times New Roman"/>
          <w:color w:val="000000" w:themeColor="text1"/>
          <w:sz w:val="24"/>
          <w:szCs w:val="24"/>
        </w:rPr>
        <w:t>ekv</w:t>
      </w:r>
      <w:proofErr w:type="spellEnd"/>
      <w:r w:rsidR="002C01DD" w:rsidRPr="005A40F6">
        <w:rPr>
          <w:rFonts w:ascii="Times New Roman" w:eastAsia="Times New Roman" w:hAnsi="Times New Roman" w:cs="Times New Roman"/>
          <w:color w:val="000000" w:themeColor="text1"/>
          <w:sz w:val="24"/>
          <w:szCs w:val="24"/>
        </w:rPr>
        <w:t>;</w:t>
      </w:r>
    </w:p>
    <w:p w14:paraId="79000363" w14:textId="026C8DCA" w:rsidR="316B644D" w:rsidRPr="005A40F6" w:rsidRDefault="7CF222DE" w:rsidP="00191349">
      <w:pPr>
        <w:spacing w:after="0" w:line="240" w:lineRule="auto"/>
        <w:rPr>
          <w:rFonts w:ascii="Times New Roman" w:eastAsia="Times New Roman" w:hAnsi="Times New Roman" w:cs="Times New Roman"/>
          <w:color w:val="000000" w:themeColor="text1"/>
          <w:sz w:val="24"/>
          <w:szCs w:val="24"/>
        </w:rPr>
      </w:pPr>
      <w:r w:rsidRPr="005A40F6">
        <w:rPr>
          <w:rFonts w:ascii="Times New Roman" w:eastAsia="Times New Roman" w:hAnsi="Times New Roman" w:cs="Times New Roman"/>
          <w:color w:val="000000" w:themeColor="text1"/>
          <w:sz w:val="24"/>
          <w:szCs w:val="24"/>
        </w:rPr>
        <w:t>2) 2035. aastaks 943</w:t>
      </w:r>
      <w:r w:rsidR="3BAD172C" w:rsidRPr="005A40F6">
        <w:rPr>
          <w:rFonts w:ascii="Times New Roman" w:eastAsia="Times New Roman" w:hAnsi="Times New Roman" w:cs="Times New Roman"/>
          <w:color w:val="000000" w:themeColor="text1"/>
          <w:sz w:val="24"/>
          <w:szCs w:val="24"/>
        </w:rPr>
        <w:t xml:space="preserve"> </w:t>
      </w:r>
      <w:r w:rsidRPr="005A40F6">
        <w:rPr>
          <w:rFonts w:ascii="Times New Roman" w:eastAsia="Times New Roman" w:hAnsi="Times New Roman" w:cs="Times New Roman"/>
          <w:color w:val="000000" w:themeColor="text1"/>
          <w:sz w:val="24"/>
          <w:szCs w:val="24"/>
        </w:rPr>
        <w:t>57</w:t>
      </w:r>
      <w:r w:rsidR="28E3C952" w:rsidRPr="005A40F6">
        <w:rPr>
          <w:rFonts w:ascii="Times New Roman" w:eastAsia="Times New Roman" w:hAnsi="Times New Roman" w:cs="Times New Roman"/>
          <w:color w:val="000000" w:themeColor="text1"/>
          <w:sz w:val="24"/>
          <w:szCs w:val="24"/>
        </w:rPr>
        <w:t>0</w:t>
      </w:r>
      <w:r w:rsidRPr="005A40F6">
        <w:rPr>
          <w:rFonts w:ascii="Times New Roman" w:eastAsia="Times New Roman" w:hAnsi="Times New Roman" w:cs="Times New Roman"/>
          <w:color w:val="000000" w:themeColor="text1"/>
          <w:sz w:val="24"/>
          <w:szCs w:val="24"/>
        </w:rPr>
        <w:t xml:space="preserve"> t CO</w:t>
      </w:r>
      <w:r w:rsidRPr="005A40F6">
        <w:rPr>
          <w:rFonts w:ascii="Times New Roman" w:eastAsia="Times New Roman" w:hAnsi="Times New Roman" w:cs="Times New Roman"/>
          <w:color w:val="000000" w:themeColor="text1"/>
          <w:sz w:val="24"/>
          <w:szCs w:val="24"/>
          <w:vertAlign w:val="subscript"/>
        </w:rPr>
        <w:t>2</w:t>
      </w:r>
      <w:r w:rsidRPr="005A40F6">
        <w:rPr>
          <w:rFonts w:ascii="Times New Roman" w:eastAsia="Times New Roman" w:hAnsi="Times New Roman" w:cs="Times New Roman"/>
          <w:color w:val="000000" w:themeColor="text1"/>
          <w:sz w:val="24"/>
          <w:szCs w:val="24"/>
        </w:rPr>
        <w:t xml:space="preserve"> </w:t>
      </w:r>
      <w:proofErr w:type="spellStart"/>
      <w:r w:rsidRPr="005A40F6">
        <w:rPr>
          <w:rFonts w:ascii="Times New Roman" w:eastAsia="Times New Roman" w:hAnsi="Times New Roman" w:cs="Times New Roman"/>
          <w:color w:val="000000" w:themeColor="text1"/>
          <w:sz w:val="24"/>
          <w:szCs w:val="24"/>
        </w:rPr>
        <w:t>ekv</w:t>
      </w:r>
      <w:proofErr w:type="spellEnd"/>
      <w:r w:rsidR="002C01DD" w:rsidRPr="005A40F6">
        <w:rPr>
          <w:rFonts w:ascii="Times New Roman" w:eastAsia="Times New Roman" w:hAnsi="Times New Roman" w:cs="Times New Roman"/>
          <w:color w:val="000000" w:themeColor="text1"/>
          <w:sz w:val="24"/>
          <w:szCs w:val="24"/>
        </w:rPr>
        <w:t>;</w:t>
      </w:r>
    </w:p>
    <w:p w14:paraId="16153374" w14:textId="680FA5B9" w:rsidR="316B644D" w:rsidRDefault="7CF222DE" w:rsidP="00191349">
      <w:pPr>
        <w:spacing w:after="0" w:line="240" w:lineRule="auto"/>
        <w:rPr>
          <w:rFonts w:ascii="Times New Roman" w:eastAsia="Times New Roman" w:hAnsi="Times New Roman" w:cs="Times New Roman"/>
          <w:color w:val="000000" w:themeColor="text1"/>
          <w:sz w:val="24"/>
          <w:szCs w:val="24"/>
        </w:rPr>
      </w:pPr>
      <w:r w:rsidRPr="005A40F6">
        <w:rPr>
          <w:rFonts w:ascii="Times New Roman" w:eastAsia="Times New Roman" w:hAnsi="Times New Roman" w:cs="Times New Roman"/>
          <w:color w:val="000000" w:themeColor="text1"/>
          <w:sz w:val="24"/>
          <w:szCs w:val="24"/>
        </w:rPr>
        <w:t>3) 2040. aastaks 627</w:t>
      </w:r>
      <w:r w:rsidR="0586A611" w:rsidRPr="005A40F6">
        <w:rPr>
          <w:rFonts w:ascii="Times New Roman" w:eastAsia="Times New Roman" w:hAnsi="Times New Roman" w:cs="Times New Roman"/>
          <w:color w:val="000000" w:themeColor="text1"/>
          <w:sz w:val="24"/>
          <w:szCs w:val="24"/>
        </w:rPr>
        <w:t xml:space="preserve"> </w:t>
      </w:r>
      <w:r w:rsidRPr="005A40F6">
        <w:rPr>
          <w:rFonts w:ascii="Times New Roman" w:eastAsia="Times New Roman" w:hAnsi="Times New Roman" w:cs="Times New Roman"/>
          <w:color w:val="000000" w:themeColor="text1"/>
          <w:sz w:val="24"/>
          <w:szCs w:val="24"/>
        </w:rPr>
        <w:t>37</w:t>
      </w:r>
      <w:r w:rsidR="2034EDB4" w:rsidRPr="005A40F6">
        <w:rPr>
          <w:rFonts w:ascii="Times New Roman" w:eastAsia="Times New Roman" w:hAnsi="Times New Roman" w:cs="Times New Roman"/>
          <w:color w:val="000000" w:themeColor="text1"/>
          <w:sz w:val="24"/>
          <w:szCs w:val="24"/>
        </w:rPr>
        <w:t>0</w:t>
      </w:r>
      <w:r w:rsidRPr="005A40F6">
        <w:rPr>
          <w:rFonts w:ascii="Times New Roman" w:eastAsia="Times New Roman" w:hAnsi="Times New Roman" w:cs="Times New Roman"/>
          <w:color w:val="000000" w:themeColor="text1"/>
          <w:sz w:val="24"/>
          <w:szCs w:val="24"/>
        </w:rPr>
        <w:t xml:space="preserve"> t CO</w:t>
      </w:r>
      <w:r w:rsidRPr="005A40F6">
        <w:rPr>
          <w:rFonts w:ascii="Times New Roman" w:eastAsia="Times New Roman" w:hAnsi="Times New Roman" w:cs="Times New Roman"/>
          <w:color w:val="000000" w:themeColor="text1"/>
          <w:sz w:val="24"/>
          <w:szCs w:val="24"/>
          <w:vertAlign w:val="subscript"/>
        </w:rPr>
        <w:t>2</w:t>
      </w:r>
      <w:r w:rsidRPr="005A40F6">
        <w:rPr>
          <w:rFonts w:ascii="Times New Roman" w:eastAsia="Times New Roman" w:hAnsi="Times New Roman" w:cs="Times New Roman"/>
          <w:color w:val="000000" w:themeColor="text1"/>
          <w:sz w:val="24"/>
          <w:szCs w:val="24"/>
        </w:rPr>
        <w:t xml:space="preserve"> </w:t>
      </w:r>
      <w:proofErr w:type="spellStart"/>
      <w:r w:rsidRPr="005A40F6">
        <w:rPr>
          <w:rFonts w:ascii="Times New Roman" w:eastAsia="Times New Roman" w:hAnsi="Times New Roman" w:cs="Times New Roman"/>
          <w:color w:val="000000" w:themeColor="text1"/>
          <w:sz w:val="24"/>
          <w:szCs w:val="24"/>
        </w:rPr>
        <w:t>ekv</w:t>
      </w:r>
      <w:proofErr w:type="spellEnd"/>
      <w:r w:rsidRPr="005A40F6">
        <w:rPr>
          <w:rFonts w:ascii="Times New Roman" w:eastAsia="Times New Roman" w:hAnsi="Times New Roman" w:cs="Times New Roman"/>
          <w:color w:val="000000" w:themeColor="text1"/>
          <w:sz w:val="24"/>
          <w:szCs w:val="24"/>
        </w:rPr>
        <w:t>.</w:t>
      </w:r>
    </w:p>
    <w:p w14:paraId="74CBD4A3" w14:textId="246FA9DF" w:rsidR="029DC1DD" w:rsidRDefault="029DC1DD" w:rsidP="00191349">
      <w:pPr>
        <w:spacing w:after="0" w:line="240" w:lineRule="auto"/>
        <w:rPr>
          <w:rFonts w:ascii="Times New Roman" w:eastAsia="Times New Roman" w:hAnsi="Times New Roman" w:cs="Times New Roman"/>
          <w:color w:val="000000" w:themeColor="text1"/>
          <w:sz w:val="24"/>
          <w:szCs w:val="24"/>
        </w:rPr>
      </w:pPr>
    </w:p>
    <w:p w14:paraId="1DB46853" w14:textId="67D5D53B" w:rsidR="316B644D" w:rsidRDefault="2AB96110" w:rsidP="00191349">
      <w:pPr>
        <w:spacing w:after="0" w:line="240" w:lineRule="auto"/>
        <w:rPr>
          <w:rFonts w:ascii="Times New Roman" w:eastAsia="Times New Roman" w:hAnsi="Times New Roman" w:cs="Times New Roman"/>
          <w:color w:val="000000" w:themeColor="text1"/>
          <w:sz w:val="24"/>
          <w:szCs w:val="24"/>
        </w:rPr>
      </w:pPr>
      <w:r w:rsidRPr="0FE7CE54">
        <w:rPr>
          <w:rFonts w:ascii="Times New Roman" w:eastAsia="Times New Roman" w:hAnsi="Times New Roman" w:cs="Times New Roman"/>
          <w:color w:val="000000" w:themeColor="text1"/>
          <w:sz w:val="24"/>
          <w:szCs w:val="24"/>
        </w:rPr>
        <w:t>Sihttasemed on indikatiivsed ja muutuvad ajas</w:t>
      </w:r>
      <w:r w:rsidR="005E5765">
        <w:rPr>
          <w:rFonts w:ascii="Times New Roman" w:eastAsia="Times New Roman" w:hAnsi="Times New Roman" w:cs="Times New Roman"/>
          <w:color w:val="000000" w:themeColor="text1"/>
          <w:sz w:val="24"/>
          <w:szCs w:val="24"/>
        </w:rPr>
        <w:t>,</w:t>
      </w:r>
      <w:r w:rsidRPr="0FE7CE54">
        <w:rPr>
          <w:rFonts w:ascii="Times New Roman" w:eastAsia="Times New Roman" w:hAnsi="Times New Roman" w:cs="Times New Roman"/>
          <w:color w:val="000000" w:themeColor="text1"/>
          <w:sz w:val="24"/>
          <w:szCs w:val="24"/>
        </w:rPr>
        <w:t xml:space="preserve"> kuna KHG arvestamise ja inventuuri pidevast arendamisest võivad võrdluseks olevate baasaastate heitkogused muutuda. Arenduste käigus võib täpsustuda metoodika, kasutatud algandmed või muutuda eriheitetegurid.</w:t>
      </w:r>
    </w:p>
    <w:p w14:paraId="45683DB5" w14:textId="3E3CC8D0" w:rsidR="316B644D" w:rsidRDefault="316B644D" w:rsidP="00191349">
      <w:pPr>
        <w:spacing w:after="0" w:line="240" w:lineRule="auto"/>
        <w:rPr>
          <w:rFonts w:ascii="Times New Roman" w:eastAsia="Times New Roman" w:hAnsi="Times New Roman" w:cs="Times New Roman"/>
          <w:color w:val="000000" w:themeColor="text1"/>
          <w:sz w:val="24"/>
          <w:szCs w:val="24"/>
        </w:rPr>
      </w:pPr>
    </w:p>
    <w:p w14:paraId="7815DA06" w14:textId="43BFB23A" w:rsidR="002C1B06" w:rsidRDefault="70C83FFD" w:rsidP="00191349">
      <w:pPr>
        <w:spacing w:after="0" w:line="240" w:lineRule="auto"/>
        <w:jc w:val="both"/>
        <w:rPr>
          <w:rFonts w:ascii="Times New Roman" w:eastAsia="Times New Roman" w:hAnsi="Times New Roman" w:cs="Times New Roman"/>
          <w:color w:val="000000" w:themeColor="text1"/>
          <w:sz w:val="24"/>
          <w:szCs w:val="24"/>
        </w:rPr>
      </w:pPr>
      <w:r w:rsidRPr="7C84A48D">
        <w:rPr>
          <w:rFonts w:ascii="Times New Roman" w:eastAsia="Times New Roman" w:hAnsi="Times New Roman" w:cs="Times New Roman"/>
          <w:sz w:val="24"/>
          <w:szCs w:val="24"/>
        </w:rPr>
        <w:t>Sama</w:t>
      </w:r>
      <w:r w:rsidR="001AF6FF" w:rsidRPr="7C84A48D">
        <w:rPr>
          <w:rFonts w:ascii="Times New Roman" w:eastAsia="Times New Roman" w:hAnsi="Times New Roman" w:cs="Times New Roman"/>
          <w:sz w:val="24"/>
          <w:szCs w:val="24"/>
        </w:rPr>
        <w:t xml:space="preserve"> paragrahvi lõikes </w:t>
      </w:r>
      <w:r w:rsidR="631CA21B" w:rsidRPr="7C84A48D">
        <w:rPr>
          <w:rFonts w:ascii="Times New Roman" w:eastAsia="Times New Roman" w:hAnsi="Times New Roman" w:cs="Times New Roman"/>
          <w:sz w:val="24"/>
          <w:szCs w:val="24"/>
        </w:rPr>
        <w:t>5</w:t>
      </w:r>
      <w:r w:rsidR="001AF6FF" w:rsidRPr="7C84A48D">
        <w:rPr>
          <w:rFonts w:ascii="Times New Roman" w:eastAsia="Times New Roman" w:hAnsi="Times New Roman" w:cs="Times New Roman"/>
          <w:sz w:val="24"/>
          <w:szCs w:val="24"/>
        </w:rPr>
        <w:t xml:space="preserve"> on sätestatud, et </w:t>
      </w:r>
      <w:r w:rsidR="001AF6FF" w:rsidRPr="7C84A48D">
        <w:rPr>
          <w:rFonts w:ascii="Times New Roman" w:eastAsia="Times New Roman" w:hAnsi="Times New Roman" w:cs="Times New Roman"/>
          <w:color w:val="000000" w:themeColor="text1"/>
          <w:sz w:val="24"/>
          <w:szCs w:val="24"/>
        </w:rPr>
        <w:t>u</w:t>
      </w:r>
      <w:r w:rsidR="27F9E373" w:rsidRPr="7C84A48D">
        <w:rPr>
          <w:rFonts w:ascii="Times New Roman" w:eastAsia="Times New Roman" w:hAnsi="Times New Roman" w:cs="Times New Roman"/>
          <w:color w:val="000000" w:themeColor="text1"/>
          <w:sz w:val="24"/>
          <w:szCs w:val="24"/>
        </w:rPr>
        <w:t>usi maavara kaevandamise lube antakse põlevkivi kaevandamiseks ainult selliste põlevkivikeemia või muude toodete tootmise eesmärgil, mi</w:t>
      </w:r>
      <w:r w:rsidR="27F9E373" w:rsidRPr="7C84A48D">
        <w:rPr>
          <w:rFonts w:ascii="Times New Roman" w:eastAsia="Times New Roman" w:hAnsi="Times New Roman" w:cs="Times New Roman"/>
          <w:sz w:val="24"/>
          <w:szCs w:val="24"/>
        </w:rPr>
        <w:t>da</w:t>
      </w:r>
      <w:r w:rsidR="27F9E373" w:rsidRPr="7C84A48D">
        <w:rPr>
          <w:rFonts w:ascii="Times New Roman" w:eastAsia="Times New Roman" w:hAnsi="Times New Roman" w:cs="Times New Roman"/>
          <w:color w:val="000000" w:themeColor="text1"/>
          <w:sz w:val="24"/>
          <w:szCs w:val="24"/>
        </w:rPr>
        <w:t xml:space="preserve"> ei kasutata kütuse ega energiakandjana.</w:t>
      </w:r>
    </w:p>
    <w:p w14:paraId="6C00DB9B" w14:textId="77777777" w:rsidR="003414C6" w:rsidRDefault="003414C6" w:rsidP="00191349">
      <w:pPr>
        <w:spacing w:after="0" w:line="240" w:lineRule="auto"/>
        <w:jc w:val="both"/>
        <w:rPr>
          <w:rFonts w:ascii="Times New Roman" w:eastAsia="Times New Roman" w:hAnsi="Times New Roman" w:cs="Times New Roman"/>
          <w:color w:val="000000" w:themeColor="text1"/>
          <w:sz w:val="24"/>
          <w:szCs w:val="24"/>
        </w:rPr>
      </w:pPr>
    </w:p>
    <w:p w14:paraId="3C2D3CD1" w14:textId="643E1CEF" w:rsidR="002C1B06" w:rsidDel="003414C6" w:rsidRDefault="62D1FB39" w:rsidP="0019134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themeColor="text1"/>
          <w:sz w:val="24"/>
          <w:szCs w:val="24"/>
        </w:rPr>
        <w:t>Praegune põlevkivitööstus</w:t>
      </w:r>
      <w:r w:rsidRPr="00FB2501">
        <w:rPr>
          <w:rFonts w:ascii="Times New Roman" w:eastAsia="Times New Roman" w:hAnsi="Times New Roman" w:cs="Times New Roman"/>
          <w:color w:val="000000" w:themeColor="text1"/>
          <w:sz w:val="24"/>
          <w:szCs w:val="24"/>
        </w:rPr>
        <w:t xml:space="preserve"> põhjustab märkimisväärset keskkonnasaastet, s</w:t>
      </w:r>
      <w:r>
        <w:rPr>
          <w:rFonts w:ascii="Times New Roman" w:eastAsia="Times New Roman" w:hAnsi="Times New Roman" w:cs="Times New Roman"/>
          <w:color w:val="000000" w:themeColor="text1"/>
          <w:sz w:val="24"/>
          <w:szCs w:val="24"/>
        </w:rPr>
        <w:t>h</w:t>
      </w:r>
      <w:r w:rsidRPr="00FB2501">
        <w:rPr>
          <w:rFonts w:ascii="Times New Roman" w:eastAsia="Times New Roman" w:hAnsi="Times New Roman" w:cs="Times New Roman"/>
          <w:color w:val="000000" w:themeColor="text1"/>
          <w:sz w:val="24"/>
          <w:szCs w:val="24"/>
        </w:rPr>
        <w:t xml:space="preserve"> kasvuhoonegaaside heiteid, õhu- ja veereostust</w:t>
      </w:r>
      <w:r w:rsidR="3DA361A8">
        <w:rPr>
          <w:rFonts w:ascii="Times New Roman" w:eastAsia="Times New Roman" w:hAnsi="Times New Roman" w:cs="Times New Roman"/>
          <w:color w:val="000000" w:themeColor="text1"/>
          <w:sz w:val="24"/>
          <w:szCs w:val="24"/>
        </w:rPr>
        <w:t>. P</w:t>
      </w:r>
      <w:r>
        <w:rPr>
          <w:rFonts w:ascii="Times New Roman" w:eastAsia="Times New Roman" w:hAnsi="Times New Roman" w:cs="Times New Roman"/>
          <w:color w:val="000000" w:themeColor="text1"/>
          <w:sz w:val="24"/>
          <w:szCs w:val="24"/>
        </w:rPr>
        <w:t xml:space="preserve">õlevkivi põletamisel tekkivad saasteained mõjutavad negatiivselt inimeste tervist, põhjustades nt hingamisteede haigusi. </w:t>
      </w:r>
      <w:r w:rsidR="3DA361A8">
        <w:rPr>
          <w:rFonts w:ascii="Times New Roman" w:eastAsia="Times New Roman" w:hAnsi="Times New Roman" w:cs="Times New Roman"/>
          <w:color w:val="000000" w:themeColor="text1"/>
          <w:sz w:val="24"/>
          <w:szCs w:val="24"/>
        </w:rPr>
        <w:t>Lisaks sellele on energeetika ning koksi- ja naftatööstus kõige süsinikurikkama ekspordi lisandväärtusega, andes lisandväärtust vastavalt 236 ja 270 eur</w:t>
      </w:r>
      <w:r w:rsidR="4CCB4BDA">
        <w:rPr>
          <w:rFonts w:ascii="Times New Roman" w:eastAsia="Times New Roman" w:hAnsi="Times New Roman" w:cs="Times New Roman"/>
          <w:color w:val="000000" w:themeColor="text1"/>
          <w:sz w:val="24"/>
          <w:szCs w:val="24"/>
        </w:rPr>
        <w:t>ot</w:t>
      </w:r>
      <w:r w:rsidR="3DA361A8">
        <w:rPr>
          <w:rFonts w:ascii="Times New Roman" w:eastAsia="Times New Roman" w:hAnsi="Times New Roman" w:cs="Times New Roman"/>
          <w:color w:val="000000" w:themeColor="text1"/>
          <w:sz w:val="24"/>
          <w:szCs w:val="24"/>
        </w:rPr>
        <w:t>/t</w:t>
      </w:r>
      <w:r w:rsidR="4CCB4BDA">
        <w:rPr>
          <w:rFonts w:ascii="Times New Roman" w:eastAsia="Times New Roman" w:hAnsi="Times New Roman" w:cs="Times New Roman"/>
          <w:color w:val="000000" w:themeColor="text1"/>
          <w:sz w:val="24"/>
          <w:szCs w:val="24"/>
        </w:rPr>
        <w:t xml:space="preserve"> </w:t>
      </w:r>
      <w:r w:rsidR="3DA361A8">
        <w:rPr>
          <w:rFonts w:ascii="Times New Roman" w:eastAsia="Times New Roman" w:hAnsi="Times New Roman" w:cs="Times New Roman"/>
          <w:color w:val="000000" w:themeColor="text1"/>
          <w:sz w:val="24"/>
          <w:szCs w:val="24"/>
        </w:rPr>
        <w:t>CO</w:t>
      </w:r>
      <w:r w:rsidR="3DA361A8" w:rsidRPr="002C1B06">
        <w:rPr>
          <w:rFonts w:ascii="Times New Roman" w:eastAsia="Times New Roman" w:hAnsi="Times New Roman" w:cs="Times New Roman"/>
          <w:color w:val="000000" w:themeColor="text1"/>
          <w:sz w:val="24"/>
          <w:szCs w:val="24"/>
          <w:vertAlign w:val="subscript"/>
        </w:rPr>
        <w:t>2</w:t>
      </w:r>
      <w:r w:rsidR="3DA361A8">
        <w:rPr>
          <w:rFonts w:ascii="Times New Roman" w:eastAsia="Times New Roman" w:hAnsi="Times New Roman" w:cs="Times New Roman"/>
          <w:color w:val="000000" w:themeColor="text1"/>
          <w:sz w:val="24"/>
          <w:szCs w:val="24"/>
        </w:rPr>
        <w:t xml:space="preserve"> kohta, </w:t>
      </w:r>
      <w:r w:rsidR="3DA361A8" w:rsidRPr="003C0D0B">
        <w:rPr>
          <w:rFonts w:ascii="Times New Roman" w:eastAsia="Times New Roman" w:hAnsi="Times New Roman" w:cs="Times New Roman"/>
          <w:color w:val="000000" w:themeColor="text1"/>
          <w:sz w:val="24"/>
          <w:szCs w:val="24"/>
        </w:rPr>
        <w:t xml:space="preserve">arvestades </w:t>
      </w:r>
      <w:r w:rsidR="3DA361A8">
        <w:rPr>
          <w:rFonts w:ascii="Times New Roman" w:eastAsia="Times New Roman" w:hAnsi="Times New Roman" w:cs="Times New Roman"/>
          <w:color w:val="000000" w:themeColor="text1"/>
          <w:sz w:val="24"/>
          <w:szCs w:val="24"/>
        </w:rPr>
        <w:t xml:space="preserve">seejuures </w:t>
      </w:r>
      <w:r w:rsidR="3DA361A8" w:rsidRPr="003C0D0B">
        <w:rPr>
          <w:rFonts w:ascii="Times New Roman" w:eastAsia="Times New Roman" w:hAnsi="Times New Roman" w:cs="Times New Roman"/>
          <w:color w:val="000000" w:themeColor="text1"/>
          <w:sz w:val="24"/>
          <w:szCs w:val="24"/>
        </w:rPr>
        <w:t>ka tarneahela mõj</w:t>
      </w:r>
      <w:r w:rsidR="3DA361A8">
        <w:rPr>
          <w:rFonts w:ascii="Times New Roman" w:eastAsia="Times New Roman" w:hAnsi="Times New Roman" w:cs="Times New Roman"/>
          <w:color w:val="000000" w:themeColor="text1"/>
          <w:sz w:val="24"/>
          <w:szCs w:val="24"/>
        </w:rPr>
        <w:t xml:space="preserve">u. </w:t>
      </w:r>
      <w:r w:rsidR="1C2F40EE" w:rsidRPr="5D9BDF1F">
        <w:rPr>
          <w:rFonts w:ascii="Times New Roman" w:eastAsia="Times New Roman" w:hAnsi="Times New Roman" w:cs="Times New Roman"/>
          <w:color w:val="000000" w:themeColor="text1"/>
          <w:sz w:val="24"/>
          <w:szCs w:val="24"/>
        </w:rPr>
        <w:t xml:space="preserve">Töötlevas tööstuse </w:t>
      </w:r>
      <w:r w:rsidR="77B50BCE" w:rsidRPr="5D9BDF1F">
        <w:rPr>
          <w:rFonts w:ascii="Times New Roman" w:eastAsia="Times New Roman" w:hAnsi="Times New Roman" w:cs="Times New Roman"/>
          <w:color w:val="000000" w:themeColor="text1"/>
          <w:sz w:val="24"/>
          <w:szCs w:val="24"/>
        </w:rPr>
        <w:t>varieerub</w:t>
      </w:r>
      <w:r w:rsidR="20847D62" w:rsidRPr="5D9BDF1F">
        <w:rPr>
          <w:rFonts w:ascii="Times New Roman" w:eastAsia="Times New Roman" w:hAnsi="Times New Roman" w:cs="Times New Roman"/>
          <w:color w:val="000000" w:themeColor="text1"/>
          <w:sz w:val="24"/>
          <w:szCs w:val="24"/>
        </w:rPr>
        <w:t xml:space="preserve"> see näitaja </w:t>
      </w:r>
      <w:r w:rsidR="20847D62" w:rsidRPr="2B2CB921">
        <w:rPr>
          <w:rFonts w:ascii="Times New Roman" w:eastAsia="Times New Roman" w:hAnsi="Times New Roman" w:cs="Times New Roman"/>
          <w:i/>
          <w:iCs/>
          <w:color w:val="000000" w:themeColor="text1"/>
          <w:sz w:val="24"/>
          <w:szCs w:val="24"/>
        </w:rPr>
        <w:t>ca</w:t>
      </w:r>
      <w:r w:rsidR="77B50BCE" w:rsidRPr="5D9BDF1F">
        <w:rPr>
          <w:rFonts w:ascii="Times New Roman" w:eastAsia="Times New Roman" w:hAnsi="Times New Roman" w:cs="Times New Roman"/>
          <w:color w:val="000000" w:themeColor="text1"/>
          <w:sz w:val="24"/>
          <w:szCs w:val="24"/>
        </w:rPr>
        <w:t xml:space="preserve"> 100</w:t>
      </w:r>
      <w:r w:rsidR="62576460" w:rsidRPr="5D9BDF1F">
        <w:rPr>
          <w:rFonts w:ascii="Times New Roman" w:eastAsia="Times New Roman" w:hAnsi="Times New Roman" w:cs="Times New Roman"/>
          <w:color w:val="000000" w:themeColor="text1"/>
          <w:sz w:val="24"/>
          <w:szCs w:val="24"/>
        </w:rPr>
        <w:t>0</w:t>
      </w:r>
      <w:r w:rsidR="4CCB4BDA">
        <w:rPr>
          <w:rFonts w:ascii="Times New Roman" w:eastAsia="Times New Roman" w:hAnsi="Times New Roman" w:cs="Times New Roman"/>
          <w:color w:val="000000" w:themeColor="text1"/>
          <w:sz w:val="24"/>
          <w:szCs w:val="24"/>
        </w:rPr>
        <w:t>–</w:t>
      </w:r>
      <w:r w:rsidR="20847D62" w:rsidRPr="5D9BDF1F">
        <w:rPr>
          <w:rFonts w:ascii="Times New Roman" w:eastAsia="Times New Roman" w:hAnsi="Times New Roman" w:cs="Times New Roman"/>
          <w:color w:val="000000" w:themeColor="text1"/>
          <w:sz w:val="24"/>
          <w:szCs w:val="24"/>
        </w:rPr>
        <w:t>5000 euro</w:t>
      </w:r>
      <w:r w:rsidR="7BFA269D" w:rsidRPr="5D9BDF1F">
        <w:rPr>
          <w:rFonts w:ascii="Times New Roman" w:eastAsia="Times New Roman" w:hAnsi="Times New Roman" w:cs="Times New Roman"/>
          <w:color w:val="000000" w:themeColor="text1"/>
          <w:sz w:val="24"/>
          <w:szCs w:val="24"/>
        </w:rPr>
        <w:t xml:space="preserve"> vahel</w:t>
      </w:r>
      <w:r w:rsidR="61A93707" w:rsidRPr="5D9BDF1F">
        <w:rPr>
          <w:rFonts w:ascii="Times New Roman" w:eastAsia="Times New Roman" w:hAnsi="Times New Roman" w:cs="Times New Roman"/>
          <w:color w:val="000000" w:themeColor="text1"/>
          <w:sz w:val="24"/>
          <w:szCs w:val="24"/>
        </w:rPr>
        <w:t xml:space="preserve"> ja teenussektori kõrgema lisandväärtusega harudes ulatub </w:t>
      </w:r>
      <w:r w:rsidR="4B7E879B" w:rsidRPr="5D9BDF1F">
        <w:rPr>
          <w:rFonts w:ascii="Times New Roman" w:eastAsia="Times New Roman" w:hAnsi="Times New Roman" w:cs="Times New Roman"/>
          <w:color w:val="000000" w:themeColor="text1"/>
          <w:sz w:val="24"/>
          <w:szCs w:val="24"/>
        </w:rPr>
        <w:t>eksp</w:t>
      </w:r>
      <w:r w:rsidR="08630BE7" w:rsidRPr="5D9BDF1F">
        <w:rPr>
          <w:rFonts w:ascii="Times New Roman" w:eastAsia="Times New Roman" w:hAnsi="Times New Roman" w:cs="Times New Roman"/>
          <w:color w:val="000000" w:themeColor="text1"/>
          <w:sz w:val="24"/>
          <w:szCs w:val="24"/>
        </w:rPr>
        <w:t>ordi lisandväärtus</w:t>
      </w:r>
      <w:r w:rsidR="37D38FCF" w:rsidRPr="5D9BDF1F">
        <w:rPr>
          <w:rFonts w:ascii="Times New Roman" w:eastAsia="Times New Roman" w:hAnsi="Times New Roman" w:cs="Times New Roman"/>
          <w:color w:val="000000" w:themeColor="text1"/>
          <w:sz w:val="24"/>
          <w:szCs w:val="24"/>
        </w:rPr>
        <w:t xml:space="preserve"> ligi 30 000</w:t>
      </w:r>
      <w:r w:rsidR="08630BE7" w:rsidRPr="5D9BDF1F">
        <w:rPr>
          <w:rFonts w:ascii="Times New Roman" w:eastAsia="Times New Roman" w:hAnsi="Times New Roman" w:cs="Times New Roman"/>
          <w:color w:val="000000" w:themeColor="text1"/>
          <w:sz w:val="24"/>
          <w:szCs w:val="24"/>
        </w:rPr>
        <w:t xml:space="preserve"> </w:t>
      </w:r>
      <w:r w:rsidR="7F07650B" w:rsidRPr="630ECEC8">
        <w:rPr>
          <w:rFonts w:ascii="Times New Roman" w:eastAsia="Times New Roman" w:hAnsi="Times New Roman" w:cs="Times New Roman"/>
          <w:color w:val="000000" w:themeColor="text1"/>
          <w:sz w:val="24"/>
          <w:szCs w:val="24"/>
        </w:rPr>
        <w:t>eur</w:t>
      </w:r>
      <w:r w:rsidR="4CCB4BDA">
        <w:rPr>
          <w:rFonts w:ascii="Times New Roman" w:eastAsia="Times New Roman" w:hAnsi="Times New Roman" w:cs="Times New Roman"/>
          <w:color w:val="000000" w:themeColor="text1"/>
          <w:sz w:val="24"/>
          <w:szCs w:val="24"/>
        </w:rPr>
        <w:t>oni</w:t>
      </w:r>
      <w:r w:rsidR="7F07650B" w:rsidRPr="5D9BDF1F">
        <w:rPr>
          <w:rFonts w:ascii="Times New Roman" w:eastAsia="Times New Roman" w:hAnsi="Times New Roman" w:cs="Times New Roman"/>
          <w:color w:val="000000" w:themeColor="text1"/>
          <w:sz w:val="24"/>
          <w:szCs w:val="24"/>
        </w:rPr>
        <w:t>/t</w:t>
      </w:r>
      <w:r w:rsidR="4CCB4BDA">
        <w:rPr>
          <w:rFonts w:ascii="Times New Roman" w:eastAsia="Times New Roman" w:hAnsi="Times New Roman" w:cs="Times New Roman"/>
          <w:color w:val="000000" w:themeColor="text1"/>
          <w:sz w:val="24"/>
          <w:szCs w:val="24"/>
        </w:rPr>
        <w:t xml:space="preserve"> </w:t>
      </w:r>
      <w:r w:rsidR="7F07650B" w:rsidRPr="5D9BDF1F">
        <w:rPr>
          <w:rFonts w:ascii="Times New Roman" w:eastAsia="Times New Roman" w:hAnsi="Times New Roman" w:cs="Times New Roman"/>
          <w:color w:val="000000" w:themeColor="text1"/>
          <w:sz w:val="24"/>
          <w:szCs w:val="24"/>
        </w:rPr>
        <w:t>CO</w:t>
      </w:r>
      <w:r w:rsidR="7F07650B" w:rsidRPr="5D9BDF1F">
        <w:rPr>
          <w:rFonts w:ascii="Times New Roman" w:eastAsia="Times New Roman" w:hAnsi="Times New Roman" w:cs="Times New Roman"/>
          <w:color w:val="000000" w:themeColor="text1"/>
          <w:sz w:val="24"/>
          <w:szCs w:val="24"/>
          <w:vertAlign w:val="subscript"/>
        </w:rPr>
        <w:t>2</w:t>
      </w:r>
      <w:r w:rsidR="7EB3EF13">
        <w:rPr>
          <w:rFonts w:ascii="Times New Roman" w:eastAsia="Times New Roman" w:hAnsi="Times New Roman" w:cs="Times New Roman"/>
          <w:color w:val="000000" w:themeColor="text1"/>
          <w:sz w:val="24"/>
          <w:szCs w:val="24"/>
        </w:rPr>
        <w:t>.</w:t>
      </w:r>
      <w:r w:rsidR="001C0829">
        <w:rPr>
          <w:rStyle w:val="Allmrkuseviide"/>
          <w:rFonts w:ascii="Times New Roman" w:eastAsia="Times New Roman" w:hAnsi="Times New Roman" w:cs="Times New Roman"/>
          <w:color w:val="000000" w:themeColor="text1"/>
          <w:sz w:val="24"/>
          <w:szCs w:val="24"/>
        </w:rPr>
        <w:footnoteReference w:id="34"/>
      </w:r>
      <w:r w:rsidR="084D9A1C">
        <w:rPr>
          <w:rFonts w:ascii="Times New Roman" w:eastAsia="Times New Roman" w:hAnsi="Times New Roman" w:cs="Times New Roman"/>
          <w:sz w:val="24"/>
          <w:szCs w:val="24"/>
        </w:rPr>
        <w:t xml:space="preserve"> </w:t>
      </w:r>
      <w:r w:rsidR="24847314" w:rsidRPr="2B2CB921">
        <w:rPr>
          <w:rFonts w:ascii="Times New Roman" w:eastAsia="Times New Roman" w:hAnsi="Times New Roman" w:cs="Times New Roman"/>
          <w:sz w:val="24"/>
          <w:szCs w:val="24"/>
        </w:rPr>
        <w:t>Kuna e</w:t>
      </w:r>
      <w:r w:rsidR="32087F45" w:rsidRPr="2B2CB921">
        <w:rPr>
          <w:rFonts w:ascii="Times New Roman" w:eastAsia="Times New Roman" w:hAnsi="Times New Roman" w:cs="Times New Roman"/>
          <w:sz w:val="24"/>
          <w:szCs w:val="24"/>
        </w:rPr>
        <w:t>elnõukohase</w:t>
      </w:r>
      <w:r w:rsidR="16E5EF51" w:rsidRPr="2B2CB921">
        <w:rPr>
          <w:rFonts w:ascii="Times New Roman" w:eastAsia="Times New Roman" w:hAnsi="Times New Roman" w:cs="Times New Roman"/>
          <w:sz w:val="24"/>
          <w:szCs w:val="24"/>
        </w:rPr>
        <w:t xml:space="preserve"> seaduse </w:t>
      </w:r>
      <w:r w:rsidR="661FD974" w:rsidRPr="2B2CB921">
        <w:rPr>
          <w:rFonts w:ascii="Times New Roman" w:eastAsia="Times New Roman" w:hAnsi="Times New Roman" w:cs="Times New Roman"/>
          <w:sz w:val="24"/>
          <w:szCs w:val="24"/>
        </w:rPr>
        <w:t xml:space="preserve">§ 29 lg 5 </w:t>
      </w:r>
      <w:r w:rsidR="16E5EF51" w:rsidRPr="2B2CB921">
        <w:rPr>
          <w:rFonts w:ascii="Times New Roman" w:eastAsia="Times New Roman" w:hAnsi="Times New Roman" w:cs="Times New Roman"/>
          <w:sz w:val="24"/>
          <w:szCs w:val="24"/>
        </w:rPr>
        <w:t xml:space="preserve">rakendamiseks on  vaja muuta  </w:t>
      </w:r>
      <w:proofErr w:type="spellStart"/>
      <w:r w:rsidR="16E5EF51" w:rsidRPr="2B2CB921">
        <w:rPr>
          <w:rFonts w:ascii="Times New Roman" w:eastAsia="Times New Roman" w:hAnsi="Times New Roman" w:cs="Times New Roman"/>
          <w:sz w:val="24"/>
          <w:szCs w:val="24"/>
        </w:rPr>
        <w:t>MaaPSi</w:t>
      </w:r>
      <w:proofErr w:type="spellEnd"/>
      <w:r w:rsidR="16E5EF51" w:rsidRPr="2B2CB921">
        <w:rPr>
          <w:rFonts w:ascii="Times New Roman" w:eastAsia="Times New Roman" w:hAnsi="Times New Roman" w:cs="Times New Roman"/>
          <w:sz w:val="24"/>
          <w:szCs w:val="24"/>
        </w:rPr>
        <w:t>, mis sätestab konkreetsemad nõuded kaevandamislubade andmisele</w:t>
      </w:r>
      <w:r w:rsidR="140D3681" w:rsidRPr="2B2CB921">
        <w:rPr>
          <w:rFonts w:ascii="Times New Roman" w:eastAsia="Times New Roman" w:hAnsi="Times New Roman" w:cs="Times New Roman"/>
          <w:sz w:val="24"/>
          <w:szCs w:val="24"/>
        </w:rPr>
        <w:t xml:space="preserve">, </w:t>
      </w:r>
      <w:r w:rsidR="1AB487F8" w:rsidRPr="2B2CB921">
        <w:rPr>
          <w:rFonts w:ascii="Times New Roman" w:eastAsia="Times New Roman" w:hAnsi="Times New Roman" w:cs="Times New Roman"/>
          <w:sz w:val="24"/>
          <w:szCs w:val="24"/>
        </w:rPr>
        <w:t>siis selle sätte jõustumistähtaeg on</w:t>
      </w:r>
      <w:r w:rsidR="140D3681" w:rsidRPr="2B2CB921">
        <w:rPr>
          <w:rFonts w:ascii="Times New Roman" w:eastAsia="Times New Roman" w:hAnsi="Times New Roman" w:cs="Times New Roman"/>
          <w:sz w:val="24"/>
          <w:szCs w:val="24"/>
        </w:rPr>
        <w:t xml:space="preserve"> 1. jaanuari</w:t>
      </w:r>
      <w:r w:rsidR="4FF47048" w:rsidRPr="2B2CB921">
        <w:rPr>
          <w:rFonts w:ascii="Times New Roman" w:eastAsia="Times New Roman" w:hAnsi="Times New Roman" w:cs="Times New Roman"/>
          <w:sz w:val="24"/>
          <w:szCs w:val="24"/>
        </w:rPr>
        <w:t>l</w:t>
      </w:r>
      <w:r w:rsidR="140D3681" w:rsidRPr="2B2CB921">
        <w:rPr>
          <w:rFonts w:ascii="Times New Roman" w:eastAsia="Times New Roman" w:hAnsi="Times New Roman" w:cs="Times New Roman"/>
          <w:sz w:val="24"/>
          <w:szCs w:val="24"/>
        </w:rPr>
        <w:t xml:space="preserve"> 2026</w:t>
      </w:r>
      <w:r w:rsidR="31B6198F" w:rsidRPr="2B2CB921">
        <w:rPr>
          <w:rFonts w:ascii="Times New Roman" w:eastAsia="Times New Roman" w:hAnsi="Times New Roman" w:cs="Times New Roman"/>
          <w:sz w:val="24"/>
          <w:szCs w:val="24"/>
        </w:rPr>
        <w:t>, selleks, et jõuaks</w:t>
      </w:r>
      <w:r w:rsidR="0573C2B4" w:rsidRPr="2B2CB921">
        <w:rPr>
          <w:rFonts w:ascii="Times New Roman" w:eastAsia="Times New Roman" w:hAnsi="Times New Roman" w:cs="Times New Roman"/>
          <w:sz w:val="24"/>
          <w:szCs w:val="24"/>
        </w:rPr>
        <w:t xml:space="preserve"> vajalikud </w:t>
      </w:r>
      <w:proofErr w:type="spellStart"/>
      <w:r w:rsidR="0573C2B4" w:rsidRPr="2B2CB921">
        <w:rPr>
          <w:rFonts w:ascii="Times New Roman" w:eastAsia="Times New Roman" w:hAnsi="Times New Roman" w:cs="Times New Roman"/>
          <w:sz w:val="24"/>
          <w:szCs w:val="24"/>
        </w:rPr>
        <w:t>MaapSi</w:t>
      </w:r>
      <w:proofErr w:type="spellEnd"/>
      <w:r w:rsidR="0573C2B4" w:rsidRPr="2B2CB921">
        <w:rPr>
          <w:rFonts w:ascii="Times New Roman" w:eastAsia="Times New Roman" w:hAnsi="Times New Roman" w:cs="Times New Roman"/>
          <w:sz w:val="24"/>
          <w:szCs w:val="24"/>
        </w:rPr>
        <w:t xml:space="preserve"> muudatused välja töötada ja jõustada</w:t>
      </w:r>
      <w:r w:rsidR="16E5EF51" w:rsidRPr="2B2CB921">
        <w:rPr>
          <w:rFonts w:ascii="Times New Roman" w:eastAsia="Times New Roman" w:hAnsi="Times New Roman" w:cs="Times New Roman"/>
          <w:sz w:val="24"/>
          <w:szCs w:val="24"/>
        </w:rPr>
        <w:t>.</w:t>
      </w:r>
    </w:p>
    <w:p w14:paraId="5DFB9318" w14:textId="77777777" w:rsidR="005A40F6" w:rsidRPr="00191349" w:rsidRDefault="005A40F6" w:rsidP="00191349">
      <w:pPr>
        <w:spacing w:after="0" w:line="240" w:lineRule="auto"/>
        <w:jc w:val="both"/>
        <w:rPr>
          <w:rFonts w:ascii="Times New Roman" w:eastAsia="Times New Roman" w:hAnsi="Times New Roman" w:cs="Times New Roman"/>
          <w:sz w:val="24"/>
          <w:szCs w:val="24"/>
          <w:highlight w:val="yellow"/>
        </w:rPr>
      </w:pPr>
    </w:p>
    <w:p w14:paraId="5AD855F7" w14:textId="4424C40D" w:rsidR="36927B21" w:rsidRDefault="255A99DA" w:rsidP="00191349">
      <w:pPr>
        <w:spacing w:after="0" w:line="240" w:lineRule="auto"/>
        <w:jc w:val="both"/>
        <w:rPr>
          <w:rFonts w:ascii="Times New Roman" w:eastAsia="Times New Roman" w:hAnsi="Times New Roman" w:cs="Times New Roman"/>
          <w:sz w:val="24"/>
          <w:szCs w:val="24"/>
        </w:rPr>
      </w:pPr>
      <w:r w:rsidRPr="316B644D">
        <w:rPr>
          <w:rFonts w:ascii="Times New Roman" w:eastAsia="Times New Roman" w:hAnsi="Times New Roman" w:cs="Times New Roman"/>
          <w:sz w:val="24"/>
          <w:szCs w:val="24"/>
        </w:rPr>
        <w:t>Eesmärkide täitmiseks on Kliimaministeeriumi hinnangul vaja rakendada lisaks olemasolevatele meetmetele järgmisi tegevusi:</w:t>
      </w:r>
    </w:p>
    <w:p w14:paraId="161D6EF1" w14:textId="5C533724" w:rsidR="36927B21" w:rsidRDefault="1893B2BC" w:rsidP="00191349">
      <w:pPr>
        <w:pStyle w:val="Loendilik"/>
        <w:numPr>
          <w:ilvl w:val="0"/>
          <w:numId w:val="17"/>
        </w:numPr>
        <w:spacing w:after="0" w:line="240" w:lineRule="auto"/>
        <w:jc w:val="both"/>
        <w:rPr>
          <w:rFonts w:ascii="Times New Roman" w:eastAsia="Times New Roman" w:hAnsi="Times New Roman" w:cs="Times New Roman"/>
          <w:sz w:val="24"/>
          <w:szCs w:val="24"/>
        </w:rPr>
      </w:pPr>
      <w:r w:rsidRPr="39A9B226">
        <w:rPr>
          <w:rFonts w:ascii="Times New Roman" w:eastAsia="Times New Roman" w:hAnsi="Times New Roman" w:cs="Times New Roman"/>
          <w:sz w:val="24"/>
          <w:szCs w:val="24"/>
        </w:rPr>
        <w:t>p</w:t>
      </w:r>
      <w:r w:rsidR="72F0FDEC" w:rsidRPr="39A9B226">
        <w:rPr>
          <w:rFonts w:ascii="Times New Roman" w:eastAsia="Times New Roman" w:hAnsi="Times New Roman" w:cs="Times New Roman"/>
          <w:sz w:val="24"/>
          <w:szCs w:val="24"/>
        </w:rPr>
        <w:t xml:space="preserve">õlevkivist </w:t>
      </w:r>
      <w:r w:rsidR="5CB7B3CE" w:rsidRPr="39A9B226">
        <w:rPr>
          <w:rFonts w:ascii="Times New Roman" w:eastAsia="Times New Roman" w:hAnsi="Times New Roman" w:cs="Times New Roman"/>
          <w:sz w:val="24"/>
          <w:szCs w:val="24"/>
        </w:rPr>
        <w:t>fossiilsete energiakandjate tootmi</w:t>
      </w:r>
      <w:r w:rsidR="6A21641A" w:rsidRPr="39A9B226">
        <w:rPr>
          <w:rFonts w:ascii="Times New Roman" w:eastAsia="Times New Roman" w:hAnsi="Times New Roman" w:cs="Times New Roman"/>
          <w:sz w:val="24"/>
          <w:szCs w:val="24"/>
        </w:rPr>
        <w:t>se lõpetamine</w:t>
      </w:r>
      <w:r w:rsidR="6A48E1D3" w:rsidRPr="39A9B226">
        <w:rPr>
          <w:rFonts w:ascii="Times New Roman" w:eastAsia="Times New Roman" w:hAnsi="Times New Roman" w:cs="Times New Roman"/>
          <w:sz w:val="24"/>
          <w:szCs w:val="24"/>
        </w:rPr>
        <w:t>;</w:t>
      </w:r>
    </w:p>
    <w:p w14:paraId="02AB0038" w14:textId="599194FA" w:rsidR="7C9F577B" w:rsidRDefault="33982933" w:rsidP="00191349">
      <w:pPr>
        <w:pStyle w:val="Loendilik"/>
        <w:numPr>
          <w:ilvl w:val="0"/>
          <w:numId w:val="17"/>
        </w:numPr>
        <w:spacing w:after="0" w:line="240" w:lineRule="auto"/>
        <w:jc w:val="both"/>
        <w:rPr>
          <w:rFonts w:ascii="Times New Roman" w:eastAsia="Times New Roman" w:hAnsi="Times New Roman" w:cs="Times New Roman"/>
          <w:sz w:val="24"/>
          <w:szCs w:val="24"/>
        </w:rPr>
      </w:pPr>
      <w:r w:rsidRPr="630ECEC8">
        <w:rPr>
          <w:rFonts w:ascii="Times New Roman" w:eastAsia="Times New Roman" w:hAnsi="Times New Roman" w:cs="Times New Roman"/>
          <w:sz w:val="24"/>
          <w:szCs w:val="24"/>
        </w:rPr>
        <w:t xml:space="preserve">maagaasi järkjärguline asendamine </w:t>
      </w:r>
      <w:proofErr w:type="spellStart"/>
      <w:r w:rsidRPr="630ECEC8">
        <w:rPr>
          <w:rFonts w:ascii="Times New Roman" w:eastAsia="Times New Roman" w:hAnsi="Times New Roman" w:cs="Times New Roman"/>
          <w:sz w:val="24"/>
          <w:szCs w:val="24"/>
        </w:rPr>
        <w:t>biometaani</w:t>
      </w:r>
      <w:proofErr w:type="spellEnd"/>
      <w:r w:rsidR="1BE900F7" w:rsidRPr="630ECEC8">
        <w:rPr>
          <w:rFonts w:ascii="Times New Roman" w:eastAsia="Times New Roman" w:hAnsi="Times New Roman" w:cs="Times New Roman"/>
          <w:sz w:val="24"/>
          <w:szCs w:val="24"/>
        </w:rPr>
        <w:t>, vesiniku</w:t>
      </w:r>
      <w:r w:rsidRPr="630ECEC8">
        <w:rPr>
          <w:rFonts w:ascii="Times New Roman" w:eastAsia="Times New Roman" w:hAnsi="Times New Roman" w:cs="Times New Roman"/>
          <w:sz w:val="24"/>
          <w:szCs w:val="24"/>
        </w:rPr>
        <w:t xml:space="preserve"> </w:t>
      </w:r>
      <w:r w:rsidR="60236805" w:rsidRPr="630ECEC8">
        <w:rPr>
          <w:rFonts w:ascii="Times New Roman" w:eastAsia="Times New Roman" w:hAnsi="Times New Roman" w:cs="Times New Roman"/>
          <w:sz w:val="24"/>
          <w:szCs w:val="24"/>
        </w:rPr>
        <w:t xml:space="preserve">või muude vähese heitega </w:t>
      </w:r>
      <w:r w:rsidR="724AC336" w:rsidRPr="630ECEC8">
        <w:rPr>
          <w:rFonts w:ascii="Times New Roman" w:eastAsia="Times New Roman" w:hAnsi="Times New Roman" w:cs="Times New Roman"/>
          <w:sz w:val="24"/>
          <w:szCs w:val="24"/>
        </w:rPr>
        <w:t xml:space="preserve">ning kliimaneutraalsete </w:t>
      </w:r>
      <w:r w:rsidR="60236805" w:rsidRPr="630ECEC8">
        <w:rPr>
          <w:rFonts w:ascii="Times New Roman" w:eastAsia="Times New Roman" w:hAnsi="Times New Roman" w:cs="Times New Roman"/>
          <w:sz w:val="24"/>
          <w:szCs w:val="24"/>
        </w:rPr>
        <w:t>kütustega</w:t>
      </w:r>
      <w:r w:rsidRPr="630ECEC8">
        <w:rPr>
          <w:rFonts w:ascii="Times New Roman" w:eastAsia="Times New Roman" w:hAnsi="Times New Roman" w:cs="Times New Roman"/>
          <w:sz w:val="24"/>
          <w:szCs w:val="24"/>
        </w:rPr>
        <w:t xml:space="preserve"> töötlevas tööstuses</w:t>
      </w:r>
      <w:r w:rsidR="557AE38B" w:rsidRPr="630ECEC8">
        <w:rPr>
          <w:rFonts w:ascii="Times New Roman" w:eastAsia="Times New Roman" w:hAnsi="Times New Roman" w:cs="Times New Roman"/>
          <w:sz w:val="24"/>
          <w:szCs w:val="24"/>
        </w:rPr>
        <w:t>;</w:t>
      </w:r>
    </w:p>
    <w:p w14:paraId="09FE2277" w14:textId="14DA9567" w:rsidR="7C9F577B" w:rsidRDefault="6C15B241" w:rsidP="00191349">
      <w:pPr>
        <w:pStyle w:val="Loendilik"/>
        <w:numPr>
          <w:ilvl w:val="0"/>
          <w:numId w:val="17"/>
        </w:numPr>
        <w:spacing w:after="0" w:line="240" w:lineRule="auto"/>
        <w:jc w:val="both"/>
        <w:rPr>
          <w:rFonts w:ascii="Times New Roman" w:eastAsia="Times New Roman" w:hAnsi="Times New Roman" w:cs="Times New Roman"/>
          <w:sz w:val="24"/>
          <w:szCs w:val="24"/>
        </w:rPr>
      </w:pPr>
      <w:r w:rsidRPr="316B644D">
        <w:rPr>
          <w:rFonts w:ascii="Times New Roman" w:eastAsia="Times New Roman" w:hAnsi="Times New Roman" w:cs="Times New Roman"/>
          <w:sz w:val="24"/>
          <w:szCs w:val="24"/>
        </w:rPr>
        <w:t>i</w:t>
      </w:r>
      <w:r w:rsidR="255A99DA" w:rsidRPr="316B644D">
        <w:rPr>
          <w:rFonts w:ascii="Times New Roman" w:eastAsia="Times New Roman" w:hAnsi="Times New Roman" w:cs="Times New Roman"/>
          <w:sz w:val="24"/>
          <w:szCs w:val="24"/>
        </w:rPr>
        <w:t>nvesteeringu</w:t>
      </w:r>
      <w:r w:rsidR="7897807C" w:rsidRPr="316B644D">
        <w:rPr>
          <w:rFonts w:ascii="Times New Roman" w:eastAsia="Times New Roman" w:hAnsi="Times New Roman" w:cs="Times New Roman"/>
          <w:sz w:val="24"/>
          <w:szCs w:val="24"/>
        </w:rPr>
        <w:t>te</w:t>
      </w:r>
      <w:r w:rsidR="255A99DA" w:rsidRPr="316B644D">
        <w:rPr>
          <w:rFonts w:ascii="Times New Roman" w:eastAsia="Times New Roman" w:hAnsi="Times New Roman" w:cs="Times New Roman"/>
          <w:sz w:val="24"/>
          <w:szCs w:val="24"/>
        </w:rPr>
        <w:t xml:space="preserve"> </w:t>
      </w:r>
      <w:r w:rsidR="7897807C" w:rsidRPr="316B644D">
        <w:rPr>
          <w:rFonts w:ascii="Times New Roman" w:eastAsia="Times New Roman" w:hAnsi="Times New Roman" w:cs="Times New Roman"/>
          <w:sz w:val="24"/>
          <w:szCs w:val="24"/>
        </w:rPr>
        <w:t xml:space="preserve">toetamine </w:t>
      </w:r>
      <w:r w:rsidR="255A99DA" w:rsidRPr="316B644D">
        <w:rPr>
          <w:rFonts w:ascii="Times New Roman" w:eastAsia="Times New Roman" w:hAnsi="Times New Roman" w:cs="Times New Roman"/>
          <w:sz w:val="24"/>
          <w:szCs w:val="24"/>
        </w:rPr>
        <w:t>uute tehnoloogiate kasutuselevõtuks</w:t>
      </w:r>
      <w:r w:rsidR="7B644467" w:rsidRPr="316B644D">
        <w:rPr>
          <w:rFonts w:ascii="Times New Roman" w:eastAsia="Times New Roman" w:hAnsi="Times New Roman" w:cs="Times New Roman"/>
          <w:sz w:val="24"/>
          <w:szCs w:val="24"/>
        </w:rPr>
        <w:t>.</w:t>
      </w:r>
    </w:p>
    <w:p w14:paraId="6C85AA78" w14:textId="4DE9466B" w:rsidR="2E58FE64" w:rsidRDefault="2E58FE64" w:rsidP="00191349">
      <w:pPr>
        <w:spacing w:after="0" w:line="240" w:lineRule="auto"/>
        <w:jc w:val="both"/>
        <w:rPr>
          <w:rFonts w:ascii="Times New Roman" w:eastAsia="Times New Roman" w:hAnsi="Times New Roman" w:cs="Times New Roman"/>
          <w:sz w:val="24"/>
          <w:szCs w:val="24"/>
        </w:rPr>
      </w:pPr>
    </w:p>
    <w:p w14:paraId="7D983513" w14:textId="50516E9B" w:rsidR="59FDBF91" w:rsidRDefault="59FDBF91" w:rsidP="00191349">
      <w:pPr>
        <w:spacing w:line="240" w:lineRule="auto"/>
        <w:jc w:val="both"/>
        <w:rPr>
          <w:rFonts w:ascii="Times New Roman" w:eastAsia="Times New Roman" w:hAnsi="Times New Roman" w:cs="Times New Roman"/>
          <w:sz w:val="24"/>
          <w:szCs w:val="24"/>
        </w:rPr>
      </w:pPr>
      <w:r w:rsidRPr="7410B2A3">
        <w:rPr>
          <w:rFonts w:ascii="Times New Roman" w:eastAsia="Times New Roman" w:hAnsi="Times New Roman" w:cs="Times New Roman"/>
          <w:sz w:val="24"/>
          <w:szCs w:val="24"/>
        </w:rPr>
        <w:t>Olemasolevate ja lisameetmete maht, kasvuhoonegaaside heite vähendamise potentsiaal ja rakendamise eest vastutav sektor on esitatud allolevas tabelis.</w:t>
      </w:r>
    </w:p>
    <w:p w14:paraId="744E1356" w14:textId="578F3D3A" w:rsidR="00036115" w:rsidRDefault="00036115" w:rsidP="00036115">
      <w:pPr>
        <w:pStyle w:val="Pealdis"/>
        <w:keepNext/>
      </w:pPr>
      <w:r>
        <w:t xml:space="preserve">Tabel </w:t>
      </w:r>
      <w:r>
        <w:fldChar w:fldCharType="begin"/>
      </w:r>
      <w:r>
        <w:instrText xml:space="preserve"> SEQ Tabel \* ARABIC </w:instrText>
      </w:r>
      <w:r>
        <w:fldChar w:fldCharType="separate"/>
      </w:r>
      <w:r>
        <w:rPr>
          <w:noProof/>
        </w:rPr>
        <w:t>4</w:t>
      </w:r>
      <w:r>
        <w:fldChar w:fldCharType="end"/>
      </w:r>
      <w:r w:rsidRPr="00B721B0">
        <w:t>. Olemasolevad ja lisameetmed tööstussektori kasvuhoonegaaside heite vähendamiseks.</w:t>
      </w:r>
    </w:p>
    <w:tbl>
      <w:tblPr>
        <w:tblStyle w:val="Kontuurtabel"/>
        <w:tblW w:w="8781"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845"/>
        <w:gridCol w:w="1408"/>
        <w:gridCol w:w="1559"/>
        <w:gridCol w:w="1701"/>
        <w:gridCol w:w="2268"/>
      </w:tblGrid>
      <w:tr w:rsidR="00873F23" w14:paraId="52425FD2" w14:textId="77777777" w:rsidTr="6358098D">
        <w:trPr>
          <w:trHeight w:val="300"/>
        </w:trPr>
        <w:tc>
          <w:tcPr>
            <w:tcW w:w="1845" w:type="dxa"/>
            <w:vMerge w:val="restart"/>
            <w:tcBorders>
              <w:top w:val="single" w:sz="6" w:space="0" w:color="5B9BD5" w:themeColor="accent5"/>
              <w:left w:val="single" w:sz="6" w:space="0" w:color="5B9BD5" w:themeColor="accent5"/>
              <w:bottom w:val="single" w:sz="6" w:space="0" w:color="5B9BD5" w:themeColor="accent5"/>
              <w:right w:val="single" w:sz="6" w:space="0" w:color="5B9BD5" w:themeColor="accent5"/>
            </w:tcBorders>
            <w:shd w:val="clear" w:color="auto" w:fill="F2F2F2" w:themeFill="background1" w:themeFillShade="F2"/>
            <w:tcMar>
              <w:left w:w="135" w:type="dxa"/>
              <w:right w:w="135" w:type="dxa"/>
            </w:tcMar>
            <w:vAlign w:val="center"/>
          </w:tcPr>
          <w:p w14:paraId="6CC9C0CE" w14:textId="21ABE208" w:rsidR="182FC7C6" w:rsidRDefault="5673FE8A" w:rsidP="00191349">
            <w:pPr>
              <w:spacing w:after="180"/>
              <w:jc w:val="center"/>
              <w:rPr>
                <w:rFonts w:eastAsiaTheme="minorEastAsia"/>
                <w:b/>
                <w:bCs/>
                <w:color w:val="000000" w:themeColor="text1"/>
                <w:sz w:val="18"/>
                <w:szCs w:val="18"/>
              </w:rPr>
            </w:pPr>
            <w:r w:rsidRPr="6358098D">
              <w:rPr>
                <w:rFonts w:eastAsiaTheme="minorEastAsia"/>
                <w:b/>
                <w:bCs/>
                <w:color w:val="000000" w:themeColor="text1"/>
                <w:sz w:val="18"/>
                <w:szCs w:val="18"/>
              </w:rPr>
              <w:t>Meede</w:t>
            </w:r>
          </w:p>
        </w:tc>
        <w:tc>
          <w:tcPr>
            <w:tcW w:w="2967" w:type="dxa"/>
            <w:gridSpan w:val="2"/>
            <w:tcBorders>
              <w:top w:val="single" w:sz="6" w:space="0" w:color="5B9BD5" w:themeColor="accent5"/>
              <w:left w:val="single" w:sz="6" w:space="0" w:color="5B9BD5" w:themeColor="accent5"/>
              <w:bottom w:val="single" w:sz="6" w:space="0" w:color="5B9BD5" w:themeColor="accent5"/>
              <w:right w:val="single" w:sz="6" w:space="0" w:color="5B9BD5" w:themeColor="accent5"/>
            </w:tcBorders>
            <w:shd w:val="clear" w:color="auto" w:fill="F2F2F2" w:themeFill="background1" w:themeFillShade="F2"/>
            <w:tcMar>
              <w:left w:w="135" w:type="dxa"/>
              <w:right w:w="135" w:type="dxa"/>
            </w:tcMar>
            <w:vAlign w:val="center"/>
          </w:tcPr>
          <w:p w14:paraId="310089D5" w14:textId="6AD7A30A" w:rsidR="4F3D1617" w:rsidRDefault="0CB658E9" w:rsidP="00191349">
            <w:pPr>
              <w:spacing w:after="180"/>
              <w:jc w:val="center"/>
              <w:rPr>
                <w:rFonts w:eastAsiaTheme="minorEastAsia"/>
                <w:b/>
                <w:bCs/>
                <w:color w:val="000000" w:themeColor="text1"/>
                <w:sz w:val="18"/>
                <w:szCs w:val="18"/>
              </w:rPr>
            </w:pPr>
            <w:r w:rsidRPr="6358098D">
              <w:rPr>
                <w:rFonts w:eastAsiaTheme="minorEastAsia"/>
                <w:b/>
                <w:bCs/>
                <w:color w:val="000000" w:themeColor="text1"/>
                <w:sz w:val="18"/>
                <w:szCs w:val="18"/>
              </w:rPr>
              <w:t>Heite</w:t>
            </w:r>
            <w:r w:rsidR="5673FE8A" w:rsidRPr="6358098D">
              <w:rPr>
                <w:rFonts w:eastAsiaTheme="minorEastAsia"/>
                <w:b/>
                <w:bCs/>
                <w:color w:val="000000" w:themeColor="text1"/>
                <w:sz w:val="18"/>
                <w:szCs w:val="18"/>
              </w:rPr>
              <w:t xml:space="preserve"> vähend</w:t>
            </w:r>
            <w:r w:rsidR="3D3B7740" w:rsidRPr="6358098D">
              <w:rPr>
                <w:rFonts w:eastAsiaTheme="minorEastAsia"/>
                <w:b/>
                <w:bCs/>
                <w:color w:val="000000" w:themeColor="text1"/>
                <w:sz w:val="18"/>
                <w:szCs w:val="18"/>
              </w:rPr>
              <w:t>amise</w:t>
            </w:r>
            <w:r w:rsidR="5673FE8A" w:rsidRPr="6358098D">
              <w:rPr>
                <w:rFonts w:eastAsiaTheme="minorEastAsia"/>
                <w:b/>
                <w:bCs/>
                <w:color w:val="000000" w:themeColor="text1"/>
                <w:sz w:val="18"/>
                <w:szCs w:val="18"/>
              </w:rPr>
              <w:t xml:space="preserve"> </w:t>
            </w:r>
            <w:r w:rsidR="1AC8CBC2" w:rsidRPr="6358098D">
              <w:rPr>
                <w:rFonts w:eastAsiaTheme="minorEastAsia"/>
                <w:b/>
                <w:bCs/>
                <w:color w:val="000000" w:themeColor="text1"/>
                <w:sz w:val="18"/>
                <w:szCs w:val="18"/>
              </w:rPr>
              <w:t>p</w:t>
            </w:r>
            <w:r w:rsidR="5673FE8A" w:rsidRPr="6358098D">
              <w:rPr>
                <w:rFonts w:eastAsiaTheme="minorEastAsia"/>
                <w:b/>
                <w:bCs/>
                <w:color w:val="000000" w:themeColor="text1"/>
                <w:sz w:val="18"/>
                <w:szCs w:val="18"/>
              </w:rPr>
              <w:t>otents</w:t>
            </w:r>
            <w:r w:rsidR="0DFF2175" w:rsidRPr="6358098D">
              <w:rPr>
                <w:rFonts w:eastAsiaTheme="minorEastAsia"/>
                <w:b/>
                <w:bCs/>
                <w:color w:val="000000" w:themeColor="text1"/>
                <w:sz w:val="18"/>
                <w:szCs w:val="18"/>
              </w:rPr>
              <w:t>iaal</w:t>
            </w:r>
          </w:p>
        </w:tc>
        <w:tc>
          <w:tcPr>
            <w:tcW w:w="1701" w:type="dxa"/>
            <w:vMerge w:val="restart"/>
            <w:tcBorders>
              <w:top w:val="single" w:sz="6" w:space="0" w:color="5B9BD5" w:themeColor="accent5"/>
              <w:left w:val="single" w:sz="6" w:space="0" w:color="5B9BD5" w:themeColor="accent5"/>
              <w:bottom w:val="single" w:sz="6" w:space="0" w:color="5B9BD5" w:themeColor="accent5"/>
              <w:right w:val="single" w:sz="6" w:space="0" w:color="5B9BD5" w:themeColor="accent5"/>
            </w:tcBorders>
            <w:shd w:val="clear" w:color="auto" w:fill="F2F2F2" w:themeFill="background1" w:themeFillShade="F2"/>
            <w:tcMar>
              <w:left w:w="135" w:type="dxa"/>
              <w:right w:w="135" w:type="dxa"/>
            </w:tcMar>
            <w:vAlign w:val="center"/>
          </w:tcPr>
          <w:p w14:paraId="5105ADA4" w14:textId="739C4123" w:rsidR="182FC7C6" w:rsidRDefault="5673FE8A" w:rsidP="00191349">
            <w:pPr>
              <w:spacing w:after="180"/>
              <w:jc w:val="center"/>
              <w:rPr>
                <w:rFonts w:eastAsiaTheme="minorEastAsia"/>
                <w:b/>
                <w:bCs/>
                <w:color w:val="000000" w:themeColor="text1"/>
                <w:sz w:val="18"/>
                <w:szCs w:val="18"/>
              </w:rPr>
            </w:pPr>
            <w:r w:rsidRPr="6358098D">
              <w:rPr>
                <w:rFonts w:eastAsiaTheme="minorEastAsia"/>
                <w:b/>
                <w:bCs/>
                <w:color w:val="000000" w:themeColor="text1"/>
                <w:sz w:val="18"/>
                <w:szCs w:val="18"/>
              </w:rPr>
              <w:t>Olemas</w:t>
            </w:r>
            <w:r w:rsidR="2BC93A55" w:rsidRPr="6358098D">
              <w:rPr>
                <w:rFonts w:eastAsiaTheme="minorEastAsia"/>
                <w:b/>
                <w:bCs/>
                <w:color w:val="000000" w:themeColor="text1"/>
                <w:sz w:val="18"/>
                <w:szCs w:val="18"/>
              </w:rPr>
              <w:t xml:space="preserve">olev </w:t>
            </w:r>
            <w:r w:rsidR="5D175C62" w:rsidRPr="6358098D">
              <w:rPr>
                <w:rFonts w:eastAsiaTheme="minorEastAsia"/>
                <w:b/>
                <w:bCs/>
                <w:color w:val="000000" w:themeColor="text1"/>
                <w:sz w:val="18"/>
                <w:szCs w:val="18"/>
              </w:rPr>
              <w:t xml:space="preserve">või </w:t>
            </w:r>
          </w:p>
          <w:p w14:paraId="4CBCA81D" w14:textId="4B5AF0AB" w:rsidR="55DD612E" w:rsidRDefault="70A2DE28" w:rsidP="00191349">
            <w:pPr>
              <w:spacing w:after="180"/>
              <w:jc w:val="center"/>
              <w:rPr>
                <w:rFonts w:eastAsiaTheme="minorEastAsia"/>
                <w:b/>
                <w:bCs/>
                <w:color w:val="000000" w:themeColor="text1"/>
                <w:sz w:val="18"/>
                <w:szCs w:val="18"/>
              </w:rPr>
            </w:pPr>
            <w:r w:rsidRPr="6358098D">
              <w:rPr>
                <w:rFonts w:eastAsiaTheme="minorEastAsia"/>
                <w:b/>
                <w:bCs/>
                <w:color w:val="000000" w:themeColor="text1"/>
                <w:sz w:val="18"/>
                <w:szCs w:val="18"/>
              </w:rPr>
              <w:t>L</w:t>
            </w:r>
            <w:r w:rsidR="5673FE8A" w:rsidRPr="6358098D">
              <w:rPr>
                <w:rFonts w:eastAsiaTheme="minorEastAsia"/>
                <w:b/>
                <w:bCs/>
                <w:color w:val="000000" w:themeColor="text1"/>
                <w:sz w:val="18"/>
                <w:szCs w:val="18"/>
              </w:rPr>
              <w:t>isa</w:t>
            </w:r>
            <w:r w:rsidR="6D3D8B27" w:rsidRPr="6358098D">
              <w:rPr>
                <w:rFonts w:eastAsiaTheme="minorEastAsia"/>
                <w:b/>
                <w:bCs/>
                <w:color w:val="000000" w:themeColor="text1"/>
                <w:sz w:val="18"/>
                <w:szCs w:val="18"/>
              </w:rPr>
              <w:t>nduv</w:t>
            </w:r>
          </w:p>
        </w:tc>
        <w:tc>
          <w:tcPr>
            <w:tcW w:w="2268" w:type="dxa"/>
            <w:vMerge w:val="restart"/>
            <w:tcBorders>
              <w:top w:val="single" w:sz="6" w:space="0" w:color="5B9BD5" w:themeColor="accent5"/>
              <w:left w:val="single" w:sz="6" w:space="0" w:color="5B9BD5" w:themeColor="accent5"/>
              <w:bottom w:val="single" w:sz="6" w:space="0" w:color="5B9BD5" w:themeColor="accent5"/>
              <w:right w:val="single" w:sz="6" w:space="0" w:color="5B9BD5" w:themeColor="accent5"/>
            </w:tcBorders>
            <w:shd w:val="clear" w:color="auto" w:fill="F2F2F2" w:themeFill="background1" w:themeFillShade="F2"/>
            <w:tcMar>
              <w:left w:w="135" w:type="dxa"/>
              <w:right w:w="135" w:type="dxa"/>
            </w:tcMar>
            <w:vAlign w:val="center"/>
          </w:tcPr>
          <w:p w14:paraId="4CFEE845" w14:textId="318D89FA" w:rsidR="0B66168C" w:rsidRDefault="4B9885E4" w:rsidP="00191349">
            <w:pPr>
              <w:spacing w:after="180"/>
              <w:jc w:val="center"/>
              <w:rPr>
                <w:rFonts w:eastAsiaTheme="minorEastAsia"/>
                <w:sz w:val="18"/>
                <w:szCs w:val="18"/>
              </w:rPr>
            </w:pPr>
            <w:r w:rsidRPr="6358098D">
              <w:rPr>
                <w:rFonts w:eastAsiaTheme="minorEastAsia"/>
                <w:b/>
                <w:bCs/>
                <w:color w:val="000000" w:themeColor="text1"/>
                <w:sz w:val="18"/>
                <w:szCs w:val="18"/>
              </w:rPr>
              <w:t>Vastutaja</w:t>
            </w:r>
          </w:p>
        </w:tc>
      </w:tr>
      <w:tr w:rsidR="00E8325F" w14:paraId="22EE0279" w14:textId="77777777" w:rsidTr="6358098D">
        <w:trPr>
          <w:trHeight w:val="300"/>
        </w:trPr>
        <w:tc>
          <w:tcPr>
            <w:tcW w:w="1845" w:type="dxa"/>
            <w:vMerge/>
            <w:vAlign w:val="center"/>
          </w:tcPr>
          <w:p w14:paraId="4C8925D9" w14:textId="77777777" w:rsidR="00C21739" w:rsidRDefault="00C21739" w:rsidP="00E57547"/>
        </w:tc>
        <w:tc>
          <w:tcPr>
            <w:tcW w:w="1408"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shd w:val="clear" w:color="auto" w:fill="F2F2F2" w:themeFill="background1" w:themeFillShade="F2"/>
            <w:tcMar>
              <w:left w:w="135" w:type="dxa"/>
              <w:right w:w="135" w:type="dxa"/>
            </w:tcMar>
            <w:vAlign w:val="center"/>
          </w:tcPr>
          <w:p w14:paraId="25DD6DD7" w14:textId="410D28AA" w:rsidR="182FC7C6" w:rsidRPr="00191349" w:rsidRDefault="5673FE8A" w:rsidP="00191349">
            <w:pPr>
              <w:spacing w:after="180"/>
              <w:jc w:val="center"/>
              <w:rPr>
                <w:rFonts w:eastAsiaTheme="minorEastAsia"/>
                <w:b/>
                <w:bCs/>
                <w:color w:val="000000" w:themeColor="text1"/>
                <w:sz w:val="18"/>
                <w:szCs w:val="18"/>
              </w:rPr>
            </w:pPr>
            <w:r w:rsidRPr="6358098D">
              <w:rPr>
                <w:rFonts w:eastAsiaTheme="minorEastAsia"/>
                <w:b/>
                <w:bCs/>
                <w:color w:val="000000" w:themeColor="text1"/>
                <w:sz w:val="18"/>
                <w:szCs w:val="18"/>
              </w:rPr>
              <w:t>t</w:t>
            </w:r>
            <w:r w:rsidR="4372529E" w:rsidRPr="630ECEC8">
              <w:rPr>
                <w:rFonts w:ascii="Calibri" w:eastAsia="Calibri" w:hAnsi="Calibri" w:cs="Calibri"/>
                <w:b/>
                <w:bCs/>
                <w:color w:val="000000" w:themeColor="text1"/>
                <w:sz w:val="18"/>
                <w:szCs w:val="18"/>
              </w:rPr>
              <w:t xml:space="preserve"> CO</w:t>
            </w:r>
            <w:r w:rsidR="4372529E" w:rsidRPr="630ECEC8">
              <w:rPr>
                <w:rFonts w:ascii="Calibri" w:eastAsia="Calibri" w:hAnsi="Calibri" w:cs="Calibri"/>
                <w:b/>
                <w:bCs/>
                <w:color w:val="000000" w:themeColor="text1"/>
                <w:sz w:val="18"/>
                <w:szCs w:val="18"/>
                <w:vertAlign w:val="subscript"/>
              </w:rPr>
              <w:t>2</w:t>
            </w:r>
            <w:r w:rsidR="18773392" w:rsidRPr="00191349" w:rsidDel="5673FE8A">
              <w:rPr>
                <w:rFonts w:eastAsiaTheme="minorEastAsia"/>
                <w:b/>
                <w:bCs/>
                <w:color w:val="000000" w:themeColor="text1"/>
                <w:sz w:val="18"/>
                <w:szCs w:val="18"/>
              </w:rPr>
              <w:t xml:space="preserve"> </w:t>
            </w:r>
            <w:proofErr w:type="spellStart"/>
            <w:r w:rsidRPr="00191349">
              <w:rPr>
                <w:rFonts w:eastAsiaTheme="minorEastAsia"/>
                <w:b/>
                <w:bCs/>
                <w:color w:val="000000" w:themeColor="text1"/>
                <w:sz w:val="18"/>
                <w:szCs w:val="18"/>
              </w:rPr>
              <w:t>ekv</w:t>
            </w:r>
            <w:proofErr w:type="spellEnd"/>
            <w:r w:rsidRPr="00191349">
              <w:rPr>
                <w:rFonts w:eastAsiaTheme="minorEastAsia"/>
                <w:b/>
                <w:bCs/>
                <w:color w:val="000000" w:themeColor="text1"/>
                <w:sz w:val="18"/>
                <w:szCs w:val="18"/>
              </w:rPr>
              <w:t xml:space="preserve"> aastas keskmiselt aastatel 2025–2030</w:t>
            </w:r>
          </w:p>
        </w:tc>
        <w:tc>
          <w:tcPr>
            <w:tcW w:w="1559"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shd w:val="clear" w:color="auto" w:fill="F2F2F2" w:themeFill="background1" w:themeFillShade="F2"/>
            <w:tcMar>
              <w:left w:w="135" w:type="dxa"/>
              <w:right w:w="135" w:type="dxa"/>
            </w:tcMar>
            <w:vAlign w:val="center"/>
          </w:tcPr>
          <w:p w14:paraId="4F8A7350" w14:textId="0D3D7D96" w:rsidR="182FC7C6" w:rsidRDefault="564FDCD8" w:rsidP="00191349">
            <w:pPr>
              <w:spacing w:after="180"/>
              <w:jc w:val="center"/>
              <w:rPr>
                <w:rFonts w:eastAsiaTheme="minorEastAsia"/>
                <w:b/>
                <w:bCs/>
                <w:color w:val="000000" w:themeColor="text1"/>
                <w:sz w:val="18"/>
                <w:szCs w:val="18"/>
              </w:rPr>
            </w:pPr>
            <w:r w:rsidRPr="630ECEC8">
              <w:rPr>
                <w:rFonts w:ascii="Calibri" w:eastAsia="Calibri" w:hAnsi="Calibri" w:cs="Calibri"/>
                <w:b/>
                <w:bCs/>
                <w:color w:val="000000" w:themeColor="text1"/>
                <w:sz w:val="18"/>
                <w:szCs w:val="18"/>
              </w:rPr>
              <w:t xml:space="preserve"> t CO</w:t>
            </w:r>
            <w:r w:rsidRPr="630ECEC8">
              <w:rPr>
                <w:rFonts w:ascii="Calibri" w:eastAsia="Calibri" w:hAnsi="Calibri" w:cs="Calibri"/>
                <w:b/>
                <w:bCs/>
                <w:color w:val="000000" w:themeColor="text1"/>
                <w:sz w:val="18"/>
                <w:szCs w:val="18"/>
                <w:vertAlign w:val="subscript"/>
              </w:rPr>
              <w:t>2</w:t>
            </w:r>
            <w:r w:rsidR="5673FE8A" w:rsidRPr="6358098D">
              <w:rPr>
                <w:rFonts w:eastAsiaTheme="minorEastAsia"/>
                <w:b/>
                <w:bCs/>
                <w:color w:val="000000" w:themeColor="text1"/>
                <w:sz w:val="18"/>
                <w:szCs w:val="18"/>
              </w:rPr>
              <w:t xml:space="preserve"> </w:t>
            </w:r>
            <w:proofErr w:type="spellStart"/>
            <w:r w:rsidR="5673FE8A" w:rsidRPr="6358098D">
              <w:rPr>
                <w:rFonts w:eastAsiaTheme="minorEastAsia"/>
                <w:b/>
                <w:bCs/>
                <w:color w:val="000000" w:themeColor="text1"/>
                <w:sz w:val="18"/>
                <w:szCs w:val="18"/>
              </w:rPr>
              <w:t>ekv</w:t>
            </w:r>
            <w:proofErr w:type="spellEnd"/>
            <w:r w:rsidR="5673FE8A" w:rsidRPr="6358098D">
              <w:rPr>
                <w:rFonts w:eastAsiaTheme="minorEastAsia"/>
                <w:b/>
                <w:bCs/>
                <w:color w:val="000000" w:themeColor="text1"/>
                <w:sz w:val="18"/>
                <w:szCs w:val="18"/>
              </w:rPr>
              <w:t xml:space="preserve"> aastas keskmiselt aastatel </w:t>
            </w:r>
            <w:r w:rsidR="7AE3DCC3" w:rsidRPr="6358098D">
              <w:rPr>
                <w:rFonts w:eastAsiaTheme="minorEastAsia"/>
                <w:b/>
                <w:bCs/>
                <w:color w:val="000000" w:themeColor="text1"/>
                <w:sz w:val="18"/>
                <w:szCs w:val="18"/>
              </w:rPr>
              <w:t>2031</w:t>
            </w:r>
            <w:r w:rsidR="5673FE8A" w:rsidRPr="6358098D">
              <w:rPr>
                <w:rFonts w:eastAsiaTheme="minorEastAsia"/>
                <w:b/>
                <w:bCs/>
                <w:color w:val="000000" w:themeColor="text1"/>
                <w:sz w:val="18"/>
                <w:szCs w:val="18"/>
              </w:rPr>
              <w:t>–2040</w:t>
            </w:r>
          </w:p>
        </w:tc>
        <w:tc>
          <w:tcPr>
            <w:tcW w:w="1701" w:type="dxa"/>
            <w:vMerge/>
            <w:vAlign w:val="center"/>
          </w:tcPr>
          <w:p w14:paraId="7DA929AF" w14:textId="77777777" w:rsidR="00C21739" w:rsidRDefault="00C21739" w:rsidP="00E57547"/>
        </w:tc>
        <w:tc>
          <w:tcPr>
            <w:tcW w:w="2268" w:type="dxa"/>
            <w:vMerge/>
            <w:vAlign w:val="center"/>
          </w:tcPr>
          <w:p w14:paraId="01975BA3" w14:textId="77777777" w:rsidR="00C21739" w:rsidRDefault="00C21739" w:rsidP="00E57547"/>
        </w:tc>
      </w:tr>
      <w:tr w:rsidR="182FC7C6" w14:paraId="5AB56154" w14:textId="77777777" w:rsidTr="6358098D">
        <w:trPr>
          <w:trHeight w:val="300"/>
        </w:trPr>
        <w:tc>
          <w:tcPr>
            <w:tcW w:w="1845"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311EEB10" w14:textId="463B6F1E" w:rsidR="182FC7C6" w:rsidRDefault="5673FE8A" w:rsidP="00191349">
            <w:pPr>
              <w:spacing w:after="180"/>
              <w:rPr>
                <w:rFonts w:eastAsiaTheme="minorEastAsia"/>
                <w:color w:val="000000" w:themeColor="text1"/>
                <w:sz w:val="18"/>
                <w:szCs w:val="18"/>
              </w:rPr>
            </w:pPr>
            <w:r w:rsidRPr="6358098D">
              <w:rPr>
                <w:rFonts w:eastAsiaTheme="minorEastAsia"/>
                <w:color w:val="000000" w:themeColor="text1"/>
                <w:sz w:val="18"/>
                <w:szCs w:val="18"/>
              </w:rPr>
              <w:t xml:space="preserve">Ressursitõhusate </w:t>
            </w:r>
            <w:r w:rsidR="1BE41F22" w:rsidRPr="6358098D">
              <w:rPr>
                <w:rFonts w:eastAsiaTheme="minorEastAsia"/>
                <w:color w:val="000000" w:themeColor="text1"/>
                <w:sz w:val="18"/>
                <w:szCs w:val="18"/>
              </w:rPr>
              <w:t>kliima</w:t>
            </w:r>
            <w:r w:rsidR="59E71663" w:rsidRPr="6358098D">
              <w:rPr>
                <w:rFonts w:eastAsiaTheme="minorEastAsia"/>
                <w:color w:val="000000" w:themeColor="text1"/>
                <w:sz w:val="18"/>
                <w:szCs w:val="18"/>
              </w:rPr>
              <w:t xml:space="preserve">säästlike </w:t>
            </w:r>
            <w:r w:rsidR="285B42DA" w:rsidRPr="6358098D">
              <w:rPr>
                <w:rFonts w:eastAsiaTheme="minorEastAsia"/>
                <w:color w:val="000000" w:themeColor="text1"/>
                <w:sz w:val="18"/>
                <w:szCs w:val="18"/>
              </w:rPr>
              <w:t>tehnoloogiate</w:t>
            </w:r>
            <w:r w:rsidRPr="6358098D">
              <w:rPr>
                <w:rFonts w:eastAsiaTheme="minorEastAsia"/>
                <w:color w:val="000000" w:themeColor="text1"/>
                <w:sz w:val="18"/>
                <w:szCs w:val="18"/>
              </w:rPr>
              <w:t xml:space="preserve"> kasutuselevõtt</w:t>
            </w:r>
          </w:p>
        </w:tc>
        <w:tc>
          <w:tcPr>
            <w:tcW w:w="1408"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6AD82ACF" w14:textId="7F6ACCD0" w:rsidR="182FC7C6" w:rsidRDefault="153D9DFC" w:rsidP="00191349">
            <w:pPr>
              <w:spacing w:after="180"/>
              <w:rPr>
                <w:rFonts w:eastAsiaTheme="minorEastAsia"/>
                <w:color w:val="000000" w:themeColor="text1"/>
                <w:sz w:val="18"/>
                <w:szCs w:val="18"/>
              </w:rPr>
            </w:pPr>
            <w:r w:rsidRPr="6358098D">
              <w:rPr>
                <w:rFonts w:eastAsiaTheme="minorEastAsia"/>
                <w:color w:val="000000" w:themeColor="text1"/>
                <w:sz w:val="18"/>
                <w:szCs w:val="18"/>
              </w:rPr>
              <w:t>3000</w:t>
            </w:r>
          </w:p>
        </w:tc>
        <w:tc>
          <w:tcPr>
            <w:tcW w:w="1559"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6F021391" w14:textId="31C3B76F" w:rsidR="182FC7C6" w:rsidRDefault="153D9DFC" w:rsidP="00191349">
            <w:pPr>
              <w:spacing w:after="180"/>
              <w:rPr>
                <w:rFonts w:eastAsiaTheme="minorEastAsia"/>
                <w:color w:val="000000" w:themeColor="text1"/>
                <w:sz w:val="18"/>
                <w:szCs w:val="18"/>
              </w:rPr>
            </w:pPr>
            <w:r w:rsidRPr="6358098D">
              <w:rPr>
                <w:rFonts w:eastAsiaTheme="minorEastAsia"/>
                <w:color w:val="000000" w:themeColor="text1"/>
                <w:sz w:val="18"/>
                <w:szCs w:val="18"/>
              </w:rPr>
              <w:t>7000</w:t>
            </w:r>
          </w:p>
        </w:tc>
        <w:tc>
          <w:tcPr>
            <w:tcW w:w="1701"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053E0887" w14:textId="0B48C1C7" w:rsidR="182FC7C6" w:rsidRDefault="5673FE8A" w:rsidP="00191349">
            <w:pPr>
              <w:spacing w:after="180"/>
              <w:rPr>
                <w:rFonts w:eastAsiaTheme="minorEastAsia"/>
                <w:color w:val="000000" w:themeColor="text1"/>
                <w:sz w:val="18"/>
                <w:szCs w:val="18"/>
              </w:rPr>
            </w:pPr>
            <w:r w:rsidRPr="6358098D">
              <w:rPr>
                <w:rFonts w:eastAsiaTheme="minorEastAsia"/>
                <w:color w:val="000000" w:themeColor="text1"/>
                <w:sz w:val="18"/>
                <w:szCs w:val="18"/>
              </w:rPr>
              <w:t xml:space="preserve">Olemas </w:t>
            </w:r>
          </w:p>
        </w:tc>
        <w:tc>
          <w:tcPr>
            <w:tcW w:w="2268"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55C08F48" w14:textId="1467427F" w:rsidR="182FC7C6" w:rsidRDefault="42CC24C3" w:rsidP="00191349">
            <w:pPr>
              <w:spacing w:after="180"/>
              <w:rPr>
                <w:rFonts w:eastAsiaTheme="minorEastAsia"/>
                <w:color w:val="000000" w:themeColor="text1"/>
                <w:sz w:val="18"/>
                <w:szCs w:val="18"/>
              </w:rPr>
            </w:pPr>
            <w:r w:rsidRPr="6358098D">
              <w:rPr>
                <w:rFonts w:eastAsiaTheme="minorEastAsia"/>
                <w:color w:val="000000" w:themeColor="text1"/>
                <w:sz w:val="18"/>
                <w:szCs w:val="18"/>
              </w:rPr>
              <w:t>Riik</w:t>
            </w:r>
            <w:r w:rsidR="4024DAB9" w:rsidRPr="6358098D">
              <w:rPr>
                <w:rFonts w:eastAsiaTheme="minorEastAsia"/>
                <w:color w:val="000000" w:themeColor="text1"/>
                <w:sz w:val="18"/>
                <w:szCs w:val="18"/>
              </w:rPr>
              <w:t xml:space="preserve"> ja erasektor</w:t>
            </w:r>
          </w:p>
        </w:tc>
      </w:tr>
      <w:tr w:rsidR="182FC7C6" w14:paraId="30353291" w14:textId="77777777" w:rsidTr="6358098D">
        <w:trPr>
          <w:trHeight w:val="300"/>
        </w:trPr>
        <w:tc>
          <w:tcPr>
            <w:tcW w:w="1845"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4730294E" w14:textId="056CC814" w:rsidR="182FC7C6" w:rsidRDefault="5673FE8A" w:rsidP="00191349">
            <w:pPr>
              <w:spacing w:after="180"/>
              <w:rPr>
                <w:rFonts w:eastAsiaTheme="minorEastAsia"/>
                <w:color w:val="000000" w:themeColor="text1"/>
                <w:sz w:val="18"/>
                <w:szCs w:val="18"/>
              </w:rPr>
            </w:pPr>
            <w:r w:rsidRPr="6358098D">
              <w:rPr>
                <w:rFonts w:eastAsiaTheme="minorEastAsia"/>
                <w:color w:val="000000" w:themeColor="text1"/>
                <w:sz w:val="18"/>
                <w:szCs w:val="18"/>
              </w:rPr>
              <w:t>Tootmisettevõtete ärimudeli muutus</w:t>
            </w:r>
          </w:p>
        </w:tc>
        <w:tc>
          <w:tcPr>
            <w:tcW w:w="1408"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3E499CDC" w14:textId="34F6FC7B" w:rsidR="6402D600" w:rsidRDefault="40B73721" w:rsidP="00191349">
            <w:pPr>
              <w:spacing w:after="180"/>
              <w:rPr>
                <w:rFonts w:eastAsiaTheme="minorEastAsia"/>
                <w:sz w:val="18"/>
                <w:szCs w:val="18"/>
              </w:rPr>
            </w:pPr>
            <w:r w:rsidRPr="6358098D">
              <w:rPr>
                <w:rFonts w:eastAsiaTheme="minorEastAsia"/>
                <w:sz w:val="18"/>
                <w:szCs w:val="18"/>
              </w:rPr>
              <w:t>Kaudne mõju</w:t>
            </w:r>
          </w:p>
        </w:tc>
        <w:tc>
          <w:tcPr>
            <w:tcW w:w="1559"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6A0B3986" w14:textId="3558F2FB" w:rsidR="6402D600" w:rsidRDefault="40B73721" w:rsidP="00191349">
            <w:pPr>
              <w:spacing w:after="180"/>
              <w:rPr>
                <w:rFonts w:eastAsiaTheme="minorEastAsia"/>
                <w:sz w:val="18"/>
                <w:szCs w:val="18"/>
              </w:rPr>
            </w:pPr>
            <w:r w:rsidRPr="6358098D">
              <w:rPr>
                <w:rFonts w:eastAsiaTheme="minorEastAsia"/>
                <w:sz w:val="18"/>
                <w:szCs w:val="18"/>
              </w:rPr>
              <w:t>Kaudne mõju</w:t>
            </w:r>
          </w:p>
        </w:tc>
        <w:tc>
          <w:tcPr>
            <w:tcW w:w="1701"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65414F9E" w14:textId="4EB735EE" w:rsidR="182FC7C6" w:rsidRDefault="5673FE8A" w:rsidP="00191349">
            <w:pPr>
              <w:spacing w:after="180"/>
              <w:rPr>
                <w:rFonts w:eastAsiaTheme="minorEastAsia"/>
                <w:color w:val="000000" w:themeColor="text1"/>
                <w:sz w:val="18"/>
                <w:szCs w:val="18"/>
              </w:rPr>
            </w:pPr>
            <w:r w:rsidRPr="6358098D">
              <w:rPr>
                <w:rFonts w:eastAsiaTheme="minorEastAsia"/>
                <w:color w:val="000000" w:themeColor="text1"/>
                <w:sz w:val="18"/>
                <w:szCs w:val="18"/>
              </w:rPr>
              <w:t xml:space="preserve">Olemas </w:t>
            </w:r>
          </w:p>
        </w:tc>
        <w:tc>
          <w:tcPr>
            <w:tcW w:w="2268"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02A3529D" w14:textId="3762CBE4" w:rsidR="182FC7C6" w:rsidRDefault="7A63B5C7" w:rsidP="00191349">
            <w:pPr>
              <w:spacing w:after="180"/>
              <w:rPr>
                <w:rFonts w:eastAsiaTheme="minorEastAsia"/>
                <w:color w:val="000000" w:themeColor="text1"/>
                <w:sz w:val="18"/>
                <w:szCs w:val="18"/>
              </w:rPr>
            </w:pPr>
            <w:r w:rsidRPr="6358098D">
              <w:rPr>
                <w:rFonts w:eastAsiaTheme="minorEastAsia"/>
                <w:color w:val="000000" w:themeColor="text1"/>
                <w:sz w:val="18"/>
                <w:szCs w:val="18"/>
              </w:rPr>
              <w:t>Riik ja erasektor</w:t>
            </w:r>
          </w:p>
        </w:tc>
      </w:tr>
      <w:tr w:rsidR="6402D600" w14:paraId="02FBB031" w14:textId="77777777" w:rsidTr="6358098D">
        <w:trPr>
          <w:trHeight w:val="300"/>
        </w:trPr>
        <w:tc>
          <w:tcPr>
            <w:tcW w:w="1845"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7515D7CC" w14:textId="77CFF8E6" w:rsidR="6402D600" w:rsidRDefault="40B73721" w:rsidP="00191349">
            <w:pPr>
              <w:spacing w:after="180"/>
              <w:rPr>
                <w:rFonts w:eastAsiaTheme="minorEastAsia"/>
                <w:sz w:val="18"/>
                <w:szCs w:val="18"/>
              </w:rPr>
            </w:pPr>
            <w:r w:rsidRPr="6358098D">
              <w:rPr>
                <w:rFonts w:eastAsiaTheme="minorEastAsia"/>
                <w:sz w:val="18"/>
                <w:szCs w:val="18"/>
              </w:rPr>
              <w:t>Tööstusaladel taastuvelektri tootmise hoogustamine</w:t>
            </w:r>
          </w:p>
        </w:tc>
        <w:tc>
          <w:tcPr>
            <w:tcW w:w="1408"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50CFA787" w14:textId="34F6FC7B" w:rsidR="6402D600" w:rsidRDefault="40B73721" w:rsidP="00191349">
            <w:pPr>
              <w:spacing w:after="180"/>
              <w:rPr>
                <w:rFonts w:eastAsiaTheme="minorEastAsia"/>
                <w:sz w:val="18"/>
                <w:szCs w:val="18"/>
              </w:rPr>
            </w:pPr>
            <w:r w:rsidRPr="6358098D">
              <w:rPr>
                <w:rFonts w:eastAsiaTheme="minorEastAsia"/>
                <w:sz w:val="18"/>
                <w:szCs w:val="18"/>
              </w:rPr>
              <w:t>Kaudne mõju</w:t>
            </w:r>
          </w:p>
        </w:tc>
        <w:tc>
          <w:tcPr>
            <w:tcW w:w="1559"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26533B27" w14:textId="3558F2FB" w:rsidR="6402D600" w:rsidRDefault="40B73721" w:rsidP="00191349">
            <w:pPr>
              <w:spacing w:after="180"/>
              <w:rPr>
                <w:rFonts w:eastAsiaTheme="minorEastAsia"/>
                <w:sz w:val="18"/>
                <w:szCs w:val="18"/>
              </w:rPr>
            </w:pPr>
            <w:r w:rsidRPr="6358098D">
              <w:rPr>
                <w:rFonts w:eastAsiaTheme="minorEastAsia"/>
                <w:sz w:val="18"/>
                <w:szCs w:val="18"/>
              </w:rPr>
              <w:t>Kaudne mõju</w:t>
            </w:r>
          </w:p>
        </w:tc>
        <w:tc>
          <w:tcPr>
            <w:tcW w:w="1701"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719815A8" w14:textId="2FEF4539" w:rsidR="6402D600" w:rsidRDefault="40B73721" w:rsidP="00191349">
            <w:pPr>
              <w:spacing w:after="180"/>
              <w:rPr>
                <w:rFonts w:eastAsiaTheme="minorEastAsia"/>
                <w:sz w:val="18"/>
                <w:szCs w:val="18"/>
              </w:rPr>
            </w:pPr>
            <w:r w:rsidRPr="6358098D">
              <w:rPr>
                <w:rFonts w:eastAsiaTheme="minorEastAsia"/>
                <w:sz w:val="18"/>
                <w:szCs w:val="18"/>
              </w:rPr>
              <w:t>Olemasolev</w:t>
            </w:r>
          </w:p>
        </w:tc>
        <w:tc>
          <w:tcPr>
            <w:tcW w:w="2268"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11156879" w14:textId="111D7215" w:rsidR="6402D600" w:rsidRDefault="40B73721" w:rsidP="00191349">
            <w:pPr>
              <w:spacing w:after="180"/>
              <w:rPr>
                <w:rFonts w:eastAsiaTheme="minorEastAsia"/>
                <w:sz w:val="18"/>
                <w:szCs w:val="18"/>
              </w:rPr>
            </w:pPr>
            <w:r w:rsidRPr="6358098D">
              <w:rPr>
                <w:rFonts w:eastAsiaTheme="minorEastAsia"/>
                <w:sz w:val="18"/>
                <w:szCs w:val="18"/>
              </w:rPr>
              <w:t>Erasektor</w:t>
            </w:r>
          </w:p>
        </w:tc>
      </w:tr>
      <w:tr w:rsidR="6402D600" w14:paraId="1C9DC6B7" w14:textId="77777777" w:rsidTr="6358098D">
        <w:trPr>
          <w:trHeight w:val="300"/>
        </w:trPr>
        <w:tc>
          <w:tcPr>
            <w:tcW w:w="1845"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68995263" w14:textId="4580186B" w:rsidR="6402D600" w:rsidRDefault="40B73721" w:rsidP="00191349">
            <w:pPr>
              <w:rPr>
                <w:rFonts w:eastAsiaTheme="minorEastAsia"/>
                <w:color w:val="000000" w:themeColor="text1"/>
                <w:sz w:val="18"/>
                <w:szCs w:val="18"/>
              </w:rPr>
            </w:pPr>
            <w:r w:rsidRPr="6358098D">
              <w:rPr>
                <w:rFonts w:eastAsiaTheme="minorEastAsia"/>
                <w:sz w:val="18"/>
                <w:szCs w:val="18"/>
              </w:rPr>
              <w:t>Investeeringute toetamine uute tehnoloogiate kasutuselevõtuks,</w:t>
            </w:r>
            <w:r w:rsidR="4DA20C20" w:rsidRPr="6358098D">
              <w:rPr>
                <w:rFonts w:eastAsiaTheme="minorEastAsia"/>
                <w:sz w:val="18"/>
                <w:szCs w:val="18"/>
              </w:rPr>
              <w:t xml:space="preserve"> </w:t>
            </w:r>
          </w:p>
        </w:tc>
        <w:tc>
          <w:tcPr>
            <w:tcW w:w="1408"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232275FB" w14:textId="34F6FC7B" w:rsidR="6402D600" w:rsidRDefault="40B73721" w:rsidP="00191349">
            <w:pPr>
              <w:spacing w:after="180"/>
              <w:rPr>
                <w:rFonts w:eastAsiaTheme="minorEastAsia"/>
                <w:sz w:val="18"/>
                <w:szCs w:val="18"/>
              </w:rPr>
            </w:pPr>
            <w:r w:rsidRPr="6358098D">
              <w:rPr>
                <w:rFonts w:eastAsiaTheme="minorEastAsia"/>
                <w:sz w:val="18"/>
                <w:szCs w:val="18"/>
              </w:rPr>
              <w:t>Kaudne mõju</w:t>
            </w:r>
          </w:p>
        </w:tc>
        <w:tc>
          <w:tcPr>
            <w:tcW w:w="1559"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564985C9" w14:textId="3558F2FB" w:rsidR="6402D600" w:rsidRDefault="40B73721" w:rsidP="00191349">
            <w:pPr>
              <w:spacing w:after="180"/>
              <w:rPr>
                <w:rFonts w:eastAsiaTheme="minorEastAsia"/>
                <w:sz w:val="18"/>
                <w:szCs w:val="18"/>
              </w:rPr>
            </w:pPr>
            <w:r w:rsidRPr="6358098D">
              <w:rPr>
                <w:rFonts w:eastAsiaTheme="minorEastAsia"/>
                <w:sz w:val="18"/>
                <w:szCs w:val="18"/>
              </w:rPr>
              <w:t>Kaudne mõju</w:t>
            </w:r>
          </w:p>
        </w:tc>
        <w:tc>
          <w:tcPr>
            <w:tcW w:w="1701"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2AECA579" w14:textId="21797541" w:rsidR="6402D600" w:rsidRDefault="40B73721" w:rsidP="00191349">
            <w:pPr>
              <w:rPr>
                <w:rFonts w:eastAsiaTheme="minorEastAsia"/>
                <w:sz w:val="18"/>
                <w:szCs w:val="18"/>
              </w:rPr>
            </w:pPr>
            <w:r w:rsidRPr="6358098D">
              <w:rPr>
                <w:rFonts w:eastAsiaTheme="minorEastAsia"/>
                <w:sz w:val="18"/>
                <w:szCs w:val="18"/>
              </w:rPr>
              <w:t>Olemasolev</w:t>
            </w:r>
          </w:p>
        </w:tc>
        <w:tc>
          <w:tcPr>
            <w:tcW w:w="2268"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126C1DA7" w14:textId="6D653CF9" w:rsidR="6402D600" w:rsidRDefault="40B73721" w:rsidP="00191349">
            <w:pPr>
              <w:rPr>
                <w:rFonts w:eastAsiaTheme="minorEastAsia"/>
                <w:color w:val="000000" w:themeColor="text1"/>
                <w:sz w:val="18"/>
                <w:szCs w:val="18"/>
              </w:rPr>
            </w:pPr>
            <w:r w:rsidRPr="6358098D">
              <w:rPr>
                <w:rFonts w:eastAsiaTheme="minorEastAsia"/>
                <w:sz w:val="18"/>
                <w:szCs w:val="18"/>
              </w:rPr>
              <w:t>Riik ja erasektor</w:t>
            </w:r>
          </w:p>
        </w:tc>
      </w:tr>
      <w:tr w:rsidR="182FC7C6" w14:paraId="448861F6" w14:textId="77777777" w:rsidTr="6358098D">
        <w:trPr>
          <w:trHeight w:val="300"/>
        </w:trPr>
        <w:tc>
          <w:tcPr>
            <w:tcW w:w="1845"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7DE2F0A4" w14:textId="127ED85B" w:rsidR="182FC7C6" w:rsidRDefault="2D0324AD" w:rsidP="00191349">
            <w:pPr>
              <w:spacing w:after="180"/>
              <w:rPr>
                <w:rFonts w:eastAsiaTheme="minorEastAsia"/>
                <w:color w:val="000000" w:themeColor="text1"/>
                <w:sz w:val="18"/>
                <w:szCs w:val="18"/>
              </w:rPr>
            </w:pPr>
            <w:r w:rsidRPr="6358098D">
              <w:rPr>
                <w:rFonts w:eastAsiaTheme="minorEastAsia"/>
                <w:sz w:val="18"/>
                <w:szCs w:val="18"/>
              </w:rPr>
              <w:t xml:space="preserve">Maagaasi asendamine </w:t>
            </w:r>
            <w:proofErr w:type="spellStart"/>
            <w:r w:rsidRPr="6358098D">
              <w:rPr>
                <w:rFonts w:eastAsiaTheme="minorEastAsia"/>
                <w:sz w:val="18"/>
                <w:szCs w:val="18"/>
              </w:rPr>
              <w:t>biometaaniga</w:t>
            </w:r>
            <w:proofErr w:type="spellEnd"/>
            <w:r w:rsidRPr="6358098D">
              <w:rPr>
                <w:rFonts w:eastAsiaTheme="minorEastAsia"/>
                <w:sz w:val="18"/>
                <w:szCs w:val="18"/>
              </w:rPr>
              <w:t xml:space="preserve"> töötlevas tööstuses </w:t>
            </w:r>
            <w:r w:rsidR="3A131EA3" w:rsidRPr="6358098D">
              <w:rPr>
                <w:rFonts w:eastAsiaTheme="minorEastAsia"/>
                <w:sz w:val="18"/>
                <w:szCs w:val="18"/>
              </w:rPr>
              <w:t xml:space="preserve">20% ulatuses </w:t>
            </w:r>
            <w:r w:rsidR="1CE6123F" w:rsidRPr="6358098D">
              <w:rPr>
                <w:rFonts w:eastAsiaTheme="minorEastAsia"/>
                <w:sz w:val="18"/>
                <w:szCs w:val="18"/>
              </w:rPr>
              <w:t xml:space="preserve">(tööstus tarbib 536 TJ </w:t>
            </w:r>
            <w:proofErr w:type="spellStart"/>
            <w:r w:rsidR="1CE6123F" w:rsidRPr="6358098D">
              <w:rPr>
                <w:rFonts w:eastAsiaTheme="minorEastAsia"/>
                <w:sz w:val="18"/>
                <w:szCs w:val="18"/>
              </w:rPr>
              <w:lastRenderedPageBreak/>
              <w:t>biometaani</w:t>
            </w:r>
            <w:proofErr w:type="spellEnd"/>
            <w:r w:rsidR="1CE6123F" w:rsidRPr="6358098D">
              <w:rPr>
                <w:rFonts w:eastAsiaTheme="minorEastAsia"/>
                <w:sz w:val="18"/>
                <w:szCs w:val="18"/>
              </w:rPr>
              <w:t xml:space="preserve"> aastas maagaasi asemel)</w:t>
            </w:r>
          </w:p>
        </w:tc>
        <w:tc>
          <w:tcPr>
            <w:tcW w:w="1408"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56AEE411" w14:textId="4E5E3106" w:rsidR="182FC7C6" w:rsidRDefault="5673FE8A" w:rsidP="00191349">
            <w:pPr>
              <w:spacing w:after="180"/>
              <w:rPr>
                <w:rFonts w:eastAsiaTheme="minorEastAsia"/>
                <w:color w:val="000000" w:themeColor="text1"/>
                <w:sz w:val="18"/>
                <w:szCs w:val="18"/>
              </w:rPr>
            </w:pPr>
            <w:r w:rsidRPr="6358098D">
              <w:rPr>
                <w:rFonts w:eastAsiaTheme="minorEastAsia"/>
                <w:sz w:val="18"/>
                <w:szCs w:val="18"/>
              </w:rPr>
              <w:lastRenderedPageBreak/>
              <w:t>29 600</w:t>
            </w:r>
          </w:p>
        </w:tc>
        <w:tc>
          <w:tcPr>
            <w:tcW w:w="1559"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01263A94" w14:textId="307F0C16" w:rsidR="182FC7C6" w:rsidRDefault="5673FE8A" w:rsidP="00191349">
            <w:pPr>
              <w:spacing w:after="180"/>
              <w:rPr>
                <w:rFonts w:eastAsiaTheme="minorEastAsia"/>
                <w:color w:val="000000" w:themeColor="text1"/>
                <w:sz w:val="18"/>
                <w:szCs w:val="18"/>
              </w:rPr>
            </w:pPr>
            <w:r w:rsidRPr="6358098D">
              <w:rPr>
                <w:rFonts w:eastAsiaTheme="minorEastAsia"/>
                <w:sz w:val="18"/>
                <w:szCs w:val="18"/>
              </w:rPr>
              <w:t>29 600</w:t>
            </w:r>
          </w:p>
        </w:tc>
        <w:tc>
          <w:tcPr>
            <w:tcW w:w="1701"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710D0223" w14:textId="64D7AB9D" w:rsidR="182FC7C6" w:rsidRDefault="5673FE8A" w:rsidP="00191349">
            <w:pPr>
              <w:spacing w:after="180"/>
              <w:rPr>
                <w:rFonts w:eastAsiaTheme="minorEastAsia"/>
                <w:color w:val="000000" w:themeColor="text1"/>
                <w:sz w:val="18"/>
                <w:szCs w:val="18"/>
              </w:rPr>
            </w:pPr>
            <w:r w:rsidRPr="6358098D">
              <w:rPr>
                <w:rFonts w:eastAsiaTheme="minorEastAsia"/>
                <w:sz w:val="18"/>
                <w:szCs w:val="18"/>
              </w:rPr>
              <w:t>Lisanduv</w:t>
            </w:r>
          </w:p>
        </w:tc>
        <w:tc>
          <w:tcPr>
            <w:tcW w:w="2268"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553270E4" w14:textId="0F410CED" w:rsidR="182FC7C6" w:rsidRDefault="20646AAE" w:rsidP="00191349">
            <w:pPr>
              <w:spacing w:after="180"/>
              <w:rPr>
                <w:rFonts w:eastAsiaTheme="minorEastAsia"/>
                <w:color w:val="000000" w:themeColor="text1"/>
                <w:sz w:val="18"/>
                <w:szCs w:val="18"/>
              </w:rPr>
            </w:pPr>
            <w:r w:rsidRPr="6358098D">
              <w:rPr>
                <w:rFonts w:eastAsiaTheme="minorEastAsia"/>
                <w:color w:val="000000" w:themeColor="text1"/>
                <w:sz w:val="18"/>
                <w:szCs w:val="18"/>
              </w:rPr>
              <w:t>Erasektor</w:t>
            </w:r>
          </w:p>
          <w:p w14:paraId="5641E126" w14:textId="4DB2A15E" w:rsidR="182FC7C6" w:rsidRDefault="182FC7C6" w:rsidP="00191349">
            <w:pPr>
              <w:spacing w:after="180"/>
              <w:rPr>
                <w:rFonts w:eastAsiaTheme="minorEastAsia"/>
                <w:color w:val="000000" w:themeColor="text1"/>
                <w:sz w:val="18"/>
                <w:szCs w:val="18"/>
              </w:rPr>
            </w:pPr>
          </w:p>
        </w:tc>
      </w:tr>
      <w:tr w:rsidR="182FC7C6" w14:paraId="2AAF79C1" w14:textId="77777777" w:rsidTr="6358098D">
        <w:trPr>
          <w:trHeight w:val="300"/>
        </w:trPr>
        <w:tc>
          <w:tcPr>
            <w:tcW w:w="1845"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0A9EFA11" w14:textId="43BC34D5" w:rsidR="182FC7C6" w:rsidRPr="00191349" w:rsidRDefault="383D7E4A" w:rsidP="00191349">
            <w:pPr>
              <w:spacing w:after="180"/>
              <w:rPr>
                <w:rFonts w:eastAsiaTheme="minorEastAsia"/>
                <w:sz w:val="18"/>
                <w:szCs w:val="18"/>
              </w:rPr>
            </w:pPr>
            <w:r w:rsidRPr="39A9B226">
              <w:rPr>
                <w:rFonts w:eastAsiaTheme="minorEastAsia"/>
                <w:sz w:val="18"/>
                <w:szCs w:val="18"/>
              </w:rPr>
              <w:t>P</w:t>
            </w:r>
            <w:r w:rsidR="74290C09" w:rsidRPr="39A9B226">
              <w:rPr>
                <w:rFonts w:eastAsiaTheme="minorEastAsia"/>
                <w:sz w:val="18"/>
                <w:szCs w:val="18"/>
              </w:rPr>
              <w:t>õlevkivist</w:t>
            </w:r>
            <w:r w:rsidR="32FB64FE" w:rsidRPr="6358098D">
              <w:rPr>
                <w:rFonts w:eastAsiaTheme="minorEastAsia"/>
                <w:sz w:val="18"/>
                <w:szCs w:val="18"/>
              </w:rPr>
              <w:t xml:space="preserve"> kütuste tootmise lõpetamine</w:t>
            </w:r>
          </w:p>
        </w:tc>
        <w:tc>
          <w:tcPr>
            <w:tcW w:w="1408"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1C4BF6E4" w14:textId="654138BD" w:rsidR="182FC7C6" w:rsidRDefault="2F9D0001" w:rsidP="00191349">
            <w:pPr>
              <w:spacing w:after="180"/>
              <w:rPr>
                <w:rFonts w:eastAsiaTheme="minorEastAsia"/>
                <w:color w:val="000000" w:themeColor="text1"/>
                <w:sz w:val="18"/>
                <w:szCs w:val="18"/>
              </w:rPr>
            </w:pPr>
            <w:r w:rsidRPr="6358098D">
              <w:rPr>
                <w:rFonts w:eastAsiaTheme="minorEastAsia"/>
                <w:color w:val="000000" w:themeColor="text1"/>
                <w:sz w:val="18"/>
                <w:szCs w:val="18"/>
              </w:rPr>
              <w:t>5 928 000</w:t>
            </w:r>
          </w:p>
          <w:p w14:paraId="67B0494F" w14:textId="1B987EA7" w:rsidR="182FC7C6" w:rsidRDefault="182FC7C6" w:rsidP="00191349">
            <w:pPr>
              <w:spacing w:after="180"/>
              <w:rPr>
                <w:rFonts w:eastAsiaTheme="minorEastAsia"/>
                <w:color w:val="000000" w:themeColor="text1"/>
                <w:sz w:val="18"/>
                <w:szCs w:val="18"/>
              </w:rPr>
            </w:pPr>
          </w:p>
        </w:tc>
        <w:tc>
          <w:tcPr>
            <w:tcW w:w="1559"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3374A1D8" w14:textId="591AA073" w:rsidR="182FC7C6" w:rsidRPr="00191349" w:rsidRDefault="2F9D0001" w:rsidP="00191349">
            <w:pPr>
              <w:spacing w:after="180"/>
              <w:rPr>
                <w:rFonts w:eastAsiaTheme="minorEastAsia"/>
                <w:color w:val="000000" w:themeColor="text1"/>
                <w:sz w:val="18"/>
                <w:szCs w:val="18"/>
              </w:rPr>
            </w:pPr>
            <w:r w:rsidRPr="00191349">
              <w:rPr>
                <w:rFonts w:eastAsiaTheme="minorEastAsia"/>
                <w:color w:val="000000" w:themeColor="text1"/>
                <w:sz w:val="18"/>
                <w:szCs w:val="18"/>
              </w:rPr>
              <w:t>7 973 000</w:t>
            </w:r>
          </w:p>
        </w:tc>
        <w:tc>
          <w:tcPr>
            <w:tcW w:w="1701"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68A30FD4" w14:textId="348F5D62" w:rsidR="182FC7C6" w:rsidRDefault="182FC7C6" w:rsidP="00191349">
            <w:pPr>
              <w:spacing w:after="180"/>
              <w:rPr>
                <w:rFonts w:ascii="Arial" w:eastAsia="Arial" w:hAnsi="Arial" w:cs="Arial"/>
                <w:color w:val="404040" w:themeColor="text1" w:themeTint="BF"/>
                <w:sz w:val="16"/>
                <w:szCs w:val="16"/>
              </w:rPr>
            </w:pPr>
            <w:r w:rsidRPr="3719A35D">
              <w:rPr>
                <w:rFonts w:ascii="Arial" w:eastAsia="Arial" w:hAnsi="Arial" w:cs="Arial"/>
                <w:sz w:val="16"/>
                <w:szCs w:val="16"/>
              </w:rPr>
              <w:t>Lisanduv</w:t>
            </w:r>
          </w:p>
        </w:tc>
        <w:tc>
          <w:tcPr>
            <w:tcW w:w="2268"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77792F0E" w14:textId="3762CBE4" w:rsidR="182FC7C6" w:rsidRDefault="1430A125" w:rsidP="00191349">
            <w:pPr>
              <w:spacing w:after="180"/>
              <w:rPr>
                <w:rFonts w:ascii="Arial" w:eastAsia="Arial" w:hAnsi="Arial" w:cs="Arial"/>
                <w:color w:val="000000" w:themeColor="text1"/>
                <w:sz w:val="16"/>
                <w:szCs w:val="16"/>
              </w:rPr>
            </w:pPr>
            <w:r w:rsidRPr="3719A35D">
              <w:rPr>
                <w:rFonts w:ascii="Arial" w:eastAsia="Arial" w:hAnsi="Arial" w:cs="Arial"/>
                <w:sz w:val="16"/>
                <w:szCs w:val="16"/>
              </w:rPr>
              <w:t>Riik ja erasektor</w:t>
            </w:r>
          </w:p>
          <w:p w14:paraId="52516667" w14:textId="28F1E114" w:rsidR="182FC7C6" w:rsidRDefault="182FC7C6" w:rsidP="00191349">
            <w:pPr>
              <w:spacing w:after="180"/>
              <w:rPr>
                <w:rFonts w:ascii="Arial" w:eastAsia="Arial" w:hAnsi="Arial" w:cs="Arial"/>
                <w:color w:val="000000" w:themeColor="text1"/>
                <w:sz w:val="16"/>
                <w:szCs w:val="16"/>
              </w:rPr>
            </w:pPr>
          </w:p>
        </w:tc>
      </w:tr>
    </w:tbl>
    <w:p w14:paraId="7ED562AE" w14:textId="605768BF" w:rsidR="182FC7C6" w:rsidRDefault="182FC7C6" w:rsidP="009B20F9">
      <w:pPr>
        <w:spacing w:after="0" w:line="240" w:lineRule="auto"/>
      </w:pPr>
    </w:p>
    <w:p w14:paraId="1FFFB84C" w14:textId="03B77261" w:rsidR="182FC7C6" w:rsidRDefault="4C8EED94" w:rsidP="00191349">
      <w:pPr>
        <w:spacing w:after="0" w:line="240" w:lineRule="auto"/>
        <w:jc w:val="both"/>
        <w:rPr>
          <w:rFonts w:ascii="Times New Roman" w:eastAsia="Times New Roman" w:hAnsi="Times New Roman" w:cs="Times New Roman"/>
          <w:sz w:val="24"/>
          <w:szCs w:val="24"/>
        </w:rPr>
      </w:pPr>
      <w:r w:rsidRPr="7C84A48D">
        <w:rPr>
          <w:rFonts w:ascii="Times New Roman" w:eastAsia="Times New Roman" w:hAnsi="Times New Roman" w:cs="Times New Roman"/>
          <w:sz w:val="24"/>
          <w:szCs w:val="24"/>
        </w:rPr>
        <w:t xml:space="preserve">Lisameetmete rakendamise tulemusena </w:t>
      </w:r>
      <w:r w:rsidR="2C9A2096" w:rsidRPr="7C84A48D">
        <w:rPr>
          <w:rFonts w:ascii="Times New Roman" w:eastAsia="Times New Roman" w:hAnsi="Times New Roman" w:cs="Times New Roman"/>
          <w:sz w:val="24"/>
          <w:szCs w:val="24"/>
        </w:rPr>
        <w:t>praeguse tööstus</w:t>
      </w:r>
      <w:r w:rsidR="13FCF8B1" w:rsidRPr="7C84A48D">
        <w:rPr>
          <w:rFonts w:ascii="Times New Roman" w:eastAsia="Times New Roman" w:hAnsi="Times New Roman" w:cs="Times New Roman"/>
          <w:sz w:val="24"/>
          <w:szCs w:val="24"/>
        </w:rPr>
        <w:t xml:space="preserve">e heide prognooside kohaselt </w:t>
      </w:r>
      <w:r w:rsidR="5222BE95" w:rsidRPr="7C84A48D">
        <w:rPr>
          <w:rFonts w:ascii="Times New Roman" w:eastAsia="Times New Roman" w:hAnsi="Times New Roman" w:cs="Times New Roman"/>
          <w:sz w:val="24"/>
          <w:szCs w:val="24"/>
        </w:rPr>
        <w:t>väheneb</w:t>
      </w:r>
      <w:r w:rsidR="13FCF8B1" w:rsidRPr="7C84A48D">
        <w:rPr>
          <w:rFonts w:ascii="Times New Roman" w:eastAsia="Times New Roman" w:hAnsi="Times New Roman" w:cs="Times New Roman"/>
          <w:sz w:val="24"/>
          <w:szCs w:val="24"/>
        </w:rPr>
        <w:t xml:space="preserve">, kuid arvestades </w:t>
      </w:r>
      <w:r w:rsidR="2C9A2096" w:rsidRPr="7C84A48D">
        <w:rPr>
          <w:rFonts w:ascii="Times New Roman" w:eastAsia="Times New Roman" w:hAnsi="Times New Roman" w:cs="Times New Roman"/>
          <w:sz w:val="24"/>
          <w:szCs w:val="24"/>
        </w:rPr>
        <w:t xml:space="preserve">potentsiaalsele </w:t>
      </w:r>
      <w:r w:rsidR="13FCF8B1" w:rsidRPr="7C84A48D">
        <w:rPr>
          <w:rFonts w:ascii="Times New Roman" w:eastAsia="Times New Roman" w:hAnsi="Times New Roman" w:cs="Times New Roman"/>
          <w:sz w:val="24"/>
          <w:szCs w:val="24"/>
        </w:rPr>
        <w:t xml:space="preserve">lisanduvale </w:t>
      </w:r>
      <w:r w:rsidR="2C9A2096" w:rsidRPr="7C84A48D">
        <w:rPr>
          <w:rFonts w:ascii="Times New Roman" w:eastAsia="Times New Roman" w:hAnsi="Times New Roman" w:cs="Times New Roman"/>
          <w:sz w:val="24"/>
          <w:szCs w:val="24"/>
        </w:rPr>
        <w:t>tööstusele</w:t>
      </w:r>
      <w:r w:rsidR="13FCF8B1" w:rsidRPr="7C84A48D">
        <w:rPr>
          <w:rFonts w:ascii="Times New Roman" w:eastAsia="Times New Roman" w:hAnsi="Times New Roman" w:cs="Times New Roman"/>
          <w:sz w:val="24"/>
          <w:szCs w:val="24"/>
        </w:rPr>
        <w:t xml:space="preserve"> nn heitepuhvrit,</w:t>
      </w:r>
      <w:r w:rsidR="05A736B9" w:rsidRPr="7C84A48D">
        <w:rPr>
          <w:rFonts w:ascii="Times New Roman" w:eastAsia="Times New Roman" w:hAnsi="Times New Roman" w:cs="Times New Roman"/>
          <w:sz w:val="24"/>
          <w:szCs w:val="24"/>
        </w:rPr>
        <w:t xml:space="preserve"> </w:t>
      </w:r>
      <w:r w:rsidRPr="7C84A48D">
        <w:rPr>
          <w:rFonts w:ascii="Times New Roman" w:eastAsia="Times New Roman" w:hAnsi="Times New Roman" w:cs="Times New Roman"/>
          <w:sz w:val="24"/>
          <w:szCs w:val="24"/>
        </w:rPr>
        <w:t xml:space="preserve">suureneb </w:t>
      </w:r>
      <w:r w:rsidR="623C2D52" w:rsidRPr="7C84A48D">
        <w:rPr>
          <w:rFonts w:ascii="Times New Roman" w:eastAsia="Times New Roman" w:hAnsi="Times New Roman" w:cs="Times New Roman"/>
          <w:sz w:val="24"/>
          <w:szCs w:val="24"/>
        </w:rPr>
        <w:t>kogu</w:t>
      </w:r>
      <w:r w:rsidRPr="7C84A48D">
        <w:rPr>
          <w:rFonts w:ascii="Times New Roman" w:eastAsia="Times New Roman" w:hAnsi="Times New Roman" w:cs="Times New Roman"/>
          <w:sz w:val="24"/>
          <w:szCs w:val="24"/>
        </w:rPr>
        <w:t xml:space="preserve"> tööstussektori kasvuhoonegaaside heitkogus prognoosi kohaselt 3</w:t>
      </w:r>
      <w:r w:rsidR="6C54C9F1" w:rsidRPr="7C84A48D">
        <w:rPr>
          <w:rFonts w:ascii="Times New Roman" w:eastAsia="Times New Roman" w:hAnsi="Times New Roman" w:cs="Times New Roman"/>
          <w:sz w:val="24"/>
          <w:szCs w:val="24"/>
        </w:rPr>
        <w:t xml:space="preserve"> </w:t>
      </w:r>
      <w:r w:rsidRPr="7C84A48D">
        <w:rPr>
          <w:rFonts w:ascii="Times New Roman" w:eastAsia="Times New Roman" w:hAnsi="Times New Roman" w:cs="Times New Roman"/>
          <w:sz w:val="24"/>
          <w:szCs w:val="24"/>
        </w:rPr>
        <w:t>457</w:t>
      </w:r>
      <w:r w:rsidR="49A9F0AF" w:rsidRPr="7C84A48D">
        <w:rPr>
          <w:rFonts w:ascii="Times New Roman" w:eastAsia="Times New Roman" w:hAnsi="Times New Roman" w:cs="Times New Roman"/>
          <w:sz w:val="24"/>
          <w:szCs w:val="24"/>
        </w:rPr>
        <w:t xml:space="preserve"> 100</w:t>
      </w:r>
      <w:r w:rsidRPr="7C84A48D">
        <w:rPr>
          <w:rFonts w:ascii="Times New Roman" w:eastAsia="Times New Roman" w:hAnsi="Times New Roman" w:cs="Times New Roman"/>
          <w:sz w:val="24"/>
          <w:szCs w:val="24"/>
        </w:rPr>
        <w:t xml:space="preserve"> </w:t>
      </w:r>
      <w:r w:rsidR="78627A9B" w:rsidRPr="7C84A48D">
        <w:rPr>
          <w:rFonts w:ascii="Times New Roman" w:eastAsia="Times New Roman" w:hAnsi="Times New Roman" w:cs="Times New Roman"/>
          <w:sz w:val="24"/>
          <w:szCs w:val="24"/>
        </w:rPr>
        <w:t>t</w:t>
      </w:r>
      <w:r w:rsidRPr="7C84A48D">
        <w:rPr>
          <w:rFonts w:ascii="Times New Roman" w:eastAsia="Times New Roman" w:hAnsi="Times New Roman" w:cs="Times New Roman"/>
          <w:sz w:val="24"/>
          <w:szCs w:val="24"/>
        </w:rPr>
        <w:t xml:space="preserve"> CO</w:t>
      </w:r>
      <w:r w:rsidRPr="7C84A48D">
        <w:rPr>
          <w:rFonts w:ascii="Times New Roman" w:eastAsia="Times New Roman" w:hAnsi="Times New Roman" w:cs="Times New Roman"/>
          <w:sz w:val="24"/>
          <w:szCs w:val="24"/>
          <w:vertAlign w:val="subscript"/>
        </w:rPr>
        <w:t>2</w:t>
      </w:r>
      <w:r w:rsidRPr="7C84A48D">
        <w:rPr>
          <w:rFonts w:ascii="Times New Roman" w:eastAsia="Times New Roman" w:hAnsi="Times New Roman" w:cs="Times New Roman"/>
          <w:sz w:val="24"/>
          <w:szCs w:val="24"/>
        </w:rPr>
        <w:t xml:space="preserve"> ekvivalendini aastaks 2030</w:t>
      </w:r>
      <w:r w:rsidR="08BC8F66" w:rsidRPr="7C84A48D">
        <w:rPr>
          <w:rFonts w:ascii="Times New Roman" w:eastAsia="Times New Roman" w:hAnsi="Times New Roman" w:cs="Times New Roman"/>
          <w:sz w:val="24"/>
          <w:szCs w:val="24"/>
        </w:rPr>
        <w:t xml:space="preserve"> </w:t>
      </w:r>
      <w:r w:rsidR="76C172D3" w:rsidRPr="7C84A48D">
        <w:rPr>
          <w:rFonts w:ascii="Times New Roman" w:eastAsia="Times New Roman" w:hAnsi="Times New Roman" w:cs="Times New Roman"/>
          <w:sz w:val="24"/>
          <w:szCs w:val="24"/>
        </w:rPr>
        <w:t xml:space="preserve">ehk </w:t>
      </w:r>
      <w:r w:rsidR="4D982871" w:rsidRPr="7C84A48D">
        <w:rPr>
          <w:rFonts w:ascii="Times New Roman" w:eastAsia="Times New Roman" w:hAnsi="Times New Roman" w:cs="Times New Roman"/>
          <w:sz w:val="24"/>
          <w:szCs w:val="24"/>
        </w:rPr>
        <w:t>61</w:t>
      </w:r>
      <w:r w:rsidR="76C172D3" w:rsidRPr="7C84A48D">
        <w:rPr>
          <w:rFonts w:ascii="Times New Roman" w:eastAsia="Times New Roman" w:hAnsi="Times New Roman" w:cs="Times New Roman"/>
          <w:sz w:val="24"/>
          <w:szCs w:val="24"/>
        </w:rPr>
        <w:t xml:space="preserve">% võrreldes </w:t>
      </w:r>
      <w:r w:rsidR="0B944ECD" w:rsidRPr="7C84A48D">
        <w:rPr>
          <w:rFonts w:ascii="Times New Roman" w:eastAsia="Times New Roman" w:hAnsi="Times New Roman" w:cs="Times New Roman"/>
          <w:sz w:val="24"/>
          <w:szCs w:val="24"/>
        </w:rPr>
        <w:t>202</w:t>
      </w:r>
      <w:r w:rsidR="5013B60F" w:rsidRPr="7C84A48D">
        <w:rPr>
          <w:rFonts w:ascii="Times New Roman" w:eastAsia="Times New Roman" w:hAnsi="Times New Roman" w:cs="Times New Roman"/>
          <w:sz w:val="24"/>
          <w:szCs w:val="24"/>
        </w:rPr>
        <w:t>2</w:t>
      </w:r>
      <w:r w:rsidR="0B944ECD" w:rsidRPr="7C84A48D">
        <w:rPr>
          <w:rFonts w:ascii="Times New Roman" w:eastAsia="Times New Roman" w:hAnsi="Times New Roman" w:cs="Times New Roman"/>
          <w:sz w:val="24"/>
          <w:szCs w:val="24"/>
        </w:rPr>
        <w:t xml:space="preserve">. </w:t>
      </w:r>
      <w:r w:rsidR="583B2214" w:rsidRPr="7C84A48D">
        <w:rPr>
          <w:rFonts w:ascii="Times New Roman" w:eastAsia="Times New Roman" w:hAnsi="Times New Roman" w:cs="Times New Roman"/>
          <w:sz w:val="24"/>
          <w:szCs w:val="24"/>
        </w:rPr>
        <w:t>a</w:t>
      </w:r>
      <w:r w:rsidR="0B944ECD" w:rsidRPr="7C84A48D">
        <w:rPr>
          <w:rFonts w:ascii="Times New Roman" w:eastAsia="Times New Roman" w:hAnsi="Times New Roman" w:cs="Times New Roman"/>
          <w:sz w:val="24"/>
          <w:szCs w:val="24"/>
        </w:rPr>
        <w:t>astaga</w:t>
      </w:r>
      <w:r w:rsidR="76E610D0" w:rsidRPr="7C84A48D">
        <w:rPr>
          <w:rFonts w:ascii="Times New Roman" w:eastAsia="Times New Roman" w:hAnsi="Times New Roman" w:cs="Times New Roman"/>
          <w:sz w:val="24"/>
          <w:szCs w:val="24"/>
        </w:rPr>
        <w:t xml:space="preserve">, </w:t>
      </w:r>
      <w:r w:rsidR="27B45621" w:rsidRPr="7C84A48D">
        <w:rPr>
          <w:rFonts w:ascii="Times New Roman" w:eastAsia="Times New Roman" w:hAnsi="Times New Roman" w:cs="Times New Roman"/>
          <w:sz w:val="24"/>
          <w:szCs w:val="24"/>
        </w:rPr>
        <w:t>kuid väheneb 13% võrreldes jõupingutuste jagamise määrus</w:t>
      </w:r>
      <w:r w:rsidR="5222BE95" w:rsidRPr="7C84A48D">
        <w:rPr>
          <w:rFonts w:ascii="Times New Roman" w:eastAsia="Times New Roman" w:hAnsi="Times New Roman" w:cs="Times New Roman"/>
          <w:sz w:val="24"/>
          <w:szCs w:val="24"/>
        </w:rPr>
        <w:t>e kohase</w:t>
      </w:r>
      <w:r w:rsidR="27B45621" w:rsidRPr="7C84A48D">
        <w:rPr>
          <w:rFonts w:ascii="Times New Roman" w:eastAsia="Times New Roman" w:hAnsi="Times New Roman" w:cs="Times New Roman"/>
          <w:sz w:val="24"/>
          <w:szCs w:val="24"/>
        </w:rPr>
        <w:t xml:space="preserve"> baasaasta ehk 2005.</w:t>
      </w:r>
      <w:r w:rsidR="76C172D3" w:rsidRPr="7C84A48D">
        <w:rPr>
          <w:rFonts w:ascii="Times New Roman" w:eastAsia="Times New Roman" w:hAnsi="Times New Roman" w:cs="Times New Roman"/>
          <w:sz w:val="24"/>
          <w:szCs w:val="24"/>
        </w:rPr>
        <w:t xml:space="preserve"> </w:t>
      </w:r>
      <w:r w:rsidR="63F7B71A" w:rsidRPr="7C84A48D">
        <w:rPr>
          <w:rFonts w:ascii="Times New Roman" w:eastAsia="Times New Roman" w:hAnsi="Times New Roman" w:cs="Times New Roman"/>
          <w:sz w:val="24"/>
          <w:szCs w:val="24"/>
        </w:rPr>
        <w:t>a</w:t>
      </w:r>
      <w:r w:rsidR="76C172D3" w:rsidRPr="7C84A48D">
        <w:rPr>
          <w:rFonts w:ascii="Times New Roman" w:eastAsia="Times New Roman" w:hAnsi="Times New Roman" w:cs="Times New Roman"/>
          <w:sz w:val="24"/>
          <w:szCs w:val="24"/>
        </w:rPr>
        <w:t>astaga</w:t>
      </w:r>
      <w:r w:rsidR="29B54D95" w:rsidRPr="7C84A48D">
        <w:rPr>
          <w:rFonts w:ascii="Times New Roman" w:eastAsia="Times New Roman" w:hAnsi="Times New Roman" w:cs="Times New Roman"/>
          <w:sz w:val="24"/>
          <w:szCs w:val="24"/>
        </w:rPr>
        <w:t>,</w:t>
      </w:r>
      <w:r w:rsidR="16B4D04A" w:rsidRPr="7C84A48D">
        <w:rPr>
          <w:rFonts w:ascii="Times New Roman" w:eastAsia="Times New Roman" w:hAnsi="Times New Roman" w:cs="Times New Roman"/>
          <w:sz w:val="24"/>
          <w:szCs w:val="24"/>
        </w:rPr>
        <w:t xml:space="preserve"> ning</w:t>
      </w:r>
      <w:r w:rsidR="76C172D3" w:rsidRPr="7C84A48D">
        <w:rPr>
          <w:rFonts w:ascii="Times New Roman" w:eastAsia="Times New Roman" w:hAnsi="Times New Roman" w:cs="Times New Roman"/>
          <w:sz w:val="24"/>
          <w:szCs w:val="24"/>
        </w:rPr>
        <w:t xml:space="preserve"> </w:t>
      </w:r>
      <w:r w:rsidR="47A3A078" w:rsidRPr="7C84A48D">
        <w:rPr>
          <w:rFonts w:ascii="Times New Roman" w:eastAsia="Times New Roman" w:hAnsi="Times New Roman" w:cs="Times New Roman"/>
          <w:sz w:val="24"/>
          <w:szCs w:val="24"/>
        </w:rPr>
        <w:t xml:space="preserve">aastaks 2035 </w:t>
      </w:r>
      <w:r w:rsidR="588BD459" w:rsidRPr="7C84A48D">
        <w:rPr>
          <w:rFonts w:ascii="Times New Roman" w:eastAsia="Times New Roman" w:hAnsi="Times New Roman" w:cs="Times New Roman"/>
          <w:sz w:val="24"/>
          <w:szCs w:val="24"/>
        </w:rPr>
        <w:t xml:space="preserve">väheneb </w:t>
      </w:r>
      <w:r w:rsidR="18300A11" w:rsidRPr="7C84A48D">
        <w:rPr>
          <w:rFonts w:ascii="Times New Roman" w:eastAsia="Times New Roman" w:hAnsi="Times New Roman" w:cs="Times New Roman"/>
          <w:sz w:val="24"/>
          <w:szCs w:val="24"/>
        </w:rPr>
        <w:t>2</w:t>
      </w:r>
      <w:r w:rsidR="456D4E78" w:rsidRPr="7C84A48D">
        <w:rPr>
          <w:rFonts w:ascii="Times New Roman" w:eastAsia="Times New Roman" w:hAnsi="Times New Roman" w:cs="Times New Roman"/>
          <w:sz w:val="24"/>
          <w:szCs w:val="24"/>
        </w:rPr>
        <w:t xml:space="preserve"> </w:t>
      </w:r>
      <w:r w:rsidR="18300A11" w:rsidRPr="7C84A48D">
        <w:rPr>
          <w:rFonts w:ascii="Times New Roman" w:eastAsia="Times New Roman" w:hAnsi="Times New Roman" w:cs="Times New Roman"/>
          <w:sz w:val="24"/>
          <w:szCs w:val="24"/>
        </w:rPr>
        <w:t>69</w:t>
      </w:r>
      <w:r w:rsidRPr="7C84A48D">
        <w:rPr>
          <w:rFonts w:ascii="Times New Roman" w:eastAsia="Times New Roman" w:hAnsi="Times New Roman" w:cs="Times New Roman"/>
          <w:sz w:val="24"/>
          <w:szCs w:val="24"/>
        </w:rPr>
        <w:t>7</w:t>
      </w:r>
      <w:r w:rsidR="25711C03" w:rsidRPr="7C84A48D">
        <w:rPr>
          <w:rFonts w:ascii="Times New Roman" w:eastAsia="Times New Roman" w:hAnsi="Times New Roman" w:cs="Times New Roman"/>
          <w:sz w:val="24"/>
          <w:szCs w:val="24"/>
        </w:rPr>
        <w:t xml:space="preserve"> 000</w:t>
      </w:r>
      <w:r w:rsidRPr="7C84A48D">
        <w:rPr>
          <w:rFonts w:ascii="Times New Roman" w:eastAsia="Times New Roman" w:hAnsi="Times New Roman" w:cs="Times New Roman"/>
          <w:sz w:val="24"/>
          <w:szCs w:val="24"/>
        </w:rPr>
        <w:t xml:space="preserve"> </w:t>
      </w:r>
      <w:r w:rsidR="78627A9B" w:rsidRPr="7C84A48D">
        <w:rPr>
          <w:rFonts w:ascii="Times New Roman" w:eastAsia="Times New Roman" w:hAnsi="Times New Roman" w:cs="Times New Roman"/>
          <w:sz w:val="24"/>
          <w:szCs w:val="24"/>
        </w:rPr>
        <w:t>t</w:t>
      </w:r>
      <w:r w:rsidRPr="7C84A48D">
        <w:rPr>
          <w:rFonts w:ascii="Times New Roman" w:eastAsia="Times New Roman" w:hAnsi="Times New Roman" w:cs="Times New Roman"/>
          <w:sz w:val="24"/>
          <w:szCs w:val="24"/>
        </w:rPr>
        <w:t xml:space="preserve"> CO</w:t>
      </w:r>
      <w:r w:rsidRPr="7C84A48D">
        <w:rPr>
          <w:rFonts w:ascii="Times New Roman" w:eastAsia="Times New Roman" w:hAnsi="Times New Roman" w:cs="Times New Roman"/>
          <w:sz w:val="24"/>
          <w:szCs w:val="24"/>
          <w:vertAlign w:val="subscript"/>
        </w:rPr>
        <w:t>2</w:t>
      </w:r>
      <w:r w:rsidRPr="7C84A48D">
        <w:rPr>
          <w:rFonts w:ascii="Times New Roman" w:eastAsia="Times New Roman" w:hAnsi="Times New Roman" w:cs="Times New Roman"/>
          <w:sz w:val="24"/>
          <w:szCs w:val="24"/>
        </w:rPr>
        <w:t xml:space="preserve"> ekvivalendini ja </w:t>
      </w:r>
      <w:r w:rsidR="7A4F4163" w:rsidRPr="7C84A48D">
        <w:rPr>
          <w:rFonts w:ascii="Times New Roman" w:eastAsia="Times New Roman" w:hAnsi="Times New Roman" w:cs="Times New Roman"/>
          <w:sz w:val="24"/>
          <w:szCs w:val="24"/>
        </w:rPr>
        <w:t xml:space="preserve">aastaks 2040 </w:t>
      </w:r>
      <w:r w:rsidR="1D8B55A3" w:rsidRPr="7C84A48D">
        <w:rPr>
          <w:rFonts w:ascii="Times New Roman" w:eastAsia="Times New Roman" w:hAnsi="Times New Roman" w:cs="Times New Roman"/>
          <w:sz w:val="24"/>
          <w:szCs w:val="24"/>
        </w:rPr>
        <w:t>1</w:t>
      </w:r>
      <w:r w:rsidR="3C1CA435" w:rsidRPr="7C84A48D">
        <w:rPr>
          <w:rFonts w:ascii="Times New Roman" w:eastAsia="Times New Roman" w:hAnsi="Times New Roman" w:cs="Times New Roman"/>
          <w:sz w:val="24"/>
          <w:szCs w:val="24"/>
        </w:rPr>
        <w:t xml:space="preserve"> </w:t>
      </w:r>
      <w:r w:rsidR="1D8B55A3" w:rsidRPr="7C84A48D">
        <w:rPr>
          <w:rFonts w:ascii="Times New Roman" w:eastAsia="Times New Roman" w:hAnsi="Times New Roman" w:cs="Times New Roman"/>
          <w:sz w:val="24"/>
          <w:szCs w:val="24"/>
        </w:rPr>
        <w:t>938</w:t>
      </w:r>
      <w:r w:rsidR="3C1CA435" w:rsidRPr="7C84A48D">
        <w:rPr>
          <w:rFonts w:ascii="Times New Roman" w:eastAsia="Times New Roman" w:hAnsi="Times New Roman" w:cs="Times New Roman"/>
          <w:sz w:val="24"/>
          <w:szCs w:val="24"/>
        </w:rPr>
        <w:t xml:space="preserve"> 200</w:t>
      </w:r>
      <w:r w:rsidRPr="7C84A48D">
        <w:rPr>
          <w:rFonts w:ascii="Times New Roman" w:eastAsia="Times New Roman" w:hAnsi="Times New Roman" w:cs="Times New Roman"/>
          <w:sz w:val="24"/>
          <w:szCs w:val="24"/>
        </w:rPr>
        <w:t xml:space="preserve"> </w:t>
      </w:r>
      <w:r w:rsidR="78627A9B" w:rsidRPr="7C84A48D">
        <w:rPr>
          <w:rFonts w:ascii="Times New Roman" w:eastAsia="Times New Roman" w:hAnsi="Times New Roman" w:cs="Times New Roman"/>
          <w:sz w:val="24"/>
          <w:szCs w:val="24"/>
        </w:rPr>
        <w:t>t</w:t>
      </w:r>
      <w:r w:rsidRPr="7C84A48D">
        <w:rPr>
          <w:rFonts w:ascii="Times New Roman" w:eastAsia="Times New Roman" w:hAnsi="Times New Roman" w:cs="Times New Roman"/>
          <w:sz w:val="24"/>
          <w:szCs w:val="24"/>
        </w:rPr>
        <w:t xml:space="preserve"> CO</w:t>
      </w:r>
      <w:r w:rsidRPr="7C84A48D">
        <w:rPr>
          <w:rFonts w:ascii="Times New Roman" w:eastAsia="Times New Roman" w:hAnsi="Times New Roman" w:cs="Times New Roman"/>
          <w:sz w:val="24"/>
          <w:szCs w:val="24"/>
          <w:vertAlign w:val="subscript"/>
        </w:rPr>
        <w:t>2</w:t>
      </w:r>
      <w:r w:rsidRPr="7C84A48D">
        <w:rPr>
          <w:rFonts w:ascii="Times New Roman" w:eastAsia="Times New Roman" w:hAnsi="Times New Roman" w:cs="Times New Roman"/>
          <w:sz w:val="24"/>
          <w:szCs w:val="24"/>
        </w:rPr>
        <w:t xml:space="preserve"> ekvivalendini</w:t>
      </w:r>
      <w:r w:rsidR="468B89F9" w:rsidRPr="7C84A48D">
        <w:rPr>
          <w:rFonts w:ascii="Times New Roman" w:eastAsia="Times New Roman" w:hAnsi="Times New Roman" w:cs="Times New Roman"/>
          <w:sz w:val="24"/>
          <w:szCs w:val="24"/>
        </w:rPr>
        <w:t>.</w:t>
      </w:r>
    </w:p>
    <w:p w14:paraId="4E38A17E" w14:textId="726AE48B" w:rsidR="029DC1DD" w:rsidRDefault="029DC1DD" w:rsidP="00191349">
      <w:pPr>
        <w:spacing w:after="0" w:line="240" w:lineRule="auto"/>
        <w:jc w:val="both"/>
        <w:rPr>
          <w:rFonts w:ascii="Times New Roman" w:eastAsia="Times New Roman" w:hAnsi="Times New Roman" w:cs="Times New Roman"/>
          <w:sz w:val="24"/>
          <w:szCs w:val="24"/>
        </w:rPr>
      </w:pPr>
    </w:p>
    <w:p w14:paraId="3737D3DC" w14:textId="54C1FE5B" w:rsidR="00036115" w:rsidRDefault="0095417C" w:rsidP="00036115">
      <w:pPr>
        <w:keepNext/>
        <w:spacing w:after="0" w:line="240" w:lineRule="auto"/>
        <w:jc w:val="both"/>
      </w:pPr>
      <w:r>
        <w:rPr>
          <w:noProof/>
        </w:rPr>
        <w:drawing>
          <wp:inline distT="0" distB="0" distL="0" distR="0" wp14:anchorId="613206A2" wp14:editId="757B2453">
            <wp:extent cx="5771563" cy="3120408"/>
            <wp:effectExtent l="0" t="0" r="635" b="3810"/>
            <wp:docPr id="1835122348" name="Pil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5793433" cy="3132232"/>
                    </a:xfrm>
                    <a:prstGeom prst="rect">
                      <a:avLst/>
                    </a:prstGeom>
                    <a:noFill/>
                  </pic:spPr>
                </pic:pic>
              </a:graphicData>
            </a:graphic>
          </wp:inline>
        </w:drawing>
      </w:r>
    </w:p>
    <w:p w14:paraId="3D86FD70" w14:textId="34401E2E" w:rsidR="006E6CA0" w:rsidRDefault="00036115" w:rsidP="00036115">
      <w:pPr>
        <w:pStyle w:val="Pealdis"/>
        <w:jc w:val="both"/>
      </w:pPr>
      <w:r>
        <w:t xml:space="preserve">Joonis </w:t>
      </w:r>
      <w:r>
        <w:fldChar w:fldCharType="begin"/>
      </w:r>
      <w:r>
        <w:instrText xml:space="preserve"> SEQ Joonis \* ARABIC </w:instrText>
      </w:r>
      <w:r>
        <w:fldChar w:fldCharType="separate"/>
      </w:r>
      <w:r w:rsidR="00136A1D">
        <w:rPr>
          <w:noProof/>
        </w:rPr>
        <w:t>4</w:t>
      </w:r>
      <w:r>
        <w:fldChar w:fldCharType="end"/>
      </w:r>
      <w:r w:rsidRPr="00314F6E">
        <w:t>. Tööstussektori kasvuhoonegaaside heite prognoos (olemasolevad ja lisameetmed).</w:t>
      </w:r>
    </w:p>
    <w:p w14:paraId="3E867192" w14:textId="77777777" w:rsidR="00036115" w:rsidRPr="00036115" w:rsidRDefault="00036115" w:rsidP="00036115">
      <w:pPr>
        <w:spacing w:after="0"/>
      </w:pPr>
    </w:p>
    <w:p w14:paraId="1E990064" w14:textId="4B7168B3" w:rsidR="0A3FD836" w:rsidRPr="00EC12B1" w:rsidRDefault="1FEFC3D6" w:rsidP="00191349">
      <w:pPr>
        <w:spacing w:after="0" w:line="240" w:lineRule="auto"/>
        <w:jc w:val="both"/>
        <w:rPr>
          <w:rFonts w:ascii="Times New Roman" w:eastAsia="Times New Roman" w:hAnsi="Times New Roman" w:cs="Times New Roman"/>
          <w:sz w:val="24"/>
          <w:szCs w:val="24"/>
        </w:rPr>
      </w:pPr>
      <w:r w:rsidRPr="00EC12B1">
        <w:rPr>
          <w:rFonts w:ascii="Times New Roman" w:eastAsia="Times New Roman" w:hAnsi="Times New Roman" w:cs="Times New Roman"/>
          <w:b/>
          <w:sz w:val="24"/>
          <w:szCs w:val="24"/>
        </w:rPr>
        <w:t xml:space="preserve">§ </w:t>
      </w:r>
      <w:r w:rsidR="78B8AEC9" w:rsidRPr="00EC12B1">
        <w:rPr>
          <w:rFonts w:ascii="Times New Roman" w:eastAsia="Times New Roman" w:hAnsi="Times New Roman" w:cs="Times New Roman"/>
          <w:b/>
          <w:bCs/>
          <w:sz w:val="24"/>
          <w:szCs w:val="24"/>
        </w:rPr>
        <w:t>30</w:t>
      </w:r>
      <w:r w:rsidR="5F524FE1" w:rsidRPr="00EC12B1">
        <w:rPr>
          <w:rFonts w:ascii="Times New Roman" w:eastAsia="Times New Roman" w:hAnsi="Times New Roman" w:cs="Times New Roman"/>
          <w:b/>
          <w:bCs/>
          <w:sz w:val="24"/>
          <w:szCs w:val="24"/>
        </w:rPr>
        <w:t>.</w:t>
      </w:r>
      <w:r w:rsidRPr="00EC12B1">
        <w:rPr>
          <w:rFonts w:ascii="Times New Roman" w:eastAsia="Times New Roman" w:hAnsi="Times New Roman" w:cs="Times New Roman"/>
          <w:b/>
          <w:sz w:val="24"/>
          <w:szCs w:val="24"/>
        </w:rPr>
        <w:t xml:space="preserve"> Jäätmemajandussektori kasvuhoonegaaside heitkogus</w:t>
      </w:r>
      <w:r w:rsidR="007C0955" w:rsidRPr="00EC12B1">
        <w:rPr>
          <w:rFonts w:ascii="Times New Roman" w:eastAsia="Times New Roman" w:hAnsi="Times New Roman" w:cs="Times New Roman"/>
          <w:b/>
          <w:sz w:val="24"/>
          <w:szCs w:val="24"/>
        </w:rPr>
        <w:t xml:space="preserve"> ja selle</w:t>
      </w:r>
      <w:r w:rsidRPr="00EC12B1">
        <w:rPr>
          <w:rFonts w:ascii="Times New Roman" w:eastAsia="Times New Roman" w:hAnsi="Times New Roman" w:cs="Times New Roman"/>
          <w:b/>
          <w:sz w:val="24"/>
          <w:szCs w:val="24"/>
        </w:rPr>
        <w:t xml:space="preserve"> vähendamise eesmärgid</w:t>
      </w:r>
    </w:p>
    <w:p w14:paraId="46C5D043" w14:textId="57131B58" w:rsidR="316B644D" w:rsidRDefault="316B644D" w:rsidP="00191349">
      <w:pPr>
        <w:spacing w:after="0" w:line="240" w:lineRule="auto"/>
        <w:jc w:val="both"/>
        <w:rPr>
          <w:rFonts w:ascii="Times New Roman" w:eastAsia="Times New Roman" w:hAnsi="Times New Roman" w:cs="Times New Roman"/>
          <w:sz w:val="24"/>
          <w:szCs w:val="24"/>
        </w:rPr>
      </w:pPr>
    </w:p>
    <w:p w14:paraId="6929F62A" w14:textId="2059E28A" w:rsidR="316B644D" w:rsidRDefault="3D96B968" w:rsidP="00191349">
      <w:pPr>
        <w:spacing w:after="0" w:line="240" w:lineRule="auto"/>
        <w:jc w:val="both"/>
        <w:rPr>
          <w:rFonts w:ascii="Times New Roman" w:eastAsia="Times New Roman" w:hAnsi="Times New Roman" w:cs="Times New Roman"/>
          <w:sz w:val="24"/>
          <w:szCs w:val="24"/>
        </w:rPr>
      </w:pPr>
      <w:r w:rsidRPr="00A166AC">
        <w:rPr>
          <w:rFonts w:ascii="Times New Roman" w:eastAsia="Times New Roman" w:hAnsi="Times New Roman" w:cs="Times New Roman"/>
          <w:sz w:val="24"/>
          <w:szCs w:val="24"/>
        </w:rPr>
        <w:t>Lõike</w:t>
      </w:r>
      <w:r w:rsidR="5222BE95" w:rsidRPr="00A166AC">
        <w:rPr>
          <w:rFonts w:ascii="Times New Roman" w:eastAsia="Times New Roman" w:hAnsi="Times New Roman" w:cs="Times New Roman"/>
          <w:sz w:val="24"/>
          <w:szCs w:val="24"/>
        </w:rPr>
        <w:t>s</w:t>
      </w:r>
      <w:r w:rsidRPr="00A166AC">
        <w:rPr>
          <w:rFonts w:ascii="Times New Roman" w:eastAsia="Times New Roman" w:hAnsi="Times New Roman" w:cs="Times New Roman"/>
          <w:sz w:val="24"/>
          <w:szCs w:val="24"/>
        </w:rPr>
        <w:t xml:space="preserve"> 1</w:t>
      </w:r>
      <w:r w:rsidRPr="7C84A48D">
        <w:rPr>
          <w:rFonts w:ascii="Times New Roman" w:eastAsia="Times New Roman" w:hAnsi="Times New Roman" w:cs="Times New Roman"/>
          <w:sz w:val="24"/>
          <w:szCs w:val="24"/>
        </w:rPr>
        <w:t xml:space="preserve"> </w:t>
      </w:r>
      <w:r w:rsidR="5222BE95" w:rsidRPr="7C84A48D">
        <w:rPr>
          <w:rFonts w:ascii="Times New Roman" w:eastAsia="Times New Roman" w:hAnsi="Times New Roman" w:cs="Times New Roman"/>
          <w:sz w:val="24"/>
          <w:szCs w:val="24"/>
        </w:rPr>
        <w:t xml:space="preserve">esitatud </w:t>
      </w:r>
      <w:r w:rsidRPr="7C84A48D">
        <w:rPr>
          <w:rFonts w:ascii="Times New Roman" w:eastAsia="Times New Roman" w:hAnsi="Times New Roman" w:cs="Times New Roman"/>
          <w:sz w:val="24"/>
          <w:szCs w:val="24"/>
        </w:rPr>
        <w:t>kirjelduse kohaselt arvestatakse jäätmemajanduse sektoris tekkiva heitkoguse hulka</w:t>
      </w:r>
      <w:r w:rsidR="05A736B9" w:rsidRPr="7C84A48D">
        <w:rPr>
          <w:rFonts w:ascii="Times New Roman" w:eastAsia="Times New Roman" w:hAnsi="Times New Roman" w:cs="Times New Roman"/>
          <w:sz w:val="24"/>
          <w:szCs w:val="24"/>
        </w:rPr>
        <w:t xml:space="preserve"> </w:t>
      </w:r>
      <w:r w:rsidRPr="7C84A48D">
        <w:rPr>
          <w:rFonts w:ascii="Times New Roman" w:eastAsia="Times New Roman" w:hAnsi="Times New Roman" w:cs="Times New Roman"/>
          <w:sz w:val="24"/>
          <w:szCs w:val="24"/>
        </w:rPr>
        <w:t>jäätmete ladestamisel, jäätmete põletamisel ilma energia taaskasutuseta ja lahti</w:t>
      </w:r>
      <w:r w:rsidR="5222BE95" w:rsidRPr="7C84A48D">
        <w:rPr>
          <w:rFonts w:ascii="Times New Roman" w:eastAsia="Times New Roman" w:hAnsi="Times New Roman" w:cs="Times New Roman"/>
          <w:sz w:val="24"/>
          <w:szCs w:val="24"/>
        </w:rPr>
        <w:t>sel</w:t>
      </w:r>
      <w:r w:rsidRPr="7C84A48D">
        <w:rPr>
          <w:rFonts w:ascii="Times New Roman" w:eastAsia="Times New Roman" w:hAnsi="Times New Roman" w:cs="Times New Roman"/>
          <w:sz w:val="24"/>
          <w:szCs w:val="24"/>
        </w:rPr>
        <w:t xml:space="preserve"> põletamisel tekkiv KHG heide. </w:t>
      </w:r>
      <w:r w:rsidR="3020FE37" w:rsidRPr="7C84A48D">
        <w:rPr>
          <w:rFonts w:ascii="Times New Roman" w:eastAsia="Times New Roman" w:hAnsi="Times New Roman" w:cs="Times New Roman"/>
          <w:sz w:val="24"/>
          <w:szCs w:val="24"/>
        </w:rPr>
        <w:t>H</w:t>
      </w:r>
      <w:r w:rsidRPr="7C84A48D">
        <w:rPr>
          <w:rFonts w:ascii="Times New Roman" w:eastAsia="Times New Roman" w:hAnsi="Times New Roman" w:cs="Times New Roman"/>
          <w:sz w:val="24"/>
          <w:szCs w:val="24"/>
        </w:rPr>
        <w:t xml:space="preserve">eitkoguste arvutuste </w:t>
      </w:r>
      <w:r w:rsidR="3020FE37" w:rsidRPr="7C84A48D">
        <w:rPr>
          <w:rFonts w:ascii="Times New Roman" w:eastAsia="Times New Roman" w:hAnsi="Times New Roman" w:cs="Times New Roman"/>
          <w:sz w:val="24"/>
          <w:szCs w:val="24"/>
        </w:rPr>
        <w:t xml:space="preserve">peamine </w:t>
      </w:r>
      <w:r w:rsidRPr="7C84A48D">
        <w:rPr>
          <w:rFonts w:ascii="Times New Roman" w:eastAsia="Times New Roman" w:hAnsi="Times New Roman" w:cs="Times New Roman"/>
          <w:sz w:val="24"/>
          <w:szCs w:val="24"/>
        </w:rPr>
        <w:t>sisend KHG inventuuris on jäätmestatistika</w:t>
      </w:r>
      <w:r w:rsidR="3020FE37" w:rsidRPr="7C84A48D">
        <w:rPr>
          <w:rFonts w:ascii="Times New Roman" w:eastAsia="Times New Roman" w:hAnsi="Times New Roman" w:cs="Times New Roman"/>
          <w:sz w:val="24"/>
          <w:szCs w:val="24"/>
        </w:rPr>
        <w:t>:</w:t>
      </w:r>
      <w:r w:rsidRPr="7C84A48D">
        <w:rPr>
          <w:rFonts w:ascii="Times New Roman" w:eastAsia="Times New Roman" w:hAnsi="Times New Roman" w:cs="Times New Roman"/>
          <w:sz w:val="24"/>
          <w:szCs w:val="24"/>
        </w:rPr>
        <w:t xml:space="preserve"> ladestatud jäätmete kogus (v</w:t>
      </w:r>
      <w:r w:rsidR="5222BE95" w:rsidRPr="7C84A48D">
        <w:rPr>
          <w:rFonts w:ascii="Times New Roman" w:eastAsia="Times New Roman" w:hAnsi="Times New Roman" w:cs="Times New Roman"/>
          <w:sz w:val="24"/>
          <w:szCs w:val="24"/>
        </w:rPr>
        <w:t>.</w:t>
      </w:r>
      <w:r w:rsidRPr="7C84A48D">
        <w:rPr>
          <w:rFonts w:ascii="Times New Roman" w:eastAsia="Times New Roman" w:hAnsi="Times New Roman" w:cs="Times New Roman"/>
          <w:sz w:val="24"/>
          <w:szCs w:val="24"/>
        </w:rPr>
        <w:t xml:space="preserve">a inertsed jäätmed, sh ladestatud põlevkivituhk) </w:t>
      </w:r>
      <w:r w:rsidR="3020FE37" w:rsidRPr="7C84A48D">
        <w:rPr>
          <w:rFonts w:ascii="Times New Roman" w:eastAsia="Times New Roman" w:hAnsi="Times New Roman" w:cs="Times New Roman"/>
          <w:sz w:val="24"/>
          <w:szCs w:val="24"/>
        </w:rPr>
        <w:t>ja</w:t>
      </w:r>
      <w:r w:rsidRPr="7C84A48D">
        <w:rPr>
          <w:rFonts w:ascii="Times New Roman" w:eastAsia="Times New Roman" w:hAnsi="Times New Roman" w:cs="Times New Roman"/>
          <w:sz w:val="24"/>
          <w:szCs w:val="24"/>
        </w:rPr>
        <w:t xml:space="preserve"> põletamine ilma energia taaskasutuseta, lisaks prügilagaasi kogus, mis prügilatest kogutakse </w:t>
      </w:r>
      <w:r w:rsidR="3020FE37" w:rsidRPr="7C84A48D">
        <w:rPr>
          <w:rFonts w:ascii="Times New Roman" w:eastAsia="Times New Roman" w:hAnsi="Times New Roman" w:cs="Times New Roman"/>
          <w:sz w:val="24"/>
          <w:szCs w:val="24"/>
        </w:rPr>
        <w:t>ja</w:t>
      </w:r>
      <w:r w:rsidRPr="7C84A48D">
        <w:rPr>
          <w:rFonts w:ascii="Times New Roman" w:eastAsia="Times New Roman" w:hAnsi="Times New Roman" w:cs="Times New Roman"/>
          <w:sz w:val="24"/>
          <w:szCs w:val="24"/>
        </w:rPr>
        <w:t xml:space="preserve"> taaskasutatakse või põletatakse leegis ning kompostitud jäätmete kogus jäätmestatistikast.</w:t>
      </w:r>
    </w:p>
    <w:p w14:paraId="1F466694" w14:textId="77777777" w:rsidR="005A40F6" w:rsidRDefault="005A40F6">
      <w:pPr>
        <w:spacing w:after="0" w:line="240" w:lineRule="auto"/>
        <w:jc w:val="both"/>
        <w:rPr>
          <w:rFonts w:ascii="Times New Roman" w:eastAsia="Times New Roman" w:hAnsi="Times New Roman" w:cs="Times New Roman"/>
          <w:sz w:val="24"/>
          <w:szCs w:val="24"/>
        </w:rPr>
      </w:pPr>
    </w:p>
    <w:p w14:paraId="08F866A1" w14:textId="6B0F5838" w:rsidR="71348AB9" w:rsidRDefault="71348AB9" w:rsidP="00191349">
      <w:pPr>
        <w:spacing w:after="0" w:line="240" w:lineRule="auto"/>
        <w:jc w:val="both"/>
        <w:rPr>
          <w:rFonts w:ascii="Times New Roman" w:eastAsia="Times New Roman" w:hAnsi="Times New Roman" w:cs="Times New Roman"/>
          <w:sz w:val="24"/>
          <w:szCs w:val="24"/>
        </w:rPr>
      </w:pPr>
      <w:r w:rsidRPr="451A9F54">
        <w:rPr>
          <w:rFonts w:ascii="Times New Roman" w:eastAsia="Times New Roman" w:hAnsi="Times New Roman" w:cs="Times New Roman"/>
          <w:sz w:val="24"/>
          <w:szCs w:val="24"/>
        </w:rPr>
        <w:t>Jäätmemajandussektori kasvuhoonegaaside heite vähendamist reguleerib EL</w:t>
      </w:r>
      <w:r w:rsidR="00E22D33">
        <w:rPr>
          <w:rFonts w:ascii="Times New Roman" w:eastAsia="Times New Roman" w:hAnsi="Times New Roman" w:cs="Times New Roman"/>
          <w:sz w:val="24"/>
          <w:szCs w:val="24"/>
        </w:rPr>
        <w:t>i</w:t>
      </w:r>
      <w:r w:rsidRPr="451A9F54">
        <w:rPr>
          <w:rFonts w:ascii="Times New Roman" w:eastAsia="Times New Roman" w:hAnsi="Times New Roman" w:cs="Times New Roman"/>
          <w:sz w:val="24"/>
          <w:szCs w:val="24"/>
        </w:rPr>
        <w:t xml:space="preserve"> jõupingutuste jagamise määruse (EL) 2018/842</w:t>
      </w:r>
      <w:r w:rsidR="00E22D33">
        <w:rPr>
          <w:rFonts w:ascii="Times New Roman" w:eastAsia="Times New Roman" w:hAnsi="Times New Roman" w:cs="Times New Roman"/>
          <w:sz w:val="24"/>
          <w:szCs w:val="24"/>
        </w:rPr>
        <w:t xml:space="preserve"> kohane</w:t>
      </w:r>
      <w:r w:rsidRPr="451A9F54">
        <w:rPr>
          <w:rFonts w:ascii="Times New Roman" w:eastAsia="Times New Roman" w:hAnsi="Times New Roman" w:cs="Times New Roman"/>
          <w:sz w:val="24"/>
          <w:szCs w:val="24"/>
        </w:rPr>
        <w:t xml:space="preserve"> kohustus vähendada transpordist, põllumajandusest, jäätmemajandusest, hoonetest, tööstuslikest protsessidest ja toodete kasutamisest pärinevat kasvuhoonegaaside heitkogust tervikuna 24% aastaks 2030 võrreldes aastaga 2005. See, kuidas panus heite vähendamisse jõupingutuste jagamise määruses nimetatud sektorite vahel jaotada, </w:t>
      </w:r>
      <w:r w:rsidR="7B1E2DF4" w:rsidRPr="451A9F54">
        <w:rPr>
          <w:rFonts w:ascii="Times New Roman" w:eastAsia="Times New Roman" w:hAnsi="Times New Roman" w:cs="Times New Roman"/>
          <w:sz w:val="24"/>
          <w:szCs w:val="24"/>
        </w:rPr>
        <w:t xml:space="preserve">on </w:t>
      </w:r>
      <w:r w:rsidRPr="451A9F54">
        <w:rPr>
          <w:rFonts w:ascii="Times New Roman" w:eastAsia="Times New Roman" w:hAnsi="Times New Roman" w:cs="Times New Roman"/>
          <w:sz w:val="24"/>
          <w:szCs w:val="24"/>
        </w:rPr>
        <w:t>liikmesriikide otsustada.</w:t>
      </w:r>
    </w:p>
    <w:p w14:paraId="11FE5D39" w14:textId="40AA0231" w:rsidR="2E58FE64" w:rsidRDefault="2E58FE64" w:rsidP="00191349">
      <w:pPr>
        <w:spacing w:after="0" w:line="240" w:lineRule="auto"/>
        <w:jc w:val="both"/>
        <w:rPr>
          <w:rFonts w:ascii="Times New Roman" w:eastAsia="Times New Roman" w:hAnsi="Times New Roman" w:cs="Times New Roman"/>
          <w:sz w:val="24"/>
          <w:szCs w:val="24"/>
        </w:rPr>
      </w:pPr>
    </w:p>
    <w:p w14:paraId="4F7C4316" w14:textId="44CBEF49" w:rsidR="197FC069" w:rsidRDefault="7F80F69E" w:rsidP="009B20F9">
      <w:pPr>
        <w:spacing w:after="0" w:line="240" w:lineRule="auto"/>
        <w:jc w:val="both"/>
        <w:rPr>
          <w:rFonts w:ascii="Times New Roman" w:eastAsia="Times New Roman" w:hAnsi="Times New Roman" w:cs="Times New Roman"/>
          <w:sz w:val="24"/>
          <w:szCs w:val="24"/>
        </w:rPr>
      </w:pPr>
      <w:r w:rsidRPr="630ECEC8">
        <w:rPr>
          <w:rFonts w:ascii="Times New Roman" w:eastAsia="Times New Roman" w:hAnsi="Times New Roman" w:cs="Times New Roman"/>
          <w:sz w:val="24"/>
          <w:szCs w:val="24"/>
        </w:rPr>
        <w:t>Jäätmemajandus</w:t>
      </w:r>
      <w:r w:rsidR="0376500E" w:rsidRPr="630ECEC8">
        <w:rPr>
          <w:rFonts w:ascii="Times New Roman" w:eastAsia="Times New Roman" w:hAnsi="Times New Roman" w:cs="Times New Roman"/>
          <w:sz w:val="24"/>
          <w:szCs w:val="24"/>
        </w:rPr>
        <w:t>sektori kasvuhoonegaaside heite vähendamist ei ole Eestis seadusega reguleeritud</w:t>
      </w:r>
      <w:r w:rsidR="7F7A7699" w:rsidRPr="630ECEC8">
        <w:rPr>
          <w:rFonts w:ascii="Times New Roman" w:eastAsia="Times New Roman" w:hAnsi="Times New Roman" w:cs="Times New Roman"/>
          <w:sz w:val="24"/>
          <w:szCs w:val="24"/>
        </w:rPr>
        <w:t>. Valdkonna arengut suuna</w:t>
      </w:r>
      <w:r w:rsidR="2369F28C" w:rsidRPr="630ECEC8">
        <w:rPr>
          <w:rFonts w:ascii="Times New Roman" w:eastAsia="Times New Roman" w:hAnsi="Times New Roman" w:cs="Times New Roman"/>
          <w:sz w:val="24"/>
          <w:szCs w:val="24"/>
        </w:rPr>
        <w:t>b</w:t>
      </w:r>
      <w:r w:rsidR="4DA20C20" w:rsidRPr="630ECEC8">
        <w:rPr>
          <w:rFonts w:ascii="Times New Roman" w:eastAsia="Times New Roman" w:hAnsi="Times New Roman" w:cs="Times New Roman"/>
          <w:sz w:val="24"/>
          <w:szCs w:val="24"/>
        </w:rPr>
        <w:t xml:space="preserve"> </w:t>
      </w:r>
      <w:r w:rsidR="7F7A7699" w:rsidRPr="630ECEC8">
        <w:rPr>
          <w:rFonts w:ascii="Times New Roman" w:eastAsia="Times New Roman" w:hAnsi="Times New Roman" w:cs="Times New Roman"/>
          <w:sz w:val="24"/>
          <w:szCs w:val="24"/>
        </w:rPr>
        <w:t>riigi jäätmekava aastateks 2022</w:t>
      </w:r>
      <w:r w:rsidR="00E22D33">
        <w:rPr>
          <w:rFonts w:ascii="Times New Roman" w:eastAsia="Times New Roman" w:hAnsi="Times New Roman" w:cs="Times New Roman"/>
          <w:color w:val="000000" w:themeColor="text1"/>
          <w:sz w:val="24"/>
          <w:szCs w:val="24"/>
        </w:rPr>
        <w:t>–</w:t>
      </w:r>
      <w:r w:rsidR="7F7A7699" w:rsidRPr="630ECEC8">
        <w:rPr>
          <w:rFonts w:ascii="Times New Roman" w:eastAsia="Times New Roman" w:hAnsi="Times New Roman" w:cs="Times New Roman"/>
          <w:sz w:val="24"/>
          <w:szCs w:val="24"/>
        </w:rPr>
        <w:t>2028, mis kaudselt mõjuta</w:t>
      </w:r>
      <w:r w:rsidR="1389267C" w:rsidRPr="630ECEC8">
        <w:rPr>
          <w:rFonts w:ascii="Times New Roman" w:eastAsia="Times New Roman" w:hAnsi="Times New Roman" w:cs="Times New Roman"/>
          <w:sz w:val="24"/>
          <w:szCs w:val="24"/>
        </w:rPr>
        <w:t>b</w:t>
      </w:r>
      <w:r w:rsidR="7F7A7699" w:rsidRPr="630ECEC8">
        <w:rPr>
          <w:rFonts w:ascii="Times New Roman" w:eastAsia="Times New Roman" w:hAnsi="Times New Roman" w:cs="Times New Roman"/>
          <w:sz w:val="24"/>
          <w:szCs w:val="24"/>
        </w:rPr>
        <w:t xml:space="preserve"> sektori kasvuhoonegaaside heidet. </w:t>
      </w:r>
      <w:r w:rsidR="1D7D4F3A" w:rsidRPr="630ECEC8">
        <w:rPr>
          <w:rFonts w:ascii="Times New Roman" w:eastAsia="Times New Roman" w:hAnsi="Times New Roman" w:cs="Times New Roman"/>
          <w:sz w:val="24"/>
          <w:szCs w:val="24"/>
        </w:rPr>
        <w:t>J</w:t>
      </w:r>
      <w:r w:rsidR="41A9CCE2" w:rsidRPr="630ECEC8">
        <w:rPr>
          <w:rFonts w:ascii="Times New Roman" w:eastAsia="Times New Roman" w:hAnsi="Times New Roman" w:cs="Times New Roman"/>
          <w:sz w:val="24"/>
          <w:szCs w:val="24"/>
        </w:rPr>
        <w:t>äätmekava ko</w:t>
      </w:r>
      <w:r w:rsidR="6FA5D80F" w:rsidRPr="630ECEC8">
        <w:rPr>
          <w:rFonts w:ascii="Times New Roman" w:eastAsia="Times New Roman" w:hAnsi="Times New Roman" w:cs="Times New Roman"/>
          <w:sz w:val="24"/>
          <w:szCs w:val="24"/>
        </w:rPr>
        <w:t>os kavandatava</w:t>
      </w:r>
      <w:r w:rsidR="41A9CCE2" w:rsidRPr="630ECEC8">
        <w:rPr>
          <w:rFonts w:ascii="Times New Roman" w:eastAsia="Times New Roman" w:hAnsi="Times New Roman" w:cs="Times New Roman"/>
          <w:sz w:val="24"/>
          <w:szCs w:val="24"/>
        </w:rPr>
        <w:t xml:space="preserve"> olmejäätmete reform</w:t>
      </w:r>
      <w:r w:rsidR="6049E764" w:rsidRPr="630ECEC8">
        <w:rPr>
          <w:rFonts w:ascii="Times New Roman" w:eastAsia="Times New Roman" w:hAnsi="Times New Roman" w:cs="Times New Roman"/>
          <w:sz w:val="24"/>
          <w:szCs w:val="24"/>
        </w:rPr>
        <w:t>iga</w:t>
      </w:r>
      <w:r w:rsidR="41A9CCE2" w:rsidRPr="630ECEC8">
        <w:rPr>
          <w:rFonts w:ascii="Times New Roman" w:eastAsia="Times New Roman" w:hAnsi="Times New Roman" w:cs="Times New Roman"/>
          <w:sz w:val="24"/>
          <w:szCs w:val="24"/>
        </w:rPr>
        <w:t xml:space="preserve"> sisaldavad palju olulisi meetmeid</w:t>
      </w:r>
      <w:r w:rsidR="58C2740B" w:rsidRPr="630ECEC8">
        <w:rPr>
          <w:rFonts w:ascii="Times New Roman" w:eastAsia="Times New Roman" w:hAnsi="Times New Roman" w:cs="Times New Roman"/>
          <w:sz w:val="24"/>
          <w:szCs w:val="24"/>
        </w:rPr>
        <w:t>, mis</w:t>
      </w:r>
      <w:r w:rsidR="7F7A7699" w:rsidRPr="630ECEC8">
        <w:rPr>
          <w:rFonts w:ascii="Times New Roman" w:eastAsia="Times New Roman" w:hAnsi="Times New Roman" w:cs="Times New Roman"/>
          <w:sz w:val="24"/>
          <w:szCs w:val="24"/>
        </w:rPr>
        <w:t xml:space="preserve"> panusta</w:t>
      </w:r>
      <w:r w:rsidR="2B0A15E9" w:rsidRPr="630ECEC8">
        <w:rPr>
          <w:rFonts w:ascii="Times New Roman" w:eastAsia="Times New Roman" w:hAnsi="Times New Roman" w:cs="Times New Roman"/>
          <w:sz w:val="24"/>
          <w:szCs w:val="24"/>
        </w:rPr>
        <w:t>vad</w:t>
      </w:r>
      <w:r w:rsidR="7F7A7699" w:rsidRPr="630ECEC8">
        <w:rPr>
          <w:rFonts w:ascii="Times New Roman" w:eastAsia="Times New Roman" w:hAnsi="Times New Roman" w:cs="Times New Roman"/>
          <w:sz w:val="24"/>
          <w:szCs w:val="24"/>
        </w:rPr>
        <w:t xml:space="preserve"> jäätmetekke vältimisse</w:t>
      </w:r>
      <w:r w:rsidR="72DC7704" w:rsidRPr="630ECEC8">
        <w:rPr>
          <w:rFonts w:ascii="Times New Roman" w:eastAsia="Times New Roman" w:hAnsi="Times New Roman" w:cs="Times New Roman"/>
          <w:sz w:val="24"/>
          <w:szCs w:val="24"/>
        </w:rPr>
        <w:t xml:space="preserve"> ja</w:t>
      </w:r>
      <w:r w:rsidR="7F7A7699" w:rsidRPr="630ECEC8">
        <w:rPr>
          <w:rFonts w:ascii="Times New Roman" w:eastAsia="Times New Roman" w:hAnsi="Times New Roman" w:cs="Times New Roman"/>
          <w:sz w:val="24"/>
          <w:szCs w:val="24"/>
        </w:rPr>
        <w:t xml:space="preserve"> jäätmete ringlussevõtu edendamis</w:t>
      </w:r>
      <w:r w:rsidR="6F9C994C" w:rsidRPr="630ECEC8">
        <w:rPr>
          <w:rFonts w:ascii="Times New Roman" w:eastAsia="Times New Roman" w:hAnsi="Times New Roman" w:cs="Times New Roman"/>
          <w:sz w:val="24"/>
          <w:szCs w:val="24"/>
        </w:rPr>
        <w:t>s</w:t>
      </w:r>
      <w:r w:rsidR="7F7A7699" w:rsidRPr="630ECEC8">
        <w:rPr>
          <w:rFonts w:ascii="Times New Roman" w:eastAsia="Times New Roman" w:hAnsi="Times New Roman" w:cs="Times New Roman"/>
          <w:sz w:val="24"/>
          <w:szCs w:val="24"/>
        </w:rPr>
        <w:t>e</w:t>
      </w:r>
      <w:r w:rsidR="6977DF6F" w:rsidRPr="630ECEC8">
        <w:rPr>
          <w:rFonts w:ascii="Times New Roman" w:eastAsia="Times New Roman" w:hAnsi="Times New Roman" w:cs="Times New Roman"/>
          <w:sz w:val="24"/>
          <w:szCs w:val="24"/>
        </w:rPr>
        <w:t xml:space="preserve"> ning mille </w:t>
      </w:r>
      <w:r w:rsidR="7F7A7699" w:rsidRPr="630ECEC8">
        <w:rPr>
          <w:rFonts w:ascii="Times New Roman" w:eastAsia="Times New Roman" w:hAnsi="Times New Roman" w:cs="Times New Roman"/>
          <w:sz w:val="24"/>
          <w:szCs w:val="24"/>
        </w:rPr>
        <w:t>rakendami</w:t>
      </w:r>
      <w:r w:rsidR="00E22D33">
        <w:rPr>
          <w:rFonts w:ascii="Times New Roman" w:eastAsia="Times New Roman" w:hAnsi="Times New Roman" w:cs="Times New Roman"/>
          <w:sz w:val="24"/>
          <w:szCs w:val="24"/>
        </w:rPr>
        <w:t>sel on</w:t>
      </w:r>
      <w:r w:rsidR="5E004013" w:rsidRPr="630ECEC8">
        <w:rPr>
          <w:rFonts w:ascii="Times New Roman" w:eastAsia="Times New Roman" w:hAnsi="Times New Roman" w:cs="Times New Roman"/>
          <w:sz w:val="24"/>
          <w:szCs w:val="24"/>
        </w:rPr>
        <w:t xml:space="preserve"> </w:t>
      </w:r>
      <w:r w:rsidR="46488D26" w:rsidRPr="630ECEC8">
        <w:rPr>
          <w:rFonts w:ascii="Times New Roman" w:eastAsia="Times New Roman" w:hAnsi="Times New Roman" w:cs="Times New Roman"/>
          <w:sz w:val="24"/>
          <w:szCs w:val="24"/>
        </w:rPr>
        <w:t>sektori kasvuhoonegaaside h</w:t>
      </w:r>
      <w:r w:rsidR="7F7A7699" w:rsidRPr="630ECEC8">
        <w:rPr>
          <w:rFonts w:ascii="Times New Roman" w:eastAsia="Times New Roman" w:hAnsi="Times New Roman" w:cs="Times New Roman"/>
          <w:sz w:val="24"/>
          <w:szCs w:val="24"/>
        </w:rPr>
        <w:t>ei</w:t>
      </w:r>
      <w:r w:rsidR="44E9C45D" w:rsidRPr="630ECEC8">
        <w:rPr>
          <w:rFonts w:ascii="Times New Roman" w:eastAsia="Times New Roman" w:hAnsi="Times New Roman" w:cs="Times New Roman"/>
          <w:sz w:val="24"/>
          <w:szCs w:val="24"/>
        </w:rPr>
        <w:t>t</w:t>
      </w:r>
      <w:r w:rsidR="7F7A7699" w:rsidRPr="630ECEC8">
        <w:rPr>
          <w:rFonts w:ascii="Times New Roman" w:eastAsia="Times New Roman" w:hAnsi="Times New Roman" w:cs="Times New Roman"/>
          <w:sz w:val="24"/>
          <w:szCs w:val="24"/>
        </w:rPr>
        <w:t>e vähen</w:t>
      </w:r>
      <w:r w:rsidR="7DA54730" w:rsidRPr="630ECEC8">
        <w:rPr>
          <w:rFonts w:ascii="Times New Roman" w:eastAsia="Times New Roman" w:hAnsi="Times New Roman" w:cs="Times New Roman"/>
          <w:sz w:val="24"/>
          <w:szCs w:val="24"/>
        </w:rPr>
        <w:t>da</w:t>
      </w:r>
      <w:r w:rsidR="147256E3" w:rsidRPr="630ECEC8">
        <w:rPr>
          <w:rFonts w:ascii="Times New Roman" w:eastAsia="Times New Roman" w:hAnsi="Times New Roman" w:cs="Times New Roman"/>
          <w:sz w:val="24"/>
          <w:szCs w:val="24"/>
        </w:rPr>
        <w:t>misele positiiv</w:t>
      </w:r>
      <w:r w:rsidR="00E22D33">
        <w:rPr>
          <w:rFonts w:ascii="Times New Roman" w:eastAsia="Times New Roman" w:hAnsi="Times New Roman" w:cs="Times New Roman"/>
          <w:sz w:val="24"/>
          <w:szCs w:val="24"/>
        </w:rPr>
        <w:t>ne</w:t>
      </w:r>
      <w:r w:rsidR="147256E3" w:rsidRPr="630ECEC8">
        <w:rPr>
          <w:rFonts w:ascii="Times New Roman" w:eastAsia="Times New Roman" w:hAnsi="Times New Roman" w:cs="Times New Roman"/>
          <w:sz w:val="24"/>
          <w:szCs w:val="24"/>
        </w:rPr>
        <w:t xml:space="preserve"> mõju</w:t>
      </w:r>
      <w:r w:rsidR="7F7A7699" w:rsidRPr="630ECEC8">
        <w:rPr>
          <w:rFonts w:ascii="Times New Roman" w:eastAsia="Times New Roman" w:hAnsi="Times New Roman" w:cs="Times New Roman"/>
          <w:sz w:val="24"/>
          <w:szCs w:val="24"/>
        </w:rPr>
        <w:t>.</w:t>
      </w:r>
      <w:r w:rsidR="098F150F" w:rsidRPr="630ECEC8">
        <w:rPr>
          <w:rFonts w:ascii="Times New Roman" w:eastAsia="Times New Roman" w:hAnsi="Times New Roman" w:cs="Times New Roman"/>
          <w:sz w:val="24"/>
          <w:szCs w:val="24"/>
        </w:rPr>
        <w:t xml:space="preserve"> Suur mõju on n</w:t>
      </w:r>
      <w:r w:rsidR="00C35FDA">
        <w:rPr>
          <w:rFonts w:ascii="Times New Roman" w:eastAsia="Times New Roman" w:hAnsi="Times New Roman" w:cs="Times New Roman"/>
          <w:sz w:val="24"/>
          <w:szCs w:val="24"/>
        </w:rPr>
        <w:t>t</w:t>
      </w:r>
      <w:r w:rsidR="098F150F" w:rsidRPr="630ECEC8">
        <w:rPr>
          <w:rFonts w:ascii="Times New Roman" w:eastAsia="Times New Roman" w:hAnsi="Times New Roman" w:cs="Times New Roman"/>
          <w:sz w:val="24"/>
          <w:szCs w:val="24"/>
        </w:rPr>
        <w:t xml:space="preserve"> äsja jõustunud </w:t>
      </w:r>
      <w:proofErr w:type="spellStart"/>
      <w:r w:rsidR="098F150F" w:rsidRPr="630ECEC8">
        <w:rPr>
          <w:rFonts w:ascii="Times New Roman" w:eastAsia="Times New Roman" w:hAnsi="Times New Roman" w:cs="Times New Roman"/>
          <w:sz w:val="24"/>
          <w:szCs w:val="24"/>
        </w:rPr>
        <w:t>biojäätmete</w:t>
      </w:r>
      <w:proofErr w:type="spellEnd"/>
      <w:r w:rsidR="098F150F" w:rsidRPr="630ECEC8">
        <w:rPr>
          <w:rFonts w:ascii="Times New Roman" w:eastAsia="Times New Roman" w:hAnsi="Times New Roman" w:cs="Times New Roman"/>
          <w:sz w:val="24"/>
          <w:szCs w:val="24"/>
        </w:rPr>
        <w:t xml:space="preserve"> tekkekohal kogumise kohustusel.</w:t>
      </w:r>
    </w:p>
    <w:p w14:paraId="056C2319" w14:textId="77777777" w:rsidR="009B20F9" w:rsidRDefault="009B20F9" w:rsidP="009B20F9">
      <w:pPr>
        <w:spacing w:after="0" w:line="240" w:lineRule="auto"/>
        <w:jc w:val="both"/>
        <w:rPr>
          <w:rFonts w:ascii="Times New Roman" w:eastAsia="Times New Roman" w:hAnsi="Times New Roman" w:cs="Times New Roman"/>
          <w:sz w:val="24"/>
          <w:szCs w:val="24"/>
        </w:rPr>
      </w:pPr>
    </w:p>
    <w:p w14:paraId="3D5AC3EE" w14:textId="5A8B6758" w:rsidR="49183AE9" w:rsidRDefault="49183AE9" w:rsidP="00191349">
      <w:pPr>
        <w:spacing w:after="0" w:line="240" w:lineRule="auto"/>
        <w:jc w:val="both"/>
        <w:rPr>
          <w:rFonts w:ascii="Times New Roman" w:eastAsia="Times New Roman" w:hAnsi="Times New Roman" w:cs="Times New Roman"/>
          <w:sz w:val="24"/>
          <w:szCs w:val="24"/>
        </w:rPr>
      </w:pPr>
      <w:r w:rsidRPr="24D7EC51">
        <w:rPr>
          <w:rFonts w:ascii="Times New Roman" w:eastAsia="Times New Roman" w:hAnsi="Times New Roman" w:cs="Times New Roman"/>
          <w:sz w:val="24"/>
          <w:szCs w:val="24"/>
        </w:rPr>
        <w:t>Olemasolevad meetmed, mi</w:t>
      </w:r>
      <w:r w:rsidR="00E22D33">
        <w:rPr>
          <w:rFonts w:ascii="Times New Roman" w:eastAsia="Times New Roman" w:hAnsi="Times New Roman" w:cs="Times New Roman"/>
          <w:sz w:val="24"/>
          <w:szCs w:val="24"/>
        </w:rPr>
        <w:t>llel on</w:t>
      </w:r>
      <w:r w:rsidRPr="24D7EC51">
        <w:rPr>
          <w:rFonts w:ascii="Times New Roman" w:eastAsia="Times New Roman" w:hAnsi="Times New Roman" w:cs="Times New Roman"/>
          <w:sz w:val="24"/>
          <w:szCs w:val="24"/>
        </w:rPr>
        <w:t xml:space="preserve"> märkimisväär</w:t>
      </w:r>
      <w:r w:rsidR="00E22D33">
        <w:rPr>
          <w:rFonts w:ascii="Times New Roman" w:eastAsia="Times New Roman" w:hAnsi="Times New Roman" w:cs="Times New Roman"/>
          <w:sz w:val="24"/>
          <w:szCs w:val="24"/>
        </w:rPr>
        <w:t>ne</w:t>
      </w:r>
      <w:r w:rsidRPr="24D7EC51">
        <w:rPr>
          <w:rFonts w:ascii="Times New Roman" w:eastAsia="Times New Roman" w:hAnsi="Times New Roman" w:cs="Times New Roman"/>
          <w:sz w:val="24"/>
          <w:szCs w:val="24"/>
        </w:rPr>
        <w:t xml:space="preserve"> mõju sektori kasvuhoonegaaside heite vähenemisele, on</w:t>
      </w:r>
      <w:r w:rsidR="00E22D33">
        <w:rPr>
          <w:rFonts w:ascii="Times New Roman" w:eastAsia="Times New Roman" w:hAnsi="Times New Roman" w:cs="Times New Roman"/>
          <w:sz w:val="24"/>
          <w:szCs w:val="24"/>
        </w:rPr>
        <w:t xml:space="preserve"> järgmised</w:t>
      </w:r>
      <w:r w:rsidRPr="24D7EC51">
        <w:rPr>
          <w:rFonts w:ascii="Times New Roman" w:eastAsia="Times New Roman" w:hAnsi="Times New Roman" w:cs="Times New Roman"/>
          <w:sz w:val="24"/>
          <w:szCs w:val="24"/>
        </w:rPr>
        <w:t>:</w:t>
      </w:r>
    </w:p>
    <w:p w14:paraId="021936ED" w14:textId="0DFEAF61" w:rsidR="49183AE9" w:rsidRDefault="5FFDC27A" w:rsidP="00191349">
      <w:pPr>
        <w:pStyle w:val="Loendilik"/>
        <w:numPr>
          <w:ilvl w:val="0"/>
          <w:numId w:val="24"/>
        </w:numPr>
        <w:spacing w:line="240" w:lineRule="auto"/>
        <w:jc w:val="both"/>
        <w:rPr>
          <w:rFonts w:ascii="Times New Roman" w:eastAsia="Times New Roman" w:hAnsi="Times New Roman" w:cs="Times New Roman"/>
          <w:sz w:val="24"/>
          <w:szCs w:val="24"/>
        </w:rPr>
      </w:pPr>
      <w:r w:rsidRPr="2E58FE64">
        <w:rPr>
          <w:rFonts w:ascii="Times New Roman" w:eastAsia="Times New Roman" w:hAnsi="Times New Roman" w:cs="Times New Roman"/>
          <w:sz w:val="24"/>
          <w:szCs w:val="24"/>
        </w:rPr>
        <w:t xml:space="preserve">ladestatavate biolagunevate jäätmete koguse </w:t>
      </w:r>
      <w:r w:rsidR="009B4EF4">
        <w:rPr>
          <w:rFonts w:ascii="Times New Roman" w:eastAsia="Times New Roman" w:hAnsi="Times New Roman" w:cs="Times New Roman"/>
          <w:sz w:val="24"/>
          <w:szCs w:val="24"/>
        </w:rPr>
        <w:t>vähenemine</w:t>
      </w:r>
      <w:r w:rsidR="00E22D33">
        <w:rPr>
          <w:rFonts w:ascii="Times New Roman" w:eastAsia="Times New Roman" w:hAnsi="Times New Roman" w:cs="Times New Roman"/>
          <w:sz w:val="24"/>
          <w:szCs w:val="24"/>
        </w:rPr>
        <w:t>;</w:t>
      </w:r>
    </w:p>
    <w:p w14:paraId="2931DFDB" w14:textId="6DCF598A" w:rsidR="49183AE9" w:rsidRDefault="09B21463" w:rsidP="00191349">
      <w:pPr>
        <w:pStyle w:val="Loendilik"/>
        <w:numPr>
          <w:ilvl w:val="0"/>
          <w:numId w:val="24"/>
        </w:numPr>
        <w:spacing w:line="240" w:lineRule="auto"/>
        <w:jc w:val="both"/>
        <w:rPr>
          <w:rFonts w:ascii="Times New Roman" w:eastAsia="Times New Roman" w:hAnsi="Times New Roman" w:cs="Times New Roman"/>
          <w:sz w:val="24"/>
          <w:szCs w:val="24"/>
        </w:rPr>
      </w:pPr>
      <w:r w:rsidRPr="2E58FE64">
        <w:rPr>
          <w:rFonts w:ascii="Times New Roman" w:eastAsia="Times New Roman" w:hAnsi="Times New Roman" w:cs="Times New Roman"/>
          <w:sz w:val="24"/>
          <w:szCs w:val="24"/>
        </w:rPr>
        <w:t>j</w:t>
      </w:r>
      <w:r w:rsidR="5FFDC27A" w:rsidRPr="2E58FE64">
        <w:rPr>
          <w:rFonts w:ascii="Times New Roman" w:eastAsia="Times New Roman" w:hAnsi="Times New Roman" w:cs="Times New Roman"/>
          <w:sz w:val="24"/>
          <w:szCs w:val="24"/>
        </w:rPr>
        <w:t>äätmematerjalide korduskasutusse ja ringlusse võtmise mahu suurendamine</w:t>
      </w:r>
      <w:r w:rsidR="00E22D33">
        <w:rPr>
          <w:rFonts w:ascii="Times New Roman" w:eastAsia="Times New Roman" w:hAnsi="Times New Roman" w:cs="Times New Roman"/>
          <w:sz w:val="24"/>
          <w:szCs w:val="24"/>
        </w:rPr>
        <w:t>;</w:t>
      </w:r>
    </w:p>
    <w:p w14:paraId="3EA3076B" w14:textId="19335A54" w:rsidR="49183AE9" w:rsidRDefault="5FFDC27A" w:rsidP="009B20F9">
      <w:pPr>
        <w:pStyle w:val="Loendilik"/>
        <w:numPr>
          <w:ilvl w:val="0"/>
          <w:numId w:val="24"/>
        </w:numPr>
        <w:spacing w:after="0" w:line="240" w:lineRule="auto"/>
        <w:jc w:val="both"/>
        <w:rPr>
          <w:rFonts w:ascii="Times New Roman" w:eastAsia="Times New Roman" w:hAnsi="Times New Roman" w:cs="Times New Roman"/>
          <w:sz w:val="24"/>
          <w:szCs w:val="24"/>
        </w:rPr>
      </w:pPr>
      <w:r w:rsidRPr="451A9F54">
        <w:rPr>
          <w:rFonts w:ascii="Times New Roman" w:eastAsia="Times New Roman" w:hAnsi="Times New Roman" w:cs="Times New Roman"/>
          <w:sz w:val="24"/>
          <w:szCs w:val="24"/>
        </w:rPr>
        <w:t>jäätmetekke ennetamise ja vähendamise propageerimine.</w:t>
      </w:r>
    </w:p>
    <w:p w14:paraId="77551696" w14:textId="77777777" w:rsidR="009B20F9" w:rsidRPr="009B20F9" w:rsidRDefault="009B20F9" w:rsidP="009B20F9">
      <w:pPr>
        <w:spacing w:after="0" w:line="240" w:lineRule="auto"/>
        <w:jc w:val="both"/>
        <w:rPr>
          <w:rFonts w:ascii="Times New Roman" w:eastAsia="Times New Roman" w:hAnsi="Times New Roman" w:cs="Times New Roman"/>
          <w:sz w:val="24"/>
          <w:szCs w:val="24"/>
        </w:rPr>
      </w:pPr>
    </w:p>
    <w:p w14:paraId="55887C38" w14:textId="5AC789FD" w:rsidR="5CAAF488" w:rsidRDefault="5CAAF488" w:rsidP="00191349">
      <w:pPr>
        <w:spacing w:line="240" w:lineRule="auto"/>
        <w:jc w:val="both"/>
        <w:rPr>
          <w:rFonts w:ascii="Times New Roman" w:eastAsia="Times New Roman" w:hAnsi="Times New Roman" w:cs="Times New Roman"/>
          <w:sz w:val="24"/>
          <w:szCs w:val="24"/>
        </w:rPr>
      </w:pPr>
      <w:r w:rsidRPr="451A9F54">
        <w:rPr>
          <w:rFonts w:ascii="Times New Roman" w:eastAsia="Times New Roman" w:hAnsi="Times New Roman" w:cs="Times New Roman"/>
          <w:sz w:val="24"/>
          <w:szCs w:val="24"/>
        </w:rPr>
        <w:t>Olemasolevate meetmete maht, kasvuhoonegaaside heite vähendamise potentsiaal ja rakendamise eest vastutav sektor on esitatud allolevas tabelis.</w:t>
      </w:r>
    </w:p>
    <w:p w14:paraId="1BF3B379" w14:textId="1119180E" w:rsidR="00036115" w:rsidRDefault="00036115" w:rsidP="00036115">
      <w:pPr>
        <w:pStyle w:val="Pealdis"/>
        <w:keepNext/>
      </w:pPr>
      <w:r>
        <w:t xml:space="preserve">Tabel </w:t>
      </w:r>
      <w:r>
        <w:fldChar w:fldCharType="begin"/>
      </w:r>
      <w:r>
        <w:instrText xml:space="preserve"> SEQ Tabel \* ARABIC </w:instrText>
      </w:r>
      <w:r>
        <w:fldChar w:fldCharType="separate"/>
      </w:r>
      <w:r>
        <w:rPr>
          <w:noProof/>
        </w:rPr>
        <w:t>5</w:t>
      </w:r>
      <w:r>
        <w:fldChar w:fldCharType="end"/>
      </w:r>
      <w:r w:rsidRPr="00DC07DD">
        <w:t>. Olemasolevad meetmed jäätmemajandussektori kasvuhoonegaaside heite vähendamiseks.</w:t>
      </w:r>
    </w:p>
    <w:tbl>
      <w:tblPr>
        <w:tblStyle w:val="Kontuurtabel"/>
        <w:tblW w:w="897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815"/>
        <w:gridCol w:w="1365"/>
        <w:gridCol w:w="1390"/>
        <w:gridCol w:w="1360"/>
        <w:gridCol w:w="1335"/>
        <w:gridCol w:w="1710"/>
      </w:tblGrid>
      <w:tr w:rsidR="6402D600" w14:paraId="75A3330F" w14:textId="77777777" w:rsidTr="630ECEC8">
        <w:trPr>
          <w:trHeight w:val="300"/>
        </w:trPr>
        <w:tc>
          <w:tcPr>
            <w:tcW w:w="1815" w:type="dxa"/>
            <w:vMerge w:val="restart"/>
            <w:tcBorders>
              <w:top w:val="single" w:sz="6" w:space="0" w:color="5B9BD5" w:themeColor="accent5"/>
              <w:left w:val="single" w:sz="6" w:space="0" w:color="5B9BD5" w:themeColor="accent5"/>
              <w:bottom w:val="single" w:sz="6" w:space="0" w:color="5B9BD5" w:themeColor="accent5"/>
              <w:right w:val="single" w:sz="6" w:space="0" w:color="5B9BD5" w:themeColor="accent5"/>
            </w:tcBorders>
            <w:shd w:val="clear" w:color="auto" w:fill="F2F2F2" w:themeFill="background1" w:themeFillShade="F2"/>
            <w:tcMar>
              <w:left w:w="135" w:type="dxa"/>
              <w:right w:w="135" w:type="dxa"/>
            </w:tcMar>
          </w:tcPr>
          <w:p w14:paraId="18350AA0" w14:textId="21ABE208" w:rsidR="6402D600" w:rsidRPr="00191349" w:rsidRDefault="40B73721" w:rsidP="00191349">
            <w:pPr>
              <w:spacing w:after="180"/>
              <w:jc w:val="center"/>
              <w:rPr>
                <w:rFonts w:eastAsiaTheme="minorEastAsia"/>
                <w:b/>
                <w:bCs/>
                <w:color w:val="000000" w:themeColor="text1"/>
                <w:sz w:val="18"/>
                <w:szCs w:val="18"/>
              </w:rPr>
            </w:pPr>
            <w:r w:rsidRPr="00191349">
              <w:rPr>
                <w:rFonts w:eastAsiaTheme="minorEastAsia"/>
                <w:b/>
                <w:bCs/>
                <w:color w:val="000000" w:themeColor="text1"/>
                <w:sz w:val="18"/>
                <w:szCs w:val="18"/>
              </w:rPr>
              <w:t>Meede</w:t>
            </w:r>
          </w:p>
        </w:tc>
        <w:tc>
          <w:tcPr>
            <w:tcW w:w="2755" w:type="dxa"/>
            <w:gridSpan w:val="2"/>
            <w:tcBorders>
              <w:top w:val="single" w:sz="6" w:space="0" w:color="5B9BD5" w:themeColor="accent5"/>
              <w:left w:val="single" w:sz="6" w:space="0" w:color="5B9BD5" w:themeColor="accent5"/>
              <w:bottom w:val="single" w:sz="6" w:space="0" w:color="5B9BD5" w:themeColor="accent5"/>
              <w:right w:val="single" w:sz="6" w:space="0" w:color="5B9BD5" w:themeColor="accent5"/>
            </w:tcBorders>
            <w:shd w:val="clear" w:color="auto" w:fill="F2F2F2" w:themeFill="background1" w:themeFillShade="F2"/>
            <w:tcMar>
              <w:left w:w="135" w:type="dxa"/>
              <w:right w:w="135" w:type="dxa"/>
            </w:tcMar>
          </w:tcPr>
          <w:p w14:paraId="52C45D46" w14:textId="6AD7A30A" w:rsidR="6402D600" w:rsidRPr="00191349" w:rsidRDefault="40B73721" w:rsidP="00191349">
            <w:pPr>
              <w:spacing w:after="180"/>
              <w:jc w:val="center"/>
              <w:rPr>
                <w:rFonts w:eastAsiaTheme="minorEastAsia"/>
                <w:b/>
                <w:bCs/>
                <w:color w:val="000000" w:themeColor="text1"/>
                <w:sz w:val="18"/>
                <w:szCs w:val="18"/>
              </w:rPr>
            </w:pPr>
            <w:r w:rsidRPr="00191349">
              <w:rPr>
                <w:rFonts w:eastAsiaTheme="minorEastAsia"/>
                <w:b/>
                <w:bCs/>
                <w:color w:val="000000" w:themeColor="text1"/>
                <w:sz w:val="18"/>
                <w:szCs w:val="18"/>
              </w:rPr>
              <w:t>Heite vähendamise potentsiaal</w:t>
            </w:r>
          </w:p>
        </w:tc>
        <w:tc>
          <w:tcPr>
            <w:tcW w:w="1360" w:type="dxa"/>
            <w:vMerge w:val="restart"/>
            <w:tcBorders>
              <w:top w:val="single" w:sz="6" w:space="0" w:color="5B9BD5" w:themeColor="accent5"/>
              <w:left w:val="single" w:sz="6" w:space="0" w:color="5B9BD5" w:themeColor="accent5"/>
              <w:bottom w:val="single" w:sz="6" w:space="0" w:color="5B9BD5" w:themeColor="accent5"/>
              <w:right w:val="single" w:sz="6" w:space="0" w:color="5B9BD5" w:themeColor="accent5"/>
            </w:tcBorders>
            <w:shd w:val="clear" w:color="auto" w:fill="F2F2F2" w:themeFill="background1" w:themeFillShade="F2"/>
            <w:tcMar>
              <w:left w:w="135" w:type="dxa"/>
              <w:right w:w="135" w:type="dxa"/>
            </w:tcMar>
          </w:tcPr>
          <w:p w14:paraId="616D2777" w14:textId="762F747B" w:rsidR="6402D600" w:rsidRPr="00191349" w:rsidRDefault="40B73721" w:rsidP="00191349">
            <w:pPr>
              <w:spacing w:after="180"/>
              <w:jc w:val="center"/>
              <w:rPr>
                <w:rFonts w:eastAsiaTheme="minorEastAsia"/>
                <w:b/>
                <w:bCs/>
                <w:color w:val="000000" w:themeColor="text1"/>
                <w:sz w:val="18"/>
                <w:szCs w:val="18"/>
              </w:rPr>
            </w:pPr>
            <w:r w:rsidRPr="00191349">
              <w:rPr>
                <w:rFonts w:eastAsiaTheme="minorEastAsia"/>
                <w:b/>
                <w:bCs/>
                <w:color w:val="000000" w:themeColor="text1"/>
                <w:sz w:val="18"/>
                <w:szCs w:val="18"/>
              </w:rPr>
              <w:t>Meetme maht</w:t>
            </w:r>
          </w:p>
        </w:tc>
        <w:tc>
          <w:tcPr>
            <w:tcW w:w="1335" w:type="dxa"/>
            <w:vMerge w:val="restart"/>
            <w:tcBorders>
              <w:top w:val="single" w:sz="6" w:space="0" w:color="5B9BD5" w:themeColor="accent5"/>
              <w:left w:val="single" w:sz="6" w:space="0" w:color="5B9BD5" w:themeColor="accent5"/>
              <w:bottom w:val="single" w:sz="6" w:space="0" w:color="5B9BD5" w:themeColor="accent5"/>
              <w:right w:val="single" w:sz="6" w:space="0" w:color="5B9BD5" w:themeColor="accent5"/>
            </w:tcBorders>
            <w:shd w:val="clear" w:color="auto" w:fill="F2F2F2" w:themeFill="background1" w:themeFillShade="F2"/>
            <w:tcMar>
              <w:left w:w="135" w:type="dxa"/>
              <w:right w:w="135" w:type="dxa"/>
            </w:tcMar>
          </w:tcPr>
          <w:p w14:paraId="4316FB8D" w14:textId="739C4123" w:rsidR="6402D600" w:rsidRPr="00191349" w:rsidRDefault="40B73721" w:rsidP="00191349">
            <w:pPr>
              <w:spacing w:after="180"/>
              <w:jc w:val="center"/>
              <w:rPr>
                <w:rFonts w:eastAsiaTheme="minorEastAsia"/>
                <w:b/>
                <w:bCs/>
                <w:color w:val="000000" w:themeColor="text1"/>
                <w:sz w:val="18"/>
                <w:szCs w:val="18"/>
              </w:rPr>
            </w:pPr>
            <w:r w:rsidRPr="00191349">
              <w:rPr>
                <w:rFonts w:eastAsiaTheme="minorEastAsia"/>
                <w:b/>
                <w:bCs/>
                <w:color w:val="000000" w:themeColor="text1"/>
                <w:sz w:val="18"/>
                <w:szCs w:val="18"/>
              </w:rPr>
              <w:t xml:space="preserve">Olemasolev või </w:t>
            </w:r>
          </w:p>
          <w:p w14:paraId="367E802A" w14:textId="6374B4B7" w:rsidR="6402D600" w:rsidRPr="00191349" w:rsidRDefault="40B73721" w:rsidP="00191349">
            <w:pPr>
              <w:spacing w:after="180"/>
              <w:jc w:val="center"/>
              <w:rPr>
                <w:rFonts w:eastAsiaTheme="minorEastAsia"/>
                <w:b/>
                <w:bCs/>
                <w:color w:val="000000" w:themeColor="text1"/>
                <w:sz w:val="18"/>
                <w:szCs w:val="18"/>
              </w:rPr>
            </w:pPr>
            <w:r w:rsidRPr="00191349">
              <w:rPr>
                <w:rFonts w:eastAsiaTheme="minorEastAsia"/>
                <w:b/>
                <w:bCs/>
                <w:color w:val="000000" w:themeColor="text1"/>
                <w:sz w:val="18"/>
                <w:szCs w:val="18"/>
              </w:rPr>
              <w:t>lisanduv</w:t>
            </w:r>
          </w:p>
        </w:tc>
        <w:tc>
          <w:tcPr>
            <w:tcW w:w="1710" w:type="dxa"/>
            <w:vMerge w:val="restart"/>
            <w:tcBorders>
              <w:top w:val="single" w:sz="6" w:space="0" w:color="5B9BD5" w:themeColor="accent5"/>
              <w:left w:val="single" w:sz="6" w:space="0" w:color="5B9BD5" w:themeColor="accent5"/>
              <w:bottom w:val="single" w:sz="6" w:space="0" w:color="5B9BD5" w:themeColor="accent5"/>
              <w:right w:val="single" w:sz="6" w:space="0" w:color="5B9BD5" w:themeColor="accent5"/>
            </w:tcBorders>
            <w:shd w:val="clear" w:color="auto" w:fill="F2F2F2" w:themeFill="background1" w:themeFillShade="F2"/>
            <w:tcMar>
              <w:left w:w="135" w:type="dxa"/>
              <w:right w:w="135" w:type="dxa"/>
            </w:tcMar>
          </w:tcPr>
          <w:p w14:paraId="1D31B845" w14:textId="318D89FA" w:rsidR="6402D600" w:rsidRPr="00191349" w:rsidRDefault="40B73721" w:rsidP="00191349">
            <w:pPr>
              <w:spacing w:after="180"/>
              <w:jc w:val="center"/>
              <w:rPr>
                <w:rFonts w:eastAsiaTheme="minorEastAsia"/>
                <w:sz w:val="18"/>
                <w:szCs w:val="18"/>
              </w:rPr>
            </w:pPr>
            <w:r w:rsidRPr="00191349">
              <w:rPr>
                <w:rFonts w:eastAsiaTheme="minorEastAsia"/>
                <w:b/>
                <w:bCs/>
                <w:color w:val="000000" w:themeColor="text1"/>
                <w:sz w:val="18"/>
                <w:szCs w:val="18"/>
              </w:rPr>
              <w:t>Vastutaja</w:t>
            </w:r>
          </w:p>
        </w:tc>
      </w:tr>
      <w:tr w:rsidR="6402D600" w14:paraId="55CE984C" w14:textId="77777777" w:rsidTr="630ECEC8">
        <w:trPr>
          <w:trHeight w:val="300"/>
        </w:trPr>
        <w:tc>
          <w:tcPr>
            <w:tcW w:w="1815" w:type="dxa"/>
            <w:vMerge/>
            <w:vAlign w:val="center"/>
          </w:tcPr>
          <w:p w14:paraId="3093A028" w14:textId="77777777" w:rsidR="00C21739" w:rsidRDefault="00C21739" w:rsidP="00E57547"/>
        </w:tc>
        <w:tc>
          <w:tcPr>
            <w:tcW w:w="1365"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shd w:val="clear" w:color="auto" w:fill="F2F2F2" w:themeFill="background1" w:themeFillShade="F2"/>
            <w:tcMar>
              <w:left w:w="135" w:type="dxa"/>
              <w:right w:w="135" w:type="dxa"/>
            </w:tcMar>
          </w:tcPr>
          <w:p w14:paraId="1E84418F" w14:textId="1AF40508" w:rsidR="6402D600" w:rsidRDefault="47F765E2" w:rsidP="00191349">
            <w:pPr>
              <w:spacing w:after="180"/>
              <w:jc w:val="center"/>
              <w:rPr>
                <w:rFonts w:eastAsiaTheme="minorEastAsia"/>
                <w:b/>
                <w:bCs/>
                <w:color w:val="000000" w:themeColor="text1"/>
                <w:sz w:val="18"/>
                <w:szCs w:val="18"/>
              </w:rPr>
            </w:pPr>
            <w:r w:rsidRPr="00191349">
              <w:rPr>
                <w:rFonts w:eastAsiaTheme="minorEastAsia"/>
                <w:b/>
                <w:bCs/>
                <w:color w:val="000000" w:themeColor="text1"/>
                <w:sz w:val="18"/>
                <w:szCs w:val="18"/>
              </w:rPr>
              <w:t xml:space="preserve"> t CO</w:t>
            </w:r>
            <w:r w:rsidRPr="00191349">
              <w:rPr>
                <w:rFonts w:eastAsiaTheme="minorEastAsia"/>
                <w:b/>
                <w:bCs/>
                <w:color w:val="000000" w:themeColor="text1"/>
                <w:sz w:val="18"/>
                <w:szCs w:val="18"/>
                <w:vertAlign w:val="subscript"/>
              </w:rPr>
              <w:t>2</w:t>
            </w:r>
            <w:r w:rsidR="40B73721" w:rsidRPr="6358098D">
              <w:rPr>
                <w:rFonts w:eastAsiaTheme="minorEastAsia"/>
                <w:b/>
                <w:bCs/>
                <w:color w:val="000000" w:themeColor="text1"/>
                <w:sz w:val="18"/>
                <w:szCs w:val="18"/>
              </w:rPr>
              <w:t xml:space="preserve"> </w:t>
            </w:r>
            <w:proofErr w:type="spellStart"/>
            <w:r w:rsidR="40B73721" w:rsidRPr="6358098D">
              <w:rPr>
                <w:rFonts w:eastAsiaTheme="minorEastAsia"/>
                <w:b/>
                <w:bCs/>
                <w:color w:val="000000" w:themeColor="text1"/>
                <w:sz w:val="18"/>
                <w:szCs w:val="18"/>
              </w:rPr>
              <w:t>ekv</w:t>
            </w:r>
            <w:proofErr w:type="spellEnd"/>
            <w:r w:rsidR="40B73721" w:rsidRPr="6358098D">
              <w:rPr>
                <w:rFonts w:eastAsiaTheme="minorEastAsia"/>
                <w:b/>
                <w:bCs/>
                <w:color w:val="000000" w:themeColor="text1"/>
                <w:sz w:val="18"/>
                <w:szCs w:val="18"/>
              </w:rPr>
              <w:t xml:space="preserve"> aastas keskmiselt aastatel 2025–2030</w:t>
            </w:r>
          </w:p>
        </w:tc>
        <w:tc>
          <w:tcPr>
            <w:tcW w:w="1390"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shd w:val="clear" w:color="auto" w:fill="F2F2F2" w:themeFill="background1" w:themeFillShade="F2"/>
            <w:tcMar>
              <w:left w:w="135" w:type="dxa"/>
              <w:right w:w="135" w:type="dxa"/>
            </w:tcMar>
          </w:tcPr>
          <w:p w14:paraId="1C739E6A" w14:textId="071623AA" w:rsidR="6402D600" w:rsidRDefault="49E94A60" w:rsidP="00191349">
            <w:pPr>
              <w:spacing w:after="180"/>
              <w:jc w:val="center"/>
              <w:rPr>
                <w:rFonts w:eastAsiaTheme="minorEastAsia"/>
                <w:b/>
                <w:bCs/>
                <w:color w:val="000000" w:themeColor="text1"/>
                <w:sz w:val="18"/>
                <w:szCs w:val="18"/>
              </w:rPr>
            </w:pPr>
            <w:r w:rsidRPr="00191349">
              <w:rPr>
                <w:rFonts w:eastAsiaTheme="minorEastAsia"/>
                <w:b/>
                <w:bCs/>
                <w:color w:val="000000" w:themeColor="text1"/>
                <w:sz w:val="18"/>
                <w:szCs w:val="18"/>
              </w:rPr>
              <w:t xml:space="preserve"> t CO</w:t>
            </w:r>
            <w:r w:rsidRPr="00191349">
              <w:rPr>
                <w:rFonts w:eastAsiaTheme="minorEastAsia"/>
                <w:b/>
                <w:bCs/>
                <w:color w:val="000000" w:themeColor="text1"/>
                <w:sz w:val="18"/>
                <w:szCs w:val="18"/>
                <w:vertAlign w:val="subscript"/>
              </w:rPr>
              <w:t>2</w:t>
            </w:r>
            <w:r w:rsidR="40B73721" w:rsidRPr="6358098D">
              <w:rPr>
                <w:rFonts w:eastAsiaTheme="minorEastAsia"/>
                <w:b/>
                <w:bCs/>
                <w:color w:val="000000" w:themeColor="text1"/>
                <w:sz w:val="18"/>
                <w:szCs w:val="18"/>
              </w:rPr>
              <w:t xml:space="preserve"> </w:t>
            </w:r>
            <w:proofErr w:type="spellStart"/>
            <w:r w:rsidR="40B73721" w:rsidRPr="6358098D">
              <w:rPr>
                <w:rFonts w:eastAsiaTheme="minorEastAsia"/>
                <w:b/>
                <w:bCs/>
                <w:color w:val="000000" w:themeColor="text1"/>
                <w:sz w:val="18"/>
                <w:szCs w:val="18"/>
              </w:rPr>
              <w:t>ekv</w:t>
            </w:r>
            <w:proofErr w:type="spellEnd"/>
            <w:r w:rsidR="40B73721" w:rsidRPr="6358098D">
              <w:rPr>
                <w:rFonts w:eastAsiaTheme="minorEastAsia"/>
                <w:b/>
                <w:bCs/>
                <w:color w:val="000000" w:themeColor="text1"/>
                <w:sz w:val="18"/>
                <w:szCs w:val="18"/>
              </w:rPr>
              <w:t xml:space="preserve"> aastas keskmiselt aastatel </w:t>
            </w:r>
            <w:r w:rsidR="13E441DF" w:rsidRPr="6358098D">
              <w:rPr>
                <w:rFonts w:eastAsiaTheme="minorEastAsia"/>
                <w:b/>
                <w:bCs/>
                <w:color w:val="000000" w:themeColor="text1"/>
                <w:sz w:val="18"/>
                <w:szCs w:val="18"/>
              </w:rPr>
              <w:t>203</w:t>
            </w:r>
            <w:r w:rsidR="759118D4" w:rsidRPr="6358098D">
              <w:rPr>
                <w:rFonts w:eastAsiaTheme="minorEastAsia"/>
                <w:b/>
                <w:bCs/>
                <w:color w:val="000000" w:themeColor="text1"/>
                <w:sz w:val="18"/>
                <w:szCs w:val="18"/>
              </w:rPr>
              <w:t>1</w:t>
            </w:r>
            <w:r w:rsidR="40B73721" w:rsidRPr="6358098D">
              <w:rPr>
                <w:rFonts w:eastAsiaTheme="minorEastAsia"/>
                <w:b/>
                <w:bCs/>
                <w:color w:val="000000" w:themeColor="text1"/>
                <w:sz w:val="18"/>
                <w:szCs w:val="18"/>
              </w:rPr>
              <w:t>–2040</w:t>
            </w:r>
          </w:p>
        </w:tc>
        <w:tc>
          <w:tcPr>
            <w:tcW w:w="1360" w:type="dxa"/>
            <w:vMerge/>
            <w:vAlign w:val="center"/>
          </w:tcPr>
          <w:p w14:paraId="76F0DB47" w14:textId="77777777" w:rsidR="00C21739" w:rsidRDefault="00C21739" w:rsidP="00E57547"/>
        </w:tc>
        <w:tc>
          <w:tcPr>
            <w:tcW w:w="1335" w:type="dxa"/>
            <w:vMerge/>
            <w:vAlign w:val="center"/>
          </w:tcPr>
          <w:p w14:paraId="4B344CDE" w14:textId="77777777" w:rsidR="00C21739" w:rsidRDefault="00C21739" w:rsidP="00E57547"/>
        </w:tc>
        <w:tc>
          <w:tcPr>
            <w:tcW w:w="1710" w:type="dxa"/>
            <w:vMerge/>
            <w:vAlign w:val="center"/>
          </w:tcPr>
          <w:p w14:paraId="17CA120F" w14:textId="77777777" w:rsidR="00C21739" w:rsidRDefault="00C21739" w:rsidP="00E57547"/>
        </w:tc>
      </w:tr>
      <w:tr w:rsidR="6402D600" w14:paraId="4484FACA" w14:textId="77777777" w:rsidTr="630ECEC8">
        <w:trPr>
          <w:trHeight w:val="300"/>
        </w:trPr>
        <w:tc>
          <w:tcPr>
            <w:tcW w:w="1815"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6EEF1BAF" w14:textId="1C51BDC7" w:rsidR="6402D600" w:rsidRDefault="40B73721" w:rsidP="00191349">
            <w:pPr>
              <w:spacing w:after="180"/>
              <w:rPr>
                <w:rFonts w:eastAsiaTheme="minorEastAsia"/>
                <w:color w:val="404040" w:themeColor="text1" w:themeTint="BF"/>
                <w:sz w:val="18"/>
                <w:szCs w:val="18"/>
              </w:rPr>
            </w:pPr>
            <w:r w:rsidRPr="6358098D">
              <w:rPr>
                <w:rFonts w:eastAsiaTheme="minorEastAsia"/>
                <w:sz w:val="18"/>
                <w:szCs w:val="18"/>
              </w:rPr>
              <w:t>Jäätmetekke vähendamine ja ringmajanduslike majandusmudelite soodustamine</w:t>
            </w:r>
          </w:p>
        </w:tc>
        <w:tc>
          <w:tcPr>
            <w:tcW w:w="1365"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75AED4EC" w14:textId="58956BFD" w:rsidR="6402D600" w:rsidRDefault="40B73721" w:rsidP="00191349">
            <w:pPr>
              <w:spacing w:after="180"/>
              <w:rPr>
                <w:rFonts w:eastAsiaTheme="minorEastAsia"/>
                <w:color w:val="404040" w:themeColor="text1" w:themeTint="BF"/>
                <w:sz w:val="18"/>
                <w:szCs w:val="18"/>
              </w:rPr>
            </w:pPr>
            <w:r w:rsidRPr="6358098D">
              <w:rPr>
                <w:rFonts w:eastAsiaTheme="minorEastAsia"/>
                <w:sz w:val="18"/>
                <w:szCs w:val="18"/>
              </w:rPr>
              <w:t>6000</w:t>
            </w:r>
          </w:p>
        </w:tc>
        <w:tc>
          <w:tcPr>
            <w:tcW w:w="1390"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0791832E" w14:textId="2D7FA46E" w:rsidR="6402D600" w:rsidRDefault="40B73721" w:rsidP="00191349">
            <w:pPr>
              <w:spacing w:after="180"/>
              <w:rPr>
                <w:rFonts w:eastAsiaTheme="minorEastAsia"/>
                <w:color w:val="404040" w:themeColor="text1" w:themeTint="BF"/>
                <w:sz w:val="18"/>
                <w:szCs w:val="18"/>
              </w:rPr>
            </w:pPr>
            <w:r w:rsidRPr="6358098D">
              <w:rPr>
                <w:rFonts w:eastAsiaTheme="minorEastAsia"/>
                <w:sz w:val="18"/>
                <w:szCs w:val="18"/>
              </w:rPr>
              <w:t>6000</w:t>
            </w:r>
          </w:p>
        </w:tc>
        <w:tc>
          <w:tcPr>
            <w:tcW w:w="1360"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14534ACC" w14:textId="40239D37" w:rsidR="6402D600" w:rsidRPr="00191349" w:rsidRDefault="4BDFE01F" w:rsidP="00191349">
            <w:pPr>
              <w:spacing w:after="180"/>
              <w:rPr>
                <w:rFonts w:eastAsiaTheme="minorEastAsia"/>
                <w:sz w:val="18"/>
                <w:szCs w:val="18"/>
              </w:rPr>
            </w:pPr>
            <w:r w:rsidRPr="6358098D">
              <w:rPr>
                <w:rFonts w:eastAsiaTheme="minorEastAsia"/>
                <w:sz w:val="18"/>
                <w:szCs w:val="18"/>
              </w:rPr>
              <w:t xml:space="preserve">Jäätmeteke inimese kohta 4000 kg aastal 2028 ja </w:t>
            </w:r>
            <w:proofErr w:type="spellStart"/>
            <w:r w:rsidRPr="6358098D">
              <w:rPr>
                <w:rFonts w:eastAsiaTheme="minorEastAsia"/>
                <w:sz w:val="18"/>
                <w:szCs w:val="18"/>
              </w:rPr>
              <w:t>ringleva</w:t>
            </w:r>
            <w:proofErr w:type="spellEnd"/>
            <w:r w:rsidRPr="6358098D">
              <w:rPr>
                <w:rFonts w:eastAsiaTheme="minorEastAsia"/>
                <w:sz w:val="18"/>
                <w:szCs w:val="18"/>
              </w:rPr>
              <w:t xml:space="preserve"> materjali määr 25% aastal 2028</w:t>
            </w:r>
          </w:p>
        </w:tc>
        <w:tc>
          <w:tcPr>
            <w:tcW w:w="1335"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576DB3CB" w14:textId="52ABDEF3" w:rsidR="66CEEB55" w:rsidRPr="00191349" w:rsidRDefault="02C34814" w:rsidP="00191349">
            <w:pPr>
              <w:spacing w:after="180"/>
              <w:rPr>
                <w:rFonts w:eastAsiaTheme="minorEastAsia"/>
                <w:color w:val="404040" w:themeColor="text1" w:themeTint="BF"/>
                <w:sz w:val="18"/>
                <w:szCs w:val="18"/>
              </w:rPr>
            </w:pPr>
            <w:r w:rsidRPr="6358098D">
              <w:rPr>
                <w:rFonts w:eastAsiaTheme="minorEastAsia"/>
                <w:color w:val="404040" w:themeColor="text1" w:themeTint="BF"/>
                <w:sz w:val="18"/>
                <w:szCs w:val="18"/>
              </w:rPr>
              <w:t>Olemasolev</w:t>
            </w:r>
          </w:p>
        </w:tc>
        <w:tc>
          <w:tcPr>
            <w:tcW w:w="1710" w:type="dxa"/>
            <w:tcBorders>
              <w:top w:val="single" w:sz="6" w:space="0" w:color="5B9BD5" w:themeColor="accent5"/>
              <w:left w:val="single" w:sz="6" w:space="0" w:color="5B9BD5" w:themeColor="accent5"/>
              <w:bottom w:val="single" w:sz="6" w:space="0" w:color="5B9BD5" w:themeColor="accent5"/>
              <w:right w:val="single" w:sz="6" w:space="0" w:color="5B9BD5" w:themeColor="accent5"/>
            </w:tcBorders>
            <w:tcMar>
              <w:left w:w="135" w:type="dxa"/>
              <w:right w:w="135" w:type="dxa"/>
            </w:tcMar>
          </w:tcPr>
          <w:p w14:paraId="73F198C1" w14:textId="3063C379" w:rsidR="6402D600" w:rsidRDefault="40B73721" w:rsidP="00191349">
            <w:pPr>
              <w:spacing w:after="180"/>
              <w:rPr>
                <w:rFonts w:eastAsiaTheme="minorEastAsia"/>
                <w:color w:val="404040" w:themeColor="text1" w:themeTint="BF"/>
                <w:sz w:val="18"/>
                <w:szCs w:val="18"/>
              </w:rPr>
            </w:pPr>
            <w:r w:rsidRPr="6358098D">
              <w:rPr>
                <w:rFonts w:eastAsiaTheme="minorEastAsia"/>
                <w:color w:val="404040" w:themeColor="text1" w:themeTint="BF"/>
                <w:sz w:val="18"/>
                <w:szCs w:val="18"/>
              </w:rPr>
              <w:t>Riik, KOV ja erasektor</w:t>
            </w:r>
          </w:p>
        </w:tc>
      </w:tr>
    </w:tbl>
    <w:p w14:paraId="3C390E72" w14:textId="3F0A05E1" w:rsidR="6402D600" w:rsidRDefault="6402D600" w:rsidP="00193B72">
      <w:pPr>
        <w:spacing w:after="0" w:line="240" w:lineRule="auto"/>
        <w:jc w:val="both"/>
        <w:rPr>
          <w:rFonts w:ascii="Times New Roman" w:eastAsia="Times New Roman" w:hAnsi="Times New Roman" w:cs="Times New Roman"/>
          <w:sz w:val="24"/>
          <w:szCs w:val="24"/>
        </w:rPr>
      </w:pPr>
    </w:p>
    <w:p w14:paraId="72255C4D" w14:textId="6E778608" w:rsidR="5624424D" w:rsidRDefault="5624424D" w:rsidP="00191349">
      <w:pPr>
        <w:spacing w:after="0" w:line="240" w:lineRule="auto"/>
        <w:jc w:val="both"/>
        <w:rPr>
          <w:rFonts w:ascii="Times New Roman" w:eastAsia="Times New Roman" w:hAnsi="Times New Roman" w:cs="Times New Roman"/>
          <w:sz w:val="24"/>
          <w:szCs w:val="24"/>
        </w:rPr>
      </w:pPr>
      <w:r w:rsidRPr="451A9F54">
        <w:rPr>
          <w:rFonts w:ascii="Times New Roman" w:eastAsia="Times New Roman" w:hAnsi="Times New Roman" w:cs="Times New Roman"/>
          <w:sz w:val="24"/>
          <w:szCs w:val="24"/>
        </w:rPr>
        <w:t xml:space="preserve">Olemasolevate meetmete rakendamise tulemusena väheneb jäätmemajandussektori kasvuhoonegaaside heitkogus prognoosi kohaselt 157 </w:t>
      </w:r>
      <w:r w:rsidR="506299CF" w:rsidRPr="029DC1DD">
        <w:rPr>
          <w:rFonts w:ascii="Times New Roman" w:eastAsia="Times New Roman" w:hAnsi="Times New Roman" w:cs="Times New Roman"/>
          <w:sz w:val="24"/>
          <w:szCs w:val="24"/>
        </w:rPr>
        <w:t>160</w:t>
      </w:r>
      <w:r w:rsidRPr="029DC1DD">
        <w:rPr>
          <w:rFonts w:ascii="Times New Roman" w:eastAsia="Times New Roman" w:hAnsi="Times New Roman" w:cs="Times New Roman"/>
          <w:sz w:val="24"/>
          <w:szCs w:val="24"/>
        </w:rPr>
        <w:t xml:space="preserve"> </w:t>
      </w:r>
      <w:r w:rsidR="24F03C02" w:rsidRPr="3719A35D">
        <w:rPr>
          <w:rFonts w:ascii="Times New Roman" w:eastAsia="Times New Roman" w:hAnsi="Times New Roman" w:cs="Times New Roman"/>
          <w:sz w:val="24"/>
          <w:szCs w:val="24"/>
        </w:rPr>
        <w:t>t</w:t>
      </w:r>
      <w:r w:rsidRPr="451A9F54">
        <w:rPr>
          <w:rFonts w:ascii="Times New Roman" w:eastAsia="Times New Roman" w:hAnsi="Times New Roman" w:cs="Times New Roman"/>
          <w:sz w:val="24"/>
          <w:szCs w:val="24"/>
        </w:rPr>
        <w:t xml:space="preserve"> CO</w:t>
      </w:r>
      <w:r w:rsidRPr="451A9F54">
        <w:rPr>
          <w:rFonts w:ascii="Times New Roman" w:eastAsia="Times New Roman" w:hAnsi="Times New Roman" w:cs="Times New Roman"/>
          <w:sz w:val="24"/>
          <w:szCs w:val="24"/>
          <w:vertAlign w:val="subscript"/>
        </w:rPr>
        <w:t>2</w:t>
      </w:r>
      <w:r w:rsidRPr="451A9F54">
        <w:rPr>
          <w:rFonts w:ascii="Times New Roman" w:eastAsia="Times New Roman" w:hAnsi="Times New Roman" w:cs="Times New Roman"/>
          <w:sz w:val="24"/>
          <w:szCs w:val="24"/>
        </w:rPr>
        <w:t xml:space="preserve"> ekvivalendini aastaks 2030 ehk </w:t>
      </w:r>
      <w:r w:rsidR="0DCE00A8" w:rsidRPr="3719A35D">
        <w:rPr>
          <w:rFonts w:ascii="Times New Roman" w:eastAsia="Times New Roman" w:hAnsi="Times New Roman" w:cs="Times New Roman"/>
          <w:sz w:val="24"/>
          <w:szCs w:val="24"/>
        </w:rPr>
        <w:t>29</w:t>
      </w:r>
      <w:r w:rsidRPr="451A9F54">
        <w:rPr>
          <w:rFonts w:ascii="Times New Roman" w:eastAsia="Times New Roman" w:hAnsi="Times New Roman" w:cs="Times New Roman"/>
          <w:sz w:val="24"/>
          <w:szCs w:val="24"/>
        </w:rPr>
        <w:t xml:space="preserve">% võrreldes </w:t>
      </w:r>
      <w:r w:rsidR="24F03C02" w:rsidRPr="3719A35D">
        <w:rPr>
          <w:rFonts w:ascii="Times New Roman" w:eastAsia="Times New Roman" w:hAnsi="Times New Roman" w:cs="Times New Roman"/>
          <w:sz w:val="24"/>
          <w:szCs w:val="24"/>
        </w:rPr>
        <w:t>202</w:t>
      </w:r>
      <w:r w:rsidR="66C23AB2" w:rsidRPr="3719A35D">
        <w:rPr>
          <w:rFonts w:ascii="Times New Roman" w:eastAsia="Times New Roman" w:hAnsi="Times New Roman" w:cs="Times New Roman"/>
          <w:sz w:val="24"/>
          <w:szCs w:val="24"/>
        </w:rPr>
        <w:t>2</w:t>
      </w:r>
      <w:r w:rsidR="24F03C02" w:rsidRPr="3719A35D">
        <w:rPr>
          <w:rFonts w:ascii="Times New Roman" w:eastAsia="Times New Roman" w:hAnsi="Times New Roman" w:cs="Times New Roman"/>
          <w:sz w:val="24"/>
          <w:szCs w:val="24"/>
        </w:rPr>
        <w:t>.</w:t>
      </w:r>
      <w:r w:rsidRPr="451A9F54">
        <w:rPr>
          <w:rFonts w:ascii="Times New Roman" w:eastAsia="Times New Roman" w:hAnsi="Times New Roman" w:cs="Times New Roman"/>
          <w:sz w:val="24"/>
          <w:szCs w:val="24"/>
        </w:rPr>
        <w:t xml:space="preserve"> aastaga ja </w:t>
      </w:r>
      <w:r w:rsidR="24F03C02" w:rsidRPr="3719A35D">
        <w:rPr>
          <w:rFonts w:ascii="Times New Roman" w:eastAsia="Times New Roman" w:hAnsi="Times New Roman" w:cs="Times New Roman"/>
          <w:sz w:val="24"/>
          <w:szCs w:val="24"/>
        </w:rPr>
        <w:t>6</w:t>
      </w:r>
      <w:r w:rsidR="790AD56E" w:rsidRPr="3719A35D">
        <w:rPr>
          <w:rFonts w:ascii="Times New Roman" w:eastAsia="Times New Roman" w:hAnsi="Times New Roman" w:cs="Times New Roman"/>
          <w:sz w:val="24"/>
          <w:szCs w:val="24"/>
        </w:rPr>
        <w:t>5</w:t>
      </w:r>
      <w:r w:rsidRPr="451A9F54">
        <w:rPr>
          <w:rFonts w:ascii="Times New Roman" w:eastAsia="Times New Roman" w:hAnsi="Times New Roman" w:cs="Times New Roman"/>
          <w:sz w:val="24"/>
          <w:szCs w:val="24"/>
        </w:rPr>
        <w:t xml:space="preserve">% võrreldes jõupingutuste jagamise määruse </w:t>
      </w:r>
      <w:r w:rsidR="00E22D33">
        <w:rPr>
          <w:rFonts w:ascii="Times New Roman" w:eastAsia="Times New Roman" w:hAnsi="Times New Roman" w:cs="Times New Roman"/>
          <w:sz w:val="24"/>
          <w:szCs w:val="24"/>
        </w:rPr>
        <w:t>kohase</w:t>
      </w:r>
      <w:r w:rsidRPr="451A9F54">
        <w:rPr>
          <w:rFonts w:ascii="Times New Roman" w:eastAsia="Times New Roman" w:hAnsi="Times New Roman" w:cs="Times New Roman"/>
          <w:sz w:val="24"/>
          <w:szCs w:val="24"/>
        </w:rPr>
        <w:t xml:space="preserve"> baasaasta ehk 2005. </w:t>
      </w:r>
      <w:r w:rsidR="34BC28FB" w:rsidRPr="3719A35D">
        <w:rPr>
          <w:rFonts w:ascii="Times New Roman" w:eastAsia="Times New Roman" w:hAnsi="Times New Roman" w:cs="Times New Roman"/>
          <w:sz w:val="24"/>
          <w:szCs w:val="24"/>
        </w:rPr>
        <w:t>a</w:t>
      </w:r>
      <w:r w:rsidR="51FD36A7" w:rsidRPr="3719A35D">
        <w:rPr>
          <w:rFonts w:ascii="Times New Roman" w:eastAsia="Times New Roman" w:hAnsi="Times New Roman" w:cs="Times New Roman"/>
          <w:sz w:val="24"/>
          <w:szCs w:val="24"/>
        </w:rPr>
        <w:t>astaga</w:t>
      </w:r>
      <w:r w:rsidR="6E94278A" w:rsidRPr="029DC1DD">
        <w:rPr>
          <w:rFonts w:ascii="Times New Roman" w:eastAsia="Times New Roman" w:hAnsi="Times New Roman" w:cs="Times New Roman"/>
          <w:sz w:val="24"/>
          <w:szCs w:val="24"/>
        </w:rPr>
        <w:t xml:space="preserve">, 132 390 </w:t>
      </w:r>
      <w:r w:rsidR="5A838C60" w:rsidRPr="029DC1DD">
        <w:rPr>
          <w:rFonts w:ascii="Times New Roman" w:eastAsia="Times New Roman" w:hAnsi="Times New Roman" w:cs="Times New Roman"/>
          <w:sz w:val="24"/>
          <w:szCs w:val="24"/>
        </w:rPr>
        <w:t>t CO</w:t>
      </w:r>
      <w:r w:rsidR="5A838C60" w:rsidRPr="029DC1DD">
        <w:rPr>
          <w:rFonts w:ascii="Times New Roman" w:eastAsia="Times New Roman" w:hAnsi="Times New Roman" w:cs="Times New Roman"/>
          <w:sz w:val="24"/>
          <w:szCs w:val="24"/>
          <w:vertAlign w:val="subscript"/>
        </w:rPr>
        <w:t>2</w:t>
      </w:r>
      <w:r w:rsidR="5A838C60" w:rsidRPr="029DC1DD">
        <w:rPr>
          <w:rFonts w:ascii="Times New Roman" w:eastAsia="Times New Roman" w:hAnsi="Times New Roman" w:cs="Times New Roman"/>
          <w:sz w:val="24"/>
          <w:szCs w:val="24"/>
        </w:rPr>
        <w:t xml:space="preserve"> ekvivalendini aastaks 2035</w:t>
      </w:r>
      <w:r w:rsidR="2DC339CE" w:rsidRPr="451A9F54">
        <w:rPr>
          <w:rFonts w:ascii="Times New Roman" w:eastAsia="Times New Roman" w:hAnsi="Times New Roman" w:cs="Times New Roman"/>
          <w:sz w:val="24"/>
          <w:szCs w:val="24"/>
        </w:rPr>
        <w:t xml:space="preserve"> ja </w:t>
      </w:r>
      <w:r w:rsidR="154DFABC" w:rsidRPr="451A9F54">
        <w:rPr>
          <w:rFonts w:ascii="Times New Roman" w:eastAsia="Times New Roman" w:hAnsi="Times New Roman" w:cs="Times New Roman"/>
          <w:sz w:val="24"/>
          <w:szCs w:val="24"/>
        </w:rPr>
        <w:t>117</w:t>
      </w:r>
      <w:r w:rsidR="00E22D33">
        <w:rPr>
          <w:rFonts w:ascii="Times New Roman" w:eastAsia="Times New Roman" w:hAnsi="Times New Roman" w:cs="Times New Roman"/>
          <w:sz w:val="24"/>
          <w:szCs w:val="24"/>
        </w:rPr>
        <w:t> </w:t>
      </w:r>
      <w:r w:rsidR="6362F429" w:rsidRPr="029DC1DD">
        <w:rPr>
          <w:rFonts w:ascii="Times New Roman" w:eastAsia="Times New Roman" w:hAnsi="Times New Roman" w:cs="Times New Roman"/>
          <w:sz w:val="24"/>
          <w:szCs w:val="24"/>
        </w:rPr>
        <w:t xml:space="preserve">110 </w:t>
      </w:r>
      <w:r w:rsidR="2E27409A" w:rsidRPr="3719A35D">
        <w:rPr>
          <w:rFonts w:ascii="Times New Roman" w:eastAsia="Times New Roman" w:hAnsi="Times New Roman" w:cs="Times New Roman"/>
          <w:sz w:val="24"/>
          <w:szCs w:val="24"/>
        </w:rPr>
        <w:t>t</w:t>
      </w:r>
      <w:r w:rsidR="154DFABC" w:rsidRPr="451A9F54">
        <w:rPr>
          <w:rFonts w:ascii="Times New Roman" w:eastAsia="Times New Roman" w:hAnsi="Times New Roman" w:cs="Times New Roman"/>
          <w:sz w:val="24"/>
          <w:szCs w:val="24"/>
        </w:rPr>
        <w:t xml:space="preserve"> CO</w:t>
      </w:r>
      <w:r w:rsidR="154DFABC" w:rsidRPr="451A9F54">
        <w:rPr>
          <w:rFonts w:ascii="Times New Roman" w:eastAsia="Times New Roman" w:hAnsi="Times New Roman" w:cs="Times New Roman"/>
          <w:sz w:val="24"/>
          <w:szCs w:val="24"/>
          <w:vertAlign w:val="subscript"/>
        </w:rPr>
        <w:t>2</w:t>
      </w:r>
      <w:r w:rsidR="154DFABC" w:rsidRPr="451A9F54">
        <w:rPr>
          <w:rFonts w:ascii="Times New Roman" w:eastAsia="Times New Roman" w:hAnsi="Times New Roman" w:cs="Times New Roman"/>
          <w:sz w:val="24"/>
          <w:szCs w:val="24"/>
        </w:rPr>
        <w:t xml:space="preserve"> ekvivalendini aastaks 2040</w:t>
      </w:r>
      <w:r w:rsidR="551B49F2" w:rsidRPr="451A9F54">
        <w:rPr>
          <w:rFonts w:ascii="Times New Roman" w:eastAsia="Times New Roman" w:hAnsi="Times New Roman" w:cs="Times New Roman"/>
          <w:sz w:val="24"/>
          <w:szCs w:val="24"/>
        </w:rPr>
        <w:t>.</w:t>
      </w:r>
    </w:p>
    <w:p w14:paraId="7E3D3F6B" w14:textId="6A26584D" w:rsidR="029DC1DD" w:rsidRDefault="029DC1DD" w:rsidP="00191349">
      <w:pPr>
        <w:spacing w:line="240" w:lineRule="auto"/>
        <w:jc w:val="both"/>
        <w:rPr>
          <w:rFonts w:ascii="Times New Roman" w:eastAsia="Times New Roman" w:hAnsi="Times New Roman" w:cs="Times New Roman"/>
          <w:sz w:val="24"/>
          <w:szCs w:val="24"/>
        </w:rPr>
      </w:pPr>
    </w:p>
    <w:p w14:paraId="5DC57B31" w14:textId="453B8F04" w:rsidR="00036115" w:rsidRDefault="007534E6" w:rsidP="00036115">
      <w:pPr>
        <w:keepNext/>
        <w:spacing w:after="0" w:line="240" w:lineRule="auto"/>
        <w:jc w:val="both"/>
      </w:pPr>
      <w:r>
        <w:rPr>
          <w:noProof/>
        </w:rPr>
        <w:lastRenderedPageBreak/>
        <w:drawing>
          <wp:inline distT="0" distB="0" distL="0" distR="0" wp14:anchorId="13339384" wp14:editId="6C4C8E6E">
            <wp:extent cx="5739081" cy="2442732"/>
            <wp:effectExtent l="0" t="0" r="0" b="0"/>
            <wp:docPr id="1851707191" name="Pilt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769917" cy="2455857"/>
                    </a:xfrm>
                    <a:prstGeom prst="rect">
                      <a:avLst/>
                    </a:prstGeom>
                    <a:noFill/>
                  </pic:spPr>
                </pic:pic>
              </a:graphicData>
            </a:graphic>
          </wp:inline>
        </w:drawing>
      </w:r>
    </w:p>
    <w:p w14:paraId="282EBE2B" w14:textId="37378467" w:rsidR="009B20F9" w:rsidRPr="008D0CD7" w:rsidRDefault="00036115" w:rsidP="00036115">
      <w:pPr>
        <w:pStyle w:val="Pealdis"/>
        <w:jc w:val="both"/>
        <w:rPr>
          <w:rFonts w:asciiTheme="minorHAnsi" w:hAnsiTheme="minorHAnsi" w:cstheme="minorBidi"/>
        </w:rPr>
      </w:pPr>
      <w:r>
        <w:t xml:space="preserve">Joonis </w:t>
      </w:r>
      <w:r>
        <w:fldChar w:fldCharType="begin"/>
      </w:r>
      <w:r>
        <w:instrText xml:space="preserve"> SEQ Joonis \* ARABIC </w:instrText>
      </w:r>
      <w:r>
        <w:fldChar w:fldCharType="separate"/>
      </w:r>
      <w:r w:rsidR="00136A1D">
        <w:rPr>
          <w:noProof/>
        </w:rPr>
        <w:t>5</w:t>
      </w:r>
      <w:r>
        <w:fldChar w:fldCharType="end"/>
      </w:r>
      <w:r w:rsidRPr="00074314">
        <w:t>. Jäätmemajandussektori kasvuhoonegaaside heite prognoos (olemasolevad meetmed).</w:t>
      </w:r>
    </w:p>
    <w:p w14:paraId="752F2DC2" w14:textId="0DA5AEC7" w:rsidR="6A8BDA44" w:rsidRDefault="6A8BDA44" w:rsidP="00191349">
      <w:pPr>
        <w:spacing w:after="0" w:line="240" w:lineRule="auto"/>
        <w:jc w:val="both"/>
        <w:rPr>
          <w:rFonts w:ascii="Times New Roman" w:eastAsia="Times New Roman" w:hAnsi="Times New Roman" w:cs="Times New Roman"/>
          <w:sz w:val="24"/>
          <w:szCs w:val="24"/>
        </w:rPr>
      </w:pPr>
      <w:r w:rsidRPr="029DC1DD">
        <w:rPr>
          <w:rFonts w:ascii="Times New Roman" w:eastAsia="Times New Roman" w:hAnsi="Times New Roman" w:cs="Times New Roman"/>
          <w:sz w:val="24"/>
          <w:szCs w:val="24"/>
        </w:rPr>
        <w:t xml:space="preserve">Sektori eesmärkide ja võimalike lisameetmete </w:t>
      </w:r>
      <w:r w:rsidR="00E22D33">
        <w:rPr>
          <w:rFonts w:ascii="Times New Roman" w:eastAsia="Times New Roman" w:hAnsi="Times New Roman" w:cs="Times New Roman"/>
          <w:sz w:val="24"/>
          <w:szCs w:val="24"/>
        </w:rPr>
        <w:t>kohta</w:t>
      </w:r>
      <w:r w:rsidRPr="029DC1DD">
        <w:rPr>
          <w:rFonts w:ascii="Times New Roman" w:eastAsia="Times New Roman" w:hAnsi="Times New Roman" w:cs="Times New Roman"/>
          <w:sz w:val="24"/>
          <w:szCs w:val="24"/>
        </w:rPr>
        <w:t xml:space="preserve"> ettepanekute tegemiseks kutsus Kliimaministeerium kokku ringmajanduse töörühma, kuhu olid kaasatud selle valdkonna eksperdid ja huvirühmad. Töörühma kohtumistel esitletud dokumendid, arutelude protokollid ja töörühma arutelude kokkuvõte on </w:t>
      </w:r>
      <w:hyperlink r:id="rId40">
        <w:r w:rsidRPr="029DC1DD">
          <w:rPr>
            <w:rStyle w:val="Hperlink"/>
            <w:rFonts w:ascii="Times New Roman" w:eastAsia="Times New Roman" w:hAnsi="Times New Roman" w:cs="Times New Roman"/>
            <w:color w:val="0563C1"/>
            <w:sz w:val="24"/>
            <w:szCs w:val="24"/>
          </w:rPr>
          <w:t>Kliimaministeeriumi kodulehel</w:t>
        </w:r>
      </w:hyperlink>
      <w:r w:rsidRPr="029DC1DD">
        <w:rPr>
          <w:rFonts w:ascii="Times New Roman" w:eastAsia="Times New Roman" w:hAnsi="Times New Roman" w:cs="Times New Roman"/>
          <w:sz w:val="24"/>
          <w:szCs w:val="24"/>
        </w:rPr>
        <w:t>.</w:t>
      </w:r>
    </w:p>
    <w:p w14:paraId="38F7A7DA" w14:textId="77777777" w:rsidR="00D164E7" w:rsidRDefault="00D164E7" w:rsidP="00CB182F">
      <w:pPr>
        <w:spacing w:after="0" w:line="240" w:lineRule="auto"/>
        <w:jc w:val="both"/>
        <w:rPr>
          <w:rFonts w:ascii="Times New Roman" w:eastAsia="Times New Roman" w:hAnsi="Times New Roman" w:cs="Times New Roman"/>
          <w:sz w:val="24"/>
          <w:szCs w:val="24"/>
        </w:rPr>
      </w:pPr>
    </w:p>
    <w:p w14:paraId="768C287B" w14:textId="3A967447" w:rsidR="0EA455C0" w:rsidRDefault="009B4EF4" w:rsidP="00CB182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J</w:t>
      </w:r>
      <w:r w:rsidR="0EA455C0" w:rsidRPr="451A9F54">
        <w:rPr>
          <w:rFonts w:ascii="Times New Roman" w:eastAsia="Times New Roman" w:hAnsi="Times New Roman" w:cs="Times New Roman"/>
          <w:sz w:val="24"/>
          <w:szCs w:val="24"/>
        </w:rPr>
        <w:t xml:space="preserve">äätmemajanduse valdkonna otsese kasvuhoonegaaside heite, mis hõlmab peamiselt </w:t>
      </w:r>
      <w:proofErr w:type="spellStart"/>
      <w:r w:rsidR="0EA455C0" w:rsidRPr="451A9F54">
        <w:rPr>
          <w:rFonts w:ascii="Times New Roman" w:eastAsia="Times New Roman" w:hAnsi="Times New Roman" w:cs="Times New Roman"/>
          <w:sz w:val="24"/>
          <w:szCs w:val="24"/>
        </w:rPr>
        <w:t>biojäätmete</w:t>
      </w:r>
      <w:proofErr w:type="spellEnd"/>
      <w:r w:rsidR="0EA455C0" w:rsidRPr="451A9F54">
        <w:rPr>
          <w:rFonts w:ascii="Times New Roman" w:eastAsia="Times New Roman" w:hAnsi="Times New Roman" w:cs="Times New Roman"/>
          <w:sz w:val="24"/>
          <w:szCs w:val="24"/>
        </w:rPr>
        <w:t xml:space="preserve"> ladestamisest tekkivat heidet, vähendamise potentsiaal on võrreldes baastasemega suur ning prognoos juba olemasolevate või kavandatavate meetmete rakendamise korral on positiivne. </w:t>
      </w:r>
      <w:r w:rsidR="3D9C6615" w:rsidRPr="451A9F54">
        <w:rPr>
          <w:rFonts w:ascii="Times New Roman" w:eastAsia="Times New Roman" w:hAnsi="Times New Roman" w:cs="Times New Roman"/>
          <w:sz w:val="24"/>
          <w:szCs w:val="24"/>
        </w:rPr>
        <w:t xml:space="preserve">Jäätmetest </w:t>
      </w:r>
      <w:proofErr w:type="spellStart"/>
      <w:r w:rsidR="3D9C6615" w:rsidRPr="451A9F54">
        <w:rPr>
          <w:rFonts w:ascii="Times New Roman" w:eastAsia="Times New Roman" w:hAnsi="Times New Roman" w:cs="Times New Roman"/>
          <w:sz w:val="24"/>
          <w:szCs w:val="24"/>
        </w:rPr>
        <w:t>biogaasi</w:t>
      </w:r>
      <w:proofErr w:type="spellEnd"/>
      <w:r w:rsidR="3D9C6615" w:rsidRPr="451A9F54">
        <w:rPr>
          <w:rFonts w:ascii="Times New Roman" w:eastAsia="Times New Roman" w:hAnsi="Times New Roman" w:cs="Times New Roman"/>
          <w:sz w:val="24"/>
          <w:szCs w:val="24"/>
        </w:rPr>
        <w:t xml:space="preserve"> tootmine on küll kitsas vaates kordades positiivsema mõjuga kui kompostimine, kuid viimast tuleb võrrelda ka mineraalse väetise va</w:t>
      </w:r>
      <w:r w:rsidR="26397535" w:rsidRPr="451A9F54">
        <w:rPr>
          <w:rFonts w:ascii="Times New Roman" w:eastAsia="Times New Roman" w:hAnsi="Times New Roman" w:cs="Times New Roman"/>
          <w:sz w:val="24"/>
          <w:szCs w:val="24"/>
        </w:rPr>
        <w:t>lmistamise ja kasutamise mõju</w:t>
      </w:r>
      <w:r w:rsidR="3D9C6615" w:rsidRPr="451A9F54">
        <w:rPr>
          <w:rFonts w:ascii="Times New Roman" w:eastAsia="Times New Roman" w:hAnsi="Times New Roman" w:cs="Times New Roman"/>
          <w:sz w:val="24"/>
          <w:szCs w:val="24"/>
        </w:rPr>
        <w:t xml:space="preserve">ga, mis kajastub kasvuhoonegaaside inventuuris </w:t>
      </w:r>
      <w:r w:rsidR="5C819DAB" w:rsidRPr="451A9F54">
        <w:rPr>
          <w:rFonts w:ascii="Times New Roman" w:eastAsia="Times New Roman" w:hAnsi="Times New Roman" w:cs="Times New Roman"/>
          <w:sz w:val="24"/>
          <w:szCs w:val="24"/>
        </w:rPr>
        <w:t>põllumajandussektori heitena</w:t>
      </w:r>
      <w:r w:rsidR="3D9C6615" w:rsidRPr="451A9F54">
        <w:rPr>
          <w:rFonts w:ascii="Times New Roman" w:eastAsia="Times New Roman" w:hAnsi="Times New Roman" w:cs="Times New Roman"/>
          <w:sz w:val="24"/>
          <w:szCs w:val="24"/>
        </w:rPr>
        <w:t>. Tõenäoliselt on jäätmemajanduses tulevikus ka</w:t>
      </w:r>
      <w:r w:rsidR="4518FC2E" w:rsidRPr="451A9F54">
        <w:rPr>
          <w:rFonts w:ascii="Times New Roman" w:eastAsia="Times New Roman" w:hAnsi="Times New Roman" w:cs="Times New Roman"/>
          <w:sz w:val="24"/>
          <w:szCs w:val="24"/>
        </w:rPr>
        <w:t xml:space="preserve">svav </w:t>
      </w:r>
      <w:r w:rsidR="3D9C6615" w:rsidRPr="451A9F54">
        <w:rPr>
          <w:rFonts w:ascii="Times New Roman" w:eastAsia="Times New Roman" w:hAnsi="Times New Roman" w:cs="Times New Roman"/>
          <w:sz w:val="24"/>
          <w:szCs w:val="24"/>
        </w:rPr>
        <w:t xml:space="preserve">võime </w:t>
      </w:r>
      <w:r w:rsidR="1EF43284" w:rsidRPr="451A9F54">
        <w:rPr>
          <w:rFonts w:ascii="Times New Roman" w:eastAsia="Times New Roman" w:hAnsi="Times New Roman" w:cs="Times New Roman"/>
          <w:sz w:val="24"/>
          <w:szCs w:val="24"/>
        </w:rPr>
        <w:t xml:space="preserve">otsest </w:t>
      </w:r>
      <w:r w:rsidR="3D9C6615" w:rsidRPr="451A9F54">
        <w:rPr>
          <w:rFonts w:ascii="Times New Roman" w:eastAsia="Times New Roman" w:hAnsi="Times New Roman" w:cs="Times New Roman"/>
          <w:sz w:val="24"/>
          <w:szCs w:val="24"/>
        </w:rPr>
        <w:t>heidet veelgi vähendada n</w:t>
      </w:r>
      <w:r w:rsidR="00C35FDA">
        <w:rPr>
          <w:rFonts w:ascii="Times New Roman" w:eastAsia="Times New Roman" w:hAnsi="Times New Roman" w:cs="Times New Roman"/>
          <w:sz w:val="24"/>
          <w:szCs w:val="24"/>
        </w:rPr>
        <w:t>t</w:t>
      </w:r>
      <w:r w:rsidR="3D9C6615" w:rsidRPr="451A9F54">
        <w:rPr>
          <w:rFonts w:ascii="Times New Roman" w:eastAsia="Times New Roman" w:hAnsi="Times New Roman" w:cs="Times New Roman"/>
          <w:sz w:val="24"/>
          <w:szCs w:val="24"/>
        </w:rPr>
        <w:t xml:space="preserve"> süsinikdioksiidi püüdmise tehnoloogia ja prügilametaani lagundavate </w:t>
      </w:r>
      <w:proofErr w:type="spellStart"/>
      <w:r w:rsidR="3D9C6615" w:rsidRPr="451A9F54">
        <w:rPr>
          <w:rFonts w:ascii="Times New Roman" w:eastAsia="Times New Roman" w:hAnsi="Times New Roman" w:cs="Times New Roman"/>
          <w:sz w:val="24"/>
          <w:szCs w:val="24"/>
        </w:rPr>
        <w:t>biofiltrite</w:t>
      </w:r>
      <w:proofErr w:type="spellEnd"/>
      <w:r w:rsidR="3D9C6615" w:rsidRPr="451A9F54">
        <w:rPr>
          <w:rFonts w:ascii="Times New Roman" w:eastAsia="Times New Roman" w:hAnsi="Times New Roman" w:cs="Times New Roman"/>
          <w:sz w:val="24"/>
          <w:szCs w:val="24"/>
        </w:rPr>
        <w:t xml:space="preserve"> kasutuselevõtuga.</w:t>
      </w:r>
    </w:p>
    <w:p w14:paraId="54248B3C" w14:textId="77777777" w:rsidR="00CB182F" w:rsidRDefault="00CB182F" w:rsidP="00191349">
      <w:pPr>
        <w:spacing w:after="0" w:line="240" w:lineRule="auto"/>
        <w:jc w:val="both"/>
        <w:rPr>
          <w:rFonts w:ascii="Times New Roman" w:eastAsia="Times New Roman" w:hAnsi="Times New Roman" w:cs="Times New Roman"/>
          <w:sz w:val="24"/>
          <w:szCs w:val="24"/>
        </w:rPr>
      </w:pPr>
    </w:p>
    <w:p w14:paraId="34611EF7" w14:textId="3E02321D" w:rsidR="0EA455C0" w:rsidRDefault="0EA455C0" w:rsidP="00193B72">
      <w:pPr>
        <w:spacing w:after="0" w:line="240" w:lineRule="auto"/>
        <w:jc w:val="both"/>
        <w:rPr>
          <w:rFonts w:ascii="Times New Roman" w:eastAsia="Times New Roman" w:hAnsi="Times New Roman" w:cs="Times New Roman"/>
          <w:sz w:val="24"/>
          <w:szCs w:val="24"/>
        </w:rPr>
      </w:pPr>
      <w:r w:rsidRPr="3DDE4A2C">
        <w:rPr>
          <w:rFonts w:ascii="Times New Roman" w:eastAsia="Times New Roman" w:hAnsi="Times New Roman" w:cs="Times New Roman"/>
          <w:sz w:val="24"/>
          <w:szCs w:val="24"/>
        </w:rPr>
        <w:t>Veel puudub teadmine kogu valdkonna mõjust kasvuhoonegaaside heitele ja heite vähendamise potentsiaalist</w:t>
      </w:r>
      <w:r w:rsidR="37C85FA5" w:rsidRPr="3DDE4A2C">
        <w:rPr>
          <w:rFonts w:ascii="Times New Roman" w:eastAsia="Times New Roman" w:hAnsi="Times New Roman" w:cs="Times New Roman"/>
          <w:sz w:val="24"/>
          <w:szCs w:val="24"/>
        </w:rPr>
        <w:t xml:space="preserve"> ringmajandusele ülemineku korral</w:t>
      </w:r>
      <w:r w:rsidRPr="3DDE4A2C">
        <w:rPr>
          <w:rFonts w:ascii="Times New Roman" w:eastAsia="Times New Roman" w:hAnsi="Times New Roman" w:cs="Times New Roman"/>
          <w:sz w:val="24"/>
          <w:szCs w:val="24"/>
        </w:rPr>
        <w:t>. Se</w:t>
      </w:r>
      <w:r w:rsidR="44B9B9D5" w:rsidRPr="3DDE4A2C">
        <w:rPr>
          <w:rFonts w:ascii="Times New Roman" w:eastAsia="Times New Roman" w:hAnsi="Times New Roman" w:cs="Times New Roman"/>
          <w:sz w:val="24"/>
          <w:szCs w:val="24"/>
        </w:rPr>
        <w:t>da</w:t>
      </w:r>
      <w:r w:rsidRPr="3DDE4A2C">
        <w:rPr>
          <w:rFonts w:ascii="Times New Roman" w:eastAsia="Times New Roman" w:hAnsi="Times New Roman" w:cs="Times New Roman"/>
          <w:sz w:val="24"/>
          <w:szCs w:val="24"/>
        </w:rPr>
        <w:t xml:space="preserve"> potentsiaali on praeguse info pinnalt keeruline mõõta, sest see sõltub iga teise valdkonna valmidusest ringmajandusse panustada ning selle mõju kajastub </w:t>
      </w:r>
      <w:r w:rsidR="47409C4C" w:rsidRPr="3DDE4A2C">
        <w:rPr>
          <w:rFonts w:ascii="Times New Roman" w:eastAsia="Times New Roman" w:hAnsi="Times New Roman" w:cs="Times New Roman"/>
          <w:sz w:val="24"/>
          <w:szCs w:val="24"/>
        </w:rPr>
        <w:t>kasvuhoonegaaside</w:t>
      </w:r>
      <w:r w:rsidRPr="3DDE4A2C">
        <w:rPr>
          <w:rFonts w:ascii="Times New Roman" w:eastAsia="Times New Roman" w:hAnsi="Times New Roman" w:cs="Times New Roman"/>
          <w:sz w:val="24"/>
          <w:szCs w:val="24"/>
        </w:rPr>
        <w:t xml:space="preserve"> inventuuris teiste sektorite all. Näi</w:t>
      </w:r>
      <w:r w:rsidR="73A3C38D" w:rsidRPr="3DDE4A2C">
        <w:rPr>
          <w:rFonts w:ascii="Times New Roman" w:eastAsia="Times New Roman" w:hAnsi="Times New Roman" w:cs="Times New Roman"/>
          <w:sz w:val="24"/>
          <w:szCs w:val="24"/>
        </w:rPr>
        <w:t>detena võib tuua</w:t>
      </w:r>
      <w:r w:rsidRPr="3DDE4A2C">
        <w:rPr>
          <w:rFonts w:ascii="Times New Roman" w:eastAsia="Times New Roman" w:hAnsi="Times New Roman" w:cs="Times New Roman"/>
          <w:sz w:val="24"/>
          <w:szCs w:val="24"/>
        </w:rPr>
        <w:t xml:space="preserve"> transpordis </w:t>
      </w:r>
      <w:proofErr w:type="spellStart"/>
      <w:r w:rsidRPr="3DDE4A2C">
        <w:rPr>
          <w:rFonts w:ascii="Times New Roman" w:eastAsia="Times New Roman" w:hAnsi="Times New Roman" w:cs="Times New Roman"/>
          <w:sz w:val="24"/>
          <w:szCs w:val="24"/>
        </w:rPr>
        <w:t>sõidujagamistee</w:t>
      </w:r>
      <w:r w:rsidR="2F901F3F" w:rsidRPr="3DDE4A2C">
        <w:rPr>
          <w:rFonts w:ascii="Times New Roman" w:eastAsia="Times New Roman" w:hAnsi="Times New Roman" w:cs="Times New Roman"/>
          <w:sz w:val="24"/>
          <w:szCs w:val="24"/>
        </w:rPr>
        <w:t>nuste</w:t>
      </w:r>
      <w:proofErr w:type="spellEnd"/>
      <w:r w:rsidR="2F901F3F" w:rsidRPr="3DDE4A2C">
        <w:rPr>
          <w:rFonts w:ascii="Times New Roman" w:eastAsia="Times New Roman" w:hAnsi="Times New Roman" w:cs="Times New Roman"/>
          <w:sz w:val="24"/>
          <w:szCs w:val="24"/>
        </w:rPr>
        <w:t xml:space="preserve"> laialdasema kasutamise</w:t>
      </w:r>
      <w:r w:rsidRPr="3DDE4A2C">
        <w:rPr>
          <w:rFonts w:ascii="Times New Roman" w:eastAsia="Times New Roman" w:hAnsi="Times New Roman" w:cs="Times New Roman"/>
          <w:sz w:val="24"/>
          <w:szCs w:val="24"/>
        </w:rPr>
        <w:t>; ehituses olemasolevate ehitiste eelistami</w:t>
      </w:r>
      <w:r w:rsidR="65CF13F8" w:rsidRPr="3DDE4A2C">
        <w:rPr>
          <w:rFonts w:ascii="Times New Roman" w:eastAsia="Times New Roman" w:hAnsi="Times New Roman" w:cs="Times New Roman"/>
          <w:sz w:val="24"/>
          <w:szCs w:val="24"/>
        </w:rPr>
        <w:t>s</w:t>
      </w:r>
      <w:r w:rsidRPr="3DDE4A2C">
        <w:rPr>
          <w:rFonts w:ascii="Times New Roman" w:eastAsia="Times New Roman" w:hAnsi="Times New Roman" w:cs="Times New Roman"/>
          <w:sz w:val="24"/>
          <w:szCs w:val="24"/>
        </w:rPr>
        <w:t>e uusehitusele</w:t>
      </w:r>
      <w:r w:rsidR="2F8680BA" w:rsidRPr="3DDE4A2C">
        <w:rPr>
          <w:rFonts w:ascii="Times New Roman" w:eastAsia="Times New Roman" w:hAnsi="Times New Roman" w:cs="Times New Roman"/>
          <w:sz w:val="24"/>
          <w:szCs w:val="24"/>
        </w:rPr>
        <w:t xml:space="preserve"> ja</w:t>
      </w:r>
      <w:r w:rsidRPr="3DDE4A2C">
        <w:rPr>
          <w:rFonts w:ascii="Times New Roman" w:eastAsia="Times New Roman" w:hAnsi="Times New Roman" w:cs="Times New Roman"/>
          <w:sz w:val="24"/>
          <w:szCs w:val="24"/>
        </w:rPr>
        <w:t xml:space="preserve"> targem</w:t>
      </w:r>
      <w:r w:rsidR="03BF63F7" w:rsidRPr="3DDE4A2C">
        <w:rPr>
          <w:rFonts w:ascii="Times New Roman" w:eastAsia="Times New Roman" w:hAnsi="Times New Roman" w:cs="Times New Roman"/>
          <w:sz w:val="24"/>
          <w:szCs w:val="24"/>
        </w:rPr>
        <w:t>a</w:t>
      </w:r>
      <w:r w:rsidRPr="3DDE4A2C">
        <w:rPr>
          <w:rFonts w:ascii="Times New Roman" w:eastAsia="Times New Roman" w:hAnsi="Times New Roman" w:cs="Times New Roman"/>
          <w:sz w:val="24"/>
          <w:szCs w:val="24"/>
        </w:rPr>
        <w:t xml:space="preserve"> materjalikasutus</w:t>
      </w:r>
      <w:r w:rsidR="5B60D0D4" w:rsidRPr="3DDE4A2C">
        <w:rPr>
          <w:rFonts w:ascii="Times New Roman" w:eastAsia="Times New Roman" w:hAnsi="Times New Roman" w:cs="Times New Roman"/>
          <w:sz w:val="24"/>
          <w:szCs w:val="24"/>
        </w:rPr>
        <w:t>e</w:t>
      </w:r>
      <w:r w:rsidRPr="3DDE4A2C">
        <w:rPr>
          <w:rFonts w:ascii="Times New Roman" w:eastAsia="Times New Roman" w:hAnsi="Times New Roman" w:cs="Times New Roman"/>
          <w:sz w:val="24"/>
          <w:szCs w:val="24"/>
        </w:rPr>
        <w:t xml:space="preserve">; </w:t>
      </w:r>
      <w:r w:rsidR="1B5909FD" w:rsidRPr="3DDE4A2C">
        <w:rPr>
          <w:rFonts w:ascii="Times New Roman" w:eastAsia="Times New Roman" w:hAnsi="Times New Roman" w:cs="Times New Roman"/>
          <w:sz w:val="24"/>
          <w:szCs w:val="24"/>
        </w:rPr>
        <w:t xml:space="preserve">tööstuses </w:t>
      </w:r>
      <w:r w:rsidR="09F9AE66" w:rsidRPr="3DDE4A2C">
        <w:rPr>
          <w:rFonts w:ascii="Times New Roman" w:eastAsia="Times New Roman" w:hAnsi="Times New Roman" w:cs="Times New Roman"/>
          <w:sz w:val="24"/>
          <w:szCs w:val="24"/>
        </w:rPr>
        <w:t xml:space="preserve">toodete eluea pikendamise, </w:t>
      </w:r>
      <w:r w:rsidRPr="3DDE4A2C">
        <w:rPr>
          <w:rFonts w:ascii="Times New Roman" w:eastAsia="Times New Roman" w:hAnsi="Times New Roman" w:cs="Times New Roman"/>
          <w:sz w:val="24"/>
          <w:szCs w:val="24"/>
        </w:rPr>
        <w:t>parandamiskultuuri edendami</w:t>
      </w:r>
      <w:r w:rsidR="2666FA9D" w:rsidRPr="3DDE4A2C">
        <w:rPr>
          <w:rFonts w:ascii="Times New Roman" w:eastAsia="Times New Roman" w:hAnsi="Times New Roman" w:cs="Times New Roman"/>
          <w:sz w:val="24"/>
          <w:szCs w:val="24"/>
        </w:rPr>
        <w:t>s</w:t>
      </w:r>
      <w:r w:rsidRPr="3DDE4A2C">
        <w:rPr>
          <w:rFonts w:ascii="Times New Roman" w:eastAsia="Times New Roman" w:hAnsi="Times New Roman" w:cs="Times New Roman"/>
          <w:sz w:val="24"/>
          <w:szCs w:val="24"/>
        </w:rPr>
        <w:t>e</w:t>
      </w:r>
      <w:r w:rsidR="52E66459" w:rsidRPr="3DDE4A2C">
        <w:rPr>
          <w:rFonts w:ascii="Times New Roman" w:eastAsia="Times New Roman" w:hAnsi="Times New Roman" w:cs="Times New Roman"/>
          <w:sz w:val="24"/>
          <w:szCs w:val="24"/>
        </w:rPr>
        <w:t xml:space="preserve"> ning</w:t>
      </w:r>
      <w:r w:rsidRPr="3DDE4A2C">
        <w:rPr>
          <w:rFonts w:ascii="Times New Roman" w:eastAsia="Times New Roman" w:hAnsi="Times New Roman" w:cs="Times New Roman"/>
          <w:sz w:val="24"/>
          <w:szCs w:val="24"/>
        </w:rPr>
        <w:t xml:space="preserve"> pakendite ja üleüldi</w:t>
      </w:r>
      <w:r w:rsidR="7B6E773F" w:rsidRPr="3DDE4A2C">
        <w:rPr>
          <w:rFonts w:ascii="Times New Roman" w:eastAsia="Times New Roman" w:hAnsi="Times New Roman" w:cs="Times New Roman"/>
          <w:sz w:val="24"/>
          <w:szCs w:val="24"/>
        </w:rPr>
        <w:t>s</w:t>
      </w:r>
      <w:r w:rsidRPr="3DDE4A2C">
        <w:rPr>
          <w:rFonts w:ascii="Times New Roman" w:eastAsia="Times New Roman" w:hAnsi="Times New Roman" w:cs="Times New Roman"/>
          <w:sz w:val="24"/>
          <w:szCs w:val="24"/>
        </w:rPr>
        <w:t>e jäätmetekke vähendami</w:t>
      </w:r>
      <w:r w:rsidR="147755DE" w:rsidRPr="3DDE4A2C">
        <w:rPr>
          <w:rFonts w:ascii="Times New Roman" w:eastAsia="Times New Roman" w:hAnsi="Times New Roman" w:cs="Times New Roman"/>
          <w:sz w:val="24"/>
          <w:szCs w:val="24"/>
        </w:rPr>
        <w:t>s</w:t>
      </w:r>
      <w:r w:rsidRPr="3DDE4A2C">
        <w:rPr>
          <w:rFonts w:ascii="Times New Roman" w:eastAsia="Times New Roman" w:hAnsi="Times New Roman" w:cs="Times New Roman"/>
          <w:sz w:val="24"/>
          <w:szCs w:val="24"/>
        </w:rPr>
        <w:t>e.</w:t>
      </w:r>
      <w:r w:rsidR="4DF17487" w:rsidRPr="3DDE4A2C">
        <w:rPr>
          <w:rFonts w:ascii="Times New Roman" w:eastAsia="Times New Roman" w:hAnsi="Times New Roman" w:cs="Times New Roman"/>
          <w:sz w:val="24"/>
          <w:szCs w:val="24"/>
        </w:rPr>
        <w:t xml:space="preserve"> </w:t>
      </w:r>
      <w:r w:rsidR="3137E866" w:rsidRPr="3DDE4A2C">
        <w:rPr>
          <w:rFonts w:ascii="Times New Roman" w:eastAsia="Times New Roman" w:hAnsi="Times New Roman" w:cs="Times New Roman"/>
          <w:sz w:val="24"/>
          <w:szCs w:val="24"/>
        </w:rPr>
        <w:t>Tööstusjäätmete puhul on väga oluline tagada õiguslik paindlikkus selliselt, et ühe ettevõtte jääkmaterjali, kõrvalsaadust või jäädet oleks lihtne teise</w:t>
      </w:r>
      <w:r w:rsidR="00CB182F">
        <w:rPr>
          <w:rFonts w:ascii="Times New Roman" w:eastAsia="Times New Roman" w:hAnsi="Times New Roman" w:cs="Times New Roman"/>
          <w:sz w:val="24"/>
          <w:szCs w:val="24"/>
        </w:rPr>
        <w:t>l</w:t>
      </w:r>
      <w:r w:rsidR="3137E866" w:rsidRPr="3DDE4A2C">
        <w:rPr>
          <w:rFonts w:ascii="Times New Roman" w:eastAsia="Times New Roman" w:hAnsi="Times New Roman" w:cs="Times New Roman"/>
          <w:sz w:val="24"/>
          <w:szCs w:val="24"/>
        </w:rPr>
        <w:t xml:space="preserve"> ettevõtte</w:t>
      </w:r>
      <w:r w:rsidR="00CB182F">
        <w:rPr>
          <w:rFonts w:ascii="Times New Roman" w:eastAsia="Times New Roman" w:hAnsi="Times New Roman" w:cs="Times New Roman"/>
          <w:sz w:val="24"/>
          <w:szCs w:val="24"/>
        </w:rPr>
        <w:t>l</w:t>
      </w:r>
      <w:r w:rsidR="3137E866" w:rsidRPr="3DDE4A2C">
        <w:rPr>
          <w:rFonts w:ascii="Times New Roman" w:eastAsia="Times New Roman" w:hAnsi="Times New Roman" w:cs="Times New Roman"/>
          <w:sz w:val="24"/>
          <w:szCs w:val="24"/>
        </w:rPr>
        <w:t xml:space="preserve"> toormena kasutusele võtta, samuti peab lihtsustama </w:t>
      </w:r>
      <w:r w:rsidR="00805879">
        <w:rPr>
          <w:rFonts w:ascii="Times New Roman" w:eastAsia="Times New Roman" w:hAnsi="Times New Roman" w:cs="Times New Roman"/>
          <w:sz w:val="24"/>
          <w:szCs w:val="24"/>
        </w:rPr>
        <w:t xml:space="preserve">ja kiirendama </w:t>
      </w:r>
      <w:r w:rsidR="3137E866" w:rsidRPr="3DDE4A2C">
        <w:rPr>
          <w:rFonts w:ascii="Times New Roman" w:eastAsia="Times New Roman" w:hAnsi="Times New Roman" w:cs="Times New Roman"/>
          <w:sz w:val="24"/>
          <w:szCs w:val="24"/>
        </w:rPr>
        <w:t>uute tehnoloogiate katsetamis</w:t>
      </w:r>
      <w:r w:rsidR="0C9351D7" w:rsidRPr="3DDE4A2C">
        <w:rPr>
          <w:rFonts w:ascii="Times New Roman" w:eastAsia="Times New Roman" w:hAnsi="Times New Roman" w:cs="Times New Roman"/>
          <w:sz w:val="24"/>
          <w:szCs w:val="24"/>
        </w:rPr>
        <w:t>eks loamenetlu</w:t>
      </w:r>
      <w:r w:rsidR="00805879">
        <w:rPr>
          <w:rFonts w:ascii="Times New Roman" w:eastAsia="Times New Roman" w:hAnsi="Times New Roman" w:cs="Times New Roman"/>
          <w:sz w:val="24"/>
          <w:szCs w:val="24"/>
        </w:rPr>
        <w:t>si</w:t>
      </w:r>
      <w:r w:rsidR="3137E866" w:rsidRPr="3DDE4A2C">
        <w:rPr>
          <w:rFonts w:ascii="Times New Roman" w:eastAsia="Times New Roman" w:hAnsi="Times New Roman" w:cs="Times New Roman"/>
          <w:sz w:val="24"/>
          <w:szCs w:val="24"/>
        </w:rPr>
        <w:t>.</w:t>
      </w:r>
      <w:r w:rsidR="461557D6" w:rsidRPr="3DDE4A2C">
        <w:rPr>
          <w:rFonts w:ascii="Times New Roman" w:eastAsia="Times New Roman" w:hAnsi="Times New Roman" w:cs="Times New Roman"/>
          <w:sz w:val="24"/>
          <w:szCs w:val="24"/>
        </w:rPr>
        <w:t xml:space="preserve"> </w:t>
      </w:r>
      <w:r w:rsidR="00E22D33">
        <w:rPr>
          <w:rFonts w:ascii="Times New Roman" w:eastAsia="Times New Roman" w:hAnsi="Times New Roman" w:cs="Times New Roman"/>
          <w:sz w:val="24"/>
          <w:szCs w:val="24"/>
        </w:rPr>
        <w:t>Vähesema</w:t>
      </w:r>
      <w:r w:rsidR="3137E866" w:rsidRPr="3DDE4A2C">
        <w:rPr>
          <w:rFonts w:ascii="Times New Roman" w:eastAsia="Times New Roman" w:hAnsi="Times New Roman" w:cs="Times New Roman"/>
          <w:sz w:val="24"/>
          <w:szCs w:val="24"/>
        </w:rPr>
        <w:t xml:space="preserve"> </w:t>
      </w:r>
      <w:r w:rsidR="2A51B6C2" w:rsidRPr="3DDE4A2C">
        <w:rPr>
          <w:rFonts w:ascii="Times New Roman" w:eastAsia="Times New Roman" w:hAnsi="Times New Roman" w:cs="Times New Roman"/>
          <w:sz w:val="24"/>
          <w:szCs w:val="24"/>
        </w:rPr>
        <w:t>kasvuhoonegaaside heitega</w:t>
      </w:r>
      <w:r w:rsidR="3137E866" w:rsidRPr="3DDE4A2C">
        <w:rPr>
          <w:rFonts w:ascii="Times New Roman" w:eastAsia="Times New Roman" w:hAnsi="Times New Roman" w:cs="Times New Roman"/>
          <w:sz w:val="24"/>
          <w:szCs w:val="24"/>
        </w:rPr>
        <w:t xml:space="preserve"> toodetele tuleb luua turg, </w:t>
      </w:r>
      <w:r w:rsidR="457062A7" w:rsidRPr="3DDE4A2C">
        <w:rPr>
          <w:rFonts w:ascii="Times New Roman" w:eastAsia="Times New Roman" w:hAnsi="Times New Roman" w:cs="Times New Roman"/>
          <w:sz w:val="24"/>
          <w:szCs w:val="24"/>
        </w:rPr>
        <w:t xml:space="preserve">mis </w:t>
      </w:r>
      <w:r w:rsidR="3137E866" w:rsidRPr="3DDE4A2C">
        <w:rPr>
          <w:rFonts w:ascii="Times New Roman" w:eastAsia="Times New Roman" w:hAnsi="Times New Roman" w:cs="Times New Roman"/>
          <w:sz w:val="24"/>
          <w:szCs w:val="24"/>
        </w:rPr>
        <w:t xml:space="preserve">eeskätt tähendab riigi eeskuju </w:t>
      </w:r>
      <w:r w:rsidR="32DC48A5" w:rsidRPr="3DDE4A2C">
        <w:rPr>
          <w:rFonts w:ascii="Times New Roman" w:eastAsia="Times New Roman" w:hAnsi="Times New Roman" w:cs="Times New Roman"/>
          <w:sz w:val="24"/>
          <w:szCs w:val="24"/>
        </w:rPr>
        <w:t xml:space="preserve">ja nõudluse suurendamist </w:t>
      </w:r>
      <w:r w:rsidR="3137E866" w:rsidRPr="3DDE4A2C">
        <w:rPr>
          <w:rFonts w:ascii="Times New Roman" w:eastAsia="Times New Roman" w:hAnsi="Times New Roman" w:cs="Times New Roman"/>
          <w:sz w:val="24"/>
          <w:szCs w:val="24"/>
        </w:rPr>
        <w:t>hangete</w:t>
      </w:r>
      <w:r w:rsidR="00E22D33">
        <w:rPr>
          <w:rFonts w:ascii="Times New Roman" w:eastAsia="Times New Roman" w:hAnsi="Times New Roman" w:cs="Times New Roman"/>
          <w:sz w:val="24"/>
          <w:szCs w:val="24"/>
        </w:rPr>
        <w:t xml:space="preserve"> kaudu</w:t>
      </w:r>
      <w:r w:rsidR="3137E866" w:rsidRPr="3DDE4A2C">
        <w:rPr>
          <w:rFonts w:ascii="Times New Roman" w:eastAsia="Times New Roman" w:hAnsi="Times New Roman" w:cs="Times New Roman"/>
          <w:sz w:val="24"/>
          <w:szCs w:val="24"/>
        </w:rPr>
        <w:t>.</w:t>
      </w:r>
      <w:r w:rsidR="1534C8FF" w:rsidRPr="3DDE4A2C">
        <w:rPr>
          <w:rFonts w:ascii="Times New Roman" w:eastAsia="Times New Roman" w:hAnsi="Times New Roman" w:cs="Times New Roman"/>
          <w:sz w:val="24"/>
          <w:szCs w:val="24"/>
        </w:rPr>
        <w:t xml:space="preserve"> </w:t>
      </w:r>
      <w:r w:rsidR="3137E866" w:rsidRPr="3DDE4A2C">
        <w:rPr>
          <w:rFonts w:ascii="Times New Roman" w:eastAsia="Times New Roman" w:hAnsi="Times New Roman" w:cs="Times New Roman"/>
          <w:sz w:val="24"/>
          <w:szCs w:val="24"/>
        </w:rPr>
        <w:t>Oluline on ka riigi rajatav usaldusväärne inforuum jääkmaterjalide kohta ning riigi toetused uute käitlusvõimekuste rajamisel.</w:t>
      </w:r>
    </w:p>
    <w:p w14:paraId="7E9CF9C1" w14:textId="77777777" w:rsidR="00193B72" w:rsidRDefault="00193B72" w:rsidP="00193B72">
      <w:pPr>
        <w:spacing w:after="0" w:line="240" w:lineRule="auto"/>
        <w:jc w:val="both"/>
        <w:rPr>
          <w:rFonts w:ascii="Times New Roman" w:eastAsia="Times New Roman" w:hAnsi="Times New Roman" w:cs="Times New Roman"/>
          <w:sz w:val="24"/>
          <w:szCs w:val="24"/>
        </w:rPr>
      </w:pPr>
    </w:p>
    <w:p w14:paraId="4FA07D4B" w14:textId="77777777" w:rsidR="00D41F74" w:rsidRDefault="009B4EF4" w:rsidP="00D41F7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w:t>
      </w:r>
      <w:r w:rsidR="54601040" w:rsidRPr="316B644D">
        <w:rPr>
          <w:rFonts w:ascii="Times New Roman" w:eastAsia="Times New Roman" w:hAnsi="Times New Roman" w:cs="Times New Roman"/>
          <w:sz w:val="24"/>
          <w:szCs w:val="24"/>
        </w:rPr>
        <w:t xml:space="preserve">õikes 2 </w:t>
      </w:r>
      <w:r>
        <w:rPr>
          <w:rFonts w:ascii="Times New Roman" w:eastAsia="Times New Roman" w:hAnsi="Times New Roman" w:cs="Times New Roman"/>
          <w:sz w:val="24"/>
          <w:szCs w:val="24"/>
        </w:rPr>
        <w:t xml:space="preserve">sätestatakse </w:t>
      </w:r>
      <w:r w:rsidR="54601040" w:rsidRPr="316B644D">
        <w:rPr>
          <w:rFonts w:ascii="Times New Roman" w:eastAsia="Times New Roman" w:hAnsi="Times New Roman" w:cs="Times New Roman"/>
          <w:sz w:val="24"/>
          <w:szCs w:val="24"/>
        </w:rPr>
        <w:t>jäätmemajandussektori eesmärgid aastateks 2030, 2035 ja 2040 järgmiselt:</w:t>
      </w:r>
      <w:r w:rsidR="00191349">
        <w:rPr>
          <w:rFonts w:ascii="Times New Roman" w:eastAsia="Times New Roman" w:hAnsi="Times New Roman" w:cs="Times New Roman"/>
          <w:sz w:val="24"/>
          <w:szCs w:val="24"/>
        </w:rPr>
        <w:t xml:space="preserve"> </w:t>
      </w:r>
    </w:p>
    <w:p w14:paraId="5615FCCC" w14:textId="17DE5D82" w:rsidR="209534E7" w:rsidRPr="00D41F74" w:rsidRDefault="209534E7" w:rsidP="00D41F74">
      <w:pPr>
        <w:pStyle w:val="Loendilik"/>
        <w:numPr>
          <w:ilvl w:val="0"/>
          <w:numId w:val="25"/>
        </w:numPr>
        <w:spacing w:after="0" w:line="240" w:lineRule="auto"/>
        <w:jc w:val="both"/>
        <w:rPr>
          <w:rFonts w:ascii="Times New Roman" w:eastAsia="Times New Roman" w:hAnsi="Times New Roman" w:cs="Times New Roman"/>
          <w:color w:val="000000" w:themeColor="text1"/>
          <w:sz w:val="24"/>
          <w:szCs w:val="24"/>
        </w:rPr>
      </w:pPr>
      <w:r w:rsidRPr="00D41F74">
        <w:rPr>
          <w:rFonts w:ascii="Times New Roman" w:eastAsia="Times New Roman" w:hAnsi="Times New Roman" w:cs="Times New Roman"/>
          <w:color w:val="000000" w:themeColor="text1"/>
          <w:sz w:val="24"/>
          <w:szCs w:val="24"/>
        </w:rPr>
        <w:t xml:space="preserve">2030. aastaks </w:t>
      </w:r>
      <w:r w:rsidR="00CC0D83" w:rsidRPr="00D41F74">
        <w:rPr>
          <w:rFonts w:ascii="Times New Roman" w:eastAsia="Times New Roman" w:hAnsi="Times New Roman" w:cs="Times New Roman"/>
          <w:color w:val="000000" w:themeColor="text1"/>
          <w:sz w:val="24"/>
          <w:szCs w:val="24"/>
        </w:rPr>
        <w:t>–</w:t>
      </w:r>
      <w:r w:rsidRPr="00D41F74">
        <w:rPr>
          <w:rFonts w:ascii="Times New Roman" w:eastAsia="Times New Roman" w:hAnsi="Times New Roman" w:cs="Times New Roman"/>
          <w:color w:val="000000" w:themeColor="text1"/>
          <w:sz w:val="24"/>
          <w:szCs w:val="24"/>
        </w:rPr>
        <w:t xml:space="preserve">29% võrreldes 2022. aastaga ehk </w:t>
      </w:r>
      <w:r w:rsidR="00CC0D83" w:rsidRPr="00D41F74">
        <w:rPr>
          <w:rFonts w:ascii="Times New Roman" w:eastAsia="Times New Roman" w:hAnsi="Times New Roman" w:cs="Times New Roman"/>
          <w:color w:val="000000" w:themeColor="text1"/>
          <w:sz w:val="24"/>
          <w:szCs w:val="24"/>
        </w:rPr>
        <w:t>–</w:t>
      </w:r>
      <w:r w:rsidRPr="00D41F74">
        <w:rPr>
          <w:rFonts w:ascii="Times New Roman" w:eastAsia="Times New Roman" w:hAnsi="Times New Roman" w:cs="Times New Roman"/>
          <w:color w:val="000000" w:themeColor="text1"/>
          <w:sz w:val="24"/>
          <w:szCs w:val="24"/>
        </w:rPr>
        <w:t>36% võrreldes 1990. aastaga</w:t>
      </w:r>
      <w:r w:rsidR="00D41F74" w:rsidRPr="00D41F74">
        <w:rPr>
          <w:rFonts w:ascii="Times New Roman" w:eastAsia="Times New Roman" w:hAnsi="Times New Roman" w:cs="Times New Roman"/>
          <w:color w:val="000000" w:themeColor="text1"/>
          <w:sz w:val="24"/>
          <w:szCs w:val="24"/>
        </w:rPr>
        <w:t>:</w:t>
      </w:r>
    </w:p>
    <w:p w14:paraId="664EEE1E" w14:textId="7963E53C" w:rsidR="209534E7" w:rsidRDefault="209534E7" w:rsidP="00191349">
      <w:pPr>
        <w:pStyle w:val="Loendilik"/>
        <w:numPr>
          <w:ilvl w:val="0"/>
          <w:numId w:val="25"/>
        </w:numPr>
        <w:spacing w:afterAutospacing="1" w:line="240" w:lineRule="auto"/>
        <w:rPr>
          <w:rFonts w:ascii="Times New Roman" w:eastAsia="Times New Roman" w:hAnsi="Times New Roman" w:cs="Times New Roman"/>
          <w:color w:val="000000" w:themeColor="text1"/>
          <w:sz w:val="24"/>
          <w:szCs w:val="24"/>
        </w:rPr>
      </w:pPr>
      <w:r w:rsidRPr="656C2244">
        <w:rPr>
          <w:rFonts w:ascii="Times New Roman" w:eastAsia="Times New Roman" w:hAnsi="Times New Roman" w:cs="Times New Roman"/>
          <w:color w:val="000000" w:themeColor="text1"/>
          <w:sz w:val="24"/>
          <w:szCs w:val="24"/>
        </w:rPr>
        <w:t xml:space="preserve">2035. aastaks </w:t>
      </w:r>
      <w:r w:rsidR="00CC0D83">
        <w:rPr>
          <w:rFonts w:ascii="Times New Roman" w:eastAsia="Times New Roman" w:hAnsi="Times New Roman" w:cs="Times New Roman"/>
          <w:color w:val="000000" w:themeColor="text1"/>
          <w:sz w:val="24"/>
          <w:szCs w:val="24"/>
        </w:rPr>
        <w:t>–</w:t>
      </w:r>
      <w:r w:rsidRPr="656C2244">
        <w:rPr>
          <w:rFonts w:ascii="Times New Roman" w:eastAsia="Times New Roman" w:hAnsi="Times New Roman" w:cs="Times New Roman"/>
          <w:color w:val="000000" w:themeColor="text1"/>
          <w:sz w:val="24"/>
          <w:szCs w:val="24"/>
        </w:rPr>
        <w:t xml:space="preserve">40% võrreldes 2022. aastaga ehk </w:t>
      </w:r>
      <w:r w:rsidR="00CC0D83">
        <w:rPr>
          <w:rFonts w:ascii="Times New Roman" w:eastAsia="Times New Roman" w:hAnsi="Times New Roman" w:cs="Times New Roman"/>
          <w:color w:val="000000" w:themeColor="text1"/>
          <w:sz w:val="24"/>
          <w:szCs w:val="24"/>
        </w:rPr>
        <w:t>–</w:t>
      </w:r>
      <w:r w:rsidRPr="656C2244">
        <w:rPr>
          <w:rFonts w:ascii="Times New Roman" w:eastAsia="Times New Roman" w:hAnsi="Times New Roman" w:cs="Times New Roman"/>
          <w:color w:val="000000" w:themeColor="text1"/>
          <w:sz w:val="24"/>
          <w:szCs w:val="24"/>
        </w:rPr>
        <w:t>46% võrreldes 1990. aastaga;</w:t>
      </w:r>
    </w:p>
    <w:p w14:paraId="0C2F39A6" w14:textId="1F3B3063" w:rsidR="209534E7" w:rsidRDefault="209534E7" w:rsidP="00191349">
      <w:pPr>
        <w:pStyle w:val="Loendilik"/>
        <w:numPr>
          <w:ilvl w:val="0"/>
          <w:numId w:val="25"/>
        </w:numPr>
        <w:spacing w:after="0" w:line="240" w:lineRule="auto"/>
        <w:rPr>
          <w:rFonts w:ascii="Times New Roman" w:eastAsia="Times New Roman" w:hAnsi="Times New Roman" w:cs="Times New Roman"/>
          <w:color w:val="000000" w:themeColor="text1"/>
          <w:sz w:val="24"/>
          <w:szCs w:val="24"/>
        </w:rPr>
      </w:pPr>
      <w:r w:rsidRPr="656C2244">
        <w:rPr>
          <w:rFonts w:ascii="Times New Roman" w:eastAsia="Times New Roman" w:hAnsi="Times New Roman" w:cs="Times New Roman"/>
          <w:color w:val="000000" w:themeColor="text1"/>
          <w:sz w:val="24"/>
          <w:szCs w:val="24"/>
        </w:rPr>
        <w:t xml:space="preserve">2040. aastaks </w:t>
      </w:r>
      <w:r w:rsidR="00CC0D83">
        <w:rPr>
          <w:rFonts w:ascii="Times New Roman" w:eastAsia="Times New Roman" w:hAnsi="Times New Roman" w:cs="Times New Roman"/>
          <w:color w:val="000000" w:themeColor="text1"/>
          <w:sz w:val="24"/>
          <w:szCs w:val="24"/>
        </w:rPr>
        <w:t>–</w:t>
      </w:r>
      <w:r w:rsidRPr="656C2244">
        <w:rPr>
          <w:rFonts w:ascii="Times New Roman" w:eastAsia="Times New Roman" w:hAnsi="Times New Roman" w:cs="Times New Roman"/>
          <w:color w:val="000000" w:themeColor="text1"/>
          <w:sz w:val="24"/>
          <w:szCs w:val="24"/>
        </w:rPr>
        <w:t xml:space="preserve">47% võrreldes 2022. aastaga ehk </w:t>
      </w:r>
      <w:r w:rsidR="00CC0D83">
        <w:rPr>
          <w:rFonts w:ascii="Times New Roman" w:eastAsia="Times New Roman" w:hAnsi="Times New Roman" w:cs="Times New Roman"/>
          <w:color w:val="000000" w:themeColor="text1"/>
          <w:sz w:val="24"/>
          <w:szCs w:val="24"/>
        </w:rPr>
        <w:t>–</w:t>
      </w:r>
      <w:r w:rsidRPr="656C2244">
        <w:rPr>
          <w:rFonts w:ascii="Times New Roman" w:eastAsia="Times New Roman" w:hAnsi="Times New Roman" w:cs="Times New Roman"/>
          <w:color w:val="000000" w:themeColor="text1"/>
          <w:sz w:val="24"/>
          <w:szCs w:val="24"/>
        </w:rPr>
        <w:t>52% võrreldes 1990. aastaga.</w:t>
      </w:r>
    </w:p>
    <w:p w14:paraId="79F91B57" w14:textId="435CCDF9" w:rsidR="656C2244" w:rsidRDefault="656C2244" w:rsidP="00191349">
      <w:pPr>
        <w:spacing w:after="0" w:line="240" w:lineRule="auto"/>
        <w:rPr>
          <w:rFonts w:ascii="Times New Roman" w:eastAsia="Times New Roman" w:hAnsi="Times New Roman" w:cs="Times New Roman"/>
          <w:color w:val="000000" w:themeColor="text1"/>
          <w:sz w:val="24"/>
          <w:szCs w:val="24"/>
        </w:rPr>
      </w:pPr>
    </w:p>
    <w:p w14:paraId="689B5F4F" w14:textId="6B22A701" w:rsidR="656C2244" w:rsidRDefault="6F6AE372" w:rsidP="00191349">
      <w:pPr>
        <w:spacing w:after="0" w:line="240" w:lineRule="auto"/>
        <w:rPr>
          <w:rFonts w:ascii="Times New Roman" w:eastAsia="Times New Roman" w:hAnsi="Times New Roman" w:cs="Times New Roman"/>
          <w:color w:val="000000" w:themeColor="text1"/>
          <w:sz w:val="24"/>
          <w:szCs w:val="24"/>
        </w:rPr>
      </w:pPr>
      <w:r w:rsidRPr="630ECEC8">
        <w:rPr>
          <w:rFonts w:ascii="Times New Roman" w:eastAsia="Times New Roman" w:hAnsi="Times New Roman" w:cs="Times New Roman"/>
          <w:color w:val="000000" w:themeColor="text1"/>
          <w:sz w:val="24"/>
          <w:szCs w:val="24"/>
        </w:rPr>
        <w:lastRenderedPageBreak/>
        <w:t>Jäätmemajandussektori eesmärkide indikatiivsed sihttasemed CO</w:t>
      </w:r>
      <w:r w:rsidRPr="00191349">
        <w:rPr>
          <w:rFonts w:ascii="Times New Roman" w:eastAsia="Times New Roman" w:hAnsi="Times New Roman" w:cs="Times New Roman"/>
          <w:color w:val="000000" w:themeColor="text1"/>
          <w:sz w:val="24"/>
          <w:szCs w:val="24"/>
          <w:vertAlign w:val="subscript"/>
        </w:rPr>
        <w:t>2</w:t>
      </w:r>
      <w:r w:rsidRPr="630ECEC8">
        <w:rPr>
          <w:rFonts w:ascii="Times New Roman" w:eastAsia="Times New Roman" w:hAnsi="Times New Roman" w:cs="Times New Roman"/>
          <w:color w:val="000000" w:themeColor="text1"/>
          <w:sz w:val="24"/>
          <w:szCs w:val="24"/>
        </w:rPr>
        <w:t xml:space="preserve"> ekvivalenttonnides on järgmised:</w:t>
      </w:r>
    </w:p>
    <w:p w14:paraId="2CE25669" w14:textId="55ACD9AF" w:rsidR="656C2244" w:rsidRDefault="41FDB154" w:rsidP="00191349">
      <w:pPr>
        <w:spacing w:after="0" w:line="240" w:lineRule="auto"/>
        <w:jc w:val="both"/>
        <w:rPr>
          <w:rFonts w:ascii="Times New Roman" w:eastAsia="Times New Roman" w:hAnsi="Times New Roman" w:cs="Times New Roman"/>
          <w:color w:val="000000" w:themeColor="text1"/>
          <w:sz w:val="24"/>
          <w:szCs w:val="24"/>
        </w:rPr>
      </w:pPr>
      <w:r w:rsidRPr="5D3251FD">
        <w:rPr>
          <w:rFonts w:ascii="Times New Roman" w:eastAsia="Times New Roman" w:hAnsi="Times New Roman" w:cs="Times New Roman"/>
          <w:color w:val="000000" w:themeColor="text1"/>
          <w:sz w:val="24"/>
          <w:szCs w:val="24"/>
        </w:rPr>
        <w:t xml:space="preserve">1) 2030. aastaks </w:t>
      </w:r>
      <w:r w:rsidRPr="47C75335">
        <w:rPr>
          <w:rFonts w:ascii="Times New Roman" w:eastAsia="Times New Roman" w:hAnsi="Times New Roman" w:cs="Times New Roman"/>
          <w:color w:val="000000" w:themeColor="text1"/>
          <w:sz w:val="24"/>
          <w:szCs w:val="24"/>
        </w:rPr>
        <w:t>157</w:t>
      </w:r>
      <w:r w:rsidR="50DB07C8" w:rsidRPr="029DC1DD">
        <w:rPr>
          <w:rFonts w:ascii="Times New Roman" w:eastAsia="Times New Roman" w:hAnsi="Times New Roman" w:cs="Times New Roman"/>
          <w:color w:val="000000" w:themeColor="text1"/>
          <w:sz w:val="24"/>
          <w:szCs w:val="24"/>
        </w:rPr>
        <w:t xml:space="preserve"> </w:t>
      </w:r>
      <w:r w:rsidRPr="029DC1DD">
        <w:rPr>
          <w:rFonts w:ascii="Times New Roman" w:eastAsia="Times New Roman" w:hAnsi="Times New Roman" w:cs="Times New Roman"/>
          <w:color w:val="000000" w:themeColor="text1"/>
          <w:sz w:val="24"/>
          <w:szCs w:val="24"/>
        </w:rPr>
        <w:t>16</w:t>
      </w:r>
      <w:r w:rsidR="2EB54FC6" w:rsidRPr="029DC1DD">
        <w:rPr>
          <w:rFonts w:ascii="Times New Roman" w:eastAsia="Times New Roman" w:hAnsi="Times New Roman" w:cs="Times New Roman"/>
          <w:color w:val="000000" w:themeColor="text1"/>
          <w:sz w:val="24"/>
          <w:szCs w:val="24"/>
        </w:rPr>
        <w:t>0</w:t>
      </w:r>
      <w:r w:rsidRPr="5D3251FD">
        <w:rPr>
          <w:rFonts w:ascii="Times New Roman" w:eastAsia="Times New Roman" w:hAnsi="Times New Roman" w:cs="Times New Roman"/>
          <w:color w:val="000000" w:themeColor="text1"/>
          <w:sz w:val="24"/>
          <w:szCs w:val="24"/>
        </w:rPr>
        <w:t xml:space="preserve"> t CO</w:t>
      </w:r>
      <w:r w:rsidRPr="00191349">
        <w:rPr>
          <w:rFonts w:ascii="Times New Roman" w:eastAsia="Times New Roman" w:hAnsi="Times New Roman" w:cs="Times New Roman"/>
          <w:color w:val="000000" w:themeColor="text1"/>
          <w:sz w:val="24"/>
          <w:szCs w:val="24"/>
          <w:vertAlign w:val="subscript"/>
        </w:rPr>
        <w:t>2</w:t>
      </w:r>
      <w:r w:rsidRPr="5D3251FD">
        <w:rPr>
          <w:rFonts w:ascii="Times New Roman" w:eastAsia="Times New Roman" w:hAnsi="Times New Roman" w:cs="Times New Roman"/>
          <w:color w:val="000000" w:themeColor="text1"/>
          <w:sz w:val="24"/>
          <w:szCs w:val="24"/>
        </w:rPr>
        <w:t xml:space="preserve"> </w:t>
      </w:r>
      <w:proofErr w:type="spellStart"/>
      <w:r w:rsidRPr="5D3251FD">
        <w:rPr>
          <w:rFonts w:ascii="Times New Roman" w:eastAsia="Times New Roman" w:hAnsi="Times New Roman" w:cs="Times New Roman"/>
          <w:color w:val="000000" w:themeColor="text1"/>
          <w:sz w:val="24"/>
          <w:szCs w:val="24"/>
        </w:rPr>
        <w:t>ekv</w:t>
      </w:r>
      <w:proofErr w:type="spellEnd"/>
      <w:r w:rsidR="004A5CD9">
        <w:rPr>
          <w:rFonts w:ascii="Times New Roman" w:eastAsia="Times New Roman" w:hAnsi="Times New Roman" w:cs="Times New Roman"/>
          <w:color w:val="000000" w:themeColor="text1"/>
          <w:sz w:val="24"/>
          <w:szCs w:val="24"/>
        </w:rPr>
        <w:t>;</w:t>
      </w:r>
    </w:p>
    <w:p w14:paraId="3BE0AC12" w14:textId="3D187F4C" w:rsidR="656C2244" w:rsidRDefault="41FDB154" w:rsidP="00191349">
      <w:pPr>
        <w:spacing w:after="0" w:line="240" w:lineRule="auto"/>
        <w:rPr>
          <w:rFonts w:ascii="Times New Roman" w:eastAsia="Times New Roman" w:hAnsi="Times New Roman" w:cs="Times New Roman"/>
          <w:color w:val="000000" w:themeColor="text1"/>
          <w:sz w:val="24"/>
          <w:szCs w:val="24"/>
        </w:rPr>
      </w:pPr>
      <w:r w:rsidRPr="5D3251FD">
        <w:rPr>
          <w:rFonts w:ascii="Times New Roman" w:eastAsia="Times New Roman" w:hAnsi="Times New Roman" w:cs="Times New Roman"/>
          <w:color w:val="000000" w:themeColor="text1"/>
          <w:sz w:val="24"/>
          <w:szCs w:val="24"/>
        </w:rPr>
        <w:t xml:space="preserve">2) 2035. aastaks </w:t>
      </w:r>
      <w:r w:rsidRPr="060F5C00">
        <w:rPr>
          <w:rFonts w:ascii="Times New Roman" w:eastAsia="Times New Roman" w:hAnsi="Times New Roman" w:cs="Times New Roman"/>
          <w:color w:val="000000" w:themeColor="text1"/>
          <w:sz w:val="24"/>
          <w:szCs w:val="24"/>
        </w:rPr>
        <w:t>132</w:t>
      </w:r>
      <w:r w:rsidR="03D86A7A" w:rsidRPr="029DC1DD">
        <w:rPr>
          <w:rFonts w:ascii="Times New Roman" w:eastAsia="Times New Roman" w:hAnsi="Times New Roman" w:cs="Times New Roman"/>
          <w:color w:val="000000" w:themeColor="text1"/>
          <w:sz w:val="24"/>
          <w:szCs w:val="24"/>
        </w:rPr>
        <w:t xml:space="preserve"> </w:t>
      </w:r>
      <w:r w:rsidRPr="029DC1DD">
        <w:rPr>
          <w:rFonts w:ascii="Times New Roman" w:eastAsia="Times New Roman" w:hAnsi="Times New Roman" w:cs="Times New Roman"/>
          <w:color w:val="000000" w:themeColor="text1"/>
          <w:sz w:val="24"/>
          <w:szCs w:val="24"/>
        </w:rPr>
        <w:t>39</w:t>
      </w:r>
      <w:r w:rsidR="682E5820" w:rsidRPr="029DC1DD">
        <w:rPr>
          <w:rFonts w:ascii="Times New Roman" w:eastAsia="Times New Roman" w:hAnsi="Times New Roman" w:cs="Times New Roman"/>
          <w:color w:val="000000" w:themeColor="text1"/>
          <w:sz w:val="24"/>
          <w:szCs w:val="24"/>
        </w:rPr>
        <w:t>0</w:t>
      </w:r>
      <w:r w:rsidRPr="5D3251FD">
        <w:rPr>
          <w:rFonts w:ascii="Times New Roman" w:eastAsia="Times New Roman" w:hAnsi="Times New Roman" w:cs="Times New Roman"/>
          <w:color w:val="000000" w:themeColor="text1"/>
          <w:sz w:val="24"/>
          <w:szCs w:val="24"/>
        </w:rPr>
        <w:t xml:space="preserve"> t CO</w:t>
      </w:r>
      <w:r w:rsidRPr="00191349">
        <w:rPr>
          <w:rFonts w:ascii="Times New Roman" w:eastAsia="Times New Roman" w:hAnsi="Times New Roman" w:cs="Times New Roman"/>
          <w:color w:val="000000" w:themeColor="text1"/>
          <w:sz w:val="24"/>
          <w:szCs w:val="24"/>
          <w:vertAlign w:val="subscript"/>
        </w:rPr>
        <w:t>2</w:t>
      </w:r>
      <w:r w:rsidRPr="5D3251FD">
        <w:rPr>
          <w:rFonts w:ascii="Times New Roman" w:eastAsia="Times New Roman" w:hAnsi="Times New Roman" w:cs="Times New Roman"/>
          <w:color w:val="000000" w:themeColor="text1"/>
          <w:sz w:val="24"/>
          <w:szCs w:val="24"/>
        </w:rPr>
        <w:t xml:space="preserve"> </w:t>
      </w:r>
      <w:proofErr w:type="spellStart"/>
      <w:r w:rsidRPr="5D3251FD">
        <w:rPr>
          <w:rFonts w:ascii="Times New Roman" w:eastAsia="Times New Roman" w:hAnsi="Times New Roman" w:cs="Times New Roman"/>
          <w:color w:val="000000" w:themeColor="text1"/>
          <w:sz w:val="24"/>
          <w:szCs w:val="24"/>
        </w:rPr>
        <w:t>ekv</w:t>
      </w:r>
      <w:proofErr w:type="spellEnd"/>
      <w:r w:rsidR="004A5CD9">
        <w:rPr>
          <w:rFonts w:ascii="Times New Roman" w:eastAsia="Times New Roman" w:hAnsi="Times New Roman" w:cs="Times New Roman"/>
          <w:color w:val="000000" w:themeColor="text1"/>
          <w:sz w:val="24"/>
          <w:szCs w:val="24"/>
        </w:rPr>
        <w:t>;</w:t>
      </w:r>
    </w:p>
    <w:p w14:paraId="5504812E" w14:textId="4A1E1177" w:rsidR="656C2244" w:rsidRDefault="41FDB154" w:rsidP="00191349">
      <w:pPr>
        <w:spacing w:after="0" w:line="240" w:lineRule="auto"/>
        <w:rPr>
          <w:rFonts w:ascii="Times New Roman" w:eastAsia="Times New Roman" w:hAnsi="Times New Roman" w:cs="Times New Roman"/>
          <w:color w:val="000000" w:themeColor="text1"/>
          <w:sz w:val="24"/>
          <w:szCs w:val="24"/>
        </w:rPr>
      </w:pPr>
      <w:r w:rsidRPr="5D3251FD">
        <w:rPr>
          <w:rFonts w:ascii="Times New Roman" w:eastAsia="Times New Roman" w:hAnsi="Times New Roman" w:cs="Times New Roman"/>
          <w:color w:val="000000" w:themeColor="text1"/>
          <w:sz w:val="24"/>
          <w:szCs w:val="24"/>
        </w:rPr>
        <w:t xml:space="preserve">3) 2040. aastaks </w:t>
      </w:r>
      <w:r w:rsidRPr="060F5C00">
        <w:rPr>
          <w:rFonts w:ascii="Times New Roman" w:eastAsia="Times New Roman" w:hAnsi="Times New Roman" w:cs="Times New Roman"/>
          <w:color w:val="000000" w:themeColor="text1"/>
          <w:sz w:val="24"/>
          <w:szCs w:val="24"/>
        </w:rPr>
        <w:t>117</w:t>
      </w:r>
      <w:r w:rsidR="2676F84C" w:rsidRPr="029DC1DD">
        <w:rPr>
          <w:rFonts w:ascii="Times New Roman" w:eastAsia="Times New Roman" w:hAnsi="Times New Roman" w:cs="Times New Roman"/>
          <w:color w:val="000000" w:themeColor="text1"/>
          <w:sz w:val="24"/>
          <w:szCs w:val="24"/>
        </w:rPr>
        <w:t xml:space="preserve"> </w:t>
      </w:r>
      <w:r w:rsidRPr="029DC1DD">
        <w:rPr>
          <w:rFonts w:ascii="Times New Roman" w:eastAsia="Times New Roman" w:hAnsi="Times New Roman" w:cs="Times New Roman"/>
          <w:color w:val="000000" w:themeColor="text1"/>
          <w:sz w:val="24"/>
          <w:szCs w:val="24"/>
        </w:rPr>
        <w:t>11</w:t>
      </w:r>
      <w:r w:rsidR="0B45FB08" w:rsidRPr="029DC1DD">
        <w:rPr>
          <w:rFonts w:ascii="Times New Roman" w:eastAsia="Times New Roman" w:hAnsi="Times New Roman" w:cs="Times New Roman"/>
          <w:color w:val="000000" w:themeColor="text1"/>
          <w:sz w:val="24"/>
          <w:szCs w:val="24"/>
        </w:rPr>
        <w:t>0</w:t>
      </w:r>
      <w:r w:rsidRPr="5D3251FD">
        <w:rPr>
          <w:rFonts w:ascii="Times New Roman" w:eastAsia="Times New Roman" w:hAnsi="Times New Roman" w:cs="Times New Roman"/>
          <w:color w:val="000000" w:themeColor="text1"/>
          <w:sz w:val="24"/>
          <w:szCs w:val="24"/>
        </w:rPr>
        <w:t xml:space="preserve"> t CO</w:t>
      </w:r>
      <w:r w:rsidRPr="00191349">
        <w:rPr>
          <w:rFonts w:ascii="Times New Roman" w:eastAsia="Times New Roman" w:hAnsi="Times New Roman" w:cs="Times New Roman"/>
          <w:color w:val="000000" w:themeColor="text1"/>
          <w:sz w:val="24"/>
          <w:szCs w:val="24"/>
          <w:vertAlign w:val="subscript"/>
        </w:rPr>
        <w:t>2</w:t>
      </w:r>
      <w:r w:rsidRPr="5D3251FD">
        <w:rPr>
          <w:rFonts w:ascii="Times New Roman" w:eastAsia="Times New Roman" w:hAnsi="Times New Roman" w:cs="Times New Roman"/>
          <w:color w:val="000000" w:themeColor="text1"/>
          <w:sz w:val="24"/>
          <w:szCs w:val="24"/>
        </w:rPr>
        <w:t xml:space="preserve"> </w:t>
      </w:r>
      <w:proofErr w:type="spellStart"/>
      <w:r w:rsidRPr="5D3251FD">
        <w:rPr>
          <w:rFonts w:ascii="Times New Roman" w:eastAsia="Times New Roman" w:hAnsi="Times New Roman" w:cs="Times New Roman"/>
          <w:color w:val="000000" w:themeColor="text1"/>
          <w:sz w:val="24"/>
          <w:szCs w:val="24"/>
        </w:rPr>
        <w:t>ekv</w:t>
      </w:r>
      <w:proofErr w:type="spellEnd"/>
      <w:r w:rsidRPr="5D3251FD">
        <w:rPr>
          <w:rFonts w:ascii="Times New Roman" w:eastAsia="Times New Roman" w:hAnsi="Times New Roman" w:cs="Times New Roman"/>
          <w:color w:val="000000" w:themeColor="text1"/>
          <w:sz w:val="24"/>
          <w:szCs w:val="24"/>
        </w:rPr>
        <w:t>.</w:t>
      </w:r>
    </w:p>
    <w:p w14:paraId="68453205" w14:textId="743D2204" w:rsidR="029DC1DD" w:rsidRDefault="029DC1DD" w:rsidP="00191349">
      <w:pPr>
        <w:spacing w:after="0" w:line="240" w:lineRule="auto"/>
        <w:rPr>
          <w:rFonts w:ascii="Times New Roman" w:eastAsia="Times New Roman" w:hAnsi="Times New Roman" w:cs="Times New Roman"/>
          <w:color w:val="000000" w:themeColor="text1"/>
          <w:sz w:val="24"/>
          <w:szCs w:val="24"/>
        </w:rPr>
      </w:pPr>
    </w:p>
    <w:p w14:paraId="28136439" w14:textId="107E2CEE" w:rsidR="656C2244" w:rsidRDefault="41FDB154" w:rsidP="00191349">
      <w:pPr>
        <w:spacing w:after="0" w:line="240" w:lineRule="auto"/>
        <w:rPr>
          <w:rFonts w:ascii="Times New Roman" w:eastAsia="Times New Roman" w:hAnsi="Times New Roman" w:cs="Times New Roman"/>
          <w:color w:val="000000" w:themeColor="text1"/>
          <w:sz w:val="24"/>
          <w:szCs w:val="24"/>
        </w:rPr>
      </w:pPr>
      <w:r w:rsidRPr="5D3251FD">
        <w:rPr>
          <w:rFonts w:ascii="Times New Roman" w:eastAsia="Times New Roman" w:hAnsi="Times New Roman" w:cs="Times New Roman"/>
          <w:color w:val="000000" w:themeColor="text1"/>
          <w:sz w:val="24"/>
          <w:szCs w:val="24"/>
        </w:rPr>
        <w:t>Sihttasemed on indikatiivsed ja muutuvad ajas</w:t>
      </w:r>
      <w:r w:rsidR="00E22D33">
        <w:rPr>
          <w:rFonts w:ascii="Times New Roman" w:eastAsia="Times New Roman" w:hAnsi="Times New Roman" w:cs="Times New Roman"/>
          <w:color w:val="000000" w:themeColor="text1"/>
          <w:sz w:val="24"/>
          <w:szCs w:val="24"/>
        </w:rPr>
        <w:t>,</w:t>
      </w:r>
      <w:r w:rsidRPr="5D3251FD">
        <w:rPr>
          <w:rFonts w:ascii="Times New Roman" w:eastAsia="Times New Roman" w:hAnsi="Times New Roman" w:cs="Times New Roman"/>
          <w:color w:val="000000" w:themeColor="text1"/>
          <w:sz w:val="24"/>
          <w:szCs w:val="24"/>
        </w:rPr>
        <w:t xml:space="preserve"> kuna KHG arvestamise ja inventuuri pidevast arendamisest võivad võrdluseks olevate baasaastate heitkogused muutuda. Arenduste käigus võib täpsustuda metoodika, kasutatud algandmed või muutuda eriheitetegurid.</w:t>
      </w:r>
    </w:p>
    <w:p w14:paraId="1B6E192F" w14:textId="43BE28CC" w:rsidR="316B644D" w:rsidRDefault="316B644D" w:rsidP="00191349">
      <w:pPr>
        <w:spacing w:after="0" w:line="240" w:lineRule="auto"/>
        <w:rPr>
          <w:rFonts w:ascii="Times New Roman" w:eastAsia="Times New Roman" w:hAnsi="Times New Roman" w:cs="Times New Roman"/>
          <w:sz w:val="24"/>
          <w:szCs w:val="24"/>
        </w:rPr>
      </w:pPr>
    </w:p>
    <w:p w14:paraId="0AC906E8" w14:textId="6CC229A5" w:rsidR="6039DEE5" w:rsidRDefault="4584909A" w:rsidP="00191349">
      <w:pPr>
        <w:spacing w:after="0" w:line="240" w:lineRule="auto"/>
        <w:jc w:val="both"/>
        <w:rPr>
          <w:rFonts w:ascii="Times New Roman" w:eastAsia="Times New Roman" w:hAnsi="Times New Roman" w:cs="Times New Roman"/>
          <w:sz w:val="24"/>
          <w:szCs w:val="24"/>
        </w:rPr>
      </w:pPr>
      <w:r w:rsidRPr="316B644D">
        <w:rPr>
          <w:rFonts w:ascii="Times New Roman" w:eastAsia="Times New Roman" w:hAnsi="Times New Roman" w:cs="Times New Roman"/>
          <w:sz w:val="24"/>
          <w:szCs w:val="24"/>
        </w:rPr>
        <w:t xml:space="preserve">Eesmärke </w:t>
      </w:r>
      <w:r w:rsidR="71EFD94B" w:rsidRPr="316B644D">
        <w:rPr>
          <w:rFonts w:ascii="Times New Roman" w:eastAsia="Times New Roman" w:hAnsi="Times New Roman" w:cs="Times New Roman"/>
          <w:sz w:val="24"/>
          <w:szCs w:val="24"/>
        </w:rPr>
        <w:t xml:space="preserve">on Kliimaministeeriumi hinnangul võimalik täita olemasoleva jäätmekava ja </w:t>
      </w:r>
      <w:r w:rsidR="71EFD94B" w:rsidRPr="00191349">
        <w:rPr>
          <w:rFonts w:ascii="Times New Roman" w:eastAsia="Calibri" w:hAnsi="Times New Roman" w:cs="Times New Roman"/>
          <w:sz w:val="24"/>
          <w:szCs w:val="24"/>
        </w:rPr>
        <w:t>kavandatava olmejäätmete reformi elluviimisega</w:t>
      </w:r>
      <w:r w:rsidRPr="316B644D">
        <w:rPr>
          <w:rFonts w:ascii="Times New Roman" w:eastAsia="Times New Roman" w:hAnsi="Times New Roman" w:cs="Times New Roman"/>
          <w:sz w:val="24"/>
          <w:szCs w:val="24"/>
        </w:rPr>
        <w:t>.</w:t>
      </w:r>
      <w:r w:rsidR="5AFFE62C" w:rsidRPr="316B644D">
        <w:rPr>
          <w:rFonts w:ascii="Times New Roman" w:eastAsia="Times New Roman" w:hAnsi="Times New Roman" w:cs="Times New Roman"/>
          <w:sz w:val="24"/>
          <w:szCs w:val="24"/>
        </w:rPr>
        <w:t xml:space="preserve"> Töörühma arutelude käigus pakuti välja ligikaudu 30 lisameedet, mille mõju hindamiseks on vaja koguda </w:t>
      </w:r>
      <w:r w:rsidR="00B4075B">
        <w:rPr>
          <w:rFonts w:ascii="Times New Roman" w:eastAsia="Times New Roman" w:hAnsi="Times New Roman" w:cs="Times New Roman"/>
          <w:sz w:val="24"/>
          <w:szCs w:val="24"/>
        </w:rPr>
        <w:t>lisa</w:t>
      </w:r>
      <w:r w:rsidR="5AFFE62C" w:rsidRPr="316B644D">
        <w:rPr>
          <w:rFonts w:ascii="Times New Roman" w:eastAsia="Times New Roman" w:hAnsi="Times New Roman" w:cs="Times New Roman"/>
          <w:sz w:val="24"/>
          <w:szCs w:val="24"/>
        </w:rPr>
        <w:t xml:space="preserve">andmeid ja mille mõjuhinnangud valmivad 2024. aasta </w:t>
      </w:r>
      <w:r w:rsidR="49B964CF" w:rsidRPr="3719A35D">
        <w:rPr>
          <w:rFonts w:ascii="Times New Roman" w:eastAsia="Times New Roman" w:hAnsi="Times New Roman" w:cs="Times New Roman"/>
          <w:sz w:val="24"/>
          <w:szCs w:val="24"/>
        </w:rPr>
        <w:t>jooksu</w:t>
      </w:r>
      <w:r w:rsidR="793DC99B" w:rsidRPr="3719A35D">
        <w:rPr>
          <w:rFonts w:ascii="Times New Roman" w:eastAsia="Times New Roman" w:hAnsi="Times New Roman" w:cs="Times New Roman"/>
          <w:sz w:val="24"/>
          <w:szCs w:val="24"/>
        </w:rPr>
        <w:t>l.</w:t>
      </w:r>
      <w:r w:rsidR="5AFFE62C" w:rsidRPr="316B644D">
        <w:rPr>
          <w:rFonts w:ascii="Times New Roman" w:eastAsia="Times New Roman" w:hAnsi="Times New Roman" w:cs="Times New Roman"/>
          <w:sz w:val="24"/>
          <w:szCs w:val="24"/>
        </w:rPr>
        <w:t xml:space="preserve"> Kuna jäätmemajandussektoris on juba olemasolevate meetmetega prognoosi järgi võimalik täita sektori 2030. aasta </w:t>
      </w:r>
      <w:r w:rsidR="00805879">
        <w:rPr>
          <w:rFonts w:ascii="Times New Roman" w:eastAsia="Times New Roman" w:hAnsi="Times New Roman" w:cs="Times New Roman"/>
          <w:sz w:val="24"/>
          <w:szCs w:val="24"/>
        </w:rPr>
        <w:t>KHG</w:t>
      </w:r>
      <w:r w:rsidR="5AFFE62C" w:rsidRPr="316B644D">
        <w:rPr>
          <w:rFonts w:ascii="Times New Roman" w:eastAsia="Times New Roman" w:hAnsi="Times New Roman" w:cs="Times New Roman"/>
          <w:sz w:val="24"/>
          <w:szCs w:val="24"/>
        </w:rPr>
        <w:t xml:space="preserve"> heite vähendamise eesmärki, ei ole lisameetmete rakendamine lähitulevikus kriitilise tähtsusega.</w:t>
      </w:r>
    </w:p>
    <w:p w14:paraId="0A9A3C4F" w14:textId="5308B251" w:rsidR="36A3CEC5" w:rsidRDefault="36A3CEC5" w:rsidP="00191349">
      <w:pPr>
        <w:spacing w:after="0" w:line="240" w:lineRule="auto"/>
        <w:jc w:val="both"/>
        <w:rPr>
          <w:rFonts w:ascii="Times New Roman" w:eastAsia="Times New Roman" w:hAnsi="Times New Roman" w:cs="Times New Roman"/>
          <w:sz w:val="24"/>
          <w:szCs w:val="24"/>
        </w:rPr>
      </w:pPr>
    </w:p>
    <w:p w14:paraId="6127F805" w14:textId="1DEAFA3E" w:rsidR="5160A9AA" w:rsidRPr="00EC12B1" w:rsidRDefault="1FEFC3D6" w:rsidP="00191349">
      <w:pPr>
        <w:spacing w:after="0" w:line="240" w:lineRule="auto"/>
        <w:rPr>
          <w:rFonts w:ascii="Times New Roman" w:hAnsi="Times New Roman"/>
          <w:sz w:val="24"/>
          <w:szCs w:val="24"/>
        </w:rPr>
      </w:pPr>
      <w:r w:rsidRPr="00EC12B1">
        <w:rPr>
          <w:rFonts w:ascii="Times New Roman" w:eastAsia="Times New Roman" w:hAnsi="Times New Roman" w:cs="Times New Roman"/>
          <w:b/>
          <w:sz w:val="24"/>
          <w:szCs w:val="24"/>
        </w:rPr>
        <w:t xml:space="preserve">§ </w:t>
      </w:r>
      <w:r w:rsidR="399456BA" w:rsidRPr="00EC12B1">
        <w:rPr>
          <w:rFonts w:ascii="Times New Roman" w:eastAsia="Times New Roman" w:hAnsi="Times New Roman" w:cs="Times New Roman"/>
          <w:b/>
          <w:sz w:val="24"/>
          <w:szCs w:val="24"/>
        </w:rPr>
        <w:t>31</w:t>
      </w:r>
      <w:r w:rsidRPr="00EC12B1">
        <w:rPr>
          <w:rFonts w:ascii="Times New Roman" w:eastAsia="Times New Roman" w:hAnsi="Times New Roman" w:cs="Times New Roman"/>
          <w:b/>
          <w:sz w:val="24"/>
          <w:szCs w:val="24"/>
        </w:rPr>
        <w:t>. Põllumajandussektori kasvuhoonegaaside heitkogus</w:t>
      </w:r>
      <w:r w:rsidR="00E61223" w:rsidRPr="00EC12B1">
        <w:rPr>
          <w:rFonts w:ascii="Times New Roman" w:eastAsia="Times New Roman" w:hAnsi="Times New Roman" w:cs="Times New Roman"/>
          <w:b/>
          <w:sz w:val="24"/>
          <w:szCs w:val="24"/>
        </w:rPr>
        <w:t xml:space="preserve"> ja selle</w:t>
      </w:r>
      <w:r w:rsidRPr="00EC12B1">
        <w:rPr>
          <w:rFonts w:ascii="Times New Roman" w:eastAsia="Times New Roman" w:hAnsi="Times New Roman" w:cs="Times New Roman"/>
          <w:b/>
          <w:sz w:val="24"/>
          <w:szCs w:val="24"/>
        </w:rPr>
        <w:t xml:space="preserve"> vähendamise eesmärgid</w:t>
      </w:r>
    </w:p>
    <w:p w14:paraId="375B8B25" w14:textId="77777777" w:rsidR="007F1C32" w:rsidRDefault="007F1C32" w:rsidP="00191349">
      <w:pPr>
        <w:spacing w:after="0" w:line="240" w:lineRule="auto"/>
        <w:rPr>
          <w:rFonts w:ascii="Times New Roman" w:eastAsia="Times New Roman" w:hAnsi="Times New Roman" w:cs="Times New Roman"/>
          <w:b/>
          <w:color w:val="2F5496" w:themeColor="accent1" w:themeShade="BF"/>
          <w:sz w:val="24"/>
          <w:szCs w:val="24"/>
        </w:rPr>
      </w:pPr>
    </w:p>
    <w:p w14:paraId="670AFACE" w14:textId="1B6F220E" w:rsidR="5160A9AA" w:rsidRPr="001852A0" w:rsidRDefault="26478590" w:rsidP="00191349">
      <w:pPr>
        <w:spacing w:after="0" w:line="240" w:lineRule="auto"/>
        <w:jc w:val="both"/>
        <w:rPr>
          <w:rFonts w:ascii="Times New Roman" w:eastAsia="Times New Roman" w:hAnsi="Times New Roman" w:cs="Times New Roman"/>
          <w:sz w:val="24"/>
          <w:szCs w:val="24"/>
        </w:rPr>
      </w:pPr>
      <w:r w:rsidRPr="00A166AC">
        <w:rPr>
          <w:rFonts w:ascii="Times New Roman" w:eastAsia="Times New Roman" w:hAnsi="Times New Roman" w:cs="Times New Roman"/>
          <w:sz w:val="24"/>
          <w:szCs w:val="24"/>
        </w:rPr>
        <w:t>Lõikes 1</w:t>
      </w:r>
      <w:r w:rsidRPr="630ECEC8">
        <w:rPr>
          <w:rFonts w:ascii="Times New Roman" w:eastAsia="Times New Roman" w:hAnsi="Times New Roman" w:cs="Times New Roman"/>
          <w:b/>
          <w:bCs/>
          <w:sz w:val="24"/>
          <w:szCs w:val="24"/>
        </w:rPr>
        <w:t xml:space="preserve"> </w:t>
      </w:r>
      <w:r w:rsidR="00B4075B" w:rsidRPr="00191349">
        <w:rPr>
          <w:rFonts w:ascii="Times New Roman" w:eastAsia="Times New Roman" w:hAnsi="Times New Roman" w:cs="Times New Roman"/>
          <w:sz w:val="24"/>
          <w:szCs w:val="24"/>
        </w:rPr>
        <w:t>määratletakse</w:t>
      </w:r>
      <w:r w:rsidRPr="630ECEC8">
        <w:rPr>
          <w:rFonts w:ascii="Times New Roman" w:eastAsia="Times New Roman" w:hAnsi="Times New Roman" w:cs="Times New Roman"/>
          <w:sz w:val="24"/>
          <w:szCs w:val="24"/>
        </w:rPr>
        <w:t xml:space="preserve"> põllumajandussektori heitkogus. Põllumajandussektori heitkoguse hulka arvestatakse</w:t>
      </w:r>
      <w:r w:rsidR="4CC7CFE1" w:rsidRPr="630ECEC8">
        <w:rPr>
          <w:rFonts w:ascii="Times New Roman" w:eastAsia="Times New Roman" w:hAnsi="Times New Roman" w:cs="Times New Roman"/>
          <w:sz w:val="24"/>
          <w:szCs w:val="24"/>
        </w:rPr>
        <w:t xml:space="preserve"> põllumajandusmaal tekkiv,</w:t>
      </w:r>
      <w:r w:rsidRPr="630ECEC8">
        <w:rPr>
          <w:rFonts w:ascii="Times New Roman" w:eastAsia="Times New Roman" w:hAnsi="Times New Roman" w:cs="Times New Roman"/>
          <w:sz w:val="24"/>
          <w:szCs w:val="24"/>
        </w:rPr>
        <w:t xml:space="preserve"> maaharimisest</w:t>
      </w:r>
      <w:r w:rsidR="47975E5B" w:rsidRPr="630ECEC8">
        <w:rPr>
          <w:rFonts w:ascii="Times New Roman" w:eastAsia="Times New Roman" w:hAnsi="Times New Roman" w:cs="Times New Roman"/>
          <w:sz w:val="24"/>
          <w:szCs w:val="24"/>
        </w:rPr>
        <w:t xml:space="preserve"> ja</w:t>
      </w:r>
      <w:r w:rsidR="6778A998" w:rsidRPr="630ECEC8">
        <w:rPr>
          <w:rFonts w:ascii="Times New Roman" w:eastAsia="Times New Roman" w:hAnsi="Times New Roman" w:cs="Times New Roman"/>
          <w:sz w:val="24"/>
          <w:szCs w:val="24"/>
        </w:rPr>
        <w:t xml:space="preserve"> loomakasvatuses</w:t>
      </w:r>
      <w:r w:rsidR="489CC7BC" w:rsidRPr="630ECEC8">
        <w:rPr>
          <w:rFonts w:ascii="Times New Roman" w:eastAsia="Times New Roman" w:hAnsi="Times New Roman" w:cs="Times New Roman"/>
          <w:sz w:val="24"/>
          <w:szCs w:val="24"/>
        </w:rPr>
        <w:t>t</w:t>
      </w:r>
      <w:r w:rsidR="1EFD518B" w:rsidRPr="630ECEC8">
        <w:rPr>
          <w:rFonts w:ascii="Times New Roman" w:eastAsia="Times New Roman" w:hAnsi="Times New Roman" w:cs="Times New Roman"/>
          <w:sz w:val="24"/>
          <w:szCs w:val="24"/>
        </w:rPr>
        <w:t xml:space="preserve"> </w:t>
      </w:r>
      <w:r w:rsidRPr="630ECEC8">
        <w:rPr>
          <w:rFonts w:ascii="Times New Roman" w:eastAsia="Times New Roman" w:hAnsi="Times New Roman" w:cs="Times New Roman"/>
          <w:sz w:val="24"/>
          <w:szCs w:val="24"/>
        </w:rPr>
        <w:t xml:space="preserve">ning põllumajanduses kasutatavatest kütustest tekkiv KHG heide. Loomadelt tulevad heitkogused arvutatakse soolesisesest fermentatsioonist (CH4) ning sõnnikukäitlusest (CH4, N2O). Põllumajandusmaade kategooria heitkoguste arvutuste sisendiks on loomade arv, põllukultuuride kogused, piimatoodangu kogused ning sünteetiliste lämmastikväetiste kogused (Statistikaamet), piima tootlikkus, piima rasva- ja valgusisaldus, eri tõugu piimalehmade populatsioon ja vasikate saamine (Jõudluskontrolli Keskus), sõnnikukäitlussüsteemide jaotused (KOTKAS), haritavate turvasmuldade pindala, komposti ja olmereovee puhastussette kogused, põllule laotatud komposti kogused, mulla orgaanilise aine mineraliseerumine, sõnnikukäitluse käigus vabaneva NH3, </w:t>
      </w:r>
      <w:proofErr w:type="spellStart"/>
      <w:r w:rsidRPr="630ECEC8">
        <w:rPr>
          <w:rFonts w:ascii="Times New Roman" w:eastAsia="Times New Roman" w:hAnsi="Times New Roman" w:cs="Times New Roman"/>
          <w:sz w:val="24"/>
          <w:szCs w:val="24"/>
        </w:rPr>
        <w:t>NOx</w:t>
      </w:r>
      <w:proofErr w:type="spellEnd"/>
      <w:r w:rsidRPr="630ECEC8">
        <w:rPr>
          <w:rFonts w:ascii="Times New Roman" w:eastAsia="Times New Roman" w:hAnsi="Times New Roman" w:cs="Times New Roman"/>
          <w:sz w:val="24"/>
          <w:szCs w:val="24"/>
        </w:rPr>
        <w:t xml:space="preserve"> ja N2 heitkogused ja keskmised talvekuude õhutemperatuurid (KAUR</w:t>
      </w:r>
      <w:r w:rsidR="6778A998" w:rsidRPr="630ECEC8">
        <w:rPr>
          <w:rFonts w:ascii="Times New Roman" w:eastAsia="Times New Roman" w:hAnsi="Times New Roman" w:cs="Times New Roman"/>
          <w:sz w:val="24"/>
          <w:szCs w:val="24"/>
        </w:rPr>
        <w:t>)</w:t>
      </w:r>
      <w:r w:rsidR="00B4075B">
        <w:rPr>
          <w:rFonts w:ascii="Times New Roman" w:eastAsia="Times New Roman" w:hAnsi="Times New Roman" w:cs="Times New Roman"/>
          <w:sz w:val="24"/>
          <w:szCs w:val="24"/>
        </w:rPr>
        <w:t>,</w:t>
      </w:r>
      <w:r w:rsidR="30605FD3" w:rsidRPr="630ECEC8">
        <w:rPr>
          <w:rFonts w:ascii="Times New Roman" w:eastAsia="Times New Roman" w:hAnsi="Times New Roman" w:cs="Times New Roman"/>
          <w:sz w:val="24"/>
          <w:szCs w:val="24"/>
        </w:rPr>
        <w:t xml:space="preserve"> samuti </w:t>
      </w:r>
      <w:r w:rsidRPr="630ECEC8">
        <w:rPr>
          <w:rFonts w:ascii="Times New Roman" w:eastAsia="Times New Roman" w:hAnsi="Times New Roman" w:cs="Times New Roman"/>
          <w:sz w:val="24"/>
          <w:szCs w:val="24"/>
        </w:rPr>
        <w:t>kasutatud lubiväetiste kogused (Statistikaamet) ning kasutatud karbamiidi kogused (väetiste tootjate-edasimüüjate andmed).</w:t>
      </w:r>
    </w:p>
    <w:p w14:paraId="3A4C4E55" w14:textId="7A5BC361" w:rsidR="1C10D6C8" w:rsidRPr="001852A0" w:rsidRDefault="1C10D6C8" w:rsidP="00191349">
      <w:pPr>
        <w:spacing w:after="0" w:line="240" w:lineRule="auto"/>
        <w:jc w:val="both"/>
      </w:pPr>
    </w:p>
    <w:p w14:paraId="4575107B" w14:textId="191C4AD4" w:rsidR="31680C54" w:rsidRDefault="674806BF" w:rsidP="00191349">
      <w:pPr>
        <w:spacing w:after="0" w:line="240" w:lineRule="auto"/>
        <w:jc w:val="both"/>
        <w:rPr>
          <w:rFonts w:ascii="Times New Roman" w:eastAsia="Times New Roman" w:hAnsi="Times New Roman" w:cs="Times New Roman"/>
          <w:sz w:val="24"/>
          <w:szCs w:val="24"/>
        </w:rPr>
      </w:pPr>
      <w:r w:rsidRPr="6358098D">
        <w:rPr>
          <w:rFonts w:ascii="Times New Roman" w:eastAsia="Times New Roman" w:hAnsi="Times New Roman" w:cs="Times New Roman"/>
          <w:sz w:val="24"/>
          <w:szCs w:val="24"/>
        </w:rPr>
        <w:t>Kliimakindla</w:t>
      </w:r>
      <w:r w:rsidRPr="630ECEC8">
        <w:rPr>
          <w:rFonts w:ascii="Times New Roman" w:eastAsia="Times New Roman" w:hAnsi="Times New Roman" w:cs="Times New Roman"/>
          <w:sz w:val="24"/>
          <w:szCs w:val="24"/>
        </w:rPr>
        <w:t xml:space="preserve"> majanduse seaduse</w:t>
      </w:r>
      <w:r w:rsidR="00B4075B">
        <w:rPr>
          <w:rFonts w:ascii="Times New Roman" w:eastAsia="Times New Roman" w:hAnsi="Times New Roman" w:cs="Times New Roman"/>
          <w:sz w:val="24"/>
          <w:szCs w:val="24"/>
        </w:rPr>
        <w:t>s</w:t>
      </w:r>
      <w:r w:rsidRPr="630ECEC8">
        <w:rPr>
          <w:rFonts w:ascii="Times New Roman" w:eastAsia="Times New Roman" w:hAnsi="Times New Roman" w:cs="Times New Roman"/>
          <w:sz w:val="24"/>
          <w:szCs w:val="24"/>
        </w:rPr>
        <w:t xml:space="preserve"> arvestatakse p</w:t>
      </w:r>
      <w:r w:rsidR="1B355E82" w:rsidRPr="630ECEC8">
        <w:rPr>
          <w:rFonts w:ascii="Times New Roman" w:eastAsia="Times New Roman" w:hAnsi="Times New Roman" w:cs="Times New Roman"/>
          <w:sz w:val="24"/>
          <w:szCs w:val="24"/>
        </w:rPr>
        <w:t xml:space="preserve">õllumajandussektori heitkogustena ka põllumajandusmaal (rohumaadel, </w:t>
      </w:r>
      <w:r w:rsidR="457C3C2F" w:rsidRPr="630ECEC8">
        <w:rPr>
          <w:rFonts w:ascii="Times New Roman" w:eastAsia="Times New Roman" w:hAnsi="Times New Roman" w:cs="Times New Roman"/>
          <w:sz w:val="24"/>
          <w:szCs w:val="24"/>
        </w:rPr>
        <w:t>põllumaadel</w:t>
      </w:r>
      <w:r w:rsidR="1B355E82" w:rsidRPr="630ECEC8">
        <w:rPr>
          <w:rFonts w:ascii="Times New Roman" w:eastAsia="Times New Roman" w:hAnsi="Times New Roman" w:cs="Times New Roman"/>
          <w:sz w:val="24"/>
          <w:szCs w:val="24"/>
        </w:rPr>
        <w:t>)</w:t>
      </w:r>
      <w:r w:rsidR="55911678" w:rsidRPr="630ECEC8">
        <w:rPr>
          <w:rFonts w:ascii="Times New Roman" w:eastAsia="Times New Roman" w:hAnsi="Times New Roman" w:cs="Times New Roman"/>
          <w:sz w:val="24"/>
          <w:szCs w:val="24"/>
        </w:rPr>
        <w:t xml:space="preserve"> tekkiv heide või sidumine, mis on EL</w:t>
      </w:r>
      <w:r w:rsidR="00B4075B">
        <w:rPr>
          <w:rFonts w:ascii="Times New Roman" w:eastAsia="Times New Roman" w:hAnsi="Times New Roman" w:cs="Times New Roman"/>
          <w:sz w:val="24"/>
          <w:szCs w:val="24"/>
        </w:rPr>
        <w:t>i</w:t>
      </w:r>
      <w:r w:rsidR="55911678" w:rsidRPr="630ECEC8">
        <w:rPr>
          <w:rFonts w:ascii="Times New Roman" w:eastAsia="Times New Roman" w:hAnsi="Times New Roman" w:cs="Times New Roman"/>
          <w:sz w:val="24"/>
          <w:szCs w:val="24"/>
        </w:rPr>
        <w:t xml:space="preserve"> kasvuhoonegaaside arvestuses </w:t>
      </w:r>
      <w:proofErr w:type="spellStart"/>
      <w:r w:rsidR="55911678" w:rsidRPr="630ECEC8">
        <w:rPr>
          <w:rFonts w:ascii="Times New Roman" w:eastAsia="Times New Roman" w:hAnsi="Times New Roman" w:cs="Times New Roman"/>
          <w:sz w:val="24"/>
          <w:szCs w:val="24"/>
        </w:rPr>
        <w:t>LULUCF</w:t>
      </w:r>
      <w:r w:rsidR="000258EE">
        <w:rPr>
          <w:rFonts w:ascii="Times New Roman" w:eastAsia="Times New Roman" w:hAnsi="Times New Roman" w:cs="Times New Roman"/>
          <w:sz w:val="24"/>
          <w:szCs w:val="24"/>
        </w:rPr>
        <w:t>i</w:t>
      </w:r>
      <w:proofErr w:type="spellEnd"/>
      <w:r w:rsidR="55911678" w:rsidRPr="630ECEC8">
        <w:rPr>
          <w:rFonts w:ascii="Times New Roman" w:eastAsia="Times New Roman" w:hAnsi="Times New Roman" w:cs="Times New Roman"/>
          <w:sz w:val="24"/>
          <w:szCs w:val="24"/>
        </w:rPr>
        <w:t xml:space="preserve"> sektoris. See annab põllumajandus</w:t>
      </w:r>
      <w:r w:rsidR="52678FE5" w:rsidRPr="630ECEC8">
        <w:rPr>
          <w:rFonts w:ascii="Times New Roman" w:eastAsia="Times New Roman" w:hAnsi="Times New Roman" w:cs="Times New Roman"/>
          <w:sz w:val="24"/>
          <w:szCs w:val="24"/>
        </w:rPr>
        <w:t xml:space="preserve">sektorile ka hoovad </w:t>
      </w:r>
      <w:r w:rsidR="2BF17871" w:rsidRPr="630ECEC8">
        <w:rPr>
          <w:rFonts w:ascii="Times New Roman" w:eastAsia="Times New Roman" w:hAnsi="Times New Roman" w:cs="Times New Roman"/>
          <w:sz w:val="24"/>
          <w:szCs w:val="24"/>
        </w:rPr>
        <w:t xml:space="preserve">põllumajanduslikest tegevustest </w:t>
      </w:r>
      <w:r w:rsidR="00B4075B">
        <w:rPr>
          <w:rFonts w:ascii="Times New Roman" w:eastAsia="Times New Roman" w:hAnsi="Times New Roman" w:cs="Times New Roman"/>
          <w:sz w:val="24"/>
          <w:szCs w:val="24"/>
        </w:rPr>
        <w:t>pärineva</w:t>
      </w:r>
      <w:r w:rsidR="2BF17871" w:rsidRPr="630ECEC8">
        <w:rPr>
          <w:rFonts w:ascii="Times New Roman" w:eastAsia="Times New Roman" w:hAnsi="Times New Roman" w:cs="Times New Roman"/>
          <w:sz w:val="24"/>
          <w:szCs w:val="24"/>
        </w:rPr>
        <w:t xml:space="preserve"> heite tasakaalustamiseks.</w:t>
      </w:r>
    </w:p>
    <w:p w14:paraId="331E9CA4" w14:textId="30DA6FD2" w:rsidR="14B1D471" w:rsidRDefault="14B1D471" w:rsidP="00191349">
      <w:pPr>
        <w:spacing w:after="0" w:line="240" w:lineRule="auto"/>
        <w:jc w:val="both"/>
        <w:rPr>
          <w:rFonts w:ascii="Times New Roman" w:eastAsia="Times New Roman" w:hAnsi="Times New Roman" w:cs="Times New Roman"/>
          <w:sz w:val="24"/>
          <w:szCs w:val="24"/>
        </w:rPr>
      </w:pPr>
    </w:p>
    <w:p w14:paraId="104BBB58" w14:textId="44054602" w:rsidR="742581A8" w:rsidRPr="001852A0" w:rsidRDefault="742581A8" w:rsidP="00191349">
      <w:pPr>
        <w:spacing w:after="0" w:line="240" w:lineRule="auto"/>
        <w:jc w:val="both"/>
      </w:pPr>
      <w:r w:rsidRPr="1C10D6C8">
        <w:rPr>
          <w:rFonts w:ascii="Times New Roman" w:eastAsia="Times New Roman" w:hAnsi="Times New Roman" w:cs="Times New Roman"/>
          <w:sz w:val="24"/>
          <w:szCs w:val="24"/>
        </w:rPr>
        <w:t>Põllumajandussektori kasvuhoonegaaside heite vähendamist reguleerib EL</w:t>
      </w:r>
      <w:r w:rsidR="00B4075B">
        <w:rPr>
          <w:rFonts w:ascii="Times New Roman" w:eastAsia="Times New Roman" w:hAnsi="Times New Roman" w:cs="Times New Roman"/>
          <w:sz w:val="24"/>
          <w:szCs w:val="24"/>
        </w:rPr>
        <w:t>i</w:t>
      </w:r>
      <w:r w:rsidRPr="1C10D6C8">
        <w:rPr>
          <w:rFonts w:ascii="Times New Roman" w:eastAsia="Times New Roman" w:hAnsi="Times New Roman" w:cs="Times New Roman"/>
          <w:sz w:val="24"/>
          <w:szCs w:val="24"/>
        </w:rPr>
        <w:t xml:space="preserve"> jõupingutuste jagamise määruse (EL) 2018/842 </w:t>
      </w:r>
      <w:r w:rsidR="00B4075B">
        <w:rPr>
          <w:rFonts w:ascii="Times New Roman" w:eastAsia="Times New Roman" w:hAnsi="Times New Roman" w:cs="Times New Roman"/>
          <w:sz w:val="24"/>
          <w:szCs w:val="24"/>
        </w:rPr>
        <w:t>kohane</w:t>
      </w:r>
      <w:r w:rsidRPr="1C10D6C8">
        <w:rPr>
          <w:rFonts w:ascii="Times New Roman" w:eastAsia="Times New Roman" w:hAnsi="Times New Roman" w:cs="Times New Roman"/>
          <w:sz w:val="24"/>
          <w:szCs w:val="24"/>
        </w:rPr>
        <w:t xml:space="preserve"> kohustus vähendada transpordist, põllumajandusest, jäätmemajandusest, hoonetest, tööstuslikest protsessidest ja toodete kasutamisest pärinevat kasvuhoonegaaside heitkogust 24% aastaks 2030 võrreldes aastaga 2005. See, kuidas panus heite vähendamisse jõupingutuste jagamise määruses nimetatud sektorite vahel jaotada, jääb liikmesriikide otsustada. Samuti on seatud riiklik eesmärk </w:t>
      </w:r>
      <w:proofErr w:type="spellStart"/>
      <w:r w:rsidRPr="1C10D6C8">
        <w:rPr>
          <w:rFonts w:ascii="Times New Roman" w:eastAsia="Times New Roman" w:hAnsi="Times New Roman" w:cs="Times New Roman"/>
          <w:sz w:val="24"/>
          <w:szCs w:val="24"/>
        </w:rPr>
        <w:t>LULUCF</w:t>
      </w:r>
      <w:r w:rsidR="000258EE">
        <w:rPr>
          <w:rFonts w:ascii="Times New Roman" w:eastAsia="Times New Roman" w:hAnsi="Times New Roman" w:cs="Times New Roman"/>
          <w:sz w:val="24"/>
          <w:szCs w:val="24"/>
        </w:rPr>
        <w:t>i</w:t>
      </w:r>
      <w:proofErr w:type="spellEnd"/>
      <w:r w:rsidRPr="1C10D6C8">
        <w:rPr>
          <w:rFonts w:ascii="Times New Roman" w:eastAsia="Times New Roman" w:hAnsi="Times New Roman" w:cs="Times New Roman"/>
          <w:sz w:val="24"/>
          <w:szCs w:val="24"/>
        </w:rPr>
        <w:t xml:space="preserve"> sektoris, kuhu kuulub CO</w:t>
      </w:r>
      <w:r w:rsidRPr="1C10D6C8">
        <w:rPr>
          <w:rFonts w:ascii="Times New Roman" w:eastAsia="Times New Roman" w:hAnsi="Times New Roman" w:cs="Times New Roman"/>
          <w:sz w:val="24"/>
          <w:szCs w:val="24"/>
          <w:vertAlign w:val="subscript"/>
        </w:rPr>
        <w:t>2</w:t>
      </w:r>
      <w:r w:rsidRPr="1C10D6C8">
        <w:rPr>
          <w:rFonts w:ascii="Times New Roman" w:eastAsia="Times New Roman" w:hAnsi="Times New Roman" w:cs="Times New Roman"/>
          <w:sz w:val="24"/>
          <w:szCs w:val="24"/>
        </w:rPr>
        <w:t xml:space="preserve"> heide põllumaalt ja rohumaalt.</w:t>
      </w:r>
    </w:p>
    <w:p w14:paraId="2513E24F" w14:textId="56B7C2CF" w:rsidR="742581A8" w:rsidRPr="001852A0" w:rsidRDefault="742581A8" w:rsidP="00191349">
      <w:pPr>
        <w:spacing w:after="0" w:line="240" w:lineRule="auto"/>
        <w:jc w:val="both"/>
      </w:pPr>
    </w:p>
    <w:p w14:paraId="10C4C673" w14:textId="74E2294C" w:rsidR="742581A8" w:rsidRPr="001852A0" w:rsidRDefault="08CB4E03" w:rsidP="00191349">
      <w:pPr>
        <w:spacing w:after="0" w:line="240" w:lineRule="auto"/>
        <w:jc w:val="both"/>
      </w:pPr>
      <w:r w:rsidRPr="630ECEC8">
        <w:rPr>
          <w:rFonts w:ascii="Times New Roman" w:eastAsia="Times New Roman" w:hAnsi="Times New Roman" w:cs="Times New Roman"/>
          <w:sz w:val="24"/>
          <w:szCs w:val="24"/>
        </w:rPr>
        <w:t xml:space="preserve">Põllumajandussektori kasvuhoonegaaside heite vähendamist ei ole Eestis õiguslikult reguleeritud. Valdkonna arengut suunab </w:t>
      </w:r>
      <w:r w:rsidR="10257A3B" w:rsidRPr="630ECEC8">
        <w:rPr>
          <w:rFonts w:ascii="Times New Roman" w:eastAsia="Times New Roman" w:hAnsi="Times New Roman" w:cs="Times New Roman"/>
          <w:sz w:val="24"/>
          <w:szCs w:val="24"/>
        </w:rPr>
        <w:t>„</w:t>
      </w:r>
      <w:r w:rsidRPr="630ECEC8">
        <w:rPr>
          <w:rFonts w:ascii="Times New Roman" w:eastAsia="Times New Roman" w:hAnsi="Times New Roman" w:cs="Times New Roman"/>
          <w:sz w:val="24"/>
          <w:szCs w:val="24"/>
        </w:rPr>
        <w:t>Põllumajanduse ja kalanduse valdkonna arengukava aastani 2030</w:t>
      </w:r>
      <w:r w:rsidR="37E5C0B1" w:rsidRPr="630ECEC8">
        <w:rPr>
          <w:rFonts w:ascii="Times New Roman" w:eastAsia="Times New Roman" w:hAnsi="Times New Roman" w:cs="Times New Roman"/>
          <w:sz w:val="24"/>
          <w:szCs w:val="24"/>
        </w:rPr>
        <w:t>“ (</w:t>
      </w:r>
      <w:proofErr w:type="spellStart"/>
      <w:r w:rsidR="37E5C0B1" w:rsidRPr="630ECEC8">
        <w:rPr>
          <w:rFonts w:ascii="Times New Roman" w:eastAsia="Times New Roman" w:hAnsi="Times New Roman" w:cs="Times New Roman"/>
          <w:sz w:val="24"/>
          <w:szCs w:val="24"/>
        </w:rPr>
        <w:t>PõKa</w:t>
      </w:r>
      <w:proofErr w:type="spellEnd"/>
      <w:r w:rsidR="37E5C0B1" w:rsidRPr="630ECEC8">
        <w:rPr>
          <w:rFonts w:ascii="Times New Roman" w:eastAsia="Times New Roman" w:hAnsi="Times New Roman" w:cs="Times New Roman"/>
          <w:sz w:val="24"/>
          <w:szCs w:val="24"/>
        </w:rPr>
        <w:t>)</w:t>
      </w:r>
      <w:r w:rsidR="6778A998" w:rsidRPr="630ECEC8">
        <w:rPr>
          <w:rFonts w:ascii="Times New Roman" w:eastAsia="Times New Roman" w:hAnsi="Times New Roman" w:cs="Times New Roman"/>
          <w:sz w:val="24"/>
          <w:szCs w:val="24"/>
        </w:rPr>
        <w:t>,</w:t>
      </w:r>
      <w:r w:rsidRPr="630ECEC8">
        <w:rPr>
          <w:rFonts w:ascii="Times New Roman" w:eastAsia="Times New Roman" w:hAnsi="Times New Roman" w:cs="Times New Roman"/>
          <w:sz w:val="24"/>
          <w:szCs w:val="24"/>
        </w:rPr>
        <w:t xml:space="preserve"> mille eesmärk on, et Eesti toit on eelistatud, keskkond ja elurikkus on </w:t>
      </w:r>
      <w:r w:rsidRPr="630ECEC8">
        <w:rPr>
          <w:rFonts w:ascii="Times New Roman" w:eastAsia="Times New Roman" w:hAnsi="Times New Roman" w:cs="Times New Roman"/>
          <w:sz w:val="24"/>
          <w:szCs w:val="24"/>
        </w:rPr>
        <w:lastRenderedPageBreak/>
        <w:t xml:space="preserve">hoitud, toidusektori ettevõtted on edukad ning maa- ja rannakogukonnad on elujõulised. </w:t>
      </w:r>
      <w:proofErr w:type="spellStart"/>
      <w:r w:rsidR="46D77FEB" w:rsidRPr="630ECEC8">
        <w:rPr>
          <w:rFonts w:ascii="Times New Roman" w:eastAsia="Times New Roman" w:hAnsi="Times New Roman" w:cs="Times New Roman"/>
          <w:sz w:val="24"/>
          <w:szCs w:val="24"/>
        </w:rPr>
        <w:t>PõKa</w:t>
      </w:r>
      <w:proofErr w:type="spellEnd"/>
      <w:r w:rsidR="46D77FEB" w:rsidRPr="630ECEC8">
        <w:rPr>
          <w:rFonts w:ascii="Times New Roman" w:eastAsia="Times New Roman" w:hAnsi="Times New Roman" w:cs="Times New Roman"/>
          <w:sz w:val="24"/>
          <w:szCs w:val="24"/>
        </w:rPr>
        <w:t xml:space="preserve"> tulemuslikkuse hindamise </w:t>
      </w:r>
      <w:r w:rsidR="6778A998" w:rsidRPr="630ECEC8">
        <w:rPr>
          <w:rFonts w:ascii="Times New Roman" w:eastAsia="Times New Roman" w:hAnsi="Times New Roman" w:cs="Times New Roman"/>
          <w:sz w:val="24"/>
          <w:szCs w:val="24"/>
        </w:rPr>
        <w:t>mõõdiku</w:t>
      </w:r>
      <w:r w:rsidR="00805879">
        <w:rPr>
          <w:rFonts w:ascii="Times New Roman" w:eastAsia="Times New Roman" w:hAnsi="Times New Roman" w:cs="Times New Roman"/>
          <w:sz w:val="24"/>
          <w:szCs w:val="24"/>
        </w:rPr>
        <w:t>d</w:t>
      </w:r>
      <w:r w:rsidRPr="630ECEC8">
        <w:rPr>
          <w:rFonts w:ascii="Times New Roman" w:eastAsia="Times New Roman" w:hAnsi="Times New Roman" w:cs="Times New Roman"/>
          <w:sz w:val="24"/>
          <w:szCs w:val="24"/>
        </w:rPr>
        <w:t xml:space="preserve"> on </w:t>
      </w:r>
      <w:r w:rsidR="694EC6CE" w:rsidRPr="630ECEC8">
        <w:rPr>
          <w:rFonts w:ascii="Times New Roman" w:eastAsia="Times New Roman" w:hAnsi="Times New Roman" w:cs="Times New Roman"/>
          <w:sz w:val="24"/>
          <w:szCs w:val="24"/>
        </w:rPr>
        <w:t>m</w:t>
      </w:r>
      <w:r w:rsidR="00805879">
        <w:rPr>
          <w:rFonts w:ascii="Times New Roman" w:eastAsia="Times New Roman" w:hAnsi="Times New Roman" w:cs="Times New Roman"/>
          <w:sz w:val="24"/>
          <w:szCs w:val="24"/>
        </w:rPr>
        <w:t>h</w:t>
      </w:r>
      <w:r w:rsidR="6778A998" w:rsidRPr="630ECEC8">
        <w:rPr>
          <w:rFonts w:ascii="Times New Roman" w:eastAsia="Times New Roman" w:hAnsi="Times New Roman" w:cs="Times New Roman"/>
          <w:sz w:val="24"/>
          <w:szCs w:val="24"/>
        </w:rPr>
        <w:t xml:space="preserve"> </w:t>
      </w:r>
      <w:r w:rsidRPr="630ECEC8">
        <w:rPr>
          <w:rFonts w:ascii="Times New Roman" w:eastAsia="Times New Roman" w:hAnsi="Times New Roman" w:cs="Times New Roman"/>
          <w:sz w:val="24"/>
          <w:szCs w:val="24"/>
        </w:rPr>
        <w:t>kasvuhoonegaaside heide põllumajandustoodangu väärtuse kohta ning põllumajandusmaa orgaanilise süsiniku varu säilitamine.</w:t>
      </w:r>
    </w:p>
    <w:p w14:paraId="448115B2" w14:textId="4A8160BC" w:rsidR="1C10D6C8" w:rsidRDefault="1C10D6C8" w:rsidP="00191349">
      <w:pPr>
        <w:spacing w:after="0" w:line="240" w:lineRule="auto"/>
        <w:jc w:val="both"/>
      </w:pPr>
    </w:p>
    <w:p w14:paraId="77A4AFF2" w14:textId="07A00310" w:rsidR="522F2686" w:rsidRPr="001852A0" w:rsidRDefault="522F2686" w:rsidP="00191349">
      <w:pPr>
        <w:spacing w:after="0" w:line="240" w:lineRule="auto"/>
        <w:jc w:val="both"/>
      </w:pPr>
      <w:r w:rsidRPr="1C10D6C8">
        <w:rPr>
          <w:rFonts w:ascii="Times New Roman" w:eastAsia="Times New Roman" w:hAnsi="Times New Roman" w:cs="Times New Roman"/>
          <w:sz w:val="24"/>
          <w:szCs w:val="24"/>
        </w:rPr>
        <w:t>Olemasolevate meetmete rakendamise tulemusena põllumajandussektori kasvuhoonegaaside heitkogus ei vähene</w:t>
      </w:r>
      <w:r w:rsidR="204D6514" w:rsidRPr="1C10D6C8">
        <w:rPr>
          <w:rFonts w:ascii="Times New Roman" w:eastAsia="Times New Roman" w:hAnsi="Times New Roman" w:cs="Times New Roman"/>
          <w:sz w:val="24"/>
          <w:szCs w:val="24"/>
        </w:rPr>
        <w:t>.</w:t>
      </w:r>
      <w:r w:rsidR="104A7411" w:rsidRPr="001852A0">
        <w:rPr>
          <w:rFonts w:ascii="Times New Roman" w:hAnsi="Times New Roman"/>
          <w:color w:val="000000" w:themeColor="text1"/>
          <w:sz w:val="24"/>
        </w:rPr>
        <w:t xml:space="preserve"> </w:t>
      </w:r>
      <w:r w:rsidR="7FCCB348" w:rsidRPr="2876FD60">
        <w:rPr>
          <w:rFonts w:ascii="Times New Roman" w:eastAsia="Times New Roman" w:hAnsi="Times New Roman" w:cs="Times New Roman"/>
          <w:color w:val="000000" w:themeColor="text1"/>
          <w:sz w:val="24"/>
          <w:szCs w:val="24"/>
        </w:rPr>
        <w:t xml:space="preserve">Prognoosi kohaselt suureneb põllumajandussektori kasvuhoonegaaside heitkogus </w:t>
      </w:r>
      <w:r w:rsidR="7FCCB348" w:rsidRPr="00191349">
        <w:rPr>
          <w:rFonts w:ascii="Times New Roman" w:eastAsia="Times New Roman" w:hAnsi="Times New Roman" w:cs="Times New Roman"/>
          <w:i/>
          <w:iCs/>
          <w:color w:val="000000" w:themeColor="text1"/>
          <w:sz w:val="24"/>
          <w:szCs w:val="24"/>
        </w:rPr>
        <w:t>ca</w:t>
      </w:r>
      <w:r w:rsidR="7FCCB348" w:rsidRPr="2876FD60">
        <w:rPr>
          <w:rFonts w:ascii="Times New Roman" w:eastAsia="Times New Roman" w:hAnsi="Times New Roman" w:cs="Times New Roman"/>
          <w:color w:val="000000" w:themeColor="text1"/>
          <w:sz w:val="24"/>
          <w:szCs w:val="24"/>
        </w:rPr>
        <w:t xml:space="preserve"> 2,5 </w:t>
      </w:r>
      <w:r w:rsidR="4FC1D543" w:rsidRPr="23925C5E">
        <w:rPr>
          <w:rFonts w:ascii="Times New Roman" w:hAnsi="Times New Roman"/>
          <w:color w:val="000000" w:themeColor="text1"/>
          <w:sz w:val="24"/>
          <w:szCs w:val="24"/>
        </w:rPr>
        <w:t>m</w:t>
      </w:r>
      <w:r w:rsidR="00893474">
        <w:rPr>
          <w:rFonts w:ascii="Times New Roman" w:hAnsi="Times New Roman"/>
          <w:color w:val="000000" w:themeColor="text1"/>
          <w:sz w:val="24"/>
          <w:szCs w:val="24"/>
        </w:rPr>
        <w:t>ln</w:t>
      </w:r>
      <w:r w:rsidR="7FCCB348" w:rsidRPr="2876FD60">
        <w:rPr>
          <w:rFonts w:ascii="Times New Roman" w:eastAsia="Times New Roman" w:hAnsi="Times New Roman" w:cs="Times New Roman"/>
          <w:color w:val="000000" w:themeColor="text1"/>
          <w:sz w:val="24"/>
          <w:szCs w:val="24"/>
        </w:rPr>
        <w:t xml:space="preserve"> t CO</w:t>
      </w:r>
      <w:r w:rsidR="7FCCB348" w:rsidRPr="00191349">
        <w:rPr>
          <w:rFonts w:ascii="Times New Roman" w:hAnsi="Times New Roman"/>
          <w:color w:val="000000" w:themeColor="text1"/>
          <w:sz w:val="24"/>
          <w:szCs w:val="24"/>
          <w:vertAlign w:val="subscript"/>
        </w:rPr>
        <w:t>2</w:t>
      </w:r>
      <w:r w:rsidR="7FCCB348" w:rsidRPr="2876FD60">
        <w:rPr>
          <w:rFonts w:ascii="Times New Roman" w:eastAsia="Times New Roman" w:hAnsi="Times New Roman" w:cs="Times New Roman"/>
          <w:color w:val="000000" w:themeColor="text1"/>
          <w:sz w:val="24"/>
          <w:szCs w:val="24"/>
        </w:rPr>
        <w:t xml:space="preserve"> ekvivalendini </w:t>
      </w:r>
      <w:r w:rsidR="4FC1D543" w:rsidRPr="23925C5E">
        <w:rPr>
          <w:rFonts w:ascii="Times New Roman" w:hAnsi="Times New Roman"/>
          <w:color w:val="000000" w:themeColor="text1"/>
          <w:sz w:val="24"/>
          <w:szCs w:val="24"/>
        </w:rPr>
        <w:t>aasataks 2030 ja püsib stabiilsena aastani</w:t>
      </w:r>
      <w:r w:rsidR="7FCCB348" w:rsidRPr="2876FD60">
        <w:rPr>
          <w:rFonts w:ascii="Times New Roman" w:eastAsia="Times New Roman" w:hAnsi="Times New Roman" w:cs="Times New Roman"/>
          <w:color w:val="000000" w:themeColor="text1"/>
          <w:sz w:val="24"/>
          <w:szCs w:val="24"/>
        </w:rPr>
        <w:t xml:space="preserve"> 2040.</w:t>
      </w:r>
    </w:p>
    <w:p w14:paraId="2C310EA9" w14:textId="38CE0019" w:rsidR="2E58FE64" w:rsidRPr="001852A0" w:rsidRDefault="2E58FE64" w:rsidP="00191349">
      <w:pPr>
        <w:spacing w:after="0" w:line="240" w:lineRule="auto"/>
        <w:jc w:val="both"/>
      </w:pPr>
    </w:p>
    <w:p w14:paraId="7F45B2E5" w14:textId="638D5E8F" w:rsidR="4A34806F" w:rsidRDefault="11D5FF45" w:rsidP="00193B72">
      <w:pPr>
        <w:spacing w:after="0" w:line="240" w:lineRule="auto"/>
        <w:jc w:val="both"/>
        <w:rPr>
          <w:rFonts w:ascii="Times New Roman" w:eastAsia="Times New Roman" w:hAnsi="Times New Roman" w:cs="Times New Roman"/>
          <w:color w:val="0563C1"/>
          <w:sz w:val="24"/>
          <w:szCs w:val="24"/>
        </w:rPr>
      </w:pPr>
      <w:r w:rsidRPr="6E08CC27">
        <w:rPr>
          <w:rFonts w:ascii="Times New Roman" w:eastAsia="Times New Roman" w:hAnsi="Times New Roman" w:cs="Times New Roman"/>
          <w:sz w:val="24"/>
          <w:szCs w:val="24"/>
        </w:rPr>
        <w:t xml:space="preserve">Sektori eesmärkide ja võimalike lisameetmete </w:t>
      </w:r>
      <w:r w:rsidR="00B4075B">
        <w:rPr>
          <w:rFonts w:ascii="Times New Roman" w:eastAsia="Times New Roman" w:hAnsi="Times New Roman" w:cs="Times New Roman"/>
          <w:sz w:val="24"/>
          <w:szCs w:val="24"/>
        </w:rPr>
        <w:t>kohta</w:t>
      </w:r>
      <w:r w:rsidRPr="6E08CC27">
        <w:rPr>
          <w:rFonts w:ascii="Times New Roman" w:eastAsia="Times New Roman" w:hAnsi="Times New Roman" w:cs="Times New Roman"/>
          <w:sz w:val="24"/>
          <w:szCs w:val="24"/>
        </w:rPr>
        <w:t xml:space="preserve"> ettepanekute tegemiseks kutsus Regionaal- ja Põllumajandusministeerium kokku kestliku toidusüsteemi töörühma, kuhu olid kaasatud selle valdkonna eksperdid ja huvirühmad. Töörühma kohtumistel esitletud dokumendid, arutelude protokollid ja töörühma arutelude kokkuvõte on </w:t>
      </w:r>
      <w:hyperlink r:id="rId41" w:history="1">
        <w:r w:rsidR="698AEAA4" w:rsidRPr="006E507E">
          <w:rPr>
            <w:rStyle w:val="Hperlink"/>
            <w:rFonts w:ascii="Times New Roman" w:eastAsia="Times New Roman" w:hAnsi="Times New Roman" w:cs="Times New Roman"/>
            <w:sz w:val="24"/>
            <w:szCs w:val="24"/>
          </w:rPr>
          <w:t>Kliimaministeeriumi kodulehe</w:t>
        </w:r>
        <w:r w:rsidR="00B915BC" w:rsidRPr="006E507E">
          <w:rPr>
            <w:rStyle w:val="Hperlink"/>
            <w:rFonts w:ascii="Times New Roman" w:eastAsia="Times New Roman" w:hAnsi="Times New Roman" w:cs="Times New Roman"/>
            <w:sz w:val="24"/>
            <w:szCs w:val="24"/>
          </w:rPr>
          <w:t>l</w:t>
        </w:r>
      </w:hyperlink>
      <w:r w:rsidR="212E5B66" w:rsidRPr="6E08CC27">
        <w:rPr>
          <w:rFonts w:ascii="Times New Roman" w:eastAsia="Times New Roman" w:hAnsi="Times New Roman" w:cs="Times New Roman"/>
          <w:color w:val="0563C1"/>
          <w:sz w:val="24"/>
          <w:szCs w:val="24"/>
        </w:rPr>
        <w:t>.</w:t>
      </w:r>
    </w:p>
    <w:p w14:paraId="09746804" w14:textId="77777777" w:rsidR="00193B72" w:rsidRPr="001852A0" w:rsidRDefault="00193B72" w:rsidP="00193B72">
      <w:pPr>
        <w:spacing w:after="0" w:line="240" w:lineRule="auto"/>
        <w:jc w:val="both"/>
        <w:rPr>
          <w:rFonts w:ascii="Times New Roman" w:eastAsia="Times New Roman" w:hAnsi="Times New Roman" w:cs="Times New Roman"/>
          <w:sz w:val="24"/>
          <w:szCs w:val="24"/>
        </w:rPr>
      </w:pPr>
    </w:p>
    <w:p w14:paraId="1A7B9F25" w14:textId="106DEEE6" w:rsidR="4A34806F" w:rsidRDefault="009B4EF4" w:rsidP="00193B72">
      <w:pPr>
        <w:spacing w:after="0" w:line="240" w:lineRule="auto"/>
        <w:jc w:val="both"/>
        <w:rPr>
          <w:rFonts w:ascii="Times New Roman" w:eastAsia="Times New Roman" w:hAnsi="Times New Roman" w:cs="Times New Roman"/>
          <w:sz w:val="24"/>
          <w:szCs w:val="24"/>
        </w:rPr>
      </w:pPr>
      <w:r w:rsidRPr="6E08CC27">
        <w:rPr>
          <w:rFonts w:ascii="Times New Roman" w:eastAsia="Times New Roman" w:hAnsi="Times New Roman" w:cs="Times New Roman"/>
          <w:sz w:val="24"/>
          <w:szCs w:val="24"/>
        </w:rPr>
        <w:t>J</w:t>
      </w:r>
      <w:r w:rsidR="4A34806F" w:rsidRPr="6E08CC27">
        <w:rPr>
          <w:rFonts w:ascii="Times New Roman" w:eastAsia="Times New Roman" w:hAnsi="Times New Roman" w:cs="Times New Roman"/>
          <w:sz w:val="24"/>
          <w:szCs w:val="24"/>
        </w:rPr>
        <w:t>õupingutuse</w:t>
      </w:r>
      <w:r w:rsidR="4A34806F" w:rsidRPr="1C10D6C8">
        <w:rPr>
          <w:rFonts w:ascii="Times New Roman" w:eastAsia="Times New Roman" w:hAnsi="Times New Roman" w:cs="Times New Roman"/>
          <w:sz w:val="24"/>
          <w:szCs w:val="24"/>
        </w:rPr>
        <w:t xml:space="preserve"> jagamise määruse </w:t>
      </w:r>
      <w:proofErr w:type="spellStart"/>
      <w:r w:rsidR="4A34806F" w:rsidRPr="1C10D6C8">
        <w:rPr>
          <w:rFonts w:ascii="Times New Roman" w:eastAsia="Times New Roman" w:hAnsi="Times New Roman" w:cs="Times New Roman"/>
          <w:sz w:val="24"/>
          <w:szCs w:val="24"/>
        </w:rPr>
        <w:t>üldeesmärgi</w:t>
      </w:r>
      <w:proofErr w:type="spellEnd"/>
      <w:r w:rsidR="4A34806F" w:rsidRPr="1C10D6C8">
        <w:rPr>
          <w:rFonts w:ascii="Times New Roman" w:eastAsia="Times New Roman" w:hAnsi="Times New Roman" w:cs="Times New Roman"/>
          <w:sz w:val="24"/>
          <w:szCs w:val="24"/>
        </w:rPr>
        <w:t xml:space="preserve"> ehk 24% </w:t>
      </w:r>
      <w:r w:rsidR="4FF0E89E" w:rsidRPr="1C10D6C8">
        <w:rPr>
          <w:rFonts w:ascii="Times New Roman" w:eastAsia="Times New Roman" w:hAnsi="Times New Roman" w:cs="Times New Roman"/>
          <w:sz w:val="24"/>
          <w:szCs w:val="24"/>
        </w:rPr>
        <w:t>võrra</w:t>
      </w:r>
      <w:r w:rsidR="129D1DBB" w:rsidRPr="1C10D6C8">
        <w:rPr>
          <w:rFonts w:ascii="Times New Roman" w:eastAsia="Times New Roman" w:hAnsi="Times New Roman" w:cs="Times New Roman"/>
          <w:sz w:val="24"/>
          <w:szCs w:val="24"/>
        </w:rPr>
        <w:t xml:space="preserve"> </w:t>
      </w:r>
      <w:r w:rsidR="4A34806F" w:rsidRPr="1C10D6C8">
        <w:rPr>
          <w:rFonts w:ascii="Times New Roman" w:eastAsia="Times New Roman" w:hAnsi="Times New Roman" w:cs="Times New Roman"/>
          <w:sz w:val="24"/>
          <w:szCs w:val="24"/>
        </w:rPr>
        <w:t xml:space="preserve">heite vähendamise </w:t>
      </w:r>
      <w:r w:rsidR="0D6398A8" w:rsidRPr="1C10D6C8">
        <w:rPr>
          <w:rFonts w:ascii="Times New Roman" w:eastAsia="Times New Roman" w:hAnsi="Times New Roman" w:cs="Times New Roman"/>
          <w:sz w:val="24"/>
          <w:szCs w:val="24"/>
        </w:rPr>
        <w:t>ülekandmine põllumajandussektorile</w:t>
      </w:r>
      <w:r w:rsidR="4A34806F" w:rsidRPr="1C10D6C8">
        <w:rPr>
          <w:rFonts w:ascii="Times New Roman" w:eastAsia="Times New Roman" w:hAnsi="Times New Roman" w:cs="Times New Roman"/>
          <w:sz w:val="24"/>
          <w:szCs w:val="24"/>
        </w:rPr>
        <w:t xml:space="preserve"> pole realistlik loomade arvu ja kasutuses oleva põllumaa olulise vähendamiseta. Mõlemal juhul t</w:t>
      </w:r>
      <w:r w:rsidR="241A87CE" w:rsidRPr="1C10D6C8">
        <w:rPr>
          <w:rFonts w:ascii="Times New Roman" w:eastAsia="Times New Roman" w:hAnsi="Times New Roman" w:cs="Times New Roman"/>
          <w:sz w:val="24"/>
          <w:szCs w:val="24"/>
        </w:rPr>
        <w:t xml:space="preserve">ooks see kaasa </w:t>
      </w:r>
      <w:r w:rsidR="4A34806F" w:rsidRPr="1C10D6C8">
        <w:rPr>
          <w:rFonts w:ascii="Times New Roman" w:eastAsia="Times New Roman" w:hAnsi="Times New Roman" w:cs="Times New Roman"/>
          <w:sz w:val="24"/>
          <w:szCs w:val="24"/>
        </w:rPr>
        <w:t>negatiivseid sotsiaalseid ja majanduslikke mõjusid</w:t>
      </w:r>
      <w:r w:rsidR="00BB392C">
        <w:rPr>
          <w:rFonts w:ascii="Times New Roman" w:eastAsia="Times New Roman" w:hAnsi="Times New Roman" w:cs="Times New Roman"/>
          <w:sz w:val="24"/>
          <w:szCs w:val="24"/>
        </w:rPr>
        <w:t>,</w:t>
      </w:r>
      <w:r w:rsidR="13053E49" w:rsidRPr="1C10D6C8">
        <w:rPr>
          <w:rFonts w:ascii="Times New Roman" w:eastAsia="Times New Roman" w:hAnsi="Times New Roman" w:cs="Times New Roman"/>
          <w:sz w:val="24"/>
          <w:szCs w:val="24"/>
        </w:rPr>
        <w:t xml:space="preserve"> nagu</w:t>
      </w:r>
      <w:r w:rsidR="4A34806F" w:rsidRPr="1C10D6C8">
        <w:rPr>
          <w:rFonts w:ascii="Times New Roman" w:eastAsia="Times New Roman" w:hAnsi="Times New Roman" w:cs="Times New Roman"/>
          <w:sz w:val="24"/>
          <w:szCs w:val="24"/>
        </w:rPr>
        <w:t xml:space="preserve"> sektori koguväärtuse </w:t>
      </w:r>
      <w:r w:rsidR="5ECF04FB" w:rsidRPr="1C10D6C8">
        <w:rPr>
          <w:rFonts w:ascii="Times New Roman" w:eastAsia="Times New Roman" w:hAnsi="Times New Roman" w:cs="Times New Roman"/>
          <w:sz w:val="24"/>
          <w:szCs w:val="24"/>
        </w:rPr>
        <w:t>j</w:t>
      </w:r>
      <w:r w:rsidR="4A34806F" w:rsidRPr="1C10D6C8">
        <w:rPr>
          <w:rFonts w:ascii="Times New Roman" w:eastAsia="Times New Roman" w:hAnsi="Times New Roman" w:cs="Times New Roman"/>
          <w:sz w:val="24"/>
          <w:szCs w:val="24"/>
        </w:rPr>
        <w:t>a ekspordiväärtuse oluline vähenemine, sissetulekute langus, töökohtade kadu</w:t>
      </w:r>
      <w:r w:rsidR="7723FFC0" w:rsidRPr="1C10D6C8">
        <w:rPr>
          <w:rFonts w:ascii="Times New Roman" w:eastAsia="Times New Roman" w:hAnsi="Times New Roman" w:cs="Times New Roman"/>
          <w:sz w:val="24"/>
          <w:szCs w:val="24"/>
        </w:rPr>
        <w:t xml:space="preserve"> j</w:t>
      </w:r>
      <w:r w:rsidR="4A34806F" w:rsidRPr="1C10D6C8">
        <w:rPr>
          <w:rFonts w:ascii="Times New Roman" w:eastAsia="Times New Roman" w:hAnsi="Times New Roman" w:cs="Times New Roman"/>
          <w:sz w:val="24"/>
          <w:szCs w:val="24"/>
        </w:rPr>
        <w:t xml:space="preserve">a </w:t>
      </w:r>
      <w:r w:rsidR="7FF28783" w:rsidRPr="1C10D6C8">
        <w:rPr>
          <w:rFonts w:ascii="Times New Roman" w:eastAsia="Times New Roman" w:hAnsi="Times New Roman" w:cs="Times New Roman"/>
          <w:sz w:val="24"/>
          <w:szCs w:val="24"/>
        </w:rPr>
        <w:t xml:space="preserve">toiduga </w:t>
      </w:r>
      <w:r w:rsidR="4A34806F" w:rsidRPr="1C10D6C8">
        <w:rPr>
          <w:rFonts w:ascii="Times New Roman" w:eastAsia="Times New Roman" w:hAnsi="Times New Roman" w:cs="Times New Roman"/>
          <w:sz w:val="24"/>
          <w:szCs w:val="24"/>
        </w:rPr>
        <w:t xml:space="preserve">isevarustatuse </w:t>
      </w:r>
      <w:r w:rsidR="00BB392C">
        <w:rPr>
          <w:rFonts w:ascii="Times New Roman" w:eastAsia="Times New Roman" w:hAnsi="Times New Roman" w:cs="Times New Roman"/>
          <w:sz w:val="24"/>
          <w:szCs w:val="24"/>
        </w:rPr>
        <w:t>vähenemi</w:t>
      </w:r>
      <w:r w:rsidR="00805879">
        <w:rPr>
          <w:rFonts w:ascii="Times New Roman" w:eastAsia="Times New Roman" w:hAnsi="Times New Roman" w:cs="Times New Roman"/>
          <w:sz w:val="24"/>
          <w:szCs w:val="24"/>
        </w:rPr>
        <w:t>s</w:t>
      </w:r>
      <w:r w:rsidR="00BB392C">
        <w:rPr>
          <w:rFonts w:ascii="Times New Roman" w:eastAsia="Times New Roman" w:hAnsi="Times New Roman" w:cs="Times New Roman"/>
          <w:sz w:val="24"/>
          <w:szCs w:val="24"/>
        </w:rPr>
        <w:t>e</w:t>
      </w:r>
      <w:r w:rsidR="4A34806F" w:rsidRPr="1C10D6C8">
        <w:rPr>
          <w:rFonts w:ascii="Times New Roman" w:eastAsia="Times New Roman" w:hAnsi="Times New Roman" w:cs="Times New Roman"/>
          <w:sz w:val="24"/>
          <w:szCs w:val="24"/>
        </w:rPr>
        <w:t>.</w:t>
      </w:r>
    </w:p>
    <w:p w14:paraId="0AA9E4EE" w14:textId="77777777" w:rsidR="00193B72" w:rsidRPr="001852A0" w:rsidRDefault="00193B72" w:rsidP="00193B72">
      <w:pPr>
        <w:spacing w:after="0" w:line="240" w:lineRule="auto"/>
        <w:jc w:val="both"/>
        <w:rPr>
          <w:rFonts w:ascii="Times New Roman" w:eastAsia="Times New Roman" w:hAnsi="Times New Roman" w:cs="Times New Roman"/>
          <w:sz w:val="24"/>
          <w:szCs w:val="24"/>
        </w:rPr>
      </w:pPr>
    </w:p>
    <w:p w14:paraId="301C8B90" w14:textId="1D915464" w:rsidR="62BF6CFF" w:rsidRDefault="009B4EF4" w:rsidP="00B63A34">
      <w:pPr>
        <w:spacing w:after="0" w:line="240" w:lineRule="auto"/>
        <w:jc w:val="both"/>
        <w:rPr>
          <w:rFonts w:ascii="Times New Roman" w:eastAsia="Times New Roman" w:hAnsi="Times New Roman" w:cs="Times New Roman"/>
          <w:sz w:val="24"/>
          <w:szCs w:val="24"/>
        </w:rPr>
      </w:pPr>
      <w:r w:rsidRPr="6E08CC27">
        <w:rPr>
          <w:rFonts w:ascii="Times New Roman" w:eastAsia="Times New Roman" w:hAnsi="Times New Roman" w:cs="Times New Roman"/>
          <w:sz w:val="24"/>
          <w:szCs w:val="24"/>
        </w:rPr>
        <w:t>E</w:t>
      </w:r>
      <w:r w:rsidR="4A34806F" w:rsidRPr="6E08CC27">
        <w:rPr>
          <w:rFonts w:ascii="Times New Roman" w:eastAsia="Times New Roman" w:hAnsi="Times New Roman" w:cs="Times New Roman"/>
          <w:sz w:val="24"/>
          <w:szCs w:val="24"/>
        </w:rPr>
        <w:t>esmärkide</w:t>
      </w:r>
      <w:r w:rsidR="4A34806F" w:rsidRPr="2E58FE64">
        <w:rPr>
          <w:rFonts w:ascii="Times New Roman" w:eastAsia="Times New Roman" w:hAnsi="Times New Roman" w:cs="Times New Roman"/>
          <w:sz w:val="24"/>
          <w:szCs w:val="24"/>
        </w:rPr>
        <w:t xml:space="preserve"> seadmise</w:t>
      </w:r>
      <w:r w:rsidR="180B0038" w:rsidRPr="2E58FE64">
        <w:rPr>
          <w:rFonts w:ascii="Times New Roman" w:eastAsia="Times New Roman" w:hAnsi="Times New Roman" w:cs="Times New Roman"/>
          <w:sz w:val="24"/>
          <w:szCs w:val="24"/>
        </w:rPr>
        <w:t xml:space="preserve"> ja lisameetmete väljatöötamise juures</w:t>
      </w:r>
      <w:r w:rsidR="4A34806F" w:rsidRPr="2E58FE64">
        <w:rPr>
          <w:rFonts w:ascii="Times New Roman" w:eastAsia="Times New Roman" w:hAnsi="Times New Roman" w:cs="Times New Roman"/>
          <w:sz w:val="24"/>
          <w:szCs w:val="24"/>
        </w:rPr>
        <w:t xml:space="preserve"> tuleb hinnata meetmete koosmõju. </w:t>
      </w:r>
      <w:r w:rsidR="4E5ADA3E" w:rsidRPr="2E58FE64">
        <w:rPr>
          <w:rFonts w:ascii="Times New Roman" w:eastAsia="Times New Roman" w:hAnsi="Times New Roman" w:cs="Times New Roman"/>
          <w:sz w:val="24"/>
          <w:szCs w:val="24"/>
        </w:rPr>
        <w:t xml:space="preserve">Kuna </w:t>
      </w:r>
      <w:r w:rsidR="4A34806F" w:rsidRPr="2E58FE64">
        <w:rPr>
          <w:rFonts w:ascii="Times New Roman" w:eastAsia="Times New Roman" w:hAnsi="Times New Roman" w:cs="Times New Roman"/>
          <w:sz w:val="24"/>
          <w:szCs w:val="24"/>
        </w:rPr>
        <w:t>Eesti loomkoormus on üks ELi väiksemaid</w:t>
      </w:r>
      <w:r w:rsidR="302378E0" w:rsidRPr="2E58FE64">
        <w:rPr>
          <w:rFonts w:ascii="Times New Roman" w:eastAsia="Times New Roman" w:hAnsi="Times New Roman" w:cs="Times New Roman"/>
          <w:sz w:val="24"/>
          <w:szCs w:val="24"/>
        </w:rPr>
        <w:t>, siis</w:t>
      </w:r>
      <w:r w:rsidR="4A34806F" w:rsidRPr="2E58FE64">
        <w:rPr>
          <w:rFonts w:ascii="Times New Roman" w:eastAsia="Times New Roman" w:hAnsi="Times New Roman" w:cs="Times New Roman"/>
          <w:sz w:val="24"/>
          <w:szCs w:val="24"/>
        </w:rPr>
        <w:t xml:space="preserve"> n</w:t>
      </w:r>
      <w:r w:rsidR="00C35FDA">
        <w:rPr>
          <w:rFonts w:ascii="Times New Roman" w:eastAsia="Times New Roman" w:hAnsi="Times New Roman" w:cs="Times New Roman"/>
          <w:sz w:val="24"/>
          <w:szCs w:val="24"/>
        </w:rPr>
        <w:t>t</w:t>
      </w:r>
      <w:r w:rsidR="4A34806F" w:rsidRPr="2E58FE64">
        <w:rPr>
          <w:rFonts w:ascii="Times New Roman" w:eastAsia="Times New Roman" w:hAnsi="Times New Roman" w:cs="Times New Roman"/>
          <w:sz w:val="24"/>
          <w:szCs w:val="24"/>
        </w:rPr>
        <w:t xml:space="preserve"> loomade arvu vähen</w:t>
      </w:r>
      <w:r w:rsidR="4129FC9C" w:rsidRPr="2E58FE64">
        <w:rPr>
          <w:rFonts w:ascii="Times New Roman" w:eastAsia="Times New Roman" w:hAnsi="Times New Roman" w:cs="Times New Roman"/>
          <w:sz w:val="24"/>
          <w:szCs w:val="24"/>
        </w:rPr>
        <w:t>da</w:t>
      </w:r>
      <w:r w:rsidR="4A34806F" w:rsidRPr="2E58FE64">
        <w:rPr>
          <w:rFonts w:ascii="Times New Roman" w:eastAsia="Times New Roman" w:hAnsi="Times New Roman" w:cs="Times New Roman"/>
          <w:sz w:val="24"/>
          <w:szCs w:val="24"/>
        </w:rPr>
        <w:t xml:space="preserve">mine võib piirata ühtlasi mineraalväetiste kasutamise </w:t>
      </w:r>
      <w:r w:rsidR="2937F87D" w:rsidRPr="717D84A2">
        <w:rPr>
          <w:rFonts w:ascii="Times New Roman" w:eastAsia="Times New Roman" w:hAnsi="Times New Roman" w:cs="Times New Roman"/>
          <w:sz w:val="24"/>
          <w:szCs w:val="24"/>
        </w:rPr>
        <w:t>vähendamist</w:t>
      </w:r>
      <w:r w:rsidR="4A34806F" w:rsidRPr="2E58FE64">
        <w:rPr>
          <w:rFonts w:ascii="Times New Roman" w:eastAsia="Times New Roman" w:hAnsi="Times New Roman" w:cs="Times New Roman"/>
          <w:sz w:val="24"/>
          <w:szCs w:val="24"/>
        </w:rPr>
        <w:t xml:space="preserve">, kuna </w:t>
      </w:r>
      <w:r w:rsidR="3CF49C10" w:rsidRPr="717D84A2">
        <w:rPr>
          <w:rFonts w:ascii="Times New Roman" w:eastAsia="Times New Roman" w:hAnsi="Times New Roman" w:cs="Times New Roman"/>
          <w:sz w:val="24"/>
          <w:szCs w:val="24"/>
        </w:rPr>
        <w:t>selleks</w:t>
      </w:r>
      <w:r w:rsidR="4A34806F" w:rsidRPr="2E58FE64">
        <w:rPr>
          <w:rFonts w:ascii="Times New Roman" w:eastAsia="Times New Roman" w:hAnsi="Times New Roman" w:cs="Times New Roman"/>
          <w:sz w:val="24"/>
          <w:szCs w:val="24"/>
        </w:rPr>
        <w:t xml:space="preserve"> on vaja muu hulgas suurendada</w:t>
      </w:r>
      <w:r w:rsidR="59A2A0FE" w:rsidRPr="2E58FE64">
        <w:rPr>
          <w:rFonts w:ascii="Times New Roman" w:eastAsia="Times New Roman" w:hAnsi="Times New Roman" w:cs="Times New Roman"/>
          <w:sz w:val="24"/>
          <w:szCs w:val="24"/>
        </w:rPr>
        <w:t xml:space="preserve"> </w:t>
      </w:r>
      <w:r w:rsidR="4A34806F" w:rsidRPr="2E58FE64">
        <w:rPr>
          <w:rFonts w:ascii="Times New Roman" w:eastAsia="Times New Roman" w:hAnsi="Times New Roman" w:cs="Times New Roman"/>
          <w:sz w:val="24"/>
          <w:szCs w:val="24"/>
        </w:rPr>
        <w:t>orgaaniliste väetiste</w:t>
      </w:r>
      <w:r w:rsidR="38F51397" w:rsidRPr="2E58FE64">
        <w:rPr>
          <w:rFonts w:ascii="Times New Roman" w:eastAsia="Times New Roman" w:hAnsi="Times New Roman" w:cs="Times New Roman"/>
          <w:sz w:val="24"/>
          <w:szCs w:val="24"/>
        </w:rPr>
        <w:t>, sh loomasõnniku</w:t>
      </w:r>
      <w:r w:rsidR="4A34806F" w:rsidRPr="2E58FE64">
        <w:rPr>
          <w:rFonts w:ascii="Times New Roman" w:eastAsia="Times New Roman" w:hAnsi="Times New Roman" w:cs="Times New Roman"/>
          <w:sz w:val="24"/>
          <w:szCs w:val="24"/>
        </w:rPr>
        <w:t xml:space="preserve"> kasutamist. Orgaaniliste väetiste kasutamine on oluline </w:t>
      </w:r>
      <w:r w:rsidR="771AA713" w:rsidRPr="2E58FE64">
        <w:rPr>
          <w:rFonts w:ascii="Times New Roman" w:eastAsia="Times New Roman" w:hAnsi="Times New Roman" w:cs="Times New Roman"/>
          <w:sz w:val="24"/>
          <w:szCs w:val="24"/>
        </w:rPr>
        <w:t xml:space="preserve">ka </w:t>
      </w:r>
      <w:r w:rsidR="4A34806F" w:rsidRPr="2E58FE64">
        <w:rPr>
          <w:rFonts w:ascii="Times New Roman" w:eastAsia="Times New Roman" w:hAnsi="Times New Roman" w:cs="Times New Roman"/>
          <w:sz w:val="24"/>
          <w:szCs w:val="24"/>
        </w:rPr>
        <w:t>muldade süsiniku sidumise võime suurendamiseks.</w:t>
      </w:r>
    </w:p>
    <w:p w14:paraId="6788691A" w14:textId="77777777" w:rsidR="00B63A34" w:rsidRPr="001852A0" w:rsidRDefault="00B63A34" w:rsidP="00B63A34">
      <w:pPr>
        <w:spacing w:after="0" w:line="240" w:lineRule="auto"/>
        <w:jc w:val="both"/>
        <w:rPr>
          <w:rFonts w:ascii="Times New Roman" w:eastAsia="Times New Roman" w:hAnsi="Times New Roman" w:cs="Times New Roman"/>
          <w:sz w:val="24"/>
          <w:szCs w:val="24"/>
        </w:rPr>
      </w:pPr>
    </w:p>
    <w:p w14:paraId="1B1725C7" w14:textId="6E540EF3" w:rsidR="149E2752" w:rsidRPr="001852A0" w:rsidRDefault="149E2752" w:rsidP="00191349">
      <w:pPr>
        <w:spacing w:after="0" w:line="240" w:lineRule="auto"/>
        <w:jc w:val="both"/>
      </w:pPr>
      <w:r w:rsidRPr="1C10D6C8">
        <w:rPr>
          <w:rFonts w:ascii="Times New Roman" w:eastAsia="Times New Roman" w:hAnsi="Times New Roman" w:cs="Times New Roman"/>
          <w:sz w:val="24"/>
          <w:szCs w:val="24"/>
        </w:rPr>
        <w:t xml:space="preserve">Kõigi </w:t>
      </w:r>
      <w:r w:rsidR="009B4EF4">
        <w:rPr>
          <w:rFonts w:ascii="Times New Roman" w:eastAsia="Times New Roman" w:hAnsi="Times New Roman" w:cs="Times New Roman"/>
          <w:sz w:val="24"/>
          <w:szCs w:val="24"/>
        </w:rPr>
        <w:t xml:space="preserve">potentsiaalsete </w:t>
      </w:r>
      <w:r w:rsidRPr="1C10D6C8">
        <w:rPr>
          <w:rFonts w:ascii="Times New Roman" w:eastAsia="Times New Roman" w:hAnsi="Times New Roman" w:cs="Times New Roman"/>
          <w:sz w:val="24"/>
          <w:szCs w:val="24"/>
        </w:rPr>
        <w:t xml:space="preserve">lisameetmete mõju ei ole alusandmete või metoodika puudumise tõttu võimalik </w:t>
      </w:r>
      <w:r w:rsidR="00812E44">
        <w:rPr>
          <w:rFonts w:ascii="Times New Roman" w:eastAsia="Times New Roman" w:hAnsi="Times New Roman" w:cs="Times New Roman"/>
          <w:sz w:val="24"/>
          <w:szCs w:val="24"/>
        </w:rPr>
        <w:t xml:space="preserve">veel </w:t>
      </w:r>
      <w:r w:rsidRPr="1C10D6C8">
        <w:rPr>
          <w:rFonts w:ascii="Times New Roman" w:eastAsia="Times New Roman" w:hAnsi="Times New Roman" w:cs="Times New Roman"/>
          <w:sz w:val="24"/>
          <w:szCs w:val="24"/>
        </w:rPr>
        <w:t xml:space="preserve">kvantifitseerida ja kasvuhoonegaaside inventuuris arvestada. </w:t>
      </w:r>
      <w:r w:rsidR="73F099EA" w:rsidRPr="1C10D6C8">
        <w:rPr>
          <w:rFonts w:ascii="Times New Roman" w:eastAsia="Times New Roman" w:hAnsi="Times New Roman" w:cs="Times New Roman"/>
          <w:sz w:val="24"/>
          <w:szCs w:val="24"/>
        </w:rPr>
        <w:t>Need meetmed on n</w:t>
      </w:r>
      <w:r w:rsidR="00805879">
        <w:rPr>
          <w:rFonts w:ascii="Times New Roman" w:eastAsia="Times New Roman" w:hAnsi="Times New Roman" w:cs="Times New Roman"/>
          <w:sz w:val="24"/>
          <w:szCs w:val="24"/>
        </w:rPr>
        <w:t>t</w:t>
      </w:r>
      <w:r w:rsidRPr="1C10D6C8">
        <w:rPr>
          <w:rFonts w:ascii="Times New Roman" w:eastAsia="Times New Roman" w:hAnsi="Times New Roman" w:cs="Times New Roman"/>
          <w:sz w:val="24"/>
          <w:szCs w:val="24"/>
        </w:rPr>
        <w:t xml:space="preserve"> taastava põllumajanduse kontseptsiooni rakendamine, täppistaimekaitseseadmete</w:t>
      </w:r>
      <w:r w:rsidR="001462A8">
        <w:rPr>
          <w:rFonts w:ascii="Times New Roman" w:eastAsia="Times New Roman" w:hAnsi="Times New Roman" w:cs="Times New Roman"/>
          <w:sz w:val="24"/>
          <w:szCs w:val="24"/>
        </w:rPr>
        <w:t xml:space="preserve"> kasutamine,</w:t>
      </w:r>
      <w:r w:rsidRPr="1C10D6C8">
        <w:rPr>
          <w:rFonts w:ascii="Times New Roman" w:eastAsia="Times New Roman" w:hAnsi="Times New Roman" w:cs="Times New Roman"/>
          <w:sz w:val="24"/>
          <w:szCs w:val="24"/>
        </w:rPr>
        <w:t xml:space="preserve"> toiduraiskamise vähendamine,</w:t>
      </w:r>
      <w:r w:rsidR="216B541A" w:rsidRPr="1C10D6C8">
        <w:rPr>
          <w:rFonts w:ascii="Times New Roman" w:eastAsia="Times New Roman" w:hAnsi="Times New Roman" w:cs="Times New Roman"/>
          <w:sz w:val="24"/>
          <w:szCs w:val="24"/>
        </w:rPr>
        <w:t xml:space="preserve"> </w:t>
      </w:r>
      <w:r w:rsidRPr="1C10D6C8">
        <w:rPr>
          <w:rFonts w:ascii="Times New Roman" w:eastAsia="Times New Roman" w:hAnsi="Times New Roman" w:cs="Times New Roman"/>
          <w:sz w:val="24"/>
          <w:szCs w:val="24"/>
        </w:rPr>
        <w:t xml:space="preserve">taimse toidu tootmise </w:t>
      </w:r>
      <w:r w:rsidR="7FFC204E" w:rsidRPr="1C10D6C8">
        <w:rPr>
          <w:rFonts w:ascii="Times New Roman" w:eastAsia="Times New Roman" w:hAnsi="Times New Roman" w:cs="Times New Roman"/>
          <w:sz w:val="24"/>
          <w:szCs w:val="24"/>
        </w:rPr>
        <w:t xml:space="preserve">ja tarbimise </w:t>
      </w:r>
      <w:r w:rsidRPr="1C10D6C8">
        <w:rPr>
          <w:rFonts w:ascii="Times New Roman" w:eastAsia="Times New Roman" w:hAnsi="Times New Roman" w:cs="Times New Roman"/>
          <w:sz w:val="24"/>
          <w:szCs w:val="24"/>
        </w:rPr>
        <w:t xml:space="preserve">soodustamine, tarbija teadlikkuse </w:t>
      </w:r>
      <w:r w:rsidR="00BB392C">
        <w:rPr>
          <w:rFonts w:ascii="Times New Roman" w:eastAsia="Times New Roman" w:hAnsi="Times New Roman" w:cs="Times New Roman"/>
          <w:sz w:val="24"/>
          <w:szCs w:val="24"/>
        </w:rPr>
        <w:t>suurendamine</w:t>
      </w:r>
      <w:r w:rsidRPr="1C10D6C8">
        <w:rPr>
          <w:rFonts w:ascii="Times New Roman" w:eastAsia="Times New Roman" w:hAnsi="Times New Roman" w:cs="Times New Roman"/>
          <w:sz w:val="24"/>
          <w:szCs w:val="24"/>
        </w:rPr>
        <w:t xml:space="preserve"> ja valikute suunamine, söödalisandi</w:t>
      </w:r>
      <w:r w:rsidR="60CAFF20" w:rsidRPr="1C10D6C8">
        <w:rPr>
          <w:rFonts w:ascii="Times New Roman" w:eastAsia="Times New Roman" w:hAnsi="Times New Roman" w:cs="Times New Roman"/>
          <w:sz w:val="24"/>
          <w:szCs w:val="24"/>
        </w:rPr>
        <w:t>te kasutamine</w:t>
      </w:r>
      <w:r w:rsidRPr="1C10D6C8">
        <w:rPr>
          <w:rFonts w:ascii="Times New Roman" w:eastAsia="Times New Roman" w:hAnsi="Times New Roman" w:cs="Times New Roman"/>
          <w:sz w:val="24"/>
          <w:szCs w:val="24"/>
        </w:rPr>
        <w:t>, sordiaretus,</w:t>
      </w:r>
      <w:r w:rsidR="6298889E" w:rsidRPr="1C10D6C8">
        <w:rPr>
          <w:rFonts w:ascii="Times New Roman" w:eastAsia="Times New Roman" w:hAnsi="Times New Roman" w:cs="Times New Roman"/>
          <w:sz w:val="24"/>
          <w:szCs w:val="24"/>
        </w:rPr>
        <w:t xml:space="preserve"> </w:t>
      </w:r>
      <w:r w:rsidRPr="1C10D6C8">
        <w:rPr>
          <w:rFonts w:ascii="Times New Roman" w:eastAsia="Times New Roman" w:hAnsi="Times New Roman" w:cs="Times New Roman"/>
          <w:sz w:val="24"/>
          <w:szCs w:val="24"/>
        </w:rPr>
        <w:t>talvine taimkate, viljavaheldus, maaparandussüsteemide korrashoid, veerežiimi kahepoolne reguleerimine.</w:t>
      </w:r>
      <w:r w:rsidR="4B277468" w:rsidRPr="1C10D6C8">
        <w:rPr>
          <w:rFonts w:ascii="Times New Roman" w:eastAsia="Times New Roman" w:hAnsi="Times New Roman" w:cs="Times New Roman"/>
          <w:sz w:val="24"/>
          <w:szCs w:val="24"/>
        </w:rPr>
        <w:t xml:space="preserve"> </w:t>
      </w:r>
      <w:r w:rsidRPr="1C10D6C8">
        <w:rPr>
          <w:rFonts w:ascii="Times New Roman" w:eastAsia="Times New Roman" w:hAnsi="Times New Roman" w:cs="Times New Roman"/>
          <w:sz w:val="24"/>
          <w:szCs w:val="24"/>
        </w:rPr>
        <w:t>On ka tegevusi, mi</w:t>
      </w:r>
      <w:r w:rsidR="1CB838AA" w:rsidRPr="1C10D6C8">
        <w:rPr>
          <w:rFonts w:ascii="Times New Roman" w:eastAsia="Times New Roman" w:hAnsi="Times New Roman" w:cs="Times New Roman"/>
          <w:sz w:val="24"/>
          <w:szCs w:val="24"/>
        </w:rPr>
        <w:t xml:space="preserve">s </w:t>
      </w:r>
      <w:r w:rsidRPr="1C10D6C8">
        <w:rPr>
          <w:rFonts w:ascii="Times New Roman" w:eastAsia="Times New Roman" w:hAnsi="Times New Roman" w:cs="Times New Roman"/>
          <w:sz w:val="24"/>
          <w:szCs w:val="24"/>
        </w:rPr>
        <w:t>alles ootavad tööstusskaalal kättesaadavaks muutumist, n</w:t>
      </w:r>
      <w:r w:rsidR="00C35FDA">
        <w:rPr>
          <w:rFonts w:ascii="Times New Roman" w:eastAsia="Times New Roman" w:hAnsi="Times New Roman" w:cs="Times New Roman"/>
          <w:sz w:val="24"/>
          <w:szCs w:val="24"/>
        </w:rPr>
        <w:t>t</w:t>
      </w:r>
      <w:r w:rsidRPr="1C10D6C8">
        <w:rPr>
          <w:rFonts w:ascii="Times New Roman" w:eastAsia="Times New Roman" w:hAnsi="Times New Roman" w:cs="Times New Roman"/>
          <w:sz w:val="24"/>
          <w:szCs w:val="24"/>
        </w:rPr>
        <w:t xml:space="preserve"> </w:t>
      </w:r>
      <w:proofErr w:type="spellStart"/>
      <w:r w:rsidRPr="1C10D6C8">
        <w:rPr>
          <w:rFonts w:ascii="Times New Roman" w:eastAsia="Times New Roman" w:hAnsi="Times New Roman" w:cs="Times New Roman"/>
          <w:sz w:val="24"/>
          <w:szCs w:val="24"/>
        </w:rPr>
        <w:t>biosöe</w:t>
      </w:r>
      <w:proofErr w:type="spellEnd"/>
      <w:r w:rsidRPr="1C10D6C8">
        <w:rPr>
          <w:rFonts w:ascii="Times New Roman" w:eastAsia="Times New Roman" w:hAnsi="Times New Roman" w:cs="Times New Roman"/>
          <w:sz w:val="24"/>
          <w:szCs w:val="24"/>
        </w:rPr>
        <w:t xml:space="preserve"> tootmine ja kasutamine süsiniku sidumise ja mullaviljakuse suurendamiseks, hajusmetaani heite püüdmine loomakasvatushoonetes, väiksema heitega (taastuvenergia</w:t>
      </w:r>
      <w:r w:rsidR="2CB31ADA" w:rsidRPr="1C10D6C8">
        <w:rPr>
          <w:rFonts w:ascii="Times New Roman" w:eastAsia="Times New Roman" w:hAnsi="Times New Roman" w:cs="Times New Roman"/>
          <w:sz w:val="24"/>
          <w:szCs w:val="24"/>
        </w:rPr>
        <w:t>st</w:t>
      </w:r>
      <w:r w:rsidRPr="1C10D6C8">
        <w:rPr>
          <w:rFonts w:ascii="Times New Roman" w:eastAsia="Times New Roman" w:hAnsi="Times New Roman" w:cs="Times New Roman"/>
          <w:sz w:val="24"/>
          <w:szCs w:val="24"/>
        </w:rPr>
        <w:t>) toodetud väetised, loomapidamishoonetes jääktoitainete püüdmine ja väetisainetena taaskasutamine.</w:t>
      </w:r>
      <w:r w:rsidR="00812E44">
        <w:rPr>
          <w:rFonts w:ascii="Times New Roman" w:eastAsia="Times New Roman" w:hAnsi="Times New Roman" w:cs="Times New Roman"/>
          <w:sz w:val="24"/>
          <w:szCs w:val="24"/>
        </w:rPr>
        <w:t xml:space="preserve"> </w:t>
      </w:r>
      <w:r w:rsidR="00812E44" w:rsidRPr="00812E44">
        <w:rPr>
          <w:rFonts w:ascii="Times New Roman" w:eastAsia="Times New Roman" w:hAnsi="Times New Roman" w:cs="Times New Roman"/>
          <w:sz w:val="24"/>
          <w:szCs w:val="24"/>
        </w:rPr>
        <w:t>Paljud neist meetmetest kas juba annavad või annavad tulevikus lisanduva panuse sektori kasvuhoonegaaside heite vähenemisse ja teiste põllumajandussektorist lähtuvate heidete tasakaalustamisse, mis metoodikate arenemisel hakkavad kajastuma ka kasvuhoonegaaside arvestuses.</w:t>
      </w:r>
    </w:p>
    <w:p w14:paraId="02B50F2F" w14:textId="2EBE1A14" w:rsidR="007F1C32" w:rsidRPr="00191349" w:rsidRDefault="007F1C32" w:rsidP="00191349">
      <w:pPr>
        <w:spacing w:after="0" w:line="240" w:lineRule="auto"/>
        <w:rPr>
          <w:rFonts w:ascii="Times New Roman" w:eastAsia="Times New Roman" w:hAnsi="Times New Roman" w:cs="Times New Roman"/>
          <w:sz w:val="24"/>
          <w:szCs w:val="24"/>
          <w:highlight w:val="yellow"/>
        </w:rPr>
      </w:pPr>
    </w:p>
    <w:p w14:paraId="12E45A1F" w14:textId="6ACE3696" w:rsidR="437433DF" w:rsidRDefault="4927B749" w:rsidP="00191349">
      <w:pPr>
        <w:spacing w:after="0" w:line="240" w:lineRule="auto"/>
        <w:rPr>
          <w:rFonts w:ascii="Times New Roman" w:eastAsia="Times New Roman" w:hAnsi="Times New Roman" w:cs="Times New Roman"/>
          <w:sz w:val="24"/>
          <w:szCs w:val="24"/>
        </w:rPr>
      </w:pPr>
      <w:r w:rsidRPr="1C10D6C8">
        <w:rPr>
          <w:rFonts w:ascii="Times New Roman" w:eastAsia="Times New Roman" w:hAnsi="Times New Roman" w:cs="Times New Roman"/>
          <w:sz w:val="24"/>
          <w:szCs w:val="24"/>
        </w:rPr>
        <w:t>Võttes arvesse töörühmas ja mujal esitatud ettepanekuid, sätestatakse</w:t>
      </w:r>
      <w:r w:rsidR="06E564DF" w:rsidRPr="1C10D6C8">
        <w:rPr>
          <w:rFonts w:ascii="Times New Roman" w:eastAsia="Times New Roman" w:hAnsi="Times New Roman" w:cs="Times New Roman"/>
          <w:sz w:val="24"/>
          <w:szCs w:val="24"/>
        </w:rPr>
        <w:t xml:space="preserve"> lõikes 2</w:t>
      </w:r>
      <w:r w:rsidRPr="1C10D6C8">
        <w:rPr>
          <w:rFonts w:ascii="Times New Roman" w:eastAsia="Times New Roman" w:hAnsi="Times New Roman" w:cs="Times New Roman"/>
          <w:sz w:val="24"/>
          <w:szCs w:val="24"/>
        </w:rPr>
        <w:t xml:space="preserve"> põllumajandussektori eesmärgid </w:t>
      </w:r>
      <w:r w:rsidR="502CDB33" w:rsidRPr="1C10D6C8">
        <w:rPr>
          <w:rFonts w:ascii="Times New Roman" w:eastAsia="Times New Roman" w:hAnsi="Times New Roman" w:cs="Times New Roman"/>
          <w:sz w:val="24"/>
          <w:szCs w:val="24"/>
        </w:rPr>
        <w:t xml:space="preserve">(koos põllumajanduse </w:t>
      </w:r>
      <w:proofErr w:type="spellStart"/>
      <w:r w:rsidR="502CDB33" w:rsidRPr="1C10D6C8">
        <w:rPr>
          <w:rFonts w:ascii="Times New Roman" w:eastAsia="Times New Roman" w:hAnsi="Times New Roman" w:cs="Times New Roman"/>
          <w:sz w:val="24"/>
          <w:szCs w:val="24"/>
        </w:rPr>
        <w:t>LULUCF</w:t>
      </w:r>
      <w:r w:rsidR="000258EE">
        <w:rPr>
          <w:rFonts w:ascii="Times New Roman" w:eastAsia="Times New Roman" w:hAnsi="Times New Roman" w:cs="Times New Roman"/>
          <w:sz w:val="24"/>
          <w:szCs w:val="24"/>
        </w:rPr>
        <w:t>i</w:t>
      </w:r>
      <w:proofErr w:type="spellEnd"/>
      <w:r w:rsidR="502CDB33" w:rsidRPr="1C10D6C8">
        <w:rPr>
          <w:rFonts w:ascii="Times New Roman" w:eastAsia="Times New Roman" w:hAnsi="Times New Roman" w:cs="Times New Roman"/>
          <w:sz w:val="24"/>
          <w:szCs w:val="24"/>
        </w:rPr>
        <w:t xml:space="preserve"> osaga) </w:t>
      </w:r>
      <w:r w:rsidRPr="1C10D6C8">
        <w:rPr>
          <w:rFonts w:ascii="Times New Roman" w:eastAsia="Times New Roman" w:hAnsi="Times New Roman" w:cs="Times New Roman"/>
          <w:sz w:val="24"/>
          <w:szCs w:val="24"/>
        </w:rPr>
        <w:t>aastateks 2030, 2035 ja 2040 järgmiselt:</w:t>
      </w:r>
    </w:p>
    <w:p w14:paraId="4687010F" w14:textId="4D8A552D" w:rsidR="0A34B12C" w:rsidRDefault="55039E57" w:rsidP="00191349">
      <w:pPr>
        <w:pStyle w:val="Loendilik"/>
        <w:numPr>
          <w:ilvl w:val="0"/>
          <w:numId w:val="10"/>
        </w:numPr>
        <w:spacing w:after="0" w:line="240" w:lineRule="auto"/>
        <w:jc w:val="both"/>
        <w:rPr>
          <w:rFonts w:ascii="Times New Roman" w:eastAsia="Times New Roman" w:hAnsi="Times New Roman" w:cs="Times New Roman"/>
          <w:color w:val="000000" w:themeColor="text1"/>
          <w:sz w:val="24"/>
          <w:szCs w:val="24"/>
        </w:rPr>
      </w:pPr>
      <w:r w:rsidRPr="656C2244">
        <w:rPr>
          <w:rFonts w:ascii="Times New Roman" w:eastAsia="Times New Roman" w:hAnsi="Times New Roman" w:cs="Times New Roman"/>
          <w:color w:val="000000" w:themeColor="text1"/>
          <w:sz w:val="24"/>
          <w:szCs w:val="24"/>
        </w:rPr>
        <w:t xml:space="preserve">2030. aastaks </w:t>
      </w:r>
      <w:r w:rsidR="00CC0D83">
        <w:rPr>
          <w:rFonts w:ascii="Times New Roman" w:eastAsia="Times New Roman" w:hAnsi="Times New Roman" w:cs="Times New Roman"/>
          <w:color w:val="000000" w:themeColor="text1"/>
          <w:sz w:val="24"/>
          <w:szCs w:val="24"/>
        </w:rPr>
        <w:t>–</w:t>
      </w:r>
      <w:r w:rsidRPr="656C2244">
        <w:rPr>
          <w:rFonts w:ascii="Times New Roman" w:eastAsia="Times New Roman" w:hAnsi="Times New Roman" w:cs="Times New Roman"/>
          <w:color w:val="000000" w:themeColor="text1"/>
          <w:sz w:val="24"/>
          <w:szCs w:val="24"/>
        </w:rPr>
        <w:t xml:space="preserve">14% võrreldes 2022. aastaga ehk </w:t>
      </w:r>
      <w:r w:rsidR="00CC0D83">
        <w:rPr>
          <w:rFonts w:ascii="Times New Roman" w:eastAsia="Times New Roman" w:hAnsi="Times New Roman" w:cs="Times New Roman"/>
          <w:color w:val="000000" w:themeColor="text1"/>
          <w:sz w:val="24"/>
          <w:szCs w:val="24"/>
        </w:rPr>
        <w:t>–</w:t>
      </w:r>
      <w:r w:rsidRPr="656C2244">
        <w:rPr>
          <w:rFonts w:ascii="Times New Roman" w:eastAsia="Times New Roman" w:hAnsi="Times New Roman" w:cs="Times New Roman"/>
          <w:color w:val="000000" w:themeColor="text1"/>
          <w:sz w:val="24"/>
          <w:szCs w:val="24"/>
        </w:rPr>
        <w:t>45% võrreldes 1990. aastaga;</w:t>
      </w:r>
    </w:p>
    <w:p w14:paraId="33482746" w14:textId="20E24D64" w:rsidR="0A34B12C" w:rsidRDefault="55039E57" w:rsidP="00191349">
      <w:pPr>
        <w:pStyle w:val="Loendilik"/>
        <w:numPr>
          <w:ilvl w:val="0"/>
          <w:numId w:val="10"/>
        </w:numPr>
        <w:spacing w:afterAutospacing="1" w:line="240" w:lineRule="auto"/>
        <w:rPr>
          <w:rFonts w:ascii="Times New Roman" w:eastAsia="Times New Roman" w:hAnsi="Times New Roman" w:cs="Times New Roman"/>
          <w:color w:val="000000" w:themeColor="text1"/>
          <w:sz w:val="24"/>
          <w:szCs w:val="24"/>
        </w:rPr>
      </w:pPr>
      <w:r w:rsidRPr="656C2244">
        <w:rPr>
          <w:rFonts w:ascii="Times New Roman" w:eastAsia="Times New Roman" w:hAnsi="Times New Roman" w:cs="Times New Roman"/>
          <w:color w:val="000000" w:themeColor="text1"/>
          <w:sz w:val="24"/>
          <w:szCs w:val="24"/>
        </w:rPr>
        <w:t xml:space="preserve">2035. aastaks </w:t>
      </w:r>
      <w:r w:rsidR="00CC0D83">
        <w:rPr>
          <w:rFonts w:ascii="Times New Roman" w:eastAsia="Times New Roman" w:hAnsi="Times New Roman" w:cs="Times New Roman"/>
          <w:color w:val="000000" w:themeColor="text1"/>
          <w:sz w:val="24"/>
          <w:szCs w:val="24"/>
        </w:rPr>
        <w:t>–</w:t>
      </w:r>
      <w:r w:rsidRPr="656C2244">
        <w:rPr>
          <w:rFonts w:ascii="Times New Roman" w:eastAsia="Times New Roman" w:hAnsi="Times New Roman" w:cs="Times New Roman"/>
          <w:color w:val="000000" w:themeColor="text1"/>
          <w:sz w:val="24"/>
          <w:szCs w:val="24"/>
        </w:rPr>
        <w:t xml:space="preserve">17% võrreldes 2022. aastaga ehk </w:t>
      </w:r>
      <w:r w:rsidR="00CC0D83">
        <w:rPr>
          <w:rFonts w:ascii="Times New Roman" w:eastAsia="Times New Roman" w:hAnsi="Times New Roman" w:cs="Times New Roman"/>
          <w:color w:val="000000" w:themeColor="text1"/>
          <w:sz w:val="24"/>
          <w:szCs w:val="24"/>
        </w:rPr>
        <w:t>–</w:t>
      </w:r>
      <w:r w:rsidRPr="656C2244">
        <w:rPr>
          <w:rFonts w:ascii="Times New Roman" w:eastAsia="Times New Roman" w:hAnsi="Times New Roman" w:cs="Times New Roman"/>
          <w:color w:val="000000" w:themeColor="text1"/>
          <w:sz w:val="24"/>
          <w:szCs w:val="24"/>
        </w:rPr>
        <w:t>46% võrreldes 1990. aastaga;</w:t>
      </w:r>
    </w:p>
    <w:p w14:paraId="0AE98479" w14:textId="2D86C0AC" w:rsidR="0A34B12C" w:rsidRDefault="55039E57" w:rsidP="00191349">
      <w:pPr>
        <w:pStyle w:val="Loendilik"/>
        <w:numPr>
          <w:ilvl w:val="0"/>
          <w:numId w:val="10"/>
        </w:numPr>
        <w:spacing w:after="0" w:line="240" w:lineRule="auto"/>
        <w:rPr>
          <w:rFonts w:ascii="Times New Roman" w:eastAsia="Times New Roman" w:hAnsi="Times New Roman" w:cs="Times New Roman"/>
          <w:color w:val="000000" w:themeColor="text1"/>
          <w:sz w:val="24"/>
          <w:szCs w:val="24"/>
        </w:rPr>
      </w:pPr>
      <w:r w:rsidRPr="656C2244">
        <w:rPr>
          <w:rFonts w:ascii="Times New Roman" w:eastAsia="Times New Roman" w:hAnsi="Times New Roman" w:cs="Times New Roman"/>
          <w:color w:val="000000" w:themeColor="text1"/>
          <w:sz w:val="24"/>
          <w:szCs w:val="24"/>
        </w:rPr>
        <w:t xml:space="preserve">2040. aastaks </w:t>
      </w:r>
      <w:r w:rsidR="00CC0D83">
        <w:rPr>
          <w:rFonts w:ascii="Times New Roman" w:eastAsia="Times New Roman" w:hAnsi="Times New Roman" w:cs="Times New Roman"/>
          <w:color w:val="000000" w:themeColor="text1"/>
          <w:sz w:val="24"/>
          <w:szCs w:val="24"/>
        </w:rPr>
        <w:t>–</w:t>
      </w:r>
      <w:r w:rsidRPr="656C2244">
        <w:rPr>
          <w:rFonts w:ascii="Times New Roman" w:eastAsia="Times New Roman" w:hAnsi="Times New Roman" w:cs="Times New Roman"/>
          <w:color w:val="000000" w:themeColor="text1"/>
          <w:sz w:val="24"/>
          <w:szCs w:val="24"/>
        </w:rPr>
        <w:t xml:space="preserve">18% võrreldes 2022. aastaga ehk </w:t>
      </w:r>
      <w:r w:rsidR="00CC0D83">
        <w:rPr>
          <w:rFonts w:ascii="Times New Roman" w:eastAsia="Times New Roman" w:hAnsi="Times New Roman" w:cs="Times New Roman"/>
          <w:color w:val="000000" w:themeColor="text1"/>
          <w:sz w:val="24"/>
          <w:szCs w:val="24"/>
        </w:rPr>
        <w:t>–</w:t>
      </w:r>
      <w:r w:rsidRPr="656C2244">
        <w:rPr>
          <w:rFonts w:ascii="Times New Roman" w:eastAsia="Times New Roman" w:hAnsi="Times New Roman" w:cs="Times New Roman"/>
          <w:color w:val="000000" w:themeColor="text1"/>
          <w:sz w:val="24"/>
          <w:szCs w:val="24"/>
        </w:rPr>
        <w:t>48% võrreldes 1990. aastaga.</w:t>
      </w:r>
    </w:p>
    <w:p w14:paraId="45DD45B8" w14:textId="77777777" w:rsidR="005521D7" w:rsidRDefault="005521D7" w:rsidP="00191349">
      <w:pPr>
        <w:spacing w:after="0" w:line="240" w:lineRule="auto"/>
        <w:jc w:val="both"/>
        <w:rPr>
          <w:rFonts w:ascii="Times New Roman" w:eastAsia="Times New Roman" w:hAnsi="Times New Roman" w:cs="Times New Roman"/>
          <w:sz w:val="24"/>
          <w:szCs w:val="24"/>
        </w:rPr>
      </w:pPr>
    </w:p>
    <w:p w14:paraId="5DB9487F" w14:textId="23C69D27" w:rsidR="165149F1" w:rsidRDefault="3726F2D9" w:rsidP="00191349">
      <w:pPr>
        <w:spacing w:after="0" w:line="240" w:lineRule="auto"/>
        <w:rPr>
          <w:rFonts w:ascii="Times New Roman" w:eastAsia="Times New Roman" w:hAnsi="Times New Roman" w:cs="Times New Roman"/>
          <w:color w:val="000000" w:themeColor="text1"/>
          <w:sz w:val="24"/>
          <w:szCs w:val="24"/>
        </w:rPr>
      </w:pPr>
      <w:r w:rsidRPr="630ECEC8">
        <w:rPr>
          <w:rFonts w:ascii="Times New Roman" w:eastAsia="Times New Roman" w:hAnsi="Times New Roman" w:cs="Times New Roman"/>
          <w:color w:val="000000" w:themeColor="text1"/>
          <w:sz w:val="24"/>
          <w:szCs w:val="24"/>
        </w:rPr>
        <w:t>Põllumajandussektori eesmärkide indikatiivsed sihttasemed CO2 ekvivalenttonnides on järgmised:</w:t>
      </w:r>
    </w:p>
    <w:p w14:paraId="5860A2A3" w14:textId="2A1DBF64" w:rsidR="165149F1" w:rsidRDefault="165149F1" w:rsidP="00191349">
      <w:pPr>
        <w:spacing w:after="0" w:line="240" w:lineRule="auto"/>
        <w:jc w:val="both"/>
        <w:rPr>
          <w:rFonts w:ascii="Times New Roman" w:eastAsia="Times New Roman" w:hAnsi="Times New Roman" w:cs="Times New Roman"/>
          <w:color w:val="000000" w:themeColor="text1"/>
          <w:sz w:val="24"/>
          <w:szCs w:val="24"/>
        </w:rPr>
      </w:pPr>
      <w:r w:rsidRPr="5A5C98CA">
        <w:rPr>
          <w:rFonts w:ascii="Times New Roman" w:eastAsia="Times New Roman" w:hAnsi="Times New Roman" w:cs="Times New Roman"/>
          <w:color w:val="000000" w:themeColor="text1"/>
          <w:sz w:val="24"/>
          <w:szCs w:val="24"/>
        </w:rPr>
        <w:t xml:space="preserve">1) 2030. aastaks </w:t>
      </w:r>
      <w:r w:rsidRPr="1B86D9DF">
        <w:rPr>
          <w:rFonts w:ascii="Times New Roman" w:eastAsia="Times New Roman" w:hAnsi="Times New Roman" w:cs="Times New Roman"/>
          <w:color w:val="000000" w:themeColor="text1"/>
          <w:sz w:val="24"/>
          <w:szCs w:val="24"/>
        </w:rPr>
        <w:t>2</w:t>
      </w:r>
      <w:r w:rsidR="00CC0D83">
        <w:rPr>
          <w:rFonts w:ascii="Times New Roman" w:eastAsia="Times New Roman" w:hAnsi="Times New Roman" w:cs="Times New Roman"/>
          <w:color w:val="000000" w:themeColor="text1"/>
          <w:sz w:val="24"/>
          <w:szCs w:val="24"/>
        </w:rPr>
        <w:t xml:space="preserve"> </w:t>
      </w:r>
      <w:r w:rsidRPr="1B86D9DF">
        <w:rPr>
          <w:rFonts w:ascii="Times New Roman" w:eastAsia="Times New Roman" w:hAnsi="Times New Roman" w:cs="Times New Roman"/>
          <w:color w:val="000000" w:themeColor="text1"/>
          <w:sz w:val="24"/>
          <w:szCs w:val="24"/>
        </w:rPr>
        <w:t>164</w:t>
      </w:r>
      <w:r w:rsidR="00CC0D83">
        <w:rPr>
          <w:rFonts w:ascii="Times New Roman" w:eastAsia="Times New Roman" w:hAnsi="Times New Roman" w:cs="Times New Roman"/>
          <w:color w:val="000000" w:themeColor="text1"/>
          <w:sz w:val="24"/>
          <w:szCs w:val="24"/>
        </w:rPr>
        <w:t xml:space="preserve"> </w:t>
      </w:r>
      <w:r w:rsidRPr="1B86D9DF">
        <w:rPr>
          <w:rFonts w:ascii="Times New Roman" w:eastAsia="Times New Roman" w:hAnsi="Times New Roman" w:cs="Times New Roman"/>
          <w:color w:val="000000" w:themeColor="text1"/>
          <w:sz w:val="24"/>
          <w:szCs w:val="24"/>
        </w:rPr>
        <w:t>25</w:t>
      </w:r>
      <w:r w:rsidR="00CC0D83">
        <w:rPr>
          <w:rFonts w:ascii="Times New Roman" w:eastAsia="Times New Roman" w:hAnsi="Times New Roman" w:cs="Times New Roman"/>
          <w:color w:val="000000" w:themeColor="text1"/>
          <w:sz w:val="24"/>
          <w:szCs w:val="24"/>
        </w:rPr>
        <w:t>0</w:t>
      </w:r>
      <w:r w:rsidRPr="5A5C98CA">
        <w:rPr>
          <w:rFonts w:ascii="Times New Roman" w:eastAsia="Times New Roman" w:hAnsi="Times New Roman" w:cs="Times New Roman"/>
          <w:color w:val="000000" w:themeColor="text1"/>
          <w:sz w:val="24"/>
          <w:szCs w:val="24"/>
        </w:rPr>
        <w:t xml:space="preserve"> t CO2 </w:t>
      </w:r>
      <w:proofErr w:type="spellStart"/>
      <w:r w:rsidRPr="5A5C98CA">
        <w:rPr>
          <w:rFonts w:ascii="Times New Roman" w:eastAsia="Times New Roman" w:hAnsi="Times New Roman" w:cs="Times New Roman"/>
          <w:color w:val="000000" w:themeColor="text1"/>
          <w:sz w:val="24"/>
          <w:szCs w:val="24"/>
        </w:rPr>
        <w:t>ekv</w:t>
      </w:r>
      <w:proofErr w:type="spellEnd"/>
      <w:r w:rsidR="004A5CD9">
        <w:rPr>
          <w:rFonts w:ascii="Times New Roman" w:eastAsia="Times New Roman" w:hAnsi="Times New Roman" w:cs="Times New Roman"/>
          <w:color w:val="000000" w:themeColor="text1"/>
          <w:sz w:val="24"/>
          <w:szCs w:val="24"/>
        </w:rPr>
        <w:t>;</w:t>
      </w:r>
    </w:p>
    <w:p w14:paraId="653FE8D5" w14:textId="41AFEC20" w:rsidR="165149F1" w:rsidRDefault="165149F1" w:rsidP="00191349">
      <w:pPr>
        <w:spacing w:after="0" w:line="240" w:lineRule="auto"/>
        <w:rPr>
          <w:rFonts w:ascii="Times New Roman" w:eastAsia="Times New Roman" w:hAnsi="Times New Roman" w:cs="Times New Roman"/>
          <w:color w:val="000000" w:themeColor="text1"/>
          <w:sz w:val="24"/>
          <w:szCs w:val="24"/>
        </w:rPr>
      </w:pPr>
      <w:r w:rsidRPr="5A5C98CA">
        <w:rPr>
          <w:rFonts w:ascii="Times New Roman" w:eastAsia="Times New Roman" w:hAnsi="Times New Roman" w:cs="Times New Roman"/>
          <w:color w:val="000000" w:themeColor="text1"/>
          <w:sz w:val="24"/>
          <w:szCs w:val="24"/>
        </w:rPr>
        <w:lastRenderedPageBreak/>
        <w:t xml:space="preserve">2) 2035. aastaks </w:t>
      </w:r>
      <w:r w:rsidRPr="41615FFD">
        <w:rPr>
          <w:rFonts w:ascii="Times New Roman" w:eastAsia="Times New Roman" w:hAnsi="Times New Roman" w:cs="Times New Roman"/>
          <w:color w:val="000000" w:themeColor="text1"/>
          <w:sz w:val="24"/>
          <w:szCs w:val="24"/>
        </w:rPr>
        <w:t>2</w:t>
      </w:r>
      <w:r w:rsidR="00CC0D83">
        <w:rPr>
          <w:rFonts w:ascii="Times New Roman" w:eastAsia="Times New Roman" w:hAnsi="Times New Roman" w:cs="Times New Roman"/>
          <w:color w:val="000000" w:themeColor="text1"/>
          <w:sz w:val="24"/>
          <w:szCs w:val="24"/>
        </w:rPr>
        <w:t> </w:t>
      </w:r>
      <w:r w:rsidRPr="41615FFD">
        <w:rPr>
          <w:rFonts w:ascii="Times New Roman" w:eastAsia="Times New Roman" w:hAnsi="Times New Roman" w:cs="Times New Roman"/>
          <w:color w:val="000000" w:themeColor="text1"/>
          <w:sz w:val="24"/>
          <w:szCs w:val="24"/>
        </w:rPr>
        <w:t>086</w:t>
      </w:r>
      <w:r w:rsidR="00CC0D83">
        <w:rPr>
          <w:rFonts w:ascii="Times New Roman" w:eastAsia="Times New Roman" w:hAnsi="Times New Roman" w:cs="Times New Roman"/>
          <w:color w:val="000000" w:themeColor="text1"/>
          <w:sz w:val="24"/>
          <w:szCs w:val="24"/>
        </w:rPr>
        <w:t xml:space="preserve"> </w:t>
      </w:r>
      <w:r w:rsidRPr="41615FFD">
        <w:rPr>
          <w:rFonts w:ascii="Times New Roman" w:eastAsia="Times New Roman" w:hAnsi="Times New Roman" w:cs="Times New Roman"/>
          <w:color w:val="000000" w:themeColor="text1"/>
          <w:sz w:val="24"/>
          <w:szCs w:val="24"/>
        </w:rPr>
        <w:t>07</w:t>
      </w:r>
      <w:r w:rsidR="00CC0D83">
        <w:rPr>
          <w:rFonts w:ascii="Times New Roman" w:eastAsia="Times New Roman" w:hAnsi="Times New Roman" w:cs="Times New Roman"/>
          <w:color w:val="000000" w:themeColor="text1"/>
          <w:sz w:val="24"/>
          <w:szCs w:val="24"/>
        </w:rPr>
        <w:t>0</w:t>
      </w:r>
      <w:r w:rsidRPr="5A5C98CA">
        <w:rPr>
          <w:rFonts w:ascii="Times New Roman" w:eastAsia="Times New Roman" w:hAnsi="Times New Roman" w:cs="Times New Roman"/>
          <w:color w:val="000000" w:themeColor="text1"/>
          <w:sz w:val="24"/>
          <w:szCs w:val="24"/>
        </w:rPr>
        <w:t xml:space="preserve"> t CO2 </w:t>
      </w:r>
      <w:proofErr w:type="spellStart"/>
      <w:r w:rsidRPr="5A5C98CA">
        <w:rPr>
          <w:rFonts w:ascii="Times New Roman" w:eastAsia="Times New Roman" w:hAnsi="Times New Roman" w:cs="Times New Roman"/>
          <w:color w:val="000000" w:themeColor="text1"/>
          <w:sz w:val="24"/>
          <w:szCs w:val="24"/>
        </w:rPr>
        <w:t>ekv</w:t>
      </w:r>
      <w:proofErr w:type="spellEnd"/>
      <w:r w:rsidR="004A5CD9">
        <w:rPr>
          <w:rFonts w:ascii="Times New Roman" w:eastAsia="Times New Roman" w:hAnsi="Times New Roman" w:cs="Times New Roman"/>
          <w:color w:val="000000" w:themeColor="text1"/>
          <w:sz w:val="24"/>
          <w:szCs w:val="24"/>
        </w:rPr>
        <w:t>;</w:t>
      </w:r>
    </w:p>
    <w:p w14:paraId="1B957840" w14:textId="69059D96" w:rsidR="165149F1" w:rsidRDefault="165149F1" w:rsidP="00191349">
      <w:pPr>
        <w:spacing w:after="0" w:line="240" w:lineRule="auto"/>
        <w:rPr>
          <w:rFonts w:ascii="Times New Roman" w:eastAsia="Times New Roman" w:hAnsi="Times New Roman" w:cs="Times New Roman"/>
          <w:color w:val="000000" w:themeColor="text1"/>
          <w:sz w:val="24"/>
          <w:szCs w:val="24"/>
        </w:rPr>
      </w:pPr>
      <w:r w:rsidRPr="5A5C98CA">
        <w:rPr>
          <w:rFonts w:ascii="Times New Roman" w:eastAsia="Times New Roman" w:hAnsi="Times New Roman" w:cs="Times New Roman"/>
          <w:color w:val="000000" w:themeColor="text1"/>
          <w:sz w:val="24"/>
          <w:szCs w:val="24"/>
        </w:rPr>
        <w:t xml:space="preserve">3) 2040. aastaks </w:t>
      </w:r>
      <w:r w:rsidR="590E2835" w:rsidRPr="23CEC357">
        <w:rPr>
          <w:rFonts w:ascii="Times New Roman" w:eastAsia="Times New Roman" w:hAnsi="Times New Roman" w:cs="Times New Roman"/>
          <w:color w:val="000000" w:themeColor="text1"/>
          <w:sz w:val="24"/>
          <w:szCs w:val="24"/>
        </w:rPr>
        <w:t>2</w:t>
      </w:r>
      <w:r w:rsidR="00CC0D83">
        <w:rPr>
          <w:rFonts w:ascii="Times New Roman" w:eastAsia="Times New Roman" w:hAnsi="Times New Roman" w:cs="Times New Roman"/>
          <w:color w:val="000000" w:themeColor="text1"/>
          <w:sz w:val="24"/>
          <w:szCs w:val="24"/>
        </w:rPr>
        <w:t> </w:t>
      </w:r>
      <w:r w:rsidR="590E2835" w:rsidRPr="23CEC357">
        <w:rPr>
          <w:rFonts w:ascii="Times New Roman" w:eastAsia="Times New Roman" w:hAnsi="Times New Roman" w:cs="Times New Roman"/>
          <w:color w:val="000000" w:themeColor="text1"/>
          <w:sz w:val="24"/>
          <w:szCs w:val="24"/>
        </w:rPr>
        <w:t>056</w:t>
      </w:r>
      <w:r w:rsidR="00CC0D83">
        <w:rPr>
          <w:rFonts w:ascii="Times New Roman" w:eastAsia="Times New Roman" w:hAnsi="Times New Roman" w:cs="Times New Roman"/>
          <w:color w:val="000000" w:themeColor="text1"/>
          <w:sz w:val="24"/>
          <w:szCs w:val="24"/>
        </w:rPr>
        <w:t xml:space="preserve"> </w:t>
      </w:r>
      <w:r w:rsidR="590E2835" w:rsidRPr="23CEC357">
        <w:rPr>
          <w:rFonts w:ascii="Times New Roman" w:eastAsia="Times New Roman" w:hAnsi="Times New Roman" w:cs="Times New Roman"/>
          <w:color w:val="000000" w:themeColor="text1"/>
          <w:sz w:val="24"/>
          <w:szCs w:val="24"/>
        </w:rPr>
        <w:t>63</w:t>
      </w:r>
      <w:r w:rsidR="00CC0D83">
        <w:rPr>
          <w:rFonts w:ascii="Times New Roman" w:eastAsia="Times New Roman" w:hAnsi="Times New Roman" w:cs="Times New Roman"/>
          <w:color w:val="000000" w:themeColor="text1"/>
          <w:sz w:val="24"/>
          <w:szCs w:val="24"/>
        </w:rPr>
        <w:t>0</w:t>
      </w:r>
      <w:r w:rsidRPr="5A5C98CA">
        <w:rPr>
          <w:rFonts w:ascii="Times New Roman" w:eastAsia="Times New Roman" w:hAnsi="Times New Roman" w:cs="Times New Roman"/>
          <w:color w:val="000000" w:themeColor="text1"/>
          <w:sz w:val="24"/>
          <w:szCs w:val="24"/>
        </w:rPr>
        <w:t xml:space="preserve"> t CO2 </w:t>
      </w:r>
      <w:proofErr w:type="spellStart"/>
      <w:r w:rsidRPr="5A5C98CA">
        <w:rPr>
          <w:rFonts w:ascii="Times New Roman" w:eastAsia="Times New Roman" w:hAnsi="Times New Roman" w:cs="Times New Roman"/>
          <w:color w:val="000000" w:themeColor="text1"/>
          <w:sz w:val="24"/>
          <w:szCs w:val="24"/>
        </w:rPr>
        <w:t>ekv</w:t>
      </w:r>
      <w:proofErr w:type="spellEnd"/>
      <w:r w:rsidRPr="5A5C98CA">
        <w:rPr>
          <w:rFonts w:ascii="Times New Roman" w:eastAsia="Times New Roman" w:hAnsi="Times New Roman" w:cs="Times New Roman"/>
          <w:color w:val="000000" w:themeColor="text1"/>
          <w:sz w:val="24"/>
          <w:szCs w:val="24"/>
        </w:rPr>
        <w:t>.</w:t>
      </w:r>
    </w:p>
    <w:p w14:paraId="67EDAEC4" w14:textId="77777777" w:rsidR="003B1515" w:rsidRDefault="003B1515" w:rsidP="00191349">
      <w:pPr>
        <w:spacing w:after="0" w:line="240" w:lineRule="auto"/>
        <w:rPr>
          <w:rFonts w:ascii="Times New Roman" w:eastAsia="Times New Roman" w:hAnsi="Times New Roman" w:cs="Times New Roman"/>
          <w:color w:val="000000" w:themeColor="text1"/>
          <w:sz w:val="24"/>
          <w:szCs w:val="24"/>
        </w:rPr>
      </w:pPr>
    </w:p>
    <w:p w14:paraId="462259B4" w14:textId="0560A6DA" w:rsidR="165149F1" w:rsidRDefault="165149F1" w:rsidP="00191349">
      <w:pPr>
        <w:spacing w:after="0" w:line="240" w:lineRule="auto"/>
        <w:rPr>
          <w:rFonts w:ascii="Times New Roman" w:eastAsia="Times New Roman" w:hAnsi="Times New Roman" w:cs="Times New Roman"/>
          <w:color w:val="000000" w:themeColor="text1"/>
          <w:sz w:val="24"/>
          <w:szCs w:val="24"/>
        </w:rPr>
      </w:pPr>
      <w:r w:rsidRPr="5A5C98CA">
        <w:rPr>
          <w:rFonts w:ascii="Times New Roman" w:eastAsia="Times New Roman" w:hAnsi="Times New Roman" w:cs="Times New Roman"/>
          <w:color w:val="000000" w:themeColor="text1"/>
          <w:sz w:val="24"/>
          <w:szCs w:val="24"/>
        </w:rPr>
        <w:t>Sihttasemed on indikatiivsed ja muutuvad ajas</w:t>
      </w:r>
      <w:r w:rsidR="60C6D1A7" w:rsidRPr="717D84A2">
        <w:rPr>
          <w:rFonts w:ascii="Times New Roman" w:eastAsia="Times New Roman" w:hAnsi="Times New Roman" w:cs="Times New Roman"/>
          <w:color w:val="000000" w:themeColor="text1"/>
          <w:sz w:val="24"/>
          <w:szCs w:val="24"/>
        </w:rPr>
        <w:t>,</w:t>
      </w:r>
      <w:r w:rsidRPr="5A5C98CA">
        <w:rPr>
          <w:rFonts w:ascii="Times New Roman" w:eastAsia="Times New Roman" w:hAnsi="Times New Roman" w:cs="Times New Roman"/>
          <w:color w:val="000000" w:themeColor="text1"/>
          <w:sz w:val="24"/>
          <w:szCs w:val="24"/>
        </w:rPr>
        <w:t xml:space="preserve"> kuna KHG arvestamise ja inventuuri pidevast arendamisest võivad võrdluseks olevate baasaastate heitkogused muutuda. Arenduste käigus või</w:t>
      </w:r>
      <w:r w:rsidR="000258EE">
        <w:rPr>
          <w:rFonts w:ascii="Times New Roman" w:eastAsia="Times New Roman" w:hAnsi="Times New Roman" w:cs="Times New Roman"/>
          <w:color w:val="000000" w:themeColor="text1"/>
          <w:sz w:val="24"/>
          <w:szCs w:val="24"/>
        </w:rPr>
        <w:t>vad</w:t>
      </w:r>
      <w:r w:rsidRPr="5A5C98CA">
        <w:rPr>
          <w:rFonts w:ascii="Times New Roman" w:eastAsia="Times New Roman" w:hAnsi="Times New Roman" w:cs="Times New Roman"/>
          <w:color w:val="000000" w:themeColor="text1"/>
          <w:sz w:val="24"/>
          <w:szCs w:val="24"/>
        </w:rPr>
        <w:t xml:space="preserve"> täpsustuda metoodika, kasutatud algandmed või muutuda eriheitetegurid.</w:t>
      </w:r>
    </w:p>
    <w:p w14:paraId="782511D5" w14:textId="3B4E6736" w:rsidR="009B5070" w:rsidRDefault="009B5070" w:rsidP="00191349">
      <w:pPr>
        <w:spacing w:after="0" w:line="240" w:lineRule="auto"/>
        <w:rPr>
          <w:rFonts w:ascii="Times New Roman" w:eastAsia="Times New Roman" w:hAnsi="Times New Roman" w:cs="Times New Roman"/>
          <w:color w:val="000000" w:themeColor="text1"/>
          <w:sz w:val="24"/>
          <w:szCs w:val="24"/>
        </w:rPr>
      </w:pPr>
    </w:p>
    <w:p w14:paraId="1F753B67" w14:textId="6765A88C" w:rsidR="00036115" w:rsidRDefault="00E47B0F" w:rsidP="00036115">
      <w:pPr>
        <w:keepNext/>
        <w:spacing w:after="0" w:line="240" w:lineRule="auto"/>
      </w:pPr>
      <w:r>
        <w:rPr>
          <w:noProof/>
        </w:rPr>
        <w:drawing>
          <wp:inline distT="0" distB="0" distL="0" distR="0" wp14:anchorId="1D3E4195" wp14:editId="487B12A6">
            <wp:extent cx="5778695" cy="2590926"/>
            <wp:effectExtent l="0" t="0" r="0" b="0"/>
            <wp:docPr id="1843365118" name="Pilt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806226" cy="2603270"/>
                    </a:xfrm>
                    <a:prstGeom prst="rect">
                      <a:avLst/>
                    </a:prstGeom>
                    <a:noFill/>
                  </pic:spPr>
                </pic:pic>
              </a:graphicData>
            </a:graphic>
          </wp:inline>
        </w:drawing>
      </w:r>
    </w:p>
    <w:p w14:paraId="4B06666A" w14:textId="415F2580" w:rsidR="008C1A2C" w:rsidRPr="00036115" w:rsidRDefault="00036115" w:rsidP="00036115">
      <w:pPr>
        <w:pStyle w:val="Pealdis"/>
        <w:rPr>
          <w:rFonts w:eastAsia="Times New Roman"/>
          <w:color w:val="000000" w:themeColor="text1"/>
          <w:sz w:val="24"/>
          <w:szCs w:val="24"/>
        </w:rPr>
      </w:pPr>
      <w:r>
        <w:t xml:space="preserve">Joonis </w:t>
      </w:r>
      <w:r>
        <w:fldChar w:fldCharType="begin"/>
      </w:r>
      <w:r>
        <w:instrText xml:space="preserve"> SEQ Joonis \* ARABIC </w:instrText>
      </w:r>
      <w:r>
        <w:fldChar w:fldCharType="separate"/>
      </w:r>
      <w:r w:rsidR="00136A1D">
        <w:rPr>
          <w:noProof/>
        </w:rPr>
        <w:t>6</w:t>
      </w:r>
      <w:r>
        <w:fldChar w:fldCharType="end"/>
      </w:r>
      <w:r w:rsidRPr="001641A3">
        <w:t>. Põllumajandussektori kasvuhoonegaaside heite prognoos (olemasolevad ja lisameetmed).</w:t>
      </w:r>
    </w:p>
    <w:p w14:paraId="4CCEFB68" w14:textId="7D60397C" w:rsidR="0A34B12C" w:rsidRDefault="77963A5F" w:rsidP="00191349">
      <w:pPr>
        <w:spacing w:after="0" w:line="240" w:lineRule="auto"/>
        <w:jc w:val="both"/>
        <w:rPr>
          <w:rFonts w:ascii="Times New Roman" w:eastAsia="Times New Roman" w:hAnsi="Times New Roman" w:cs="Times New Roman"/>
          <w:sz w:val="24"/>
          <w:szCs w:val="24"/>
        </w:rPr>
      </w:pPr>
      <w:r w:rsidRPr="630ECEC8">
        <w:rPr>
          <w:rFonts w:ascii="Times New Roman" w:eastAsia="Times New Roman" w:hAnsi="Times New Roman" w:cs="Times New Roman"/>
          <w:sz w:val="24"/>
          <w:szCs w:val="24"/>
        </w:rPr>
        <w:t>Eesmärkide täitmiseks on Kliimaministeeriumi ja Regionaal- ja Põllumajandusministeeriumi hinnangul vaja rakendada lisaks olemasolevatele meetmetele järgmisi tegevusi:</w:t>
      </w:r>
    </w:p>
    <w:p w14:paraId="74881389" w14:textId="656ADE00" w:rsidR="7EF12E6F" w:rsidRDefault="7EF12E6F" w:rsidP="00191349">
      <w:pPr>
        <w:pStyle w:val="Loendilik"/>
        <w:numPr>
          <w:ilvl w:val="0"/>
          <w:numId w:val="15"/>
        </w:numPr>
        <w:spacing w:line="240" w:lineRule="auto"/>
        <w:rPr>
          <w:rFonts w:ascii="Times New Roman" w:eastAsia="Times New Roman" w:hAnsi="Times New Roman" w:cs="Times New Roman"/>
          <w:sz w:val="24"/>
          <w:szCs w:val="24"/>
        </w:rPr>
      </w:pPr>
      <w:r w:rsidRPr="1C10D6C8">
        <w:rPr>
          <w:rFonts w:ascii="Times New Roman" w:eastAsia="Times New Roman" w:hAnsi="Times New Roman" w:cs="Times New Roman"/>
          <w:sz w:val="24"/>
          <w:szCs w:val="24"/>
        </w:rPr>
        <w:t>karjatamise osakaalu suurendamine</w:t>
      </w:r>
      <w:r w:rsidR="000258EE">
        <w:rPr>
          <w:rFonts w:ascii="Times New Roman" w:eastAsia="Times New Roman" w:hAnsi="Times New Roman" w:cs="Times New Roman"/>
          <w:sz w:val="24"/>
          <w:szCs w:val="24"/>
        </w:rPr>
        <w:t>;</w:t>
      </w:r>
    </w:p>
    <w:p w14:paraId="124CF2F5" w14:textId="4FD39831" w:rsidR="7EF12E6F" w:rsidRDefault="7EF12E6F" w:rsidP="00191349">
      <w:pPr>
        <w:pStyle w:val="Loendilik"/>
        <w:numPr>
          <w:ilvl w:val="0"/>
          <w:numId w:val="15"/>
        </w:numPr>
        <w:spacing w:after="0" w:line="240" w:lineRule="auto"/>
        <w:rPr>
          <w:rFonts w:ascii="Times New Roman" w:eastAsia="Times New Roman" w:hAnsi="Times New Roman" w:cs="Times New Roman"/>
          <w:sz w:val="24"/>
          <w:szCs w:val="24"/>
        </w:rPr>
      </w:pPr>
      <w:r w:rsidRPr="1C10D6C8">
        <w:rPr>
          <w:rFonts w:ascii="Times New Roman" w:eastAsia="Times New Roman" w:hAnsi="Times New Roman" w:cs="Times New Roman"/>
          <w:sz w:val="24"/>
          <w:szCs w:val="24"/>
        </w:rPr>
        <w:t>mineraalväetiste kasutuse vähendamine</w:t>
      </w:r>
      <w:r w:rsidR="000258EE">
        <w:rPr>
          <w:rFonts w:ascii="Times New Roman" w:eastAsia="Times New Roman" w:hAnsi="Times New Roman" w:cs="Times New Roman"/>
          <w:sz w:val="24"/>
          <w:szCs w:val="24"/>
        </w:rPr>
        <w:t>;</w:t>
      </w:r>
    </w:p>
    <w:p w14:paraId="4DD9511C" w14:textId="038262C0" w:rsidR="7EF12E6F" w:rsidRDefault="7EF12E6F" w:rsidP="00191349">
      <w:pPr>
        <w:pStyle w:val="Loendilik"/>
        <w:numPr>
          <w:ilvl w:val="0"/>
          <w:numId w:val="15"/>
        </w:numPr>
        <w:spacing w:after="0" w:line="240" w:lineRule="auto"/>
        <w:rPr>
          <w:rFonts w:ascii="Times New Roman" w:eastAsia="Times New Roman" w:hAnsi="Times New Roman" w:cs="Times New Roman"/>
          <w:sz w:val="24"/>
          <w:szCs w:val="24"/>
        </w:rPr>
      </w:pPr>
      <w:proofErr w:type="spellStart"/>
      <w:r w:rsidRPr="1C10D6C8">
        <w:rPr>
          <w:rFonts w:ascii="Times New Roman" w:eastAsia="Times New Roman" w:hAnsi="Times New Roman" w:cs="Times New Roman"/>
          <w:sz w:val="24"/>
          <w:szCs w:val="24"/>
        </w:rPr>
        <w:t>biogaasi</w:t>
      </w:r>
      <w:proofErr w:type="spellEnd"/>
      <w:r w:rsidRPr="1C10D6C8">
        <w:rPr>
          <w:rFonts w:ascii="Times New Roman" w:eastAsia="Times New Roman" w:hAnsi="Times New Roman" w:cs="Times New Roman"/>
          <w:sz w:val="24"/>
          <w:szCs w:val="24"/>
        </w:rPr>
        <w:t xml:space="preserve"> tootmine</w:t>
      </w:r>
      <w:r w:rsidR="000258EE">
        <w:rPr>
          <w:rFonts w:ascii="Times New Roman" w:eastAsia="Times New Roman" w:hAnsi="Times New Roman" w:cs="Times New Roman"/>
          <w:sz w:val="24"/>
          <w:szCs w:val="24"/>
        </w:rPr>
        <w:t>;</w:t>
      </w:r>
    </w:p>
    <w:p w14:paraId="4F15C6C4" w14:textId="434584B3" w:rsidR="7EF12E6F" w:rsidRDefault="7EF12E6F" w:rsidP="00191349">
      <w:pPr>
        <w:pStyle w:val="Loendilik"/>
        <w:numPr>
          <w:ilvl w:val="0"/>
          <w:numId w:val="15"/>
        </w:numPr>
        <w:spacing w:after="0" w:line="240" w:lineRule="auto"/>
        <w:rPr>
          <w:rFonts w:ascii="Times New Roman" w:eastAsia="Times New Roman" w:hAnsi="Times New Roman" w:cs="Times New Roman"/>
          <w:sz w:val="24"/>
          <w:szCs w:val="24"/>
        </w:rPr>
      </w:pPr>
      <w:r w:rsidRPr="1C10D6C8">
        <w:rPr>
          <w:rFonts w:ascii="Times New Roman" w:eastAsia="Times New Roman" w:hAnsi="Times New Roman" w:cs="Times New Roman"/>
          <w:sz w:val="24"/>
          <w:szCs w:val="24"/>
        </w:rPr>
        <w:t>säästlikkuse kriteeriumi</w:t>
      </w:r>
      <w:r w:rsidR="000258EE">
        <w:rPr>
          <w:rFonts w:ascii="Times New Roman" w:eastAsia="Times New Roman" w:hAnsi="Times New Roman" w:cs="Times New Roman"/>
          <w:sz w:val="24"/>
          <w:szCs w:val="24"/>
        </w:rPr>
        <w:t>t</w:t>
      </w:r>
      <w:r w:rsidRPr="1C10D6C8">
        <w:rPr>
          <w:rFonts w:ascii="Times New Roman" w:eastAsia="Times New Roman" w:hAnsi="Times New Roman" w:cs="Times New Roman"/>
          <w:sz w:val="24"/>
          <w:szCs w:val="24"/>
        </w:rPr>
        <w:t>ele vastavate biokütuse kasutamine põllumajandusmasinates</w:t>
      </w:r>
      <w:r w:rsidR="0A1DCE9B" w:rsidRPr="717D84A2">
        <w:rPr>
          <w:rFonts w:ascii="Times New Roman" w:eastAsia="Times New Roman" w:hAnsi="Times New Roman" w:cs="Times New Roman"/>
          <w:sz w:val="24"/>
          <w:szCs w:val="24"/>
        </w:rPr>
        <w:t xml:space="preserve"> ja fossiilkütuste tarbimise vähendamine</w:t>
      </w:r>
      <w:r w:rsidR="000258EE">
        <w:rPr>
          <w:rFonts w:ascii="Times New Roman" w:eastAsia="Times New Roman" w:hAnsi="Times New Roman" w:cs="Times New Roman"/>
          <w:sz w:val="24"/>
          <w:szCs w:val="24"/>
        </w:rPr>
        <w:t>;</w:t>
      </w:r>
    </w:p>
    <w:p w14:paraId="4C454DAF" w14:textId="014C8281" w:rsidR="7EF12E6F" w:rsidRDefault="00812E44" w:rsidP="00191349">
      <w:pPr>
        <w:pStyle w:val="Loendilik"/>
        <w:numPr>
          <w:ilvl w:val="0"/>
          <w:numId w:val="15"/>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k</w:t>
      </w:r>
      <w:r w:rsidR="2738D8B0" w:rsidRPr="39A9B226">
        <w:rPr>
          <w:rFonts w:ascii="Times New Roman" w:eastAsia="Times New Roman" w:hAnsi="Times New Roman" w:cs="Times New Roman"/>
          <w:sz w:val="24"/>
          <w:szCs w:val="24"/>
        </w:rPr>
        <w:t xml:space="preserve">asvuhoonegaaside sidumist soodustavad </w:t>
      </w:r>
      <w:r w:rsidR="7EF12E6F" w:rsidRPr="1C10D6C8">
        <w:rPr>
          <w:rFonts w:ascii="Times New Roman" w:eastAsia="Times New Roman" w:hAnsi="Times New Roman" w:cs="Times New Roman"/>
          <w:sz w:val="24"/>
          <w:szCs w:val="24"/>
        </w:rPr>
        <w:t xml:space="preserve">maakasutuse muutused (kuivendatud turvasmullal põllumaa </w:t>
      </w:r>
      <w:r w:rsidR="00CC0D83">
        <w:rPr>
          <w:rFonts w:ascii="Times New Roman" w:eastAsia="Times New Roman" w:hAnsi="Times New Roman" w:cs="Times New Roman"/>
          <w:sz w:val="24"/>
          <w:szCs w:val="24"/>
        </w:rPr>
        <w:t>jätmine</w:t>
      </w:r>
      <w:r w:rsidR="00CC0D83" w:rsidRPr="1C10D6C8">
        <w:rPr>
          <w:rFonts w:ascii="Times New Roman" w:eastAsia="Times New Roman" w:hAnsi="Times New Roman" w:cs="Times New Roman"/>
          <w:sz w:val="24"/>
          <w:szCs w:val="24"/>
        </w:rPr>
        <w:t xml:space="preserve"> </w:t>
      </w:r>
      <w:r w:rsidR="7EF12E6F" w:rsidRPr="1C10D6C8">
        <w:rPr>
          <w:rFonts w:ascii="Times New Roman" w:eastAsia="Times New Roman" w:hAnsi="Times New Roman" w:cs="Times New Roman"/>
          <w:sz w:val="24"/>
          <w:szCs w:val="24"/>
        </w:rPr>
        <w:t>püsirohumaaks,</w:t>
      </w:r>
      <w:r>
        <w:rPr>
          <w:rFonts w:ascii="Times New Roman" w:eastAsia="Times New Roman" w:hAnsi="Times New Roman" w:cs="Times New Roman"/>
          <w:sz w:val="24"/>
          <w:szCs w:val="24"/>
        </w:rPr>
        <w:t xml:space="preserve"> turvasmuldade kuivendusmõjude leevendamine,</w:t>
      </w:r>
      <w:r w:rsidR="7EF12E6F" w:rsidRPr="1C10D6C8">
        <w:rPr>
          <w:rFonts w:ascii="Times New Roman" w:eastAsia="Times New Roman" w:hAnsi="Times New Roman" w:cs="Times New Roman"/>
          <w:sz w:val="24"/>
          <w:szCs w:val="24"/>
        </w:rPr>
        <w:t xml:space="preserve"> </w:t>
      </w:r>
      <w:r w:rsidR="71C9BE7A" w:rsidRPr="39A9B226">
        <w:rPr>
          <w:rFonts w:ascii="Times New Roman" w:eastAsia="Times New Roman" w:hAnsi="Times New Roman" w:cs="Times New Roman"/>
          <w:sz w:val="24"/>
          <w:szCs w:val="24"/>
        </w:rPr>
        <w:t xml:space="preserve">märjutamine, </w:t>
      </w:r>
      <w:r w:rsidR="7EF12E6F" w:rsidRPr="1C10D6C8">
        <w:rPr>
          <w:rFonts w:ascii="Times New Roman" w:eastAsia="Times New Roman" w:hAnsi="Times New Roman" w:cs="Times New Roman"/>
          <w:sz w:val="24"/>
          <w:szCs w:val="24"/>
        </w:rPr>
        <w:t xml:space="preserve">märgalaviljelus, </w:t>
      </w:r>
      <w:r w:rsidR="422B0663" w:rsidRPr="39A9B226">
        <w:rPr>
          <w:rFonts w:ascii="Times New Roman" w:eastAsia="Times New Roman" w:hAnsi="Times New Roman" w:cs="Times New Roman"/>
          <w:sz w:val="24"/>
          <w:szCs w:val="24"/>
        </w:rPr>
        <w:t>maastikuelementide rajamine sh metsatukkade rajamine</w:t>
      </w:r>
      <w:r w:rsidR="7EF12E6F" w:rsidRPr="1C10D6C8">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p w14:paraId="6971B43E" w14:textId="4D409598" w:rsidR="00812E44" w:rsidRDefault="00812E44" w:rsidP="00812E44">
      <w:pPr>
        <w:pStyle w:val="Loendilik"/>
        <w:numPr>
          <w:ilvl w:val="0"/>
          <w:numId w:val="15"/>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süsinikuvaru hoidvate alade ja ökosüsteemide kaitse ja sobiv majandamine (jätkuv pärandniitude taastamine ja hooldamine, väärtuslike püsirohumaade säilitamine jm).</w:t>
      </w:r>
    </w:p>
    <w:p w14:paraId="33A8AFEC" w14:textId="77777777" w:rsidR="00812E44" w:rsidRPr="00812E44" w:rsidRDefault="00812E44" w:rsidP="00812E44">
      <w:pPr>
        <w:spacing w:after="0" w:line="240" w:lineRule="auto"/>
        <w:ind w:left="360"/>
        <w:rPr>
          <w:rFonts w:ascii="Times New Roman" w:eastAsia="Times New Roman" w:hAnsi="Times New Roman" w:cs="Times New Roman"/>
          <w:sz w:val="24"/>
          <w:szCs w:val="24"/>
        </w:rPr>
      </w:pPr>
    </w:p>
    <w:p w14:paraId="3011A97E" w14:textId="4FB9176A" w:rsidR="1C10D6C8" w:rsidRPr="00880BE7" w:rsidRDefault="1C10D6C8" w:rsidP="00191349">
      <w:pPr>
        <w:spacing w:after="0" w:line="240" w:lineRule="auto"/>
        <w:jc w:val="right"/>
        <w:rPr>
          <w:rFonts w:ascii="Times New Roman" w:eastAsia="Times New Roman" w:hAnsi="Times New Roman" w:cs="Times New Roman"/>
          <w:sz w:val="24"/>
          <w:szCs w:val="24"/>
        </w:rPr>
      </w:pPr>
    </w:p>
    <w:p w14:paraId="4435F8E7" w14:textId="1FF346DB" w:rsidR="000C3E7C" w:rsidRDefault="2FB0C180" w:rsidP="00191349">
      <w:pPr>
        <w:spacing w:line="240" w:lineRule="auto"/>
        <w:jc w:val="both"/>
        <w:rPr>
          <w:rFonts w:ascii="Times New Roman" w:eastAsia="Times New Roman" w:hAnsi="Times New Roman" w:cs="Times New Roman"/>
          <w:sz w:val="24"/>
          <w:szCs w:val="24"/>
        </w:rPr>
      </w:pPr>
      <w:r w:rsidRPr="630ECEC8">
        <w:rPr>
          <w:rFonts w:ascii="Times New Roman" w:eastAsia="Times New Roman" w:hAnsi="Times New Roman" w:cs="Times New Roman"/>
          <w:sz w:val="24"/>
          <w:szCs w:val="24"/>
        </w:rPr>
        <w:t>Olemasolevate ja lisameetmete maht, kasvuhoonegaaside heite vähendamise potentsiaal ja rakendamise eest vastutav sektor on esitatud allolevas tabelis.</w:t>
      </w:r>
    </w:p>
    <w:p w14:paraId="37956292" w14:textId="5B748313" w:rsidR="00036115" w:rsidRDefault="00036115" w:rsidP="00036115">
      <w:pPr>
        <w:pStyle w:val="Pealdis"/>
        <w:keepNext/>
      </w:pPr>
      <w:r>
        <w:t xml:space="preserve">Tabel </w:t>
      </w:r>
      <w:r>
        <w:fldChar w:fldCharType="begin"/>
      </w:r>
      <w:r>
        <w:instrText xml:space="preserve"> SEQ Tabel \* ARABIC </w:instrText>
      </w:r>
      <w:r>
        <w:fldChar w:fldCharType="separate"/>
      </w:r>
      <w:r>
        <w:rPr>
          <w:noProof/>
        </w:rPr>
        <w:t>6</w:t>
      </w:r>
      <w:r>
        <w:fldChar w:fldCharType="end"/>
      </w:r>
      <w:r w:rsidRPr="001D7EC5">
        <w:t>. Olemasolevad ja lisameetmed põllumajandussektori kasvuhoonegaaside heite vähendamiseks.</w:t>
      </w:r>
    </w:p>
    <w:tbl>
      <w:tblPr>
        <w:tblW w:w="9137" w:type="dxa"/>
        <w:tblInd w:w="75" w:type="dxa"/>
        <w:tblLayout w:type="fixed"/>
        <w:tblLook w:val="04A0" w:firstRow="1" w:lastRow="0" w:firstColumn="1" w:lastColumn="0" w:noHBand="0" w:noVBand="1"/>
      </w:tblPr>
      <w:tblGrid>
        <w:gridCol w:w="3143"/>
        <w:gridCol w:w="908"/>
        <w:gridCol w:w="908"/>
        <w:gridCol w:w="1427"/>
        <w:gridCol w:w="1305"/>
        <w:gridCol w:w="1446"/>
      </w:tblGrid>
      <w:tr w:rsidR="630ECEC8" w14:paraId="0DD931E0" w14:textId="77777777" w:rsidTr="2B2CB921">
        <w:trPr>
          <w:trHeight w:val="645"/>
        </w:trPr>
        <w:tc>
          <w:tcPr>
            <w:tcW w:w="3143" w:type="dxa"/>
            <w:vMerge w:val="restart"/>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E8E8E8"/>
            <w:tcMar>
              <w:left w:w="70" w:type="dxa"/>
              <w:right w:w="70" w:type="dxa"/>
            </w:tcMar>
            <w:vAlign w:val="center"/>
          </w:tcPr>
          <w:p w14:paraId="0B7101CC" w14:textId="1D34CC49" w:rsidR="630ECEC8" w:rsidRDefault="630ECEC8" w:rsidP="00191349">
            <w:pPr>
              <w:spacing w:after="0" w:line="240" w:lineRule="auto"/>
              <w:rPr>
                <w:rFonts w:ascii="Calibri" w:eastAsia="Calibri" w:hAnsi="Calibri" w:cs="Calibri"/>
                <w:color w:val="000000" w:themeColor="text1"/>
                <w:sz w:val="18"/>
                <w:szCs w:val="18"/>
              </w:rPr>
            </w:pPr>
            <w:r w:rsidRPr="630ECEC8">
              <w:rPr>
                <w:rFonts w:ascii="Calibri" w:eastAsia="Calibri" w:hAnsi="Calibri" w:cs="Calibri"/>
                <w:b/>
                <w:bCs/>
                <w:color w:val="000000" w:themeColor="text1"/>
                <w:sz w:val="18"/>
                <w:szCs w:val="18"/>
              </w:rPr>
              <w:t>Meede</w:t>
            </w:r>
            <w:r w:rsidRPr="630ECEC8">
              <w:rPr>
                <w:rFonts w:ascii="Calibri" w:eastAsia="Calibri" w:hAnsi="Calibri" w:cs="Calibri"/>
                <w:color w:val="000000" w:themeColor="text1"/>
                <w:sz w:val="18"/>
                <w:szCs w:val="18"/>
              </w:rPr>
              <w:t xml:space="preserve"> </w:t>
            </w:r>
          </w:p>
        </w:tc>
        <w:tc>
          <w:tcPr>
            <w:tcW w:w="1816" w:type="dxa"/>
            <w:gridSpan w:val="2"/>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E8E8E8"/>
            <w:tcMar>
              <w:left w:w="70" w:type="dxa"/>
              <w:right w:w="70" w:type="dxa"/>
            </w:tcMar>
            <w:vAlign w:val="center"/>
          </w:tcPr>
          <w:p w14:paraId="757A6E7E" w14:textId="15F1FFF0" w:rsidR="630ECEC8" w:rsidRDefault="630ECEC8" w:rsidP="00191349">
            <w:pPr>
              <w:spacing w:after="0" w:line="240" w:lineRule="auto"/>
              <w:rPr>
                <w:rFonts w:ascii="Calibri" w:eastAsia="Calibri" w:hAnsi="Calibri" w:cs="Calibri"/>
                <w:color w:val="000000" w:themeColor="text1"/>
                <w:sz w:val="18"/>
                <w:szCs w:val="18"/>
              </w:rPr>
            </w:pPr>
            <w:r w:rsidRPr="630ECEC8">
              <w:rPr>
                <w:rFonts w:ascii="Calibri" w:eastAsia="Calibri" w:hAnsi="Calibri" w:cs="Calibri"/>
                <w:b/>
                <w:bCs/>
                <w:color w:val="000000" w:themeColor="text1"/>
                <w:sz w:val="18"/>
                <w:szCs w:val="18"/>
              </w:rPr>
              <w:t>Heite vähendamise potentsiaal</w:t>
            </w:r>
            <w:r w:rsidRPr="630ECEC8">
              <w:rPr>
                <w:rFonts w:ascii="Calibri" w:eastAsia="Calibri" w:hAnsi="Calibri" w:cs="Calibri"/>
                <w:color w:val="000000" w:themeColor="text1"/>
                <w:sz w:val="18"/>
                <w:szCs w:val="18"/>
              </w:rPr>
              <w:t xml:space="preserve"> </w:t>
            </w:r>
          </w:p>
        </w:tc>
        <w:tc>
          <w:tcPr>
            <w:tcW w:w="1427" w:type="dxa"/>
            <w:vMerge w:val="restart"/>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E8E8E8"/>
            <w:tcMar>
              <w:left w:w="70" w:type="dxa"/>
              <w:right w:w="70" w:type="dxa"/>
            </w:tcMar>
            <w:vAlign w:val="center"/>
          </w:tcPr>
          <w:p w14:paraId="017F0C4F" w14:textId="7B5DF86E" w:rsidR="630ECEC8" w:rsidRDefault="630ECEC8" w:rsidP="00191349">
            <w:pPr>
              <w:spacing w:after="0" w:line="240" w:lineRule="auto"/>
              <w:rPr>
                <w:rFonts w:ascii="Calibri" w:eastAsia="Calibri" w:hAnsi="Calibri" w:cs="Calibri"/>
                <w:color w:val="000000" w:themeColor="text1"/>
                <w:sz w:val="18"/>
                <w:szCs w:val="18"/>
              </w:rPr>
            </w:pPr>
            <w:r w:rsidRPr="630ECEC8">
              <w:rPr>
                <w:rFonts w:ascii="Calibri" w:eastAsia="Calibri" w:hAnsi="Calibri" w:cs="Calibri"/>
                <w:b/>
                <w:bCs/>
                <w:color w:val="000000" w:themeColor="text1"/>
                <w:sz w:val="18"/>
                <w:szCs w:val="18"/>
              </w:rPr>
              <w:t>Meetme maht</w:t>
            </w:r>
            <w:r w:rsidRPr="630ECEC8">
              <w:rPr>
                <w:rFonts w:ascii="Calibri" w:eastAsia="Calibri" w:hAnsi="Calibri" w:cs="Calibri"/>
                <w:color w:val="000000" w:themeColor="text1"/>
                <w:sz w:val="18"/>
                <w:szCs w:val="18"/>
              </w:rPr>
              <w:t xml:space="preserve"> </w:t>
            </w:r>
          </w:p>
        </w:tc>
        <w:tc>
          <w:tcPr>
            <w:tcW w:w="1305" w:type="dxa"/>
            <w:vMerge w:val="restart"/>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E8E8E8"/>
            <w:tcMar>
              <w:left w:w="70" w:type="dxa"/>
              <w:right w:w="70" w:type="dxa"/>
            </w:tcMar>
            <w:vAlign w:val="center"/>
          </w:tcPr>
          <w:p w14:paraId="59033C92" w14:textId="0FB6528D" w:rsidR="630ECEC8" w:rsidRDefault="630ECEC8" w:rsidP="00191349">
            <w:pPr>
              <w:spacing w:after="0" w:line="240" w:lineRule="auto"/>
              <w:rPr>
                <w:rFonts w:ascii="Calibri" w:eastAsia="Calibri" w:hAnsi="Calibri" w:cs="Calibri"/>
                <w:color w:val="000000" w:themeColor="text1"/>
                <w:sz w:val="18"/>
                <w:szCs w:val="18"/>
              </w:rPr>
            </w:pPr>
            <w:r w:rsidRPr="630ECEC8">
              <w:rPr>
                <w:rFonts w:ascii="Calibri" w:eastAsia="Calibri" w:hAnsi="Calibri" w:cs="Calibri"/>
                <w:b/>
                <w:bCs/>
                <w:color w:val="000000" w:themeColor="text1"/>
                <w:sz w:val="18"/>
                <w:szCs w:val="18"/>
              </w:rPr>
              <w:t xml:space="preserve">Olemasolev või lisanduv </w:t>
            </w:r>
            <w:r w:rsidRPr="630ECEC8">
              <w:rPr>
                <w:rFonts w:ascii="Calibri" w:eastAsia="Calibri" w:hAnsi="Calibri" w:cs="Calibri"/>
                <w:color w:val="000000" w:themeColor="text1"/>
                <w:sz w:val="18"/>
                <w:szCs w:val="18"/>
              </w:rPr>
              <w:t xml:space="preserve"> </w:t>
            </w:r>
          </w:p>
        </w:tc>
        <w:tc>
          <w:tcPr>
            <w:tcW w:w="1446" w:type="dxa"/>
            <w:vMerge w:val="restart"/>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E8E8E8"/>
            <w:tcMar>
              <w:left w:w="70" w:type="dxa"/>
              <w:right w:w="70" w:type="dxa"/>
            </w:tcMar>
            <w:vAlign w:val="center"/>
          </w:tcPr>
          <w:p w14:paraId="3154204E" w14:textId="6764066B" w:rsidR="630ECEC8" w:rsidRDefault="630ECEC8" w:rsidP="00191349">
            <w:pPr>
              <w:spacing w:after="0" w:line="240" w:lineRule="auto"/>
              <w:rPr>
                <w:rFonts w:ascii="Calibri" w:eastAsia="Calibri" w:hAnsi="Calibri" w:cs="Calibri"/>
                <w:color w:val="000000" w:themeColor="text1"/>
                <w:sz w:val="18"/>
                <w:szCs w:val="18"/>
              </w:rPr>
            </w:pPr>
            <w:r w:rsidRPr="630ECEC8">
              <w:rPr>
                <w:rFonts w:ascii="Calibri" w:eastAsia="Calibri" w:hAnsi="Calibri" w:cs="Calibri"/>
                <w:b/>
                <w:bCs/>
                <w:color w:val="000000" w:themeColor="text1"/>
                <w:sz w:val="18"/>
                <w:szCs w:val="18"/>
              </w:rPr>
              <w:t>Vastutaja</w:t>
            </w:r>
            <w:r w:rsidRPr="630ECEC8">
              <w:rPr>
                <w:rFonts w:ascii="Calibri" w:eastAsia="Calibri" w:hAnsi="Calibri" w:cs="Calibri"/>
                <w:color w:val="000000" w:themeColor="text1"/>
                <w:sz w:val="18"/>
                <w:szCs w:val="18"/>
              </w:rPr>
              <w:t xml:space="preserve"> </w:t>
            </w:r>
          </w:p>
        </w:tc>
      </w:tr>
      <w:tr w:rsidR="002A0B20" w14:paraId="51FE9E6A" w14:textId="77777777" w:rsidTr="2B2CB921">
        <w:trPr>
          <w:trHeight w:val="1200"/>
        </w:trPr>
        <w:tc>
          <w:tcPr>
            <w:tcW w:w="3143" w:type="dxa"/>
            <w:vMerge/>
            <w:vAlign w:val="center"/>
          </w:tcPr>
          <w:p w14:paraId="70299E46" w14:textId="77777777" w:rsidR="00785ACD" w:rsidRDefault="00785ACD" w:rsidP="00191349">
            <w:pPr>
              <w:spacing w:line="240" w:lineRule="auto"/>
            </w:pPr>
          </w:p>
        </w:tc>
        <w:tc>
          <w:tcPr>
            <w:tcW w:w="908"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E8E8E8"/>
            <w:tcMar>
              <w:left w:w="70" w:type="dxa"/>
              <w:right w:w="70" w:type="dxa"/>
            </w:tcMar>
            <w:vAlign w:val="center"/>
          </w:tcPr>
          <w:p w14:paraId="45FEA925" w14:textId="31089088" w:rsidR="630ECEC8" w:rsidRDefault="29085163" w:rsidP="00191349">
            <w:pPr>
              <w:spacing w:after="0" w:line="240" w:lineRule="auto"/>
              <w:rPr>
                <w:rFonts w:ascii="Calibri" w:eastAsia="Calibri" w:hAnsi="Calibri" w:cs="Calibri"/>
                <w:color w:val="000000" w:themeColor="text1"/>
                <w:sz w:val="18"/>
                <w:szCs w:val="18"/>
              </w:rPr>
            </w:pPr>
            <w:r w:rsidRPr="630ECEC8">
              <w:rPr>
                <w:rFonts w:ascii="Calibri" w:eastAsia="Calibri" w:hAnsi="Calibri" w:cs="Calibri"/>
                <w:b/>
                <w:bCs/>
                <w:color w:val="000000" w:themeColor="text1"/>
                <w:sz w:val="18"/>
                <w:szCs w:val="18"/>
              </w:rPr>
              <w:t xml:space="preserve"> t CO</w:t>
            </w:r>
            <w:r w:rsidRPr="630ECEC8">
              <w:rPr>
                <w:rFonts w:ascii="Calibri" w:eastAsia="Calibri" w:hAnsi="Calibri" w:cs="Calibri"/>
                <w:b/>
                <w:bCs/>
                <w:color w:val="000000" w:themeColor="text1"/>
                <w:sz w:val="18"/>
                <w:szCs w:val="18"/>
                <w:vertAlign w:val="subscript"/>
              </w:rPr>
              <w:t>2</w:t>
            </w:r>
            <w:r w:rsidR="630ECEC8" w:rsidRPr="630ECEC8">
              <w:rPr>
                <w:rFonts w:ascii="Calibri" w:eastAsia="Calibri" w:hAnsi="Calibri" w:cs="Calibri"/>
                <w:b/>
                <w:bCs/>
                <w:color w:val="000000" w:themeColor="text1"/>
                <w:sz w:val="18"/>
                <w:szCs w:val="18"/>
              </w:rPr>
              <w:t xml:space="preserve"> </w:t>
            </w:r>
            <w:proofErr w:type="spellStart"/>
            <w:r w:rsidR="630ECEC8" w:rsidRPr="630ECEC8">
              <w:rPr>
                <w:rFonts w:ascii="Calibri" w:eastAsia="Calibri" w:hAnsi="Calibri" w:cs="Calibri"/>
                <w:b/>
                <w:bCs/>
                <w:color w:val="000000" w:themeColor="text1"/>
                <w:sz w:val="18"/>
                <w:szCs w:val="18"/>
              </w:rPr>
              <w:t>ekv</w:t>
            </w:r>
            <w:proofErr w:type="spellEnd"/>
            <w:r w:rsidR="630ECEC8" w:rsidRPr="630ECEC8">
              <w:rPr>
                <w:rFonts w:ascii="Calibri" w:eastAsia="Calibri" w:hAnsi="Calibri" w:cs="Calibri"/>
                <w:b/>
                <w:bCs/>
                <w:color w:val="000000" w:themeColor="text1"/>
                <w:sz w:val="18"/>
                <w:szCs w:val="18"/>
              </w:rPr>
              <w:t xml:space="preserve"> aastas keskmiselt aastatel 2025–2030</w:t>
            </w:r>
            <w:r w:rsidR="630ECEC8" w:rsidRPr="630ECEC8">
              <w:rPr>
                <w:rFonts w:ascii="Calibri" w:eastAsia="Calibri" w:hAnsi="Calibri" w:cs="Calibri"/>
                <w:color w:val="000000" w:themeColor="text1"/>
                <w:sz w:val="18"/>
                <w:szCs w:val="18"/>
              </w:rPr>
              <w:t xml:space="preserve"> </w:t>
            </w:r>
          </w:p>
        </w:tc>
        <w:tc>
          <w:tcPr>
            <w:tcW w:w="908"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E8E8E8"/>
            <w:tcMar>
              <w:left w:w="70" w:type="dxa"/>
              <w:right w:w="70" w:type="dxa"/>
            </w:tcMar>
            <w:vAlign w:val="center"/>
          </w:tcPr>
          <w:p w14:paraId="072F1F9A" w14:textId="1D289781" w:rsidR="630ECEC8" w:rsidRDefault="412D0A98" w:rsidP="00191349">
            <w:pPr>
              <w:spacing w:after="0" w:line="240" w:lineRule="auto"/>
              <w:rPr>
                <w:rFonts w:ascii="Calibri" w:eastAsia="Calibri" w:hAnsi="Calibri" w:cs="Calibri"/>
                <w:color w:val="000000" w:themeColor="text1"/>
                <w:sz w:val="18"/>
                <w:szCs w:val="18"/>
              </w:rPr>
            </w:pPr>
            <w:r w:rsidRPr="630ECEC8">
              <w:rPr>
                <w:rFonts w:ascii="Calibri" w:eastAsia="Calibri" w:hAnsi="Calibri" w:cs="Calibri"/>
                <w:b/>
                <w:bCs/>
                <w:color w:val="000000" w:themeColor="text1"/>
                <w:sz w:val="18"/>
                <w:szCs w:val="18"/>
              </w:rPr>
              <w:t>t CO</w:t>
            </w:r>
            <w:r w:rsidRPr="630ECEC8">
              <w:rPr>
                <w:rFonts w:ascii="Calibri" w:eastAsia="Calibri" w:hAnsi="Calibri" w:cs="Calibri"/>
                <w:b/>
                <w:bCs/>
                <w:color w:val="000000" w:themeColor="text1"/>
                <w:sz w:val="18"/>
                <w:szCs w:val="18"/>
                <w:vertAlign w:val="subscript"/>
              </w:rPr>
              <w:t>2</w:t>
            </w:r>
            <w:r w:rsidRPr="630ECEC8">
              <w:rPr>
                <w:rFonts w:ascii="Calibri" w:eastAsia="Calibri" w:hAnsi="Calibri" w:cs="Calibri"/>
                <w:b/>
                <w:bCs/>
                <w:color w:val="000000" w:themeColor="text1"/>
                <w:sz w:val="18"/>
                <w:szCs w:val="18"/>
              </w:rPr>
              <w:t xml:space="preserve"> </w:t>
            </w:r>
            <w:proofErr w:type="spellStart"/>
            <w:r w:rsidR="630ECEC8" w:rsidRPr="630ECEC8">
              <w:rPr>
                <w:rFonts w:ascii="Calibri" w:eastAsia="Calibri" w:hAnsi="Calibri" w:cs="Calibri"/>
                <w:b/>
                <w:bCs/>
                <w:color w:val="000000" w:themeColor="text1"/>
                <w:sz w:val="18"/>
                <w:szCs w:val="18"/>
              </w:rPr>
              <w:t>ekv</w:t>
            </w:r>
            <w:proofErr w:type="spellEnd"/>
            <w:r w:rsidR="630ECEC8" w:rsidRPr="630ECEC8">
              <w:rPr>
                <w:rFonts w:ascii="Calibri" w:eastAsia="Calibri" w:hAnsi="Calibri" w:cs="Calibri"/>
                <w:b/>
                <w:bCs/>
                <w:color w:val="000000" w:themeColor="text1"/>
                <w:sz w:val="18"/>
                <w:szCs w:val="18"/>
              </w:rPr>
              <w:t xml:space="preserve"> aastas keskmiselt aastatel 2031–2040</w:t>
            </w:r>
            <w:r w:rsidR="630ECEC8" w:rsidRPr="630ECEC8">
              <w:rPr>
                <w:rFonts w:ascii="Calibri" w:eastAsia="Calibri" w:hAnsi="Calibri" w:cs="Calibri"/>
                <w:color w:val="000000" w:themeColor="text1"/>
                <w:sz w:val="18"/>
                <w:szCs w:val="18"/>
              </w:rPr>
              <w:t xml:space="preserve"> </w:t>
            </w:r>
          </w:p>
        </w:tc>
        <w:tc>
          <w:tcPr>
            <w:tcW w:w="1427" w:type="dxa"/>
            <w:vMerge/>
            <w:vAlign w:val="center"/>
          </w:tcPr>
          <w:p w14:paraId="535469D8" w14:textId="77777777" w:rsidR="00785ACD" w:rsidRDefault="00785ACD" w:rsidP="00191349">
            <w:pPr>
              <w:spacing w:line="240" w:lineRule="auto"/>
            </w:pPr>
          </w:p>
        </w:tc>
        <w:tc>
          <w:tcPr>
            <w:tcW w:w="1305" w:type="dxa"/>
            <w:vMerge/>
            <w:vAlign w:val="center"/>
          </w:tcPr>
          <w:p w14:paraId="335D550C" w14:textId="77777777" w:rsidR="00785ACD" w:rsidRDefault="00785ACD" w:rsidP="00191349">
            <w:pPr>
              <w:spacing w:line="240" w:lineRule="auto"/>
            </w:pPr>
          </w:p>
        </w:tc>
        <w:tc>
          <w:tcPr>
            <w:tcW w:w="1446" w:type="dxa"/>
            <w:vMerge/>
            <w:vAlign w:val="center"/>
          </w:tcPr>
          <w:p w14:paraId="01FBAC36" w14:textId="77777777" w:rsidR="00785ACD" w:rsidRDefault="00785ACD" w:rsidP="00191349">
            <w:pPr>
              <w:spacing w:line="240" w:lineRule="auto"/>
            </w:pPr>
          </w:p>
        </w:tc>
      </w:tr>
      <w:tr w:rsidR="630ECEC8" w14:paraId="05377EB3" w14:textId="77777777" w:rsidTr="2B2CB921">
        <w:trPr>
          <w:trHeight w:val="960"/>
        </w:trPr>
        <w:tc>
          <w:tcPr>
            <w:tcW w:w="3143"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left w:w="70" w:type="dxa"/>
              <w:right w:w="70" w:type="dxa"/>
            </w:tcMar>
            <w:vAlign w:val="center"/>
          </w:tcPr>
          <w:p w14:paraId="5B02055D" w14:textId="2FC7ADC5" w:rsidR="630ECEC8" w:rsidRDefault="630ECEC8" w:rsidP="00191349">
            <w:pPr>
              <w:spacing w:after="0" w:line="240" w:lineRule="auto"/>
              <w:rPr>
                <w:rFonts w:ascii="Calibri" w:eastAsia="Calibri" w:hAnsi="Calibri" w:cs="Calibri"/>
                <w:color w:val="000000" w:themeColor="text1"/>
                <w:sz w:val="18"/>
                <w:szCs w:val="18"/>
              </w:rPr>
            </w:pPr>
            <w:r w:rsidRPr="630ECEC8">
              <w:rPr>
                <w:rFonts w:ascii="Calibri" w:eastAsia="Calibri" w:hAnsi="Calibri" w:cs="Calibri"/>
                <w:color w:val="000000" w:themeColor="text1"/>
                <w:sz w:val="18"/>
                <w:szCs w:val="18"/>
              </w:rPr>
              <w:lastRenderedPageBreak/>
              <w:t xml:space="preserve">Karjatamise osakaalu suurendamine </w:t>
            </w:r>
          </w:p>
        </w:tc>
        <w:tc>
          <w:tcPr>
            <w:tcW w:w="908"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left w:w="70" w:type="dxa"/>
              <w:right w:w="70" w:type="dxa"/>
            </w:tcMar>
            <w:vAlign w:val="center"/>
          </w:tcPr>
          <w:p w14:paraId="0E6340AC" w14:textId="669C17BB" w:rsidR="630ECEC8" w:rsidRDefault="630ECEC8" w:rsidP="00191349">
            <w:pPr>
              <w:spacing w:after="0" w:line="240" w:lineRule="auto"/>
              <w:rPr>
                <w:rFonts w:ascii="Calibri" w:eastAsia="Calibri" w:hAnsi="Calibri" w:cs="Calibri"/>
                <w:color w:val="000000" w:themeColor="text1"/>
                <w:sz w:val="18"/>
                <w:szCs w:val="18"/>
              </w:rPr>
            </w:pPr>
            <w:r w:rsidRPr="630ECEC8">
              <w:rPr>
                <w:rFonts w:ascii="Calibri" w:eastAsia="Calibri" w:hAnsi="Calibri" w:cs="Calibri"/>
                <w:color w:val="000000" w:themeColor="text1"/>
                <w:sz w:val="18"/>
                <w:szCs w:val="18"/>
              </w:rPr>
              <w:t xml:space="preserve">9925 </w:t>
            </w:r>
          </w:p>
        </w:tc>
        <w:tc>
          <w:tcPr>
            <w:tcW w:w="908"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left w:w="70" w:type="dxa"/>
              <w:right w:w="70" w:type="dxa"/>
            </w:tcMar>
            <w:vAlign w:val="center"/>
          </w:tcPr>
          <w:p w14:paraId="0F070CBF" w14:textId="525BF201" w:rsidR="630ECEC8" w:rsidRDefault="630ECEC8" w:rsidP="00191349">
            <w:pPr>
              <w:spacing w:after="0" w:line="240" w:lineRule="auto"/>
              <w:rPr>
                <w:rFonts w:ascii="Calibri" w:eastAsia="Calibri" w:hAnsi="Calibri" w:cs="Calibri"/>
                <w:color w:val="000000" w:themeColor="text1"/>
                <w:sz w:val="18"/>
                <w:szCs w:val="18"/>
              </w:rPr>
            </w:pPr>
            <w:r w:rsidRPr="630ECEC8">
              <w:rPr>
                <w:rFonts w:ascii="Calibri" w:eastAsia="Calibri" w:hAnsi="Calibri" w:cs="Calibri"/>
                <w:color w:val="000000" w:themeColor="text1"/>
                <w:sz w:val="18"/>
                <w:szCs w:val="18"/>
              </w:rPr>
              <w:t xml:space="preserve">11 286 </w:t>
            </w:r>
          </w:p>
        </w:tc>
        <w:tc>
          <w:tcPr>
            <w:tcW w:w="1427"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left w:w="70" w:type="dxa"/>
              <w:right w:w="70" w:type="dxa"/>
            </w:tcMar>
            <w:vAlign w:val="center"/>
          </w:tcPr>
          <w:p w14:paraId="58B8CC70" w14:textId="7A0A2D96" w:rsidR="630ECEC8" w:rsidRDefault="630ECEC8" w:rsidP="00191349">
            <w:pPr>
              <w:spacing w:after="0" w:line="240" w:lineRule="auto"/>
              <w:rPr>
                <w:rFonts w:ascii="Calibri" w:eastAsia="Calibri" w:hAnsi="Calibri" w:cs="Calibri"/>
                <w:color w:val="000000" w:themeColor="text1"/>
                <w:sz w:val="18"/>
                <w:szCs w:val="18"/>
              </w:rPr>
            </w:pPr>
            <w:r w:rsidRPr="630ECEC8">
              <w:rPr>
                <w:rFonts w:ascii="Calibri" w:eastAsia="Calibri" w:hAnsi="Calibri" w:cs="Calibri"/>
                <w:color w:val="000000" w:themeColor="text1"/>
                <w:sz w:val="18"/>
                <w:szCs w:val="18"/>
              </w:rPr>
              <w:t>Karjatatavate piima-lehmade osakaalu kasv 5%-</w:t>
            </w:r>
            <w:proofErr w:type="spellStart"/>
            <w:r w:rsidRPr="630ECEC8">
              <w:rPr>
                <w:rFonts w:ascii="Calibri" w:eastAsia="Calibri" w:hAnsi="Calibri" w:cs="Calibri"/>
                <w:color w:val="000000" w:themeColor="text1"/>
                <w:sz w:val="18"/>
                <w:szCs w:val="18"/>
              </w:rPr>
              <w:t>ni</w:t>
            </w:r>
            <w:proofErr w:type="spellEnd"/>
            <w:r w:rsidRPr="630ECEC8">
              <w:rPr>
                <w:rFonts w:ascii="Calibri" w:eastAsia="Calibri" w:hAnsi="Calibri" w:cs="Calibri"/>
                <w:color w:val="000000" w:themeColor="text1"/>
                <w:sz w:val="18"/>
                <w:szCs w:val="18"/>
              </w:rPr>
              <w:t xml:space="preserve"> </w:t>
            </w:r>
          </w:p>
        </w:tc>
        <w:tc>
          <w:tcPr>
            <w:tcW w:w="1305"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left w:w="70" w:type="dxa"/>
              <w:right w:w="70" w:type="dxa"/>
            </w:tcMar>
            <w:vAlign w:val="center"/>
          </w:tcPr>
          <w:p w14:paraId="11D9EEDE" w14:textId="69751FA9" w:rsidR="630ECEC8" w:rsidRDefault="630ECEC8" w:rsidP="00191349">
            <w:pPr>
              <w:spacing w:after="0" w:line="240" w:lineRule="auto"/>
              <w:rPr>
                <w:rFonts w:ascii="Calibri" w:eastAsia="Calibri" w:hAnsi="Calibri" w:cs="Calibri"/>
                <w:color w:val="000000" w:themeColor="text1"/>
                <w:sz w:val="18"/>
                <w:szCs w:val="18"/>
              </w:rPr>
            </w:pPr>
            <w:r w:rsidRPr="630ECEC8">
              <w:rPr>
                <w:rFonts w:ascii="Calibri" w:eastAsia="Calibri" w:hAnsi="Calibri" w:cs="Calibri"/>
                <w:color w:val="000000" w:themeColor="text1"/>
                <w:sz w:val="18"/>
                <w:szCs w:val="18"/>
              </w:rPr>
              <w:t xml:space="preserve">Olemasolev ja lisanduv </w:t>
            </w:r>
          </w:p>
        </w:tc>
        <w:tc>
          <w:tcPr>
            <w:tcW w:w="1446"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left w:w="70" w:type="dxa"/>
              <w:right w:w="70" w:type="dxa"/>
            </w:tcMar>
            <w:vAlign w:val="center"/>
          </w:tcPr>
          <w:p w14:paraId="11DEB817" w14:textId="17CFAD77" w:rsidR="630ECEC8" w:rsidRDefault="630ECEC8" w:rsidP="00191349">
            <w:pPr>
              <w:spacing w:after="0" w:line="240" w:lineRule="auto"/>
              <w:rPr>
                <w:rFonts w:ascii="Calibri" w:eastAsia="Calibri" w:hAnsi="Calibri" w:cs="Calibri"/>
                <w:color w:val="000000" w:themeColor="text1"/>
                <w:sz w:val="18"/>
                <w:szCs w:val="18"/>
              </w:rPr>
            </w:pPr>
            <w:r w:rsidRPr="630ECEC8">
              <w:rPr>
                <w:rFonts w:ascii="Calibri" w:eastAsia="Calibri" w:hAnsi="Calibri" w:cs="Calibri"/>
                <w:color w:val="000000" w:themeColor="text1"/>
                <w:sz w:val="18"/>
                <w:szCs w:val="18"/>
              </w:rPr>
              <w:t xml:space="preserve">Riik ja erasektor </w:t>
            </w:r>
          </w:p>
        </w:tc>
      </w:tr>
      <w:tr w:rsidR="630ECEC8" w14:paraId="7DA8B552" w14:textId="77777777" w:rsidTr="2B2CB921">
        <w:trPr>
          <w:trHeight w:val="960"/>
        </w:trPr>
        <w:tc>
          <w:tcPr>
            <w:tcW w:w="3143"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left w:w="70" w:type="dxa"/>
              <w:right w:w="70" w:type="dxa"/>
            </w:tcMar>
            <w:vAlign w:val="center"/>
          </w:tcPr>
          <w:p w14:paraId="08D0CF1B" w14:textId="435AE90B" w:rsidR="630ECEC8" w:rsidRDefault="630ECEC8" w:rsidP="00191349">
            <w:pPr>
              <w:spacing w:after="0" w:line="240" w:lineRule="auto"/>
              <w:rPr>
                <w:rFonts w:ascii="Calibri" w:eastAsia="Calibri" w:hAnsi="Calibri" w:cs="Calibri"/>
                <w:color w:val="000000" w:themeColor="text1"/>
                <w:sz w:val="18"/>
                <w:szCs w:val="18"/>
              </w:rPr>
            </w:pPr>
            <w:r w:rsidRPr="630ECEC8">
              <w:rPr>
                <w:rFonts w:ascii="Calibri" w:eastAsia="Calibri" w:hAnsi="Calibri" w:cs="Calibri"/>
                <w:color w:val="000000" w:themeColor="text1"/>
                <w:sz w:val="18"/>
                <w:szCs w:val="18"/>
              </w:rPr>
              <w:t xml:space="preserve">Mineraalväetiste kasutuse vähendamine  </w:t>
            </w:r>
          </w:p>
        </w:tc>
        <w:tc>
          <w:tcPr>
            <w:tcW w:w="908"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left w:w="70" w:type="dxa"/>
              <w:right w:w="70" w:type="dxa"/>
            </w:tcMar>
            <w:vAlign w:val="center"/>
          </w:tcPr>
          <w:p w14:paraId="13157769" w14:textId="203D9F8C" w:rsidR="630ECEC8" w:rsidRDefault="630ECEC8" w:rsidP="00191349">
            <w:pPr>
              <w:spacing w:after="0" w:line="240" w:lineRule="auto"/>
              <w:rPr>
                <w:rFonts w:ascii="Calibri" w:eastAsia="Calibri" w:hAnsi="Calibri" w:cs="Calibri"/>
                <w:color w:val="000000" w:themeColor="text1"/>
                <w:sz w:val="18"/>
                <w:szCs w:val="18"/>
              </w:rPr>
            </w:pPr>
            <w:r w:rsidRPr="630ECEC8">
              <w:rPr>
                <w:rFonts w:ascii="Calibri" w:eastAsia="Calibri" w:hAnsi="Calibri" w:cs="Calibri"/>
                <w:color w:val="000000" w:themeColor="text1"/>
                <w:sz w:val="18"/>
                <w:szCs w:val="18"/>
              </w:rPr>
              <w:t>44</w:t>
            </w:r>
            <w:r w:rsidR="00805879">
              <w:rPr>
                <w:rFonts w:ascii="Calibri" w:eastAsia="Calibri" w:hAnsi="Calibri" w:cs="Calibri"/>
                <w:color w:val="000000" w:themeColor="text1"/>
                <w:sz w:val="18"/>
                <w:szCs w:val="18"/>
              </w:rPr>
              <w:t xml:space="preserve"> </w:t>
            </w:r>
            <w:r w:rsidRPr="630ECEC8">
              <w:rPr>
                <w:rFonts w:ascii="Calibri" w:eastAsia="Calibri" w:hAnsi="Calibri" w:cs="Calibri"/>
                <w:color w:val="000000" w:themeColor="text1"/>
                <w:sz w:val="18"/>
                <w:szCs w:val="18"/>
              </w:rPr>
              <w:t xml:space="preserve">688 </w:t>
            </w:r>
          </w:p>
        </w:tc>
        <w:tc>
          <w:tcPr>
            <w:tcW w:w="908"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left w:w="70" w:type="dxa"/>
              <w:right w:w="70" w:type="dxa"/>
            </w:tcMar>
            <w:vAlign w:val="center"/>
          </w:tcPr>
          <w:p w14:paraId="03607835" w14:textId="5C002718" w:rsidR="630ECEC8" w:rsidRDefault="630ECEC8" w:rsidP="00191349">
            <w:pPr>
              <w:spacing w:after="0" w:line="240" w:lineRule="auto"/>
              <w:rPr>
                <w:rFonts w:ascii="Calibri" w:eastAsia="Calibri" w:hAnsi="Calibri" w:cs="Calibri"/>
                <w:color w:val="000000" w:themeColor="text1"/>
                <w:sz w:val="18"/>
                <w:szCs w:val="18"/>
              </w:rPr>
            </w:pPr>
            <w:r w:rsidRPr="630ECEC8">
              <w:rPr>
                <w:rFonts w:ascii="Calibri" w:eastAsia="Calibri" w:hAnsi="Calibri" w:cs="Calibri"/>
                <w:color w:val="000000" w:themeColor="text1"/>
                <w:sz w:val="18"/>
                <w:szCs w:val="18"/>
              </w:rPr>
              <w:t xml:space="preserve">59 070 </w:t>
            </w:r>
          </w:p>
        </w:tc>
        <w:tc>
          <w:tcPr>
            <w:tcW w:w="1427"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left w:w="70" w:type="dxa"/>
              <w:right w:w="70" w:type="dxa"/>
            </w:tcMar>
            <w:vAlign w:val="center"/>
          </w:tcPr>
          <w:p w14:paraId="58B86E2F" w14:textId="36B248F8" w:rsidR="630ECEC8" w:rsidRDefault="630ECEC8" w:rsidP="00191349">
            <w:pPr>
              <w:spacing w:after="0" w:line="240" w:lineRule="auto"/>
              <w:rPr>
                <w:rFonts w:ascii="Calibri" w:eastAsia="Calibri" w:hAnsi="Calibri" w:cs="Calibri"/>
                <w:color w:val="000000" w:themeColor="text1"/>
                <w:sz w:val="18"/>
                <w:szCs w:val="18"/>
              </w:rPr>
            </w:pPr>
            <w:r w:rsidRPr="630ECEC8">
              <w:rPr>
                <w:rFonts w:ascii="Calibri" w:eastAsia="Calibri" w:hAnsi="Calibri" w:cs="Calibri"/>
                <w:color w:val="000000" w:themeColor="text1"/>
                <w:sz w:val="18"/>
                <w:szCs w:val="18"/>
              </w:rPr>
              <w:t xml:space="preserve">Vähendamine 20% võrreldes 2021. aasta tasemega </w:t>
            </w:r>
          </w:p>
        </w:tc>
        <w:tc>
          <w:tcPr>
            <w:tcW w:w="1305"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left w:w="70" w:type="dxa"/>
              <w:right w:w="70" w:type="dxa"/>
            </w:tcMar>
            <w:vAlign w:val="center"/>
          </w:tcPr>
          <w:p w14:paraId="350B4D7F" w14:textId="0AD52ADD" w:rsidR="630ECEC8" w:rsidRDefault="630ECEC8" w:rsidP="00191349">
            <w:pPr>
              <w:spacing w:after="0" w:line="240" w:lineRule="auto"/>
              <w:rPr>
                <w:rFonts w:ascii="Calibri" w:eastAsia="Calibri" w:hAnsi="Calibri" w:cs="Calibri"/>
                <w:color w:val="000000" w:themeColor="text1"/>
                <w:sz w:val="18"/>
                <w:szCs w:val="18"/>
              </w:rPr>
            </w:pPr>
            <w:r w:rsidRPr="630ECEC8">
              <w:rPr>
                <w:rFonts w:ascii="Calibri" w:eastAsia="Calibri" w:hAnsi="Calibri" w:cs="Calibri"/>
                <w:color w:val="000000" w:themeColor="text1"/>
                <w:sz w:val="18"/>
                <w:szCs w:val="18"/>
              </w:rPr>
              <w:t xml:space="preserve">Lisanduv </w:t>
            </w:r>
          </w:p>
        </w:tc>
        <w:tc>
          <w:tcPr>
            <w:tcW w:w="1446"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left w:w="70" w:type="dxa"/>
              <w:right w:w="70" w:type="dxa"/>
            </w:tcMar>
            <w:vAlign w:val="center"/>
          </w:tcPr>
          <w:p w14:paraId="0B4ECE01" w14:textId="02D55439" w:rsidR="630ECEC8" w:rsidRDefault="630ECEC8" w:rsidP="00191349">
            <w:pPr>
              <w:spacing w:after="0" w:line="240" w:lineRule="auto"/>
              <w:rPr>
                <w:rFonts w:ascii="Calibri" w:eastAsia="Calibri" w:hAnsi="Calibri" w:cs="Calibri"/>
                <w:color w:val="000000" w:themeColor="text1"/>
                <w:sz w:val="18"/>
                <w:szCs w:val="18"/>
              </w:rPr>
            </w:pPr>
            <w:r w:rsidRPr="630ECEC8">
              <w:rPr>
                <w:rFonts w:ascii="Calibri" w:eastAsia="Calibri" w:hAnsi="Calibri" w:cs="Calibri"/>
                <w:color w:val="000000" w:themeColor="text1"/>
                <w:sz w:val="18"/>
                <w:szCs w:val="18"/>
              </w:rPr>
              <w:t xml:space="preserve">Riik ja erasektor </w:t>
            </w:r>
          </w:p>
        </w:tc>
      </w:tr>
      <w:tr w:rsidR="630ECEC8" w14:paraId="0C650DEA" w14:textId="77777777" w:rsidTr="2B2CB921">
        <w:trPr>
          <w:trHeight w:hRule="exact" w:val="252"/>
        </w:trPr>
        <w:tc>
          <w:tcPr>
            <w:tcW w:w="3143"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left w:w="70" w:type="dxa"/>
              <w:right w:w="70" w:type="dxa"/>
            </w:tcMar>
            <w:vAlign w:val="center"/>
          </w:tcPr>
          <w:p w14:paraId="45C142A9" w14:textId="20927BC7" w:rsidR="630ECEC8" w:rsidRDefault="630ECEC8" w:rsidP="00191349">
            <w:pPr>
              <w:spacing w:after="0" w:line="240" w:lineRule="auto"/>
              <w:rPr>
                <w:rFonts w:ascii="Calibri" w:eastAsia="Calibri" w:hAnsi="Calibri" w:cs="Calibri"/>
                <w:color w:val="000000" w:themeColor="text1"/>
                <w:sz w:val="18"/>
                <w:szCs w:val="18"/>
              </w:rPr>
            </w:pPr>
            <w:r w:rsidRPr="630ECEC8">
              <w:rPr>
                <w:rFonts w:ascii="Calibri" w:eastAsia="Calibri" w:hAnsi="Calibri" w:cs="Calibri"/>
                <w:color w:val="000000" w:themeColor="text1"/>
                <w:sz w:val="18"/>
                <w:szCs w:val="18"/>
              </w:rPr>
              <w:t>Märgalaviljelus</w:t>
            </w:r>
            <w:r w:rsidR="000258EE">
              <w:rPr>
                <w:rFonts w:ascii="Calibri" w:eastAsia="Calibri" w:hAnsi="Calibri" w:cs="Calibri"/>
                <w:color w:val="000000" w:themeColor="text1"/>
                <w:sz w:val="18"/>
                <w:szCs w:val="18"/>
              </w:rPr>
              <w:t xml:space="preserve"> </w:t>
            </w:r>
            <w:r w:rsidR="000258EE" w:rsidRPr="630ECEC8">
              <w:rPr>
                <w:rFonts w:ascii="Calibri" w:eastAsia="Calibri" w:hAnsi="Calibri" w:cs="Calibri"/>
                <w:color w:val="000000" w:themeColor="text1"/>
                <w:sz w:val="18"/>
                <w:szCs w:val="18"/>
              </w:rPr>
              <w:t>–</w:t>
            </w:r>
            <w:r w:rsidR="000258EE">
              <w:rPr>
                <w:rFonts w:ascii="Calibri" w:eastAsia="Calibri" w:hAnsi="Calibri" w:cs="Calibri"/>
                <w:color w:val="000000" w:themeColor="text1"/>
                <w:sz w:val="18"/>
                <w:szCs w:val="18"/>
              </w:rPr>
              <w:t xml:space="preserve"> </w:t>
            </w:r>
            <w:r w:rsidRPr="630ECEC8">
              <w:rPr>
                <w:rFonts w:ascii="Calibri" w:eastAsia="Calibri" w:hAnsi="Calibri" w:cs="Calibri"/>
                <w:color w:val="000000" w:themeColor="text1"/>
                <w:sz w:val="18"/>
                <w:szCs w:val="18"/>
              </w:rPr>
              <w:t xml:space="preserve">mõju </w:t>
            </w:r>
            <w:proofErr w:type="spellStart"/>
            <w:r w:rsidRPr="630ECEC8">
              <w:rPr>
                <w:rFonts w:ascii="Calibri" w:eastAsia="Calibri" w:hAnsi="Calibri" w:cs="Calibri"/>
                <w:color w:val="000000" w:themeColor="text1"/>
                <w:sz w:val="18"/>
                <w:szCs w:val="18"/>
              </w:rPr>
              <w:t>LULUCFis</w:t>
            </w:r>
            <w:proofErr w:type="spellEnd"/>
            <w:r w:rsidRPr="630ECEC8">
              <w:rPr>
                <w:rFonts w:ascii="Calibri" w:eastAsia="Calibri" w:hAnsi="Calibri" w:cs="Calibri"/>
                <w:color w:val="000000" w:themeColor="text1"/>
                <w:sz w:val="18"/>
                <w:szCs w:val="18"/>
              </w:rPr>
              <w:t xml:space="preserve"> </w:t>
            </w:r>
          </w:p>
        </w:tc>
        <w:tc>
          <w:tcPr>
            <w:tcW w:w="908"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left w:w="70" w:type="dxa"/>
              <w:right w:w="70" w:type="dxa"/>
            </w:tcMar>
            <w:vAlign w:val="center"/>
          </w:tcPr>
          <w:p w14:paraId="42710D68" w14:textId="01B2AD48" w:rsidR="630ECEC8" w:rsidRDefault="630ECEC8" w:rsidP="00191349">
            <w:pPr>
              <w:spacing w:after="0" w:line="240" w:lineRule="auto"/>
              <w:rPr>
                <w:rFonts w:ascii="Calibri" w:eastAsia="Calibri" w:hAnsi="Calibri" w:cs="Calibri"/>
                <w:color w:val="000000" w:themeColor="text1"/>
                <w:sz w:val="18"/>
                <w:szCs w:val="18"/>
              </w:rPr>
            </w:pPr>
            <w:r w:rsidRPr="630ECEC8">
              <w:rPr>
                <w:rFonts w:ascii="Calibri" w:eastAsia="Calibri" w:hAnsi="Calibri" w:cs="Calibri"/>
                <w:color w:val="000000" w:themeColor="text1"/>
                <w:sz w:val="18"/>
                <w:szCs w:val="18"/>
              </w:rPr>
              <w:t>26</w:t>
            </w:r>
            <w:r w:rsidR="00805879">
              <w:rPr>
                <w:rFonts w:ascii="Calibri" w:eastAsia="Calibri" w:hAnsi="Calibri" w:cs="Calibri"/>
                <w:color w:val="000000" w:themeColor="text1"/>
                <w:sz w:val="18"/>
                <w:szCs w:val="18"/>
              </w:rPr>
              <w:t xml:space="preserve"> </w:t>
            </w:r>
            <w:r w:rsidRPr="630ECEC8">
              <w:rPr>
                <w:rFonts w:ascii="Calibri" w:eastAsia="Calibri" w:hAnsi="Calibri" w:cs="Calibri"/>
                <w:color w:val="000000" w:themeColor="text1"/>
                <w:sz w:val="18"/>
                <w:szCs w:val="18"/>
              </w:rPr>
              <w:t xml:space="preserve">434 </w:t>
            </w:r>
          </w:p>
        </w:tc>
        <w:tc>
          <w:tcPr>
            <w:tcW w:w="908"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left w:w="70" w:type="dxa"/>
              <w:right w:w="70" w:type="dxa"/>
            </w:tcMar>
            <w:vAlign w:val="center"/>
          </w:tcPr>
          <w:p w14:paraId="6B837CB7" w14:textId="2F4713A6" w:rsidR="630ECEC8" w:rsidRDefault="630ECEC8" w:rsidP="00191349">
            <w:pPr>
              <w:spacing w:after="0" w:line="240" w:lineRule="auto"/>
              <w:rPr>
                <w:rFonts w:ascii="Calibri" w:eastAsia="Calibri" w:hAnsi="Calibri" w:cs="Calibri"/>
                <w:color w:val="000000" w:themeColor="text1"/>
                <w:sz w:val="18"/>
                <w:szCs w:val="18"/>
              </w:rPr>
            </w:pPr>
            <w:r w:rsidRPr="630ECEC8">
              <w:rPr>
                <w:rFonts w:ascii="Calibri" w:eastAsia="Calibri" w:hAnsi="Calibri" w:cs="Calibri"/>
                <w:color w:val="000000" w:themeColor="text1"/>
                <w:sz w:val="18"/>
                <w:szCs w:val="18"/>
              </w:rPr>
              <w:t>45</w:t>
            </w:r>
            <w:r w:rsidR="00805879">
              <w:rPr>
                <w:rFonts w:ascii="Calibri" w:eastAsia="Calibri" w:hAnsi="Calibri" w:cs="Calibri"/>
                <w:color w:val="000000" w:themeColor="text1"/>
                <w:sz w:val="18"/>
                <w:szCs w:val="18"/>
              </w:rPr>
              <w:t xml:space="preserve"> </w:t>
            </w:r>
            <w:r w:rsidRPr="630ECEC8">
              <w:rPr>
                <w:rFonts w:ascii="Calibri" w:eastAsia="Calibri" w:hAnsi="Calibri" w:cs="Calibri"/>
                <w:color w:val="000000" w:themeColor="text1"/>
                <w:sz w:val="18"/>
                <w:szCs w:val="18"/>
              </w:rPr>
              <w:t xml:space="preserve">316 </w:t>
            </w:r>
          </w:p>
        </w:tc>
        <w:tc>
          <w:tcPr>
            <w:tcW w:w="1427"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left w:w="70" w:type="dxa"/>
              <w:right w:w="70" w:type="dxa"/>
            </w:tcMar>
            <w:vAlign w:val="center"/>
          </w:tcPr>
          <w:p w14:paraId="47626271" w14:textId="03B06CC3" w:rsidR="630ECEC8" w:rsidRDefault="630ECEC8" w:rsidP="00191349">
            <w:pPr>
              <w:spacing w:after="0" w:line="240" w:lineRule="auto"/>
              <w:rPr>
                <w:rFonts w:ascii="Calibri" w:eastAsia="Calibri" w:hAnsi="Calibri" w:cs="Calibri"/>
                <w:color w:val="000000" w:themeColor="text1"/>
                <w:sz w:val="18"/>
                <w:szCs w:val="18"/>
              </w:rPr>
            </w:pPr>
            <w:r w:rsidRPr="630ECEC8">
              <w:rPr>
                <w:rFonts w:ascii="Calibri" w:eastAsia="Calibri" w:hAnsi="Calibri" w:cs="Calibri"/>
                <w:color w:val="000000" w:themeColor="text1"/>
                <w:sz w:val="18"/>
                <w:szCs w:val="18"/>
              </w:rPr>
              <w:t xml:space="preserve">1000 ha/a </w:t>
            </w:r>
          </w:p>
        </w:tc>
        <w:tc>
          <w:tcPr>
            <w:tcW w:w="1305"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left w:w="70" w:type="dxa"/>
              <w:right w:w="70" w:type="dxa"/>
            </w:tcMar>
            <w:vAlign w:val="center"/>
          </w:tcPr>
          <w:p w14:paraId="122ED3D4" w14:textId="1C4F8B77" w:rsidR="630ECEC8" w:rsidRDefault="630ECEC8" w:rsidP="00191349">
            <w:pPr>
              <w:spacing w:after="0" w:line="240" w:lineRule="auto"/>
              <w:rPr>
                <w:rFonts w:ascii="Calibri" w:eastAsia="Calibri" w:hAnsi="Calibri" w:cs="Calibri"/>
                <w:color w:val="000000" w:themeColor="text1"/>
                <w:sz w:val="18"/>
                <w:szCs w:val="18"/>
              </w:rPr>
            </w:pPr>
            <w:r w:rsidRPr="630ECEC8">
              <w:rPr>
                <w:rFonts w:ascii="Calibri" w:eastAsia="Calibri" w:hAnsi="Calibri" w:cs="Calibri"/>
                <w:color w:val="000000" w:themeColor="text1"/>
                <w:sz w:val="18"/>
                <w:szCs w:val="18"/>
              </w:rPr>
              <w:t xml:space="preserve">Lisanduv </w:t>
            </w:r>
          </w:p>
        </w:tc>
        <w:tc>
          <w:tcPr>
            <w:tcW w:w="1446"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left w:w="70" w:type="dxa"/>
              <w:right w:w="70" w:type="dxa"/>
            </w:tcMar>
            <w:vAlign w:val="center"/>
          </w:tcPr>
          <w:p w14:paraId="34E85203" w14:textId="692AB716" w:rsidR="630ECEC8" w:rsidRDefault="630ECEC8" w:rsidP="00191349">
            <w:pPr>
              <w:spacing w:after="0" w:line="240" w:lineRule="auto"/>
              <w:rPr>
                <w:rFonts w:ascii="Calibri" w:eastAsia="Calibri" w:hAnsi="Calibri" w:cs="Calibri"/>
                <w:color w:val="000000" w:themeColor="text1"/>
                <w:sz w:val="18"/>
                <w:szCs w:val="18"/>
              </w:rPr>
            </w:pPr>
            <w:r w:rsidRPr="630ECEC8">
              <w:rPr>
                <w:rFonts w:ascii="Calibri" w:eastAsia="Calibri" w:hAnsi="Calibri" w:cs="Calibri"/>
                <w:color w:val="000000" w:themeColor="text1"/>
                <w:sz w:val="18"/>
                <w:szCs w:val="18"/>
              </w:rPr>
              <w:t xml:space="preserve">Riik ja erasektor </w:t>
            </w:r>
          </w:p>
        </w:tc>
      </w:tr>
      <w:tr w:rsidR="630ECEC8" w14:paraId="077953EE" w14:textId="77777777" w:rsidTr="2B2CB921">
        <w:trPr>
          <w:trHeight w:val="300"/>
        </w:trPr>
        <w:tc>
          <w:tcPr>
            <w:tcW w:w="3143"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left w:w="70" w:type="dxa"/>
              <w:right w:w="70" w:type="dxa"/>
            </w:tcMar>
            <w:vAlign w:val="center"/>
          </w:tcPr>
          <w:p w14:paraId="69C58650" w14:textId="4B8EB69F" w:rsidR="630ECEC8" w:rsidRDefault="630ECEC8" w:rsidP="00191349">
            <w:pPr>
              <w:spacing w:after="0" w:line="240" w:lineRule="auto"/>
              <w:rPr>
                <w:rFonts w:ascii="Calibri" w:eastAsia="Calibri" w:hAnsi="Calibri" w:cs="Calibri"/>
                <w:color w:val="000000" w:themeColor="text1"/>
                <w:sz w:val="18"/>
                <w:szCs w:val="18"/>
              </w:rPr>
            </w:pPr>
            <w:r w:rsidRPr="630ECEC8">
              <w:rPr>
                <w:rFonts w:ascii="Calibri" w:eastAsia="Calibri" w:hAnsi="Calibri" w:cs="Calibri"/>
                <w:color w:val="000000" w:themeColor="text1"/>
                <w:sz w:val="18"/>
                <w:szCs w:val="18"/>
              </w:rPr>
              <w:t>Märgalaviljelus – mõju põllumaj</w:t>
            </w:r>
            <w:r w:rsidR="007D60B3">
              <w:rPr>
                <w:rFonts w:ascii="Calibri" w:eastAsia="Calibri" w:hAnsi="Calibri" w:cs="Calibri"/>
                <w:color w:val="000000" w:themeColor="text1"/>
                <w:sz w:val="18"/>
                <w:szCs w:val="18"/>
              </w:rPr>
              <w:t>a</w:t>
            </w:r>
            <w:r w:rsidRPr="630ECEC8">
              <w:rPr>
                <w:rFonts w:ascii="Calibri" w:eastAsia="Calibri" w:hAnsi="Calibri" w:cs="Calibri"/>
                <w:color w:val="000000" w:themeColor="text1"/>
                <w:sz w:val="18"/>
                <w:szCs w:val="18"/>
              </w:rPr>
              <w:t xml:space="preserve">nduses </w:t>
            </w:r>
          </w:p>
        </w:tc>
        <w:tc>
          <w:tcPr>
            <w:tcW w:w="908"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left w:w="70" w:type="dxa"/>
              <w:right w:w="70" w:type="dxa"/>
            </w:tcMar>
            <w:vAlign w:val="center"/>
          </w:tcPr>
          <w:p w14:paraId="08CF399F" w14:textId="29729E39" w:rsidR="630ECEC8" w:rsidRDefault="630ECEC8" w:rsidP="00191349">
            <w:pPr>
              <w:spacing w:after="0" w:line="240" w:lineRule="auto"/>
              <w:rPr>
                <w:rFonts w:ascii="Calibri" w:eastAsia="Calibri" w:hAnsi="Calibri" w:cs="Calibri"/>
                <w:color w:val="000000" w:themeColor="text1"/>
                <w:sz w:val="18"/>
                <w:szCs w:val="18"/>
              </w:rPr>
            </w:pPr>
            <w:r w:rsidRPr="630ECEC8">
              <w:rPr>
                <w:rFonts w:ascii="Calibri" w:eastAsia="Calibri" w:hAnsi="Calibri" w:cs="Calibri"/>
                <w:color w:val="000000" w:themeColor="text1"/>
                <w:sz w:val="18"/>
                <w:szCs w:val="18"/>
              </w:rPr>
              <w:t>11</w:t>
            </w:r>
            <w:r w:rsidR="00805879">
              <w:rPr>
                <w:rFonts w:ascii="Calibri" w:eastAsia="Calibri" w:hAnsi="Calibri" w:cs="Calibri"/>
                <w:color w:val="000000" w:themeColor="text1"/>
                <w:sz w:val="18"/>
                <w:szCs w:val="18"/>
              </w:rPr>
              <w:t xml:space="preserve"> </w:t>
            </w:r>
            <w:r w:rsidRPr="630ECEC8">
              <w:rPr>
                <w:rFonts w:ascii="Calibri" w:eastAsia="Calibri" w:hAnsi="Calibri" w:cs="Calibri"/>
                <w:color w:val="000000" w:themeColor="text1"/>
                <w:sz w:val="18"/>
                <w:szCs w:val="18"/>
              </w:rPr>
              <w:t xml:space="preserve">660 </w:t>
            </w:r>
          </w:p>
        </w:tc>
        <w:tc>
          <w:tcPr>
            <w:tcW w:w="908"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left w:w="70" w:type="dxa"/>
              <w:right w:w="70" w:type="dxa"/>
            </w:tcMar>
            <w:vAlign w:val="center"/>
          </w:tcPr>
          <w:p w14:paraId="6635F566" w14:textId="0C5C60C2" w:rsidR="630ECEC8" w:rsidRDefault="630ECEC8" w:rsidP="00191349">
            <w:pPr>
              <w:spacing w:after="0" w:line="240" w:lineRule="auto"/>
              <w:rPr>
                <w:rFonts w:ascii="Calibri" w:eastAsia="Calibri" w:hAnsi="Calibri" w:cs="Calibri"/>
                <w:color w:val="000000" w:themeColor="text1"/>
                <w:sz w:val="18"/>
                <w:szCs w:val="18"/>
              </w:rPr>
            </w:pPr>
            <w:r w:rsidRPr="630ECEC8">
              <w:rPr>
                <w:rFonts w:ascii="Calibri" w:eastAsia="Calibri" w:hAnsi="Calibri" w:cs="Calibri"/>
                <w:color w:val="000000" w:themeColor="text1"/>
                <w:sz w:val="18"/>
                <w:szCs w:val="18"/>
              </w:rPr>
              <w:t>19</w:t>
            </w:r>
            <w:r w:rsidR="00805879">
              <w:rPr>
                <w:rFonts w:ascii="Calibri" w:eastAsia="Calibri" w:hAnsi="Calibri" w:cs="Calibri"/>
                <w:color w:val="000000" w:themeColor="text1"/>
                <w:sz w:val="18"/>
                <w:szCs w:val="18"/>
              </w:rPr>
              <w:t xml:space="preserve"> </w:t>
            </w:r>
            <w:r w:rsidRPr="630ECEC8">
              <w:rPr>
                <w:rFonts w:ascii="Calibri" w:eastAsia="Calibri" w:hAnsi="Calibri" w:cs="Calibri"/>
                <w:color w:val="000000" w:themeColor="text1"/>
                <w:sz w:val="18"/>
                <w:szCs w:val="18"/>
              </w:rPr>
              <w:t xml:space="preserve">989 </w:t>
            </w:r>
          </w:p>
        </w:tc>
        <w:tc>
          <w:tcPr>
            <w:tcW w:w="1427"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left w:w="70" w:type="dxa"/>
              <w:right w:w="70" w:type="dxa"/>
            </w:tcMar>
            <w:vAlign w:val="center"/>
          </w:tcPr>
          <w:p w14:paraId="1B657B8C" w14:textId="0DC3F2B0" w:rsidR="630ECEC8" w:rsidRDefault="630ECEC8" w:rsidP="00191349">
            <w:pPr>
              <w:spacing w:after="0" w:line="240" w:lineRule="auto"/>
              <w:rPr>
                <w:rFonts w:ascii="Calibri" w:eastAsia="Calibri" w:hAnsi="Calibri" w:cs="Calibri"/>
                <w:color w:val="000000" w:themeColor="text1"/>
                <w:sz w:val="18"/>
                <w:szCs w:val="18"/>
              </w:rPr>
            </w:pPr>
            <w:r w:rsidRPr="630ECEC8">
              <w:rPr>
                <w:rFonts w:ascii="Calibri" w:eastAsia="Calibri" w:hAnsi="Calibri" w:cs="Calibri"/>
                <w:color w:val="000000" w:themeColor="text1"/>
                <w:sz w:val="18"/>
                <w:szCs w:val="18"/>
              </w:rPr>
              <w:t xml:space="preserve">1000 ha/a </w:t>
            </w:r>
          </w:p>
        </w:tc>
        <w:tc>
          <w:tcPr>
            <w:tcW w:w="1305"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left w:w="70" w:type="dxa"/>
              <w:right w:w="70" w:type="dxa"/>
            </w:tcMar>
            <w:vAlign w:val="center"/>
          </w:tcPr>
          <w:p w14:paraId="4A4036C2" w14:textId="07BE5288" w:rsidR="630ECEC8" w:rsidRDefault="630ECEC8" w:rsidP="00191349">
            <w:pPr>
              <w:spacing w:after="0" w:line="240" w:lineRule="auto"/>
              <w:rPr>
                <w:rFonts w:ascii="Calibri" w:eastAsia="Calibri" w:hAnsi="Calibri" w:cs="Calibri"/>
                <w:color w:val="000000" w:themeColor="text1"/>
                <w:sz w:val="18"/>
                <w:szCs w:val="18"/>
              </w:rPr>
            </w:pPr>
            <w:r w:rsidRPr="630ECEC8">
              <w:rPr>
                <w:rFonts w:ascii="Calibri" w:eastAsia="Calibri" w:hAnsi="Calibri" w:cs="Calibri"/>
                <w:color w:val="000000" w:themeColor="text1"/>
                <w:sz w:val="18"/>
                <w:szCs w:val="18"/>
              </w:rPr>
              <w:t xml:space="preserve"> </w:t>
            </w:r>
          </w:p>
        </w:tc>
        <w:tc>
          <w:tcPr>
            <w:tcW w:w="1446"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left w:w="70" w:type="dxa"/>
              <w:right w:w="70" w:type="dxa"/>
            </w:tcMar>
            <w:vAlign w:val="center"/>
          </w:tcPr>
          <w:p w14:paraId="7AA6263E" w14:textId="13BBAED4" w:rsidR="630ECEC8" w:rsidRDefault="630ECEC8" w:rsidP="00191349">
            <w:pPr>
              <w:spacing w:after="0" w:line="240" w:lineRule="auto"/>
              <w:rPr>
                <w:rFonts w:ascii="Calibri" w:eastAsia="Calibri" w:hAnsi="Calibri" w:cs="Calibri"/>
                <w:color w:val="000000" w:themeColor="text1"/>
                <w:sz w:val="18"/>
                <w:szCs w:val="18"/>
              </w:rPr>
            </w:pPr>
            <w:r w:rsidRPr="630ECEC8">
              <w:rPr>
                <w:rFonts w:ascii="Calibri" w:eastAsia="Calibri" w:hAnsi="Calibri" w:cs="Calibri"/>
                <w:color w:val="000000" w:themeColor="text1"/>
                <w:sz w:val="18"/>
                <w:szCs w:val="18"/>
              </w:rPr>
              <w:t xml:space="preserve"> </w:t>
            </w:r>
          </w:p>
        </w:tc>
      </w:tr>
      <w:tr w:rsidR="630ECEC8" w14:paraId="68851AC7" w14:textId="77777777" w:rsidTr="2B2CB921">
        <w:trPr>
          <w:trHeight w:val="765"/>
        </w:trPr>
        <w:tc>
          <w:tcPr>
            <w:tcW w:w="3143"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left w:w="70" w:type="dxa"/>
              <w:right w:w="70" w:type="dxa"/>
            </w:tcMar>
            <w:vAlign w:val="center"/>
          </w:tcPr>
          <w:p w14:paraId="27C7B842" w14:textId="3572EC18" w:rsidR="630ECEC8" w:rsidRDefault="630ECEC8" w:rsidP="00191349">
            <w:pPr>
              <w:spacing w:after="0" w:line="240" w:lineRule="auto"/>
              <w:rPr>
                <w:rFonts w:ascii="Calibri" w:eastAsia="Calibri" w:hAnsi="Calibri" w:cs="Calibri"/>
                <w:color w:val="000000" w:themeColor="text1"/>
                <w:sz w:val="18"/>
                <w:szCs w:val="18"/>
              </w:rPr>
            </w:pPr>
            <w:r w:rsidRPr="630ECEC8">
              <w:rPr>
                <w:rFonts w:ascii="Calibri" w:eastAsia="Calibri" w:hAnsi="Calibri" w:cs="Calibri"/>
                <w:color w:val="000000" w:themeColor="text1"/>
                <w:sz w:val="18"/>
                <w:szCs w:val="18"/>
              </w:rPr>
              <w:t>Turvasmuldadel põllumaa viimine rohumaa alla (</w:t>
            </w:r>
            <w:proofErr w:type="spellStart"/>
            <w:r w:rsidRPr="630ECEC8">
              <w:rPr>
                <w:rFonts w:ascii="Calibri" w:eastAsia="Calibri" w:hAnsi="Calibri" w:cs="Calibri"/>
                <w:color w:val="000000" w:themeColor="text1"/>
                <w:sz w:val="18"/>
                <w:szCs w:val="18"/>
              </w:rPr>
              <w:t>LULUCFi</w:t>
            </w:r>
            <w:proofErr w:type="spellEnd"/>
            <w:r w:rsidRPr="630ECEC8">
              <w:rPr>
                <w:rFonts w:ascii="Calibri" w:eastAsia="Calibri" w:hAnsi="Calibri" w:cs="Calibri"/>
                <w:color w:val="000000" w:themeColor="text1"/>
                <w:sz w:val="18"/>
                <w:szCs w:val="18"/>
              </w:rPr>
              <w:t xml:space="preserve"> mõju) </w:t>
            </w:r>
          </w:p>
        </w:tc>
        <w:tc>
          <w:tcPr>
            <w:tcW w:w="908"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left w:w="70" w:type="dxa"/>
              <w:right w:w="70" w:type="dxa"/>
            </w:tcMar>
            <w:vAlign w:val="center"/>
          </w:tcPr>
          <w:p w14:paraId="456F1EFC" w14:textId="5643BD70" w:rsidR="630ECEC8" w:rsidRDefault="630ECEC8" w:rsidP="00191349">
            <w:pPr>
              <w:spacing w:after="0" w:line="240" w:lineRule="auto"/>
              <w:rPr>
                <w:rFonts w:ascii="Calibri" w:eastAsia="Calibri" w:hAnsi="Calibri" w:cs="Calibri"/>
                <w:color w:val="000000" w:themeColor="text1"/>
                <w:sz w:val="18"/>
                <w:szCs w:val="18"/>
              </w:rPr>
            </w:pPr>
            <w:r w:rsidRPr="630ECEC8">
              <w:rPr>
                <w:rFonts w:ascii="Calibri" w:eastAsia="Calibri" w:hAnsi="Calibri" w:cs="Calibri"/>
                <w:color w:val="000000" w:themeColor="text1"/>
                <w:sz w:val="18"/>
                <w:szCs w:val="18"/>
              </w:rPr>
              <w:t xml:space="preserve">67 856 </w:t>
            </w:r>
          </w:p>
        </w:tc>
        <w:tc>
          <w:tcPr>
            <w:tcW w:w="908"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left w:w="70" w:type="dxa"/>
              <w:right w:w="70" w:type="dxa"/>
            </w:tcMar>
            <w:vAlign w:val="center"/>
          </w:tcPr>
          <w:p w14:paraId="28789EF1" w14:textId="19102BD3" w:rsidR="630ECEC8" w:rsidRDefault="630ECEC8" w:rsidP="00191349">
            <w:pPr>
              <w:spacing w:after="0" w:line="240" w:lineRule="auto"/>
              <w:rPr>
                <w:rFonts w:ascii="Calibri" w:eastAsia="Calibri" w:hAnsi="Calibri" w:cs="Calibri"/>
                <w:color w:val="000000" w:themeColor="text1"/>
                <w:sz w:val="18"/>
                <w:szCs w:val="18"/>
              </w:rPr>
            </w:pPr>
            <w:r w:rsidRPr="630ECEC8">
              <w:rPr>
                <w:rFonts w:ascii="Calibri" w:eastAsia="Calibri" w:hAnsi="Calibri" w:cs="Calibri"/>
                <w:color w:val="000000" w:themeColor="text1"/>
                <w:sz w:val="18"/>
                <w:szCs w:val="18"/>
              </w:rPr>
              <w:t xml:space="preserve">116 325 </w:t>
            </w:r>
          </w:p>
        </w:tc>
        <w:tc>
          <w:tcPr>
            <w:tcW w:w="1427"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left w:w="70" w:type="dxa"/>
              <w:right w:w="70" w:type="dxa"/>
            </w:tcMar>
            <w:vAlign w:val="center"/>
          </w:tcPr>
          <w:p w14:paraId="3CEA8033" w14:textId="24CAEF6B" w:rsidR="630ECEC8" w:rsidRDefault="630ECEC8" w:rsidP="00191349">
            <w:pPr>
              <w:spacing w:after="0" w:line="240" w:lineRule="auto"/>
              <w:rPr>
                <w:rFonts w:ascii="Calibri" w:eastAsia="Calibri" w:hAnsi="Calibri" w:cs="Calibri"/>
                <w:color w:val="000000" w:themeColor="text1"/>
                <w:sz w:val="18"/>
                <w:szCs w:val="18"/>
              </w:rPr>
            </w:pPr>
            <w:r w:rsidRPr="630ECEC8">
              <w:rPr>
                <w:rFonts w:ascii="Calibri" w:eastAsia="Calibri" w:hAnsi="Calibri" w:cs="Calibri"/>
                <w:color w:val="000000" w:themeColor="text1"/>
                <w:sz w:val="18"/>
                <w:szCs w:val="18"/>
              </w:rPr>
              <w:t xml:space="preserve">3000 ha/a </w:t>
            </w:r>
          </w:p>
        </w:tc>
        <w:tc>
          <w:tcPr>
            <w:tcW w:w="1305"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left w:w="70" w:type="dxa"/>
              <w:right w:w="70" w:type="dxa"/>
            </w:tcMar>
            <w:vAlign w:val="center"/>
          </w:tcPr>
          <w:p w14:paraId="2B22C859" w14:textId="70D1E322" w:rsidR="630ECEC8" w:rsidRDefault="630ECEC8" w:rsidP="00191349">
            <w:pPr>
              <w:spacing w:after="0" w:line="240" w:lineRule="auto"/>
              <w:rPr>
                <w:rFonts w:ascii="Calibri" w:eastAsia="Calibri" w:hAnsi="Calibri" w:cs="Calibri"/>
                <w:color w:val="000000" w:themeColor="text1"/>
                <w:sz w:val="18"/>
                <w:szCs w:val="18"/>
              </w:rPr>
            </w:pPr>
            <w:r w:rsidRPr="630ECEC8">
              <w:rPr>
                <w:rFonts w:ascii="Calibri" w:eastAsia="Calibri" w:hAnsi="Calibri" w:cs="Calibri"/>
                <w:color w:val="000000" w:themeColor="text1"/>
                <w:sz w:val="18"/>
                <w:szCs w:val="18"/>
              </w:rPr>
              <w:t xml:space="preserve">Olemasolev ja lisanduv </w:t>
            </w:r>
          </w:p>
        </w:tc>
        <w:tc>
          <w:tcPr>
            <w:tcW w:w="1446"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left w:w="70" w:type="dxa"/>
              <w:right w:w="70" w:type="dxa"/>
            </w:tcMar>
            <w:vAlign w:val="center"/>
          </w:tcPr>
          <w:p w14:paraId="6DAF3514" w14:textId="552ACEC7" w:rsidR="630ECEC8" w:rsidRDefault="630ECEC8" w:rsidP="00191349">
            <w:pPr>
              <w:spacing w:after="0" w:line="240" w:lineRule="auto"/>
              <w:rPr>
                <w:rFonts w:ascii="Calibri" w:eastAsia="Calibri" w:hAnsi="Calibri" w:cs="Calibri"/>
                <w:color w:val="000000" w:themeColor="text1"/>
                <w:sz w:val="18"/>
                <w:szCs w:val="18"/>
              </w:rPr>
            </w:pPr>
            <w:r w:rsidRPr="630ECEC8">
              <w:rPr>
                <w:rFonts w:ascii="Calibri" w:eastAsia="Calibri" w:hAnsi="Calibri" w:cs="Calibri"/>
                <w:color w:val="000000" w:themeColor="text1"/>
                <w:sz w:val="18"/>
                <w:szCs w:val="18"/>
              </w:rPr>
              <w:t xml:space="preserve">Riik ja erasektor </w:t>
            </w:r>
          </w:p>
        </w:tc>
      </w:tr>
      <w:tr w:rsidR="630ECEC8" w14:paraId="13E01CF9" w14:textId="77777777" w:rsidTr="2B2CB921">
        <w:trPr>
          <w:trHeight w:val="1200"/>
        </w:trPr>
        <w:tc>
          <w:tcPr>
            <w:tcW w:w="3143" w:type="dxa"/>
            <w:tcBorders>
              <w:top w:val="single" w:sz="4" w:space="0" w:color="4472C4" w:themeColor="accent1"/>
              <w:left w:val="single" w:sz="8" w:space="0" w:color="4D93D9"/>
              <w:bottom w:val="single" w:sz="8" w:space="0" w:color="4D93D9"/>
              <w:right w:val="single" w:sz="8" w:space="0" w:color="4D93D9"/>
            </w:tcBorders>
            <w:tcMar>
              <w:left w:w="70" w:type="dxa"/>
              <w:right w:w="70" w:type="dxa"/>
            </w:tcMar>
            <w:vAlign w:val="center"/>
          </w:tcPr>
          <w:p w14:paraId="56B4E221" w14:textId="01714BD8" w:rsidR="630ECEC8" w:rsidRDefault="630ECEC8" w:rsidP="00191349">
            <w:pPr>
              <w:spacing w:after="0" w:line="240" w:lineRule="auto"/>
              <w:rPr>
                <w:rFonts w:ascii="Calibri" w:eastAsia="Calibri" w:hAnsi="Calibri" w:cs="Calibri"/>
                <w:color w:val="000000" w:themeColor="text1"/>
                <w:sz w:val="18"/>
                <w:szCs w:val="18"/>
              </w:rPr>
            </w:pPr>
            <w:r w:rsidRPr="630ECEC8">
              <w:rPr>
                <w:rFonts w:ascii="Calibri" w:eastAsia="Calibri" w:hAnsi="Calibri" w:cs="Calibri"/>
                <w:color w:val="000000" w:themeColor="text1"/>
                <w:sz w:val="18"/>
                <w:szCs w:val="18"/>
              </w:rPr>
              <w:t>Turvasmuldadel põllumaa viimine rohumaa alla (</w:t>
            </w:r>
            <w:proofErr w:type="spellStart"/>
            <w:r w:rsidR="627CC858" w:rsidRPr="39A9B226">
              <w:rPr>
                <w:rFonts w:ascii="Calibri" w:eastAsia="Calibri" w:hAnsi="Calibri" w:cs="Calibri"/>
                <w:color w:val="000000" w:themeColor="text1"/>
                <w:sz w:val="18"/>
                <w:szCs w:val="18"/>
              </w:rPr>
              <w:t>LUL</w:t>
            </w:r>
            <w:r w:rsidR="5956AAC7" w:rsidRPr="39A9B226">
              <w:rPr>
                <w:rFonts w:ascii="Calibri" w:eastAsia="Calibri" w:hAnsi="Calibri" w:cs="Calibri"/>
                <w:color w:val="000000" w:themeColor="text1"/>
                <w:sz w:val="18"/>
                <w:szCs w:val="18"/>
              </w:rPr>
              <w:t>U</w:t>
            </w:r>
            <w:r w:rsidR="627CC858" w:rsidRPr="39A9B226">
              <w:rPr>
                <w:rFonts w:ascii="Calibri" w:eastAsia="Calibri" w:hAnsi="Calibri" w:cs="Calibri"/>
                <w:color w:val="000000" w:themeColor="text1"/>
                <w:sz w:val="18"/>
                <w:szCs w:val="18"/>
              </w:rPr>
              <w:t>CFi</w:t>
            </w:r>
            <w:proofErr w:type="spellEnd"/>
            <w:r w:rsidRPr="630ECEC8">
              <w:rPr>
                <w:rFonts w:ascii="Calibri" w:eastAsia="Calibri" w:hAnsi="Calibri" w:cs="Calibri"/>
                <w:color w:val="000000" w:themeColor="text1"/>
                <w:sz w:val="18"/>
                <w:szCs w:val="18"/>
              </w:rPr>
              <w:t xml:space="preserve"> mõju) koos </w:t>
            </w:r>
            <w:proofErr w:type="spellStart"/>
            <w:r w:rsidRPr="630ECEC8">
              <w:rPr>
                <w:rFonts w:ascii="Calibri" w:eastAsia="Calibri" w:hAnsi="Calibri" w:cs="Calibri"/>
                <w:color w:val="000000" w:themeColor="text1"/>
                <w:sz w:val="18"/>
                <w:szCs w:val="18"/>
              </w:rPr>
              <w:t>maadevahetusega</w:t>
            </w:r>
            <w:proofErr w:type="spellEnd"/>
            <w:r w:rsidRPr="630ECEC8">
              <w:rPr>
                <w:rFonts w:ascii="Calibri" w:eastAsia="Calibri" w:hAnsi="Calibri" w:cs="Calibri"/>
                <w:color w:val="000000" w:themeColor="text1"/>
                <w:sz w:val="18"/>
                <w:szCs w:val="18"/>
              </w:rPr>
              <w:t xml:space="preserve"> mineraalmaal (kulttuurrohumaa põllumaaks) </w:t>
            </w:r>
          </w:p>
        </w:tc>
        <w:tc>
          <w:tcPr>
            <w:tcW w:w="908" w:type="dxa"/>
            <w:tcBorders>
              <w:top w:val="single" w:sz="4" w:space="0" w:color="4472C4" w:themeColor="accent1"/>
              <w:left w:val="single" w:sz="8" w:space="0" w:color="4D93D9"/>
              <w:bottom w:val="single" w:sz="8" w:space="0" w:color="4D93D9"/>
              <w:right w:val="single" w:sz="8" w:space="0" w:color="4D93D9"/>
            </w:tcBorders>
            <w:tcMar>
              <w:left w:w="70" w:type="dxa"/>
              <w:right w:w="70" w:type="dxa"/>
            </w:tcMar>
            <w:vAlign w:val="center"/>
          </w:tcPr>
          <w:p w14:paraId="4CB7EFA3" w14:textId="4AFD7CF1" w:rsidR="630ECEC8" w:rsidRDefault="630ECEC8" w:rsidP="00191349">
            <w:pPr>
              <w:spacing w:after="0" w:line="240" w:lineRule="auto"/>
              <w:rPr>
                <w:rFonts w:ascii="Calibri" w:eastAsia="Calibri" w:hAnsi="Calibri" w:cs="Calibri"/>
                <w:color w:val="000000" w:themeColor="text1"/>
                <w:sz w:val="18"/>
                <w:szCs w:val="18"/>
              </w:rPr>
            </w:pPr>
            <w:r w:rsidRPr="630ECEC8">
              <w:rPr>
                <w:rFonts w:ascii="Calibri" w:eastAsia="Calibri" w:hAnsi="Calibri" w:cs="Calibri"/>
                <w:color w:val="000000" w:themeColor="text1"/>
                <w:sz w:val="18"/>
                <w:szCs w:val="18"/>
              </w:rPr>
              <w:t>48</w:t>
            </w:r>
            <w:r w:rsidR="00805879">
              <w:rPr>
                <w:rFonts w:ascii="Calibri" w:eastAsia="Calibri" w:hAnsi="Calibri" w:cs="Calibri"/>
                <w:color w:val="000000" w:themeColor="text1"/>
                <w:sz w:val="18"/>
                <w:szCs w:val="18"/>
              </w:rPr>
              <w:t xml:space="preserve"> </w:t>
            </w:r>
            <w:r w:rsidRPr="630ECEC8">
              <w:rPr>
                <w:rFonts w:ascii="Calibri" w:eastAsia="Calibri" w:hAnsi="Calibri" w:cs="Calibri"/>
                <w:color w:val="000000" w:themeColor="text1"/>
                <w:sz w:val="18"/>
                <w:szCs w:val="18"/>
              </w:rPr>
              <w:t xml:space="preserve">976 </w:t>
            </w:r>
          </w:p>
        </w:tc>
        <w:tc>
          <w:tcPr>
            <w:tcW w:w="908" w:type="dxa"/>
            <w:tcBorders>
              <w:top w:val="single" w:sz="4" w:space="0" w:color="4472C4" w:themeColor="accent1"/>
              <w:left w:val="single" w:sz="8" w:space="0" w:color="4D93D9"/>
              <w:bottom w:val="single" w:sz="8" w:space="0" w:color="4D93D9"/>
              <w:right w:val="single" w:sz="8" w:space="0" w:color="4D93D9"/>
            </w:tcBorders>
            <w:tcMar>
              <w:left w:w="70" w:type="dxa"/>
              <w:right w:w="70" w:type="dxa"/>
            </w:tcMar>
            <w:vAlign w:val="center"/>
          </w:tcPr>
          <w:p w14:paraId="1BE2840A" w14:textId="3158EB60" w:rsidR="630ECEC8" w:rsidRDefault="630ECEC8" w:rsidP="00191349">
            <w:pPr>
              <w:spacing w:after="0" w:line="240" w:lineRule="auto"/>
              <w:rPr>
                <w:rFonts w:ascii="Calibri" w:eastAsia="Calibri" w:hAnsi="Calibri" w:cs="Calibri"/>
                <w:color w:val="000000" w:themeColor="text1"/>
                <w:sz w:val="18"/>
                <w:szCs w:val="18"/>
              </w:rPr>
            </w:pPr>
            <w:r w:rsidRPr="630ECEC8">
              <w:rPr>
                <w:rFonts w:ascii="Calibri" w:eastAsia="Calibri" w:hAnsi="Calibri" w:cs="Calibri"/>
                <w:color w:val="000000" w:themeColor="text1"/>
                <w:sz w:val="18"/>
                <w:szCs w:val="18"/>
              </w:rPr>
              <w:t>83</w:t>
            </w:r>
            <w:r w:rsidR="00805879">
              <w:rPr>
                <w:rFonts w:ascii="Calibri" w:eastAsia="Calibri" w:hAnsi="Calibri" w:cs="Calibri"/>
                <w:color w:val="000000" w:themeColor="text1"/>
                <w:sz w:val="18"/>
                <w:szCs w:val="18"/>
              </w:rPr>
              <w:t xml:space="preserve"> </w:t>
            </w:r>
            <w:r w:rsidRPr="630ECEC8">
              <w:rPr>
                <w:rFonts w:ascii="Calibri" w:eastAsia="Calibri" w:hAnsi="Calibri" w:cs="Calibri"/>
                <w:color w:val="000000" w:themeColor="text1"/>
                <w:sz w:val="18"/>
                <w:szCs w:val="18"/>
              </w:rPr>
              <w:t xml:space="preserve">925 </w:t>
            </w:r>
          </w:p>
        </w:tc>
        <w:tc>
          <w:tcPr>
            <w:tcW w:w="1427" w:type="dxa"/>
            <w:tcBorders>
              <w:top w:val="single" w:sz="4" w:space="0" w:color="4472C4" w:themeColor="accent1"/>
              <w:left w:val="single" w:sz="8" w:space="0" w:color="4D93D9"/>
              <w:bottom w:val="single" w:sz="8" w:space="0" w:color="4D93D9"/>
              <w:right w:val="single" w:sz="8" w:space="0" w:color="4D93D9"/>
            </w:tcBorders>
            <w:tcMar>
              <w:left w:w="70" w:type="dxa"/>
              <w:right w:w="70" w:type="dxa"/>
            </w:tcMar>
            <w:vAlign w:val="center"/>
          </w:tcPr>
          <w:p w14:paraId="6C296745" w14:textId="1FA0CDAE" w:rsidR="630ECEC8" w:rsidRDefault="630ECEC8" w:rsidP="00191349">
            <w:pPr>
              <w:spacing w:after="0" w:line="240" w:lineRule="auto"/>
              <w:rPr>
                <w:rFonts w:ascii="Calibri" w:eastAsia="Calibri" w:hAnsi="Calibri" w:cs="Calibri"/>
                <w:color w:val="000000" w:themeColor="text1"/>
                <w:sz w:val="18"/>
                <w:szCs w:val="18"/>
              </w:rPr>
            </w:pPr>
            <w:r w:rsidRPr="630ECEC8">
              <w:rPr>
                <w:rFonts w:ascii="Calibri" w:eastAsia="Calibri" w:hAnsi="Calibri" w:cs="Calibri"/>
                <w:color w:val="000000" w:themeColor="text1"/>
                <w:sz w:val="18"/>
                <w:szCs w:val="18"/>
              </w:rPr>
              <w:t xml:space="preserve"> </w:t>
            </w:r>
          </w:p>
        </w:tc>
        <w:tc>
          <w:tcPr>
            <w:tcW w:w="1305" w:type="dxa"/>
            <w:tcBorders>
              <w:top w:val="single" w:sz="4" w:space="0" w:color="4472C4" w:themeColor="accent1"/>
              <w:left w:val="single" w:sz="8" w:space="0" w:color="4D93D9"/>
              <w:bottom w:val="single" w:sz="8" w:space="0" w:color="4D93D9"/>
              <w:right w:val="single" w:sz="8" w:space="0" w:color="4D93D9"/>
            </w:tcBorders>
            <w:tcMar>
              <w:left w:w="70" w:type="dxa"/>
              <w:right w:w="70" w:type="dxa"/>
            </w:tcMar>
            <w:vAlign w:val="center"/>
          </w:tcPr>
          <w:p w14:paraId="0267EA24" w14:textId="27CE4060" w:rsidR="630ECEC8" w:rsidRDefault="630ECEC8" w:rsidP="00191349">
            <w:pPr>
              <w:spacing w:after="0" w:line="240" w:lineRule="auto"/>
              <w:rPr>
                <w:rFonts w:ascii="Calibri" w:eastAsia="Calibri" w:hAnsi="Calibri" w:cs="Calibri"/>
                <w:color w:val="000000" w:themeColor="text1"/>
                <w:sz w:val="18"/>
                <w:szCs w:val="18"/>
              </w:rPr>
            </w:pPr>
            <w:r w:rsidRPr="630ECEC8">
              <w:rPr>
                <w:rFonts w:ascii="Calibri" w:eastAsia="Calibri" w:hAnsi="Calibri" w:cs="Calibri"/>
                <w:color w:val="000000" w:themeColor="text1"/>
                <w:sz w:val="18"/>
                <w:szCs w:val="18"/>
              </w:rPr>
              <w:t xml:space="preserve"> </w:t>
            </w:r>
          </w:p>
        </w:tc>
        <w:tc>
          <w:tcPr>
            <w:tcW w:w="1446" w:type="dxa"/>
            <w:tcBorders>
              <w:top w:val="single" w:sz="4" w:space="0" w:color="4472C4" w:themeColor="accent1"/>
              <w:left w:val="single" w:sz="8" w:space="0" w:color="4D93D9"/>
              <w:bottom w:val="single" w:sz="8" w:space="0" w:color="4D93D9"/>
              <w:right w:val="single" w:sz="8" w:space="0" w:color="4D93D9"/>
            </w:tcBorders>
            <w:tcMar>
              <w:left w:w="70" w:type="dxa"/>
              <w:right w:w="70" w:type="dxa"/>
            </w:tcMar>
            <w:vAlign w:val="center"/>
          </w:tcPr>
          <w:p w14:paraId="0841459E" w14:textId="3B77257A" w:rsidR="630ECEC8" w:rsidRDefault="630ECEC8" w:rsidP="00191349">
            <w:pPr>
              <w:spacing w:after="0" w:line="240" w:lineRule="auto"/>
              <w:rPr>
                <w:rFonts w:ascii="Calibri" w:eastAsia="Calibri" w:hAnsi="Calibri" w:cs="Calibri"/>
                <w:color w:val="000000" w:themeColor="text1"/>
                <w:sz w:val="18"/>
                <w:szCs w:val="18"/>
              </w:rPr>
            </w:pPr>
            <w:r w:rsidRPr="630ECEC8">
              <w:rPr>
                <w:rFonts w:ascii="Calibri" w:eastAsia="Calibri" w:hAnsi="Calibri" w:cs="Calibri"/>
                <w:color w:val="000000" w:themeColor="text1"/>
                <w:sz w:val="18"/>
                <w:szCs w:val="18"/>
              </w:rPr>
              <w:t xml:space="preserve"> </w:t>
            </w:r>
          </w:p>
        </w:tc>
      </w:tr>
      <w:tr w:rsidR="630ECEC8" w14:paraId="60B19937" w14:textId="77777777" w:rsidTr="2B2CB921">
        <w:trPr>
          <w:trHeight w:val="900"/>
        </w:trPr>
        <w:tc>
          <w:tcPr>
            <w:tcW w:w="3143" w:type="dxa"/>
            <w:tcBorders>
              <w:top w:val="single" w:sz="8" w:space="0" w:color="4D93D9"/>
              <w:left w:val="single" w:sz="8" w:space="0" w:color="4D93D9"/>
              <w:bottom w:val="single" w:sz="8" w:space="0" w:color="4D93D9"/>
              <w:right w:val="single" w:sz="8" w:space="0" w:color="4D93D9"/>
            </w:tcBorders>
            <w:tcMar>
              <w:left w:w="70" w:type="dxa"/>
              <w:right w:w="70" w:type="dxa"/>
            </w:tcMar>
            <w:vAlign w:val="center"/>
          </w:tcPr>
          <w:p w14:paraId="6BA66ED9" w14:textId="422DB975" w:rsidR="630ECEC8" w:rsidRDefault="00812E44" w:rsidP="39A9B226">
            <w:pPr>
              <w:spacing w:after="0" w:line="240" w:lineRule="auto"/>
              <w:rPr>
                <w:rFonts w:ascii="Calibri" w:eastAsia="Calibri" w:hAnsi="Calibri" w:cs="Calibri"/>
                <w:color w:val="000000" w:themeColor="text1"/>
                <w:sz w:val="18"/>
                <w:szCs w:val="18"/>
              </w:rPr>
            </w:pPr>
            <w:r>
              <w:rPr>
                <w:rFonts w:ascii="Calibri" w:eastAsia="Calibri" w:hAnsi="Calibri" w:cs="Calibri"/>
                <w:color w:val="000000" w:themeColor="text1"/>
                <w:sz w:val="18"/>
                <w:szCs w:val="18"/>
              </w:rPr>
              <w:t xml:space="preserve">Põllumajandusmaastike mitmekesistamine läbi </w:t>
            </w:r>
            <w:r w:rsidRPr="2B2CB921">
              <w:rPr>
                <w:rFonts w:ascii="Calibri" w:eastAsia="Calibri" w:hAnsi="Calibri" w:cs="Calibri"/>
                <w:color w:val="000000" w:themeColor="text1"/>
                <w:sz w:val="18"/>
                <w:szCs w:val="18"/>
              </w:rPr>
              <w:t xml:space="preserve">maastikuelementide (nt </w:t>
            </w:r>
            <w:proofErr w:type="spellStart"/>
            <w:r w:rsidRPr="2B2CB921">
              <w:rPr>
                <w:rFonts w:ascii="Calibri" w:eastAsia="Calibri" w:hAnsi="Calibri" w:cs="Calibri"/>
                <w:color w:val="000000" w:themeColor="text1"/>
                <w:sz w:val="18"/>
                <w:szCs w:val="18"/>
              </w:rPr>
              <w:t>puudetukad</w:t>
            </w:r>
            <w:proofErr w:type="spellEnd"/>
            <w:r>
              <w:rPr>
                <w:rFonts w:ascii="Calibri" w:eastAsia="Calibri" w:hAnsi="Calibri" w:cs="Calibri"/>
                <w:color w:val="000000" w:themeColor="text1"/>
                <w:sz w:val="18"/>
                <w:szCs w:val="18"/>
              </w:rPr>
              <w:t>, hekid jm</w:t>
            </w:r>
            <w:r w:rsidRPr="2B2CB921">
              <w:rPr>
                <w:rFonts w:ascii="Calibri" w:eastAsia="Calibri" w:hAnsi="Calibri" w:cs="Calibri"/>
                <w:color w:val="000000" w:themeColor="text1"/>
                <w:sz w:val="18"/>
                <w:szCs w:val="18"/>
              </w:rPr>
              <w:t>) rajami</w:t>
            </w:r>
            <w:r>
              <w:rPr>
                <w:rFonts w:ascii="Calibri" w:eastAsia="Calibri" w:hAnsi="Calibri" w:cs="Calibri"/>
                <w:color w:val="000000" w:themeColor="text1"/>
                <w:sz w:val="18"/>
                <w:szCs w:val="18"/>
              </w:rPr>
              <w:t>s</w:t>
            </w:r>
            <w:r w:rsidRPr="2B2CB921">
              <w:rPr>
                <w:rFonts w:ascii="Calibri" w:eastAsia="Calibri" w:hAnsi="Calibri" w:cs="Calibri"/>
                <w:color w:val="000000" w:themeColor="text1"/>
                <w:sz w:val="18"/>
                <w:szCs w:val="18"/>
              </w:rPr>
              <w:t>e</w:t>
            </w:r>
            <w:r>
              <w:rPr>
                <w:rFonts w:ascii="Calibri" w:eastAsia="Calibri" w:hAnsi="Calibri" w:cs="Calibri"/>
                <w:color w:val="000000" w:themeColor="text1"/>
                <w:sz w:val="18"/>
                <w:szCs w:val="18"/>
              </w:rPr>
              <w:t xml:space="preserve"> ja valikulise </w:t>
            </w:r>
            <w:r w:rsidRPr="2B2CB921">
              <w:rPr>
                <w:rFonts w:ascii="Calibri" w:eastAsia="Calibri" w:hAnsi="Calibri" w:cs="Calibri"/>
                <w:color w:val="000000" w:themeColor="text1"/>
                <w:sz w:val="18"/>
                <w:szCs w:val="18"/>
              </w:rPr>
              <w:t>metsastami</w:t>
            </w:r>
            <w:r>
              <w:rPr>
                <w:rFonts w:ascii="Calibri" w:eastAsia="Calibri" w:hAnsi="Calibri" w:cs="Calibri"/>
                <w:color w:val="000000" w:themeColor="text1"/>
                <w:sz w:val="18"/>
                <w:szCs w:val="18"/>
              </w:rPr>
              <w:t>s</w:t>
            </w:r>
            <w:r w:rsidRPr="2B2CB921">
              <w:rPr>
                <w:rFonts w:ascii="Calibri" w:eastAsia="Calibri" w:hAnsi="Calibri" w:cs="Calibri"/>
                <w:color w:val="000000" w:themeColor="text1"/>
                <w:sz w:val="18"/>
                <w:szCs w:val="18"/>
              </w:rPr>
              <w:t>e</w:t>
            </w:r>
            <w:r w:rsidRPr="39A9B226">
              <w:rPr>
                <w:rFonts w:ascii="Calibri" w:eastAsia="Calibri" w:hAnsi="Calibri" w:cs="Calibri"/>
                <w:color w:val="000000" w:themeColor="text1"/>
                <w:sz w:val="18"/>
                <w:szCs w:val="18"/>
              </w:rPr>
              <w:t>*</w:t>
            </w:r>
            <w:r>
              <w:rPr>
                <w:rFonts w:ascii="Calibri" w:eastAsia="Calibri" w:hAnsi="Calibri" w:cs="Calibri"/>
                <w:color w:val="000000" w:themeColor="text1"/>
                <w:sz w:val="18"/>
                <w:szCs w:val="18"/>
              </w:rPr>
              <w:t xml:space="preserve"> </w:t>
            </w:r>
            <w:r w:rsidRPr="2B2CB921">
              <w:rPr>
                <w:rFonts w:ascii="Calibri" w:eastAsia="Calibri" w:hAnsi="Calibri" w:cs="Calibri"/>
                <w:color w:val="000000" w:themeColor="text1"/>
                <w:sz w:val="18"/>
                <w:szCs w:val="18"/>
              </w:rPr>
              <w:t>(sh raadamise kompenseerimiseks)</w:t>
            </w:r>
            <w:r w:rsidRPr="39A9B226">
              <w:rPr>
                <w:rFonts w:ascii="Calibri" w:eastAsia="Calibri" w:hAnsi="Calibri" w:cs="Calibri"/>
                <w:color w:val="000000" w:themeColor="text1"/>
                <w:sz w:val="18"/>
                <w:szCs w:val="18"/>
              </w:rPr>
              <w:t xml:space="preserve">, </w:t>
            </w:r>
            <w:proofErr w:type="spellStart"/>
            <w:r w:rsidRPr="39A9B226">
              <w:rPr>
                <w:rFonts w:ascii="Calibri" w:eastAsia="Calibri" w:hAnsi="Calibri" w:cs="Calibri"/>
                <w:color w:val="000000" w:themeColor="text1"/>
                <w:sz w:val="18"/>
                <w:szCs w:val="18"/>
              </w:rPr>
              <w:t>agrometsandus</w:t>
            </w:r>
            <w:proofErr w:type="spellEnd"/>
          </w:p>
          <w:p w14:paraId="010B09CC" w14:textId="77777777" w:rsidR="00812E44" w:rsidRDefault="00812E44" w:rsidP="39A9B226">
            <w:pPr>
              <w:spacing w:after="0" w:line="240" w:lineRule="auto"/>
              <w:rPr>
                <w:rFonts w:ascii="Calibri" w:eastAsia="Calibri" w:hAnsi="Calibri" w:cs="Calibri"/>
                <w:color w:val="000000" w:themeColor="text1"/>
                <w:sz w:val="18"/>
                <w:szCs w:val="18"/>
              </w:rPr>
            </w:pPr>
          </w:p>
          <w:p w14:paraId="7AF2C5A3" w14:textId="2F08DA27" w:rsidR="630ECEC8" w:rsidRDefault="3435D798" w:rsidP="00191349">
            <w:pPr>
              <w:spacing w:after="0" w:line="240" w:lineRule="auto"/>
              <w:rPr>
                <w:rFonts w:ascii="Calibri" w:eastAsia="Calibri" w:hAnsi="Calibri" w:cs="Calibri"/>
                <w:color w:val="000000" w:themeColor="text1"/>
                <w:sz w:val="16"/>
                <w:szCs w:val="16"/>
              </w:rPr>
            </w:pPr>
            <w:r w:rsidRPr="4A10C334">
              <w:rPr>
                <w:rFonts w:ascii="Calibri" w:eastAsia="Calibri" w:hAnsi="Calibri" w:cs="Calibri"/>
                <w:color w:val="000000" w:themeColor="text1"/>
                <w:sz w:val="16"/>
                <w:szCs w:val="16"/>
              </w:rPr>
              <w:t>* koos kohapealsete eelnevate inventuuridega, et välistada negatiivset mõju elurikkusele</w:t>
            </w:r>
            <w:r w:rsidR="0A7198AD" w:rsidRPr="4A10C334">
              <w:rPr>
                <w:rFonts w:ascii="Calibri" w:eastAsia="Calibri" w:hAnsi="Calibri" w:cs="Calibri"/>
                <w:color w:val="000000" w:themeColor="text1"/>
                <w:sz w:val="16"/>
                <w:szCs w:val="16"/>
              </w:rPr>
              <w:t>, maastike mitmekesisusele</w:t>
            </w:r>
            <w:r w:rsidRPr="4A10C334">
              <w:rPr>
                <w:rFonts w:ascii="Calibri" w:eastAsia="Calibri" w:hAnsi="Calibri" w:cs="Calibri"/>
                <w:color w:val="000000" w:themeColor="text1"/>
                <w:sz w:val="16"/>
                <w:szCs w:val="16"/>
              </w:rPr>
              <w:t xml:space="preserve"> ja mitmekesistele tootmisvõimalustele (nt karjatamis</w:t>
            </w:r>
            <w:r w:rsidR="5CE3CF8E" w:rsidRPr="4A10C334">
              <w:rPr>
                <w:rFonts w:ascii="Calibri" w:eastAsia="Calibri" w:hAnsi="Calibri" w:cs="Calibri"/>
                <w:color w:val="000000" w:themeColor="text1"/>
                <w:sz w:val="16"/>
                <w:szCs w:val="16"/>
              </w:rPr>
              <w:t>võimalustele</w:t>
            </w:r>
            <w:r w:rsidRPr="4A10C334">
              <w:rPr>
                <w:rFonts w:ascii="Calibri" w:eastAsia="Calibri" w:hAnsi="Calibri" w:cs="Calibri"/>
                <w:color w:val="000000" w:themeColor="text1"/>
                <w:sz w:val="16"/>
                <w:szCs w:val="16"/>
              </w:rPr>
              <w:t>)</w:t>
            </w:r>
          </w:p>
        </w:tc>
        <w:tc>
          <w:tcPr>
            <w:tcW w:w="908" w:type="dxa"/>
            <w:tcBorders>
              <w:top w:val="single" w:sz="8" w:space="0" w:color="4D93D9"/>
              <w:left w:val="single" w:sz="8" w:space="0" w:color="4D93D9"/>
              <w:bottom w:val="single" w:sz="8" w:space="0" w:color="4D93D9"/>
              <w:right w:val="single" w:sz="8" w:space="0" w:color="4D93D9"/>
            </w:tcBorders>
            <w:tcMar>
              <w:left w:w="70" w:type="dxa"/>
              <w:right w:w="70" w:type="dxa"/>
            </w:tcMar>
            <w:vAlign w:val="center"/>
          </w:tcPr>
          <w:p w14:paraId="53540BB3" w14:textId="1A4750D1" w:rsidR="630ECEC8" w:rsidRDefault="630ECEC8" w:rsidP="00191349">
            <w:pPr>
              <w:spacing w:after="0" w:line="240" w:lineRule="auto"/>
              <w:rPr>
                <w:rFonts w:ascii="Calibri" w:eastAsia="Calibri" w:hAnsi="Calibri" w:cs="Calibri"/>
                <w:color w:val="000000" w:themeColor="text1"/>
                <w:sz w:val="18"/>
                <w:szCs w:val="18"/>
              </w:rPr>
            </w:pPr>
            <w:r w:rsidRPr="630ECEC8">
              <w:rPr>
                <w:rFonts w:ascii="Calibri" w:eastAsia="Calibri" w:hAnsi="Calibri" w:cs="Calibri"/>
                <w:color w:val="000000" w:themeColor="text1"/>
                <w:sz w:val="18"/>
                <w:szCs w:val="18"/>
              </w:rPr>
              <w:t xml:space="preserve">7152 </w:t>
            </w:r>
          </w:p>
        </w:tc>
        <w:tc>
          <w:tcPr>
            <w:tcW w:w="908" w:type="dxa"/>
            <w:tcBorders>
              <w:top w:val="single" w:sz="8" w:space="0" w:color="4D93D9"/>
              <w:left w:val="single" w:sz="8" w:space="0" w:color="4D93D9"/>
              <w:bottom w:val="single" w:sz="8" w:space="0" w:color="4D93D9"/>
              <w:right w:val="single" w:sz="8" w:space="0" w:color="4D93D9"/>
            </w:tcBorders>
            <w:tcMar>
              <w:left w:w="70" w:type="dxa"/>
              <w:right w:w="70" w:type="dxa"/>
            </w:tcMar>
            <w:vAlign w:val="center"/>
          </w:tcPr>
          <w:p w14:paraId="6F146A41" w14:textId="486B2C37" w:rsidR="630ECEC8" w:rsidRDefault="630ECEC8" w:rsidP="00191349">
            <w:pPr>
              <w:spacing w:after="0" w:line="240" w:lineRule="auto"/>
              <w:rPr>
                <w:rFonts w:ascii="Calibri" w:eastAsia="Calibri" w:hAnsi="Calibri" w:cs="Calibri"/>
                <w:color w:val="000000" w:themeColor="text1"/>
                <w:sz w:val="18"/>
                <w:szCs w:val="18"/>
              </w:rPr>
            </w:pPr>
            <w:r w:rsidRPr="630ECEC8">
              <w:rPr>
                <w:rFonts w:ascii="Calibri" w:eastAsia="Calibri" w:hAnsi="Calibri" w:cs="Calibri"/>
                <w:color w:val="000000" w:themeColor="text1"/>
                <w:sz w:val="18"/>
                <w:szCs w:val="18"/>
              </w:rPr>
              <w:t xml:space="preserve">43 093 </w:t>
            </w:r>
          </w:p>
        </w:tc>
        <w:tc>
          <w:tcPr>
            <w:tcW w:w="1427" w:type="dxa"/>
            <w:tcBorders>
              <w:top w:val="single" w:sz="8" w:space="0" w:color="4D93D9"/>
              <w:left w:val="single" w:sz="8" w:space="0" w:color="4D93D9"/>
              <w:bottom w:val="single" w:sz="8" w:space="0" w:color="4D93D9"/>
              <w:right w:val="single" w:sz="8" w:space="0" w:color="4D93D9"/>
            </w:tcBorders>
            <w:tcMar>
              <w:left w:w="70" w:type="dxa"/>
              <w:right w:w="70" w:type="dxa"/>
            </w:tcMar>
            <w:vAlign w:val="center"/>
          </w:tcPr>
          <w:p w14:paraId="43D32D66" w14:textId="342800E0" w:rsidR="630ECEC8" w:rsidRDefault="630ECEC8" w:rsidP="00191349">
            <w:pPr>
              <w:spacing w:after="0" w:line="240" w:lineRule="auto"/>
              <w:rPr>
                <w:rFonts w:ascii="Calibri" w:eastAsia="Calibri" w:hAnsi="Calibri" w:cs="Calibri"/>
                <w:color w:val="000000" w:themeColor="text1"/>
                <w:sz w:val="18"/>
                <w:szCs w:val="18"/>
              </w:rPr>
            </w:pPr>
            <w:r w:rsidRPr="630ECEC8">
              <w:rPr>
                <w:rFonts w:ascii="Calibri" w:eastAsia="Calibri" w:hAnsi="Calibri" w:cs="Calibri"/>
                <w:color w:val="000000" w:themeColor="text1"/>
                <w:sz w:val="18"/>
                <w:szCs w:val="18"/>
              </w:rPr>
              <w:t xml:space="preserve">750 ha/a </w:t>
            </w:r>
          </w:p>
        </w:tc>
        <w:tc>
          <w:tcPr>
            <w:tcW w:w="1305" w:type="dxa"/>
            <w:tcBorders>
              <w:top w:val="single" w:sz="8" w:space="0" w:color="4D93D9"/>
              <w:left w:val="single" w:sz="8" w:space="0" w:color="4D93D9"/>
              <w:bottom w:val="single" w:sz="8" w:space="0" w:color="4D93D9"/>
              <w:right w:val="single" w:sz="8" w:space="0" w:color="4D93D9"/>
            </w:tcBorders>
            <w:tcMar>
              <w:left w:w="70" w:type="dxa"/>
              <w:right w:w="70" w:type="dxa"/>
            </w:tcMar>
            <w:vAlign w:val="center"/>
          </w:tcPr>
          <w:p w14:paraId="7D829A99" w14:textId="252D4348" w:rsidR="630ECEC8" w:rsidRDefault="630ECEC8" w:rsidP="00191349">
            <w:pPr>
              <w:spacing w:after="0" w:line="240" w:lineRule="auto"/>
              <w:rPr>
                <w:rFonts w:ascii="Calibri" w:eastAsia="Calibri" w:hAnsi="Calibri" w:cs="Calibri"/>
                <w:color w:val="000000" w:themeColor="text1"/>
                <w:sz w:val="18"/>
                <w:szCs w:val="18"/>
              </w:rPr>
            </w:pPr>
            <w:r w:rsidRPr="630ECEC8">
              <w:rPr>
                <w:rFonts w:ascii="Calibri" w:eastAsia="Calibri" w:hAnsi="Calibri" w:cs="Calibri"/>
                <w:color w:val="000000" w:themeColor="text1"/>
                <w:sz w:val="18"/>
                <w:szCs w:val="18"/>
              </w:rPr>
              <w:t xml:space="preserve">Lisanduv </w:t>
            </w:r>
          </w:p>
        </w:tc>
        <w:tc>
          <w:tcPr>
            <w:tcW w:w="1446" w:type="dxa"/>
            <w:tcBorders>
              <w:top w:val="single" w:sz="8" w:space="0" w:color="4D93D9"/>
              <w:left w:val="single" w:sz="8" w:space="0" w:color="4D93D9"/>
              <w:bottom w:val="single" w:sz="8" w:space="0" w:color="4D93D9"/>
              <w:right w:val="single" w:sz="8" w:space="0" w:color="4D93D9"/>
            </w:tcBorders>
            <w:tcMar>
              <w:left w:w="70" w:type="dxa"/>
              <w:right w:w="70" w:type="dxa"/>
            </w:tcMar>
            <w:vAlign w:val="center"/>
          </w:tcPr>
          <w:p w14:paraId="4FA7AFF1" w14:textId="21619124" w:rsidR="630ECEC8" w:rsidRDefault="630ECEC8" w:rsidP="00191349">
            <w:pPr>
              <w:spacing w:after="0" w:line="240" w:lineRule="auto"/>
              <w:rPr>
                <w:rFonts w:ascii="Calibri" w:eastAsia="Calibri" w:hAnsi="Calibri" w:cs="Calibri"/>
                <w:color w:val="000000" w:themeColor="text1"/>
                <w:sz w:val="18"/>
                <w:szCs w:val="18"/>
              </w:rPr>
            </w:pPr>
            <w:r w:rsidRPr="630ECEC8">
              <w:rPr>
                <w:rFonts w:ascii="Calibri" w:eastAsia="Calibri" w:hAnsi="Calibri" w:cs="Calibri"/>
                <w:color w:val="000000" w:themeColor="text1"/>
                <w:sz w:val="18"/>
                <w:szCs w:val="18"/>
              </w:rPr>
              <w:t xml:space="preserve">Riik ja erasektor </w:t>
            </w:r>
          </w:p>
        </w:tc>
      </w:tr>
      <w:tr w:rsidR="630ECEC8" w14:paraId="77BC5009" w14:textId="77777777" w:rsidTr="2B2CB921">
        <w:trPr>
          <w:trHeight w:val="300"/>
        </w:trPr>
        <w:tc>
          <w:tcPr>
            <w:tcW w:w="3143" w:type="dxa"/>
            <w:tcBorders>
              <w:top w:val="single" w:sz="8" w:space="0" w:color="4D93D9"/>
              <w:left w:val="single" w:sz="8" w:space="0" w:color="4D93D9"/>
              <w:bottom w:val="single" w:sz="8" w:space="0" w:color="4D93D9"/>
              <w:right w:val="single" w:sz="8" w:space="0" w:color="4D93D9"/>
            </w:tcBorders>
            <w:tcMar>
              <w:left w:w="70" w:type="dxa"/>
              <w:right w:w="70" w:type="dxa"/>
            </w:tcMar>
            <w:vAlign w:val="center"/>
          </w:tcPr>
          <w:p w14:paraId="52DF19E9" w14:textId="79203BE9" w:rsidR="630ECEC8" w:rsidRDefault="00812E44" w:rsidP="00191349">
            <w:pPr>
              <w:spacing w:after="0" w:line="240" w:lineRule="auto"/>
              <w:rPr>
                <w:rFonts w:ascii="Calibri" w:eastAsia="Calibri" w:hAnsi="Calibri" w:cs="Calibri"/>
                <w:color w:val="000000" w:themeColor="text1"/>
                <w:sz w:val="18"/>
                <w:szCs w:val="18"/>
              </w:rPr>
            </w:pPr>
            <w:r>
              <w:rPr>
                <w:rFonts w:ascii="Calibri" w:eastAsia="Calibri" w:hAnsi="Calibri" w:cs="Calibri"/>
                <w:color w:val="000000" w:themeColor="text1"/>
                <w:sz w:val="18"/>
                <w:szCs w:val="18"/>
              </w:rPr>
              <w:t>Metsamajanduslikud tegevused (p</w:t>
            </w:r>
            <w:r w:rsidRPr="4A10C334">
              <w:rPr>
                <w:rFonts w:ascii="Calibri" w:eastAsia="Calibri" w:hAnsi="Calibri" w:cs="Calibri"/>
                <w:color w:val="000000" w:themeColor="text1"/>
                <w:sz w:val="18"/>
                <w:szCs w:val="18"/>
              </w:rPr>
              <w:t>uiduistandike</w:t>
            </w:r>
            <w:r w:rsidRPr="630ECEC8">
              <w:rPr>
                <w:rFonts w:ascii="Calibri" w:eastAsia="Calibri" w:hAnsi="Calibri" w:cs="Calibri"/>
                <w:color w:val="000000" w:themeColor="text1"/>
                <w:sz w:val="18"/>
                <w:szCs w:val="18"/>
              </w:rPr>
              <w:t xml:space="preserve"> rajamine</w:t>
            </w:r>
            <w:r>
              <w:rPr>
                <w:rFonts w:ascii="Calibri" w:eastAsia="Calibri" w:hAnsi="Calibri" w:cs="Calibri"/>
                <w:color w:val="000000" w:themeColor="text1"/>
                <w:sz w:val="18"/>
                <w:szCs w:val="18"/>
              </w:rPr>
              <w:t xml:space="preserve">; </w:t>
            </w:r>
            <w:proofErr w:type="spellStart"/>
            <w:r w:rsidRPr="630ECEC8">
              <w:rPr>
                <w:rFonts w:ascii="Calibri" w:eastAsia="Calibri" w:hAnsi="Calibri" w:cs="Calibri"/>
                <w:color w:val="000000" w:themeColor="text1"/>
                <w:sz w:val="18"/>
                <w:szCs w:val="18"/>
              </w:rPr>
              <w:t>LULUCFi</w:t>
            </w:r>
            <w:proofErr w:type="spellEnd"/>
            <w:r w:rsidRPr="630ECEC8">
              <w:rPr>
                <w:rFonts w:ascii="Calibri" w:eastAsia="Calibri" w:hAnsi="Calibri" w:cs="Calibri"/>
                <w:color w:val="000000" w:themeColor="text1"/>
                <w:sz w:val="18"/>
                <w:szCs w:val="18"/>
              </w:rPr>
              <w:t xml:space="preserve"> mõju) </w:t>
            </w:r>
            <w:r>
              <w:rPr>
                <w:rFonts w:ascii="Calibri" w:eastAsia="Calibri" w:hAnsi="Calibri" w:cs="Calibri"/>
                <w:color w:val="000000" w:themeColor="text1"/>
                <w:sz w:val="18"/>
                <w:szCs w:val="18"/>
              </w:rPr>
              <w:t>)</w:t>
            </w:r>
          </w:p>
        </w:tc>
        <w:tc>
          <w:tcPr>
            <w:tcW w:w="908" w:type="dxa"/>
            <w:tcBorders>
              <w:top w:val="single" w:sz="8" w:space="0" w:color="4D93D9"/>
              <w:left w:val="single" w:sz="8" w:space="0" w:color="4D93D9"/>
              <w:bottom w:val="single" w:sz="8" w:space="0" w:color="4D93D9"/>
              <w:right w:val="single" w:sz="8" w:space="0" w:color="4D93D9"/>
            </w:tcBorders>
            <w:tcMar>
              <w:left w:w="70" w:type="dxa"/>
              <w:right w:w="70" w:type="dxa"/>
            </w:tcMar>
            <w:vAlign w:val="center"/>
          </w:tcPr>
          <w:p w14:paraId="37BB6A6E" w14:textId="0262FD8B" w:rsidR="630ECEC8" w:rsidRDefault="630ECEC8" w:rsidP="00191349">
            <w:pPr>
              <w:spacing w:after="0" w:line="240" w:lineRule="auto"/>
              <w:rPr>
                <w:rFonts w:ascii="Calibri" w:eastAsia="Calibri" w:hAnsi="Calibri" w:cs="Calibri"/>
                <w:color w:val="000000" w:themeColor="text1"/>
                <w:sz w:val="18"/>
                <w:szCs w:val="18"/>
              </w:rPr>
            </w:pPr>
            <w:r w:rsidRPr="630ECEC8">
              <w:rPr>
                <w:rFonts w:ascii="Calibri" w:eastAsia="Calibri" w:hAnsi="Calibri" w:cs="Calibri"/>
                <w:color w:val="000000" w:themeColor="text1"/>
                <w:sz w:val="18"/>
                <w:szCs w:val="18"/>
              </w:rPr>
              <w:t xml:space="preserve">4392 </w:t>
            </w:r>
          </w:p>
        </w:tc>
        <w:tc>
          <w:tcPr>
            <w:tcW w:w="908" w:type="dxa"/>
            <w:tcBorders>
              <w:top w:val="single" w:sz="8" w:space="0" w:color="4D93D9"/>
              <w:left w:val="single" w:sz="8" w:space="0" w:color="4D93D9"/>
              <w:bottom w:val="single" w:sz="8" w:space="0" w:color="4D93D9"/>
              <w:right w:val="single" w:sz="8" w:space="0" w:color="4D93D9"/>
            </w:tcBorders>
            <w:tcMar>
              <w:left w:w="70" w:type="dxa"/>
              <w:right w:w="70" w:type="dxa"/>
            </w:tcMar>
            <w:vAlign w:val="center"/>
          </w:tcPr>
          <w:p w14:paraId="06C9F5ED" w14:textId="47627E50" w:rsidR="630ECEC8" w:rsidRDefault="630ECEC8" w:rsidP="00191349">
            <w:pPr>
              <w:spacing w:after="0" w:line="240" w:lineRule="auto"/>
              <w:rPr>
                <w:rFonts w:ascii="Calibri" w:eastAsia="Calibri" w:hAnsi="Calibri" w:cs="Calibri"/>
                <w:color w:val="000000" w:themeColor="text1"/>
                <w:sz w:val="18"/>
                <w:szCs w:val="18"/>
              </w:rPr>
            </w:pPr>
            <w:r w:rsidRPr="630ECEC8">
              <w:rPr>
                <w:rFonts w:ascii="Calibri" w:eastAsia="Calibri" w:hAnsi="Calibri" w:cs="Calibri"/>
                <w:color w:val="000000" w:themeColor="text1"/>
                <w:sz w:val="18"/>
                <w:szCs w:val="18"/>
              </w:rPr>
              <w:t>24</w:t>
            </w:r>
            <w:r w:rsidR="00805879">
              <w:rPr>
                <w:rFonts w:ascii="Calibri" w:eastAsia="Calibri" w:hAnsi="Calibri" w:cs="Calibri"/>
                <w:color w:val="000000" w:themeColor="text1"/>
                <w:sz w:val="18"/>
                <w:szCs w:val="18"/>
              </w:rPr>
              <w:t xml:space="preserve"> </w:t>
            </w:r>
            <w:r w:rsidRPr="630ECEC8">
              <w:rPr>
                <w:rFonts w:ascii="Calibri" w:eastAsia="Calibri" w:hAnsi="Calibri" w:cs="Calibri"/>
                <w:color w:val="000000" w:themeColor="text1"/>
                <w:sz w:val="18"/>
                <w:szCs w:val="18"/>
              </w:rPr>
              <w:t xml:space="preserve">734 </w:t>
            </w:r>
          </w:p>
        </w:tc>
        <w:tc>
          <w:tcPr>
            <w:tcW w:w="1427" w:type="dxa"/>
            <w:tcBorders>
              <w:top w:val="single" w:sz="8" w:space="0" w:color="4D93D9"/>
              <w:left w:val="single" w:sz="8" w:space="0" w:color="4D93D9"/>
              <w:bottom w:val="single" w:sz="8" w:space="0" w:color="4D93D9"/>
              <w:right w:val="single" w:sz="8" w:space="0" w:color="4D93D9"/>
            </w:tcBorders>
            <w:tcMar>
              <w:left w:w="70" w:type="dxa"/>
              <w:right w:w="70" w:type="dxa"/>
            </w:tcMar>
            <w:vAlign w:val="center"/>
          </w:tcPr>
          <w:p w14:paraId="4A429747" w14:textId="014A44B0" w:rsidR="630ECEC8" w:rsidRDefault="630ECEC8" w:rsidP="00191349">
            <w:pPr>
              <w:spacing w:after="0" w:line="240" w:lineRule="auto"/>
              <w:rPr>
                <w:rFonts w:ascii="Calibri" w:eastAsia="Calibri" w:hAnsi="Calibri" w:cs="Calibri"/>
                <w:color w:val="000000" w:themeColor="text1"/>
                <w:sz w:val="18"/>
                <w:szCs w:val="18"/>
              </w:rPr>
            </w:pPr>
            <w:r w:rsidRPr="630ECEC8">
              <w:rPr>
                <w:rFonts w:ascii="Calibri" w:eastAsia="Calibri" w:hAnsi="Calibri" w:cs="Calibri"/>
                <w:color w:val="000000" w:themeColor="text1"/>
                <w:sz w:val="18"/>
                <w:szCs w:val="18"/>
              </w:rPr>
              <w:t xml:space="preserve">250 ha/a </w:t>
            </w:r>
          </w:p>
        </w:tc>
        <w:tc>
          <w:tcPr>
            <w:tcW w:w="1305" w:type="dxa"/>
            <w:tcBorders>
              <w:top w:val="single" w:sz="8" w:space="0" w:color="4D93D9"/>
              <w:left w:val="single" w:sz="8" w:space="0" w:color="4D93D9"/>
              <w:bottom w:val="single" w:sz="8" w:space="0" w:color="4D93D9"/>
              <w:right w:val="single" w:sz="8" w:space="0" w:color="4D93D9"/>
            </w:tcBorders>
            <w:tcMar>
              <w:left w:w="70" w:type="dxa"/>
              <w:right w:w="70" w:type="dxa"/>
            </w:tcMar>
            <w:vAlign w:val="center"/>
          </w:tcPr>
          <w:p w14:paraId="1D79BEA7" w14:textId="24FBC9E7" w:rsidR="630ECEC8" w:rsidRDefault="630ECEC8" w:rsidP="00191349">
            <w:pPr>
              <w:spacing w:after="0" w:line="240" w:lineRule="auto"/>
              <w:rPr>
                <w:rFonts w:ascii="Calibri" w:eastAsia="Calibri" w:hAnsi="Calibri" w:cs="Calibri"/>
                <w:color w:val="000000" w:themeColor="text1"/>
                <w:sz w:val="18"/>
                <w:szCs w:val="18"/>
              </w:rPr>
            </w:pPr>
            <w:r w:rsidRPr="4E999C6E">
              <w:rPr>
                <w:rFonts w:ascii="Calibri" w:eastAsia="Calibri" w:hAnsi="Calibri" w:cs="Calibri"/>
                <w:color w:val="000000" w:themeColor="text1"/>
                <w:sz w:val="18"/>
                <w:szCs w:val="18"/>
              </w:rPr>
              <w:t xml:space="preserve"> </w:t>
            </w:r>
            <w:r w:rsidR="0DAFFD39" w:rsidRPr="4E999C6E">
              <w:rPr>
                <w:rFonts w:ascii="Calibri" w:eastAsia="Calibri" w:hAnsi="Calibri" w:cs="Calibri"/>
                <w:color w:val="000000" w:themeColor="text1"/>
                <w:sz w:val="18"/>
                <w:szCs w:val="18"/>
              </w:rPr>
              <w:t>Lisanduv</w:t>
            </w:r>
          </w:p>
        </w:tc>
        <w:tc>
          <w:tcPr>
            <w:tcW w:w="1446" w:type="dxa"/>
            <w:tcBorders>
              <w:top w:val="single" w:sz="8" w:space="0" w:color="4D93D9"/>
              <w:left w:val="single" w:sz="8" w:space="0" w:color="4D93D9"/>
              <w:bottom w:val="single" w:sz="8" w:space="0" w:color="4D93D9"/>
              <w:right w:val="single" w:sz="8" w:space="0" w:color="4D93D9"/>
            </w:tcBorders>
            <w:tcMar>
              <w:left w:w="70" w:type="dxa"/>
              <w:right w:w="70" w:type="dxa"/>
            </w:tcMar>
            <w:vAlign w:val="center"/>
          </w:tcPr>
          <w:p w14:paraId="0FC5C297" w14:textId="31F61375" w:rsidR="630ECEC8" w:rsidRDefault="630ECEC8" w:rsidP="00191349">
            <w:pPr>
              <w:spacing w:after="0" w:line="240" w:lineRule="auto"/>
              <w:rPr>
                <w:rFonts w:ascii="Calibri" w:eastAsia="Calibri" w:hAnsi="Calibri" w:cs="Calibri"/>
                <w:color w:val="000000" w:themeColor="text1"/>
                <w:sz w:val="18"/>
                <w:szCs w:val="18"/>
              </w:rPr>
            </w:pPr>
            <w:r w:rsidRPr="4E999C6E">
              <w:rPr>
                <w:rFonts w:ascii="Calibri" w:eastAsia="Calibri" w:hAnsi="Calibri" w:cs="Calibri"/>
                <w:color w:val="000000" w:themeColor="text1"/>
                <w:sz w:val="18"/>
                <w:szCs w:val="18"/>
              </w:rPr>
              <w:t xml:space="preserve"> </w:t>
            </w:r>
            <w:r w:rsidR="00812E44">
              <w:rPr>
                <w:rFonts w:ascii="Calibri" w:eastAsia="Calibri" w:hAnsi="Calibri" w:cs="Calibri"/>
                <w:color w:val="000000" w:themeColor="text1"/>
                <w:sz w:val="18"/>
                <w:szCs w:val="18"/>
              </w:rPr>
              <w:t>E</w:t>
            </w:r>
            <w:r w:rsidR="4D5AB59A" w:rsidRPr="4E999C6E">
              <w:rPr>
                <w:rFonts w:ascii="Calibri" w:eastAsia="Calibri" w:hAnsi="Calibri" w:cs="Calibri"/>
                <w:color w:val="000000" w:themeColor="text1"/>
                <w:sz w:val="18"/>
                <w:szCs w:val="18"/>
              </w:rPr>
              <w:t>rasektor</w:t>
            </w:r>
          </w:p>
        </w:tc>
      </w:tr>
      <w:tr w:rsidR="00812E44" w14:paraId="0FC7204F" w14:textId="77777777" w:rsidTr="2B2CB921">
        <w:trPr>
          <w:trHeight w:val="300"/>
        </w:trPr>
        <w:tc>
          <w:tcPr>
            <w:tcW w:w="3143" w:type="dxa"/>
            <w:tcBorders>
              <w:top w:val="single" w:sz="8" w:space="0" w:color="4D93D9"/>
              <w:left w:val="single" w:sz="8" w:space="0" w:color="4D93D9"/>
              <w:bottom w:val="single" w:sz="8" w:space="0" w:color="4D93D9"/>
              <w:right w:val="single" w:sz="8" w:space="0" w:color="4D93D9"/>
            </w:tcBorders>
            <w:tcMar>
              <w:left w:w="70" w:type="dxa"/>
              <w:right w:w="70" w:type="dxa"/>
            </w:tcMar>
            <w:vAlign w:val="center"/>
          </w:tcPr>
          <w:p w14:paraId="2A37FF85" w14:textId="33C48F74" w:rsidR="00812E44" w:rsidRDefault="00812E44" w:rsidP="00191349">
            <w:pPr>
              <w:spacing w:after="0" w:line="240" w:lineRule="auto"/>
              <w:rPr>
                <w:rFonts w:ascii="Calibri" w:eastAsia="Calibri" w:hAnsi="Calibri" w:cs="Calibri"/>
                <w:color w:val="000000" w:themeColor="text1"/>
                <w:sz w:val="18"/>
                <w:szCs w:val="18"/>
              </w:rPr>
            </w:pPr>
            <w:r>
              <w:rPr>
                <w:rFonts w:ascii="Calibri" w:eastAsia="Calibri" w:hAnsi="Calibri" w:cs="Calibri"/>
                <w:color w:val="000000" w:themeColor="text1"/>
                <w:sz w:val="18"/>
                <w:szCs w:val="18"/>
              </w:rPr>
              <w:t>Pärandniitude hooldus ja taastamine, väärtuslike püsirohumaade säilitamine</w:t>
            </w:r>
          </w:p>
        </w:tc>
        <w:tc>
          <w:tcPr>
            <w:tcW w:w="908" w:type="dxa"/>
            <w:tcBorders>
              <w:top w:val="single" w:sz="8" w:space="0" w:color="4D93D9"/>
              <w:left w:val="single" w:sz="8" w:space="0" w:color="4D93D9"/>
              <w:bottom w:val="single" w:sz="8" w:space="0" w:color="4D93D9"/>
              <w:right w:val="single" w:sz="8" w:space="0" w:color="4D93D9"/>
            </w:tcBorders>
            <w:tcMar>
              <w:left w:w="70" w:type="dxa"/>
              <w:right w:w="70" w:type="dxa"/>
            </w:tcMar>
            <w:vAlign w:val="center"/>
          </w:tcPr>
          <w:p w14:paraId="415267A2" w14:textId="19A43810" w:rsidR="00812E44" w:rsidRPr="630ECEC8" w:rsidRDefault="00812E44" w:rsidP="00191349">
            <w:pPr>
              <w:spacing w:after="0" w:line="240" w:lineRule="auto"/>
              <w:rPr>
                <w:rFonts w:ascii="Calibri" w:eastAsia="Calibri" w:hAnsi="Calibri" w:cs="Calibri"/>
                <w:color w:val="000000" w:themeColor="text1"/>
                <w:sz w:val="18"/>
                <w:szCs w:val="18"/>
              </w:rPr>
            </w:pPr>
            <w:r>
              <w:rPr>
                <w:rFonts w:ascii="Calibri" w:eastAsia="Calibri" w:hAnsi="Calibri" w:cs="Calibri"/>
                <w:color w:val="000000" w:themeColor="text1"/>
                <w:sz w:val="18"/>
                <w:szCs w:val="18"/>
              </w:rPr>
              <w:t>Toetav</w:t>
            </w:r>
          </w:p>
        </w:tc>
        <w:tc>
          <w:tcPr>
            <w:tcW w:w="908" w:type="dxa"/>
            <w:tcBorders>
              <w:top w:val="single" w:sz="8" w:space="0" w:color="4D93D9"/>
              <w:left w:val="single" w:sz="8" w:space="0" w:color="4D93D9"/>
              <w:bottom w:val="single" w:sz="8" w:space="0" w:color="4D93D9"/>
              <w:right w:val="single" w:sz="8" w:space="0" w:color="4D93D9"/>
            </w:tcBorders>
            <w:tcMar>
              <w:left w:w="70" w:type="dxa"/>
              <w:right w:w="70" w:type="dxa"/>
            </w:tcMar>
            <w:vAlign w:val="center"/>
          </w:tcPr>
          <w:p w14:paraId="115E9549" w14:textId="51AB0875" w:rsidR="00812E44" w:rsidRPr="630ECEC8" w:rsidRDefault="00812E44" w:rsidP="00191349">
            <w:pPr>
              <w:spacing w:after="0" w:line="240" w:lineRule="auto"/>
              <w:rPr>
                <w:rFonts w:ascii="Calibri" w:eastAsia="Calibri" w:hAnsi="Calibri" w:cs="Calibri"/>
                <w:color w:val="000000" w:themeColor="text1"/>
                <w:sz w:val="18"/>
                <w:szCs w:val="18"/>
              </w:rPr>
            </w:pPr>
            <w:r>
              <w:rPr>
                <w:rFonts w:ascii="Calibri" w:eastAsia="Calibri" w:hAnsi="Calibri" w:cs="Calibri"/>
                <w:color w:val="000000" w:themeColor="text1"/>
                <w:sz w:val="18"/>
                <w:szCs w:val="18"/>
              </w:rPr>
              <w:t>Toetav</w:t>
            </w:r>
          </w:p>
        </w:tc>
        <w:tc>
          <w:tcPr>
            <w:tcW w:w="1427" w:type="dxa"/>
            <w:tcBorders>
              <w:top w:val="single" w:sz="8" w:space="0" w:color="4D93D9"/>
              <w:left w:val="single" w:sz="8" w:space="0" w:color="4D93D9"/>
              <w:bottom w:val="single" w:sz="8" w:space="0" w:color="4D93D9"/>
              <w:right w:val="single" w:sz="8" w:space="0" w:color="4D93D9"/>
            </w:tcBorders>
            <w:tcMar>
              <w:left w:w="70" w:type="dxa"/>
              <w:right w:w="70" w:type="dxa"/>
            </w:tcMar>
            <w:vAlign w:val="center"/>
          </w:tcPr>
          <w:p w14:paraId="7491C66B" w14:textId="77777777" w:rsidR="00812E44" w:rsidRPr="630ECEC8" w:rsidRDefault="00812E44" w:rsidP="00191349">
            <w:pPr>
              <w:spacing w:after="0" w:line="240" w:lineRule="auto"/>
              <w:rPr>
                <w:rFonts w:ascii="Calibri" w:eastAsia="Calibri" w:hAnsi="Calibri" w:cs="Calibri"/>
                <w:color w:val="000000" w:themeColor="text1"/>
                <w:sz w:val="18"/>
                <w:szCs w:val="18"/>
              </w:rPr>
            </w:pPr>
          </w:p>
        </w:tc>
        <w:tc>
          <w:tcPr>
            <w:tcW w:w="1305" w:type="dxa"/>
            <w:tcBorders>
              <w:top w:val="single" w:sz="8" w:space="0" w:color="4D93D9"/>
              <w:left w:val="single" w:sz="8" w:space="0" w:color="4D93D9"/>
              <w:bottom w:val="single" w:sz="8" w:space="0" w:color="4D93D9"/>
              <w:right w:val="single" w:sz="8" w:space="0" w:color="4D93D9"/>
            </w:tcBorders>
            <w:tcMar>
              <w:left w:w="70" w:type="dxa"/>
              <w:right w:w="70" w:type="dxa"/>
            </w:tcMar>
            <w:vAlign w:val="center"/>
          </w:tcPr>
          <w:p w14:paraId="1775D9DB" w14:textId="2D1563E2" w:rsidR="00812E44" w:rsidRPr="4E999C6E" w:rsidRDefault="00812E44" w:rsidP="00191349">
            <w:pPr>
              <w:spacing w:after="0" w:line="240" w:lineRule="auto"/>
              <w:rPr>
                <w:rFonts w:ascii="Calibri" w:eastAsia="Calibri" w:hAnsi="Calibri" w:cs="Calibri"/>
                <w:color w:val="000000" w:themeColor="text1"/>
                <w:sz w:val="18"/>
                <w:szCs w:val="18"/>
              </w:rPr>
            </w:pPr>
            <w:r>
              <w:rPr>
                <w:rFonts w:ascii="Calibri" w:eastAsia="Calibri" w:hAnsi="Calibri" w:cs="Calibri"/>
                <w:color w:val="000000" w:themeColor="text1"/>
                <w:sz w:val="18"/>
                <w:szCs w:val="18"/>
              </w:rPr>
              <w:t>Olemasolev ja lisanduv</w:t>
            </w:r>
          </w:p>
        </w:tc>
        <w:tc>
          <w:tcPr>
            <w:tcW w:w="1446" w:type="dxa"/>
            <w:tcBorders>
              <w:top w:val="single" w:sz="8" w:space="0" w:color="4D93D9"/>
              <w:left w:val="single" w:sz="8" w:space="0" w:color="4D93D9"/>
              <w:bottom w:val="single" w:sz="8" w:space="0" w:color="4D93D9"/>
              <w:right w:val="single" w:sz="8" w:space="0" w:color="4D93D9"/>
            </w:tcBorders>
            <w:tcMar>
              <w:left w:w="70" w:type="dxa"/>
              <w:right w:w="70" w:type="dxa"/>
            </w:tcMar>
            <w:vAlign w:val="center"/>
          </w:tcPr>
          <w:p w14:paraId="1F335817" w14:textId="078112B4" w:rsidR="00812E44" w:rsidRPr="4E999C6E" w:rsidRDefault="00812E44" w:rsidP="00191349">
            <w:pPr>
              <w:spacing w:after="0" w:line="240" w:lineRule="auto"/>
              <w:rPr>
                <w:rFonts w:ascii="Calibri" w:eastAsia="Calibri" w:hAnsi="Calibri" w:cs="Calibri"/>
                <w:color w:val="000000" w:themeColor="text1"/>
                <w:sz w:val="18"/>
                <w:szCs w:val="18"/>
              </w:rPr>
            </w:pPr>
            <w:r>
              <w:rPr>
                <w:rFonts w:ascii="Calibri" w:eastAsia="Calibri" w:hAnsi="Calibri" w:cs="Calibri"/>
                <w:color w:val="000000" w:themeColor="text1"/>
                <w:sz w:val="18"/>
                <w:szCs w:val="18"/>
              </w:rPr>
              <w:t>Riik ja erasektor</w:t>
            </w:r>
          </w:p>
        </w:tc>
      </w:tr>
      <w:tr w:rsidR="630ECEC8" w14:paraId="0E8A0F33" w14:textId="77777777" w:rsidTr="2B2CB921">
        <w:trPr>
          <w:trHeight w:val="720"/>
        </w:trPr>
        <w:tc>
          <w:tcPr>
            <w:tcW w:w="3143" w:type="dxa"/>
            <w:tcBorders>
              <w:top w:val="single" w:sz="8" w:space="0" w:color="4D93D9"/>
              <w:left w:val="single" w:sz="8" w:space="0" w:color="4D93D9"/>
              <w:bottom w:val="single" w:sz="8" w:space="0" w:color="4D93D9"/>
              <w:right w:val="single" w:sz="8" w:space="0" w:color="4D93D9"/>
            </w:tcBorders>
            <w:tcMar>
              <w:left w:w="70" w:type="dxa"/>
              <w:right w:w="70" w:type="dxa"/>
            </w:tcMar>
            <w:vAlign w:val="center"/>
          </w:tcPr>
          <w:p w14:paraId="19185484" w14:textId="22FC6CD4" w:rsidR="630ECEC8" w:rsidRDefault="630ECEC8" w:rsidP="00191349">
            <w:pPr>
              <w:spacing w:after="0" w:line="240" w:lineRule="auto"/>
              <w:rPr>
                <w:rFonts w:ascii="Calibri" w:eastAsia="Calibri" w:hAnsi="Calibri" w:cs="Calibri"/>
                <w:color w:val="000000" w:themeColor="text1"/>
                <w:sz w:val="18"/>
                <w:szCs w:val="18"/>
              </w:rPr>
            </w:pPr>
            <w:r w:rsidRPr="630ECEC8">
              <w:rPr>
                <w:rFonts w:ascii="Calibri" w:eastAsia="Calibri" w:hAnsi="Calibri" w:cs="Calibri"/>
                <w:color w:val="000000" w:themeColor="text1"/>
                <w:sz w:val="18"/>
                <w:szCs w:val="18"/>
              </w:rPr>
              <w:t xml:space="preserve">Biogaasijaamade rajamine </w:t>
            </w:r>
          </w:p>
        </w:tc>
        <w:tc>
          <w:tcPr>
            <w:tcW w:w="908" w:type="dxa"/>
            <w:tcBorders>
              <w:top w:val="single" w:sz="8" w:space="0" w:color="4D93D9"/>
              <w:left w:val="single" w:sz="8" w:space="0" w:color="4D93D9"/>
              <w:bottom w:val="single" w:sz="8" w:space="0" w:color="4D93D9"/>
              <w:right w:val="single" w:sz="8" w:space="0" w:color="4D93D9"/>
            </w:tcBorders>
            <w:tcMar>
              <w:left w:w="70" w:type="dxa"/>
              <w:right w:w="70" w:type="dxa"/>
            </w:tcMar>
            <w:vAlign w:val="center"/>
          </w:tcPr>
          <w:p w14:paraId="657FAE67" w14:textId="053D79DD" w:rsidR="630ECEC8" w:rsidRDefault="630ECEC8" w:rsidP="00191349">
            <w:pPr>
              <w:spacing w:after="0" w:line="240" w:lineRule="auto"/>
              <w:rPr>
                <w:rFonts w:ascii="Calibri" w:eastAsia="Calibri" w:hAnsi="Calibri" w:cs="Calibri"/>
                <w:color w:val="000000" w:themeColor="text1"/>
                <w:sz w:val="18"/>
                <w:szCs w:val="18"/>
              </w:rPr>
            </w:pPr>
            <w:r w:rsidRPr="630ECEC8">
              <w:rPr>
                <w:rFonts w:ascii="Calibri" w:eastAsia="Calibri" w:hAnsi="Calibri" w:cs="Calibri"/>
                <w:color w:val="000000" w:themeColor="text1"/>
                <w:sz w:val="18"/>
                <w:szCs w:val="18"/>
              </w:rPr>
              <w:t xml:space="preserve">20 687 </w:t>
            </w:r>
          </w:p>
        </w:tc>
        <w:tc>
          <w:tcPr>
            <w:tcW w:w="908" w:type="dxa"/>
            <w:tcBorders>
              <w:top w:val="single" w:sz="8" w:space="0" w:color="4D93D9"/>
              <w:left w:val="single" w:sz="8" w:space="0" w:color="4D93D9"/>
              <w:bottom w:val="single" w:sz="8" w:space="0" w:color="4D93D9"/>
              <w:right w:val="single" w:sz="8" w:space="0" w:color="4D93D9"/>
            </w:tcBorders>
            <w:tcMar>
              <w:left w:w="70" w:type="dxa"/>
              <w:right w:w="70" w:type="dxa"/>
            </w:tcMar>
            <w:vAlign w:val="center"/>
          </w:tcPr>
          <w:p w14:paraId="361B85B0" w14:textId="713DB2CD" w:rsidR="630ECEC8" w:rsidRDefault="630ECEC8" w:rsidP="00191349">
            <w:pPr>
              <w:spacing w:after="0" w:line="240" w:lineRule="auto"/>
              <w:rPr>
                <w:rFonts w:ascii="Calibri" w:eastAsia="Calibri" w:hAnsi="Calibri" w:cs="Calibri"/>
                <w:color w:val="000000" w:themeColor="text1"/>
                <w:sz w:val="18"/>
                <w:szCs w:val="18"/>
              </w:rPr>
            </w:pPr>
            <w:r w:rsidRPr="630ECEC8">
              <w:rPr>
                <w:rFonts w:ascii="Calibri" w:eastAsia="Calibri" w:hAnsi="Calibri" w:cs="Calibri"/>
                <w:color w:val="000000" w:themeColor="text1"/>
                <w:sz w:val="18"/>
                <w:szCs w:val="18"/>
              </w:rPr>
              <w:t xml:space="preserve">29 138 </w:t>
            </w:r>
          </w:p>
        </w:tc>
        <w:tc>
          <w:tcPr>
            <w:tcW w:w="1427" w:type="dxa"/>
            <w:tcBorders>
              <w:top w:val="single" w:sz="8" w:space="0" w:color="4D93D9"/>
              <w:left w:val="single" w:sz="8" w:space="0" w:color="4D93D9"/>
              <w:bottom w:val="single" w:sz="8" w:space="0" w:color="4D93D9"/>
              <w:right w:val="single" w:sz="8" w:space="0" w:color="4D93D9"/>
            </w:tcBorders>
            <w:tcMar>
              <w:left w:w="70" w:type="dxa"/>
              <w:right w:w="70" w:type="dxa"/>
            </w:tcMar>
            <w:vAlign w:val="center"/>
          </w:tcPr>
          <w:p w14:paraId="67C4346F" w14:textId="3FF26A58" w:rsidR="630ECEC8" w:rsidRDefault="630ECEC8" w:rsidP="00191349">
            <w:pPr>
              <w:spacing w:after="0" w:line="240" w:lineRule="auto"/>
              <w:rPr>
                <w:rFonts w:ascii="Calibri" w:eastAsia="Calibri" w:hAnsi="Calibri" w:cs="Calibri"/>
                <w:color w:val="000000" w:themeColor="text1"/>
                <w:sz w:val="18"/>
                <w:szCs w:val="18"/>
              </w:rPr>
            </w:pPr>
            <w:r w:rsidRPr="630ECEC8">
              <w:rPr>
                <w:rFonts w:ascii="Calibri" w:eastAsia="Calibri" w:hAnsi="Calibri" w:cs="Calibri"/>
                <w:color w:val="000000" w:themeColor="text1"/>
                <w:sz w:val="18"/>
                <w:szCs w:val="18"/>
              </w:rPr>
              <w:t>Avatakse 5</w:t>
            </w:r>
            <w:r w:rsidR="000258EE" w:rsidRPr="630ECEC8">
              <w:rPr>
                <w:rFonts w:ascii="Calibri" w:eastAsia="Calibri" w:hAnsi="Calibri" w:cs="Calibri"/>
                <w:color w:val="000000" w:themeColor="text1"/>
                <w:sz w:val="18"/>
                <w:szCs w:val="18"/>
              </w:rPr>
              <w:t>–</w:t>
            </w:r>
            <w:r w:rsidRPr="630ECEC8">
              <w:rPr>
                <w:rFonts w:ascii="Calibri" w:eastAsia="Calibri" w:hAnsi="Calibri" w:cs="Calibri"/>
                <w:color w:val="000000" w:themeColor="text1"/>
                <w:sz w:val="18"/>
                <w:szCs w:val="18"/>
              </w:rPr>
              <w:t xml:space="preserve">7 uut jaama aastaks 2030 </w:t>
            </w:r>
          </w:p>
        </w:tc>
        <w:tc>
          <w:tcPr>
            <w:tcW w:w="1305" w:type="dxa"/>
            <w:tcBorders>
              <w:top w:val="single" w:sz="8" w:space="0" w:color="4D93D9"/>
              <w:left w:val="single" w:sz="8" w:space="0" w:color="4D93D9"/>
              <w:bottom w:val="single" w:sz="8" w:space="0" w:color="4D93D9"/>
              <w:right w:val="single" w:sz="8" w:space="0" w:color="4D93D9"/>
            </w:tcBorders>
            <w:tcMar>
              <w:left w:w="70" w:type="dxa"/>
              <w:right w:w="70" w:type="dxa"/>
            </w:tcMar>
            <w:vAlign w:val="center"/>
          </w:tcPr>
          <w:p w14:paraId="15BE5A96" w14:textId="1065EFFE" w:rsidR="630ECEC8" w:rsidRDefault="630ECEC8" w:rsidP="00191349">
            <w:pPr>
              <w:spacing w:after="0" w:line="240" w:lineRule="auto"/>
              <w:rPr>
                <w:rFonts w:ascii="Calibri" w:eastAsia="Calibri" w:hAnsi="Calibri" w:cs="Calibri"/>
                <w:color w:val="000000" w:themeColor="text1"/>
                <w:sz w:val="18"/>
                <w:szCs w:val="18"/>
              </w:rPr>
            </w:pPr>
            <w:r w:rsidRPr="630ECEC8">
              <w:rPr>
                <w:rFonts w:ascii="Calibri" w:eastAsia="Calibri" w:hAnsi="Calibri" w:cs="Calibri"/>
                <w:color w:val="000000" w:themeColor="text1"/>
                <w:sz w:val="18"/>
                <w:szCs w:val="18"/>
              </w:rPr>
              <w:t xml:space="preserve">Olemasolev ja lisanduv </w:t>
            </w:r>
          </w:p>
        </w:tc>
        <w:tc>
          <w:tcPr>
            <w:tcW w:w="1446" w:type="dxa"/>
            <w:tcBorders>
              <w:top w:val="single" w:sz="8" w:space="0" w:color="4D93D9"/>
              <w:left w:val="single" w:sz="8" w:space="0" w:color="4D93D9"/>
              <w:bottom w:val="single" w:sz="8" w:space="0" w:color="4D93D9"/>
              <w:right w:val="single" w:sz="8" w:space="0" w:color="4D93D9"/>
            </w:tcBorders>
            <w:tcMar>
              <w:left w:w="70" w:type="dxa"/>
              <w:right w:w="70" w:type="dxa"/>
            </w:tcMar>
            <w:vAlign w:val="center"/>
          </w:tcPr>
          <w:p w14:paraId="1E076189" w14:textId="754A3FBD" w:rsidR="630ECEC8" w:rsidRDefault="630ECEC8" w:rsidP="00191349">
            <w:pPr>
              <w:spacing w:after="0" w:line="240" w:lineRule="auto"/>
              <w:rPr>
                <w:rFonts w:ascii="Calibri" w:eastAsia="Calibri" w:hAnsi="Calibri" w:cs="Calibri"/>
                <w:color w:val="000000" w:themeColor="text1"/>
                <w:sz w:val="18"/>
                <w:szCs w:val="18"/>
              </w:rPr>
            </w:pPr>
            <w:r w:rsidRPr="630ECEC8">
              <w:rPr>
                <w:rFonts w:ascii="Calibri" w:eastAsia="Calibri" w:hAnsi="Calibri" w:cs="Calibri"/>
                <w:color w:val="000000" w:themeColor="text1"/>
                <w:sz w:val="18"/>
                <w:szCs w:val="18"/>
              </w:rPr>
              <w:t xml:space="preserve">Riik ja erasektor </w:t>
            </w:r>
          </w:p>
        </w:tc>
      </w:tr>
      <w:tr w:rsidR="630ECEC8" w14:paraId="6FC48E9C" w14:textId="77777777" w:rsidTr="2B2CB921">
        <w:trPr>
          <w:trHeight w:val="3735"/>
        </w:trPr>
        <w:tc>
          <w:tcPr>
            <w:tcW w:w="3143" w:type="dxa"/>
            <w:tcBorders>
              <w:top w:val="single" w:sz="8" w:space="0" w:color="4D93D9"/>
              <w:left w:val="single" w:sz="8" w:space="0" w:color="4D93D9"/>
              <w:bottom w:val="single" w:sz="8" w:space="0" w:color="4D93D9"/>
              <w:right w:val="single" w:sz="8" w:space="0" w:color="4D93D9"/>
            </w:tcBorders>
            <w:tcMar>
              <w:left w:w="70" w:type="dxa"/>
              <w:right w:w="70" w:type="dxa"/>
            </w:tcMar>
            <w:vAlign w:val="center"/>
          </w:tcPr>
          <w:p w14:paraId="08AD1BB4" w14:textId="30ACDADA" w:rsidR="630ECEC8" w:rsidRDefault="630ECEC8" w:rsidP="00191349">
            <w:pPr>
              <w:spacing w:after="0" w:line="240" w:lineRule="auto"/>
              <w:rPr>
                <w:rFonts w:ascii="Calibri" w:eastAsia="Calibri" w:hAnsi="Calibri" w:cs="Calibri"/>
                <w:color w:val="000000" w:themeColor="text1"/>
                <w:sz w:val="18"/>
                <w:szCs w:val="18"/>
              </w:rPr>
            </w:pPr>
            <w:r w:rsidRPr="630ECEC8">
              <w:rPr>
                <w:rFonts w:ascii="Calibri" w:eastAsia="Calibri" w:hAnsi="Calibri" w:cs="Calibri"/>
                <w:color w:val="000000" w:themeColor="text1"/>
                <w:sz w:val="18"/>
                <w:szCs w:val="18"/>
              </w:rPr>
              <w:t>Säästlikkuse kriteeriumi</w:t>
            </w:r>
            <w:r w:rsidR="000258EE">
              <w:rPr>
                <w:rFonts w:ascii="Calibri" w:eastAsia="Calibri" w:hAnsi="Calibri" w:cs="Calibri"/>
                <w:color w:val="000000" w:themeColor="text1"/>
                <w:sz w:val="18"/>
                <w:szCs w:val="18"/>
              </w:rPr>
              <w:t>t</w:t>
            </w:r>
            <w:r w:rsidRPr="630ECEC8">
              <w:rPr>
                <w:rFonts w:ascii="Calibri" w:eastAsia="Calibri" w:hAnsi="Calibri" w:cs="Calibri"/>
                <w:color w:val="000000" w:themeColor="text1"/>
                <w:sz w:val="18"/>
                <w:szCs w:val="18"/>
              </w:rPr>
              <w:t xml:space="preserve">ele vastava biokütuse soodustamine põllumajanduses ja fossiilkütuse kasutamise vähendamine </w:t>
            </w:r>
          </w:p>
        </w:tc>
        <w:tc>
          <w:tcPr>
            <w:tcW w:w="908" w:type="dxa"/>
            <w:tcBorders>
              <w:top w:val="single" w:sz="8" w:space="0" w:color="4D93D9"/>
              <w:left w:val="single" w:sz="8" w:space="0" w:color="4D93D9"/>
              <w:bottom w:val="single" w:sz="8" w:space="0" w:color="4D93D9"/>
              <w:right w:val="single" w:sz="8" w:space="0" w:color="4D93D9"/>
            </w:tcBorders>
            <w:tcMar>
              <w:left w:w="70" w:type="dxa"/>
              <w:right w:w="70" w:type="dxa"/>
            </w:tcMar>
            <w:vAlign w:val="center"/>
          </w:tcPr>
          <w:p w14:paraId="3CE7D122" w14:textId="565C5284" w:rsidR="630ECEC8" w:rsidRDefault="630ECEC8" w:rsidP="00191349">
            <w:pPr>
              <w:spacing w:after="0" w:line="240" w:lineRule="auto"/>
              <w:rPr>
                <w:rFonts w:ascii="Calibri" w:eastAsia="Calibri" w:hAnsi="Calibri" w:cs="Calibri"/>
                <w:color w:val="000000" w:themeColor="text1"/>
                <w:sz w:val="18"/>
                <w:szCs w:val="18"/>
              </w:rPr>
            </w:pPr>
            <w:r w:rsidRPr="630ECEC8">
              <w:rPr>
                <w:rFonts w:ascii="Calibri" w:eastAsia="Calibri" w:hAnsi="Calibri" w:cs="Calibri"/>
                <w:color w:val="000000" w:themeColor="text1"/>
                <w:sz w:val="18"/>
                <w:szCs w:val="18"/>
              </w:rPr>
              <w:t>33</w:t>
            </w:r>
            <w:r w:rsidR="00805879">
              <w:rPr>
                <w:rFonts w:ascii="Calibri" w:eastAsia="Calibri" w:hAnsi="Calibri" w:cs="Calibri"/>
                <w:color w:val="000000" w:themeColor="text1"/>
                <w:sz w:val="18"/>
                <w:szCs w:val="18"/>
              </w:rPr>
              <w:t xml:space="preserve"> </w:t>
            </w:r>
            <w:r w:rsidRPr="630ECEC8">
              <w:rPr>
                <w:rFonts w:ascii="Calibri" w:eastAsia="Calibri" w:hAnsi="Calibri" w:cs="Calibri"/>
                <w:color w:val="000000" w:themeColor="text1"/>
                <w:sz w:val="18"/>
                <w:szCs w:val="18"/>
              </w:rPr>
              <w:t xml:space="preserve">428 </w:t>
            </w:r>
          </w:p>
        </w:tc>
        <w:tc>
          <w:tcPr>
            <w:tcW w:w="908" w:type="dxa"/>
            <w:tcBorders>
              <w:top w:val="single" w:sz="8" w:space="0" w:color="4D93D9"/>
              <w:left w:val="single" w:sz="8" w:space="0" w:color="4D93D9"/>
              <w:bottom w:val="single" w:sz="8" w:space="0" w:color="4D93D9"/>
              <w:right w:val="single" w:sz="8" w:space="0" w:color="4D93D9"/>
            </w:tcBorders>
            <w:tcMar>
              <w:left w:w="70" w:type="dxa"/>
              <w:right w:w="70" w:type="dxa"/>
            </w:tcMar>
            <w:vAlign w:val="center"/>
          </w:tcPr>
          <w:p w14:paraId="1B0BB131" w14:textId="49F1D5D1" w:rsidR="630ECEC8" w:rsidRDefault="630ECEC8" w:rsidP="00191349">
            <w:pPr>
              <w:spacing w:after="0" w:line="240" w:lineRule="auto"/>
              <w:rPr>
                <w:rFonts w:ascii="Calibri" w:eastAsia="Calibri" w:hAnsi="Calibri" w:cs="Calibri"/>
                <w:color w:val="000000" w:themeColor="text1"/>
                <w:sz w:val="18"/>
                <w:szCs w:val="18"/>
              </w:rPr>
            </w:pPr>
            <w:r w:rsidRPr="630ECEC8">
              <w:rPr>
                <w:rFonts w:ascii="Calibri" w:eastAsia="Calibri" w:hAnsi="Calibri" w:cs="Calibri"/>
                <w:color w:val="000000" w:themeColor="text1"/>
                <w:sz w:val="18"/>
                <w:szCs w:val="18"/>
              </w:rPr>
              <w:t xml:space="preserve">44 585 </w:t>
            </w:r>
          </w:p>
        </w:tc>
        <w:tc>
          <w:tcPr>
            <w:tcW w:w="1427" w:type="dxa"/>
            <w:tcBorders>
              <w:top w:val="single" w:sz="8" w:space="0" w:color="4D93D9"/>
              <w:left w:val="single" w:sz="8" w:space="0" w:color="4D93D9"/>
              <w:bottom w:val="single" w:sz="8" w:space="0" w:color="4D93D9"/>
              <w:right w:val="single" w:sz="8" w:space="0" w:color="4D93D9"/>
            </w:tcBorders>
            <w:tcMar>
              <w:left w:w="70" w:type="dxa"/>
              <w:right w:w="70" w:type="dxa"/>
            </w:tcMar>
            <w:vAlign w:val="center"/>
          </w:tcPr>
          <w:p w14:paraId="26B840CA" w14:textId="4C36C46B" w:rsidR="630ECEC8" w:rsidRDefault="630ECEC8" w:rsidP="00191349">
            <w:pPr>
              <w:spacing w:after="0" w:line="240" w:lineRule="auto"/>
              <w:rPr>
                <w:rFonts w:ascii="Calibri" w:eastAsia="Calibri" w:hAnsi="Calibri" w:cs="Calibri"/>
                <w:color w:val="000000" w:themeColor="text1"/>
                <w:sz w:val="18"/>
                <w:szCs w:val="18"/>
              </w:rPr>
            </w:pPr>
            <w:r w:rsidRPr="630ECEC8">
              <w:rPr>
                <w:rFonts w:ascii="Calibri" w:eastAsia="Calibri" w:hAnsi="Calibri" w:cs="Calibri"/>
                <w:color w:val="000000" w:themeColor="text1"/>
                <w:sz w:val="18"/>
                <w:szCs w:val="18"/>
              </w:rPr>
              <w:t xml:space="preserve">Alternatiivkütuste soodustamine, (sh kuni 5% diislimootoriga traktoritest asendatakse </w:t>
            </w:r>
            <w:proofErr w:type="spellStart"/>
            <w:r w:rsidRPr="630ECEC8">
              <w:rPr>
                <w:rFonts w:ascii="Calibri" w:eastAsia="Calibri" w:hAnsi="Calibri" w:cs="Calibri"/>
                <w:color w:val="000000" w:themeColor="text1"/>
                <w:sz w:val="18"/>
                <w:szCs w:val="18"/>
              </w:rPr>
              <w:t>biometaanil</w:t>
            </w:r>
            <w:proofErr w:type="spellEnd"/>
            <w:r w:rsidRPr="630ECEC8">
              <w:rPr>
                <w:rFonts w:ascii="Calibri" w:eastAsia="Calibri" w:hAnsi="Calibri" w:cs="Calibri"/>
                <w:color w:val="000000" w:themeColor="text1"/>
                <w:sz w:val="18"/>
                <w:szCs w:val="18"/>
              </w:rPr>
              <w:t xml:space="preserve"> sõitvate veoautodega ja vähendatakse künnipõhise tehnoloogia kasutamist võrreldes otsekülviga) </w:t>
            </w:r>
          </w:p>
        </w:tc>
        <w:tc>
          <w:tcPr>
            <w:tcW w:w="1305" w:type="dxa"/>
            <w:tcBorders>
              <w:top w:val="single" w:sz="8" w:space="0" w:color="4D93D9"/>
              <w:left w:val="single" w:sz="8" w:space="0" w:color="4D93D9"/>
              <w:bottom w:val="single" w:sz="8" w:space="0" w:color="4D93D9"/>
              <w:right w:val="single" w:sz="8" w:space="0" w:color="4D93D9"/>
            </w:tcBorders>
            <w:tcMar>
              <w:left w:w="70" w:type="dxa"/>
              <w:right w:w="70" w:type="dxa"/>
            </w:tcMar>
            <w:vAlign w:val="center"/>
          </w:tcPr>
          <w:p w14:paraId="48F7D922" w14:textId="50F4094C" w:rsidR="630ECEC8" w:rsidRDefault="630ECEC8" w:rsidP="00191349">
            <w:pPr>
              <w:spacing w:after="0" w:line="240" w:lineRule="auto"/>
              <w:rPr>
                <w:rFonts w:ascii="Calibri" w:eastAsia="Calibri" w:hAnsi="Calibri" w:cs="Calibri"/>
                <w:color w:val="000000" w:themeColor="text1"/>
                <w:sz w:val="18"/>
                <w:szCs w:val="18"/>
              </w:rPr>
            </w:pPr>
            <w:r w:rsidRPr="630ECEC8">
              <w:rPr>
                <w:rFonts w:ascii="Calibri" w:eastAsia="Calibri" w:hAnsi="Calibri" w:cs="Calibri"/>
                <w:color w:val="000000" w:themeColor="text1"/>
                <w:sz w:val="18"/>
                <w:szCs w:val="18"/>
              </w:rPr>
              <w:t xml:space="preserve">Lisanduv </w:t>
            </w:r>
          </w:p>
        </w:tc>
        <w:tc>
          <w:tcPr>
            <w:tcW w:w="1446" w:type="dxa"/>
            <w:tcBorders>
              <w:top w:val="single" w:sz="8" w:space="0" w:color="4D93D9"/>
              <w:left w:val="single" w:sz="8" w:space="0" w:color="4D93D9"/>
              <w:bottom w:val="single" w:sz="8" w:space="0" w:color="4D93D9"/>
              <w:right w:val="single" w:sz="8" w:space="0" w:color="4D93D9"/>
            </w:tcBorders>
            <w:tcMar>
              <w:left w:w="70" w:type="dxa"/>
              <w:right w:w="70" w:type="dxa"/>
            </w:tcMar>
            <w:vAlign w:val="center"/>
          </w:tcPr>
          <w:p w14:paraId="0C97E6BB" w14:textId="19466D7A" w:rsidR="630ECEC8" w:rsidRDefault="630ECEC8" w:rsidP="00191349">
            <w:pPr>
              <w:spacing w:after="0" w:line="240" w:lineRule="auto"/>
              <w:rPr>
                <w:rFonts w:ascii="Calibri" w:eastAsia="Calibri" w:hAnsi="Calibri" w:cs="Calibri"/>
                <w:color w:val="000000" w:themeColor="text1"/>
                <w:sz w:val="18"/>
                <w:szCs w:val="18"/>
              </w:rPr>
            </w:pPr>
            <w:r w:rsidRPr="630ECEC8">
              <w:rPr>
                <w:rFonts w:ascii="Calibri" w:eastAsia="Calibri" w:hAnsi="Calibri" w:cs="Calibri"/>
                <w:color w:val="000000" w:themeColor="text1"/>
                <w:sz w:val="18"/>
                <w:szCs w:val="18"/>
              </w:rPr>
              <w:t>Riik ja erasektor</w:t>
            </w:r>
          </w:p>
        </w:tc>
      </w:tr>
    </w:tbl>
    <w:p w14:paraId="43F04A5C" w14:textId="319D6CF8" w:rsidR="2E58FE64" w:rsidRDefault="2E58FE64" w:rsidP="00191349">
      <w:pPr>
        <w:spacing w:line="240" w:lineRule="auto"/>
        <w:jc w:val="both"/>
        <w:rPr>
          <w:rFonts w:ascii="Times New Roman" w:eastAsia="Times New Roman" w:hAnsi="Times New Roman" w:cs="Times New Roman"/>
          <w:sz w:val="24"/>
          <w:szCs w:val="24"/>
        </w:rPr>
      </w:pPr>
    </w:p>
    <w:p w14:paraId="784C4696" w14:textId="562C6186" w:rsidR="0A3FD836" w:rsidRPr="00EC12B1" w:rsidRDefault="3F78CD33" w:rsidP="00191349">
      <w:pPr>
        <w:spacing w:after="0" w:line="240" w:lineRule="auto"/>
        <w:rPr>
          <w:rFonts w:ascii="Times New Roman" w:eastAsia="Times New Roman" w:hAnsi="Times New Roman" w:cs="Times New Roman"/>
          <w:b/>
          <w:sz w:val="24"/>
          <w:szCs w:val="24"/>
        </w:rPr>
      </w:pPr>
      <w:r w:rsidRPr="00EC12B1">
        <w:rPr>
          <w:rFonts w:ascii="Times New Roman" w:hAnsi="Times New Roman"/>
          <w:b/>
          <w:sz w:val="24"/>
        </w:rPr>
        <w:t xml:space="preserve">§ </w:t>
      </w:r>
      <w:r w:rsidR="0A4BBAE9" w:rsidRPr="00EC12B1">
        <w:rPr>
          <w:rFonts w:ascii="Times New Roman" w:hAnsi="Times New Roman"/>
          <w:b/>
          <w:bCs/>
          <w:sz w:val="24"/>
          <w:szCs w:val="24"/>
        </w:rPr>
        <w:t>32</w:t>
      </w:r>
      <w:r w:rsidRPr="00EC12B1">
        <w:rPr>
          <w:rFonts w:ascii="Times New Roman" w:hAnsi="Times New Roman"/>
          <w:b/>
          <w:sz w:val="24"/>
        </w:rPr>
        <w:t>. Maakasutussektori kasvuhoonegaaside heitkogus</w:t>
      </w:r>
      <w:r w:rsidR="001D7C1C" w:rsidRPr="00EC12B1">
        <w:rPr>
          <w:rFonts w:ascii="Times New Roman" w:hAnsi="Times New Roman"/>
          <w:b/>
          <w:sz w:val="24"/>
        </w:rPr>
        <w:t xml:space="preserve"> ja sell</w:t>
      </w:r>
      <w:r w:rsidRPr="00EC12B1">
        <w:rPr>
          <w:rFonts w:ascii="Times New Roman" w:hAnsi="Times New Roman"/>
          <w:b/>
          <w:sz w:val="24"/>
        </w:rPr>
        <w:t xml:space="preserve">e vähendamise </w:t>
      </w:r>
      <w:r w:rsidR="00F80B8C" w:rsidRPr="00EC12B1">
        <w:rPr>
          <w:rFonts w:ascii="Times New Roman" w:hAnsi="Times New Roman"/>
          <w:b/>
          <w:sz w:val="24"/>
        </w:rPr>
        <w:t xml:space="preserve">ning kasvuhoonegaaside sidumise </w:t>
      </w:r>
      <w:r w:rsidRPr="00EC12B1">
        <w:rPr>
          <w:rFonts w:ascii="Times New Roman" w:hAnsi="Times New Roman"/>
          <w:b/>
          <w:sz w:val="24"/>
        </w:rPr>
        <w:t>eesmärgid</w:t>
      </w:r>
    </w:p>
    <w:p w14:paraId="43E765D3" w14:textId="77777777" w:rsidR="00805879" w:rsidRDefault="00805879" w:rsidP="00745FA1">
      <w:pPr>
        <w:spacing w:after="0" w:line="240" w:lineRule="auto"/>
        <w:jc w:val="both"/>
        <w:rPr>
          <w:rFonts w:ascii="Times New Roman" w:eastAsia="Times New Roman" w:hAnsi="Times New Roman" w:cs="Times New Roman"/>
          <w:sz w:val="24"/>
          <w:szCs w:val="24"/>
        </w:rPr>
      </w:pPr>
    </w:p>
    <w:p w14:paraId="221B478F" w14:textId="77777777" w:rsidR="00812E44" w:rsidRDefault="00812E44" w:rsidP="00B63A3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Maakasutussektor on ainus sektor, kus on võimalik juba atmosfääri paisatud kasvuhoonegaase taas siduda ning seeläbi leevendada kliimamuutuste mõju. Kasvuhoonegaase siduv maakasutussektor on võtmetähtsusega kliimaneutraalsuse saavutamisel. </w:t>
      </w:r>
    </w:p>
    <w:p w14:paraId="6BFF7A9A" w14:textId="77777777" w:rsidR="00812E44" w:rsidRDefault="00812E44" w:rsidP="00B63A34">
      <w:pPr>
        <w:spacing w:after="0" w:line="240" w:lineRule="auto"/>
        <w:jc w:val="both"/>
        <w:rPr>
          <w:rFonts w:ascii="Times New Roman" w:eastAsia="Times New Roman" w:hAnsi="Times New Roman" w:cs="Times New Roman"/>
          <w:sz w:val="24"/>
          <w:szCs w:val="24"/>
        </w:rPr>
      </w:pPr>
    </w:p>
    <w:p w14:paraId="72B9A30D" w14:textId="25C776F3" w:rsidR="789E130A" w:rsidRDefault="1370D1FE" w:rsidP="00B63A34">
      <w:pPr>
        <w:spacing w:after="0" w:line="240" w:lineRule="auto"/>
        <w:jc w:val="both"/>
        <w:rPr>
          <w:rFonts w:ascii="Times New Roman" w:eastAsia="Times New Roman" w:hAnsi="Times New Roman" w:cs="Times New Roman"/>
          <w:sz w:val="24"/>
          <w:szCs w:val="24"/>
        </w:rPr>
      </w:pPr>
      <w:r w:rsidRPr="630ECEC8">
        <w:rPr>
          <w:rFonts w:ascii="Times New Roman" w:eastAsia="Times New Roman" w:hAnsi="Times New Roman" w:cs="Times New Roman"/>
          <w:sz w:val="24"/>
          <w:szCs w:val="24"/>
        </w:rPr>
        <w:t>Lõike 1 järgi on</w:t>
      </w:r>
      <w:r w:rsidRPr="630ECEC8">
        <w:rPr>
          <w:rFonts w:ascii="Times New Roman" w:eastAsia="Times New Roman" w:hAnsi="Times New Roman" w:cs="Times New Roman"/>
          <w:b/>
          <w:bCs/>
          <w:sz w:val="24"/>
          <w:szCs w:val="24"/>
        </w:rPr>
        <w:t xml:space="preserve"> </w:t>
      </w:r>
      <w:r w:rsidRPr="630ECEC8">
        <w:rPr>
          <w:rFonts w:ascii="Times New Roman" w:eastAsia="Times New Roman" w:hAnsi="Times New Roman" w:cs="Times New Roman"/>
          <w:sz w:val="24"/>
          <w:szCs w:val="24"/>
        </w:rPr>
        <w:t>maakasutussektoris tekkiva heitkoguse hulka arvestatud metsa</w:t>
      </w:r>
      <w:r w:rsidR="760C1741" w:rsidRPr="630ECEC8">
        <w:rPr>
          <w:rFonts w:ascii="Times New Roman" w:eastAsia="Times New Roman" w:hAnsi="Times New Roman" w:cs="Times New Roman"/>
          <w:sz w:val="24"/>
          <w:szCs w:val="24"/>
        </w:rPr>
        <w:t>maal</w:t>
      </w:r>
      <w:r w:rsidR="3353F697" w:rsidRPr="07DAD341">
        <w:rPr>
          <w:rFonts w:ascii="Times New Roman" w:eastAsia="Times New Roman" w:hAnsi="Times New Roman" w:cs="Times New Roman"/>
          <w:sz w:val="24"/>
          <w:szCs w:val="24"/>
        </w:rPr>
        <w:t xml:space="preserve">, </w:t>
      </w:r>
      <w:r w:rsidRPr="630ECEC8">
        <w:rPr>
          <w:rFonts w:ascii="Times New Roman" w:eastAsia="Times New Roman" w:hAnsi="Times New Roman" w:cs="Times New Roman"/>
          <w:sz w:val="24"/>
          <w:szCs w:val="24"/>
        </w:rPr>
        <w:t>maahõives, turbatootmises</w:t>
      </w:r>
      <w:r w:rsidR="009B5A04">
        <w:rPr>
          <w:rFonts w:ascii="Times New Roman" w:eastAsia="Times New Roman" w:hAnsi="Times New Roman" w:cs="Times New Roman"/>
          <w:sz w:val="24"/>
          <w:szCs w:val="24"/>
        </w:rPr>
        <w:t xml:space="preserve"> (märgalad) jm</w:t>
      </w:r>
      <w:r w:rsidRPr="630ECEC8">
        <w:rPr>
          <w:rFonts w:ascii="Times New Roman" w:eastAsia="Times New Roman" w:hAnsi="Times New Roman" w:cs="Times New Roman"/>
          <w:sz w:val="24"/>
          <w:szCs w:val="24"/>
        </w:rPr>
        <w:t xml:space="preserve"> maakasutuses (sh</w:t>
      </w:r>
      <w:r w:rsidRPr="630ECEC8">
        <w:rPr>
          <w:rFonts w:ascii="Times New Roman" w:eastAsia="Times New Roman" w:hAnsi="Times New Roman" w:cs="Times New Roman"/>
          <w:sz w:val="24"/>
          <w:szCs w:val="24"/>
          <w:u w:val="single"/>
        </w:rPr>
        <w:t xml:space="preserve"> </w:t>
      </w:r>
      <w:r w:rsidRPr="630ECEC8">
        <w:rPr>
          <w:rFonts w:ascii="Times New Roman" w:eastAsia="Times New Roman" w:hAnsi="Times New Roman" w:cs="Times New Roman"/>
          <w:sz w:val="24"/>
          <w:szCs w:val="24"/>
        </w:rPr>
        <w:t>muu maa</w:t>
      </w:r>
      <w:r w:rsidR="78175AA4" w:rsidRPr="630ECEC8">
        <w:rPr>
          <w:rFonts w:ascii="Times New Roman" w:eastAsia="Times New Roman" w:hAnsi="Times New Roman" w:cs="Times New Roman"/>
          <w:sz w:val="24"/>
          <w:szCs w:val="24"/>
        </w:rPr>
        <w:t>, asulad</w:t>
      </w:r>
      <w:r w:rsidRPr="630ECEC8">
        <w:rPr>
          <w:rFonts w:ascii="Times New Roman" w:eastAsia="Times New Roman" w:hAnsi="Times New Roman" w:cs="Times New Roman"/>
          <w:sz w:val="24"/>
          <w:szCs w:val="24"/>
        </w:rPr>
        <w:t xml:space="preserve">) </w:t>
      </w:r>
      <w:r w:rsidR="009B5A04">
        <w:rPr>
          <w:rFonts w:ascii="Times New Roman" w:eastAsia="Times New Roman" w:hAnsi="Times New Roman" w:cs="Times New Roman"/>
          <w:sz w:val="24"/>
          <w:szCs w:val="24"/>
        </w:rPr>
        <w:t xml:space="preserve">tekkiv heide </w:t>
      </w:r>
      <w:r w:rsidRPr="630ECEC8">
        <w:rPr>
          <w:rFonts w:ascii="Times New Roman" w:eastAsia="Times New Roman" w:hAnsi="Times New Roman" w:cs="Times New Roman"/>
          <w:sz w:val="24"/>
          <w:szCs w:val="24"/>
        </w:rPr>
        <w:t xml:space="preserve">ning puittoodetes sisalduv süsinikuvaru. Maaharimise all arvestatakse </w:t>
      </w:r>
      <w:proofErr w:type="spellStart"/>
      <w:r w:rsidRPr="630ECEC8">
        <w:rPr>
          <w:rFonts w:ascii="Times New Roman" w:eastAsia="Times New Roman" w:hAnsi="Times New Roman" w:cs="Times New Roman"/>
          <w:sz w:val="24"/>
          <w:szCs w:val="24"/>
        </w:rPr>
        <w:t>LULUCFi</w:t>
      </w:r>
      <w:proofErr w:type="spellEnd"/>
      <w:r w:rsidRPr="630ECEC8">
        <w:rPr>
          <w:rFonts w:ascii="Times New Roman" w:eastAsia="Times New Roman" w:hAnsi="Times New Roman" w:cs="Times New Roman"/>
          <w:sz w:val="24"/>
          <w:szCs w:val="24"/>
        </w:rPr>
        <w:t xml:space="preserve"> sektori põllumaa ja rohumaa kategooriate heidet/sidumist. Põllumaa kategooria</w:t>
      </w:r>
      <w:r w:rsidR="00BC649B">
        <w:rPr>
          <w:rFonts w:ascii="Times New Roman" w:eastAsia="Times New Roman" w:hAnsi="Times New Roman" w:cs="Times New Roman"/>
          <w:sz w:val="24"/>
          <w:szCs w:val="24"/>
        </w:rPr>
        <w:t>sse</w:t>
      </w:r>
      <w:r w:rsidRPr="630ECEC8">
        <w:rPr>
          <w:rFonts w:ascii="Times New Roman" w:eastAsia="Times New Roman" w:hAnsi="Times New Roman" w:cs="Times New Roman"/>
          <w:sz w:val="24"/>
          <w:szCs w:val="24"/>
        </w:rPr>
        <w:t xml:space="preserve"> </w:t>
      </w:r>
      <w:r w:rsidR="00BC649B">
        <w:rPr>
          <w:rFonts w:ascii="Times New Roman" w:eastAsia="Times New Roman" w:hAnsi="Times New Roman" w:cs="Times New Roman"/>
          <w:sz w:val="24"/>
          <w:szCs w:val="24"/>
        </w:rPr>
        <w:t>kuuluvad</w:t>
      </w:r>
      <w:r w:rsidRPr="630ECEC8">
        <w:rPr>
          <w:rFonts w:ascii="Times New Roman" w:eastAsia="Times New Roman" w:hAnsi="Times New Roman" w:cs="Times New Roman"/>
          <w:sz w:val="24"/>
          <w:szCs w:val="24"/>
        </w:rPr>
        <w:t xml:space="preserve"> põlluma</w:t>
      </w:r>
      <w:r w:rsidR="00BC649B">
        <w:rPr>
          <w:rFonts w:ascii="Times New Roman" w:eastAsia="Times New Roman" w:hAnsi="Times New Roman" w:cs="Times New Roman"/>
          <w:sz w:val="24"/>
          <w:szCs w:val="24"/>
        </w:rPr>
        <w:t>a</w:t>
      </w:r>
      <w:r w:rsidRPr="630ECEC8">
        <w:rPr>
          <w:rFonts w:ascii="Times New Roman" w:eastAsia="Times New Roman" w:hAnsi="Times New Roman" w:cs="Times New Roman"/>
          <w:sz w:val="24"/>
          <w:szCs w:val="24"/>
        </w:rPr>
        <w:t>d, püsikultuur</w:t>
      </w:r>
      <w:r w:rsidR="00BC649B">
        <w:rPr>
          <w:rFonts w:ascii="Times New Roman" w:eastAsia="Times New Roman" w:hAnsi="Times New Roman" w:cs="Times New Roman"/>
          <w:sz w:val="24"/>
          <w:szCs w:val="24"/>
        </w:rPr>
        <w:t>id</w:t>
      </w:r>
      <w:r w:rsidRPr="630ECEC8">
        <w:rPr>
          <w:rFonts w:ascii="Times New Roman" w:eastAsia="Times New Roman" w:hAnsi="Times New Roman" w:cs="Times New Roman"/>
          <w:sz w:val="24"/>
          <w:szCs w:val="24"/>
        </w:rPr>
        <w:t>, pikaajalis</w:t>
      </w:r>
      <w:r w:rsidR="00BC649B">
        <w:rPr>
          <w:rFonts w:ascii="Times New Roman" w:eastAsia="Times New Roman" w:hAnsi="Times New Roman" w:cs="Times New Roman"/>
          <w:sz w:val="24"/>
          <w:szCs w:val="24"/>
        </w:rPr>
        <w:t>ed</w:t>
      </w:r>
      <w:r w:rsidRPr="630ECEC8">
        <w:rPr>
          <w:rFonts w:ascii="Times New Roman" w:eastAsia="Times New Roman" w:hAnsi="Times New Roman" w:cs="Times New Roman"/>
          <w:sz w:val="24"/>
          <w:szCs w:val="24"/>
        </w:rPr>
        <w:t xml:space="preserve"> kultuurrohuma</w:t>
      </w:r>
      <w:r w:rsidR="00BC649B">
        <w:rPr>
          <w:rFonts w:ascii="Times New Roman" w:eastAsia="Times New Roman" w:hAnsi="Times New Roman" w:cs="Times New Roman"/>
          <w:sz w:val="24"/>
          <w:szCs w:val="24"/>
        </w:rPr>
        <w:t>a</w:t>
      </w:r>
      <w:r w:rsidRPr="630ECEC8">
        <w:rPr>
          <w:rFonts w:ascii="Times New Roman" w:eastAsia="Times New Roman" w:hAnsi="Times New Roman" w:cs="Times New Roman"/>
          <w:sz w:val="24"/>
          <w:szCs w:val="24"/>
        </w:rPr>
        <w:t>d ning põllumajanduslikust kasutusest kõrvale jäänud ma</w:t>
      </w:r>
      <w:r w:rsidR="00BC649B">
        <w:rPr>
          <w:rFonts w:ascii="Times New Roman" w:eastAsia="Times New Roman" w:hAnsi="Times New Roman" w:cs="Times New Roman"/>
          <w:sz w:val="24"/>
          <w:szCs w:val="24"/>
        </w:rPr>
        <w:t>a</w:t>
      </w:r>
      <w:r w:rsidRPr="630ECEC8">
        <w:rPr>
          <w:rFonts w:ascii="Times New Roman" w:eastAsia="Times New Roman" w:hAnsi="Times New Roman" w:cs="Times New Roman"/>
          <w:sz w:val="24"/>
          <w:szCs w:val="24"/>
        </w:rPr>
        <w:t xml:space="preserve">d, millel on veel säilinud haritava maa tunnused. Rohumaa alla kuuluvad peamiselt looduslikud ja pool-looduslikud rohumaad </w:t>
      </w:r>
      <w:r w:rsidR="1ABE8431" w:rsidRPr="3D9DD549">
        <w:rPr>
          <w:rFonts w:ascii="Times New Roman" w:eastAsia="Times New Roman" w:hAnsi="Times New Roman" w:cs="Times New Roman"/>
          <w:sz w:val="24"/>
          <w:szCs w:val="24"/>
        </w:rPr>
        <w:t>(</w:t>
      </w:r>
      <w:r w:rsidR="1ABE8431" w:rsidRPr="59D0594F">
        <w:rPr>
          <w:rFonts w:ascii="Times New Roman" w:eastAsia="Times New Roman" w:hAnsi="Times New Roman" w:cs="Times New Roman"/>
          <w:sz w:val="24"/>
          <w:szCs w:val="24"/>
        </w:rPr>
        <w:t xml:space="preserve">sh </w:t>
      </w:r>
      <w:r w:rsidR="1ABE8431" w:rsidRPr="3D9DD549">
        <w:rPr>
          <w:rFonts w:ascii="Times New Roman" w:eastAsia="Times New Roman" w:hAnsi="Times New Roman" w:cs="Times New Roman"/>
          <w:sz w:val="24"/>
          <w:szCs w:val="24"/>
        </w:rPr>
        <w:t>pärandniidud)</w:t>
      </w:r>
      <w:r w:rsidRPr="5FDC3CB0">
        <w:rPr>
          <w:rFonts w:ascii="Times New Roman" w:eastAsia="Times New Roman" w:hAnsi="Times New Roman" w:cs="Times New Roman"/>
          <w:sz w:val="24"/>
          <w:szCs w:val="24"/>
        </w:rPr>
        <w:t xml:space="preserve"> </w:t>
      </w:r>
      <w:r w:rsidRPr="630ECEC8">
        <w:rPr>
          <w:rFonts w:ascii="Times New Roman" w:eastAsia="Times New Roman" w:hAnsi="Times New Roman" w:cs="Times New Roman"/>
          <w:sz w:val="24"/>
          <w:szCs w:val="24"/>
        </w:rPr>
        <w:t xml:space="preserve">ning põõsastikud. </w:t>
      </w:r>
      <w:proofErr w:type="spellStart"/>
      <w:r w:rsidRPr="630ECEC8">
        <w:rPr>
          <w:rFonts w:ascii="Times New Roman" w:eastAsia="Times New Roman" w:hAnsi="Times New Roman" w:cs="Times New Roman"/>
          <w:sz w:val="24"/>
          <w:szCs w:val="24"/>
        </w:rPr>
        <w:t>LULUCFi</w:t>
      </w:r>
      <w:proofErr w:type="spellEnd"/>
      <w:r w:rsidRPr="630ECEC8">
        <w:rPr>
          <w:rFonts w:ascii="Times New Roman" w:eastAsia="Times New Roman" w:hAnsi="Times New Roman" w:cs="Times New Roman"/>
          <w:sz w:val="24"/>
          <w:szCs w:val="24"/>
        </w:rPr>
        <w:t xml:space="preserve"> sektori arvutuste põhisisend on statistilise metsainventuuri (SMI) andmed. SMI-l põhinevad kõikide maakategooriate üldpindalade hinnangud (eraldi mineraal- ja turvasmuldadel alad), aga ka maakategooria muutuste pindalad ning elus</w:t>
      </w:r>
      <w:r w:rsidR="000258EE">
        <w:rPr>
          <w:rFonts w:ascii="Times New Roman" w:eastAsia="Times New Roman" w:hAnsi="Times New Roman" w:cs="Times New Roman"/>
          <w:sz w:val="24"/>
          <w:szCs w:val="24"/>
        </w:rPr>
        <w:t>a</w:t>
      </w:r>
      <w:r w:rsidRPr="630ECEC8">
        <w:rPr>
          <w:rFonts w:ascii="Times New Roman" w:eastAsia="Times New Roman" w:hAnsi="Times New Roman" w:cs="Times New Roman"/>
          <w:sz w:val="24"/>
          <w:szCs w:val="24"/>
        </w:rPr>
        <w:t xml:space="preserve"> </w:t>
      </w:r>
      <w:proofErr w:type="spellStart"/>
      <w:r w:rsidRPr="630ECEC8">
        <w:rPr>
          <w:rFonts w:ascii="Times New Roman" w:eastAsia="Times New Roman" w:hAnsi="Times New Roman" w:cs="Times New Roman"/>
          <w:sz w:val="24"/>
          <w:szCs w:val="24"/>
        </w:rPr>
        <w:t>biomassi</w:t>
      </w:r>
      <w:proofErr w:type="spellEnd"/>
      <w:r w:rsidRPr="630ECEC8">
        <w:rPr>
          <w:rFonts w:ascii="Times New Roman" w:eastAsia="Times New Roman" w:hAnsi="Times New Roman" w:cs="Times New Roman"/>
          <w:sz w:val="24"/>
          <w:szCs w:val="24"/>
        </w:rPr>
        <w:t xml:space="preserve"> ja surnud puidu tagavara muutused. Statistikaametist saadakse andmed põllukultuuride kasvupindade kohta ning Maaelu Teadmuskeskusest eksper</w:t>
      </w:r>
      <w:r w:rsidR="000258EE">
        <w:rPr>
          <w:rFonts w:ascii="Times New Roman" w:eastAsia="Times New Roman" w:hAnsi="Times New Roman" w:cs="Times New Roman"/>
          <w:sz w:val="24"/>
          <w:szCs w:val="24"/>
        </w:rPr>
        <w:t>di</w:t>
      </w:r>
      <w:r w:rsidRPr="630ECEC8">
        <w:rPr>
          <w:rFonts w:ascii="Times New Roman" w:eastAsia="Times New Roman" w:hAnsi="Times New Roman" w:cs="Times New Roman"/>
          <w:sz w:val="24"/>
          <w:szCs w:val="24"/>
        </w:rPr>
        <w:t>hinnangud põllukultuuride mõju kohta mulla C varule ja harimis</w:t>
      </w:r>
      <w:r w:rsidR="00BC649B">
        <w:rPr>
          <w:rFonts w:ascii="Times New Roman" w:eastAsia="Times New Roman" w:hAnsi="Times New Roman" w:cs="Times New Roman"/>
          <w:sz w:val="24"/>
          <w:szCs w:val="24"/>
        </w:rPr>
        <w:t>viiside</w:t>
      </w:r>
      <w:r w:rsidRPr="630ECEC8">
        <w:rPr>
          <w:rFonts w:ascii="Times New Roman" w:eastAsia="Times New Roman" w:hAnsi="Times New Roman" w:cs="Times New Roman"/>
          <w:sz w:val="24"/>
          <w:szCs w:val="24"/>
        </w:rPr>
        <w:t xml:space="preserve"> osakaalude kohta põllumaal.</w:t>
      </w:r>
      <w:r w:rsidRPr="293CB31D">
        <w:rPr>
          <w:rFonts w:ascii="Times New Roman" w:eastAsia="Times New Roman" w:hAnsi="Times New Roman" w:cs="Times New Roman"/>
          <w:sz w:val="24"/>
          <w:szCs w:val="24"/>
        </w:rPr>
        <w:t xml:space="preserve"> </w:t>
      </w:r>
      <w:r w:rsidR="339881CC" w:rsidRPr="367D3CD2">
        <w:rPr>
          <w:rFonts w:ascii="Times New Roman" w:eastAsia="Times New Roman" w:hAnsi="Times New Roman" w:cs="Times New Roman"/>
          <w:sz w:val="24"/>
          <w:szCs w:val="24"/>
        </w:rPr>
        <w:t xml:space="preserve">Edasisel metoodikate arendamisel ja </w:t>
      </w:r>
      <w:r w:rsidR="339881CC" w:rsidRPr="6844693E">
        <w:rPr>
          <w:rFonts w:ascii="Times New Roman" w:eastAsia="Times New Roman" w:hAnsi="Times New Roman" w:cs="Times New Roman"/>
          <w:sz w:val="24"/>
          <w:szCs w:val="24"/>
        </w:rPr>
        <w:t xml:space="preserve">andmete lisandumisel </w:t>
      </w:r>
      <w:r w:rsidR="339881CC" w:rsidRPr="30B6F6D7">
        <w:rPr>
          <w:rFonts w:ascii="Times New Roman" w:eastAsia="Times New Roman" w:hAnsi="Times New Roman" w:cs="Times New Roman"/>
          <w:sz w:val="24"/>
          <w:szCs w:val="24"/>
        </w:rPr>
        <w:t xml:space="preserve">täienevad ka </w:t>
      </w:r>
      <w:r w:rsidR="339881CC" w:rsidRPr="41D2F250">
        <w:rPr>
          <w:rFonts w:ascii="Times New Roman" w:eastAsia="Times New Roman" w:hAnsi="Times New Roman" w:cs="Times New Roman"/>
          <w:sz w:val="24"/>
          <w:szCs w:val="24"/>
        </w:rPr>
        <w:t>sisen</w:t>
      </w:r>
      <w:r w:rsidR="1AF46CFB" w:rsidRPr="41D2F250">
        <w:rPr>
          <w:rFonts w:ascii="Times New Roman" w:eastAsia="Times New Roman" w:hAnsi="Times New Roman" w:cs="Times New Roman"/>
          <w:sz w:val="24"/>
          <w:szCs w:val="24"/>
        </w:rPr>
        <w:t>did</w:t>
      </w:r>
      <w:r w:rsidR="339881CC" w:rsidRPr="41D2F250">
        <w:rPr>
          <w:rFonts w:ascii="Times New Roman" w:eastAsia="Times New Roman" w:hAnsi="Times New Roman" w:cs="Times New Roman"/>
          <w:sz w:val="24"/>
          <w:szCs w:val="24"/>
        </w:rPr>
        <w:t xml:space="preserve"> </w:t>
      </w:r>
      <w:proofErr w:type="spellStart"/>
      <w:r w:rsidR="339881CC" w:rsidRPr="30B6F6D7">
        <w:rPr>
          <w:rFonts w:ascii="Times New Roman" w:eastAsia="Times New Roman" w:hAnsi="Times New Roman" w:cs="Times New Roman"/>
          <w:sz w:val="24"/>
          <w:szCs w:val="24"/>
        </w:rPr>
        <w:t>LULUCF</w:t>
      </w:r>
      <w:r w:rsidR="000258EE">
        <w:rPr>
          <w:rFonts w:ascii="Times New Roman" w:eastAsia="Times New Roman" w:hAnsi="Times New Roman" w:cs="Times New Roman"/>
          <w:sz w:val="24"/>
          <w:szCs w:val="24"/>
        </w:rPr>
        <w:t>i</w:t>
      </w:r>
      <w:proofErr w:type="spellEnd"/>
      <w:r w:rsidR="339881CC" w:rsidRPr="30B6F6D7">
        <w:rPr>
          <w:rFonts w:ascii="Times New Roman" w:eastAsia="Times New Roman" w:hAnsi="Times New Roman" w:cs="Times New Roman"/>
          <w:sz w:val="24"/>
          <w:szCs w:val="24"/>
        </w:rPr>
        <w:t xml:space="preserve"> sektori </w:t>
      </w:r>
      <w:r w:rsidR="339881CC" w:rsidRPr="6936328C">
        <w:rPr>
          <w:rFonts w:ascii="Times New Roman" w:eastAsia="Times New Roman" w:hAnsi="Times New Roman" w:cs="Times New Roman"/>
          <w:sz w:val="24"/>
          <w:szCs w:val="24"/>
        </w:rPr>
        <w:t>arvutuste</w:t>
      </w:r>
      <w:r w:rsidR="793D6A9A" w:rsidRPr="6936328C">
        <w:rPr>
          <w:rFonts w:ascii="Times New Roman" w:eastAsia="Times New Roman" w:hAnsi="Times New Roman" w:cs="Times New Roman"/>
          <w:sz w:val="24"/>
          <w:szCs w:val="24"/>
        </w:rPr>
        <w:t>sse</w:t>
      </w:r>
      <w:r w:rsidRPr="6936328C">
        <w:rPr>
          <w:rFonts w:ascii="Times New Roman" w:eastAsia="Times New Roman" w:hAnsi="Times New Roman" w:cs="Times New Roman"/>
          <w:sz w:val="24"/>
          <w:szCs w:val="24"/>
        </w:rPr>
        <w:t>.</w:t>
      </w:r>
    </w:p>
    <w:p w14:paraId="7354C1DC" w14:textId="77777777" w:rsidR="00B63A34" w:rsidRDefault="00B63A34" w:rsidP="00B63A34">
      <w:pPr>
        <w:spacing w:after="0" w:line="240" w:lineRule="auto"/>
        <w:jc w:val="both"/>
        <w:rPr>
          <w:color w:val="A6A6A6" w:themeColor="background1" w:themeShade="A6"/>
        </w:rPr>
      </w:pPr>
    </w:p>
    <w:p w14:paraId="38C00D76" w14:textId="4F581281" w:rsidR="789E130A" w:rsidRPr="005521D7" w:rsidRDefault="3058FCB3" w:rsidP="7C84A48D">
      <w:pPr>
        <w:spacing w:after="0" w:line="240" w:lineRule="auto"/>
        <w:jc w:val="both"/>
        <w:rPr>
          <w:rFonts w:ascii="Times New Roman" w:eastAsia="Times New Roman" w:hAnsi="Times New Roman" w:cs="Times New Roman"/>
          <w:b/>
          <w:bCs/>
          <w:sz w:val="24"/>
          <w:szCs w:val="24"/>
          <w:u w:val="single"/>
        </w:rPr>
      </w:pPr>
      <w:r w:rsidRPr="2B2CB921">
        <w:rPr>
          <w:rFonts w:ascii="Times New Roman" w:eastAsia="Times New Roman" w:hAnsi="Times New Roman" w:cs="Times New Roman"/>
          <w:sz w:val="24"/>
          <w:szCs w:val="24"/>
        </w:rPr>
        <w:t>M</w:t>
      </w:r>
      <w:r w:rsidR="6DD1565F" w:rsidRPr="2B2CB921">
        <w:rPr>
          <w:rFonts w:ascii="Times New Roman" w:eastAsia="Times New Roman" w:hAnsi="Times New Roman" w:cs="Times New Roman"/>
          <w:sz w:val="24"/>
          <w:szCs w:val="24"/>
        </w:rPr>
        <w:t xml:space="preserve">aakasutuse, selle muutuse ja metsanduse </w:t>
      </w:r>
      <w:r w:rsidR="48BE9A29" w:rsidRPr="2B2CB921">
        <w:rPr>
          <w:rFonts w:ascii="Times New Roman" w:eastAsia="Times New Roman" w:hAnsi="Times New Roman" w:cs="Times New Roman"/>
          <w:sz w:val="24"/>
          <w:szCs w:val="24"/>
        </w:rPr>
        <w:t>sektorit reguleerib</w:t>
      </w:r>
      <w:r w:rsidR="00FA600D" w:rsidRPr="2B2CB921">
        <w:rPr>
          <w:rFonts w:ascii="Times New Roman" w:eastAsia="Times New Roman" w:hAnsi="Times New Roman" w:cs="Times New Roman"/>
          <w:sz w:val="24"/>
          <w:szCs w:val="24"/>
        </w:rPr>
        <w:t xml:space="preserve"> </w:t>
      </w:r>
      <w:r w:rsidR="74A77848" w:rsidRPr="2B2CB921">
        <w:rPr>
          <w:rFonts w:ascii="Times New Roman" w:eastAsia="Times New Roman" w:hAnsi="Times New Roman" w:cs="Times New Roman"/>
          <w:sz w:val="24"/>
          <w:szCs w:val="24"/>
        </w:rPr>
        <w:t>EL</w:t>
      </w:r>
      <w:r w:rsidR="6003BAE9" w:rsidRPr="2B2CB921">
        <w:rPr>
          <w:rFonts w:ascii="Times New Roman" w:eastAsia="Times New Roman" w:hAnsi="Times New Roman" w:cs="Times New Roman"/>
          <w:sz w:val="24"/>
          <w:szCs w:val="24"/>
        </w:rPr>
        <w:t>i</w:t>
      </w:r>
      <w:r w:rsidR="74A77848" w:rsidRPr="2B2CB921">
        <w:rPr>
          <w:rFonts w:ascii="Times New Roman" w:eastAsia="Times New Roman" w:hAnsi="Times New Roman" w:cs="Times New Roman"/>
          <w:sz w:val="24"/>
          <w:szCs w:val="24"/>
        </w:rPr>
        <w:t xml:space="preserve"> maakasutuse, maakasutuse muutuse ja metsanduse määrus (EL) 2018/841</w:t>
      </w:r>
      <w:r w:rsidR="45076FE6" w:rsidRPr="2B2CB921">
        <w:rPr>
          <w:rFonts w:ascii="Times New Roman" w:eastAsia="Times New Roman" w:hAnsi="Times New Roman" w:cs="Times New Roman"/>
          <w:sz w:val="24"/>
          <w:szCs w:val="24"/>
        </w:rPr>
        <w:t xml:space="preserve"> ning selle täiendus (EL) 2023/839),</w:t>
      </w:r>
      <w:r w:rsidR="74A77848" w:rsidRPr="2B2CB921">
        <w:rPr>
          <w:rFonts w:ascii="Times New Roman" w:eastAsia="Times New Roman" w:hAnsi="Times New Roman" w:cs="Times New Roman"/>
          <w:sz w:val="24"/>
          <w:szCs w:val="24"/>
        </w:rPr>
        <w:t xml:space="preserve"> kus</w:t>
      </w:r>
      <w:r w:rsidR="54DD4DD1" w:rsidRPr="2B2CB921">
        <w:rPr>
          <w:rFonts w:ascii="Times New Roman" w:eastAsia="Times New Roman" w:hAnsi="Times New Roman" w:cs="Times New Roman"/>
          <w:sz w:val="24"/>
          <w:szCs w:val="24"/>
        </w:rPr>
        <w:t xml:space="preserve">t </w:t>
      </w:r>
      <w:r w:rsidR="74A77848" w:rsidRPr="2B2CB921">
        <w:rPr>
          <w:rFonts w:ascii="Times New Roman" w:eastAsia="Times New Roman" w:hAnsi="Times New Roman" w:cs="Times New Roman"/>
          <w:sz w:val="24"/>
          <w:szCs w:val="24"/>
        </w:rPr>
        <w:t>tuleb Eesti</w:t>
      </w:r>
      <w:r w:rsidR="0977090E" w:rsidRPr="2B2CB921">
        <w:rPr>
          <w:rFonts w:ascii="Times New Roman" w:eastAsia="Times New Roman" w:hAnsi="Times New Roman" w:cs="Times New Roman"/>
          <w:sz w:val="24"/>
          <w:szCs w:val="24"/>
        </w:rPr>
        <w:t xml:space="preserve"> </w:t>
      </w:r>
      <w:r w:rsidR="74A77848" w:rsidRPr="2B2CB921">
        <w:rPr>
          <w:rFonts w:ascii="Times New Roman" w:eastAsia="Times New Roman" w:hAnsi="Times New Roman" w:cs="Times New Roman"/>
          <w:sz w:val="24"/>
          <w:szCs w:val="24"/>
        </w:rPr>
        <w:t xml:space="preserve">kohustus </w:t>
      </w:r>
      <w:proofErr w:type="spellStart"/>
      <w:r w:rsidR="5C677066" w:rsidRPr="2B2CB921">
        <w:rPr>
          <w:rFonts w:ascii="Times New Roman" w:eastAsia="Times New Roman" w:hAnsi="Times New Roman" w:cs="Times New Roman"/>
          <w:sz w:val="24"/>
          <w:szCs w:val="24"/>
        </w:rPr>
        <w:t>LULUCF</w:t>
      </w:r>
      <w:r w:rsidR="6003BAE9" w:rsidRPr="2B2CB921">
        <w:rPr>
          <w:rFonts w:ascii="Times New Roman" w:eastAsia="Times New Roman" w:hAnsi="Times New Roman" w:cs="Times New Roman"/>
          <w:sz w:val="24"/>
          <w:szCs w:val="24"/>
        </w:rPr>
        <w:t>i</w:t>
      </w:r>
      <w:proofErr w:type="spellEnd"/>
      <w:r w:rsidR="5C677066" w:rsidRPr="2B2CB921">
        <w:rPr>
          <w:rFonts w:ascii="Times New Roman" w:eastAsia="Times New Roman" w:hAnsi="Times New Roman" w:cs="Times New Roman"/>
          <w:sz w:val="24"/>
          <w:szCs w:val="24"/>
        </w:rPr>
        <w:t xml:space="preserve"> 2016</w:t>
      </w:r>
      <w:r w:rsidR="6003BAE9" w:rsidRPr="2B2CB921">
        <w:rPr>
          <w:rFonts w:ascii="Calibri" w:eastAsia="Calibri" w:hAnsi="Calibri" w:cs="Calibri"/>
          <w:color w:val="000000" w:themeColor="text1"/>
          <w:sz w:val="18"/>
          <w:szCs w:val="18"/>
        </w:rPr>
        <w:t>–</w:t>
      </w:r>
      <w:r w:rsidR="5C677066" w:rsidRPr="2B2CB921">
        <w:rPr>
          <w:rFonts w:ascii="Times New Roman" w:eastAsia="Times New Roman" w:hAnsi="Times New Roman" w:cs="Times New Roman"/>
          <w:sz w:val="24"/>
          <w:szCs w:val="24"/>
        </w:rPr>
        <w:t xml:space="preserve">2018 keskmise tasemega 2030. aastaks võrreldes </w:t>
      </w:r>
      <w:r w:rsidR="6F58406A" w:rsidRPr="2B2CB921">
        <w:rPr>
          <w:rFonts w:ascii="Times New Roman" w:eastAsia="Times New Roman" w:hAnsi="Times New Roman" w:cs="Times New Roman"/>
          <w:sz w:val="24"/>
          <w:szCs w:val="24"/>
        </w:rPr>
        <w:t>veel</w:t>
      </w:r>
      <w:r w:rsidR="1007D9B5" w:rsidRPr="2B2CB921">
        <w:rPr>
          <w:rFonts w:ascii="Times New Roman" w:eastAsia="Times New Roman" w:hAnsi="Times New Roman" w:cs="Times New Roman"/>
          <w:sz w:val="24"/>
          <w:szCs w:val="24"/>
        </w:rPr>
        <w:t xml:space="preserve"> </w:t>
      </w:r>
      <w:r w:rsidR="5C677066" w:rsidRPr="2B2CB921">
        <w:rPr>
          <w:rFonts w:ascii="Times New Roman" w:eastAsia="Times New Roman" w:hAnsi="Times New Roman" w:cs="Times New Roman"/>
          <w:sz w:val="24"/>
          <w:szCs w:val="24"/>
        </w:rPr>
        <w:t xml:space="preserve">suurendada sidumist või vähendada heidet 434 </w:t>
      </w:r>
      <w:r w:rsidR="2197A409" w:rsidRPr="2B2CB921">
        <w:rPr>
          <w:rFonts w:ascii="Times New Roman" w:eastAsia="Times New Roman" w:hAnsi="Times New Roman" w:cs="Times New Roman"/>
          <w:sz w:val="24"/>
          <w:szCs w:val="24"/>
        </w:rPr>
        <w:t xml:space="preserve">000 </w:t>
      </w:r>
      <w:r w:rsidR="5C677066" w:rsidRPr="2B2CB921">
        <w:rPr>
          <w:rFonts w:ascii="Times New Roman" w:eastAsia="Times New Roman" w:hAnsi="Times New Roman" w:cs="Times New Roman"/>
          <w:sz w:val="24"/>
          <w:szCs w:val="24"/>
        </w:rPr>
        <w:t xml:space="preserve">t </w:t>
      </w:r>
      <w:r w:rsidR="41A40962" w:rsidRPr="2B2CB921">
        <w:rPr>
          <w:rFonts w:ascii="Times New Roman" w:eastAsia="Times New Roman" w:hAnsi="Times New Roman" w:cs="Times New Roman"/>
          <w:sz w:val="24"/>
          <w:szCs w:val="24"/>
        </w:rPr>
        <w:t>CO</w:t>
      </w:r>
      <w:r w:rsidR="41A40962" w:rsidRPr="2B2CB921">
        <w:rPr>
          <w:rFonts w:ascii="Times New Roman" w:eastAsia="Times New Roman" w:hAnsi="Times New Roman" w:cs="Times New Roman"/>
          <w:sz w:val="24"/>
          <w:szCs w:val="24"/>
          <w:vertAlign w:val="subscript"/>
        </w:rPr>
        <w:t>2</w:t>
      </w:r>
      <w:r w:rsidR="41A40962" w:rsidRPr="2B2CB921">
        <w:rPr>
          <w:rFonts w:ascii="Times New Roman" w:eastAsia="Times New Roman" w:hAnsi="Times New Roman" w:cs="Times New Roman"/>
          <w:sz w:val="24"/>
          <w:szCs w:val="24"/>
        </w:rPr>
        <w:t xml:space="preserve"> </w:t>
      </w:r>
      <w:proofErr w:type="spellStart"/>
      <w:r w:rsidR="41A40962" w:rsidRPr="2B2CB921">
        <w:rPr>
          <w:rFonts w:ascii="Times New Roman" w:eastAsia="Times New Roman" w:hAnsi="Times New Roman" w:cs="Times New Roman"/>
          <w:sz w:val="24"/>
          <w:szCs w:val="24"/>
        </w:rPr>
        <w:t>ekv</w:t>
      </w:r>
      <w:proofErr w:type="spellEnd"/>
      <w:r w:rsidR="41A40962" w:rsidRPr="2B2CB921">
        <w:rPr>
          <w:rFonts w:ascii="Times New Roman" w:eastAsia="Times New Roman" w:hAnsi="Times New Roman" w:cs="Times New Roman"/>
          <w:sz w:val="24"/>
          <w:szCs w:val="24"/>
        </w:rPr>
        <w:t xml:space="preserve"> </w:t>
      </w:r>
      <w:r w:rsidR="00EB9533" w:rsidRPr="2B2CB921">
        <w:rPr>
          <w:rFonts w:ascii="Times New Roman" w:eastAsia="Times New Roman" w:hAnsi="Times New Roman" w:cs="Times New Roman"/>
          <w:sz w:val="24"/>
          <w:szCs w:val="24"/>
        </w:rPr>
        <w:t>võrra.</w:t>
      </w:r>
      <w:r w:rsidR="5C677066" w:rsidRPr="2B2CB921">
        <w:rPr>
          <w:rFonts w:ascii="Times New Roman" w:eastAsia="Times New Roman" w:hAnsi="Times New Roman" w:cs="Times New Roman"/>
          <w:sz w:val="24"/>
          <w:szCs w:val="24"/>
        </w:rPr>
        <w:t xml:space="preserve"> Viimaste andmete kohaselt on 2016</w:t>
      </w:r>
      <w:r w:rsidR="1FE145AD" w:rsidRPr="2B2CB921">
        <w:rPr>
          <w:rFonts w:ascii="Calibri" w:eastAsia="Calibri" w:hAnsi="Calibri" w:cs="Calibri"/>
          <w:color w:val="000000" w:themeColor="text1"/>
          <w:sz w:val="18"/>
          <w:szCs w:val="18"/>
        </w:rPr>
        <w:t>–</w:t>
      </w:r>
      <w:r w:rsidR="5C677066" w:rsidRPr="2B2CB921">
        <w:rPr>
          <w:rFonts w:ascii="Times New Roman" w:eastAsia="Times New Roman" w:hAnsi="Times New Roman" w:cs="Times New Roman"/>
          <w:sz w:val="24"/>
          <w:szCs w:val="24"/>
        </w:rPr>
        <w:t xml:space="preserve">2018 keskmine </w:t>
      </w:r>
      <w:r w:rsidR="5C677066" w:rsidRPr="2B2CB921">
        <w:rPr>
          <w:rFonts w:ascii="Times New Roman" w:eastAsia="Times New Roman" w:hAnsi="Times New Roman" w:cs="Times New Roman"/>
          <w:i/>
          <w:iCs/>
          <w:sz w:val="24"/>
          <w:szCs w:val="24"/>
        </w:rPr>
        <w:t>ca</w:t>
      </w:r>
      <w:r w:rsidR="5C677066" w:rsidRPr="2B2CB921">
        <w:rPr>
          <w:rFonts w:ascii="Times New Roman" w:eastAsia="Times New Roman" w:hAnsi="Times New Roman" w:cs="Times New Roman"/>
          <w:sz w:val="24"/>
          <w:szCs w:val="24"/>
        </w:rPr>
        <w:t xml:space="preserve"> 2</w:t>
      </w:r>
      <w:r w:rsidR="2197A409" w:rsidRPr="2B2CB921">
        <w:rPr>
          <w:rFonts w:ascii="Times New Roman" w:eastAsia="Times New Roman" w:hAnsi="Times New Roman" w:cs="Times New Roman"/>
          <w:sz w:val="24"/>
          <w:szCs w:val="24"/>
        </w:rPr>
        <w:t xml:space="preserve"> </w:t>
      </w:r>
      <w:r w:rsidR="5C677066" w:rsidRPr="2B2CB921">
        <w:rPr>
          <w:rFonts w:ascii="Times New Roman" w:eastAsia="Times New Roman" w:hAnsi="Times New Roman" w:cs="Times New Roman"/>
          <w:sz w:val="24"/>
          <w:szCs w:val="24"/>
        </w:rPr>
        <w:t xml:space="preserve">400 </w:t>
      </w:r>
      <w:r w:rsidR="2197A409" w:rsidRPr="2B2CB921">
        <w:rPr>
          <w:rFonts w:ascii="Times New Roman" w:eastAsia="Times New Roman" w:hAnsi="Times New Roman" w:cs="Times New Roman"/>
          <w:sz w:val="24"/>
          <w:szCs w:val="24"/>
        </w:rPr>
        <w:t xml:space="preserve">000 </w:t>
      </w:r>
      <w:r w:rsidR="5C677066" w:rsidRPr="2B2CB921">
        <w:rPr>
          <w:rFonts w:ascii="Times New Roman" w:eastAsia="Times New Roman" w:hAnsi="Times New Roman" w:cs="Times New Roman"/>
          <w:sz w:val="24"/>
          <w:szCs w:val="24"/>
        </w:rPr>
        <w:t>t ning 2030 siht oleks seega 1</w:t>
      </w:r>
      <w:r w:rsidR="2197A409" w:rsidRPr="2B2CB921">
        <w:rPr>
          <w:rFonts w:ascii="Times New Roman" w:eastAsia="Times New Roman" w:hAnsi="Times New Roman" w:cs="Times New Roman"/>
          <w:sz w:val="24"/>
          <w:szCs w:val="24"/>
        </w:rPr>
        <w:t> </w:t>
      </w:r>
      <w:r w:rsidR="5C677066" w:rsidRPr="2B2CB921">
        <w:rPr>
          <w:rFonts w:ascii="Times New Roman" w:eastAsia="Times New Roman" w:hAnsi="Times New Roman" w:cs="Times New Roman"/>
          <w:sz w:val="24"/>
          <w:szCs w:val="24"/>
        </w:rPr>
        <w:t>947</w:t>
      </w:r>
      <w:r w:rsidR="2197A409" w:rsidRPr="2B2CB921">
        <w:rPr>
          <w:rFonts w:ascii="Times New Roman" w:eastAsia="Times New Roman" w:hAnsi="Times New Roman" w:cs="Times New Roman"/>
          <w:sz w:val="24"/>
          <w:szCs w:val="24"/>
        </w:rPr>
        <w:t xml:space="preserve"> </w:t>
      </w:r>
      <w:r w:rsidR="5C677066" w:rsidRPr="2B2CB921">
        <w:rPr>
          <w:rFonts w:ascii="Times New Roman" w:eastAsia="Times New Roman" w:hAnsi="Times New Roman" w:cs="Times New Roman"/>
          <w:sz w:val="24"/>
          <w:szCs w:val="24"/>
        </w:rPr>
        <w:t>82</w:t>
      </w:r>
      <w:r w:rsidR="2197A409" w:rsidRPr="2B2CB921">
        <w:rPr>
          <w:rFonts w:ascii="Times New Roman" w:eastAsia="Times New Roman" w:hAnsi="Times New Roman" w:cs="Times New Roman"/>
          <w:sz w:val="24"/>
          <w:szCs w:val="24"/>
        </w:rPr>
        <w:t>0</w:t>
      </w:r>
      <w:r w:rsidR="5C677066" w:rsidRPr="2B2CB921">
        <w:rPr>
          <w:rFonts w:ascii="Times New Roman" w:eastAsia="Times New Roman" w:hAnsi="Times New Roman" w:cs="Times New Roman"/>
          <w:sz w:val="24"/>
          <w:szCs w:val="24"/>
        </w:rPr>
        <w:t xml:space="preserve"> t (st määrusega seotud kohustuste täitmiseks </w:t>
      </w:r>
      <w:r w:rsidR="00EB9533" w:rsidRPr="2B2CB921">
        <w:rPr>
          <w:rFonts w:ascii="Times New Roman" w:eastAsia="Times New Roman" w:hAnsi="Times New Roman" w:cs="Times New Roman"/>
          <w:sz w:val="24"/>
          <w:szCs w:val="24"/>
        </w:rPr>
        <w:t>või</w:t>
      </w:r>
      <w:r w:rsidR="5E52A2FE" w:rsidRPr="2B2CB921">
        <w:rPr>
          <w:rFonts w:ascii="Times New Roman" w:eastAsia="Times New Roman" w:hAnsi="Times New Roman" w:cs="Times New Roman"/>
          <w:sz w:val="24"/>
          <w:szCs w:val="24"/>
        </w:rPr>
        <w:t>b</w:t>
      </w:r>
      <w:r w:rsidR="5C677066" w:rsidRPr="2B2CB921">
        <w:rPr>
          <w:rFonts w:ascii="Times New Roman" w:eastAsia="Times New Roman" w:hAnsi="Times New Roman" w:cs="Times New Roman"/>
          <w:sz w:val="24"/>
          <w:szCs w:val="24"/>
        </w:rPr>
        <w:t xml:space="preserve"> sektor jääda heite poolele). Prognoosijärgne puudujääk 2030. aasta eesmärgist on ligi 172</w:t>
      </w:r>
      <w:r w:rsidR="2197A409" w:rsidRPr="2B2CB921">
        <w:rPr>
          <w:rFonts w:ascii="Times New Roman" w:eastAsia="Times New Roman" w:hAnsi="Times New Roman" w:cs="Times New Roman"/>
          <w:sz w:val="24"/>
          <w:szCs w:val="24"/>
        </w:rPr>
        <w:t xml:space="preserve"> </w:t>
      </w:r>
      <w:r w:rsidR="5C677066" w:rsidRPr="0097333A">
        <w:rPr>
          <w:rFonts w:ascii="Times New Roman" w:eastAsia="Times New Roman" w:hAnsi="Times New Roman" w:cs="Times New Roman"/>
          <w:sz w:val="24"/>
          <w:szCs w:val="24"/>
        </w:rPr>
        <w:t>32</w:t>
      </w:r>
      <w:r w:rsidR="2197A409" w:rsidRPr="0097333A">
        <w:rPr>
          <w:rFonts w:ascii="Times New Roman" w:eastAsia="Times New Roman" w:hAnsi="Times New Roman" w:cs="Times New Roman"/>
          <w:sz w:val="24"/>
          <w:szCs w:val="24"/>
        </w:rPr>
        <w:t>0</w:t>
      </w:r>
      <w:r w:rsidR="5C677066" w:rsidRPr="0097333A">
        <w:rPr>
          <w:rFonts w:ascii="Times New Roman" w:eastAsia="Times New Roman" w:hAnsi="Times New Roman" w:cs="Times New Roman"/>
          <w:sz w:val="24"/>
          <w:szCs w:val="24"/>
        </w:rPr>
        <w:t xml:space="preserve"> t. </w:t>
      </w:r>
      <w:r w:rsidR="5C677066" w:rsidRPr="2B2CB921">
        <w:rPr>
          <w:rFonts w:ascii="Times New Roman" w:eastAsia="Times New Roman" w:hAnsi="Times New Roman" w:cs="Times New Roman"/>
          <w:sz w:val="24"/>
          <w:szCs w:val="24"/>
        </w:rPr>
        <w:t>Perioodi 2026</w:t>
      </w:r>
      <w:r w:rsidR="1FE145AD" w:rsidRPr="2B2CB921">
        <w:rPr>
          <w:rFonts w:ascii="Calibri" w:eastAsia="Calibri" w:hAnsi="Calibri" w:cs="Calibri"/>
          <w:color w:val="000000" w:themeColor="text1"/>
          <w:sz w:val="18"/>
          <w:szCs w:val="18"/>
        </w:rPr>
        <w:t>–</w:t>
      </w:r>
      <w:r w:rsidR="5C677066" w:rsidRPr="2B2CB921">
        <w:rPr>
          <w:rFonts w:ascii="Times New Roman" w:eastAsia="Times New Roman" w:hAnsi="Times New Roman" w:cs="Times New Roman"/>
          <w:sz w:val="24"/>
          <w:szCs w:val="24"/>
        </w:rPr>
        <w:t xml:space="preserve">2029 kasvuhoonegaaside eelarve </w:t>
      </w:r>
      <w:r w:rsidR="00EB9533" w:rsidRPr="2B2CB921">
        <w:rPr>
          <w:rFonts w:ascii="Times New Roman" w:eastAsia="Times New Roman" w:hAnsi="Times New Roman" w:cs="Times New Roman"/>
          <w:sz w:val="24"/>
          <w:szCs w:val="24"/>
        </w:rPr>
        <w:t>e</w:t>
      </w:r>
      <w:r w:rsidR="4803CF3E" w:rsidRPr="2B2CB921">
        <w:rPr>
          <w:rFonts w:ascii="Times New Roman" w:eastAsia="Times New Roman" w:hAnsi="Times New Roman" w:cs="Times New Roman"/>
          <w:sz w:val="24"/>
          <w:szCs w:val="24"/>
        </w:rPr>
        <w:t>hk</w:t>
      </w:r>
      <w:r w:rsidR="5C677066" w:rsidRPr="2B2CB921">
        <w:rPr>
          <w:rFonts w:ascii="Times New Roman" w:eastAsia="Times New Roman" w:hAnsi="Times New Roman" w:cs="Times New Roman"/>
          <w:sz w:val="24"/>
          <w:szCs w:val="24"/>
        </w:rPr>
        <w:t xml:space="preserve"> kasvuhoonegaaside netoheite ja sidumise summa fikseeri</w:t>
      </w:r>
      <w:r w:rsidR="1FE145AD" w:rsidRPr="2B2CB921">
        <w:rPr>
          <w:rFonts w:ascii="Times New Roman" w:eastAsia="Times New Roman" w:hAnsi="Times New Roman" w:cs="Times New Roman"/>
          <w:sz w:val="24"/>
          <w:szCs w:val="24"/>
        </w:rPr>
        <w:t>b</w:t>
      </w:r>
      <w:r w:rsidR="5C677066" w:rsidRPr="2B2CB921">
        <w:rPr>
          <w:rFonts w:ascii="Times New Roman" w:eastAsia="Times New Roman" w:hAnsi="Times New Roman" w:cs="Times New Roman"/>
          <w:sz w:val="24"/>
          <w:szCs w:val="24"/>
        </w:rPr>
        <w:t xml:space="preserve"> komisjon 2025. aastal esitatud kasvuhoonegaaside inventuuriandmete põhjal (2021., 2022. ja 2023. aasta kasvuhoonegaaside inventuuriandmete keskmise väärtuse </w:t>
      </w:r>
      <w:r w:rsidR="38991452" w:rsidRPr="2B2CB921">
        <w:rPr>
          <w:rFonts w:ascii="Times New Roman" w:eastAsia="Times New Roman" w:hAnsi="Times New Roman" w:cs="Times New Roman"/>
          <w:sz w:val="24"/>
          <w:szCs w:val="24"/>
        </w:rPr>
        <w:t>järgi</w:t>
      </w:r>
      <w:r w:rsidR="5C677066" w:rsidRPr="2B2CB921">
        <w:rPr>
          <w:rFonts w:ascii="Times New Roman" w:eastAsia="Times New Roman" w:hAnsi="Times New Roman" w:cs="Times New Roman"/>
          <w:sz w:val="24"/>
          <w:szCs w:val="24"/>
        </w:rPr>
        <w:t>) ja eelarve järgimist</w:t>
      </w:r>
      <w:r w:rsidR="086A9F01" w:rsidRPr="2B2CB921">
        <w:rPr>
          <w:rFonts w:ascii="Times New Roman" w:eastAsia="Times New Roman" w:hAnsi="Times New Roman" w:cs="Times New Roman"/>
          <w:sz w:val="24"/>
          <w:szCs w:val="24"/>
        </w:rPr>
        <w:t xml:space="preserve"> hindab</w:t>
      </w:r>
      <w:r w:rsidR="5C677066" w:rsidRPr="2B2CB921">
        <w:rPr>
          <w:rFonts w:ascii="Times New Roman" w:eastAsia="Times New Roman" w:hAnsi="Times New Roman" w:cs="Times New Roman"/>
          <w:sz w:val="24"/>
          <w:szCs w:val="24"/>
        </w:rPr>
        <w:t xml:space="preserve"> 2032. aastal esitatud kasvuhoonegaaside inventuuriandmete põhjal.</w:t>
      </w:r>
    </w:p>
    <w:p w14:paraId="00DBA66B" w14:textId="77777777" w:rsidR="00014343" w:rsidRDefault="00014343" w:rsidP="009D12D5">
      <w:pPr>
        <w:spacing w:after="0" w:line="240" w:lineRule="auto"/>
        <w:jc w:val="both"/>
        <w:rPr>
          <w:rFonts w:ascii="Times New Roman" w:eastAsia="Times New Roman" w:hAnsi="Times New Roman" w:cs="Times New Roman"/>
          <w:sz w:val="24"/>
          <w:szCs w:val="24"/>
        </w:rPr>
      </w:pPr>
    </w:p>
    <w:p w14:paraId="0ED0BCEC" w14:textId="01AA999D" w:rsidR="789E130A" w:rsidRPr="005521D7" w:rsidRDefault="235ECF81" w:rsidP="00191349">
      <w:pPr>
        <w:spacing w:after="0" w:line="240" w:lineRule="auto"/>
        <w:jc w:val="both"/>
        <w:rPr>
          <w:sz w:val="24"/>
          <w:szCs w:val="24"/>
        </w:rPr>
      </w:pPr>
      <w:r w:rsidRPr="32D811BD">
        <w:rPr>
          <w:rFonts w:ascii="Times New Roman" w:eastAsia="Times New Roman" w:hAnsi="Times New Roman" w:cs="Times New Roman"/>
          <w:sz w:val="24"/>
          <w:szCs w:val="24"/>
        </w:rPr>
        <w:t xml:space="preserve">Puudujäägi katmiseks on võimalik osta teistelt liikmesriikidelt üle jäävaid ühikuid, samas on ühikute kättesaadavus </w:t>
      </w:r>
      <w:r w:rsidR="00D80FE2">
        <w:rPr>
          <w:rFonts w:ascii="Times New Roman" w:eastAsia="Times New Roman" w:hAnsi="Times New Roman" w:cs="Times New Roman"/>
          <w:sz w:val="24"/>
          <w:szCs w:val="24"/>
        </w:rPr>
        <w:t xml:space="preserve">tänase seisuga veel </w:t>
      </w:r>
      <w:r w:rsidRPr="32D811BD">
        <w:rPr>
          <w:rFonts w:ascii="Times New Roman" w:eastAsia="Times New Roman" w:hAnsi="Times New Roman" w:cs="Times New Roman"/>
          <w:sz w:val="24"/>
          <w:szCs w:val="24"/>
        </w:rPr>
        <w:t>ebamäärane ning kuna tehinguid ei ole tehtud, siis hinda on keeruline ennustada.</w:t>
      </w:r>
    </w:p>
    <w:p w14:paraId="2FDC73B1" w14:textId="77777777" w:rsidR="00014343" w:rsidRPr="00135AA4" w:rsidRDefault="00014343" w:rsidP="00745FA1">
      <w:pPr>
        <w:spacing w:after="0" w:line="240" w:lineRule="auto"/>
        <w:jc w:val="both"/>
        <w:rPr>
          <w:rFonts w:ascii="Times New Roman" w:eastAsia="Times New Roman" w:hAnsi="Times New Roman" w:cs="Times New Roman"/>
          <w:sz w:val="24"/>
          <w:szCs w:val="24"/>
        </w:rPr>
      </w:pPr>
    </w:p>
    <w:p w14:paraId="1B8AF92F" w14:textId="7AE8F72D" w:rsidR="789E130A" w:rsidRPr="00135AA4" w:rsidRDefault="39EA7ABA" w:rsidP="00191349">
      <w:pPr>
        <w:spacing w:after="0" w:line="240" w:lineRule="auto"/>
        <w:jc w:val="both"/>
        <w:rPr>
          <w:rFonts w:ascii="Times New Roman" w:eastAsia="Times New Roman" w:hAnsi="Times New Roman" w:cs="Times New Roman"/>
          <w:sz w:val="24"/>
          <w:szCs w:val="24"/>
        </w:rPr>
      </w:pPr>
      <w:r w:rsidRPr="00135AA4">
        <w:rPr>
          <w:rFonts w:ascii="Times New Roman" w:eastAsia="Times New Roman" w:hAnsi="Times New Roman" w:cs="Times New Roman"/>
          <w:sz w:val="24"/>
          <w:szCs w:val="24"/>
        </w:rPr>
        <w:t xml:space="preserve">Maakasutuse- ja metsanduse </w:t>
      </w:r>
      <w:r w:rsidR="4046CBE7" w:rsidRPr="00135AA4">
        <w:rPr>
          <w:rFonts w:ascii="Times New Roman" w:eastAsia="Times New Roman" w:hAnsi="Times New Roman" w:cs="Times New Roman"/>
          <w:sz w:val="24"/>
          <w:szCs w:val="24"/>
        </w:rPr>
        <w:t>sektor</w:t>
      </w:r>
      <w:r w:rsidRPr="00135AA4">
        <w:rPr>
          <w:rFonts w:ascii="Times New Roman" w:eastAsia="Times New Roman" w:hAnsi="Times New Roman" w:cs="Times New Roman"/>
          <w:sz w:val="24"/>
          <w:szCs w:val="24"/>
        </w:rPr>
        <w:t xml:space="preserve"> on KHG inventuuris raporteeritavatest sektoritest ainus, kus on võimalik süsiniku sidumine. 2022. aastal oli </w:t>
      </w:r>
      <w:proofErr w:type="spellStart"/>
      <w:r w:rsidRPr="00135AA4">
        <w:rPr>
          <w:rFonts w:ascii="Times New Roman" w:eastAsia="Times New Roman" w:hAnsi="Times New Roman" w:cs="Times New Roman"/>
          <w:sz w:val="24"/>
          <w:szCs w:val="24"/>
        </w:rPr>
        <w:t>LULUCFi</w:t>
      </w:r>
      <w:proofErr w:type="spellEnd"/>
      <w:r w:rsidRPr="00135AA4">
        <w:rPr>
          <w:rFonts w:ascii="Times New Roman" w:eastAsia="Times New Roman" w:hAnsi="Times New Roman" w:cs="Times New Roman"/>
          <w:sz w:val="24"/>
          <w:szCs w:val="24"/>
        </w:rPr>
        <w:t xml:space="preserve"> netoheide Eestis 339</w:t>
      </w:r>
      <w:r w:rsidR="00CC0D83" w:rsidRPr="00135AA4">
        <w:rPr>
          <w:rFonts w:ascii="Times New Roman" w:eastAsia="Times New Roman" w:hAnsi="Times New Roman" w:cs="Times New Roman"/>
          <w:sz w:val="24"/>
          <w:szCs w:val="24"/>
        </w:rPr>
        <w:t xml:space="preserve"> </w:t>
      </w:r>
      <w:r w:rsidRPr="00135AA4">
        <w:rPr>
          <w:rFonts w:ascii="Times New Roman" w:eastAsia="Times New Roman" w:hAnsi="Times New Roman" w:cs="Times New Roman"/>
          <w:sz w:val="24"/>
          <w:szCs w:val="24"/>
        </w:rPr>
        <w:t>29</w:t>
      </w:r>
      <w:r w:rsidR="00CC0D83" w:rsidRPr="00135AA4">
        <w:rPr>
          <w:rFonts w:ascii="Times New Roman" w:eastAsia="Times New Roman" w:hAnsi="Times New Roman" w:cs="Times New Roman"/>
          <w:sz w:val="24"/>
          <w:szCs w:val="24"/>
        </w:rPr>
        <w:t xml:space="preserve">0 </w:t>
      </w:r>
      <w:r w:rsidRPr="00135AA4">
        <w:rPr>
          <w:rFonts w:ascii="Times New Roman" w:eastAsia="Times New Roman" w:hAnsi="Times New Roman" w:cs="Times New Roman"/>
          <w:sz w:val="24"/>
          <w:szCs w:val="24"/>
        </w:rPr>
        <w:t>t CO</w:t>
      </w:r>
      <w:r w:rsidRPr="00135AA4">
        <w:rPr>
          <w:rFonts w:ascii="Times New Roman" w:eastAsia="Times New Roman" w:hAnsi="Times New Roman" w:cs="Times New Roman"/>
          <w:sz w:val="24"/>
          <w:szCs w:val="24"/>
          <w:vertAlign w:val="subscript"/>
        </w:rPr>
        <w:t>2</w:t>
      </w:r>
      <w:r w:rsidRPr="00135AA4">
        <w:rPr>
          <w:rFonts w:ascii="Times New Roman" w:eastAsia="Times New Roman" w:hAnsi="Times New Roman" w:cs="Times New Roman"/>
          <w:sz w:val="24"/>
          <w:szCs w:val="24"/>
        </w:rPr>
        <w:t xml:space="preserve"> </w:t>
      </w:r>
      <w:proofErr w:type="spellStart"/>
      <w:r w:rsidRPr="00135AA4">
        <w:rPr>
          <w:rFonts w:ascii="Times New Roman" w:eastAsia="Times New Roman" w:hAnsi="Times New Roman" w:cs="Times New Roman"/>
          <w:sz w:val="24"/>
          <w:szCs w:val="24"/>
        </w:rPr>
        <w:t>ekv</w:t>
      </w:r>
      <w:proofErr w:type="spellEnd"/>
      <w:r w:rsidRPr="00135AA4">
        <w:rPr>
          <w:rFonts w:ascii="Times New Roman" w:eastAsia="Times New Roman" w:hAnsi="Times New Roman" w:cs="Times New Roman"/>
          <w:sz w:val="24"/>
          <w:szCs w:val="24"/>
        </w:rPr>
        <w:t xml:space="preserve">. Kategooriad, mis 2022. aastal </w:t>
      </w:r>
      <w:r w:rsidR="009B5A04">
        <w:rPr>
          <w:rFonts w:ascii="Times New Roman" w:eastAsia="Times New Roman" w:hAnsi="Times New Roman" w:cs="Times New Roman"/>
          <w:sz w:val="24"/>
          <w:szCs w:val="24"/>
        </w:rPr>
        <w:t xml:space="preserve">LULUCF arvestuses </w:t>
      </w:r>
      <w:r w:rsidRPr="00135AA4">
        <w:rPr>
          <w:rFonts w:ascii="Times New Roman" w:eastAsia="Times New Roman" w:hAnsi="Times New Roman" w:cs="Times New Roman"/>
          <w:sz w:val="24"/>
          <w:szCs w:val="24"/>
        </w:rPr>
        <w:t>süsinikku sidu</w:t>
      </w:r>
      <w:r w:rsidR="009B5A04">
        <w:rPr>
          <w:rFonts w:ascii="Times New Roman" w:eastAsia="Times New Roman" w:hAnsi="Times New Roman" w:cs="Times New Roman"/>
          <w:sz w:val="24"/>
          <w:szCs w:val="24"/>
        </w:rPr>
        <w:t>val poolel olid</w:t>
      </w:r>
      <w:r w:rsidRPr="00135AA4">
        <w:rPr>
          <w:rFonts w:ascii="Times New Roman" w:eastAsia="Times New Roman" w:hAnsi="Times New Roman" w:cs="Times New Roman"/>
          <w:sz w:val="24"/>
          <w:szCs w:val="24"/>
        </w:rPr>
        <w:t>, olid metsandus (</w:t>
      </w:r>
      <w:proofErr w:type="spellStart"/>
      <w:r w:rsidRPr="00135AA4">
        <w:rPr>
          <w:rFonts w:ascii="Times New Roman" w:eastAsia="Times New Roman" w:hAnsi="Times New Roman" w:cs="Times New Roman"/>
          <w:sz w:val="24"/>
          <w:szCs w:val="24"/>
        </w:rPr>
        <w:t>metsamaa</w:t>
      </w:r>
      <w:proofErr w:type="spellEnd"/>
      <w:r w:rsidRPr="00135AA4">
        <w:rPr>
          <w:rFonts w:ascii="Times New Roman" w:eastAsia="Times New Roman" w:hAnsi="Times New Roman" w:cs="Times New Roman"/>
          <w:sz w:val="24"/>
          <w:szCs w:val="24"/>
        </w:rPr>
        <w:t xml:space="preserve">; </w:t>
      </w:r>
      <w:r w:rsidR="00CC0D83" w:rsidRPr="00131ABC">
        <w:rPr>
          <w:rFonts w:ascii="Times New Roman" w:eastAsia="Times New Roman" w:hAnsi="Times New Roman" w:cs="Times New Roman"/>
          <w:color w:val="000000" w:themeColor="text1"/>
          <w:sz w:val="24"/>
          <w:szCs w:val="24"/>
        </w:rPr>
        <w:t>–</w:t>
      </w:r>
      <w:r w:rsidRPr="00135AA4">
        <w:rPr>
          <w:rFonts w:ascii="Times New Roman" w:eastAsia="Times New Roman" w:hAnsi="Times New Roman" w:cs="Times New Roman"/>
          <w:sz w:val="24"/>
          <w:szCs w:val="24"/>
        </w:rPr>
        <w:t>1</w:t>
      </w:r>
      <w:r w:rsidR="00CC0D83" w:rsidRPr="00135AA4">
        <w:rPr>
          <w:rFonts w:ascii="Times New Roman" w:eastAsia="Times New Roman" w:hAnsi="Times New Roman" w:cs="Times New Roman"/>
          <w:sz w:val="24"/>
          <w:szCs w:val="24"/>
        </w:rPr>
        <w:t> </w:t>
      </w:r>
      <w:r w:rsidRPr="00135AA4">
        <w:rPr>
          <w:rFonts w:ascii="Times New Roman" w:eastAsia="Times New Roman" w:hAnsi="Times New Roman" w:cs="Times New Roman"/>
          <w:sz w:val="24"/>
          <w:szCs w:val="24"/>
        </w:rPr>
        <w:t>359</w:t>
      </w:r>
      <w:r w:rsidR="00CC0D83" w:rsidRPr="00135AA4">
        <w:rPr>
          <w:rFonts w:ascii="Times New Roman" w:eastAsia="Times New Roman" w:hAnsi="Times New Roman" w:cs="Times New Roman"/>
          <w:sz w:val="24"/>
          <w:szCs w:val="24"/>
        </w:rPr>
        <w:t xml:space="preserve"> </w:t>
      </w:r>
      <w:r w:rsidRPr="00135AA4">
        <w:rPr>
          <w:rFonts w:ascii="Times New Roman" w:eastAsia="Times New Roman" w:hAnsi="Times New Roman" w:cs="Times New Roman"/>
          <w:sz w:val="24"/>
          <w:szCs w:val="24"/>
        </w:rPr>
        <w:t>93</w:t>
      </w:r>
      <w:r w:rsidR="00CC0D83" w:rsidRPr="00135AA4">
        <w:rPr>
          <w:rFonts w:ascii="Times New Roman" w:eastAsia="Times New Roman" w:hAnsi="Times New Roman" w:cs="Times New Roman"/>
          <w:sz w:val="24"/>
          <w:szCs w:val="24"/>
        </w:rPr>
        <w:t>0</w:t>
      </w:r>
      <w:r w:rsidRPr="00135AA4">
        <w:rPr>
          <w:rFonts w:ascii="Times New Roman" w:eastAsia="Times New Roman" w:hAnsi="Times New Roman" w:cs="Times New Roman"/>
          <w:sz w:val="24"/>
          <w:szCs w:val="24"/>
        </w:rPr>
        <w:t xml:space="preserve"> t CO</w:t>
      </w:r>
      <w:r w:rsidRPr="00135AA4">
        <w:rPr>
          <w:rFonts w:ascii="Times New Roman" w:eastAsia="Times New Roman" w:hAnsi="Times New Roman" w:cs="Times New Roman"/>
          <w:sz w:val="24"/>
          <w:szCs w:val="24"/>
          <w:vertAlign w:val="subscript"/>
        </w:rPr>
        <w:t>2</w:t>
      </w:r>
      <w:r w:rsidRPr="00135AA4">
        <w:rPr>
          <w:rFonts w:ascii="Times New Roman" w:eastAsia="Times New Roman" w:hAnsi="Times New Roman" w:cs="Times New Roman"/>
          <w:sz w:val="24"/>
          <w:szCs w:val="24"/>
        </w:rPr>
        <w:t xml:space="preserve"> </w:t>
      </w:r>
      <w:proofErr w:type="spellStart"/>
      <w:r w:rsidRPr="00135AA4">
        <w:rPr>
          <w:rFonts w:ascii="Times New Roman" w:eastAsia="Times New Roman" w:hAnsi="Times New Roman" w:cs="Times New Roman"/>
          <w:sz w:val="24"/>
          <w:szCs w:val="24"/>
        </w:rPr>
        <w:t>ekv</w:t>
      </w:r>
      <w:proofErr w:type="spellEnd"/>
      <w:r w:rsidRPr="00135AA4">
        <w:rPr>
          <w:rFonts w:ascii="Times New Roman" w:eastAsia="Times New Roman" w:hAnsi="Times New Roman" w:cs="Times New Roman"/>
          <w:sz w:val="24"/>
          <w:szCs w:val="24"/>
        </w:rPr>
        <w:t>); puittooted (</w:t>
      </w:r>
      <w:r w:rsidR="00CC0D83" w:rsidRPr="00131ABC">
        <w:rPr>
          <w:rFonts w:ascii="Times New Roman" w:eastAsia="Times New Roman" w:hAnsi="Times New Roman" w:cs="Times New Roman"/>
          <w:color w:val="000000" w:themeColor="text1"/>
          <w:sz w:val="24"/>
          <w:szCs w:val="24"/>
        </w:rPr>
        <w:t>–</w:t>
      </w:r>
      <w:r w:rsidRPr="00135AA4">
        <w:rPr>
          <w:rFonts w:ascii="Times New Roman" w:eastAsia="Times New Roman" w:hAnsi="Times New Roman" w:cs="Times New Roman"/>
          <w:sz w:val="24"/>
          <w:szCs w:val="24"/>
        </w:rPr>
        <w:t>641</w:t>
      </w:r>
      <w:r w:rsidR="00CC0D83" w:rsidRPr="00135AA4">
        <w:rPr>
          <w:rFonts w:ascii="Times New Roman" w:eastAsia="Times New Roman" w:hAnsi="Times New Roman" w:cs="Times New Roman"/>
          <w:sz w:val="24"/>
          <w:szCs w:val="24"/>
        </w:rPr>
        <w:t xml:space="preserve"> </w:t>
      </w:r>
      <w:r w:rsidRPr="00135AA4">
        <w:rPr>
          <w:rFonts w:ascii="Times New Roman" w:eastAsia="Times New Roman" w:hAnsi="Times New Roman" w:cs="Times New Roman"/>
          <w:sz w:val="24"/>
          <w:szCs w:val="24"/>
        </w:rPr>
        <w:t>58</w:t>
      </w:r>
      <w:r w:rsidR="00CC0D83" w:rsidRPr="00135AA4">
        <w:rPr>
          <w:rFonts w:ascii="Times New Roman" w:eastAsia="Times New Roman" w:hAnsi="Times New Roman" w:cs="Times New Roman"/>
          <w:sz w:val="24"/>
          <w:szCs w:val="24"/>
        </w:rPr>
        <w:t>0</w:t>
      </w:r>
      <w:r w:rsidRPr="00135AA4">
        <w:rPr>
          <w:rFonts w:ascii="Times New Roman" w:eastAsia="Times New Roman" w:hAnsi="Times New Roman" w:cs="Times New Roman"/>
          <w:sz w:val="24"/>
          <w:szCs w:val="24"/>
        </w:rPr>
        <w:t xml:space="preserve"> t CO</w:t>
      </w:r>
      <w:r w:rsidRPr="00135AA4">
        <w:rPr>
          <w:rFonts w:ascii="Times New Roman" w:eastAsia="Times New Roman" w:hAnsi="Times New Roman" w:cs="Times New Roman"/>
          <w:sz w:val="24"/>
          <w:szCs w:val="24"/>
          <w:vertAlign w:val="subscript"/>
        </w:rPr>
        <w:t>2</w:t>
      </w:r>
      <w:r w:rsidRPr="00135AA4">
        <w:rPr>
          <w:rFonts w:ascii="Times New Roman" w:eastAsia="Times New Roman" w:hAnsi="Times New Roman" w:cs="Times New Roman"/>
          <w:sz w:val="24"/>
          <w:szCs w:val="24"/>
        </w:rPr>
        <w:t xml:space="preserve"> </w:t>
      </w:r>
      <w:proofErr w:type="spellStart"/>
      <w:r w:rsidRPr="00135AA4">
        <w:rPr>
          <w:rFonts w:ascii="Times New Roman" w:eastAsia="Times New Roman" w:hAnsi="Times New Roman" w:cs="Times New Roman"/>
          <w:sz w:val="24"/>
          <w:szCs w:val="24"/>
        </w:rPr>
        <w:t>ekv</w:t>
      </w:r>
      <w:proofErr w:type="spellEnd"/>
      <w:r w:rsidRPr="00135AA4">
        <w:rPr>
          <w:rFonts w:ascii="Times New Roman" w:eastAsia="Times New Roman" w:hAnsi="Times New Roman" w:cs="Times New Roman"/>
          <w:sz w:val="24"/>
          <w:szCs w:val="24"/>
        </w:rPr>
        <w:t>) ja rohumaad (</w:t>
      </w:r>
      <w:r w:rsidR="00CC0D83" w:rsidRPr="00131ABC">
        <w:rPr>
          <w:rFonts w:ascii="Times New Roman" w:eastAsia="Times New Roman" w:hAnsi="Times New Roman" w:cs="Times New Roman"/>
          <w:color w:val="000000" w:themeColor="text1"/>
          <w:sz w:val="24"/>
          <w:szCs w:val="24"/>
        </w:rPr>
        <w:t>–</w:t>
      </w:r>
      <w:r w:rsidRPr="00135AA4">
        <w:rPr>
          <w:rFonts w:ascii="Times New Roman" w:eastAsia="Times New Roman" w:hAnsi="Times New Roman" w:cs="Times New Roman"/>
          <w:sz w:val="24"/>
          <w:szCs w:val="24"/>
        </w:rPr>
        <w:t>171</w:t>
      </w:r>
      <w:r w:rsidR="00CC0D83" w:rsidRPr="00135AA4">
        <w:rPr>
          <w:rFonts w:ascii="Times New Roman" w:eastAsia="Times New Roman" w:hAnsi="Times New Roman" w:cs="Times New Roman"/>
          <w:sz w:val="24"/>
          <w:szCs w:val="24"/>
        </w:rPr>
        <w:t xml:space="preserve"> </w:t>
      </w:r>
      <w:r w:rsidRPr="00135AA4">
        <w:rPr>
          <w:rFonts w:ascii="Times New Roman" w:eastAsia="Times New Roman" w:hAnsi="Times New Roman" w:cs="Times New Roman"/>
          <w:sz w:val="24"/>
          <w:szCs w:val="24"/>
        </w:rPr>
        <w:t>97</w:t>
      </w:r>
      <w:r w:rsidR="00CC0D83" w:rsidRPr="00135AA4">
        <w:rPr>
          <w:rFonts w:ascii="Times New Roman" w:eastAsia="Times New Roman" w:hAnsi="Times New Roman" w:cs="Times New Roman"/>
          <w:sz w:val="24"/>
          <w:szCs w:val="24"/>
        </w:rPr>
        <w:t>0</w:t>
      </w:r>
      <w:r w:rsidRPr="00135AA4">
        <w:rPr>
          <w:rFonts w:ascii="Times New Roman" w:eastAsia="Times New Roman" w:hAnsi="Times New Roman" w:cs="Times New Roman"/>
          <w:sz w:val="24"/>
          <w:szCs w:val="24"/>
        </w:rPr>
        <w:t xml:space="preserve"> t CO</w:t>
      </w:r>
      <w:r w:rsidRPr="00135AA4">
        <w:rPr>
          <w:rFonts w:ascii="Times New Roman" w:eastAsia="Times New Roman" w:hAnsi="Times New Roman" w:cs="Times New Roman"/>
          <w:sz w:val="24"/>
          <w:szCs w:val="24"/>
          <w:vertAlign w:val="subscript"/>
        </w:rPr>
        <w:t>2</w:t>
      </w:r>
      <w:r w:rsidRPr="00135AA4">
        <w:rPr>
          <w:rFonts w:ascii="Times New Roman" w:eastAsia="Times New Roman" w:hAnsi="Times New Roman" w:cs="Times New Roman"/>
          <w:sz w:val="24"/>
          <w:szCs w:val="24"/>
        </w:rPr>
        <w:t xml:space="preserve"> </w:t>
      </w:r>
      <w:proofErr w:type="spellStart"/>
      <w:r w:rsidRPr="00135AA4">
        <w:rPr>
          <w:rFonts w:ascii="Times New Roman" w:eastAsia="Times New Roman" w:hAnsi="Times New Roman" w:cs="Times New Roman"/>
          <w:sz w:val="24"/>
          <w:szCs w:val="24"/>
        </w:rPr>
        <w:t>ekv</w:t>
      </w:r>
      <w:proofErr w:type="spellEnd"/>
      <w:r w:rsidRPr="00135AA4">
        <w:rPr>
          <w:rFonts w:ascii="Times New Roman" w:eastAsia="Times New Roman" w:hAnsi="Times New Roman" w:cs="Times New Roman"/>
          <w:sz w:val="24"/>
          <w:szCs w:val="24"/>
        </w:rPr>
        <w:t>). Heite poolel olid kõik ülejäänud kategooriad –</w:t>
      </w:r>
      <w:r w:rsidR="00925F16" w:rsidRPr="00135AA4">
        <w:rPr>
          <w:rFonts w:ascii="Times New Roman" w:eastAsia="Times New Roman" w:hAnsi="Times New Roman" w:cs="Times New Roman"/>
          <w:sz w:val="24"/>
          <w:szCs w:val="24"/>
        </w:rPr>
        <w:t xml:space="preserve"> </w:t>
      </w:r>
      <w:r w:rsidRPr="00135AA4">
        <w:rPr>
          <w:rFonts w:ascii="Times New Roman" w:eastAsia="Times New Roman" w:hAnsi="Times New Roman" w:cs="Times New Roman"/>
          <w:sz w:val="24"/>
          <w:szCs w:val="24"/>
        </w:rPr>
        <w:t>põllumaa (850</w:t>
      </w:r>
      <w:r w:rsidR="00CC0D83" w:rsidRPr="00135AA4">
        <w:rPr>
          <w:rFonts w:ascii="Times New Roman" w:eastAsia="Times New Roman" w:hAnsi="Times New Roman" w:cs="Times New Roman"/>
          <w:sz w:val="24"/>
          <w:szCs w:val="24"/>
        </w:rPr>
        <w:t xml:space="preserve"> </w:t>
      </w:r>
      <w:r w:rsidRPr="00135AA4">
        <w:rPr>
          <w:rFonts w:ascii="Times New Roman" w:eastAsia="Times New Roman" w:hAnsi="Times New Roman" w:cs="Times New Roman"/>
          <w:sz w:val="24"/>
          <w:szCs w:val="24"/>
        </w:rPr>
        <w:t>84</w:t>
      </w:r>
      <w:r w:rsidR="00CC0D83" w:rsidRPr="00135AA4">
        <w:rPr>
          <w:rFonts w:ascii="Times New Roman" w:eastAsia="Times New Roman" w:hAnsi="Times New Roman" w:cs="Times New Roman"/>
          <w:sz w:val="24"/>
          <w:szCs w:val="24"/>
        </w:rPr>
        <w:t>0</w:t>
      </w:r>
      <w:r w:rsidRPr="00135AA4">
        <w:rPr>
          <w:rFonts w:ascii="Times New Roman" w:eastAsia="Times New Roman" w:hAnsi="Times New Roman" w:cs="Times New Roman"/>
          <w:sz w:val="24"/>
          <w:szCs w:val="24"/>
        </w:rPr>
        <w:t xml:space="preserve"> t CO</w:t>
      </w:r>
      <w:r w:rsidRPr="00135AA4">
        <w:rPr>
          <w:rFonts w:ascii="Times New Roman" w:eastAsia="Times New Roman" w:hAnsi="Times New Roman" w:cs="Times New Roman"/>
          <w:sz w:val="24"/>
          <w:szCs w:val="24"/>
          <w:vertAlign w:val="subscript"/>
        </w:rPr>
        <w:t>2</w:t>
      </w:r>
      <w:r w:rsidRPr="00135AA4">
        <w:rPr>
          <w:rFonts w:ascii="Times New Roman" w:eastAsia="Times New Roman" w:hAnsi="Times New Roman" w:cs="Times New Roman"/>
          <w:sz w:val="24"/>
          <w:szCs w:val="24"/>
        </w:rPr>
        <w:t xml:space="preserve"> </w:t>
      </w:r>
      <w:proofErr w:type="spellStart"/>
      <w:r w:rsidRPr="00135AA4">
        <w:rPr>
          <w:rFonts w:ascii="Times New Roman" w:eastAsia="Times New Roman" w:hAnsi="Times New Roman" w:cs="Times New Roman"/>
          <w:sz w:val="24"/>
          <w:szCs w:val="24"/>
        </w:rPr>
        <w:t>ekv</w:t>
      </w:r>
      <w:proofErr w:type="spellEnd"/>
      <w:r w:rsidRPr="00135AA4">
        <w:rPr>
          <w:rFonts w:ascii="Times New Roman" w:eastAsia="Times New Roman" w:hAnsi="Times New Roman" w:cs="Times New Roman"/>
          <w:sz w:val="24"/>
          <w:szCs w:val="24"/>
        </w:rPr>
        <w:t xml:space="preserve">), märgalad (s.o </w:t>
      </w:r>
      <w:proofErr w:type="spellStart"/>
      <w:r w:rsidRPr="00135AA4">
        <w:rPr>
          <w:rFonts w:ascii="Times New Roman" w:eastAsia="Times New Roman" w:hAnsi="Times New Roman" w:cs="Times New Roman"/>
          <w:sz w:val="24"/>
          <w:szCs w:val="24"/>
        </w:rPr>
        <w:t>turbatootmisalade</w:t>
      </w:r>
      <w:proofErr w:type="spellEnd"/>
      <w:r w:rsidRPr="00135AA4">
        <w:rPr>
          <w:rFonts w:ascii="Times New Roman" w:eastAsia="Times New Roman" w:hAnsi="Times New Roman" w:cs="Times New Roman"/>
          <w:sz w:val="24"/>
          <w:szCs w:val="24"/>
        </w:rPr>
        <w:t xml:space="preserve"> ja aiandusturba heitkogus; 1</w:t>
      </w:r>
      <w:r w:rsidR="00CC0D83" w:rsidRPr="00135AA4">
        <w:rPr>
          <w:rFonts w:ascii="Times New Roman" w:eastAsia="Times New Roman" w:hAnsi="Times New Roman" w:cs="Times New Roman"/>
          <w:sz w:val="24"/>
          <w:szCs w:val="24"/>
        </w:rPr>
        <w:t> </w:t>
      </w:r>
      <w:r w:rsidRPr="00135AA4">
        <w:rPr>
          <w:rFonts w:ascii="Times New Roman" w:eastAsia="Times New Roman" w:hAnsi="Times New Roman" w:cs="Times New Roman"/>
          <w:sz w:val="24"/>
          <w:szCs w:val="24"/>
        </w:rPr>
        <w:t>307</w:t>
      </w:r>
      <w:r w:rsidR="00CC0D83" w:rsidRPr="00135AA4">
        <w:rPr>
          <w:rFonts w:ascii="Times New Roman" w:eastAsia="Times New Roman" w:hAnsi="Times New Roman" w:cs="Times New Roman"/>
          <w:sz w:val="24"/>
          <w:szCs w:val="24"/>
        </w:rPr>
        <w:t xml:space="preserve"> </w:t>
      </w:r>
      <w:r w:rsidRPr="00135AA4">
        <w:rPr>
          <w:rFonts w:ascii="Times New Roman" w:eastAsia="Times New Roman" w:hAnsi="Times New Roman" w:cs="Times New Roman"/>
          <w:sz w:val="24"/>
          <w:szCs w:val="24"/>
        </w:rPr>
        <w:t>30</w:t>
      </w:r>
      <w:r w:rsidR="00CC0D83" w:rsidRPr="00135AA4">
        <w:rPr>
          <w:rFonts w:ascii="Times New Roman" w:eastAsia="Times New Roman" w:hAnsi="Times New Roman" w:cs="Times New Roman"/>
          <w:sz w:val="24"/>
          <w:szCs w:val="24"/>
        </w:rPr>
        <w:t>0</w:t>
      </w:r>
      <w:r w:rsidRPr="00135AA4">
        <w:rPr>
          <w:rFonts w:ascii="Times New Roman" w:eastAsia="Times New Roman" w:hAnsi="Times New Roman" w:cs="Times New Roman"/>
          <w:sz w:val="24"/>
          <w:szCs w:val="24"/>
        </w:rPr>
        <w:t xml:space="preserve"> t CO</w:t>
      </w:r>
      <w:r w:rsidRPr="00135AA4">
        <w:rPr>
          <w:rFonts w:ascii="Times New Roman" w:eastAsia="Times New Roman" w:hAnsi="Times New Roman" w:cs="Times New Roman"/>
          <w:sz w:val="24"/>
          <w:szCs w:val="24"/>
          <w:vertAlign w:val="subscript"/>
        </w:rPr>
        <w:t>2</w:t>
      </w:r>
      <w:r w:rsidRPr="00135AA4">
        <w:rPr>
          <w:rFonts w:ascii="Times New Roman" w:eastAsia="Times New Roman" w:hAnsi="Times New Roman" w:cs="Times New Roman"/>
          <w:sz w:val="24"/>
          <w:szCs w:val="24"/>
        </w:rPr>
        <w:t xml:space="preserve"> </w:t>
      </w:r>
      <w:proofErr w:type="spellStart"/>
      <w:r w:rsidRPr="00135AA4">
        <w:rPr>
          <w:rFonts w:ascii="Times New Roman" w:eastAsia="Times New Roman" w:hAnsi="Times New Roman" w:cs="Times New Roman"/>
          <w:sz w:val="24"/>
          <w:szCs w:val="24"/>
        </w:rPr>
        <w:t>ekv</w:t>
      </w:r>
      <w:proofErr w:type="spellEnd"/>
      <w:r w:rsidRPr="00135AA4">
        <w:rPr>
          <w:rFonts w:ascii="Times New Roman" w:eastAsia="Times New Roman" w:hAnsi="Times New Roman" w:cs="Times New Roman"/>
          <w:sz w:val="24"/>
          <w:szCs w:val="24"/>
        </w:rPr>
        <w:t>), asulad (nn maahõive</w:t>
      </w:r>
      <w:r w:rsidR="00014343" w:rsidRPr="00135AA4">
        <w:rPr>
          <w:rFonts w:ascii="Times New Roman" w:eastAsia="Times New Roman" w:hAnsi="Times New Roman" w:cs="Times New Roman"/>
          <w:sz w:val="24"/>
          <w:szCs w:val="24"/>
        </w:rPr>
        <w:t>,</w:t>
      </w:r>
      <w:r w:rsidRPr="00135AA4">
        <w:rPr>
          <w:rFonts w:ascii="Times New Roman" w:eastAsia="Times New Roman" w:hAnsi="Times New Roman" w:cs="Times New Roman"/>
          <w:sz w:val="24"/>
          <w:szCs w:val="24"/>
        </w:rPr>
        <w:t xml:space="preserve"> 319</w:t>
      </w:r>
      <w:r w:rsidR="00CC0D83" w:rsidRPr="00135AA4">
        <w:rPr>
          <w:rFonts w:ascii="Times New Roman" w:eastAsia="Times New Roman" w:hAnsi="Times New Roman" w:cs="Times New Roman"/>
          <w:sz w:val="24"/>
          <w:szCs w:val="24"/>
        </w:rPr>
        <w:t xml:space="preserve"> </w:t>
      </w:r>
      <w:r w:rsidRPr="00135AA4">
        <w:rPr>
          <w:rFonts w:ascii="Times New Roman" w:eastAsia="Times New Roman" w:hAnsi="Times New Roman" w:cs="Times New Roman"/>
          <w:sz w:val="24"/>
          <w:szCs w:val="24"/>
        </w:rPr>
        <w:t>73</w:t>
      </w:r>
      <w:r w:rsidR="00CC0D83" w:rsidRPr="00135AA4">
        <w:rPr>
          <w:rFonts w:ascii="Times New Roman" w:eastAsia="Times New Roman" w:hAnsi="Times New Roman" w:cs="Times New Roman"/>
          <w:sz w:val="24"/>
          <w:szCs w:val="24"/>
        </w:rPr>
        <w:t>0</w:t>
      </w:r>
      <w:r w:rsidRPr="00135AA4">
        <w:rPr>
          <w:rFonts w:ascii="Times New Roman" w:eastAsia="Times New Roman" w:hAnsi="Times New Roman" w:cs="Times New Roman"/>
          <w:sz w:val="24"/>
          <w:szCs w:val="24"/>
        </w:rPr>
        <w:t xml:space="preserve"> t CO</w:t>
      </w:r>
      <w:r w:rsidRPr="00135AA4">
        <w:rPr>
          <w:rFonts w:ascii="Times New Roman" w:eastAsia="Times New Roman" w:hAnsi="Times New Roman" w:cs="Times New Roman"/>
          <w:sz w:val="24"/>
          <w:szCs w:val="24"/>
          <w:vertAlign w:val="subscript"/>
        </w:rPr>
        <w:t>2</w:t>
      </w:r>
      <w:r w:rsidRPr="00135AA4">
        <w:rPr>
          <w:rFonts w:ascii="Times New Roman" w:eastAsia="Times New Roman" w:hAnsi="Times New Roman" w:cs="Times New Roman"/>
          <w:sz w:val="24"/>
          <w:szCs w:val="24"/>
        </w:rPr>
        <w:t xml:space="preserve"> </w:t>
      </w:r>
      <w:proofErr w:type="spellStart"/>
      <w:r w:rsidRPr="00135AA4">
        <w:rPr>
          <w:rFonts w:ascii="Times New Roman" w:eastAsia="Times New Roman" w:hAnsi="Times New Roman" w:cs="Times New Roman"/>
          <w:sz w:val="24"/>
          <w:szCs w:val="24"/>
        </w:rPr>
        <w:t>ekv</w:t>
      </w:r>
      <w:proofErr w:type="spellEnd"/>
      <w:r w:rsidRPr="00135AA4">
        <w:rPr>
          <w:rFonts w:ascii="Times New Roman" w:eastAsia="Times New Roman" w:hAnsi="Times New Roman" w:cs="Times New Roman"/>
          <w:sz w:val="24"/>
          <w:szCs w:val="24"/>
        </w:rPr>
        <w:t>) ja maakasutus (maakasutuse muutus muudeks märgaladeks + muu maa (30</w:t>
      </w:r>
      <w:r w:rsidR="00CC0D83" w:rsidRPr="00135AA4">
        <w:rPr>
          <w:rFonts w:ascii="Times New Roman" w:eastAsia="Times New Roman" w:hAnsi="Times New Roman" w:cs="Times New Roman"/>
          <w:sz w:val="24"/>
          <w:szCs w:val="24"/>
        </w:rPr>
        <w:t xml:space="preserve"> </w:t>
      </w:r>
      <w:r w:rsidRPr="00135AA4">
        <w:rPr>
          <w:rFonts w:ascii="Times New Roman" w:eastAsia="Times New Roman" w:hAnsi="Times New Roman" w:cs="Times New Roman"/>
          <w:sz w:val="24"/>
          <w:szCs w:val="24"/>
        </w:rPr>
        <w:t>51</w:t>
      </w:r>
      <w:r w:rsidR="00CC0D83" w:rsidRPr="00135AA4">
        <w:rPr>
          <w:rFonts w:ascii="Times New Roman" w:eastAsia="Times New Roman" w:hAnsi="Times New Roman" w:cs="Times New Roman"/>
          <w:sz w:val="24"/>
          <w:szCs w:val="24"/>
        </w:rPr>
        <w:t>0</w:t>
      </w:r>
      <w:r w:rsidRPr="00135AA4">
        <w:rPr>
          <w:rFonts w:ascii="Times New Roman" w:eastAsia="Times New Roman" w:hAnsi="Times New Roman" w:cs="Times New Roman"/>
          <w:sz w:val="24"/>
          <w:szCs w:val="24"/>
        </w:rPr>
        <w:t xml:space="preserve"> t CO</w:t>
      </w:r>
      <w:r w:rsidRPr="00135AA4">
        <w:rPr>
          <w:rFonts w:ascii="Times New Roman" w:eastAsia="Times New Roman" w:hAnsi="Times New Roman" w:cs="Times New Roman"/>
          <w:sz w:val="24"/>
          <w:szCs w:val="24"/>
          <w:vertAlign w:val="subscript"/>
        </w:rPr>
        <w:t>2</w:t>
      </w:r>
      <w:r w:rsidRPr="00135AA4">
        <w:rPr>
          <w:rFonts w:ascii="Times New Roman" w:eastAsia="Times New Roman" w:hAnsi="Times New Roman" w:cs="Times New Roman"/>
          <w:sz w:val="24"/>
          <w:szCs w:val="24"/>
        </w:rPr>
        <w:t xml:space="preserve"> </w:t>
      </w:r>
      <w:proofErr w:type="spellStart"/>
      <w:r w:rsidRPr="00135AA4">
        <w:rPr>
          <w:rFonts w:ascii="Times New Roman" w:eastAsia="Times New Roman" w:hAnsi="Times New Roman" w:cs="Times New Roman"/>
          <w:sz w:val="24"/>
          <w:szCs w:val="24"/>
        </w:rPr>
        <w:t>ekv</w:t>
      </w:r>
      <w:proofErr w:type="spellEnd"/>
      <w:r w:rsidRPr="00135AA4">
        <w:rPr>
          <w:rFonts w:ascii="Times New Roman" w:eastAsia="Times New Roman" w:hAnsi="Times New Roman" w:cs="Times New Roman"/>
          <w:sz w:val="24"/>
          <w:szCs w:val="24"/>
        </w:rPr>
        <w:t>). Vt ka allpool tabel 1, kus on esitatud prognoosid* aastani 2050.</w:t>
      </w:r>
    </w:p>
    <w:p w14:paraId="0B418A9F" w14:textId="77777777" w:rsidR="00B63A34" w:rsidRDefault="00B63A34" w:rsidP="00B63A34">
      <w:pPr>
        <w:spacing w:after="0" w:line="240" w:lineRule="auto"/>
        <w:jc w:val="both"/>
        <w:rPr>
          <w:rFonts w:ascii="Times New Roman" w:eastAsia="Times New Roman" w:hAnsi="Times New Roman" w:cs="Times New Roman"/>
          <w:sz w:val="24"/>
          <w:szCs w:val="24"/>
        </w:rPr>
      </w:pPr>
    </w:p>
    <w:p w14:paraId="37B7BF2E" w14:textId="73295334" w:rsidR="00B63A34" w:rsidRPr="00135AA4" w:rsidRDefault="39EA7ABA" w:rsidP="00AC0A1A">
      <w:pPr>
        <w:spacing w:line="240" w:lineRule="auto"/>
        <w:jc w:val="both"/>
        <w:rPr>
          <w:rFonts w:ascii="Times New Roman" w:eastAsia="Times New Roman" w:hAnsi="Times New Roman" w:cs="Times New Roman"/>
          <w:sz w:val="24"/>
          <w:szCs w:val="24"/>
        </w:rPr>
      </w:pPr>
      <w:r w:rsidRPr="00135AA4">
        <w:rPr>
          <w:rFonts w:ascii="Times New Roman" w:eastAsia="Times New Roman" w:hAnsi="Times New Roman" w:cs="Times New Roman"/>
          <w:sz w:val="24"/>
          <w:szCs w:val="24"/>
        </w:rPr>
        <w:t>2030. aasta eesmärgi saavutamiseks tuleks 2024.</w:t>
      </w:r>
      <w:r w:rsidR="6FF61975" w:rsidRPr="00135AA4">
        <w:rPr>
          <w:rFonts w:ascii="Times New Roman" w:eastAsia="Times New Roman" w:hAnsi="Times New Roman" w:cs="Times New Roman"/>
          <w:sz w:val="24"/>
          <w:szCs w:val="24"/>
        </w:rPr>
        <w:t xml:space="preserve"> </w:t>
      </w:r>
      <w:r w:rsidRPr="00135AA4">
        <w:rPr>
          <w:rFonts w:ascii="Times New Roman" w:eastAsia="Times New Roman" w:hAnsi="Times New Roman" w:cs="Times New Roman"/>
          <w:sz w:val="24"/>
          <w:szCs w:val="24"/>
        </w:rPr>
        <w:t>aasta inventuuri põhjal suurendada KHG sidumist või vähendada heidet seega kokku 339</w:t>
      </w:r>
      <w:r w:rsidR="00CC0D83" w:rsidRPr="00135AA4">
        <w:rPr>
          <w:rFonts w:ascii="Times New Roman" w:eastAsia="Times New Roman" w:hAnsi="Times New Roman" w:cs="Times New Roman"/>
          <w:sz w:val="24"/>
          <w:szCs w:val="24"/>
        </w:rPr>
        <w:t xml:space="preserve"> </w:t>
      </w:r>
      <w:r w:rsidRPr="00135AA4">
        <w:rPr>
          <w:rFonts w:ascii="Times New Roman" w:eastAsia="Times New Roman" w:hAnsi="Times New Roman" w:cs="Times New Roman"/>
          <w:sz w:val="24"/>
          <w:szCs w:val="24"/>
        </w:rPr>
        <w:t>29</w:t>
      </w:r>
      <w:r w:rsidR="00CC0D83" w:rsidRPr="00135AA4">
        <w:rPr>
          <w:rFonts w:ascii="Times New Roman" w:eastAsia="Times New Roman" w:hAnsi="Times New Roman" w:cs="Times New Roman"/>
          <w:sz w:val="24"/>
          <w:szCs w:val="24"/>
        </w:rPr>
        <w:t>0</w:t>
      </w:r>
      <w:r w:rsidRPr="00135AA4">
        <w:rPr>
          <w:rFonts w:ascii="Times New Roman" w:eastAsia="Times New Roman" w:hAnsi="Times New Roman" w:cs="Times New Roman"/>
          <w:sz w:val="24"/>
          <w:szCs w:val="24"/>
        </w:rPr>
        <w:t xml:space="preserve"> t mahus. Eesmärgi täitmisel oleks </w:t>
      </w:r>
      <w:r w:rsidR="00014343" w:rsidRPr="00135AA4">
        <w:rPr>
          <w:rFonts w:ascii="Times New Roman" w:eastAsia="Times New Roman" w:hAnsi="Times New Roman" w:cs="Times New Roman"/>
          <w:sz w:val="24"/>
          <w:szCs w:val="24"/>
        </w:rPr>
        <w:t>tagatud</w:t>
      </w:r>
      <w:r w:rsidRPr="00135AA4">
        <w:rPr>
          <w:rFonts w:ascii="Times New Roman" w:eastAsia="Times New Roman" w:hAnsi="Times New Roman" w:cs="Times New Roman"/>
          <w:sz w:val="24"/>
          <w:szCs w:val="24"/>
        </w:rPr>
        <w:t xml:space="preserve"> ka </w:t>
      </w:r>
      <w:proofErr w:type="spellStart"/>
      <w:r w:rsidRPr="00135AA4">
        <w:rPr>
          <w:rFonts w:ascii="Times New Roman" w:eastAsia="Times New Roman" w:hAnsi="Times New Roman" w:cs="Times New Roman"/>
          <w:sz w:val="24"/>
          <w:szCs w:val="24"/>
        </w:rPr>
        <w:t>LULUCFi</w:t>
      </w:r>
      <w:proofErr w:type="spellEnd"/>
      <w:r w:rsidRPr="00135AA4">
        <w:rPr>
          <w:rFonts w:ascii="Times New Roman" w:eastAsia="Times New Roman" w:hAnsi="Times New Roman" w:cs="Times New Roman"/>
          <w:sz w:val="24"/>
          <w:szCs w:val="24"/>
        </w:rPr>
        <w:t xml:space="preserve"> määruse 2030. aasta eesmärgi täitmine.</w:t>
      </w:r>
    </w:p>
    <w:p w14:paraId="3123BE38" w14:textId="01954EA3" w:rsidR="00036115" w:rsidRDefault="00036115" w:rsidP="00036115">
      <w:pPr>
        <w:pStyle w:val="Pealdis"/>
        <w:keepNext/>
      </w:pPr>
      <w:r>
        <w:t xml:space="preserve">Tabel </w:t>
      </w:r>
      <w:r>
        <w:fldChar w:fldCharType="begin"/>
      </w:r>
      <w:r>
        <w:instrText xml:space="preserve"> SEQ Tabel \* ARABIC </w:instrText>
      </w:r>
      <w:r>
        <w:fldChar w:fldCharType="separate"/>
      </w:r>
      <w:r>
        <w:rPr>
          <w:noProof/>
        </w:rPr>
        <w:t>7</w:t>
      </w:r>
      <w:r>
        <w:fldChar w:fldCharType="end"/>
      </w:r>
      <w:r w:rsidRPr="001652C5">
        <w:t xml:space="preserve">. </w:t>
      </w:r>
      <w:proofErr w:type="spellStart"/>
      <w:r w:rsidRPr="001652C5">
        <w:t>LULUCFi</w:t>
      </w:r>
      <w:proofErr w:type="spellEnd"/>
      <w:r w:rsidRPr="001652C5">
        <w:t xml:space="preserve"> heitkogused kategooriate lõikes ja prognoosid* aastani 2050.</w:t>
      </w:r>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5"/>
        <w:gridCol w:w="1650"/>
        <w:gridCol w:w="960"/>
        <w:gridCol w:w="945"/>
        <w:gridCol w:w="1005"/>
        <w:gridCol w:w="1005"/>
        <w:gridCol w:w="960"/>
        <w:gridCol w:w="960"/>
      </w:tblGrid>
      <w:tr w:rsidR="32D811BD" w14:paraId="6E72E638" w14:textId="77777777" w:rsidTr="2B2CB921">
        <w:trPr>
          <w:trHeight w:val="285"/>
        </w:trPr>
        <w:tc>
          <w:tcPr>
            <w:tcW w:w="9210" w:type="dxa"/>
            <w:gridSpan w:val="8"/>
            <w:shd w:val="clear" w:color="auto" w:fill="F2F2F2" w:themeFill="background1" w:themeFillShade="F2"/>
            <w:tcMar>
              <w:left w:w="70" w:type="dxa"/>
              <w:right w:w="70" w:type="dxa"/>
            </w:tcMar>
            <w:vAlign w:val="center"/>
          </w:tcPr>
          <w:p w14:paraId="0D484454" w14:textId="72F3D67C" w:rsidR="32D811BD" w:rsidRDefault="32D811BD" w:rsidP="00191349">
            <w:pPr>
              <w:spacing w:after="0" w:line="240" w:lineRule="auto"/>
              <w:ind w:firstLine="1104"/>
              <w:rPr>
                <w:rFonts w:ascii="Times New Roman" w:eastAsia="Times New Roman" w:hAnsi="Times New Roman" w:cs="Times New Roman"/>
                <w:b/>
                <w:bCs/>
                <w:color w:val="000000" w:themeColor="text1"/>
              </w:rPr>
            </w:pPr>
            <w:r w:rsidRPr="32D811BD">
              <w:rPr>
                <w:rFonts w:ascii="Times New Roman" w:eastAsia="Times New Roman" w:hAnsi="Times New Roman" w:cs="Times New Roman"/>
                <w:b/>
                <w:bCs/>
                <w:color w:val="000000" w:themeColor="text1"/>
              </w:rPr>
              <w:t xml:space="preserve">Kasvuhoonegaaside (KHG) heitkogused </w:t>
            </w:r>
            <w:proofErr w:type="spellStart"/>
            <w:r w:rsidRPr="32D811BD">
              <w:rPr>
                <w:rFonts w:ascii="Times New Roman" w:eastAsia="Times New Roman" w:hAnsi="Times New Roman" w:cs="Times New Roman"/>
                <w:b/>
                <w:bCs/>
                <w:color w:val="000000" w:themeColor="text1"/>
              </w:rPr>
              <w:t>LULUCFi</w:t>
            </w:r>
            <w:proofErr w:type="spellEnd"/>
            <w:r w:rsidRPr="32D811BD">
              <w:rPr>
                <w:rFonts w:ascii="Times New Roman" w:eastAsia="Times New Roman" w:hAnsi="Times New Roman" w:cs="Times New Roman"/>
                <w:b/>
                <w:bCs/>
                <w:color w:val="000000" w:themeColor="text1"/>
              </w:rPr>
              <w:t xml:space="preserve"> määruse eesmärkide täitmisel</w:t>
            </w:r>
          </w:p>
        </w:tc>
      </w:tr>
      <w:tr w:rsidR="00873F23" w14:paraId="09A19EB2" w14:textId="77777777" w:rsidTr="2B2CB921">
        <w:trPr>
          <w:trHeight w:val="345"/>
        </w:trPr>
        <w:tc>
          <w:tcPr>
            <w:tcW w:w="1725" w:type="dxa"/>
            <w:vMerge w:val="restart"/>
            <w:shd w:val="clear" w:color="auto" w:fill="F2F2F2" w:themeFill="background1" w:themeFillShade="F2"/>
            <w:tcMar>
              <w:left w:w="70" w:type="dxa"/>
              <w:right w:w="70" w:type="dxa"/>
            </w:tcMar>
            <w:vAlign w:val="center"/>
          </w:tcPr>
          <w:p w14:paraId="705BC6E8" w14:textId="1A70F07B" w:rsidR="32D811BD" w:rsidRDefault="32D811BD" w:rsidP="00191349">
            <w:pPr>
              <w:spacing w:after="0" w:line="240" w:lineRule="auto"/>
              <w:jc w:val="center"/>
              <w:rPr>
                <w:rFonts w:ascii="Times New Roman" w:eastAsia="Times New Roman" w:hAnsi="Times New Roman" w:cs="Times New Roman"/>
                <w:b/>
                <w:bCs/>
                <w:color w:val="000000" w:themeColor="text1"/>
              </w:rPr>
            </w:pPr>
            <w:r w:rsidRPr="32D811BD">
              <w:rPr>
                <w:rFonts w:ascii="Times New Roman" w:eastAsia="Times New Roman" w:hAnsi="Times New Roman" w:cs="Times New Roman"/>
                <w:b/>
                <w:bCs/>
                <w:color w:val="000000" w:themeColor="text1"/>
              </w:rPr>
              <w:lastRenderedPageBreak/>
              <w:t>Eesmärk</w:t>
            </w:r>
          </w:p>
        </w:tc>
        <w:tc>
          <w:tcPr>
            <w:tcW w:w="1650" w:type="dxa"/>
            <w:vMerge w:val="restart"/>
            <w:shd w:val="clear" w:color="auto" w:fill="F2F2F2" w:themeFill="background1" w:themeFillShade="F2"/>
            <w:tcMar>
              <w:left w:w="70" w:type="dxa"/>
              <w:right w:w="70" w:type="dxa"/>
            </w:tcMar>
            <w:vAlign w:val="center"/>
          </w:tcPr>
          <w:p w14:paraId="367693FF" w14:textId="3FB8B8CA" w:rsidR="32D811BD" w:rsidRDefault="32D811BD" w:rsidP="00191349">
            <w:pPr>
              <w:spacing w:after="0" w:line="240" w:lineRule="auto"/>
              <w:jc w:val="center"/>
              <w:rPr>
                <w:rFonts w:ascii="Times New Roman" w:eastAsia="Times New Roman" w:hAnsi="Times New Roman" w:cs="Times New Roman"/>
                <w:b/>
                <w:bCs/>
                <w:color w:val="000000" w:themeColor="text1"/>
              </w:rPr>
            </w:pPr>
            <w:r w:rsidRPr="32D811BD">
              <w:rPr>
                <w:rFonts w:ascii="Times New Roman" w:eastAsia="Times New Roman" w:hAnsi="Times New Roman" w:cs="Times New Roman"/>
                <w:b/>
                <w:bCs/>
                <w:color w:val="000000" w:themeColor="text1"/>
              </w:rPr>
              <w:t>KHG heitkoguste jaotus</w:t>
            </w:r>
          </w:p>
        </w:tc>
        <w:tc>
          <w:tcPr>
            <w:tcW w:w="5835" w:type="dxa"/>
            <w:gridSpan w:val="6"/>
            <w:shd w:val="clear" w:color="auto" w:fill="F2F2F2" w:themeFill="background1" w:themeFillShade="F2"/>
            <w:tcMar>
              <w:left w:w="70" w:type="dxa"/>
              <w:right w:w="70" w:type="dxa"/>
            </w:tcMar>
            <w:vAlign w:val="center"/>
          </w:tcPr>
          <w:p w14:paraId="2AC9924E" w14:textId="1D26A1AC" w:rsidR="32D811BD" w:rsidRDefault="64494EA2" w:rsidP="00191349">
            <w:pPr>
              <w:spacing w:after="0" w:line="240" w:lineRule="auto"/>
              <w:jc w:val="center"/>
              <w:rPr>
                <w:rFonts w:ascii="Times New Roman" w:eastAsia="Times New Roman" w:hAnsi="Times New Roman" w:cs="Times New Roman"/>
                <w:b/>
                <w:bCs/>
                <w:color w:val="000000" w:themeColor="text1"/>
              </w:rPr>
            </w:pPr>
            <w:r w:rsidRPr="2B2CB921">
              <w:rPr>
                <w:rFonts w:ascii="Times New Roman" w:eastAsia="Times New Roman" w:hAnsi="Times New Roman" w:cs="Times New Roman"/>
                <w:b/>
                <w:bCs/>
                <w:color w:val="000000" w:themeColor="text1"/>
              </w:rPr>
              <w:t>KHG heitkogused (</w:t>
            </w:r>
            <w:r w:rsidR="5C853521" w:rsidRPr="2B2CB921">
              <w:rPr>
                <w:rFonts w:ascii="Times New Roman" w:eastAsia="Times New Roman" w:hAnsi="Times New Roman" w:cs="Times New Roman"/>
                <w:b/>
                <w:bCs/>
                <w:color w:val="000000" w:themeColor="text1"/>
              </w:rPr>
              <w:t xml:space="preserve">tuhat </w:t>
            </w:r>
            <w:r w:rsidRPr="2B2CB921">
              <w:rPr>
                <w:rFonts w:ascii="Times New Roman" w:eastAsia="Times New Roman" w:hAnsi="Times New Roman" w:cs="Times New Roman"/>
                <w:b/>
                <w:bCs/>
                <w:color w:val="000000" w:themeColor="text1"/>
              </w:rPr>
              <w:t>t CO</w:t>
            </w:r>
            <w:r w:rsidRPr="2B2CB921">
              <w:rPr>
                <w:rFonts w:ascii="Times New Roman" w:eastAsia="Times New Roman" w:hAnsi="Times New Roman" w:cs="Times New Roman"/>
                <w:b/>
                <w:bCs/>
                <w:color w:val="000000" w:themeColor="text1"/>
                <w:vertAlign w:val="subscript"/>
              </w:rPr>
              <w:t>2</w:t>
            </w:r>
            <w:r w:rsidRPr="2B2CB921">
              <w:rPr>
                <w:rFonts w:ascii="Times New Roman" w:eastAsia="Times New Roman" w:hAnsi="Times New Roman" w:cs="Times New Roman"/>
                <w:b/>
                <w:bCs/>
                <w:color w:val="000000" w:themeColor="text1"/>
              </w:rPr>
              <w:t xml:space="preserve"> </w:t>
            </w:r>
            <w:proofErr w:type="spellStart"/>
            <w:r w:rsidRPr="2B2CB921">
              <w:rPr>
                <w:rFonts w:ascii="Times New Roman" w:eastAsia="Times New Roman" w:hAnsi="Times New Roman" w:cs="Times New Roman"/>
                <w:b/>
                <w:bCs/>
                <w:color w:val="000000" w:themeColor="text1"/>
              </w:rPr>
              <w:t>ekv</w:t>
            </w:r>
            <w:proofErr w:type="spellEnd"/>
            <w:r w:rsidRPr="2B2CB921">
              <w:rPr>
                <w:rFonts w:ascii="Times New Roman" w:eastAsia="Times New Roman" w:hAnsi="Times New Roman" w:cs="Times New Roman"/>
                <w:b/>
                <w:bCs/>
                <w:color w:val="000000" w:themeColor="text1"/>
              </w:rPr>
              <w:t>, AR5)</w:t>
            </w:r>
          </w:p>
        </w:tc>
      </w:tr>
      <w:tr w:rsidR="00873F23" w14:paraId="7F942430" w14:textId="77777777" w:rsidTr="2B2CB921">
        <w:trPr>
          <w:trHeight w:val="300"/>
        </w:trPr>
        <w:tc>
          <w:tcPr>
            <w:tcW w:w="1725" w:type="dxa"/>
            <w:vMerge/>
            <w:vAlign w:val="center"/>
          </w:tcPr>
          <w:p w14:paraId="4428A535" w14:textId="77777777" w:rsidR="001E4ABE" w:rsidRDefault="001E4ABE" w:rsidP="00191349">
            <w:pPr>
              <w:spacing w:line="240" w:lineRule="auto"/>
            </w:pPr>
          </w:p>
        </w:tc>
        <w:tc>
          <w:tcPr>
            <w:tcW w:w="1650" w:type="dxa"/>
            <w:vMerge/>
            <w:vAlign w:val="center"/>
          </w:tcPr>
          <w:p w14:paraId="337B2689" w14:textId="77777777" w:rsidR="001E4ABE" w:rsidRDefault="001E4ABE" w:rsidP="00191349">
            <w:pPr>
              <w:spacing w:line="240" w:lineRule="auto"/>
            </w:pPr>
          </w:p>
        </w:tc>
        <w:tc>
          <w:tcPr>
            <w:tcW w:w="2910" w:type="dxa"/>
            <w:gridSpan w:val="3"/>
            <w:shd w:val="clear" w:color="auto" w:fill="F2F2F2" w:themeFill="background1" w:themeFillShade="F2"/>
            <w:tcMar>
              <w:left w:w="70" w:type="dxa"/>
              <w:right w:w="70" w:type="dxa"/>
            </w:tcMar>
            <w:vAlign w:val="center"/>
          </w:tcPr>
          <w:p w14:paraId="0463E83D" w14:textId="6CDDEE76" w:rsidR="32D811BD" w:rsidRDefault="32D811BD" w:rsidP="00191349">
            <w:pPr>
              <w:spacing w:after="0" w:line="240" w:lineRule="auto"/>
              <w:jc w:val="center"/>
              <w:rPr>
                <w:rFonts w:ascii="Times New Roman" w:eastAsia="Times New Roman" w:hAnsi="Times New Roman" w:cs="Times New Roman"/>
                <w:b/>
                <w:bCs/>
                <w:color w:val="000000" w:themeColor="text1"/>
              </w:rPr>
            </w:pPr>
            <w:r w:rsidRPr="32D811BD">
              <w:rPr>
                <w:rFonts w:ascii="Times New Roman" w:eastAsia="Times New Roman" w:hAnsi="Times New Roman" w:cs="Times New Roman"/>
                <w:b/>
                <w:bCs/>
                <w:color w:val="000000" w:themeColor="text1"/>
              </w:rPr>
              <w:t>Inventuur (2024)</w:t>
            </w:r>
          </w:p>
        </w:tc>
        <w:tc>
          <w:tcPr>
            <w:tcW w:w="2925" w:type="dxa"/>
            <w:gridSpan w:val="3"/>
            <w:shd w:val="clear" w:color="auto" w:fill="F2F2F2" w:themeFill="background1" w:themeFillShade="F2"/>
            <w:tcMar>
              <w:left w:w="70" w:type="dxa"/>
              <w:right w:w="70" w:type="dxa"/>
            </w:tcMar>
            <w:vAlign w:val="center"/>
          </w:tcPr>
          <w:p w14:paraId="224F4EB0" w14:textId="6EBB95B5" w:rsidR="32D811BD" w:rsidRDefault="32D811BD" w:rsidP="00191349">
            <w:pPr>
              <w:spacing w:after="0" w:line="240" w:lineRule="auto"/>
              <w:jc w:val="center"/>
              <w:rPr>
                <w:rFonts w:ascii="Times New Roman" w:eastAsia="Times New Roman" w:hAnsi="Times New Roman" w:cs="Times New Roman"/>
                <w:b/>
                <w:bCs/>
                <w:color w:val="000000" w:themeColor="text1"/>
              </w:rPr>
            </w:pPr>
            <w:r w:rsidRPr="32D811BD">
              <w:rPr>
                <w:rFonts w:ascii="Times New Roman" w:eastAsia="Times New Roman" w:hAnsi="Times New Roman" w:cs="Times New Roman"/>
                <w:b/>
                <w:bCs/>
                <w:color w:val="000000" w:themeColor="text1"/>
              </w:rPr>
              <w:t>Prognoos (WEM)</w:t>
            </w:r>
          </w:p>
        </w:tc>
      </w:tr>
      <w:tr w:rsidR="00E316B5" w14:paraId="6CD51835" w14:textId="77777777" w:rsidTr="2B2CB921">
        <w:trPr>
          <w:trHeight w:val="300"/>
        </w:trPr>
        <w:tc>
          <w:tcPr>
            <w:tcW w:w="1725" w:type="dxa"/>
            <w:vMerge/>
            <w:vAlign w:val="center"/>
          </w:tcPr>
          <w:p w14:paraId="23430C19" w14:textId="77777777" w:rsidR="001E4ABE" w:rsidRDefault="001E4ABE" w:rsidP="00191349">
            <w:pPr>
              <w:spacing w:line="240" w:lineRule="auto"/>
            </w:pPr>
          </w:p>
        </w:tc>
        <w:tc>
          <w:tcPr>
            <w:tcW w:w="1650" w:type="dxa"/>
            <w:vMerge/>
            <w:vAlign w:val="center"/>
          </w:tcPr>
          <w:p w14:paraId="55FB81B0" w14:textId="77777777" w:rsidR="001E4ABE" w:rsidRDefault="001E4ABE" w:rsidP="00191349">
            <w:pPr>
              <w:spacing w:line="240" w:lineRule="auto"/>
            </w:pPr>
          </w:p>
        </w:tc>
        <w:tc>
          <w:tcPr>
            <w:tcW w:w="960" w:type="dxa"/>
            <w:shd w:val="clear" w:color="auto" w:fill="F2F2F2" w:themeFill="background1" w:themeFillShade="F2"/>
            <w:tcMar>
              <w:left w:w="70" w:type="dxa"/>
              <w:right w:w="70" w:type="dxa"/>
            </w:tcMar>
            <w:vAlign w:val="center"/>
          </w:tcPr>
          <w:p w14:paraId="6D25605F" w14:textId="3F1B70EF" w:rsidR="32D811BD" w:rsidRDefault="32D811BD" w:rsidP="00191349">
            <w:pPr>
              <w:spacing w:after="0" w:line="240" w:lineRule="auto"/>
              <w:jc w:val="center"/>
              <w:rPr>
                <w:rFonts w:ascii="Times New Roman" w:eastAsia="Times New Roman" w:hAnsi="Times New Roman" w:cs="Times New Roman"/>
                <w:b/>
                <w:bCs/>
                <w:color w:val="000000" w:themeColor="text1"/>
              </w:rPr>
            </w:pPr>
            <w:r w:rsidRPr="32D811BD">
              <w:rPr>
                <w:rFonts w:ascii="Times New Roman" w:eastAsia="Times New Roman" w:hAnsi="Times New Roman" w:cs="Times New Roman"/>
                <w:b/>
                <w:bCs/>
                <w:color w:val="000000" w:themeColor="text1"/>
              </w:rPr>
              <w:t>1990</w:t>
            </w:r>
          </w:p>
        </w:tc>
        <w:tc>
          <w:tcPr>
            <w:tcW w:w="945" w:type="dxa"/>
            <w:shd w:val="clear" w:color="auto" w:fill="F2F2F2" w:themeFill="background1" w:themeFillShade="F2"/>
            <w:tcMar>
              <w:left w:w="70" w:type="dxa"/>
              <w:right w:w="70" w:type="dxa"/>
            </w:tcMar>
            <w:vAlign w:val="center"/>
          </w:tcPr>
          <w:p w14:paraId="5794A652" w14:textId="78DBD0EA" w:rsidR="32D811BD" w:rsidRDefault="32D811BD" w:rsidP="00191349">
            <w:pPr>
              <w:spacing w:after="0" w:line="240" w:lineRule="auto"/>
              <w:jc w:val="center"/>
              <w:rPr>
                <w:rFonts w:ascii="Times New Roman" w:eastAsia="Times New Roman" w:hAnsi="Times New Roman" w:cs="Times New Roman"/>
                <w:b/>
                <w:bCs/>
                <w:color w:val="000000" w:themeColor="text1"/>
              </w:rPr>
            </w:pPr>
            <w:r w:rsidRPr="32D811BD">
              <w:rPr>
                <w:rFonts w:ascii="Times New Roman" w:eastAsia="Times New Roman" w:hAnsi="Times New Roman" w:cs="Times New Roman"/>
                <w:b/>
                <w:bCs/>
                <w:color w:val="000000" w:themeColor="text1"/>
              </w:rPr>
              <w:t>2005</w:t>
            </w:r>
          </w:p>
        </w:tc>
        <w:tc>
          <w:tcPr>
            <w:tcW w:w="1005" w:type="dxa"/>
            <w:shd w:val="clear" w:color="auto" w:fill="F2F2F2" w:themeFill="background1" w:themeFillShade="F2"/>
            <w:tcMar>
              <w:left w:w="70" w:type="dxa"/>
              <w:right w:w="70" w:type="dxa"/>
            </w:tcMar>
            <w:vAlign w:val="center"/>
          </w:tcPr>
          <w:p w14:paraId="44AF9C0D" w14:textId="6B7D8CBC" w:rsidR="32D811BD" w:rsidRDefault="32D811BD" w:rsidP="00191349">
            <w:pPr>
              <w:spacing w:after="0" w:line="240" w:lineRule="auto"/>
              <w:jc w:val="center"/>
              <w:rPr>
                <w:rFonts w:ascii="Times New Roman" w:eastAsia="Times New Roman" w:hAnsi="Times New Roman" w:cs="Times New Roman"/>
                <w:b/>
                <w:bCs/>
                <w:color w:val="000000" w:themeColor="text1"/>
              </w:rPr>
            </w:pPr>
            <w:r w:rsidRPr="32D811BD">
              <w:rPr>
                <w:rFonts w:ascii="Times New Roman" w:eastAsia="Times New Roman" w:hAnsi="Times New Roman" w:cs="Times New Roman"/>
                <w:b/>
                <w:bCs/>
                <w:color w:val="000000" w:themeColor="text1"/>
              </w:rPr>
              <w:t>2022</w:t>
            </w:r>
          </w:p>
        </w:tc>
        <w:tc>
          <w:tcPr>
            <w:tcW w:w="1005" w:type="dxa"/>
            <w:shd w:val="clear" w:color="auto" w:fill="F2F2F2" w:themeFill="background1" w:themeFillShade="F2"/>
            <w:tcMar>
              <w:left w:w="70" w:type="dxa"/>
              <w:right w:w="70" w:type="dxa"/>
            </w:tcMar>
            <w:vAlign w:val="center"/>
          </w:tcPr>
          <w:p w14:paraId="1C3FBFEF" w14:textId="1A8BDBFA" w:rsidR="32D811BD" w:rsidRDefault="32D811BD" w:rsidP="00191349">
            <w:pPr>
              <w:spacing w:after="0" w:line="240" w:lineRule="auto"/>
              <w:jc w:val="center"/>
              <w:rPr>
                <w:rFonts w:ascii="Times New Roman" w:eastAsia="Times New Roman" w:hAnsi="Times New Roman" w:cs="Times New Roman"/>
                <w:b/>
                <w:bCs/>
                <w:color w:val="000000" w:themeColor="text1"/>
              </w:rPr>
            </w:pPr>
            <w:r w:rsidRPr="32D811BD">
              <w:rPr>
                <w:rFonts w:ascii="Times New Roman" w:eastAsia="Times New Roman" w:hAnsi="Times New Roman" w:cs="Times New Roman"/>
                <w:b/>
                <w:bCs/>
                <w:color w:val="000000" w:themeColor="text1"/>
              </w:rPr>
              <w:t>2030</w:t>
            </w:r>
          </w:p>
        </w:tc>
        <w:tc>
          <w:tcPr>
            <w:tcW w:w="960" w:type="dxa"/>
            <w:shd w:val="clear" w:color="auto" w:fill="F2F2F2" w:themeFill="background1" w:themeFillShade="F2"/>
            <w:tcMar>
              <w:left w:w="70" w:type="dxa"/>
              <w:right w:w="70" w:type="dxa"/>
            </w:tcMar>
            <w:vAlign w:val="center"/>
          </w:tcPr>
          <w:p w14:paraId="09BC23C9" w14:textId="68442718" w:rsidR="32D811BD" w:rsidRDefault="32D811BD" w:rsidP="00191349">
            <w:pPr>
              <w:spacing w:after="0" w:line="240" w:lineRule="auto"/>
              <w:jc w:val="center"/>
              <w:rPr>
                <w:rFonts w:ascii="Times New Roman" w:eastAsia="Times New Roman" w:hAnsi="Times New Roman" w:cs="Times New Roman"/>
                <w:b/>
                <w:bCs/>
                <w:color w:val="000000" w:themeColor="text1"/>
              </w:rPr>
            </w:pPr>
            <w:r w:rsidRPr="32D811BD">
              <w:rPr>
                <w:rFonts w:ascii="Times New Roman" w:eastAsia="Times New Roman" w:hAnsi="Times New Roman" w:cs="Times New Roman"/>
                <w:b/>
                <w:bCs/>
                <w:color w:val="000000" w:themeColor="text1"/>
              </w:rPr>
              <w:t>2040</w:t>
            </w:r>
          </w:p>
        </w:tc>
        <w:tc>
          <w:tcPr>
            <w:tcW w:w="960" w:type="dxa"/>
            <w:shd w:val="clear" w:color="auto" w:fill="F2F2F2" w:themeFill="background1" w:themeFillShade="F2"/>
            <w:tcMar>
              <w:left w:w="70" w:type="dxa"/>
              <w:right w:w="70" w:type="dxa"/>
            </w:tcMar>
            <w:vAlign w:val="center"/>
          </w:tcPr>
          <w:p w14:paraId="29214D53" w14:textId="09150692" w:rsidR="32D811BD" w:rsidRDefault="32D811BD" w:rsidP="00191349">
            <w:pPr>
              <w:spacing w:after="0" w:line="240" w:lineRule="auto"/>
              <w:jc w:val="center"/>
              <w:rPr>
                <w:rFonts w:ascii="Times New Roman" w:eastAsia="Times New Roman" w:hAnsi="Times New Roman" w:cs="Times New Roman"/>
                <w:b/>
                <w:bCs/>
                <w:color w:val="000000" w:themeColor="text1"/>
              </w:rPr>
            </w:pPr>
            <w:r w:rsidRPr="32D811BD">
              <w:rPr>
                <w:rFonts w:ascii="Times New Roman" w:eastAsia="Times New Roman" w:hAnsi="Times New Roman" w:cs="Times New Roman"/>
                <w:b/>
                <w:bCs/>
                <w:color w:val="000000" w:themeColor="text1"/>
              </w:rPr>
              <w:t>2050</w:t>
            </w:r>
          </w:p>
        </w:tc>
      </w:tr>
      <w:tr w:rsidR="32D811BD" w14:paraId="62EE8FE3" w14:textId="77777777" w:rsidTr="2B2CB921">
        <w:trPr>
          <w:trHeight w:val="300"/>
        </w:trPr>
        <w:tc>
          <w:tcPr>
            <w:tcW w:w="3375" w:type="dxa"/>
            <w:gridSpan w:val="2"/>
            <w:tcMar>
              <w:left w:w="70" w:type="dxa"/>
              <w:right w:w="70" w:type="dxa"/>
            </w:tcMar>
            <w:vAlign w:val="center"/>
          </w:tcPr>
          <w:p w14:paraId="53A06C08" w14:textId="32673477" w:rsidR="32D811BD" w:rsidRDefault="32D811BD" w:rsidP="00191349">
            <w:pPr>
              <w:spacing w:after="0" w:line="240" w:lineRule="auto"/>
              <w:rPr>
                <w:rFonts w:ascii="Times New Roman" w:eastAsia="Times New Roman" w:hAnsi="Times New Roman" w:cs="Times New Roman"/>
                <w:b/>
                <w:bCs/>
                <w:color w:val="000000" w:themeColor="text1"/>
              </w:rPr>
            </w:pPr>
            <w:r w:rsidRPr="32D811BD">
              <w:rPr>
                <w:rFonts w:ascii="Times New Roman" w:eastAsia="Times New Roman" w:hAnsi="Times New Roman" w:cs="Times New Roman"/>
                <w:b/>
                <w:bCs/>
                <w:color w:val="000000" w:themeColor="text1"/>
              </w:rPr>
              <w:t>KOKKU</w:t>
            </w:r>
          </w:p>
        </w:tc>
        <w:tc>
          <w:tcPr>
            <w:tcW w:w="960" w:type="dxa"/>
            <w:tcMar>
              <w:left w:w="70" w:type="dxa"/>
              <w:right w:w="70" w:type="dxa"/>
            </w:tcMar>
          </w:tcPr>
          <w:p w14:paraId="58F53368" w14:textId="50CCD69A" w:rsidR="32D811BD" w:rsidRDefault="48B25741" w:rsidP="00191349">
            <w:pPr>
              <w:spacing w:after="0" w:line="240" w:lineRule="auto"/>
              <w:jc w:val="center"/>
              <w:rPr>
                <w:rFonts w:ascii="Times New Roman" w:eastAsia="Times New Roman" w:hAnsi="Times New Roman" w:cs="Times New Roman"/>
                <w:b/>
                <w:bCs/>
                <w:color w:val="000000" w:themeColor="text1"/>
              </w:rPr>
            </w:pPr>
            <w:r w:rsidRPr="630ECEC8">
              <w:rPr>
                <w:rFonts w:ascii="Times New Roman" w:eastAsia="Times New Roman" w:hAnsi="Times New Roman" w:cs="Times New Roman"/>
                <w:b/>
                <w:bCs/>
                <w:color w:val="000000" w:themeColor="text1"/>
              </w:rPr>
              <w:t>-5235,27</w:t>
            </w:r>
          </w:p>
        </w:tc>
        <w:tc>
          <w:tcPr>
            <w:tcW w:w="945" w:type="dxa"/>
            <w:tcMar>
              <w:left w:w="70" w:type="dxa"/>
              <w:right w:w="70" w:type="dxa"/>
            </w:tcMar>
          </w:tcPr>
          <w:p w14:paraId="65999073" w14:textId="493ECB3B" w:rsidR="32D811BD" w:rsidRDefault="48B25741" w:rsidP="00191349">
            <w:pPr>
              <w:spacing w:after="0" w:line="240" w:lineRule="auto"/>
              <w:jc w:val="center"/>
              <w:rPr>
                <w:rFonts w:ascii="Times New Roman" w:eastAsia="Times New Roman" w:hAnsi="Times New Roman" w:cs="Times New Roman"/>
                <w:b/>
                <w:bCs/>
                <w:color w:val="000000" w:themeColor="text1"/>
              </w:rPr>
            </w:pPr>
            <w:r w:rsidRPr="630ECEC8">
              <w:rPr>
                <w:rFonts w:ascii="Times New Roman" w:eastAsia="Times New Roman" w:hAnsi="Times New Roman" w:cs="Times New Roman"/>
                <w:b/>
                <w:bCs/>
                <w:color w:val="000000" w:themeColor="text1"/>
              </w:rPr>
              <w:t>-2927,27</w:t>
            </w:r>
          </w:p>
        </w:tc>
        <w:tc>
          <w:tcPr>
            <w:tcW w:w="1005" w:type="dxa"/>
            <w:tcMar>
              <w:left w:w="70" w:type="dxa"/>
              <w:right w:w="70" w:type="dxa"/>
            </w:tcMar>
          </w:tcPr>
          <w:p w14:paraId="4939676B" w14:textId="23B149D3" w:rsidR="32D811BD" w:rsidRDefault="48B25741" w:rsidP="00191349">
            <w:pPr>
              <w:spacing w:after="0" w:line="240" w:lineRule="auto"/>
              <w:jc w:val="center"/>
              <w:rPr>
                <w:rFonts w:ascii="Times New Roman" w:eastAsia="Times New Roman" w:hAnsi="Times New Roman" w:cs="Times New Roman"/>
                <w:b/>
                <w:bCs/>
                <w:color w:val="000000" w:themeColor="text1"/>
              </w:rPr>
            </w:pPr>
            <w:r w:rsidRPr="630ECEC8">
              <w:rPr>
                <w:rFonts w:ascii="Times New Roman" w:eastAsia="Times New Roman" w:hAnsi="Times New Roman" w:cs="Times New Roman"/>
                <w:b/>
                <w:bCs/>
                <w:color w:val="000000" w:themeColor="text1"/>
              </w:rPr>
              <w:t>339,29</w:t>
            </w:r>
          </w:p>
        </w:tc>
        <w:tc>
          <w:tcPr>
            <w:tcW w:w="1005" w:type="dxa"/>
            <w:shd w:val="clear" w:color="auto" w:fill="FFFFFF" w:themeFill="background1"/>
            <w:tcMar>
              <w:left w:w="70" w:type="dxa"/>
              <w:right w:w="70" w:type="dxa"/>
            </w:tcMar>
          </w:tcPr>
          <w:p w14:paraId="088B83D4" w14:textId="561E046A" w:rsidR="32D811BD" w:rsidRDefault="48B25741" w:rsidP="00191349">
            <w:pPr>
              <w:spacing w:after="0" w:line="240" w:lineRule="auto"/>
              <w:jc w:val="center"/>
              <w:rPr>
                <w:rFonts w:ascii="Times New Roman" w:eastAsia="Times New Roman" w:hAnsi="Times New Roman" w:cs="Times New Roman"/>
                <w:b/>
                <w:bCs/>
                <w:color w:val="000000" w:themeColor="text1"/>
              </w:rPr>
            </w:pPr>
            <w:r w:rsidRPr="630ECEC8">
              <w:rPr>
                <w:rFonts w:ascii="Times New Roman" w:eastAsia="Times New Roman" w:hAnsi="Times New Roman" w:cs="Times New Roman"/>
                <w:b/>
                <w:bCs/>
                <w:color w:val="000000" w:themeColor="text1"/>
              </w:rPr>
              <w:t xml:space="preserve">2120,14 </w:t>
            </w:r>
          </w:p>
        </w:tc>
        <w:tc>
          <w:tcPr>
            <w:tcW w:w="960" w:type="dxa"/>
            <w:shd w:val="clear" w:color="auto" w:fill="FFFFFF" w:themeFill="background1"/>
            <w:tcMar>
              <w:left w:w="70" w:type="dxa"/>
              <w:right w:w="70" w:type="dxa"/>
            </w:tcMar>
          </w:tcPr>
          <w:p w14:paraId="72F18DE6" w14:textId="262FF34D" w:rsidR="32D811BD" w:rsidRDefault="48B25741" w:rsidP="00191349">
            <w:pPr>
              <w:spacing w:after="0" w:line="240" w:lineRule="auto"/>
              <w:jc w:val="center"/>
              <w:rPr>
                <w:rFonts w:ascii="Times New Roman" w:eastAsia="Times New Roman" w:hAnsi="Times New Roman" w:cs="Times New Roman"/>
                <w:b/>
                <w:bCs/>
                <w:color w:val="000000" w:themeColor="text1"/>
              </w:rPr>
            </w:pPr>
            <w:r w:rsidRPr="630ECEC8">
              <w:rPr>
                <w:rFonts w:ascii="Times New Roman" w:eastAsia="Times New Roman" w:hAnsi="Times New Roman" w:cs="Times New Roman"/>
                <w:b/>
                <w:bCs/>
                <w:color w:val="000000" w:themeColor="text1"/>
              </w:rPr>
              <w:t xml:space="preserve">2120,41 </w:t>
            </w:r>
          </w:p>
        </w:tc>
        <w:tc>
          <w:tcPr>
            <w:tcW w:w="960" w:type="dxa"/>
            <w:shd w:val="clear" w:color="auto" w:fill="FFFFFF" w:themeFill="background1"/>
            <w:tcMar>
              <w:left w:w="70" w:type="dxa"/>
              <w:right w:w="70" w:type="dxa"/>
            </w:tcMar>
          </w:tcPr>
          <w:p w14:paraId="3C2D2C80" w14:textId="47325417" w:rsidR="32D811BD" w:rsidRDefault="48B25741" w:rsidP="00191349">
            <w:pPr>
              <w:spacing w:after="0" w:line="240" w:lineRule="auto"/>
              <w:jc w:val="center"/>
              <w:rPr>
                <w:rFonts w:ascii="Times New Roman" w:eastAsia="Times New Roman" w:hAnsi="Times New Roman" w:cs="Times New Roman"/>
                <w:b/>
                <w:bCs/>
                <w:color w:val="000000" w:themeColor="text1"/>
              </w:rPr>
            </w:pPr>
            <w:r w:rsidRPr="630ECEC8">
              <w:rPr>
                <w:rFonts w:ascii="Times New Roman" w:eastAsia="Times New Roman" w:hAnsi="Times New Roman" w:cs="Times New Roman"/>
                <w:b/>
                <w:bCs/>
                <w:color w:val="000000" w:themeColor="text1"/>
              </w:rPr>
              <w:t xml:space="preserve"> 1768,74</w:t>
            </w:r>
          </w:p>
        </w:tc>
      </w:tr>
      <w:tr w:rsidR="00873F23" w14:paraId="122ED639" w14:textId="77777777" w:rsidTr="2B2CB921">
        <w:trPr>
          <w:trHeight w:val="285"/>
        </w:trPr>
        <w:tc>
          <w:tcPr>
            <w:tcW w:w="1725" w:type="dxa"/>
            <w:vMerge w:val="restart"/>
            <w:tcMar>
              <w:left w:w="70" w:type="dxa"/>
              <w:right w:w="70" w:type="dxa"/>
            </w:tcMar>
            <w:vAlign w:val="center"/>
          </w:tcPr>
          <w:p w14:paraId="163A355A" w14:textId="0F35D26A" w:rsidR="32D811BD" w:rsidRDefault="32D811BD" w:rsidP="00191349">
            <w:pPr>
              <w:spacing w:after="0" w:line="240" w:lineRule="auto"/>
              <w:jc w:val="center"/>
              <w:rPr>
                <w:rFonts w:ascii="Times New Roman" w:eastAsia="Times New Roman" w:hAnsi="Times New Roman" w:cs="Times New Roman"/>
                <w:b/>
                <w:bCs/>
                <w:color w:val="000000" w:themeColor="text1"/>
              </w:rPr>
            </w:pPr>
            <w:r w:rsidRPr="32D811BD">
              <w:rPr>
                <w:rFonts w:ascii="Times New Roman" w:eastAsia="Times New Roman" w:hAnsi="Times New Roman" w:cs="Times New Roman"/>
                <w:b/>
                <w:bCs/>
                <w:color w:val="000000" w:themeColor="text1"/>
              </w:rPr>
              <w:t>Metsandus</w:t>
            </w:r>
          </w:p>
        </w:tc>
        <w:tc>
          <w:tcPr>
            <w:tcW w:w="1650" w:type="dxa"/>
            <w:tcMar>
              <w:left w:w="70" w:type="dxa"/>
              <w:right w:w="70" w:type="dxa"/>
            </w:tcMar>
            <w:vAlign w:val="center"/>
          </w:tcPr>
          <w:p w14:paraId="40D0C8C2" w14:textId="7180BDE7" w:rsidR="32D811BD" w:rsidRDefault="32D811BD" w:rsidP="00191349">
            <w:pPr>
              <w:spacing w:after="0" w:line="240" w:lineRule="auto"/>
              <w:rPr>
                <w:rFonts w:ascii="Times New Roman" w:eastAsia="Times New Roman" w:hAnsi="Times New Roman" w:cs="Times New Roman"/>
                <w:b/>
                <w:bCs/>
                <w:color w:val="000000" w:themeColor="text1"/>
              </w:rPr>
            </w:pPr>
            <w:r w:rsidRPr="32D811BD">
              <w:rPr>
                <w:rFonts w:ascii="Times New Roman" w:eastAsia="Times New Roman" w:hAnsi="Times New Roman" w:cs="Times New Roman"/>
                <w:b/>
                <w:bCs/>
                <w:color w:val="000000" w:themeColor="text1"/>
              </w:rPr>
              <w:t>Metsandus (</w:t>
            </w:r>
            <w:proofErr w:type="spellStart"/>
            <w:r w:rsidRPr="32D811BD">
              <w:rPr>
                <w:rFonts w:ascii="Times New Roman" w:eastAsia="Times New Roman" w:hAnsi="Times New Roman" w:cs="Times New Roman"/>
                <w:b/>
                <w:bCs/>
                <w:color w:val="000000" w:themeColor="text1"/>
              </w:rPr>
              <w:t>forest</w:t>
            </w:r>
            <w:proofErr w:type="spellEnd"/>
            <w:r w:rsidRPr="32D811BD">
              <w:rPr>
                <w:rFonts w:ascii="Times New Roman" w:eastAsia="Times New Roman" w:hAnsi="Times New Roman" w:cs="Times New Roman"/>
                <w:b/>
                <w:bCs/>
                <w:color w:val="000000" w:themeColor="text1"/>
              </w:rPr>
              <w:t xml:space="preserve"> </w:t>
            </w:r>
            <w:proofErr w:type="spellStart"/>
            <w:r w:rsidRPr="32D811BD">
              <w:rPr>
                <w:rFonts w:ascii="Times New Roman" w:eastAsia="Times New Roman" w:hAnsi="Times New Roman" w:cs="Times New Roman"/>
                <w:b/>
                <w:bCs/>
                <w:color w:val="000000" w:themeColor="text1"/>
              </w:rPr>
              <w:t>land</w:t>
            </w:r>
            <w:proofErr w:type="spellEnd"/>
            <w:r w:rsidRPr="32D811BD">
              <w:rPr>
                <w:rFonts w:ascii="Times New Roman" w:eastAsia="Times New Roman" w:hAnsi="Times New Roman" w:cs="Times New Roman"/>
                <w:b/>
                <w:bCs/>
                <w:color w:val="000000" w:themeColor="text1"/>
              </w:rPr>
              <w:t>)</w:t>
            </w:r>
          </w:p>
        </w:tc>
        <w:tc>
          <w:tcPr>
            <w:tcW w:w="960" w:type="dxa"/>
            <w:shd w:val="clear" w:color="auto" w:fill="FFFFFF" w:themeFill="background1"/>
            <w:tcMar>
              <w:left w:w="70" w:type="dxa"/>
              <w:right w:w="70" w:type="dxa"/>
            </w:tcMar>
          </w:tcPr>
          <w:p w14:paraId="12E8A5DA" w14:textId="220BFAD4" w:rsidR="32D811BD" w:rsidRDefault="48B25741" w:rsidP="00191349">
            <w:pPr>
              <w:spacing w:after="0" w:line="240" w:lineRule="auto"/>
              <w:jc w:val="center"/>
              <w:rPr>
                <w:rFonts w:ascii="Times New Roman" w:eastAsia="Times New Roman" w:hAnsi="Times New Roman" w:cs="Times New Roman"/>
                <w:color w:val="000000" w:themeColor="text1"/>
              </w:rPr>
            </w:pPr>
            <w:r w:rsidRPr="630ECEC8">
              <w:rPr>
                <w:rFonts w:ascii="Times New Roman" w:eastAsia="Times New Roman" w:hAnsi="Times New Roman" w:cs="Times New Roman"/>
                <w:color w:val="000000" w:themeColor="text1"/>
              </w:rPr>
              <w:t>-5834,70</w:t>
            </w:r>
          </w:p>
        </w:tc>
        <w:tc>
          <w:tcPr>
            <w:tcW w:w="945" w:type="dxa"/>
            <w:shd w:val="clear" w:color="auto" w:fill="FFFFFF" w:themeFill="background1"/>
            <w:tcMar>
              <w:left w:w="70" w:type="dxa"/>
              <w:right w:w="70" w:type="dxa"/>
            </w:tcMar>
          </w:tcPr>
          <w:p w14:paraId="560C43A5" w14:textId="6349F3A1" w:rsidR="32D811BD" w:rsidRDefault="48B25741" w:rsidP="00191349">
            <w:pPr>
              <w:spacing w:after="0" w:line="240" w:lineRule="auto"/>
              <w:jc w:val="center"/>
              <w:rPr>
                <w:rFonts w:ascii="Times New Roman" w:eastAsia="Times New Roman" w:hAnsi="Times New Roman" w:cs="Times New Roman"/>
                <w:color w:val="000000" w:themeColor="text1"/>
              </w:rPr>
            </w:pPr>
            <w:r w:rsidRPr="630ECEC8">
              <w:rPr>
                <w:rFonts w:ascii="Times New Roman" w:eastAsia="Times New Roman" w:hAnsi="Times New Roman" w:cs="Times New Roman"/>
                <w:color w:val="000000" w:themeColor="text1"/>
              </w:rPr>
              <w:t>-3401,89</w:t>
            </w:r>
          </w:p>
        </w:tc>
        <w:tc>
          <w:tcPr>
            <w:tcW w:w="1005" w:type="dxa"/>
            <w:shd w:val="clear" w:color="auto" w:fill="FFFFFF" w:themeFill="background1"/>
            <w:tcMar>
              <w:left w:w="70" w:type="dxa"/>
              <w:right w:w="70" w:type="dxa"/>
            </w:tcMar>
          </w:tcPr>
          <w:p w14:paraId="6400EB3B" w14:textId="76B5C3BE" w:rsidR="32D811BD" w:rsidRDefault="48B25741" w:rsidP="00191349">
            <w:pPr>
              <w:spacing w:after="0" w:line="240" w:lineRule="auto"/>
              <w:jc w:val="center"/>
              <w:rPr>
                <w:rFonts w:ascii="Times New Roman" w:eastAsia="Times New Roman" w:hAnsi="Times New Roman" w:cs="Times New Roman"/>
                <w:color w:val="000000" w:themeColor="text1"/>
              </w:rPr>
            </w:pPr>
            <w:r w:rsidRPr="630ECEC8">
              <w:rPr>
                <w:rFonts w:ascii="Times New Roman" w:eastAsia="Times New Roman" w:hAnsi="Times New Roman" w:cs="Times New Roman"/>
                <w:color w:val="000000" w:themeColor="text1"/>
              </w:rPr>
              <w:t>-1359,93</w:t>
            </w:r>
          </w:p>
        </w:tc>
        <w:tc>
          <w:tcPr>
            <w:tcW w:w="1005" w:type="dxa"/>
            <w:shd w:val="clear" w:color="auto" w:fill="FFFFFF" w:themeFill="background1"/>
            <w:tcMar>
              <w:left w:w="70" w:type="dxa"/>
              <w:right w:w="70" w:type="dxa"/>
            </w:tcMar>
          </w:tcPr>
          <w:p w14:paraId="3B5C8B60" w14:textId="19781D5B" w:rsidR="32D811BD" w:rsidRDefault="48B25741" w:rsidP="00191349">
            <w:pPr>
              <w:spacing w:after="0" w:line="240" w:lineRule="auto"/>
              <w:jc w:val="center"/>
              <w:rPr>
                <w:rFonts w:ascii="Times New Roman" w:eastAsia="Times New Roman" w:hAnsi="Times New Roman" w:cs="Times New Roman"/>
                <w:color w:val="000000" w:themeColor="text1"/>
              </w:rPr>
            </w:pPr>
            <w:r w:rsidRPr="630ECEC8">
              <w:rPr>
                <w:rFonts w:ascii="Times New Roman" w:eastAsia="Times New Roman" w:hAnsi="Times New Roman" w:cs="Times New Roman"/>
                <w:color w:val="000000" w:themeColor="text1"/>
              </w:rPr>
              <w:t xml:space="preserve">208,06 </w:t>
            </w:r>
          </w:p>
        </w:tc>
        <w:tc>
          <w:tcPr>
            <w:tcW w:w="960" w:type="dxa"/>
            <w:shd w:val="clear" w:color="auto" w:fill="FFFFFF" w:themeFill="background1"/>
            <w:tcMar>
              <w:left w:w="70" w:type="dxa"/>
              <w:right w:w="70" w:type="dxa"/>
            </w:tcMar>
          </w:tcPr>
          <w:p w14:paraId="5D894FD0" w14:textId="4A674682" w:rsidR="32D811BD" w:rsidRDefault="48B25741" w:rsidP="00191349">
            <w:pPr>
              <w:spacing w:after="0" w:line="240" w:lineRule="auto"/>
              <w:jc w:val="center"/>
              <w:rPr>
                <w:rFonts w:ascii="Times New Roman" w:eastAsia="Times New Roman" w:hAnsi="Times New Roman" w:cs="Times New Roman"/>
                <w:color w:val="000000" w:themeColor="text1"/>
              </w:rPr>
            </w:pPr>
            <w:r w:rsidRPr="630ECEC8">
              <w:rPr>
                <w:rFonts w:ascii="Times New Roman" w:eastAsia="Times New Roman" w:hAnsi="Times New Roman" w:cs="Times New Roman"/>
                <w:color w:val="000000" w:themeColor="text1"/>
              </w:rPr>
              <w:t xml:space="preserve"> 85,61</w:t>
            </w:r>
          </w:p>
        </w:tc>
        <w:tc>
          <w:tcPr>
            <w:tcW w:w="960" w:type="dxa"/>
            <w:shd w:val="clear" w:color="auto" w:fill="FFFFFF" w:themeFill="background1"/>
            <w:tcMar>
              <w:left w:w="70" w:type="dxa"/>
              <w:right w:w="70" w:type="dxa"/>
            </w:tcMar>
          </w:tcPr>
          <w:p w14:paraId="5EE3DC50" w14:textId="2ECF4C9D" w:rsidR="32D811BD" w:rsidRDefault="48B25741" w:rsidP="00191349">
            <w:pPr>
              <w:spacing w:after="0" w:line="240" w:lineRule="auto"/>
              <w:jc w:val="center"/>
              <w:rPr>
                <w:rFonts w:ascii="Times New Roman" w:eastAsia="Times New Roman" w:hAnsi="Times New Roman" w:cs="Times New Roman"/>
                <w:color w:val="000000" w:themeColor="text1"/>
              </w:rPr>
            </w:pPr>
            <w:r w:rsidRPr="630ECEC8">
              <w:rPr>
                <w:rFonts w:ascii="Times New Roman" w:eastAsia="Times New Roman" w:hAnsi="Times New Roman" w:cs="Times New Roman"/>
                <w:color w:val="000000" w:themeColor="text1"/>
              </w:rPr>
              <w:t xml:space="preserve"> -315,37</w:t>
            </w:r>
          </w:p>
        </w:tc>
      </w:tr>
      <w:tr w:rsidR="00873F23" w14:paraId="6E4BE83D" w14:textId="77777777" w:rsidTr="2B2CB921">
        <w:trPr>
          <w:trHeight w:val="240"/>
        </w:trPr>
        <w:tc>
          <w:tcPr>
            <w:tcW w:w="1725" w:type="dxa"/>
            <w:vMerge/>
            <w:vAlign w:val="center"/>
          </w:tcPr>
          <w:p w14:paraId="3CF5F15C" w14:textId="77777777" w:rsidR="001E4ABE" w:rsidRDefault="001E4ABE" w:rsidP="00191349">
            <w:pPr>
              <w:spacing w:line="240" w:lineRule="auto"/>
            </w:pPr>
          </w:p>
        </w:tc>
        <w:tc>
          <w:tcPr>
            <w:tcW w:w="1650" w:type="dxa"/>
            <w:tcMar>
              <w:left w:w="70" w:type="dxa"/>
              <w:right w:w="70" w:type="dxa"/>
            </w:tcMar>
            <w:vAlign w:val="center"/>
          </w:tcPr>
          <w:p w14:paraId="2CF99676" w14:textId="77185B73" w:rsidR="32D811BD" w:rsidRDefault="32D811BD" w:rsidP="00191349">
            <w:pPr>
              <w:spacing w:after="0" w:line="240" w:lineRule="auto"/>
              <w:rPr>
                <w:rFonts w:ascii="Times New Roman" w:eastAsia="Times New Roman" w:hAnsi="Times New Roman" w:cs="Times New Roman"/>
                <w:b/>
                <w:bCs/>
                <w:color w:val="000000" w:themeColor="text1"/>
              </w:rPr>
            </w:pPr>
            <w:r w:rsidRPr="32D811BD">
              <w:rPr>
                <w:rFonts w:ascii="Times New Roman" w:eastAsia="Times New Roman" w:hAnsi="Times New Roman" w:cs="Times New Roman"/>
                <w:b/>
                <w:bCs/>
                <w:color w:val="000000" w:themeColor="text1"/>
              </w:rPr>
              <w:t>Puittooted (</w:t>
            </w:r>
            <w:proofErr w:type="spellStart"/>
            <w:r w:rsidRPr="32D811BD">
              <w:rPr>
                <w:rFonts w:ascii="Times New Roman" w:eastAsia="Times New Roman" w:hAnsi="Times New Roman" w:cs="Times New Roman"/>
                <w:b/>
                <w:bCs/>
                <w:color w:val="000000" w:themeColor="text1"/>
              </w:rPr>
              <w:t>harvested</w:t>
            </w:r>
            <w:proofErr w:type="spellEnd"/>
            <w:r w:rsidRPr="32D811BD">
              <w:rPr>
                <w:rFonts w:ascii="Times New Roman" w:eastAsia="Times New Roman" w:hAnsi="Times New Roman" w:cs="Times New Roman"/>
                <w:b/>
                <w:bCs/>
                <w:color w:val="000000" w:themeColor="text1"/>
              </w:rPr>
              <w:t xml:space="preserve"> </w:t>
            </w:r>
            <w:proofErr w:type="spellStart"/>
            <w:r w:rsidRPr="32D811BD">
              <w:rPr>
                <w:rFonts w:ascii="Times New Roman" w:eastAsia="Times New Roman" w:hAnsi="Times New Roman" w:cs="Times New Roman"/>
                <w:b/>
                <w:bCs/>
                <w:color w:val="000000" w:themeColor="text1"/>
              </w:rPr>
              <w:t>wood</w:t>
            </w:r>
            <w:proofErr w:type="spellEnd"/>
            <w:r w:rsidRPr="32D811BD">
              <w:rPr>
                <w:rFonts w:ascii="Times New Roman" w:eastAsia="Times New Roman" w:hAnsi="Times New Roman" w:cs="Times New Roman"/>
                <w:b/>
                <w:bCs/>
                <w:color w:val="000000" w:themeColor="text1"/>
              </w:rPr>
              <w:t xml:space="preserve"> </w:t>
            </w:r>
            <w:proofErr w:type="spellStart"/>
            <w:r w:rsidRPr="32D811BD">
              <w:rPr>
                <w:rFonts w:ascii="Times New Roman" w:eastAsia="Times New Roman" w:hAnsi="Times New Roman" w:cs="Times New Roman"/>
                <w:b/>
                <w:bCs/>
                <w:color w:val="000000" w:themeColor="text1"/>
              </w:rPr>
              <w:t>products</w:t>
            </w:r>
            <w:proofErr w:type="spellEnd"/>
            <w:r w:rsidRPr="32D811BD">
              <w:rPr>
                <w:rFonts w:ascii="Times New Roman" w:eastAsia="Times New Roman" w:hAnsi="Times New Roman" w:cs="Times New Roman"/>
                <w:b/>
                <w:bCs/>
                <w:color w:val="000000" w:themeColor="text1"/>
              </w:rPr>
              <w:t>)</w:t>
            </w:r>
          </w:p>
        </w:tc>
        <w:tc>
          <w:tcPr>
            <w:tcW w:w="960" w:type="dxa"/>
            <w:tcMar>
              <w:left w:w="70" w:type="dxa"/>
              <w:right w:w="70" w:type="dxa"/>
            </w:tcMar>
          </w:tcPr>
          <w:p w14:paraId="12125C83" w14:textId="31B7827A" w:rsidR="32D811BD" w:rsidRDefault="48B25741" w:rsidP="00191349">
            <w:pPr>
              <w:spacing w:after="0" w:line="240" w:lineRule="auto"/>
              <w:jc w:val="center"/>
              <w:rPr>
                <w:rFonts w:ascii="Times New Roman" w:eastAsia="Times New Roman" w:hAnsi="Times New Roman" w:cs="Times New Roman"/>
                <w:color w:val="000000" w:themeColor="text1"/>
              </w:rPr>
            </w:pPr>
            <w:r w:rsidRPr="630ECEC8">
              <w:rPr>
                <w:rFonts w:ascii="Times New Roman" w:eastAsia="Times New Roman" w:hAnsi="Times New Roman" w:cs="Times New Roman"/>
                <w:color w:val="000000" w:themeColor="text1"/>
              </w:rPr>
              <w:t>-156,27</w:t>
            </w:r>
          </w:p>
        </w:tc>
        <w:tc>
          <w:tcPr>
            <w:tcW w:w="945" w:type="dxa"/>
            <w:tcMar>
              <w:left w:w="70" w:type="dxa"/>
              <w:right w:w="70" w:type="dxa"/>
            </w:tcMar>
          </w:tcPr>
          <w:p w14:paraId="735DA5D0" w14:textId="12D1869C" w:rsidR="32D811BD" w:rsidRDefault="48B25741" w:rsidP="00191349">
            <w:pPr>
              <w:spacing w:after="0" w:line="240" w:lineRule="auto"/>
              <w:jc w:val="center"/>
              <w:rPr>
                <w:rFonts w:ascii="Times New Roman" w:eastAsia="Times New Roman" w:hAnsi="Times New Roman" w:cs="Times New Roman"/>
                <w:color w:val="000000" w:themeColor="text1"/>
              </w:rPr>
            </w:pPr>
            <w:r w:rsidRPr="630ECEC8">
              <w:rPr>
                <w:rFonts w:ascii="Times New Roman" w:eastAsia="Times New Roman" w:hAnsi="Times New Roman" w:cs="Times New Roman"/>
                <w:color w:val="000000" w:themeColor="text1"/>
              </w:rPr>
              <w:t>-608,41</w:t>
            </w:r>
          </w:p>
        </w:tc>
        <w:tc>
          <w:tcPr>
            <w:tcW w:w="1005" w:type="dxa"/>
            <w:tcMar>
              <w:left w:w="70" w:type="dxa"/>
              <w:right w:w="70" w:type="dxa"/>
            </w:tcMar>
          </w:tcPr>
          <w:p w14:paraId="253855BE" w14:textId="13C2B64B" w:rsidR="32D811BD" w:rsidRDefault="48B25741" w:rsidP="00191349">
            <w:pPr>
              <w:spacing w:after="0" w:line="240" w:lineRule="auto"/>
              <w:jc w:val="center"/>
              <w:rPr>
                <w:rFonts w:ascii="Times New Roman" w:eastAsia="Times New Roman" w:hAnsi="Times New Roman" w:cs="Times New Roman"/>
                <w:color w:val="000000" w:themeColor="text1"/>
              </w:rPr>
            </w:pPr>
            <w:r w:rsidRPr="630ECEC8">
              <w:rPr>
                <w:rFonts w:ascii="Times New Roman" w:eastAsia="Times New Roman" w:hAnsi="Times New Roman" w:cs="Times New Roman"/>
                <w:color w:val="000000" w:themeColor="text1"/>
              </w:rPr>
              <w:t>-641,58</w:t>
            </w:r>
          </w:p>
        </w:tc>
        <w:tc>
          <w:tcPr>
            <w:tcW w:w="1005" w:type="dxa"/>
            <w:tcMar>
              <w:left w:w="70" w:type="dxa"/>
              <w:right w:w="70" w:type="dxa"/>
            </w:tcMar>
          </w:tcPr>
          <w:p w14:paraId="34B627CF" w14:textId="6EE08BB1" w:rsidR="32D811BD" w:rsidRDefault="48B25741" w:rsidP="00191349">
            <w:pPr>
              <w:spacing w:after="0" w:line="240" w:lineRule="auto"/>
              <w:jc w:val="center"/>
              <w:rPr>
                <w:rFonts w:ascii="Times New Roman" w:eastAsia="Times New Roman" w:hAnsi="Times New Roman" w:cs="Times New Roman"/>
                <w:color w:val="000000" w:themeColor="text1"/>
              </w:rPr>
            </w:pPr>
            <w:r w:rsidRPr="630ECEC8">
              <w:rPr>
                <w:rFonts w:ascii="Times New Roman" w:eastAsia="Times New Roman" w:hAnsi="Times New Roman" w:cs="Times New Roman"/>
                <w:color w:val="000000" w:themeColor="text1"/>
              </w:rPr>
              <w:t xml:space="preserve">-742,74 </w:t>
            </w:r>
          </w:p>
        </w:tc>
        <w:tc>
          <w:tcPr>
            <w:tcW w:w="960" w:type="dxa"/>
            <w:tcMar>
              <w:left w:w="70" w:type="dxa"/>
              <w:right w:w="70" w:type="dxa"/>
            </w:tcMar>
          </w:tcPr>
          <w:p w14:paraId="1FD03C61" w14:textId="016484FE" w:rsidR="32D811BD" w:rsidRDefault="48B25741" w:rsidP="00191349">
            <w:pPr>
              <w:spacing w:after="0" w:line="240" w:lineRule="auto"/>
              <w:jc w:val="center"/>
              <w:rPr>
                <w:rFonts w:ascii="Times New Roman" w:eastAsia="Times New Roman" w:hAnsi="Times New Roman" w:cs="Times New Roman"/>
                <w:color w:val="000000" w:themeColor="text1"/>
              </w:rPr>
            </w:pPr>
            <w:r w:rsidRPr="630ECEC8">
              <w:rPr>
                <w:rFonts w:ascii="Times New Roman" w:eastAsia="Times New Roman" w:hAnsi="Times New Roman" w:cs="Times New Roman"/>
                <w:color w:val="000000" w:themeColor="text1"/>
              </w:rPr>
              <w:t xml:space="preserve">-601,69 </w:t>
            </w:r>
          </w:p>
        </w:tc>
        <w:tc>
          <w:tcPr>
            <w:tcW w:w="960" w:type="dxa"/>
            <w:tcMar>
              <w:left w:w="70" w:type="dxa"/>
              <w:right w:w="70" w:type="dxa"/>
            </w:tcMar>
          </w:tcPr>
          <w:p w14:paraId="47F01D89" w14:textId="556FC943" w:rsidR="32D811BD" w:rsidRDefault="48B25741" w:rsidP="00191349">
            <w:pPr>
              <w:spacing w:after="0" w:line="240" w:lineRule="auto"/>
              <w:jc w:val="center"/>
              <w:rPr>
                <w:rFonts w:ascii="Times New Roman" w:eastAsia="Times New Roman" w:hAnsi="Times New Roman" w:cs="Times New Roman"/>
                <w:color w:val="000000" w:themeColor="text1"/>
              </w:rPr>
            </w:pPr>
            <w:r w:rsidRPr="630ECEC8">
              <w:rPr>
                <w:rFonts w:ascii="Times New Roman" w:eastAsia="Times New Roman" w:hAnsi="Times New Roman" w:cs="Times New Roman"/>
                <w:color w:val="000000" w:themeColor="text1"/>
              </w:rPr>
              <w:t xml:space="preserve"> -487,62</w:t>
            </w:r>
          </w:p>
        </w:tc>
      </w:tr>
      <w:tr w:rsidR="00873F23" w14:paraId="58C2D949" w14:textId="77777777" w:rsidTr="2B2CB921">
        <w:trPr>
          <w:trHeight w:val="45"/>
        </w:trPr>
        <w:tc>
          <w:tcPr>
            <w:tcW w:w="1725" w:type="dxa"/>
            <w:vMerge/>
            <w:vAlign w:val="center"/>
          </w:tcPr>
          <w:p w14:paraId="0764868D" w14:textId="77777777" w:rsidR="001E4ABE" w:rsidRDefault="001E4ABE" w:rsidP="00191349">
            <w:pPr>
              <w:spacing w:line="240" w:lineRule="auto"/>
            </w:pPr>
          </w:p>
        </w:tc>
        <w:tc>
          <w:tcPr>
            <w:tcW w:w="1650" w:type="dxa"/>
            <w:tcMar>
              <w:left w:w="70" w:type="dxa"/>
              <w:right w:w="70" w:type="dxa"/>
            </w:tcMar>
            <w:vAlign w:val="center"/>
          </w:tcPr>
          <w:p w14:paraId="78E1C993" w14:textId="58C483FA" w:rsidR="32D811BD" w:rsidRDefault="32D811BD" w:rsidP="00191349">
            <w:pPr>
              <w:spacing w:after="0" w:line="240" w:lineRule="auto"/>
              <w:rPr>
                <w:rFonts w:ascii="Times New Roman" w:eastAsia="Times New Roman" w:hAnsi="Times New Roman" w:cs="Times New Roman"/>
                <w:b/>
                <w:bCs/>
                <w:color w:val="000000" w:themeColor="text1"/>
              </w:rPr>
            </w:pPr>
            <w:r w:rsidRPr="32D811BD">
              <w:rPr>
                <w:rFonts w:ascii="Times New Roman" w:eastAsia="Times New Roman" w:hAnsi="Times New Roman" w:cs="Times New Roman"/>
                <w:b/>
                <w:bCs/>
                <w:color w:val="000000" w:themeColor="text1"/>
              </w:rPr>
              <w:t>KOKKU</w:t>
            </w:r>
          </w:p>
        </w:tc>
        <w:tc>
          <w:tcPr>
            <w:tcW w:w="960" w:type="dxa"/>
            <w:tcMar>
              <w:left w:w="70" w:type="dxa"/>
              <w:right w:w="70" w:type="dxa"/>
            </w:tcMar>
          </w:tcPr>
          <w:p w14:paraId="1184908E" w14:textId="2D1ABCB9" w:rsidR="32D811BD" w:rsidRDefault="48B25741" w:rsidP="00191349">
            <w:pPr>
              <w:spacing w:after="0" w:line="240" w:lineRule="auto"/>
              <w:jc w:val="center"/>
              <w:rPr>
                <w:rFonts w:ascii="Times New Roman" w:eastAsia="Times New Roman" w:hAnsi="Times New Roman" w:cs="Times New Roman"/>
                <w:b/>
                <w:bCs/>
                <w:color w:val="000000" w:themeColor="text1"/>
              </w:rPr>
            </w:pPr>
            <w:r w:rsidRPr="630ECEC8">
              <w:rPr>
                <w:rFonts w:ascii="Times New Roman" w:eastAsia="Times New Roman" w:hAnsi="Times New Roman" w:cs="Times New Roman"/>
                <w:b/>
                <w:bCs/>
                <w:color w:val="000000" w:themeColor="text1"/>
              </w:rPr>
              <w:t>-5990,97</w:t>
            </w:r>
          </w:p>
        </w:tc>
        <w:tc>
          <w:tcPr>
            <w:tcW w:w="945" w:type="dxa"/>
            <w:tcMar>
              <w:left w:w="70" w:type="dxa"/>
              <w:right w:w="70" w:type="dxa"/>
            </w:tcMar>
          </w:tcPr>
          <w:p w14:paraId="11C7596F" w14:textId="603F4EEA" w:rsidR="32D811BD" w:rsidRDefault="48B25741" w:rsidP="00191349">
            <w:pPr>
              <w:spacing w:after="0" w:line="240" w:lineRule="auto"/>
              <w:jc w:val="center"/>
              <w:rPr>
                <w:rFonts w:ascii="Times New Roman" w:eastAsia="Times New Roman" w:hAnsi="Times New Roman" w:cs="Times New Roman"/>
                <w:b/>
                <w:bCs/>
                <w:color w:val="000000" w:themeColor="text1"/>
              </w:rPr>
            </w:pPr>
            <w:r w:rsidRPr="630ECEC8">
              <w:rPr>
                <w:rFonts w:ascii="Times New Roman" w:eastAsia="Times New Roman" w:hAnsi="Times New Roman" w:cs="Times New Roman"/>
                <w:b/>
                <w:bCs/>
                <w:color w:val="000000" w:themeColor="text1"/>
              </w:rPr>
              <w:t>-4010,3</w:t>
            </w:r>
          </w:p>
        </w:tc>
        <w:tc>
          <w:tcPr>
            <w:tcW w:w="1005" w:type="dxa"/>
            <w:tcMar>
              <w:left w:w="70" w:type="dxa"/>
              <w:right w:w="70" w:type="dxa"/>
            </w:tcMar>
          </w:tcPr>
          <w:p w14:paraId="0C23E2E7" w14:textId="3ECCB96C" w:rsidR="32D811BD" w:rsidRDefault="48B25741" w:rsidP="00191349">
            <w:pPr>
              <w:spacing w:after="0" w:line="240" w:lineRule="auto"/>
              <w:jc w:val="center"/>
              <w:rPr>
                <w:rFonts w:ascii="Times New Roman" w:eastAsia="Times New Roman" w:hAnsi="Times New Roman" w:cs="Times New Roman"/>
                <w:b/>
                <w:bCs/>
                <w:color w:val="000000" w:themeColor="text1"/>
              </w:rPr>
            </w:pPr>
            <w:r w:rsidRPr="630ECEC8">
              <w:rPr>
                <w:rFonts w:ascii="Times New Roman" w:eastAsia="Times New Roman" w:hAnsi="Times New Roman" w:cs="Times New Roman"/>
                <w:b/>
                <w:bCs/>
                <w:color w:val="000000" w:themeColor="text1"/>
              </w:rPr>
              <w:t>-2001,51</w:t>
            </w:r>
          </w:p>
        </w:tc>
        <w:tc>
          <w:tcPr>
            <w:tcW w:w="1005" w:type="dxa"/>
            <w:tcMar>
              <w:left w:w="70" w:type="dxa"/>
              <w:right w:w="70" w:type="dxa"/>
            </w:tcMar>
          </w:tcPr>
          <w:p w14:paraId="2C8FB50D" w14:textId="78860A46" w:rsidR="32D811BD" w:rsidRDefault="48B25741" w:rsidP="00191349">
            <w:pPr>
              <w:spacing w:after="0" w:line="240" w:lineRule="auto"/>
              <w:jc w:val="center"/>
              <w:rPr>
                <w:rFonts w:ascii="Times New Roman" w:eastAsia="Times New Roman" w:hAnsi="Times New Roman" w:cs="Times New Roman"/>
                <w:b/>
                <w:bCs/>
                <w:color w:val="000000" w:themeColor="text1"/>
              </w:rPr>
            </w:pPr>
            <w:r w:rsidRPr="630ECEC8">
              <w:rPr>
                <w:rFonts w:ascii="Times New Roman" w:eastAsia="Times New Roman" w:hAnsi="Times New Roman" w:cs="Times New Roman"/>
                <w:b/>
                <w:bCs/>
                <w:color w:val="000000" w:themeColor="text1"/>
              </w:rPr>
              <w:t xml:space="preserve"> -534,68</w:t>
            </w:r>
          </w:p>
        </w:tc>
        <w:tc>
          <w:tcPr>
            <w:tcW w:w="960" w:type="dxa"/>
            <w:tcMar>
              <w:left w:w="70" w:type="dxa"/>
              <w:right w:w="70" w:type="dxa"/>
            </w:tcMar>
          </w:tcPr>
          <w:p w14:paraId="63BC9447" w14:textId="06236231" w:rsidR="32D811BD" w:rsidRDefault="48B25741" w:rsidP="00191349">
            <w:pPr>
              <w:spacing w:after="0" w:line="240" w:lineRule="auto"/>
              <w:jc w:val="center"/>
              <w:rPr>
                <w:rFonts w:ascii="Times New Roman" w:eastAsia="Times New Roman" w:hAnsi="Times New Roman" w:cs="Times New Roman"/>
                <w:b/>
                <w:bCs/>
                <w:color w:val="000000" w:themeColor="text1"/>
              </w:rPr>
            </w:pPr>
            <w:r w:rsidRPr="630ECEC8">
              <w:rPr>
                <w:rFonts w:ascii="Times New Roman" w:eastAsia="Times New Roman" w:hAnsi="Times New Roman" w:cs="Times New Roman"/>
                <w:b/>
                <w:bCs/>
                <w:color w:val="000000" w:themeColor="text1"/>
              </w:rPr>
              <w:t xml:space="preserve">-516,08 </w:t>
            </w:r>
          </w:p>
        </w:tc>
        <w:tc>
          <w:tcPr>
            <w:tcW w:w="960" w:type="dxa"/>
            <w:tcMar>
              <w:left w:w="70" w:type="dxa"/>
              <w:right w:w="70" w:type="dxa"/>
            </w:tcMar>
          </w:tcPr>
          <w:p w14:paraId="532B514B" w14:textId="401BD720" w:rsidR="32D811BD" w:rsidRDefault="48B25741" w:rsidP="00191349">
            <w:pPr>
              <w:spacing w:after="0" w:line="240" w:lineRule="auto"/>
              <w:jc w:val="center"/>
              <w:rPr>
                <w:rFonts w:ascii="Times New Roman" w:eastAsia="Times New Roman" w:hAnsi="Times New Roman" w:cs="Times New Roman"/>
                <w:b/>
                <w:bCs/>
                <w:color w:val="000000" w:themeColor="text1"/>
              </w:rPr>
            </w:pPr>
            <w:r w:rsidRPr="630ECEC8">
              <w:rPr>
                <w:rFonts w:ascii="Times New Roman" w:eastAsia="Times New Roman" w:hAnsi="Times New Roman" w:cs="Times New Roman"/>
                <w:b/>
                <w:bCs/>
                <w:color w:val="000000" w:themeColor="text1"/>
              </w:rPr>
              <w:t xml:space="preserve"> -172,25</w:t>
            </w:r>
          </w:p>
        </w:tc>
      </w:tr>
      <w:tr w:rsidR="00873F23" w14:paraId="1D1F6857" w14:textId="77777777" w:rsidTr="2B2CB921">
        <w:trPr>
          <w:trHeight w:val="300"/>
        </w:trPr>
        <w:tc>
          <w:tcPr>
            <w:tcW w:w="1725" w:type="dxa"/>
            <w:vMerge w:val="restart"/>
            <w:tcMar>
              <w:left w:w="70" w:type="dxa"/>
              <w:right w:w="70" w:type="dxa"/>
            </w:tcMar>
            <w:vAlign w:val="center"/>
          </w:tcPr>
          <w:p w14:paraId="4F0009E2" w14:textId="46390652" w:rsidR="32D811BD" w:rsidRDefault="32D811BD" w:rsidP="00191349">
            <w:pPr>
              <w:spacing w:after="0" w:line="240" w:lineRule="auto"/>
              <w:jc w:val="center"/>
              <w:rPr>
                <w:rFonts w:ascii="Times New Roman" w:eastAsia="Times New Roman" w:hAnsi="Times New Roman" w:cs="Times New Roman"/>
                <w:b/>
                <w:bCs/>
                <w:color w:val="000000" w:themeColor="text1"/>
              </w:rPr>
            </w:pPr>
            <w:r w:rsidRPr="32D811BD">
              <w:rPr>
                <w:rFonts w:ascii="Times New Roman" w:eastAsia="Times New Roman" w:hAnsi="Times New Roman" w:cs="Times New Roman"/>
                <w:b/>
                <w:bCs/>
                <w:color w:val="000000" w:themeColor="text1"/>
              </w:rPr>
              <w:t>Põllumajandus</w:t>
            </w:r>
          </w:p>
        </w:tc>
        <w:tc>
          <w:tcPr>
            <w:tcW w:w="1650" w:type="dxa"/>
            <w:tcMar>
              <w:left w:w="70" w:type="dxa"/>
              <w:right w:w="70" w:type="dxa"/>
            </w:tcMar>
            <w:vAlign w:val="center"/>
          </w:tcPr>
          <w:p w14:paraId="3ED76189" w14:textId="52C772EB" w:rsidR="32D811BD" w:rsidRDefault="32D811BD" w:rsidP="00191349">
            <w:pPr>
              <w:spacing w:after="0" w:line="240" w:lineRule="auto"/>
              <w:rPr>
                <w:rFonts w:ascii="Times New Roman" w:eastAsia="Times New Roman" w:hAnsi="Times New Roman" w:cs="Times New Roman"/>
                <w:b/>
                <w:bCs/>
                <w:color w:val="000000" w:themeColor="text1"/>
              </w:rPr>
            </w:pPr>
            <w:r w:rsidRPr="32D811BD">
              <w:rPr>
                <w:rFonts w:ascii="Times New Roman" w:eastAsia="Times New Roman" w:hAnsi="Times New Roman" w:cs="Times New Roman"/>
                <w:b/>
                <w:bCs/>
                <w:color w:val="000000" w:themeColor="text1"/>
              </w:rPr>
              <w:t>Põllumaa (</w:t>
            </w:r>
            <w:proofErr w:type="spellStart"/>
            <w:r w:rsidRPr="32D811BD">
              <w:rPr>
                <w:rFonts w:ascii="Times New Roman" w:eastAsia="Times New Roman" w:hAnsi="Times New Roman" w:cs="Times New Roman"/>
                <w:b/>
                <w:bCs/>
                <w:color w:val="000000" w:themeColor="text1"/>
              </w:rPr>
              <w:t>cropland</w:t>
            </w:r>
            <w:proofErr w:type="spellEnd"/>
            <w:r w:rsidRPr="32D811BD">
              <w:rPr>
                <w:rFonts w:ascii="Times New Roman" w:eastAsia="Times New Roman" w:hAnsi="Times New Roman" w:cs="Times New Roman"/>
                <w:b/>
                <w:bCs/>
                <w:color w:val="000000" w:themeColor="text1"/>
              </w:rPr>
              <w:t>)</w:t>
            </w:r>
          </w:p>
        </w:tc>
        <w:tc>
          <w:tcPr>
            <w:tcW w:w="960" w:type="dxa"/>
            <w:tcMar>
              <w:left w:w="70" w:type="dxa"/>
              <w:right w:w="70" w:type="dxa"/>
            </w:tcMar>
          </w:tcPr>
          <w:p w14:paraId="2FACDFA9" w14:textId="0EAD1E39" w:rsidR="32D811BD" w:rsidRDefault="48B25741" w:rsidP="00191349">
            <w:pPr>
              <w:spacing w:after="0" w:line="240" w:lineRule="auto"/>
              <w:jc w:val="center"/>
              <w:rPr>
                <w:rFonts w:ascii="Times New Roman" w:eastAsia="Times New Roman" w:hAnsi="Times New Roman" w:cs="Times New Roman"/>
                <w:color w:val="000000" w:themeColor="text1"/>
              </w:rPr>
            </w:pPr>
            <w:r w:rsidRPr="630ECEC8">
              <w:rPr>
                <w:rFonts w:ascii="Times New Roman" w:eastAsia="Times New Roman" w:hAnsi="Times New Roman" w:cs="Times New Roman"/>
                <w:color w:val="000000" w:themeColor="text1"/>
              </w:rPr>
              <w:t>603,38</w:t>
            </w:r>
          </w:p>
        </w:tc>
        <w:tc>
          <w:tcPr>
            <w:tcW w:w="945" w:type="dxa"/>
            <w:tcMar>
              <w:left w:w="70" w:type="dxa"/>
              <w:right w:w="70" w:type="dxa"/>
            </w:tcMar>
          </w:tcPr>
          <w:p w14:paraId="684AE67C" w14:textId="0923BD44" w:rsidR="32D811BD" w:rsidRDefault="48B25741" w:rsidP="00191349">
            <w:pPr>
              <w:spacing w:after="0" w:line="240" w:lineRule="auto"/>
              <w:jc w:val="center"/>
              <w:rPr>
                <w:rFonts w:ascii="Times New Roman" w:eastAsia="Times New Roman" w:hAnsi="Times New Roman" w:cs="Times New Roman"/>
                <w:color w:val="000000" w:themeColor="text1"/>
              </w:rPr>
            </w:pPr>
            <w:r w:rsidRPr="630ECEC8">
              <w:rPr>
                <w:rFonts w:ascii="Times New Roman" w:eastAsia="Times New Roman" w:hAnsi="Times New Roman" w:cs="Times New Roman"/>
                <w:color w:val="000000" w:themeColor="text1"/>
              </w:rPr>
              <w:t>155,47</w:t>
            </w:r>
          </w:p>
        </w:tc>
        <w:tc>
          <w:tcPr>
            <w:tcW w:w="1005" w:type="dxa"/>
            <w:tcMar>
              <w:left w:w="70" w:type="dxa"/>
              <w:right w:w="70" w:type="dxa"/>
            </w:tcMar>
          </w:tcPr>
          <w:p w14:paraId="4E46A8BB" w14:textId="709A7878" w:rsidR="32D811BD" w:rsidRDefault="48B25741" w:rsidP="00191349">
            <w:pPr>
              <w:spacing w:after="0" w:line="240" w:lineRule="auto"/>
              <w:jc w:val="center"/>
              <w:rPr>
                <w:rFonts w:ascii="Times New Roman" w:eastAsia="Times New Roman" w:hAnsi="Times New Roman" w:cs="Times New Roman"/>
                <w:color w:val="000000" w:themeColor="text1"/>
              </w:rPr>
            </w:pPr>
            <w:r w:rsidRPr="630ECEC8">
              <w:rPr>
                <w:rFonts w:ascii="Times New Roman" w:eastAsia="Times New Roman" w:hAnsi="Times New Roman" w:cs="Times New Roman"/>
                <w:color w:val="000000" w:themeColor="text1"/>
              </w:rPr>
              <w:t>850,84</w:t>
            </w:r>
          </w:p>
        </w:tc>
        <w:tc>
          <w:tcPr>
            <w:tcW w:w="1005" w:type="dxa"/>
            <w:tcMar>
              <w:left w:w="70" w:type="dxa"/>
              <w:right w:w="70" w:type="dxa"/>
            </w:tcMar>
          </w:tcPr>
          <w:p w14:paraId="63E99B73" w14:textId="5FF6F504" w:rsidR="32D811BD" w:rsidRDefault="48B25741" w:rsidP="00191349">
            <w:pPr>
              <w:spacing w:after="0" w:line="240" w:lineRule="auto"/>
              <w:jc w:val="center"/>
              <w:rPr>
                <w:rFonts w:ascii="Times New Roman" w:eastAsia="Times New Roman" w:hAnsi="Times New Roman" w:cs="Times New Roman"/>
                <w:color w:val="000000" w:themeColor="text1"/>
              </w:rPr>
            </w:pPr>
            <w:r w:rsidRPr="630ECEC8">
              <w:rPr>
                <w:rFonts w:ascii="Times New Roman" w:eastAsia="Times New Roman" w:hAnsi="Times New Roman" w:cs="Times New Roman"/>
                <w:color w:val="000000" w:themeColor="text1"/>
              </w:rPr>
              <w:t xml:space="preserve">736,94 </w:t>
            </w:r>
          </w:p>
        </w:tc>
        <w:tc>
          <w:tcPr>
            <w:tcW w:w="960" w:type="dxa"/>
            <w:tcMar>
              <w:left w:w="70" w:type="dxa"/>
              <w:right w:w="70" w:type="dxa"/>
            </w:tcMar>
          </w:tcPr>
          <w:p w14:paraId="35932A18" w14:textId="4258BA51" w:rsidR="32D811BD" w:rsidRDefault="48B25741" w:rsidP="00191349">
            <w:pPr>
              <w:spacing w:after="0" w:line="240" w:lineRule="auto"/>
              <w:jc w:val="center"/>
              <w:rPr>
                <w:rFonts w:ascii="Times New Roman" w:eastAsia="Times New Roman" w:hAnsi="Times New Roman" w:cs="Times New Roman"/>
                <w:color w:val="000000" w:themeColor="text1"/>
              </w:rPr>
            </w:pPr>
            <w:r w:rsidRPr="630ECEC8">
              <w:rPr>
                <w:rFonts w:ascii="Times New Roman" w:eastAsia="Times New Roman" w:hAnsi="Times New Roman" w:cs="Times New Roman"/>
                <w:color w:val="000000" w:themeColor="text1"/>
              </w:rPr>
              <w:t xml:space="preserve">673,94 </w:t>
            </w:r>
          </w:p>
        </w:tc>
        <w:tc>
          <w:tcPr>
            <w:tcW w:w="960" w:type="dxa"/>
            <w:tcMar>
              <w:left w:w="70" w:type="dxa"/>
              <w:right w:w="70" w:type="dxa"/>
            </w:tcMar>
          </w:tcPr>
          <w:p w14:paraId="3FF2817E" w14:textId="15550864" w:rsidR="32D811BD" w:rsidRDefault="48B25741" w:rsidP="00191349">
            <w:pPr>
              <w:spacing w:after="0" w:line="240" w:lineRule="auto"/>
              <w:jc w:val="center"/>
              <w:rPr>
                <w:rFonts w:ascii="Times New Roman" w:eastAsia="Times New Roman" w:hAnsi="Times New Roman" w:cs="Times New Roman"/>
                <w:color w:val="000000" w:themeColor="text1"/>
              </w:rPr>
            </w:pPr>
            <w:r w:rsidRPr="630ECEC8">
              <w:rPr>
                <w:rFonts w:ascii="Times New Roman" w:eastAsia="Times New Roman" w:hAnsi="Times New Roman" w:cs="Times New Roman"/>
                <w:color w:val="000000" w:themeColor="text1"/>
              </w:rPr>
              <w:t xml:space="preserve">633,58 </w:t>
            </w:r>
          </w:p>
        </w:tc>
      </w:tr>
      <w:tr w:rsidR="00E316B5" w14:paraId="4CA39813" w14:textId="77777777" w:rsidTr="2B2CB921">
        <w:trPr>
          <w:trHeight w:val="300"/>
        </w:trPr>
        <w:tc>
          <w:tcPr>
            <w:tcW w:w="1725" w:type="dxa"/>
            <w:vMerge/>
            <w:vAlign w:val="center"/>
          </w:tcPr>
          <w:p w14:paraId="22F89877" w14:textId="77777777" w:rsidR="001E4ABE" w:rsidRDefault="001E4ABE" w:rsidP="00191349">
            <w:pPr>
              <w:spacing w:line="240" w:lineRule="auto"/>
            </w:pPr>
          </w:p>
        </w:tc>
        <w:tc>
          <w:tcPr>
            <w:tcW w:w="1650" w:type="dxa"/>
            <w:tcMar>
              <w:left w:w="70" w:type="dxa"/>
              <w:right w:w="70" w:type="dxa"/>
            </w:tcMar>
            <w:vAlign w:val="center"/>
          </w:tcPr>
          <w:p w14:paraId="1D28ABEC" w14:textId="0E547C41" w:rsidR="32D811BD" w:rsidRDefault="48B25741" w:rsidP="00191349">
            <w:pPr>
              <w:spacing w:after="0" w:line="240" w:lineRule="auto"/>
              <w:rPr>
                <w:rFonts w:ascii="Times New Roman" w:eastAsia="Times New Roman" w:hAnsi="Times New Roman" w:cs="Times New Roman"/>
                <w:b/>
                <w:bCs/>
                <w:color w:val="000000" w:themeColor="text1"/>
              </w:rPr>
            </w:pPr>
            <w:r w:rsidRPr="630ECEC8">
              <w:rPr>
                <w:rFonts w:ascii="Times New Roman" w:eastAsia="Times New Roman" w:hAnsi="Times New Roman" w:cs="Times New Roman"/>
                <w:b/>
                <w:bCs/>
                <w:color w:val="000000" w:themeColor="text1"/>
              </w:rPr>
              <w:t>Rohumaa (</w:t>
            </w:r>
            <w:proofErr w:type="spellStart"/>
            <w:r w:rsidRPr="630ECEC8">
              <w:rPr>
                <w:rFonts w:ascii="Times New Roman" w:eastAsia="Times New Roman" w:hAnsi="Times New Roman" w:cs="Times New Roman"/>
                <w:b/>
                <w:bCs/>
                <w:color w:val="000000" w:themeColor="text1"/>
              </w:rPr>
              <w:t>grassland</w:t>
            </w:r>
            <w:proofErr w:type="spellEnd"/>
          </w:p>
        </w:tc>
        <w:tc>
          <w:tcPr>
            <w:tcW w:w="960" w:type="dxa"/>
            <w:tcMar>
              <w:left w:w="70" w:type="dxa"/>
              <w:right w:w="70" w:type="dxa"/>
            </w:tcMar>
          </w:tcPr>
          <w:p w14:paraId="5E0B2CE2" w14:textId="4F566EEF" w:rsidR="32D811BD" w:rsidRDefault="48B25741" w:rsidP="00191349">
            <w:pPr>
              <w:spacing w:after="0" w:line="240" w:lineRule="auto"/>
              <w:jc w:val="center"/>
              <w:rPr>
                <w:rFonts w:ascii="Times New Roman" w:eastAsia="Times New Roman" w:hAnsi="Times New Roman" w:cs="Times New Roman"/>
                <w:color w:val="000000" w:themeColor="text1"/>
              </w:rPr>
            </w:pPr>
            <w:r w:rsidRPr="630ECEC8">
              <w:rPr>
                <w:rFonts w:ascii="Times New Roman" w:eastAsia="Times New Roman" w:hAnsi="Times New Roman" w:cs="Times New Roman"/>
                <w:color w:val="000000" w:themeColor="text1"/>
              </w:rPr>
              <w:t>-122,23</w:t>
            </w:r>
          </w:p>
        </w:tc>
        <w:tc>
          <w:tcPr>
            <w:tcW w:w="945" w:type="dxa"/>
            <w:tcMar>
              <w:left w:w="70" w:type="dxa"/>
              <w:right w:w="70" w:type="dxa"/>
            </w:tcMar>
          </w:tcPr>
          <w:p w14:paraId="7ACC221E" w14:textId="6823DB2A" w:rsidR="32D811BD" w:rsidRDefault="48B25741" w:rsidP="00191349">
            <w:pPr>
              <w:spacing w:after="0" w:line="240" w:lineRule="auto"/>
              <w:jc w:val="center"/>
              <w:rPr>
                <w:rFonts w:ascii="Times New Roman" w:eastAsia="Times New Roman" w:hAnsi="Times New Roman" w:cs="Times New Roman"/>
                <w:color w:val="000000" w:themeColor="text1"/>
              </w:rPr>
            </w:pPr>
            <w:r w:rsidRPr="630ECEC8">
              <w:rPr>
                <w:rFonts w:ascii="Times New Roman" w:eastAsia="Times New Roman" w:hAnsi="Times New Roman" w:cs="Times New Roman"/>
                <w:color w:val="000000" w:themeColor="text1"/>
              </w:rPr>
              <w:t>-226,60</w:t>
            </w:r>
          </w:p>
        </w:tc>
        <w:tc>
          <w:tcPr>
            <w:tcW w:w="1005" w:type="dxa"/>
            <w:shd w:val="clear" w:color="auto" w:fill="FFFFFF" w:themeFill="background1"/>
            <w:tcMar>
              <w:left w:w="70" w:type="dxa"/>
              <w:right w:w="70" w:type="dxa"/>
            </w:tcMar>
          </w:tcPr>
          <w:p w14:paraId="33DD45FC" w14:textId="4FB8F87D" w:rsidR="32D811BD" w:rsidRDefault="48B25741" w:rsidP="00191349">
            <w:pPr>
              <w:spacing w:after="0" w:line="240" w:lineRule="auto"/>
              <w:jc w:val="center"/>
              <w:rPr>
                <w:rFonts w:ascii="Times New Roman" w:eastAsia="Times New Roman" w:hAnsi="Times New Roman" w:cs="Times New Roman"/>
                <w:color w:val="000000" w:themeColor="text1"/>
              </w:rPr>
            </w:pPr>
            <w:r w:rsidRPr="630ECEC8">
              <w:rPr>
                <w:rFonts w:ascii="Times New Roman" w:eastAsia="Times New Roman" w:hAnsi="Times New Roman" w:cs="Times New Roman"/>
                <w:color w:val="000000" w:themeColor="text1"/>
              </w:rPr>
              <w:t>-171,97</w:t>
            </w:r>
          </w:p>
        </w:tc>
        <w:tc>
          <w:tcPr>
            <w:tcW w:w="1005" w:type="dxa"/>
            <w:tcMar>
              <w:left w:w="70" w:type="dxa"/>
              <w:right w:w="70" w:type="dxa"/>
            </w:tcMar>
          </w:tcPr>
          <w:p w14:paraId="6D877E7B" w14:textId="6B590F15" w:rsidR="32D811BD" w:rsidRDefault="48B25741" w:rsidP="00191349">
            <w:pPr>
              <w:spacing w:after="0" w:line="240" w:lineRule="auto"/>
              <w:jc w:val="center"/>
              <w:rPr>
                <w:rFonts w:ascii="Times New Roman" w:eastAsia="Times New Roman" w:hAnsi="Times New Roman" w:cs="Times New Roman"/>
                <w:color w:val="000000" w:themeColor="text1"/>
              </w:rPr>
            </w:pPr>
            <w:r w:rsidRPr="630ECEC8">
              <w:rPr>
                <w:rFonts w:ascii="Times New Roman" w:eastAsia="Times New Roman" w:hAnsi="Times New Roman" w:cs="Times New Roman"/>
                <w:color w:val="000000" w:themeColor="text1"/>
              </w:rPr>
              <w:t xml:space="preserve"> -122,46</w:t>
            </w:r>
          </w:p>
        </w:tc>
        <w:tc>
          <w:tcPr>
            <w:tcW w:w="960" w:type="dxa"/>
            <w:tcMar>
              <w:left w:w="70" w:type="dxa"/>
              <w:right w:w="70" w:type="dxa"/>
            </w:tcMar>
          </w:tcPr>
          <w:p w14:paraId="52422435" w14:textId="46879DDA" w:rsidR="32D811BD" w:rsidRDefault="48B25741" w:rsidP="00191349">
            <w:pPr>
              <w:spacing w:after="0" w:line="240" w:lineRule="auto"/>
              <w:jc w:val="center"/>
              <w:rPr>
                <w:rFonts w:ascii="Times New Roman" w:eastAsia="Times New Roman" w:hAnsi="Times New Roman" w:cs="Times New Roman"/>
                <w:color w:val="000000" w:themeColor="text1"/>
              </w:rPr>
            </w:pPr>
            <w:r w:rsidRPr="630ECEC8">
              <w:rPr>
                <w:rFonts w:ascii="Times New Roman" w:eastAsia="Times New Roman" w:hAnsi="Times New Roman" w:cs="Times New Roman"/>
                <w:color w:val="000000" w:themeColor="text1"/>
              </w:rPr>
              <w:t xml:space="preserve"> -105,11</w:t>
            </w:r>
          </w:p>
        </w:tc>
        <w:tc>
          <w:tcPr>
            <w:tcW w:w="960" w:type="dxa"/>
            <w:tcMar>
              <w:left w:w="70" w:type="dxa"/>
              <w:right w:w="70" w:type="dxa"/>
            </w:tcMar>
          </w:tcPr>
          <w:p w14:paraId="0DD8FAA9" w14:textId="0EBF8ADB" w:rsidR="32D811BD" w:rsidRDefault="48B25741" w:rsidP="00191349">
            <w:pPr>
              <w:spacing w:after="0" w:line="240" w:lineRule="auto"/>
              <w:jc w:val="center"/>
              <w:rPr>
                <w:rFonts w:ascii="Times New Roman" w:eastAsia="Times New Roman" w:hAnsi="Times New Roman" w:cs="Times New Roman"/>
                <w:color w:val="000000" w:themeColor="text1"/>
              </w:rPr>
            </w:pPr>
            <w:r w:rsidRPr="630ECEC8">
              <w:rPr>
                <w:rFonts w:ascii="Times New Roman" w:eastAsia="Times New Roman" w:hAnsi="Times New Roman" w:cs="Times New Roman"/>
                <w:color w:val="000000" w:themeColor="text1"/>
              </w:rPr>
              <w:t xml:space="preserve"> -99,36</w:t>
            </w:r>
          </w:p>
        </w:tc>
      </w:tr>
      <w:tr w:rsidR="00873F23" w14:paraId="4C3F603B" w14:textId="77777777" w:rsidTr="2B2CB921">
        <w:trPr>
          <w:trHeight w:val="45"/>
        </w:trPr>
        <w:tc>
          <w:tcPr>
            <w:tcW w:w="1725" w:type="dxa"/>
            <w:vMerge/>
            <w:vAlign w:val="center"/>
          </w:tcPr>
          <w:p w14:paraId="67B0F476" w14:textId="77777777" w:rsidR="001E4ABE" w:rsidRDefault="001E4ABE" w:rsidP="00191349">
            <w:pPr>
              <w:spacing w:line="240" w:lineRule="auto"/>
            </w:pPr>
          </w:p>
        </w:tc>
        <w:tc>
          <w:tcPr>
            <w:tcW w:w="1650" w:type="dxa"/>
            <w:tcMar>
              <w:left w:w="70" w:type="dxa"/>
              <w:right w:w="70" w:type="dxa"/>
            </w:tcMar>
            <w:vAlign w:val="center"/>
          </w:tcPr>
          <w:p w14:paraId="230F60BF" w14:textId="3DD263C5" w:rsidR="32D811BD" w:rsidRDefault="32D811BD" w:rsidP="00191349">
            <w:pPr>
              <w:spacing w:after="0" w:line="240" w:lineRule="auto"/>
              <w:rPr>
                <w:rFonts w:ascii="Times New Roman" w:eastAsia="Times New Roman" w:hAnsi="Times New Roman" w:cs="Times New Roman"/>
                <w:b/>
                <w:bCs/>
                <w:color w:val="000000" w:themeColor="text1"/>
              </w:rPr>
            </w:pPr>
            <w:r w:rsidRPr="32D811BD">
              <w:rPr>
                <w:rFonts w:ascii="Times New Roman" w:eastAsia="Times New Roman" w:hAnsi="Times New Roman" w:cs="Times New Roman"/>
                <w:b/>
                <w:bCs/>
                <w:color w:val="000000" w:themeColor="text1"/>
              </w:rPr>
              <w:t>KOKKU</w:t>
            </w:r>
          </w:p>
        </w:tc>
        <w:tc>
          <w:tcPr>
            <w:tcW w:w="960" w:type="dxa"/>
            <w:tcMar>
              <w:left w:w="70" w:type="dxa"/>
              <w:right w:w="70" w:type="dxa"/>
            </w:tcMar>
          </w:tcPr>
          <w:p w14:paraId="6E337B54" w14:textId="0C799769" w:rsidR="32D811BD" w:rsidRDefault="48B25741" w:rsidP="00191349">
            <w:pPr>
              <w:spacing w:after="0" w:line="240" w:lineRule="auto"/>
              <w:jc w:val="center"/>
              <w:rPr>
                <w:rFonts w:ascii="Times New Roman" w:eastAsia="Times New Roman" w:hAnsi="Times New Roman" w:cs="Times New Roman"/>
                <w:b/>
                <w:bCs/>
                <w:color w:val="000000" w:themeColor="text1"/>
              </w:rPr>
            </w:pPr>
            <w:r w:rsidRPr="630ECEC8">
              <w:rPr>
                <w:rFonts w:ascii="Times New Roman" w:eastAsia="Times New Roman" w:hAnsi="Times New Roman" w:cs="Times New Roman"/>
                <w:b/>
                <w:bCs/>
                <w:color w:val="000000" w:themeColor="text1"/>
              </w:rPr>
              <w:t>481,15</w:t>
            </w:r>
          </w:p>
        </w:tc>
        <w:tc>
          <w:tcPr>
            <w:tcW w:w="945" w:type="dxa"/>
            <w:tcMar>
              <w:left w:w="70" w:type="dxa"/>
              <w:right w:w="70" w:type="dxa"/>
            </w:tcMar>
          </w:tcPr>
          <w:p w14:paraId="3F640663" w14:textId="284FCCC6" w:rsidR="32D811BD" w:rsidRDefault="48B25741" w:rsidP="00191349">
            <w:pPr>
              <w:spacing w:after="0" w:line="240" w:lineRule="auto"/>
              <w:jc w:val="center"/>
              <w:rPr>
                <w:rFonts w:ascii="Times New Roman" w:eastAsia="Times New Roman" w:hAnsi="Times New Roman" w:cs="Times New Roman"/>
                <w:b/>
                <w:bCs/>
                <w:color w:val="000000" w:themeColor="text1"/>
              </w:rPr>
            </w:pPr>
            <w:r w:rsidRPr="630ECEC8">
              <w:rPr>
                <w:rFonts w:ascii="Times New Roman" w:eastAsia="Times New Roman" w:hAnsi="Times New Roman" w:cs="Times New Roman"/>
                <w:b/>
                <w:bCs/>
                <w:color w:val="000000" w:themeColor="text1"/>
              </w:rPr>
              <w:t>-71,13</w:t>
            </w:r>
          </w:p>
        </w:tc>
        <w:tc>
          <w:tcPr>
            <w:tcW w:w="1005" w:type="dxa"/>
            <w:tcMar>
              <w:left w:w="70" w:type="dxa"/>
              <w:right w:w="70" w:type="dxa"/>
            </w:tcMar>
          </w:tcPr>
          <w:p w14:paraId="3883D66A" w14:textId="66C8A02B" w:rsidR="32D811BD" w:rsidRDefault="48B25741" w:rsidP="00191349">
            <w:pPr>
              <w:spacing w:after="0" w:line="240" w:lineRule="auto"/>
              <w:jc w:val="center"/>
              <w:rPr>
                <w:rFonts w:ascii="Times New Roman" w:eastAsia="Times New Roman" w:hAnsi="Times New Roman" w:cs="Times New Roman"/>
                <w:b/>
                <w:bCs/>
                <w:color w:val="000000" w:themeColor="text1"/>
              </w:rPr>
            </w:pPr>
            <w:r w:rsidRPr="630ECEC8">
              <w:rPr>
                <w:rFonts w:ascii="Times New Roman" w:eastAsia="Times New Roman" w:hAnsi="Times New Roman" w:cs="Times New Roman"/>
                <w:b/>
                <w:bCs/>
                <w:color w:val="000000" w:themeColor="text1"/>
              </w:rPr>
              <w:t>678,87</w:t>
            </w:r>
          </w:p>
        </w:tc>
        <w:tc>
          <w:tcPr>
            <w:tcW w:w="1005" w:type="dxa"/>
            <w:tcMar>
              <w:left w:w="70" w:type="dxa"/>
              <w:right w:w="70" w:type="dxa"/>
            </w:tcMar>
          </w:tcPr>
          <w:p w14:paraId="7DFEAB09" w14:textId="6250DA1C" w:rsidR="32D811BD" w:rsidRDefault="48B25741" w:rsidP="00191349">
            <w:pPr>
              <w:spacing w:after="0" w:line="240" w:lineRule="auto"/>
              <w:jc w:val="center"/>
              <w:rPr>
                <w:rFonts w:ascii="Times New Roman" w:eastAsia="Times New Roman" w:hAnsi="Times New Roman" w:cs="Times New Roman"/>
                <w:b/>
                <w:bCs/>
                <w:color w:val="000000" w:themeColor="text1"/>
              </w:rPr>
            </w:pPr>
            <w:r w:rsidRPr="630ECEC8">
              <w:rPr>
                <w:rFonts w:ascii="Times New Roman" w:eastAsia="Times New Roman" w:hAnsi="Times New Roman" w:cs="Times New Roman"/>
                <w:b/>
                <w:bCs/>
                <w:color w:val="000000" w:themeColor="text1"/>
              </w:rPr>
              <w:t xml:space="preserve"> 614,48</w:t>
            </w:r>
          </w:p>
        </w:tc>
        <w:tc>
          <w:tcPr>
            <w:tcW w:w="960" w:type="dxa"/>
            <w:tcMar>
              <w:left w:w="70" w:type="dxa"/>
              <w:right w:w="70" w:type="dxa"/>
            </w:tcMar>
          </w:tcPr>
          <w:p w14:paraId="62039C80" w14:textId="5D000220" w:rsidR="32D811BD" w:rsidRDefault="48B25741" w:rsidP="00191349">
            <w:pPr>
              <w:spacing w:after="0" w:line="240" w:lineRule="auto"/>
              <w:jc w:val="center"/>
              <w:rPr>
                <w:rFonts w:ascii="Times New Roman" w:eastAsia="Times New Roman" w:hAnsi="Times New Roman" w:cs="Times New Roman"/>
                <w:b/>
                <w:bCs/>
                <w:color w:val="000000" w:themeColor="text1"/>
              </w:rPr>
            </w:pPr>
            <w:r w:rsidRPr="630ECEC8">
              <w:rPr>
                <w:rFonts w:ascii="Times New Roman" w:eastAsia="Times New Roman" w:hAnsi="Times New Roman" w:cs="Times New Roman"/>
                <w:b/>
                <w:bCs/>
                <w:color w:val="000000" w:themeColor="text1"/>
              </w:rPr>
              <w:t xml:space="preserve">568,83 </w:t>
            </w:r>
          </w:p>
        </w:tc>
        <w:tc>
          <w:tcPr>
            <w:tcW w:w="960" w:type="dxa"/>
            <w:tcMar>
              <w:left w:w="70" w:type="dxa"/>
              <w:right w:w="70" w:type="dxa"/>
            </w:tcMar>
          </w:tcPr>
          <w:p w14:paraId="36033403" w14:textId="36010541" w:rsidR="32D811BD" w:rsidRDefault="48B25741" w:rsidP="00191349">
            <w:pPr>
              <w:spacing w:after="0" w:line="240" w:lineRule="auto"/>
              <w:jc w:val="center"/>
              <w:rPr>
                <w:rFonts w:ascii="Times New Roman" w:eastAsia="Times New Roman" w:hAnsi="Times New Roman" w:cs="Times New Roman"/>
                <w:b/>
                <w:bCs/>
                <w:color w:val="000000" w:themeColor="text1"/>
              </w:rPr>
            </w:pPr>
            <w:r w:rsidRPr="630ECEC8">
              <w:rPr>
                <w:rFonts w:ascii="Times New Roman" w:eastAsia="Times New Roman" w:hAnsi="Times New Roman" w:cs="Times New Roman"/>
                <w:b/>
                <w:bCs/>
                <w:color w:val="000000" w:themeColor="text1"/>
              </w:rPr>
              <w:t xml:space="preserve">533,64 </w:t>
            </w:r>
          </w:p>
        </w:tc>
      </w:tr>
      <w:tr w:rsidR="00E8325F" w14:paraId="03397A08" w14:textId="77777777" w:rsidTr="2B2CB921">
        <w:trPr>
          <w:trHeight w:val="285"/>
        </w:trPr>
        <w:tc>
          <w:tcPr>
            <w:tcW w:w="1725" w:type="dxa"/>
            <w:tcMar>
              <w:left w:w="70" w:type="dxa"/>
              <w:right w:w="70" w:type="dxa"/>
            </w:tcMar>
            <w:vAlign w:val="center"/>
          </w:tcPr>
          <w:p w14:paraId="22250D3D" w14:textId="38D6158B" w:rsidR="32D811BD" w:rsidRDefault="32D811BD" w:rsidP="00191349">
            <w:pPr>
              <w:spacing w:after="0" w:line="240" w:lineRule="auto"/>
              <w:jc w:val="center"/>
              <w:rPr>
                <w:rFonts w:ascii="Times New Roman" w:eastAsia="Times New Roman" w:hAnsi="Times New Roman" w:cs="Times New Roman"/>
                <w:b/>
                <w:bCs/>
                <w:color w:val="000000" w:themeColor="text1"/>
              </w:rPr>
            </w:pPr>
            <w:r w:rsidRPr="32D811BD">
              <w:rPr>
                <w:rFonts w:ascii="Times New Roman" w:eastAsia="Times New Roman" w:hAnsi="Times New Roman" w:cs="Times New Roman"/>
                <w:b/>
                <w:bCs/>
                <w:color w:val="000000" w:themeColor="text1"/>
              </w:rPr>
              <w:t>Turbatootmine</w:t>
            </w:r>
          </w:p>
        </w:tc>
        <w:tc>
          <w:tcPr>
            <w:tcW w:w="1650" w:type="dxa"/>
            <w:tcMar>
              <w:left w:w="70" w:type="dxa"/>
              <w:right w:w="70" w:type="dxa"/>
            </w:tcMar>
            <w:vAlign w:val="center"/>
          </w:tcPr>
          <w:p w14:paraId="68D794E0" w14:textId="4F27555A" w:rsidR="32D811BD" w:rsidRDefault="32D811BD" w:rsidP="00191349">
            <w:pPr>
              <w:spacing w:after="0" w:line="240" w:lineRule="auto"/>
              <w:rPr>
                <w:rFonts w:ascii="Times New Roman" w:eastAsia="Times New Roman" w:hAnsi="Times New Roman" w:cs="Times New Roman"/>
                <w:b/>
                <w:bCs/>
                <w:color w:val="000000" w:themeColor="text1"/>
              </w:rPr>
            </w:pPr>
            <w:r w:rsidRPr="32D811BD">
              <w:rPr>
                <w:rFonts w:ascii="Times New Roman" w:eastAsia="Times New Roman" w:hAnsi="Times New Roman" w:cs="Times New Roman"/>
                <w:b/>
                <w:bCs/>
                <w:color w:val="000000" w:themeColor="text1"/>
              </w:rPr>
              <w:t>Turbatootmine (</w:t>
            </w:r>
            <w:proofErr w:type="spellStart"/>
            <w:r w:rsidRPr="32D811BD">
              <w:rPr>
                <w:rFonts w:ascii="Times New Roman" w:eastAsia="Times New Roman" w:hAnsi="Times New Roman" w:cs="Times New Roman"/>
                <w:b/>
                <w:bCs/>
                <w:color w:val="000000" w:themeColor="text1"/>
              </w:rPr>
              <w:t>wetlands</w:t>
            </w:r>
            <w:proofErr w:type="spellEnd"/>
            <w:r w:rsidR="005D655A">
              <w:rPr>
                <w:rFonts w:ascii="Times New Roman" w:eastAsia="Times New Roman" w:hAnsi="Times New Roman" w:cs="Times New Roman"/>
                <w:b/>
                <w:bCs/>
                <w:color w:val="000000" w:themeColor="text1"/>
              </w:rPr>
              <w:t>)</w:t>
            </w:r>
          </w:p>
        </w:tc>
        <w:tc>
          <w:tcPr>
            <w:tcW w:w="960" w:type="dxa"/>
            <w:shd w:val="clear" w:color="auto" w:fill="FFFFFF" w:themeFill="background1"/>
            <w:tcMar>
              <w:left w:w="70" w:type="dxa"/>
              <w:right w:w="70" w:type="dxa"/>
            </w:tcMar>
          </w:tcPr>
          <w:p w14:paraId="19CE25CC" w14:textId="70089089" w:rsidR="32D811BD" w:rsidRDefault="48B25741" w:rsidP="00191349">
            <w:pPr>
              <w:spacing w:after="0" w:line="240" w:lineRule="auto"/>
              <w:jc w:val="center"/>
              <w:rPr>
                <w:rFonts w:ascii="Times New Roman" w:eastAsia="Times New Roman" w:hAnsi="Times New Roman" w:cs="Times New Roman"/>
                <w:b/>
                <w:bCs/>
                <w:color w:val="000000" w:themeColor="text1"/>
              </w:rPr>
            </w:pPr>
            <w:r w:rsidRPr="630ECEC8">
              <w:rPr>
                <w:rFonts w:ascii="Times New Roman" w:eastAsia="Times New Roman" w:hAnsi="Times New Roman" w:cs="Times New Roman"/>
                <w:b/>
                <w:bCs/>
                <w:color w:val="000000" w:themeColor="text1"/>
              </w:rPr>
              <w:t>274,55</w:t>
            </w:r>
          </w:p>
        </w:tc>
        <w:tc>
          <w:tcPr>
            <w:tcW w:w="945" w:type="dxa"/>
            <w:shd w:val="clear" w:color="auto" w:fill="FFFFFF" w:themeFill="background1"/>
            <w:tcMar>
              <w:left w:w="70" w:type="dxa"/>
              <w:right w:w="70" w:type="dxa"/>
            </w:tcMar>
          </w:tcPr>
          <w:p w14:paraId="4DE15A86" w14:textId="58E1C582" w:rsidR="32D811BD" w:rsidRDefault="48B25741" w:rsidP="00191349">
            <w:pPr>
              <w:spacing w:after="0" w:line="240" w:lineRule="auto"/>
              <w:jc w:val="center"/>
              <w:rPr>
                <w:rFonts w:ascii="Times New Roman" w:eastAsia="Times New Roman" w:hAnsi="Times New Roman" w:cs="Times New Roman"/>
                <w:b/>
                <w:bCs/>
                <w:color w:val="000000" w:themeColor="text1"/>
              </w:rPr>
            </w:pPr>
            <w:r w:rsidRPr="630ECEC8">
              <w:rPr>
                <w:rFonts w:ascii="Times New Roman" w:eastAsia="Times New Roman" w:hAnsi="Times New Roman" w:cs="Times New Roman"/>
                <w:b/>
                <w:bCs/>
                <w:color w:val="000000" w:themeColor="text1"/>
              </w:rPr>
              <w:t>914,32</w:t>
            </w:r>
          </w:p>
        </w:tc>
        <w:tc>
          <w:tcPr>
            <w:tcW w:w="1005" w:type="dxa"/>
            <w:shd w:val="clear" w:color="auto" w:fill="FFFFFF" w:themeFill="background1"/>
            <w:tcMar>
              <w:left w:w="70" w:type="dxa"/>
              <w:right w:w="70" w:type="dxa"/>
            </w:tcMar>
          </w:tcPr>
          <w:p w14:paraId="477AFF46" w14:textId="3FC1DB5C" w:rsidR="32D811BD" w:rsidRDefault="48B25741" w:rsidP="00191349">
            <w:pPr>
              <w:spacing w:after="0" w:line="240" w:lineRule="auto"/>
              <w:jc w:val="center"/>
              <w:rPr>
                <w:rFonts w:ascii="Times New Roman" w:eastAsia="Times New Roman" w:hAnsi="Times New Roman" w:cs="Times New Roman"/>
                <w:b/>
                <w:bCs/>
                <w:color w:val="000000" w:themeColor="text1"/>
              </w:rPr>
            </w:pPr>
            <w:r w:rsidRPr="630ECEC8">
              <w:rPr>
                <w:rFonts w:ascii="Times New Roman" w:eastAsia="Times New Roman" w:hAnsi="Times New Roman" w:cs="Times New Roman"/>
                <w:b/>
                <w:bCs/>
                <w:color w:val="000000" w:themeColor="text1"/>
              </w:rPr>
              <w:t>1307,30</w:t>
            </w:r>
          </w:p>
        </w:tc>
        <w:tc>
          <w:tcPr>
            <w:tcW w:w="1005" w:type="dxa"/>
            <w:shd w:val="clear" w:color="auto" w:fill="FFFFFF" w:themeFill="background1"/>
            <w:tcMar>
              <w:left w:w="70" w:type="dxa"/>
              <w:right w:w="70" w:type="dxa"/>
            </w:tcMar>
          </w:tcPr>
          <w:p w14:paraId="0C45EFE5" w14:textId="50726C20" w:rsidR="32D811BD" w:rsidRDefault="48B25741" w:rsidP="00191349">
            <w:pPr>
              <w:spacing w:after="0" w:line="240" w:lineRule="auto"/>
              <w:jc w:val="center"/>
              <w:rPr>
                <w:rFonts w:ascii="Times New Roman" w:eastAsia="Times New Roman" w:hAnsi="Times New Roman" w:cs="Times New Roman"/>
                <w:color w:val="000000" w:themeColor="text1"/>
              </w:rPr>
            </w:pPr>
            <w:r w:rsidRPr="630ECEC8">
              <w:rPr>
                <w:rFonts w:ascii="Times New Roman" w:eastAsia="Times New Roman" w:hAnsi="Times New Roman" w:cs="Times New Roman"/>
                <w:color w:val="000000" w:themeColor="text1"/>
              </w:rPr>
              <w:t xml:space="preserve">1456,26 </w:t>
            </w:r>
          </w:p>
        </w:tc>
        <w:tc>
          <w:tcPr>
            <w:tcW w:w="960" w:type="dxa"/>
            <w:shd w:val="clear" w:color="auto" w:fill="FFFFFF" w:themeFill="background1"/>
            <w:tcMar>
              <w:left w:w="70" w:type="dxa"/>
              <w:right w:w="70" w:type="dxa"/>
            </w:tcMar>
          </w:tcPr>
          <w:p w14:paraId="40C4D33A" w14:textId="734E1571" w:rsidR="32D811BD" w:rsidRDefault="48B25741" w:rsidP="00191349">
            <w:pPr>
              <w:spacing w:after="0" w:line="240" w:lineRule="auto"/>
              <w:jc w:val="center"/>
              <w:rPr>
                <w:rFonts w:ascii="Times New Roman" w:eastAsia="Times New Roman" w:hAnsi="Times New Roman" w:cs="Times New Roman"/>
                <w:color w:val="000000" w:themeColor="text1"/>
              </w:rPr>
            </w:pPr>
            <w:r w:rsidRPr="630ECEC8">
              <w:rPr>
                <w:rFonts w:ascii="Times New Roman" w:eastAsia="Times New Roman" w:hAnsi="Times New Roman" w:cs="Times New Roman"/>
                <w:color w:val="000000" w:themeColor="text1"/>
              </w:rPr>
              <w:t xml:space="preserve">1483,02 </w:t>
            </w:r>
          </w:p>
        </w:tc>
        <w:tc>
          <w:tcPr>
            <w:tcW w:w="960" w:type="dxa"/>
            <w:shd w:val="clear" w:color="auto" w:fill="FFFFFF" w:themeFill="background1"/>
            <w:tcMar>
              <w:left w:w="70" w:type="dxa"/>
              <w:right w:w="70" w:type="dxa"/>
            </w:tcMar>
          </w:tcPr>
          <w:p w14:paraId="463DB791" w14:textId="63C64659" w:rsidR="32D811BD" w:rsidRDefault="48B25741" w:rsidP="00191349">
            <w:pPr>
              <w:spacing w:after="0" w:line="240" w:lineRule="auto"/>
              <w:jc w:val="center"/>
              <w:rPr>
                <w:rFonts w:ascii="Times New Roman" w:eastAsia="Times New Roman" w:hAnsi="Times New Roman" w:cs="Times New Roman"/>
                <w:color w:val="000000" w:themeColor="text1"/>
              </w:rPr>
            </w:pPr>
            <w:r w:rsidRPr="630ECEC8">
              <w:rPr>
                <w:rFonts w:ascii="Times New Roman" w:eastAsia="Times New Roman" w:hAnsi="Times New Roman" w:cs="Times New Roman"/>
                <w:color w:val="000000" w:themeColor="text1"/>
              </w:rPr>
              <w:t xml:space="preserve">1483,02 </w:t>
            </w:r>
          </w:p>
        </w:tc>
      </w:tr>
      <w:tr w:rsidR="00E8325F" w14:paraId="230A07D8" w14:textId="77777777" w:rsidTr="2B2CB921">
        <w:trPr>
          <w:trHeight w:val="45"/>
        </w:trPr>
        <w:tc>
          <w:tcPr>
            <w:tcW w:w="1725" w:type="dxa"/>
            <w:shd w:val="clear" w:color="auto" w:fill="FFFFFF" w:themeFill="background1"/>
            <w:tcMar>
              <w:left w:w="70" w:type="dxa"/>
              <w:right w:w="70" w:type="dxa"/>
            </w:tcMar>
            <w:vAlign w:val="center"/>
          </w:tcPr>
          <w:p w14:paraId="5C1FAA43" w14:textId="03B6CE9D" w:rsidR="32D811BD" w:rsidRDefault="32D811BD" w:rsidP="00191349">
            <w:pPr>
              <w:spacing w:after="0" w:line="240" w:lineRule="auto"/>
              <w:jc w:val="center"/>
              <w:rPr>
                <w:rFonts w:ascii="Times New Roman" w:eastAsia="Times New Roman" w:hAnsi="Times New Roman" w:cs="Times New Roman"/>
                <w:color w:val="000000" w:themeColor="text1"/>
              </w:rPr>
            </w:pPr>
            <w:r w:rsidRPr="32D811BD">
              <w:rPr>
                <w:rFonts w:ascii="Times New Roman" w:eastAsia="Times New Roman" w:hAnsi="Times New Roman" w:cs="Times New Roman"/>
                <w:color w:val="000000" w:themeColor="text1"/>
              </w:rPr>
              <w:t xml:space="preserve"> </w:t>
            </w:r>
          </w:p>
        </w:tc>
        <w:tc>
          <w:tcPr>
            <w:tcW w:w="1650" w:type="dxa"/>
            <w:tcMar>
              <w:left w:w="70" w:type="dxa"/>
              <w:right w:w="70" w:type="dxa"/>
            </w:tcMar>
            <w:vAlign w:val="center"/>
          </w:tcPr>
          <w:p w14:paraId="3DEAA9B7" w14:textId="76E150F9" w:rsidR="32D811BD" w:rsidRDefault="32D811BD" w:rsidP="00191349">
            <w:pPr>
              <w:spacing w:after="0" w:line="240" w:lineRule="auto"/>
              <w:rPr>
                <w:rFonts w:ascii="Times New Roman" w:eastAsia="Times New Roman" w:hAnsi="Times New Roman" w:cs="Times New Roman"/>
                <w:color w:val="000000" w:themeColor="text1"/>
              </w:rPr>
            </w:pPr>
            <w:r w:rsidRPr="32D811BD">
              <w:rPr>
                <w:rFonts w:ascii="Times New Roman" w:eastAsia="Times New Roman" w:hAnsi="Times New Roman" w:cs="Times New Roman"/>
                <w:color w:val="000000" w:themeColor="text1"/>
              </w:rPr>
              <w:t>Maahõive</w:t>
            </w:r>
          </w:p>
        </w:tc>
        <w:tc>
          <w:tcPr>
            <w:tcW w:w="960" w:type="dxa"/>
            <w:shd w:val="clear" w:color="auto" w:fill="FFFFFF" w:themeFill="background1"/>
            <w:tcMar>
              <w:left w:w="70" w:type="dxa"/>
              <w:right w:w="70" w:type="dxa"/>
            </w:tcMar>
          </w:tcPr>
          <w:p w14:paraId="4B1EC6D2" w14:textId="6745AB7D" w:rsidR="32D811BD" w:rsidRDefault="48B25741" w:rsidP="00191349">
            <w:pPr>
              <w:spacing w:after="0" w:line="240" w:lineRule="auto"/>
              <w:jc w:val="center"/>
              <w:rPr>
                <w:rFonts w:ascii="Times New Roman" w:eastAsia="Times New Roman" w:hAnsi="Times New Roman" w:cs="Times New Roman"/>
                <w:color w:val="000000" w:themeColor="text1"/>
              </w:rPr>
            </w:pPr>
            <w:r w:rsidRPr="630ECEC8">
              <w:rPr>
                <w:rFonts w:ascii="Times New Roman" w:eastAsia="Times New Roman" w:hAnsi="Times New Roman" w:cs="Times New Roman"/>
                <w:color w:val="000000" w:themeColor="text1"/>
              </w:rPr>
              <w:t>0,00</w:t>
            </w:r>
          </w:p>
        </w:tc>
        <w:tc>
          <w:tcPr>
            <w:tcW w:w="945" w:type="dxa"/>
            <w:shd w:val="clear" w:color="auto" w:fill="FFFFFF" w:themeFill="background1"/>
            <w:tcMar>
              <w:left w:w="70" w:type="dxa"/>
              <w:right w:w="70" w:type="dxa"/>
            </w:tcMar>
          </w:tcPr>
          <w:p w14:paraId="2F54635A" w14:textId="76699E3A" w:rsidR="32D811BD" w:rsidRDefault="48B25741" w:rsidP="00191349">
            <w:pPr>
              <w:spacing w:after="0" w:line="240" w:lineRule="auto"/>
              <w:jc w:val="center"/>
              <w:rPr>
                <w:rFonts w:ascii="Times New Roman" w:eastAsia="Times New Roman" w:hAnsi="Times New Roman" w:cs="Times New Roman"/>
                <w:color w:val="000000" w:themeColor="text1"/>
              </w:rPr>
            </w:pPr>
            <w:r w:rsidRPr="630ECEC8">
              <w:rPr>
                <w:rFonts w:ascii="Times New Roman" w:eastAsia="Times New Roman" w:hAnsi="Times New Roman" w:cs="Times New Roman"/>
                <w:color w:val="000000" w:themeColor="text1"/>
              </w:rPr>
              <w:t>207,06</w:t>
            </w:r>
          </w:p>
        </w:tc>
        <w:tc>
          <w:tcPr>
            <w:tcW w:w="1005" w:type="dxa"/>
            <w:shd w:val="clear" w:color="auto" w:fill="FFFFFF" w:themeFill="background1"/>
            <w:tcMar>
              <w:left w:w="70" w:type="dxa"/>
              <w:right w:w="70" w:type="dxa"/>
            </w:tcMar>
          </w:tcPr>
          <w:p w14:paraId="1A80E16B" w14:textId="3463695D" w:rsidR="32D811BD" w:rsidRDefault="7FF9B9D4" w:rsidP="00191349">
            <w:pPr>
              <w:spacing w:after="0" w:line="240" w:lineRule="auto"/>
              <w:jc w:val="center"/>
              <w:rPr>
                <w:rFonts w:ascii="Times New Roman" w:eastAsia="Times New Roman" w:hAnsi="Times New Roman" w:cs="Times New Roman"/>
                <w:color w:val="000000" w:themeColor="text1"/>
              </w:rPr>
            </w:pPr>
            <w:r w:rsidRPr="4E999C6E">
              <w:rPr>
                <w:rFonts w:ascii="Times New Roman" w:eastAsia="Times New Roman" w:hAnsi="Times New Roman" w:cs="Times New Roman"/>
                <w:color w:val="000000" w:themeColor="text1"/>
              </w:rPr>
              <w:t>19</w:t>
            </w:r>
            <w:r w:rsidR="48B25741" w:rsidRPr="630ECEC8">
              <w:rPr>
                <w:rFonts w:ascii="Times New Roman" w:eastAsia="Times New Roman" w:hAnsi="Times New Roman" w:cs="Times New Roman"/>
                <w:color w:val="000000" w:themeColor="text1"/>
              </w:rPr>
              <w:t>,73</w:t>
            </w:r>
          </w:p>
        </w:tc>
        <w:tc>
          <w:tcPr>
            <w:tcW w:w="1005" w:type="dxa"/>
            <w:shd w:val="clear" w:color="auto" w:fill="FFFFFF" w:themeFill="background1"/>
            <w:tcMar>
              <w:left w:w="70" w:type="dxa"/>
              <w:right w:w="70" w:type="dxa"/>
            </w:tcMar>
          </w:tcPr>
          <w:p w14:paraId="5C41E36D" w14:textId="5D08A195" w:rsidR="32D811BD" w:rsidRDefault="48B25741" w:rsidP="00191349">
            <w:pPr>
              <w:spacing w:after="0" w:line="240" w:lineRule="auto"/>
              <w:jc w:val="center"/>
              <w:rPr>
                <w:rFonts w:ascii="Times New Roman" w:eastAsia="Times New Roman" w:hAnsi="Times New Roman" w:cs="Times New Roman"/>
                <w:color w:val="000000" w:themeColor="text1"/>
              </w:rPr>
            </w:pPr>
            <w:r w:rsidRPr="630ECEC8">
              <w:rPr>
                <w:rFonts w:ascii="Times New Roman" w:eastAsia="Times New Roman" w:hAnsi="Times New Roman" w:cs="Times New Roman"/>
                <w:color w:val="000000" w:themeColor="text1"/>
              </w:rPr>
              <w:t xml:space="preserve">470,24 </w:t>
            </w:r>
          </w:p>
        </w:tc>
        <w:tc>
          <w:tcPr>
            <w:tcW w:w="960" w:type="dxa"/>
            <w:shd w:val="clear" w:color="auto" w:fill="FFFFFF" w:themeFill="background1"/>
            <w:tcMar>
              <w:left w:w="70" w:type="dxa"/>
              <w:right w:w="70" w:type="dxa"/>
            </w:tcMar>
          </w:tcPr>
          <w:p w14:paraId="14E7C701" w14:textId="370A8DDD" w:rsidR="32D811BD" w:rsidRDefault="48B25741" w:rsidP="00191349">
            <w:pPr>
              <w:spacing w:after="0" w:line="240" w:lineRule="auto"/>
              <w:jc w:val="center"/>
              <w:rPr>
                <w:rFonts w:ascii="Times New Roman" w:eastAsia="Times New Roman" w:hAnsi="Times New Roman" w:cs="Times New Roman"/>
                <w:color w:val="000000" w:themeColor="text1"/>
              </w:rPr>
            </w:pPr>
            <w:r w:rsidRPr="630ECEC8">
              <w:rPr>
                <w:rFonts w:ascii="Times New Roman" w:eastAsia="Times New Roman" w:hAnsi="Times New Roman" w:cs="Times New Roman"/>
                <w:color w:val="000000" w:themeColor="text1"/>
              </w:rPr>
              <w:t xml:space="preserve">472,07 </w:t>
            </w:r>
          </w:p>
        </w:tc>
        <w:tc>
          <w:tcPr>
            <w:tcW w:w="960" w:type="dxa"/>
            <w:shd w:val="clear" w:color="auto" w:fill="FFFFFF" w:themeFill="background1"/>
            <w:tcMar>
              <w:left w:w="70" w:type="dxa"/>
              <w:right w:w="70" w:type="dxa"/>
            </w:tcMar>
          </w:tcPr>
          <w:p w14:paraId="52F70337" w14:textId="260B16E9" w:rsidR="32D811BD" w:rsidRDefault="48B25741" w:rsidP="00191349">
            <w:pPr>
              <w:spacing w:after="0" w:line="240" w:lineRule="auto"/>
              <w:jc w:val="center"/>
              <w:rPr>
                <w:rFonts w:ascii="Times New Roman" w:eastAsia="Times New Roman" w:hAnsi="Times New Roman" w:cs="Times New Roman"/>
                <w:color w:val="000000" w:themeColor="text1"/>
              </w:rPr>
            </w:pPr>
            <w:r w:rsidRPr="630ECEC8">
              <w:rPr>
                <w:rFonts w:ascii="Times New Roman" w:eastAsia="Times New Roman" w:hAnsi="Times New Roman" w:cs="Times New Roman"/>
                <w:color w:val="000000" w:themeColor="text1"/>
              </w:rPr>
              <w:t xml:space="preserve">436,23 </w:t>
            </w:r>
          </w:p>
        </w:tc>
      </w:tr>
      <w:tr w:rsidR="00E8325F" w14:paraId="746026A8" w14:textId="77777777" w:rsidTr="2B2CB921">
        <w:trPr>
          <w:trHeight w:val="420"/>
        </w:trPr>
        <w:tc>
          <w:tcPr>
            <w:tcW w:w="1725" w:type="dxa"/>
            <w:shd w:val="clear" w:color="auto" w:fill="FFFFFF" w:themeFill="background1"/>
            <w:tcMar>
              <w:left w:w="70" w:type="dxa"/>
              <w:right w:w="70" w:type="dxa"/>
            </w:tcMar>
            <w:vAlign w:val="center"/>
          </w:tcPr>
          <w:p w14:paraId="65286A12" w14:textId="0100F031" w:rsidR="32D811BD" w:rsidRDefault="32D811BD" w:rsidP="00191349">
            <w:pPr>
              <w:spacing w:after="0" w:line="240" w:lineRule="auto"/>
              <w:jc w:val="center"/>
              <w:rPr>
                <w:rFonts w:ascii="Times New Roman" w:eastAsia="Times New Roman" w:hAnsi="Times New Roman" w:cs="Times New Roman"/>
                <w:color w:val="000000" w:themeColor="text1"/>
              </w:rPr>
            </w:pPr>
            <w:r w:rsidRPr="32D811BD">
              <w:rPr>
                <w:rFonts w:ascii="Times New Roman" w:eastAsia="Times New Roman" w:hAnsi="Times New Roman" w:cs="Times New Roman"/>
                <w:color w:val="000000" w:themeColor="text1"/>
              </w:rPr>
              <w:t xml:space="preserve"> </w:t>
            </w:r>
          </w:p>
        </w:tc>
        <w:tc>
          <w:tcPr>
            <w:tcW w:w="1650" w:type="dxa"/>
            <w:tcMar>
              <w:left w:w="70" w:type="dxa"/>
              <w:right w:w="70" w:type="dxa"/>
            </w:tcMar>
            <w:vAlign w:val="center"/>
          </w:tcPr>
          <w:p w14:paraId="0C69F5C8" w14:textId="43EA1A13" w:rsidR="32D811BD" w:rsidRDefault="4C080606" w:rsidP="00191349">
            <w:pPr>
              <w:spacing w:after="0" w:line="240" w:lineRule="auto"/>
              <w:rPr>
                <w:rFonts w:ascii="Times New Roman" w:eastAsia="Times New Roman" w:hAnsi="Times New Roman" w:cs="Times New Roman"/>
                <w:color w:val="000000" w:themeColor="text1"/>
              </w:rPr>
            </w:pPr>
            <w:r w:rsidRPr="32D811BD">
              <w:rPr>
                <w:rFonts w:ascii="Times New Roman" w:eastAsia="Times New Roman" w:hAnsi="Times New Roman" w:cs="Times New Roman"/>
                <w:color w:val="000000" w:themeColor="text1"/>
              </w:rPr>
              <w:t>Maakasutus</w:t>
            </w:r>
          </w:p>
        </w:tc>
        <w:tc>
          <w:tcPr>
            <w:tcW w:w="960" w:type="dxa"/>
            <w:shd w:val="clear" w:color="auto" w:fill="FFFFFF" w:themeFill="background1"/>
            <w:tcMar>
              <w:left w:w="70" w:type="dxa"/>
              <w:right w:w="70" w:type="dxa"/>
            </w:tcMar>
          </w:tcPr>
          <w:p w14:paraId="0D48FA6A" w14:textId="11B616F0" w:rsidR="32D811BD" w:rsidRDefault="48B25741" w:rsidP="00191349">
            <w:pPr>
              <w:spacing w:after="120" w:line="240" w:lineRule="auto"/>
              <w:jc w:val="center"/>
              <w:rPr>
                <w:rFonts w:ascii="Times New Roman" w:eastAsia="Times New Roman" w:hAnsi="Times New Roman" w:cs="Times New Roman"/>
                <w:color w:val="000000" w:themeColor="text1"/>
              </w:rPr>
            </w:pPr>
            <w:r w:rsidRPr="630ECEC8">
              <w:rPr>
                <w:rFonts w:ascii="Times New Roman" w:eastAsia="Times New Roman" w:hAnsi="Times New Roman" w:cs="Times New Roman"/>
                <w:color w:val="000000" w:themeColor="text1"/>
              </w:rPr>
              <w:t>0,00</w:t>
            </w:r>
          </w:p>
        </w:tc>
        <w:tc>
          <w:tcPr>
            <w:tcW w:w="945" w:type="dxa"/>
            <w:shd w:val="clear" w:color="auto" w:fill="FFFFFF" w:themeFill="background1"/>
            <w:tcMar>
              <w:left w:w="70" w:type="dxa"/>
              <w:right w:w="70" w:type="dxa"/>
            </w:tcMar>
          </w:tcPr>
          <w:p w14:paraId="25B639B2" w14:textId="62E81317" w:rsidR="32D811BD" w:rsidRDefault="48B25741" w:rsidP="00191349">
            <w:pPr>
              <w:spacing w:after="120" w:line="240" w:lineRule="auto"/>
              <w:jc w:val="center"/>
              <w:rPr>
                <w:rFonts w:ascii="Times New Roman" w:eastAsia="Times New Roman" w:hAnsi="Times New Roman" w:cs="Times New Roman"/>
                <w:color w:val="000000" w:themeColor="text1"/>
              </w:rPr>
            </w:pPr>
            <w:r w:rsidRPr="630ECEC8">
              <w:rPr>
                <w:rFonts w:ascii="Times New Roman" w:eastAsia="Times New Roman" w:hAnsi="Times New Roman" w:cs="Times New Roman"/>
                <w:color w:val="000000" w:themeColor="text1"/>
              </w:rPr>
              <w:t>32,11</w:t>
            </w:r>
          </w:p>
        </w:tc>
        <w:tc>
          <w:tcPr>
            <w:tcW w:w="1005" w:type="dxa"/>
            <w:shd w:val="clear" w:color="auto" w:fill="FFFFFF" w:themeFill="background1"/>
            <w:tcMar>
              <w:left w:w="70" w:type="dxa"/>
              <w:right w:w="70" w:type="dxa"/>
            </w:tcMar>
          </w:tcPr>
          <w:p w14:paraId="4DFAD4FF" w14:textId="5D666106" w:rsidR="32D811BD" w:rsidRDefault="48B25741" w:rsidP="00191349">
            <w:pPr>
              <w:spacing w:after="120" w:line="240" w:lineRule="auto"/>
              <w:jc w:val="center"/>
              <w:rPr>
                <w:rFonts w:ascii="Times New Roman" w:eastAsia="Times New Roman" w:hAnsi="Times New Roman" w:cs="Times New Roman"/>
                <w:color w:val="000000" w:themeColor="text1"/>
              </w:rPr>
            </w:pPr>
            <w:r w:rsidRPr="630ECEC8">
              <w:rPr>
                <w:rFonts w:ascii="Times New Roman" w:eastAsia="Times New Roman" w:hAnsi="Times New Roman" w:cs="Times New Roman"/>
                <w:color w:val="000000" w:themeColor="text1"/>
              </w:rPr>
              <w:t>30,51</w:t>
            </w:r>
          </w:p>
        </w:tc>
        <w:tc>
          <w:tcPr>
            <w:tcW w:w="1005" w:type="dxa"/>
            <w:shd w:val="clear" w:color="auto" w:fill="FFFFFF" w:themeFill="background1"/>
            <w:tcMar>
              <w:left w:w="70" w:type="dxa"/>
              <w:right w:w="70" w:type="dxa"/>
            </w:tcMar>
          </w:tcPr>
          <w:p w14:paraId="10B616D3" w14:textId="16857891" w:rsidR="32D811BD" w:rsidRDefault="48B25741" w:rsidP="00191349">
            <w:pPr>
              <w:spacing w:after="0" w:line="240" w:lineRule="auto"/>
              <w:jc w:val="center"/>
              <w:rPr>
                <w:rFonts w:ascii="Times New Roman" w:eastAsia="Times New Roman" w:hAnsi="Times New Roman" w:cs="Times New Roman"/>
                <w:color w:val="000000" w:themeColor="text1"/>
              </w:rPr>
            </w:pPr>
            <w:r w:rsidRPr="630ECEC8">
              <w:rPr>
                <w:rFonts w:ascii="Times New Roman" w:eastAsia="Times New Roman" w:hAnsi="Times New Roman" w:cs="Times New Roman"/>
                <w:color w:val="000000" w:themeColor="text1"/>
              </w:rPr>
              <w:t xml:space="preserve">113,83 </w:t>
            </w:r>
          </w:p>
        </w:tc>
        <w:tc>
          <w:tcPr>
            <w:tcW w:w="960" w:type="dxa"/>
            <w:shd w:val="clear" w:color="auto" w:fill="FFFFFF" w:themeFill="background1"/>
            <w:tcMar>
              <w:left w:w="70" w:type="dxa"/>
              <w:right w:w="70" w:type="dxa"/>
            </w:tcMar>
          </w:tcPr>
          <w:p w14:paraId="38C3686D" w14:textId="1B0D62C2" w:rsidR="32D811BD" w:rsidRDefault="48B25741" w:rsidP="00191349">
            <w:pPr>
              <w:spacing w:after="0" w:line="240" w:lineRule="auto"/>
              <w:jc w:val="center"/>
              <w:rPr>
                <w:rFonts w:ascii="Times New Roman" w:eastAsia="Times New Roman" w:hAnsi="Times New Roman" w:cs="Times New Roman"/>
                <w:color w:val="000000" w:themeColor="text1"/>
              </w:rPr>
            </w:pPr>
            <w:r w:rsidRPr="630ECEC8">
              <w:rPr>
                <w:rFonts w:ascii="Times New Roman" w:eastAsia="Times New Roman" w:hAnsi="Times New Roman" w:cs="Times New Roman"/>
                <w:color w:val="000000" w:themeColor="text1"/>
              </w:rPr>
              <w:t xml:space="preserve">112,56 </w:t>
            </w:r>
          </w:p>
        </w:tc>
        <w:tc>
          <w:tcPr>
            <w:tcW w:w="960" w:type="dxa"/>
            <w:shd w:val="clear" w:color="auto" w:fill="FFFFFF" w:themeFill="background1"/>
            <w:tcMar>
              <w:left w:w="70" w:type="dxa"/>
              <w:right w:w="70" w:type="dxa"/>
            </w:tcMar>
          </w:tcPr>
          <w:p w14:paraId="1ECCD9C1" w14:textId="18031373" w:rsidR="32D811BD" w:rsidRDefault="48B25741" w:rsidP="00191349">
            <w:pPr>
              <w:spacing w:after="0" w:line="240" w:lineRule="auto"/>
              <w:jc w:val="center"/>
              <w:rPr>
                <w:rFonts w:ascii="Times New Roman" w:eastAsia="Times New Roman" w:hAnsi="Times New Roman" w:cs="Times New Roman"/>
                <w:color w:val="000000" w:themeColor="text1"/>
              </w:rPr>
            </w:pPr>
            <w:r w:rsidRPr="630ECEC8">
              <w:rPr>
                <w:rFonts w:ascii="Times New Roman" w:eastAsia="Times New Roman" w:hAnsi="Times New Roman" w:cs="Times New Roman"/>
                <w:color w:val="000000" w:themeColor="text1"/>
              </w:rPr>
              <w:t xml:space="preserve">118,26 </w:t>
            </w:r>
          </w:p>
        </w:tc>
      </w:tr>
    </w:tbl>
    <w:p w14:paraId="55A15E84" w14:textId="77777777" w:rsidR="00B63A34" w:rsidRDefault="00B63A34" w:rsidP="00191349">
      <w:pPr>
        <w:spacing w:after="0" w:line="240" w:lineRule="auto"/>
        <w:jc w:val="both"/>
        <w:rPr>
          <w:rFonts w:ascii="Times New Roman" w:eastAsia="Times New Roman" w:hAnsi="Times New Roman" w:cs="Times New Roman"/>
          <w:sz w:val="24"/>
          <w:szCs w:val="24"/>
        </w:rPr>
      </w:pPr>
    </w:p>
    <w:p w14:paraId="04697C37" w14:textId="3FC72348" w:rsidR="5719F48D" w:rsidRDefault="29FD83A7" w:rsidP="00191349">
      <w:pPr>
        <w:spacing w:after="0" w:line="240" w:lineRule="auto"/>
        <w:jc w:val="both"/>
        <w:rPr>
          <w:rFonts w:ascii="Times New Roman" w:eastAsia="Times New Roman" w:hAnsi="Times New Roman" w:cs="Times New Roman"/>
          <w:sz w:val="24"/>
          <w:szCs w:val="24"/>
        </w:rPr>
      </w:pPr>
      <w:r w:rsidRPr="32D811BD">
        <w:rPr>
          <w:rFonts w:ascii="Times New Roman" w:eastAsia="Times New Roman" w:hAnsi="Times New Roman" w:cs="Times New Roman"/>
          <w:sz w:val="24"/>
          <w:szCs w:val="24"/>
        </w:rPr>
        <w:t xml:space="preserve">Sektori eesmärkide ja võimalike lisameetmete </w:t>
      </w:r>
      <w:r w:rsidR="00C61273">
        <w:rPr>
          <w:rFonts w:ascii="Times New Roman" w:eastAsia="Times New Roman" w:hAnsi="Times New Roman" w:cs="Times New Roman"/>
          <w:sz w:val="24"/>
          <w:szCs w:val="24"/>
        </w:rPr>
        <w:t>kohta</w:t>
      </w:r>
      <w:r w:rsidRPr="32D811BD">
        <w:rPr>
          <w:rFonts w:ascii="Times New Roman" w:eastAsia="Times New Roman" w:hAnsi="Times New Roman" w:cs="Times New Roman"/>
          <w:sz w:val="24"/>
          <w:szCs w:val="24"/>
        </w:rPr>
        <w:t xml:space="preserve"> ettepanekute tegemiseks kutsus Kliimaministeerium kokku elurikkuse ja maakasutuse töörühma, kuhu olid kaasatud selle valdkonna eksperdid ja huvirühmad. Töörühma kohtumistel esitletud dokumendid, arutelude protokollid ja töörühma arutelude kokkuvõte on </w:t>
      </w:r>
      <w:hyperlink r:id="rId43">
        <w:r w:rsidRPr="32D811BD">
          <w:rPr>
            <w:rStyle w:val="Hperlink"/>
            <w:rFonts w:ascii="Times New Roman" w:eastAsia="Times New Roman" w:hAnsi="Times New Roman" w:cs="Times New Roman"/>
            <w:color w:val="0563C1"/>
            <w:sz w:val="24"/>
            <w:szCs w:val="24"/>
          </w:rPr>
          <w:t>Kliimaministeeriumi kodulehel</w:t>
        </w:r>
      </w:hyperlink>
      <w:r w:rsidRPr="32D811BD">
        <w:rPr>
          <w:rFonts w:ascii="Times New Roman" w:eastAsia="Times New Roman" w:hAnsi="Times New Roman" w:cs="Times New Roman"/>
          <w:sz w:val="24"/>
          <w:szCs w:val="24"/>
        </w:rPr>
        <w:t>.</w:t>
      </w:r>
    </w:p>
    <w:p w14:paraId="6AD945F6" w14:textId="77777777" w:rsidR="001B1C5B" w:rsidRDefault="001B1C5B" w:rsidP="00745FA1">
      <w:pPr>
        <w:spacing w:after="0" w:line="240" w:lineRule="auto"/>
        <w:jc w:val="both"/>
        <w:rPr>
          <w:rFonts w:ascii="Times New Roman" w:eastAsia="Times New Roman" w:hAnsi="Times New Roman" w:cs="Times New Roman"/>
          <w:sz w:val="24"/>
          <w:szCs w:val="24"/>
        </w:rPr>
      </w:pPr>
    </w:p>
    <w:p w14:paraId="5B01C3CF" w14:textId="77777777" w:rsidR="00454AC2" w:rsidRDefault="00454AC2" w:rsidP="00745FA1">
      <w:pPr>
        <w:spacing w:after="0" w:line="240" w:lineRule="auto"/>
        <w:jc w:val="both"/>
        <w:rPr>
          <w:rFonts w:ascii="Times New Roman" w:eastAsia="Times New Roman" w:hAnsi="Times New Roman" w:cs="Times New Roman"/>
          <w:sz w:val="24"/>
          <w:szCs w:val="24"/>
        </w:rPr>
      </w:pPr>
      <w:r w:rsidRPr="00454AC2">
        <w:rPr>
          <w:rFonts w:ascii="Times New Roman" w:eastAsia="Times New Roman" w:hAnsi="Times New Roman" w:cs="Times New Roman"/>
          <w:sz w:val="24"/>
          <w:szCs w:val="24"/>
        </w:rPr>
        <w:t xml:space="preserve">Maakasutussektori kasvuhoonegaaside heite kahandamise ja sidumise suurendamise puhul on olulised nii need meetmed, mis aitavad sektori tegevustest lähtuvat heidet vähendada või  vältida (ehk juba seotud süsinikuvaru hoida) kui ka need meetmed, mis aitavad kaasa sidumise suurendamisele. Valdkonna  arvestuslikku kliimamõju mõjutab enim raiemaht, raadamine, puittooted, metsa- ja põllumaade üldine kasutus, aiandusturba kaevandamisest ning ammendatud </w:t>
      </w:r>
      <w:proofErr w:type="spellStart"/>
      <w:r w:rsidRPr="00454AC2">
        <w:rPr>
          <w:rFonts w:ascii="Times New Roman" w:eastAsia="Times New Roman" w:hAnsi="Times New Roman" w:cs="Times New Roman"/>
          <w:sz w:val="24"/>
          <w:szCs w:val="24"/>
        </w:rPr>
        <w:t>turbatootmisaladest</w:t>
      </w:r>
      <w:proofErr w:type="spellEnd"/>
      <w:r w:rsidRPr="00454AC2">
        <w:rPr>
          <w:rFonts w:ascii="Times New Roman" w:eastAsia="Times New Roman" w:hAnsi="Times New Roman" w:cs="Times New Roman"/>
          <w:sz w:val="24"/>
          <w:szCs w:val="24"/>
        </w:rPr>
        <w:t xml:space="preserve"> tulenev heide, maahõivest ja asulatest lähtuv heide. Maakasutus hõlmab ka looduse hoiu ja kaitsega seonduvat, mis aitab hoida olemasolevatesse ökosüsteemidesse seotud süsinikuvaru samas kui kahjustatud ökosüsteemide taastamine võimaldab kasvuhoonegaaside sidumist suurendada. </w:t>
      </w:r>
    </w:p>
    <w:p w14:paraId="0568718E" w14:textId="77777777" w:rsidR="00454AC2" w:rsidRDefault="00454AC2" w:rsidP="00745FA1">
      <w:pPr>
        <w:spacing w:after="0" w:line="240" w:lineRule="auto"/>
        <w:jc w:val="both"/>
        <w:rPr>
          <w:rFonts w:ascii="Times New Roman" w:eastAsia="Times New Roman" w:hAnsi="Times New Roman" w:cs="Times New Roman"/>
          <w:sz w:val="24"/>
          <w:szCs w:val="24"/>
        </w:rPr>
      </w:pPr>
    </w:p>
    <w:p w14:paraId="58B9654D" w14:textId="7A34FE4E" w:rsidR="0786C402" w:rsidRDefault="56A6A333" w:rsidP="00745FA1">
      <w:pPr>
        <w:spacing w:after="0" w:line="240" w:lineRule="auto"/>
        <w:jc w:val="both"/>
        <w:rPr>
          <w:rFonts w:ascii="Times New Roman" w:eastAsia="Times New Roman" w:hAnsi="Times New Roman" w:cs="Times New Roman"/>
          <w:sz w:val="24"/>
          <w:szCs w:val="24"/>
        </w:rPr>
      </w:pPr>
      <w:r w:rsidRPr="2B2CB921">
        <w:rPr>
          <w:rFonts w:ascii="Times New Roman" w:eastAsia="Times New Roman" w:hAnsi="Times New Roman" w:cs="Times New Roman"/>
          <w:sz w:val="24"/>
          <w:szCs w:val="24"/>
        </w:rPr>
        <w:t>Metsamaa puhul o</w:t>
      </w:r>
      <w:r w:rsidR="0FE5C9C8" w:rsidRPr="2B2CB921">
        <w:rPr>
          <w:rFonts w:ascii="Times New Roman" w:eastAsia="Times New Roman" w:hAnsi="Times New Roman" w:cs="Times New Roman"/>
          <w:sz w:val="24"/>
          <w:szCs w:val="24"/>
        </w:rPr>
        <w:t>n</w:t>
      </w:r>
      <w:r w:rsidRPr="2B2CB921">
        <w:rPr>
          <w:rFonts w:ascii="Times New Roman" w:eastAsia="Times New Roman" w:hAnsi="Times New Roman" w:cs="Times New Roman"/>
          <w:sz w:val="24"/>
          <w:szCs w:val="24"/>
        </w:rPr>
        <w:t xml:space="preserve"> raiemah</w:t>
      </w:r>
      <w:r w:rsidR="0FE5C9C8" w:rsidRPr="2B2CB921">
        <w:rPr>
          <w:rFonts w:ascii="Times New Roman" w:eastAsia="Times New Roman" w:hAnsi="Times New Roman" w:cs="Times New Roman"/>
          <w:sz w:val="24"/>
          <w:szCs w:val="24"/>
        </w:rPr>
        <w:t>ul</w:t>
      </w:r>
      <w:r w:rsidRPr="2B2CB921">
        <w:rPr>
          <w:rFonts w:ascii="Times New Roman" w:eastAsia="Times New Roman" w:hAnsi="Times New Roman" w:cs="Times New Roman"/>
          <w:sz w:val="24"/>
          <w:szCs w:val="24"/>
        </w:rPr>
        <w:t xml:space="preserve"> ja raadami</w:t>
      </w:r>
      <w:r w:rsidR="0FE5C9C8" w:rsidRPr="2B2CB921">
        <w:rPr>
          <w:rFonts w:ascii="Times New Roman" w:eastAsia="Times New Roman" w:hAnsi="Times New Roman" w:cs="Times New Roman"/>
          <w:sz w:val="24"/>
          <w:szCs w:val="24"/>
        </w:rPr>
        <w:t>sel</w:t>
      </w:r>
      <w:r w:rsidRPr="2B2CB921">
        <w:rPr>
          <w:rFonts w:ascii="Times New Roman" w:eastAsia="Times New Roman" w:hAnsi="Times New Roman" w:cs="Times New Roman"/>
          <w:sz w:val="24"/>
          <w:szCs w:val="24"/>
        </w:rPr>
        <w:t xml:space="preserve"> otse</w:t>
      </w:r>
      <w:r w:rsidR="0D3D6EC9" w:rsidRPr="2B2CB921">
        <w:rPr>
          <w:rFonts w:ascii="Times New Roman" w:eastAsia="Times New Roman" w:hAnsi="Times New Roman" w:cs="Times New Roman"/>
          <w:sz w:val="24"/>
          <w:szCs w:val="24"/>
        </w:rPr>
        <w:t>ne</w:t>
      </w:r>
      <w:r w:rsidRPr="2B2CB921">
        <w:rPr>
          <w:rFonts w:ascii="Times New Roman" w:eastAsia="Times New Roman" w:hAnsi="Times New Roman" w:cs="Times New Roman"/>
          <w:sz w:val="24"/>
          <w:szCs w:val="24"/>
        </w:rPr>
        <w:t xml:space="preserve"> mõju </w:t>
      </w:r>
      <w:proofErr w:type="spellStart"/>
      <w:r w:rsidRPr="2B2CB921">
        <w:rPr>
          <w:rFonts w:ascii="Times New Roman" w:eastAsia="Times New Roman" w:hAnsi="Times New Roman" w:cs="Times New Roman"/>
          <w:sz w:val="24"/>
          <w:szCs w:val="24"/>
        </w:rPr>
        <w:t>metsamaa</w:t>
      </w:r>
      <w:proofErr w:type="spellEnd"/>
      <w:r w:rsidRPr="2B2CB921">
        <w:rPr>
          <w:rFonts w:ascii="Times New Roman" w:eastAsia="Times New Roman" w:hAnsi="Times New Roman" w:cs="Times New Roman"/>
          <w:sz w:val="24"/>
          <w:szCs w:val="24"/>
        </w:rPr>
        <w:t xml:space="preserve"> </w:t>
      </w:r>
      <w:r w:rsidR="0077440A">
        <w:rPr>
          <w:rFonts w:ascii="Times New Roman" w:eastAsia="Times New Roman" w:hAnsi="Times New Roman" w:cs="Times New Roman"/>
          <w:sz w:val="24"/>
          <w:szCs w:val="24"/>
        </w:rPr>
        <w:t xml:space="preserve">heitele ja </w:t>
      </w:r>
      <w:r w:rsidRPr="2B2CB921">
        <w:rPr>
          <w:rFonts w:ascii="Times New Roman" w:eastAsia="Times New Roman" w:hAnsi="Times New Roman" w:cs="Times New Roman"/>
          <w:sz w:val="24"/>
          <w:szCs w:val="24"/>
        </w:rPr>
        <w:t xml:space="preserve">süsiniku sidumisele. </w:t>
      </w:r>
      <w:r w:rsidR="00F80064">
        <w:rPr>
          <w:rFonts w:ascii="Times New Roman" w:eastAsia="Times New Roman" w:hAnsi="Times New Roman" w:cs="Times New Roman"/>
          <w:sz w:val="24"/>
          <w:szCs w:val="24"/>
        </w:rPr>
        <w:t>R</w:t>
      </w:r>
      <w:r w:rsidRPr="2B2CB921">
        <w:rPr>
          <w:rFonts w:ascii="Times New Roman" w:eastAsia="Times New Roman" w:hAnsi="Times New Roman" w:cs="Times New Roman"/>
          <w:sz w:val="24"/>
          <w:szCs w:val="24"/>
        </w:rPr>
        <w:t xml:space="preserve">aiemahu </w:t>
      </w:r>
      <w:r w:rsidR="004C351A">
        <w:rPr>
          <w:rFonts w:ascii="Times New Roman" w:eastAsia="Times New Roman" w:hAnsi="Times New Roman" w:cs="Times New Roman"/>
          <w:sz w:val="24"/>
          <w:szCs w:val="24"/>
        </w:rPr>
        <w:t>puhul</w:t>
      </w:r>
      <w:r w:rsidRPr="2B2CB921">
        <w:rPr>
          <w:rFonts w:ascii="Times New Roman" w:eastAsia="Times New Roman" w:hAnsi="Times New Roman" w:cs="Times New Roman"/>
          <w:sz w:val="24"/>
          <w:szCs w:val="24"/>
        </w:rPr>
        <w:t xml:space="preserve"> </w:t>
      </w:r>
      <w:r w:rsidR="00F80064">
        <w:rPr>
          <w:rFonts w:ascii="Times New Roman" w:eastAsia="Times New Roman" w:hAnsi="Times New Roman" w:cs="Times New Roman"/>
          <w:sz w:val="24"/>
          <w:szCs w:val="24"/>
        </w:rPr>
        <w:t xml:space="preserve">on oluline </w:t>
      </w:r>
      <w:r w:rsidRPr="2B2CB921">
        <w:rPr>
          <w:rFonts w:ascii="Times New Roman" w:eastAsia="Times New Roman" w:hAnsi="Times New Roman" w:cs="Times New Roman"/>
          <w:sz w:val="24"/>
          <w:szCs w:val="24"/>
        </w:rPr>
        <w:t>arvestada sotsiaalmajandusliku mõju ja loodava lisandväärtuse</w:t>
      </w:r>
      <w:r w:rsidR="26E62B75" w:rsidRPr="2B2CB921">
        <w:rPr>
          <w:rFonts w:ascii="Times New Roman" w:eastAsia="Times New Roman" w:hAnsi="Times New Roman" w:cs="Times New Roman"/>
          <w:sz w:val="24"/>
          <w:szCs w:val="24"/>
        </w:rPr>
        <w:t>ga</w:t>
      </w:r>
      <w:r w:rsidRPr="2B2CB921">
        <w:rPr>
          <w:rFonts w:ascii="Times New Roman" w:eastAsia="Times New Roman" w:hAnsi="Times New Roman" w:cs="Times New Roman"/>
          <w:sz w:val="24"/>
          <w:szCs w:val="24"/>
        </w:rPr>
        <w:t>. 1 mln m</w:t>
      </w:r>
      <w:r w:rsidRPr="2B2CB921">
        <w:rPr>
          <w:rFonts w:ascii="Times New Roman" w:eastAsia="Times New Roman" w:hAnsi="Times New Roman" w:cs="Times New Roman"/>
          <w:sz w:val="24"/>
          <w:szCs w:val="24"/>
          <w:vertAlign w:val="superscript"/>
        </w:rPr>
        <w:t>3</w:t>
      </w:r>
      <w:r w:rsidRPr="2B2CB921">
        <w:rPr>
          <w:rFonts w:ascii="Times New Roman" w:eastAsia="Times New Roman" w:hAnsi="Times New Roman" w:cs="Times New Roman"/>
          <w:sz w:val="24"/>
          <w:szCs w:val="24"/>
        </w:rPr>
        <w:t xml:space="preserve"> raiet on </w:t>
      </w:r>
      <w:r w:rsidR="0C09DD99" w:rsidRPr="2B2CB921">
        <w:rPr>
          <w:rFonts w:ascii="Times New Roman" w:eastAsia="Times New Roman" w:hAnsi="Times New Roman" w:cs="Times New Roman"/>
          <w:i/>
          <w:iCs/>
          <w:sz w:val="24"/>
          <w:szCs w:val="24"/>
        </w:rPr>
        <w:t>ca</w:t>
      </w:r>
      <w:r w:rsidR="0C09DD99" w:rsidRPr="2B2CB921">
        <w:rPr>
          <w:rFonts w:ascii="Times New Roman" w:eastAsia="Times New Roman" w:hAnsi="Times New Roman" w:cs="Times New Roman"/>
          <w:sz w:val="24"/>
          <w:szCs w:val="24"/>
        </w:rPr>
        <w:t xml:space="preserve"> </w:t>
      </w:r>
      <w:r w:rsidR="60DEB946" w:rsidRPr="0EC34DA0">
        <w:rPr>
          <w:rFonts w:ascii="Times New Roman" w:eastAsia="Times New Roman" w:hAnsi="Times New Roman" w:cs="Times New Roman"/>
          <w:sz w:val="24"/>
          <w:szCs w:val="24"/>
        </w:rPr>
        <w:t>1,1</w:t>
      </w:r>
      <w:r w:rsidR="60DEB946" w:rsidRPr="0EC34DA0">
        <w:rPr>
          <w:rFonts w:ascii="Times New Roman" w:eastAsia="Times New Roman" w:hAnsi="Times New Roman" w:cs="Times New Roman"/>
          <w:color w:val="000000" w:themeColor="text1"/>
          <w:sz w:val="24"/>
          <w:szCs w:val="24"/>
        </w:rPr>
        <w:t>–</w:t>
      </w:r>
      <w:r w:rsidR="60DEB946" w:rsidRPr="0EC34DA0">
        <w:rPr>
          <w:rFonts w:ascii="Times New Roman" w:eastAsia="Times New Roman" w:hAnsi="Times New Roman" w:cs="Times New Roman"/>
          <w:sz w:val="24"/>
          <w:szCs w:val="24"/>
        </w:rPr>
        <w:t>1,2 mln t CO</w:t>
      </w:r>
      <w:r w:rsidR="60DEB946" w:rsidRPr="0EC34DA0">
        <w:rPr>
          <w:rFonts w:ascii="Times New Roman" w:eastAsia="Times New Roman" w:hAnsi="Times New Roman" w:cs="Times New Roman"/>
          <w:sz w:val="24"/>
          <w:szCs w:val="24"/>
          <w:vertAlign w:val="subscript"/>
        </w:rPr>
        <w:t xml:space="preserve">2 </w:t>
      </w:r>
      <w:proofErr w:type="spellStart"/>
      <w:r w:rsidR="60DEB946" w:rsidRPr="0EC34DA0">
        <w:rPr>
          <w:rFonts w:ascii="Times New Roman" w:eastAsia="Times New Roman" w:hAnsi="Times New Roman" w:cs="Times New Roman"/>
          <w:sz w:val="24"/>
          <w:szCs w:val="24"/>
          <w:vertAlign w:val="subscript"/>
        </w:rPr>
        <w:t>ekv</w:t>
      </w:r>
      <w:proofErr w:type="spellEnd"/>
      <w:r w:rsidR="60DEB946" w:rsidRPr="0EC34DA0">
        <w:rPr>
          <w:rFonts w:ascii="Times New Roman" w:eastAsia="Times New Roman" w:hAnsi="Times New Roman" w:cs="Times New Roman"/>
          <w:sz w:val="24"/>
          <w:szCs w:val="24"/>
        </w:rPr>
        <w:t xml:space="preserve"> heidet LULUCF sektoris</w:t>
      </w:r>
      <w:r w:rsidR="52278E64" w:rsidRPr="0EC34DA0">
        <w:rPr>
          <w:rFonts w:ascii="Times New Roman" w:eastAsia="Times New Roman" w:hAnsi="Times New Roman" w:cs="Times New Roman"/>
          <w:sz w:val="24"/>
          <w:szCs w:val="24"/>
        </w:rPr>
        <w:t xml:space="preserve"> ning samal ajal </w:t>
      </w:r>
      <w:r w:rsidR="5486248C" w:rsidRPr="0EC34DA0">
        <w:rPr>
          <w:rFonts w:ascii="Times New Roman" w:eastAsia="Times New Roman" w:hAnsi="Times New Roman" w:cs="Times New Roman"/>
          <w:sz w:val="24"/>
          <w:szCs w:val="24"/>
        </w:rPr>
        <w:t>sektori enda tellitud analüüsi põhjal ka</w:t>
      </w:r>
      <w:r w:rsidR="33E72FD5" w:rsidRPr="0EC34DA0">
        <w:rPr>
          <w:rFonts w:ascii="Times New Roman" w:eastAsia="Times New Roman" w:hAnsi="Times New Roman" w:cs="Times New Roman"/>
          <w:sz w:val="24"/>
          <w:szCs w:val="24"/>
        </w:rPr>
        <w:t xml:space="preserve"> </w:t>
      </w:r>
      <w:r w:rsidR="2807641F" w:rsidRPr="0EC34DA0">
        <w:rPr>
          <w:rFonts w:ascii="Times New Roman" w:eastAsia="Times New Roman" w:hAnsi="Times New Roman" w:cs="Times New Roman"/>
          <w:i/>
          <w:iCs/>
          <w:sz w:val="24"/>
          <w:szCs w:val="24"/>
        </w:rPr>
        <w:t>ca</w:t>
      </w:r>
      <w:r w:rsidR="2807641F" w:rsidRPr="0EC34DA0">
        <w:rPr>
          <w:rFonts w:ascii="Times New Roman" w:eastAsia="Times New Roman" w:hAnsi="Times New Roman" w:cs="Times New Roman"/>
          <w:sz w:val="24"/>
          <w:szCs w:val="24"/>
        </w:rPr>
        <w:t xml:space="preserve"> </w:t>
      </w:r>
      <w:r w:rsidR="0C09DD99" w:rsidRPr="2B2CB921">
        <w:rPr>
          <w:rFonts w:ascii="Times New Roman" w:eastAsia="Times New Roman" w:hAnsi="Times New Roman" w:cs="Times New Roman"/>
          <w:sz w:val="24"/>
          <w:szCs w:val="24"/>
        </w:rPr>
        <w:t>300</w:t>
      </w:r>
      <w:r w:rsidRPr="2B2CB921">
        <w:rPr>
          <w:rFonts w:ascii="Times New Roman" w:eastAsia="Times New Roman" w:hAnsi="Times New Roman" w:cs="Times New Roman"/>
          <w:sz w:val="24"/>
          <w:szCs w:val="24"/>
        </w:rPr>
        <w:t xml:space="preserve"> mln</w:t>
      </w:r>
      <w:r w:rsidR="1C6721E9" w:rsidRPr="2B2CB921">
        <w:rPr>
          <w:rFonts w:ascii="Times New Roman" w:eastAsia="Times New Roman" w:hAnsi="Times New Roman" w:cs="Times New Roman"/>
          <w:sz w:val="24"/>
          <w:szCs w:val="24"/>
        </w:rPr>
        <w:t xml:space="preserve"> eurot</w:t>
      </w:r>
      <w:r w:rsidR="0C09DD99" w:rsidRPr="2B2CB921">
        <w:rPr>
          <w:rFonts w:ascii="Times New Roman" w:eastAsia="Times New Roman" w:hAnsi="Times New Roman" w:cs="Times New Roman"/>
          <w:sz w:val="24"/>
          <w:szCs w:val="24"/>
        </w:rPr>
        <w:t xml:space="preserve"> </w:t>
      </w:r>
      <w:r w:rsidRPr="2B2CB921">
        <w:rPr>
          <w:rFonts w:ascii="Times New Roman" w:eastAsia="Times New Roman" w:hAnsi="Times New Roman" w:cs="Times New Roman"/>
          <w:sz w:val="24"/>
          <w:szCs w:val="24"/>
        </w:rPr>
        <w:t xml:space="preserve">lisandväärtust </w:t>
      </w:r>
      <w:r w:rsidR="3AE63820" w:rsidRPr="2B2CB921">
        <w:rPr>
          <w:rFonts w:ascii="Times New Roman" w:eastAsia="Times New Roman" w:hAnsi="Times New Roman" w:cs="Times New Roman"/>
          <w:sz w:val="24"/>
          <w:szCs w:val="24"/>
        </w:rPr>
        <w:t>(</w:t>
      </w:r>
      <w:r w:rsidR="06AA3093" w:rsidRPr="2B2CB921">
        <w:rPr>
          <w:rFonts w:ascii="Times New Roman" w:eastAsia="Times New Roman" w:hAnsi="Times New Roman" w:cs="Times New Roman"/>
          <w:sz w:val="24"/>
          <w:szCs w:val="24"/>
        </w:rPr>
        <w:t xml:space="preserve">sh </w:t>
      </w:r>
      <w:r w:rsidR="65332903" w:rsidRPr="2B2CB921">
        <w:rPr>
          <w:rFonts w:ascii="Times New Roman" w:eastAsia="Times New Roman" w:hAnsi="Times New Roman" w:cs="Times New Roman"/>
          <w:sz w:val="24"/>
          <w:szCs w:val="24"/>
        </w:rPr>
        <w:t xml:space="preserve">on arvestatud </w:t>
      </w:r>
      <w:r w:rsidR="3AE63820" w:rsidRPr="2B2CB921">
        <w:rPr>
          <w:rFonts w:ascii="Times New Roman" w:eastAsia="Times New Roman" w:hAnsi="Times New Roman" w:cs="Times New Roman"/>
          <w:sz w:val="24"/>
          <w:szCs w:val="24"/>
        </w:rPr>
        <w:t>lisaks tarneahelal</w:t>
      </w:r>
      <w:r w:rsidR="3B38B479" w:rsidRPr="2B2CB921">
        <w:rPr>
          <w:rFonts w:ascii="Times New Roman" w:eastAsia="Times New Roman" w:hAnsi="Times New Roman" w:cs="Times New Roman"/>
          <w:sz w:val="24"/>
          <w:szCs w:val="24"/>
        </w:rPr>
        <w:t>e</w:t>
      </w:r>
      <w:r w:rsidR="78AAE2C5" w:rsidRPr="2B2CB921">
        <w:rPr>
          <w:rFonts w:ascii="Times New Roman" w:eastAsia="Times New Roman" w:hAnsi="Times New Roman" w:cs="Times New Roman"/>
          <w:sz w:val="24"/>
          <w:szCs w:val="24"/>
        </w:rPr>
        <w:t xml:space="preserve"> </w:t>
      </w:r>
      <w:r w:rsidR="3B38B479" w:rsidRPr="2B2CB921">
        <w:rPr>
          <w:rFonts w:ascii="Times New Roman" w:eastAsia="Times New Roman" w:hAnsi="Times New Roman" w:cs="Times New Roman"/>
          <w:sz w:val="24"/>
          <w:szCs w:val="24"/>
        </w:rPr>
        <w:t xml:space="preserve">ka </w:t>
      </w:r>
      <w:r w:rsidR="78AAE2C5" w:rsidRPr="2B2CB921">
        <w:rPr>
          <w:rFonts w:ascii="Times New Roman" w:eastAsia="Times New Roman" w:hAnsi="Times New Roman" w:cs="Times New Roman"/>
          <w:sz w:val="24"/>
          <w:szCs w:val="24"/>
        </w:rPr>
        <w:t xml:space="preserve">tarneahela töötajate </w:t>
      </w:r>
      <w:r w:rsidR="651B9395" w:rsidRPr="2B2CB921">
        <w:rPr>
          <w:rFonts w:ascii="Times New Roman" w:eastAsia="Times New Roman" w:hAnsi="Times New Roman" w:cs="Times New Roman"/>
          <w:sz w:val="24"/>
          <w:szCs w:val="24"/>
        </w:rPr>
        <w:t xml:space="preserve">kulud teenindavates sektorites </w:t>
      </w:r>
      <w:r w:rsidR="3AE63820" w:rsidRPr="2B2CB921">
        <w:rPr>
          <w:rFonts w:ascii="Times New Roman" w:eastAsia="Times New Roman" w:hAnsi="Times New Roman" w:cs="Times New Roman"/>
          <w:sz w:val="24"/>
          <w:szCs w:val="24"/>
        </w:rPr>
        <w:t>(</w:t>
      </w:r>
      <w:r w:rsidR="3AE63820" w:rsidRPr="2B2CB921">
        <w:rPr>
          <w:rFonts w:ascii="Times New Roman" w:hAnsi="Times New Roman" w:cs="Times New Roman"/>
          <w:sz w:val="24"/>
          <w:szCs w:val="24"/>
        </w:rPr>
        <w:t>Ernst &amp; Young Baltic AS</w:t>
      </w:r>
      <w:r w:rsidR="40A135A7" w:rsidRPr="0EC34DA0">
        <w:rPr>
          <w:rFonts w:ascii="Times New Roman" w:hAnsi="Times New Roman" w:cs="Times New Roman"/>
        </w:rPr>
        <w:t>)</w:t>
      </w:r>
      <w:r w:rsidR="004C351A">
        <w:rPr>
          <w:rFonts w:ascii="Times New Roman" w:hAnsi="Times New Roman" w:cs="Times New Roman"/>
        </w:rPr>
        <w:t>)</w:t>
      </w:r>
      <w:r w:rsidR="584FC00F" w:rsidRPr="0EC34DA0">
        <w:rPr>
          <w:rFonts w:ascii="Times New Roman" w:eastAsia="Times New Roman" w:hAnsi="Times New Roman" w:cs="Times New Roman"/>
          <w:sz w:val="24"/>
          <w:szCs w:val="24"/>
        </w:rPr>
        <w:t>.</w:t>
      </w:r>
      <w:r w:rsidRPr="2B2CB921">
        <w:rPr>
          <w:rFonts w:ascii="Times New Roman" w:eastAsia="Times New Roman" w:hAnsi="Times New Roman" w:cs="Times New Roman"/>
          <w:sz w:val="24"/>
          <w:szCs w:val="24"/>
        </w:rPr>
        <w:t xml:space="preserve"> Samuti mõju</w:t>
      </w:r>
      <w:r w:rsidR="0FE5C9C8" w:rsidRPr="2B2CB921">
        <w:rPr>
          <w:rFonts w:ascii="Times New Roman" w:eastAsia="Times New Roman" w:hAnsi="Times New Roman" w:cs="Times New Roman"/>
          <w:sz w:val="24"/>
          <w:szCs w:val="24"/>
        </w:rPr>
        <w:t>tab</w:t>
      </w:r>
      <w:r w:rsidRPr="2B2CB921">
        <w:rPr>
          <w:rFonts w:ascii="Times New Roman" w:eastAsia="Times New Roman" w:hAnsi="Times New Roman" w:cs="Times New Roman"/>
          <w:sz w:val="24"/>
          <w:szCs w:val="24"/>
        </w:rPr>
        <w:t xml:space="preserve"> </w:t>
      </w:r>
      <w:r w:rsidR="004C351A">
        <w:rPr>
          <w:rFonts w:ascii="Times New Roman" w:eastAsia="Times New Roman" w:hAnsi="Times New Roman" w:cs="Times New Roman"/>
          <w:sz w:val="24"/>
          <w:szCs w:val="24"/>
        </w:rPr>
        <w:t xml:space="preserve">heidet ja sidumist </w:t>
      </w:r>
      <w:r w:rsidRPr="2B2CB921">
        <w:rPr>
          <w:rFonts w:ascii="Times New Roman" w:eastAsia="Times New Roman" w:hAnsi="Times New Roman" w:cs="Times New Roman"/>
          <w:sz w:val="24"/>
          <w:szCs w:val="24"/>
        </w:rPr>
        <w:t>metsade vanuseline struktuur, kõige rohkem seovad süsinikku keskealised metsad</w:t>
      </w:r>
      <w:r w:rsidR="093AE0D6" w:rsidRPr="0EC34DA0">
        <w:rPr>
          <w:rFonts w:ascii="Times New Roman" w:eastAsia="Times New Roman" w:hAnsi="Times New Roman" w:cs="Times New Roman"/>
          <w:sz w:val="24"/>
          <w:szCs w:val="24"/>
        </w:rPr>
        <w:t>, kõige suuremat varu hoiavad vanad metsad.</w:t>
      </w:r>
      <w:r w:rsidRPr="2B2CB921">
        <w:rPr>
          <w:rFonts w:ascii="Times New Roman" w:eastAsia="Times New Roman" w:hAnsi="Times New Roman" w:cs="Times New Roman"/>
          <w:sz w:val="24"/>
          <w:szCs w:val="24"/>
        </w:rPr>
        <w:t xml:space="preserve"> Raiemahu puhul on samas oluline silmas pidada, et selle vähenemine vähendab ka süsiniku sidumist puittoodetes, kui tootmise struktuur jääb samaks</w:t>
      </w:r>
      <w:r w:rsidR="7F949AED" w:rsidRPr="0EC34DA0">
        <w:rPr>
          <w:rFonts w:ascii="Times New Roman" w:eastAsia="Times New Roman" w:hAnsi="Times New Roman" w:cs="Times New Roman"/>
          <w:sz w:val="24"/>
          <w:szCs w:val="24"/>
        </w:rPr>
        <w:t xml:space="preserve">, mistõttu on koos raiemahu suunamisega oluline ka puidu kõrgema </w:t>
      </w:r>
      <w:proofErr w:type="spellStart"/>
      <w:r w:rsidR="7F949AED" w:rsidRPr="0EC34DA0">
        <w:rPr>
          <w:rFonts w:ascii="Times New Roman" w:eastAsia="Times New Roman" w:hAnsi="Times New Roman" w:cs="Times New Roman"/>
          <w:sz w:val="24"/>
          <w:szCs w:val="24"/>
        </w:rPr>
        <w:t>väärindamise</w:t>
      </w:r>
      <w:proofErr w:type="spellEnd"/>
      <w:r w:rsidR="7F949AED" w:rsidRPr="0EC34DA0">
        <w:rPr>
          <w:rFonts w:ascii="Times New Roman" w:eastAsia="Times New Roman" w:hAnsi="Times New Roman" w:cs="Times New Roman"/>
          <w:sz w:val="24"/>
          <w:szCs w:val="24"/>
        </w:rPr>
        <w:t xml:space="preserve"> edendamine</w:t>
      </w:r>
      <w:r w:rsidR="0CEFF84B" w:rsidRPr="0EC34DA0">
        <w:rPr>
          <w:rFonts w:ascii="Times New Roman" w:eastAsia="Times New Roman" w:hAnsi="Times New Roman" w:cs="Times New Roman"/>
          <w:sz w:val="24"/>
          <w:szCs w:val="24"/>
        </w:rPr>
        <w:t xml:space="preserve"> </w:t>
      </w:r>
      <w:r w:rsidR="7F949AED" w:rsidRPr="0EC34DA0">
        <w:rPr>
          <w:rFonts w:ascii="Times New Roman" w:eastAsia="Times New Roman" w:hAnsi="Times New Roman" w:cs="Times New Roman"/>
          <w:sz w:val="24"/>
          <w:szCs w:val="24"/>
        </w:rPr>
        <w:t xml:space="preserve"> hoidmaks ja suurendamaks nii süsiniku sidumist puittoodetesse kui k</w:t>
      </w:r>
      <w:r w:rsidR="5ABF9548" w:rsidRPr="0EC34DA0">
        <w:rPr>
          <w:rFonts w:ascii="Times New Roman" w:eastAsia="Times New Roman" w:hAnsi="Times New Roman" w:cs="Times New Roman"/>
          <w:sz w:val="24"/>
          <w:szCs w:val="24"/>
        </w:rPr>
        <w:t>a tööhõive ja lisandväärtuse suurendamiseks</w:t>
      </w:r>
      <w:r w:rsidR="584FC00F" w:rsidRPr="0EC34DA0">
        <w:rPr>
          <w:rFonts w:ascii="Times New Roman" w:eastAsia="Times New Roman" w:hAnsi="Times New Roman" w:cs="Times New Roman"/>
          <w:sz w:val="24"/>
          <w:szCs w:val="24"/>
        </w:rPr>
        <w:t>.</w:t>
      </w:r>
    </w:p>
    <w:p w14:paraId="3CFF643A" w14:textId="77777777" w:rsidR="001B1C5B" w:rsidRDefault="001B1C5B" w:rsidP="00745FA1">
      <w:pPr>
        <w:spacing w:after="0" w:line="240" w:lineRule="auto"/>
        <w:jc w:val="both"/>
        <w:rPr>
          <w:rFonts w:ascii="Times New Roman" w:eastAsia="Times New Roman" w:hAnsi="Times New Roman" w:cs="Times New Roman"/>
          <w:sz w:val="24"/>
          <w:szCs w:val="24"/>
        </w:rPr>
      </w:pPr>
    </w:p>
    <w:p w14:paraId="4AB51261" w14:textId="2C385634" w:rsidR="00F80064" w:rsidRDefault="00F80064" w:rsidP="00F8006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Majandusmetsades on oluline </w:t>
      </w:r>
      <w:r w:rsidRPr="630ECEC8">
        <w:rPr>
          <w:rFonts w:ascii="Times New Roman" w:eastAsia="Times New Roman" w:hAnsi="Times New Roman" w:cs="Times New Roman"/>
          <w:sz w:val="24"/>
          <w:szCs w:val="24"/>
        </w:rPr>
        <w:t>klassikalis</w:t>
      </w:r>
      <w:r w:rsidR="0077440A">
        <w:rPr>
          <w:rFonts w:ascii="Times New Roman" w:eastAsia="Times New Roman" w:hAnsi="Times New Roman" w:cs="Times New Roman"/>
          <w:sz w:val="24"/>
          <w:szCs w:val="24"/>
        </w:rPr>
        <w:t>t</w:t>
      </w:r>
      <w:r w:rsidRPr="630ECEC8">
        <w:rPr>
          <w:rFonts w:ascii="Times New Roman" w:eastAsia="Times New Roman" w:hAnsi="Times New Roman" w:cs="Times New Roman"/>
          <w:sz w:val="24"/>
          <w:szCs w:val="24"/>
        </w:rPr>
        <w:t>e metsamajanduse tegevustega jätkami</w:t>
      </w:r>
      <w:r>
        <w:rPr>
          <w:rFonts w:ascii="Times New Roman" w:eastAsia="Times New Roman" w:hAnsi="Times New Roman" w:cs="Times New Roman"/>
          <w:sz w:val="24"/>
          <w:szCs w:val="24"/>
        </w:rPr>
        <w:t>ne</w:t>
      </w:r>
      <w:r w:rsidR="0077440A">
        <w:rPr>
          <w:rFonts w:ascii="Times New Roman" w:eastAsia="Times New Roman" w:hAnsi="Times New Roman" w:cs="Times New Roman"/>
          <w:sz w:val="24"/>
          <w:szCs w:val="24"/>
        </w:rPr>
        <w:t xml:space="preserve"> ja nende edendamine</w:t>
      </w:r>
      <w:r w:rsidRPr="630ECEC8">
        <w:rPr>
          <w:rFonts w:ascii="Times New Roman" w:eastAsia="Times New Roman" w:hAnsi="Times New Roman" w:cs="Times New Roman"/>
          <w:sz w:val="24"/>
          <w:szCs w:val="24"/>
        </w:rPr>
        <w:t xml:space="preserve">, mis </w:t>
      </w:r>
      <w:r w:rsidR="0077440A">
        <w:rPr>
          <w:rFonts w:ascii="Times New Roman" w:eastAsia="Times New Roman" w:hAnsi="Times New Roman" w:cs="Times New Roman"/>
          <w:sz w:val="24"/>
          <w:szCs w:val="24"/>
        </w:rPr>
        <w:t xml:space="preserve">kindlustab </w:t>
      </w:r>
      <w:r>
        <w:rPr>
          <w:rFonts w:ascii="Times New Roman" w:eastAsia="Times New Roman" w:hAnsi="Times New Roman" w:cs="Times New Roman"/>
          <w:sz w:val="24"/>
          <w:szCs w:val="24"/>
        </w:rPr>
        <w:t xml:space="preserve">metsade uuenemise, </w:t>
      </w:r>
      <w:r w:rsidRPr="630ECEC8">
        <w:rPr>
          <w:rFonts w:ascii="Times New Roman" w:eastAsia="Times New Roman" w:hAnsi="Times New Roman" w:cs="Times New Roman"/>
          <w:sz w:val="24"/>
          <w:szCs w:val="24"/>
        </w:rPr>
        <w:t>süsiniku sidumise võime</w:t>
      </w:r>
      <w:r>
        <w:rPr>
          <w:rFonts w:ascii="Times New Roman" w:eastAsia="Times New Roman" w:hAnsi="Times New Roman" w:cs="Times New Roman"/>
          <w:sz w:val="24"/>
          <w:szCs w:val="24"/>
        </w:rPr>
        <w:t xml:space="preserve"> paranemise ja ka metsamaastiku mitmekesisuse</w:t>
      </w:r>
      <w:r w:rsidRPr="630ECEC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M</w:t>
      </w:r>
      <w:r w:rsidRPr="630ECEC8">
        <w:rPr>
          <w:rFonts w:ascii="Times New Roman" w:eastAsia="Times New Roman" w:hAnsi="Times New Roman" w:cs="Times New Roman"/>
          <w:sz w:val="24"/>
          <w:szCs w:val="24"/>
        </w:rPr>
        <w:t xml:space="preserve">etsakasvatustööde (sh hooldusraied, metsauuendus, hõredate </w:t>
      </w:r>
      <w:r w:rsidRPr="630ECEC8">
        <w:rPr>
          <w:rFonts w:ascii="Times New Roman" w:eastAsia="Times New Roman" w:hAnsi="Times New Roman" w:cs="Times New Roman"/>
          <w:sz w:val="24"/>
          <w:szCs w:val="24"/>
        </w:rPr>
        <w:lastRenderedPageBreak/>
        <w:t xml:space="preserve">puistute ennakraie) </w:t>
      </w:r>
      <w:r>
        <w:rPr>
          <w:rFonts w:ascii="Times New Roman" w:eastAsia="Times New Roman" w:hAnsi="Times New Roman" w:cs="Times New Roman"/>
          <w:sz w:val="24"/>
          <w:szCs w:val="24"/>
        </w:rPr>
        <w:t xml:space="preserve">aktiivsuse suurendamine </w:t>
      </w:r>
      <w:r w:rsidRPr="630ECEC8">
        <w:rPr>
          <w:rFonts w:ascii="Times New Roman" w:eastAsia="Times New Roman" w:hAnsi="Times New Roman" w:cs="Times New Roman"/>
          <w:sz w:val="24"/>
          <w:szCs w:val="24"/>
        </w:rPr>
        <w:t xml:space="preserve">erametsades, kus metsade kvaliteet ja sidumisvõime on </w:t>
      </w:r>
      <w:r>
        <w:rPr>
          <w:rFonts w:ascii="Times New Roman" w:eastAsia="Times New Roman" w:hAnsi="Times New Roman" w:cs="Times New Roman"/>
          <w:sz w:val="24"/>
          <w:szCs w:val="24"/>
        </w:rPr>
        <w:t xml:space="preserve">kesisem, panustab </w:t>
      </w:r>
      <w:r w:rsidR="0077440A">
        <w:rPr>
          <w:rFonts w:ascii="Times New Roman" w:eastAsia="Times New Roman" w:hAnsi="Times New Roman" w:cs="Times New Roman"/>
          <w:sz w:val="24"/>
          <w:szCs w:val="24"/>
        </w:rPr>
        <w:t xml:space="preserve">kiiremini süsinikku siduvatesse, </w:t>
      </w:r>
      <w:r>
        <w:rPr>
          <w:rFonts w:ascii="Times New Roman" w:eastAsia="Times New Roman" w:hAnsi="Times New Roman" w:cs="Times New Roman"/>
          <w:sz w:val="24"/>
          <w:szCs w:val="24"/>
        </w:rPr>
        <w:t>paremas seisus ja vastupidavamatesse majandusmetsadesse</w:t>
      </w:r>
      <w:r w:rsidRPr="630ECEC8">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Populaarseks meetmeks on olnud avatud alade metsastamine, kuid</w:t>
      </w:r>
      <w:r w:rsidRPr="630ECEC8">
        <w:rPr>
          <w:rFonts w:ascii="Times New Roman" w:eastAsia="Times New Roman" w:hAnsi="Times New Roman" w:cs="Times New Roman"/>
          <w:sz w:val="24"/>
          <w:szCs w:val="24"/>
        </w:rPr>
        <w:t xml:space="preserve"> siin on oluline e</w:t>
      </w:r>
      <w:r>
        <w:rPr>
          <w:rFonts w:ascii="Times New Roman" w:eastAsia="Times New Roman" w:hAnsi="Times New Roman" w:cs="Times New Roman"/>
          <w:sz w:val="24"/>
          <w:szCs w:val="24"/>
        </w:rPr>
        <w:t>smalt</w:t>
      </w:r>
      <w:r w:rsidRPr="630ECEC8">
        <w:rPr>
          <w:rFonts w:ascii="Times New Roman" w:eastAsia="Times New Roman" w:hAnsi="Times New Roman" w:cs="Times New Roman"/>
          <w:sz w:val="24"/>
          <w:szCs w:val="24"/>
        </w:rPr>
        <w:t xml:space="preserve"> kohapealsete inventuuride </w:t>
      </w:r>
      <w:r>
        <w:rPr>
          <w:rFonts w:ascii="Times New Roman" w:eastAsia="Times New Roman" w:hAnsi="Times New Roman" w:cs="Times New Roman"/>
          <w:sz w:val="24"/>
          <w:szCs w:val="24"/>
        </w:rPr>
        <w:t>tegemine</w:t>
      </w:r>
      <w:r w:rsidRPr="630ECEC8">
        <w:rPr>
          <w:rFonts w:ascii="Times New Roman" w:eastAsia="Times New Roman" w:hAnsi="Times New Roman" w:cs="Times New Roman"/>
          <w:sz w:val="24"/>
          <w:szCs w:val="24"/>
        </w:rPr>
        <w:t xml:space="preserve">, et välistada negatiivset mõju elurikkusele ja piirkonna olulistele looduse hüvedele. </w:t>
      </w:r>
      <w:r>
        <w:rPr>
          <w:rFonts w:ascii="Times New Roman" w:eastAsia="Times New Roman" w:hAnsi="Times New Roman" w:cs="Times New Roman"/>
          <w:sz w:val="24"/>
          <w:szCs w:val="24"/>
        </w:rPr>
        <w:t>Maakasutuse t</w:t>
      </w:r>
      <w:r w:rsidRPr="630ECEC8">
        <w:rPr>
          <w:rFonts w:ascii="Times New Roman" w:eastAsia="Times New Roman" w:hAnsi="Times New Roman" w:cs="Times New Roman"/>
          <w:sz w:val="24"/>
          <w:szCs w:val="24"/>
        </w:rPr>
        <w:t>öörühma aruteludes toodi esile ka istandike rajamist</w:t>
      </w:r>
      <w:r>
        <w:rPr>
          <w:rFonts w:ascii="Times New Roman" w:eastAsia="Times New Roman" w:hAnsi="Times New Roman" w:cs="Times New Roman"/>
          <w:sz w:val="24"/>
          <w:szCs w:val="24"/>
        </w:rPr>
        <w:t xml:space="preserve"> </w:t>
      </w:r>
      <w:r w:rsidRPr="630ECEC8">
        <w:rPr>
          <w:rFonts w:ascii="Times New Roman" w:eastAsia="Times New Roman" w:hAnsi="Times New Roman" w:cs="Times New Roman"/>
          <w:sz w:val="24"/>
          <w:szCs w:val="24"/>
        </w:rPr>
        <w:t>sh kiirestikasvavate puuliikidega (haavikud, kaasikud, lepikud)</w:t>
      </w:r>
      <w:r w:rsidR="00CE18A1">
        <w:rPr>
          <w:rFonts w:ascii="Times New Roman" w:eastAsia="Times New Roman" w:hAnsi="Times New Roman" w:cs="Times New Roman"/>
          <w:sz w:val="24"/>
          <w:szCs w:val="24"/>
        </w:rPr>
        <w:t xml:space="preserve"> ja nende </w:t>
      </w:r>
      <w:r w:rsidRPr="630ECEC8">
        <w:rPr>
          <w:rFonts w:ascii="Times New Roman" w:eastAsia="Times New Roman" w:hAnsi="Times New Roman" w:cs="Times New Roman"/>
          <w:sz w:val="24"/>
          <w:szCs w:val="24"/>
        </w:rPr>
        <w:t>puutuhaga väetamise võimalikku potentsiaali puidu kasvu soodustamiseks ja süsinikusidumise suurendamiseks.</w:t>
      </w:r>
    </w:p>
    <w:p w14:paraId="05684690" w14:textId="77777777" w:rsidR="00FF4ADD" w:rsidRDefault="00FF4ADD" w:rsidP="00FF4ADD">
      <w:pPr>
        <w:spacing w:after="0" w:line="240" w:lineRule="auto"/>
        <w:jc w:val="both"/>
        <w:rPr>
          <w:rFonts w:ascii="Times New Roman" w:eastAsia="Times New Roman" w:hAnsi="Times New Roman" w:cs="Times New Roman"/>
          <w:sz w:val="24"/>
          <w:szCs w:val="24"/>
        </w:rPr>
      </w:pPr>
    </w:p>
    <w:p w14:paraId="0C67BB7C" w14:textId="77777777" w:rsidR="00FF4ADD" w:rsidRDefault="00FF4ADD" w:rsidP="00FF4AD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Suur potentsiaal on p</w:t>
      </w:r>
      <w:r w:rsidRPr="00454AC2">
        <w:rPr>
          <w:rFonts w:ascii="Times New Roman" w:eastAsia="Times New Roman" w:hAnsi="Times New Roman" w:cs="Times New Roman"/>
          <w:sz w:val="24"/>
          <w:szCs w:val="24"/>
        </w:rPr>
        <w:t>uidukasutusel pikaealiste toodete osakaalu suurendami</w:t>
      </w:r>
      <w:r>
        <w:rPr>
          <w:rFonts w:ascii="Times New Roman" w:eastAsia="Times New Roman" w:hAnsi="Times New Roman" w:cs="Times New Roman"/>
          <w:sz w:val="24"/>
          <w:szCs w:val="24"/>
        </w:rPr>
        <w:t xml:space="preserve">sel </w:t>
      </w:r>
      <w:r w:rsidRPr="00454AC2">
        <w:rPr>
          <w:rFonts w:ascii="Times New Roman" w:eastAsia="Times New Roman" w:hAnsi="Times New Roman" w:cs="Times New Roman"/>
          <w:sz w:val="24"/>
          <w:szCs w:val="24"/>
        </w:rPr>
        <w:t xml:space="preserve">ja </w:t>
      </w:r>
      <w:r>
        <w:rPr>
          <w:rFonts w:ascii="Times New Roman" w:eastAsia="Times New Roman" w:hAnsi="Times New Roman" w:cs="Times New Roman"/>
          <w:sz w:val="24"/>
          <w:szCs w:val="24"/>
        </w:rPr>
        <w:t xml:space="preserve">tervikuna </w:t>
      </w:r>
      <w:r w:rsidRPr="00454AC2">
        <w:rPr>
          <w:rFonts w:ascii="Times New Roman" w:eastAsia="Times New Roman" w:hAnsi="Times New Roman" w:cs="Times New Roman"/>
          <w:sz w:val="24"/>
          <w:szCs w:val="24"/>
        </w:rPr>
        <w:t xml:space="preserve">kasutatavate loodusressursside (puit jm </w:t>
      </w:r>
      <w:proofErr w:type="spellStart"/>
      <w:r w:rsidRPr="00454AC2">
        <w:rPr>
          <w:rFonts w:ascii="Times New Roman" w:eastAsia="Times New Roman" w:hAnsi="Times New Roman" w:cs="Times New Roman"/>
          <w:sz w:val="24"/>
          <w:szCs w:val="24"/>
        </w:rPr>
        <w:t>biomass</w:t>
      </w:r>
      <w:proofErr w:type="spellEnd"/>
      <w:r w:rsidRPr="00454AC2">
        <w:rPr>
          <w:rFonts w:ascii="Times New Roman" w:eastAsia="Times New Roman" w:hAnsi="Times New Roman" w:cs="Times New Roman"/>
          <w:sz w:val="24"/>
          <w:szCs w:val="24"/>
        </w:rPr>
        <w:t>, turvas jm) maksimaal</w:t>
      </w:r>
      <w:r>
        <w:rPr>
          <w:rFonts w:ascii="Times New Roman" w:eastAsia="Times New Roman" w:hAnsi="Times New Roman" w:cs="Times New Roman"/>
          <w:sz w:val="24"/>
          <w:szCs w:val="24"/>
        </w:rPr>
        <w:t xml:space="preserve">sel </w:t>
      </w:r>
      <w:proofErr w:type="spellStart"/>
      <w:r w:rsidRPr="00454AC2">
        <w:rPr>
          <w:rFonts w:ascii="Times New Roman" w:eastAsia="Times New Roman" w:hAnsi="Times New Roman" w:cs="Times New Roman"/>
          <w:sz w:val="24"/>
          <w:szCs w:val="24"/>
        </w:rPr>
        <w:t>väärindami</w:t>
      </w:r>
      <w:r>
        <w:rPr>
          <w:rFonts w:ascii="Times New Roman" w:eastAsia="Times New Roman" w:hAnsi="Times New Roman" w:cs="Times New Roman"/>
          <w:sz w:val="24"/>
          <w:szCs w:val="24"/>
        </w:rPr>
        <w:t>sel</w:t>
      </w:r>
      <w:proofErr w:type="spellEnd"/>
      <w:r>
        <w:rPr>
          <w:rFonts w:ascii="Times New Roman" w:eastAsia="Times New Roman" w:hAnsi="Times New Roman" w:cs="Times New Roman"/>
          <w:sz w:val="24"/>
          <w:szCs w:val="24"/>
        </w:rPr>
        <w:t xml:space="preserve"> </w:t>
      </w:r>
      <w:r w:rsidRPr="00454AC2">
        <w:rPr>
          <w:rFonts w:ascii="Times New Roman" w:eastAsia="Times New Roman" w:hAnsi="Times New Roman" w:cs="Times New Roman"/>
          <w:sz w:val="24"/>
          <w:szCs w:val="24"/>
        </w:rPr>
        <w:t>Eestis</w:t>
      </w:r>
      <w:r>
        <w:rPr>
          <w:rFonts w:ascii="Times New Roman" w:eastAsia="Times New Roman" w:hAnsi="Times New Roman" w:cs="Times New Roman"/>
          <w:sz w:val="24"/>
          <w:szCs w:val="24"/>
        </w:rPr>
        <w:t>, mis eeldab ka p</w:t>
      </w:r>
      <w:r w:rsidRPr="6402D600">
        <w:rPr>
          <w:rFonts w:ascii="Times New Roman" w:eastAsia="Times New Roman" w:hAnsi="Times New Roman" w:cs="Times New Roman"/>
          <w:sz w:val="24"/>
          <w:szCs w:val="24"/>
        </w:rPr>
        <w:t>uidu keemilis</w:t>
      </w:r>
      <w:r>
        <w:rPr>
          <w:rFonts w:ascii="Times New Roman" w:eastAsia="Times New Roman" w:hAnsi="Times New Roman" w:cs="Times New Roman"/>
          <w:sz w:val="24"/>
          <w:szCs w:val="24"/>
        </w:rPr>
        <w:t xml:space="preserve">t </w:t>
      </w:r>
      <w:proofErr w:type="spellStart"/>
      <w:r w:rsidRPr="6402D600">
        <w:rPr>
          <w:rFonts w:ascii="Times New Roman" w:eastAsia="Times New Roman" w:hAnsi="Times New Roman" w:cs="Times New Roman"/>
          <w:sz w:val="24"/>
          <w:szCs w:val="24"/>
        </w:rPr>
        <w:t>väärindamis</w:t>
      </w:r>
      <w:r>
        <w:rPr>
          <w:rFonts w:ascii="Times New Roman" w:eastAsia="Times New Roman" w:hAnsi="Times New Roman" w:cs="Times New Roman"/>
          <w:sz w:val="24"/>
          <w:szCs w:val="24"/>
        </w:rPr>
        <w:t>t</w:t>
      </w:r>
      <w:proofErr w:type="spellEnd"/>
      <w:r>
        <w:rPr>
          <w:rFonts w:ascii="Times New Roman" w:eastAsia="Times New Roman" w:hAnsi="Times New Roman" w:cs="Times New Roman"/>
          <w:sz w:val="24"/>
          <w:szCs w:val="24"/>
        </w:rPr>
        <w:t xml:space="preserve"> </w:t>
      </w:r>
      <w:r w:rsidRPr="6402D600">
        <w:rPr>
          <w:rFonts w:ascii="Times New Roman" w:eastAsia="Times New Roman" w:hAnsi="Times New Roman" w:cs="Times New Roman"/>
          <w:sz w:val="24"/>
          <w:szCs w:val="24"/>
        </w:rPr>
        <w:t>ja kvaliteetse puitmaterjali olemasol</w:t>
      </w:r>
      <w:r>
        <w:rPr>
          <w:rFonts w:ascii="Times New Roman" w:eastAsia="Times New Roman" w:hAnsi="Times New Roman" w:cs="Times New Roman"/>
          <w:sz w:val="24"/>
          <w:szCs w:val="24"/>
        </w:rPr>
        <w:t xml:space="preserve">u </w:t>
      </w:r>
      <w:r w:rsidRPr="6402D600">
        <w:rPr>
          <w:rFonts w:ascii="Times New Roman" w:eastAsia="Times New Roman" w:hAnsi="Times New Roman" w:cs="Times New Roman"/>
          <w:sz w:val="24"/>
          <w:szCs w:val="24"/>
        </w:rPr>
        <w:t>pikaa</w:t>
      </w:r>
      <w:r>
        <w:rPr>
          <w:rFonts w:ascii="Times New Roman" w:eastAsia="Times New Roman" w:hAnsi="Times New Roman" w:cs="Times New Roman"/>
          <w:sz w:val="24"/>
          <w:szCs w:val="24"/>
        </w:rPr>
        <w:t>jaliste</w:t>
      </w:r>
      <w:r w:rsidRPr="6402D600">
        <w:rPr>
          <w:rFonts w:ascii="Times New Roman" w:eastAsia="Times New Roman" w:hAnsi="Times New Roman" w:cs="Times New Roman"/>
          <w:sz w:val="24"/>
          <w:szCs w:val="24"/>
        </w:rPr>
        <w:t xml:space="preserve"> toodete tootmise</w:t>
      </w:r>
      <w:r>
        <w:rPr>
          <w:rFonts w:ascii="Times New Roman" w:eastAsia="Times New Roman" w:hAnsi="Times New Roman" w:cs="Times New Roman"/>
          <w:sz w:val="24"/>
          <w:szCs w:val="24"/>
        </w:rPr>
        <w:t>ks</w:t>
      </w:r>
      <w:r w:rsidRPr="6402D60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Kvaliteetne puitmaterjal eeldab hästi hooldatud majandusmetsi.</w:t>
      </w:r>
      <w:r w:rsidRPr="6402D60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K</w:t>
      </w:r>
      <w:r w:rsidRPr="6402D600">
        <w:rPr>
          <w:rFonts w:ascii="Times New Roman" w:eastAsia="Times New Roman" w:hAnsi="Times New Roman" w:cs="Times New Roman"/>
          <w:sz w:val="24"/>
          <w:szCs w:val="24"/>
        </w:rPr>
        <w:t>una Eestis ei ole vastavat tööstust</w:t>
      </w:r>
      <w:r>
        <w:rPr>
          <w:rFonts w:ascii="Times New Roman" w:eastAsia="Times New Roman" w:hAnsi="Times New Roman" w:cs="Times New Roman"/>
          <w:sz w:val="24"/>
          <w:szCs w:val="24"/>
        </w:rPr>
        <w:t>, on p</w:t>
      </w:r>
      <w:r w:rsidRPr="6402D600">
        <w:rPr>
          <w:rFonts w:ascii="Times New Roman" w:eastAsia="Times New Roman" w:hAnsi="Times New Roman" w:cs="Times New Roman"/>
          <w:sz w:val="24"/>
          <w:szCs w:val="24"/>
        </w:rPr>
        <w:t>i</w:t>
      </w:r>
      <w:r>
        <w:rPr>
          <w:rFonts w:ascii="Times New Roman" w:eastAsia="Times New Roman" w:hAnsi="Times New Roman" w:cs="Times New Roman"/>
          <w:sz w:val="24"/>
          <w:szCs w:val="24"/>
        </w:rPr>
        <w:t xml:space="preserve">kka aega </w:t>
      </w:r>
      <w:r w:rsidRPr="6402D600">
        <w:rPr>
          <w:rFonts w:ascii="Times New Roman" w:eastAsia="Times New Roman" w:hAnsi="Times New Roman" w:cs="Times New Roman"/>
          <w:sz w:val="24"/>
          <w:szCs w:val="24"/>
        </w:rPr>
        <w:t xml:space="preserve">probleemiks olnud </w:t>
      </w:r>
      <w:proofErr w:type="spellStart"/>
      <w:r w:rsidRPr="6402D600">
        <w:rPr>
          <w:rFonts w:ascii="Times New Roman" w:eastAsia="Times New Roman" w:hAnsi="Times New Roman" w:cs="Times New Roman"/>
          <w:sz w:val="24"/>
          <w:szCs w:val="24"/>
        </w:rPr>
        <w:t>väärindamata</w:t>
      </w:r>
      <w:proofErr w:type="spellEnd"/>
      <w:r w:rsidRPr="6402D600">
        <w:rPr>
          <w:rFonts w:ascii="Times New Roman" w:eastAsia="Times New Roman" w:hAnsi="Times New Roman" w:cs="Times New Roman"/>
          <w:sz w:val="24"/>
          <w:szCs w:val="24"/>
        </w:rPr>
        <w:t xml:space="preserve"> paberipuidu eksport</w:t>
      </w:r>
      <w:r>
        <w:rPr>
          <w:rFonts w:ascii="Times New Roman" w:eastAsia="Times New Roman" w:hAnsi="Times New Roman" w:cs="Times New Roman"/>
          <w:sz w:val="24"/>
          <w:szCs w:val="24"/>
        </w:rPr>
        <w:t xml:space="preserve">. </w:t>
      </w:r>
      <w:r w:rsidRPr="6402D60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V</w:t>
      </w:r>
      <w:r w:rsidRPr="6402D600">
        <w:rPr>
          <w:rFonts w:ascii="Times New Roman" w:eastAsia="Times New Roman" w:hAnsi="Times New Roman" w:cs="Times New Roman"/>
          <w:sz w:val="24"/>
          <w:szCs w:val="24"/>
        </w:rPr>
        <w:t xml:space="preserve">äikeste ja keskmise suurusega puidu </w:t>
      </w:r>
      <w:proofErr w:type="spellStart"/>
      <w:r w:rsidRPr="6402D600">
        <w:rPr>
          <w:rFonts w:ascii="Times New Roman" w:eastAsia="Times New Roman" w:hAnsi="Times New Roman" w:cs="Times New Roman"/>
          <w:sz w:val="24"/>
          <w:szCs w:val="24"/>
        </w:rPr>
        <w:t>väärindamisega</w:t>
      </w:r>
      <w:proofErr w:type="spellEnd"/>
      <w:r w:rsidRPr="6402D600">
        <w:rPr>
          <w:rFonts w:ascii="Times New Roman" w:eastAsia="Times New Roman" w:hAnsi="Times New Roman" w:cs="Times New Roman"/>
          <w:sz w:val="24"/>
          <w:szCs w:val="24"/>
        </w:rPr>
        <w:t xml:space="preserve"> tegelevate ettevõtete toetamine</w:t>
      </w:r>
      <w:r>
        <w:rPr>
          <w:rFonts w:ascii="Times New Roman" w:eastAsia="Times New Roman" w:hAnsi="Times New Roman" w:cs="Times New Roman"/>
          <w:sz w:val="24"/>
          <w:szCs w:val="24"/>
        </w:rPr>
        <w:t xml:space="preserve"> võib luua puidukasutusele mitmekesiseid võimalusi. A</w:t>
      </w:r>
      <w:r w:rsidRPr="6402D600">
        <w:rPr>
          <w:rFonts w:ascii="Times New Roman" w:eastAsia="Times New Roman" w:hAnsi="Times New Roman" w:cs="Times New Roman"/>
          <w:sz w:val="24"/>
          <w:szCs w:val="24"/>
        </w:rPr>
        <w:t>valike ehitiste hanketingimustes tuleks eelis anda puitehitistele ja se</w:t>
      </w:r>
      <w:r>
        <w:rPr>
          <w:rFonts w:ascii="Times New Roman" w:eastAsia="Times New Roman" w:hAnsi="Times New Roman" w:cs="Times New Roman"/>
          <w:sz w:val="24"/>
          <w:szCs w:val="24"/>
        </w:rPr>
        <w:t>l teel</w:t>
      </w:r>
      <w:r w:rsidRPr="6402D600">
        <w:rPr>
          <w:rFonts w:ascii="Times New Roman" w:eastAsia="Times New Roman" w:hAnsi="Times New Roman" w:cs="Times New Roman"/>
          <w:sz w:val="24"/>
          <w:szCs w:val="24"/>
        </w:rPr>
        <w:t xml:space="preserve"> vähendada suure CO</w:t>
      </w:r>
      <w:r w:rsidRPr="00880BE7">
        <w:rPr>
          <w:rFonts w:ascii="Times New Roman" w:eastAsia="Times New Roman" w:hAnsi="Times New Roman" w:cs="Times New Roman"/>
          <w:sz w:val="24"/>
          <w:szCs w:val="24"/>
          <w:vertAlign w:val="subscript"/>
        </w:rPr>
        <w:t>2</w:t>
      </w:r>
      <w:r w:rsidRPr="6402D600">
        <w:rPr>
          <w:rFonts w:ascii="Times New Roman" w:eastAsia="Times New Roman" w:hAnsi="Times New Roman" w:cs="Times New Roman"/>
          <w:sz w:val="24"/>
          <w:szCs w:val="24"/>
        </w:rPr>
        <w:t xml:space="preserve"> jalajäljega materjalide, nagu betoon, kasutust.</w:t>
      </w:r>
    </w:p>
    <w:p w14:paraId="3A97278D" w14:textId="77777777" w:rsidR="001B1C5B" w:rsidRDefault="001B1C5B" w:rsidP="00745FA1">
      <w:pPr>
        <w:spacing w:after="0" w:line="240" w:lineRule="auto"/>
        <w:jc w:val="both"/>
        <w:rPr>
          <w:rFonts w:ascii="Times New Roman" w:eastAsia="Times New Roman" w:hAnsi="Times New Roman" w:cs="Times New Roman"/>
          <w:sz w:val="24"/>
          <w:szCs w:val="24"/>
        </w:rPr>
      </w:pPr>
    </w:p>
    <w:p w14:paraId="4A0260C6" w14:textId="45061F12" w:rsidR="00372F32" w:rsidRDefault="681BD6BF" w:rsidP="00745FA1">
      <w:pPr>
        <w:spacing w:after="0" w:line="240" w:lineRule="auto"/>
        <w:jc w:val="both"/>
        <w:rPr>
          <w:rFonts w:ascii="Times New Roman" w:eastAsia="Times New Roman" w:hAnsi="Times New Roman" w:cs="Times New Roman"/>
          <w:sz w:val="24"/>
          <w:szCs w:val="24"/>
        </w:rPr>
      </w:pPr>
      <w:r w:rsidRPr="14F30D4A">
        <w:rPr>
          <w:rFonts w:ascii="Times New Roman" w:eastAsia="Times New Roman" w:hAnsi="Times New Roman" w:cs="Times New Roman"/>
          <w:sz w:val="24"/>
          <w:szCs w:val="24"/>
        </w:rPr>
        <w:t xml:space="preserve">Märgalade (turba kaevandamise alad ja aiandusturvas) heide </w:t>
      </w:r>
      <w:r w:rsidR="3AA2E7CD" w:rsidRPr="14F30D4A">
        <w:rPr>
          <w:rFonts w:ascii="Times New Roman" w:eastAsia="Times New Roman" w:hAnsi="Times New Roman" w:cs="Times New Roman"/>
          <w:sz w:val="24"/>
          <w:szCs w:val="24"/>
        </w:rPr>
        <w:t>tekib peamiselt</w:t>
      </w:r>
      <w:r w:rsidRPr="14F30D4A">
        <w:rPr>
          <w:rFonts w:ascii="Times New Roman" w:eastAsia="Times New Roman" w:hAnsi="Times New Roman" w:cs="Times New Roman"/>
          <w:sz w:val="24"/>
          <w:szCs w:val="24"/>
        </w:rPr>
        <w:t xml:space="preserve"> turba kaevandamise mahust</w:t>
      </w:r>
      <w:r w:rsidR="1420B8E8" w:rsidRPr="14F30D4A">
        <w:rPr>
          <w:rFonts w:ascii="Times New Roman" w:eastAsia="Times New Roman" w:hAnsi="Times New Roman" w:cs="Times New Roman"/>
          <w:sz w:val="24"/>
          <w:szCs w:val="24"/>
        </w:rPr>
        <w:t xml:space="preserve"> ja mahajäetud</w:t>
      </w:r>
      <w:r w:rsidR="28C6EB78" w:rsidRPr="14F30D4A">
        <w:rPr>
          <w:rFonts w:ascii="Times New Roman" w:eastAsia="Times New Roman" w:hAnsi="Times New Roman" w:cs="Times New Roman"/>
          <w:sz w:val="24"/>
          <w:szCs w:val="24"/>
        </w:rPr>
        <w:t xml:space="preserve"> </w:t>
      </w:r>
      <w:r w:rsidR="28C6EB78" w:rsidRPr="0D35EB5E">
        <w:rPr>
          <w:rFonts w:ascii="Times New Roman" w:eastAsia="Times New Roman" w:hAnsi="Times New Roman" w:cs="Times New Roman"/>
          <w:sz w:val="24"/>
          <w:szCs w:val="24"/>
        </w:rPr>
        <w:t>endiste</w:t>
      </w:r>
      <w:r w:rsidR="156D8A6A" w:rsidRPr="0D35EB5E">
        <w:rPr>
          <w:rFonts w:ascii="Times New Roman" w:eastAsia="Times New Roman" w:hAnsi="Times New Roman" w:cs="Times New Roman"/>
          <w:sz w:val="24"/>
          <w:szCs w:val="24"/>
        </w:rPr>
        <w:t>st</w:t>
      </w:r>
      <w:r w:rsidR="1420B8E8" w:rsidRPr="14F30D4A">
        <w:rPr>
          <w:rFonts w:ascii="Times New Roman" w:eastAsia="Times New Roman" w:hAnsi="Times New Roman" w:cs="Times New Roman"/>
          <w:sz w:val="24"/>
          <w:szCs w:val="24"/>
        </w:rPr>
        <w:t xml:space="preserve"> kaevandatud alade</w:t>
      </w:r>
      <w:r w:rsidR="63FA059C" w:rsidRPr="14F30D4A">
        <w:rPr>
          <w:rFonts w:ascii="Times New Roman" w:eastAsia="Times New Roman" w:hAnsi="Times New Roman" w:cs="Times New Roman"/>
          <w:sz w:val="24"/>
          <w:szCs w:val="24"/>
        </w:rPr>
        <w:t>st</w:t>
      </w:r>
      <w:r w:rsidR="1420B8E8" w:rsidRPr="14F30D4A">
        <w:rPr>
          <w:rFonts w:ascii="Times New Roman" w:eastAsia="Times New Roman" w:hAnsi="Times New Roman" w:cs="Times New Roman"/>
          <w:sz w:val="24"/>
          <w:szCs w:val="24"/>
        </w:rPr>
        <w:t xml:space="preserve"> </w:t>
      </w:r>
      <w:r w:rsidR="52B54085" w:rsidRPr="14F30D4A">
        <w:rPr>
          <w:rFonts w:ascii="Times New Roman" w:eastAsia="Times New Roman" w:hAnsi="Times New Roman" w:cs="Times New Roman"/>
          <w:sz w:val="24"/>
          <w:szCs w:val="24"/>
        </w:rPr>
        <w:t xml:space="preserve">(nö </w:t>
      </w:r>
      <w:r w:rsidR="52B54085" w:rsidRPr="0D35EB5E">
        <w:rPr>
          <w:rFonts w:ascii="Times New Roman" w:eastAsia="Times New Roman" w:hAnsi="Times New Roman" w:cs="Times New Roman"/>
          <w:sz w:val="24"/>
          <w:szCs w:val="24"/>
        </w:rPr>
        <w:t>jääksoode</w:t>
      </w:r>
      <w:r w:rsidR="4B44FE30" w:rsidRPr="0D35EB5E">
        <w:rPr>
          <w:rFonts w:ascii="Times New Roman" w:eastAsia="Times New Roman" w:hAnsi="Times New Roman" w:cs="Times New Roman"/>
          <w:sz w:val="24"/>
          <w:szCs w:val="24"/>
        </w:rPr>
        <w:t>st</w:t>
      </w:r>
      <w:r w:rsidR="52B54085" w:rsidRPr="0D35EB5E">
        <w:rPr>
          <w:rFonts w:ascii="Times New Roman" w:eastAsia="Times New Roman" w:hAnsi="Times New Roman" w:cs="Times New Roman"/>
          <w:sz w:val="24"/>
          <w:szCs w:val="24"/>
        </w:rPr>
        <w:t>)</w:t>
      </w:r>
      <w:r w:rsidRPr="0D35EB5E">
        <w:rPr>
          <w:rFonts w:ascii="Times New Roman" w:eastAsia="Times New Roman" w:hAnsi="Times New Roman" w:cs="Times New Roman"/>
          <w:sz w:val="24"/>
          <w:szCs w:val="24"/>
        </w:rPr>
        <w:t>.</w:t>
      </w:r>
      <w:r w:rsidRPr="14F30D4A">
        <w:rPr>
          <w:rFonts w:ascii="Times New Roman" w:eastAsia="Times New Roman" w:hAnsi="Times New Roman" w:cs="Times New Roman"/>
          <w:sz w:val="24"/>
          <w:szCs w:val="24"/>
        </w:rPr>
        <w:t xml:space="preserve"> Märgalade</w:t>
      </w:r>
      <w:r w:rsidR="006A738A">
        <w:rPr>
          <w:rFonts w:ascii="Times New Roman" w:eastAsia="Times New Roman" w:hAnsi="Times New Roman" w:cs="Times New Roman"/>
          <w:sz w:val="24"/>
          <w:szCs w:val="24"/>
        </w:rPr>
        <w:t xml:space="preserve"> </w:t>
      </w:r>
      <w:r w:rsidRPr="14F30D4A">
        <w:rPr>
          <w:rFonts w:ascii="Times New Roman" w:eastAsia="Times New Roman" w:hAnsi="Times New Roman" w:cs="Times New Roman"/>
          <w:sz w:val="24"/>
          <w:szCs w:val="24"/>
        </w:rPr>
        <w:t>puhul on võimal</w:t>
      </w:r>
      <w:r w:rsidR="001B1C5B">
        <w:rPr>
          <w:rFonts w:ascii="Times New Roman" w:eastAsia="Times New Roman" w:hAnsi="Times New Roman" w:cs="Times New Roman"/>
          <w:sz w:val="24"/>
          <w:szCs w:val="24"/>
        </w:rPr>
        <w:t>ikud</w:t>
      </w:r>
      <w:r w:rsidRPr="14F30D4A">
        <w:rPr>
          <w:rFonts w:ascii="Times New Roman" w:eastAsia="Times New Roman" w:hAnsi="Times New Roman" w:cs="Times New Roman"/>
          <w:sz w:val="24"/>
          <w:szCs w:val="24"/>
        </w:rPr>
        <w:t xml:space="preserve"> erinevad alternatiivid endiste kaevandusalade korrastamisel (nt </w:t>
      </w:r>
      <w:r w:rsidR="5AAEF6AD" w:rsidRPr="0D35EB5E">
        <w:rPr>
          <w:rFonts w:ascii="Times New Roman" w:eastAsia="Times New Roman" w:hAnsi="Times New Roman" w:cs="Times New Roman"/>
          <w:sz w:val="24"/>
          <w:szCs w:val="24"/>
        </w:rPr>
        <w:t>soo taastamine</w:t>
      </w:r>
      <w:r w:rsidRPr="14F30D4A">
        <w:rPr>
          <w:rFonts w:ascii="Times New Roman" w:eastAsia="Times New Roman" w:hAnsi="Times New Roman" w:cs="Times New Roman"/>
          <w:sz w:val="24"/>
          <w:szCs w:val="24"/>
        </w:rPr>
        <w:t>, metsastamine</w:t>
      </w:r>
      <w:r w:rsidR="2EDE3475" w:rsidRPr="0D35EB5E">
        <w:rPr>
          <w:rFonts w:ascii="Times New Roman" w:eastAsia="Times New Roman" w:hAnsi="Times New Roman" w:cs="Times New Roman"/>
          <w:sz w:val="24"/>
          <w:szCs w:val="24"/>
        </w:rPr>
        <w:t>)</w:t>
      </w:r>
      <w:r w:rsidR="00CA1B73" w:rsidRPr="0D35EB5E">
        <w:rPr>
          <w:rFonts w:ascii="Times New Roman" w:eastAsia="Times New Roman" w:hAnsi="Times New Roman" w:cs="Times New Roman"/>
          <w:sz w:val="24"/>
          <w:szCs w:val="24"/>
        </w:rPr>
        <w:t xml:space="preserve"> ja kaevandatavate alade</w:t>
      </w:r>
      <w:r w:rsidRPr="14F30D4A">
        <w:rPr>
          <w:rFonts w:ascii="Times New Roman" w:eastAsia="Times New Roman" w:hAnsi="Times New Roman" w:cs="Times New Roman"/>
          <w:sz w:val="24"/>
          <w:szCs w:val="24"/>
        </w:rPr>
        <w:t xml:space="preserve"> </w:t>
      </w:r>
      <w:r w:rsidR="04E1FDEE" w:rsidRPr="14F30D4A">
        <w:rPr>
          <w:rFonts w:ascii="Times New Roman" w:eastAsia="Times New Roman" w:hAnsi="Times New Roman" w:cs="Times New Roman"/>
          <w:sz w:val="24"/>
          <w:szCs w:val="24"/>
        </w:rPr>
        <w:t>konserveerimine</w:t>
      </w:r>
      <w:r w:rsidRPr="14F30D4A">
        <w:rPr>
          <w:rFonts w:ascii="Times New Roman" w:eastAsia="Times New Roman" w:hAnsi="Times New Roman" w:cs="Times New Roman"/>
          <w:sz w:val="24"/>
          <w:szCs w:val="24"/>
        </w:rPr>
        <w:t xml:space="preserve">. Eelistama peaks elurikkust toetavat korrastamist, kuid konkreetsele alale ei pruugi kõik viisid sobida – </w:t>
      </w:r>
      <w:r w:rsidR="6B7A922B" w:rsidRPr="14F30D4A">
        <w:rPr>
          <w:rFonts w:ascii="Times New Roman" w:eastAsia="Times New Roman" w:hAnsi="Times New Roman" w:cs="Times New Roman"/>
          <w:sz w:val="24"/>
          <w:szCs w:val="24"/>
        </w:rPr>
        <w:t xml:space="preserve">kohapeal kaevandatud ala seisukorda </w:t>
      </w:r>
      <w:r w:rsidR="001B1C5B">
        <w:rPr>
          <w:rFonts w:ascii="Times New Roman" w:eastAsia="Times New Roman" w:hAnsi="Times New Roman" w:cs="Times New Roman"/>
          <w:sz w:val="24"/>
          <w:szCs w:val="24"/>
        </w:rPr>
        <w:t>selgitava</w:t>
      </w:r>
      <w:r w:rsidR="6B7A922B" w:rsidRPr="14F30D4A">
        <w:rPr>
          <w:rFonts w:ascii="Times New Roman" w:eastAsia="Times New Roman" w:hAnsi="Times New Roman" w:cs="Times New Roman"/>
          <w:sz w:val="24"/>
          <w:szCs w:val="24"/>
        </w:rPr>
        <w:t xml:space="preserve"> teadusuuringu või turbarevisjoniga </w:t>
      </w:r>
      <w:r w:rsidRPr="14F30D4A">
        <w:rPr>
          <w:rFonts w:ascii="Times New Roman" w:eastAsia="Times New Roman" w:hAnsi="Times New Roman" w:cs="Times New Roman"/>
          <w:sz w:val="24"/>
          <w:szCs w:val="24"/>
        </w:rPr>
        <w:t>tule</w:t>
      </w:r>
      <w:r w:rsidR="00AE0248">
        <w:rPr>
          <w:rFonts w:ascii="Times New Roman" w:eastAsia="Times New Roman" w:hAnsi="Times New Roman" w:cs="Times New Roman"/>
          <w:sz w:val="24"/>
          <w:szCs w:val="24"/>
        </w:rPr>
        <w:t>b</w:t>
      </w:r>
      <w:r w:rsidRPr="14F30D4A">
        <w:rPr>
          <w:rFonts w:ascii="Times New Roman" w:eastAsia="Times New Roman" w:hAnsi="Times New Roman" w:cs="Times New Roman"/>
          <w:sz w:val="24"/>
          <w:szCs w:val="24"/>
        </w:rPr>
        <w:t xml:space="preserve"> leida igale alale sobivaim lahendus (arvestades sh</w:t>
      </w:r>
      <w:r w:rsidR="001B1C5B">
        <w:rPr>
          <w:rFonts w:ascii="Times New Roman" w:eastAsia="Times New Roman" w:hAnsi="Times New Roman" w:cs="Times New Roman"/>
          <w:sz w:val="24"/>
          <w:szCs w:val="24"/>
        </w:rPr>
        <w:t xml:space="preserve"> </w:t>
      </w:r>
      <w:r w:rsidRPr="14F30D4A">
        <w:rPr>
          <w:rFonts w:ascii="Times New Roman" w:eastAsia="Times New Roman" w:hAnsi="Times New Roman" w:cs="Times New Roman"/>
          <w:sz w:val="24"/>
          <w:szCs w:val="24"/>
        </w:rPr>
        <w:t>kitsendusi</w:t>
      </w:r>
      <w:r w:rsidR="00C61273">
        <w:rPr>
          <w:rFonts w:ascii="Times New Roman" w:eastAsia="Times New Roman" w:hAnsi="Times New Roman" w:cs="Times New Roman"/>
          <w:sz w:val="24"/>
          <w:szCs w:val="24"/>
        </w:rPr>
        <w:t>,</w:t>
      </w:r>
      <w:r w:rsidRPr="14F30D4A">
        <w:rPr>
          <w:rFonts w:ascii="Times New Roman" w:eastAsia="Times New Roman" w:hAnsi="Times New Roman" w:cs="Times New Roman"/>
          <w:sz w:val="24"/>
          <w:szCs w:val="24"/>
        </w:rPr>
        <w:t xml:space="preserve"> nagu piirinaabrid, hüdrogeoloogilised tingimused jmt). </w:t>
      </w:r>
      <w:r w:rsidR="17B5E17E" w:rsidRPr="14F30D4A">
        <w:rPr>
          <w:rFonts w:ascii="Times New Roman" w:eastAsia="Times New Roman" w:hAnsi="Times New Roman" w:cs="Times New Roman"/>
          <w:sz w:val="24"/>
          <w:szCs w:val="24"/>
        </w:rPr>
        <w:t>Turba kaevandamisel</w:t>
      </w:r>
      <w:r w:rsidRPr="14F30D4A">
        <w:rPr>
          <w:rFonts w:ascii="Times New Roman" w:eastAsia="Times New Roman" w:hAnsi="Times New Roman" w:cs="Times New Roman"/>
          <w:sz w:val="24"/>
          <w:szCs w:val="24"/>
        </w:rPr>
        <w:t xml:space="preserve"> on suur kliimamõju, samas arvestama peab sotsiaalmajanduslikku mõju ja sellega loodavat lisandväärtust</w:t>
      </w:r>
      <w:r w:rsidR="58F6ED0F" w:rsidRPr="14F30D4A">
        <w:rPr>
          <w:rFonts w:ascii="Times New Roman" w:eastAsia="Times New Roman" w:hAnsi="Times New Roman" w:cs="Times New Roman"/>
          <w:sz w:val="24"/>
          <w:szCs w:val="24"/>
        </w:rPr>
        <w:t>, mis tekib maapiirkondades</w:t>
      </w:r>
      <w:r w:rsidRPr="14F30D4A">
        <w:rPr>
          <w:rFonts w:ascii="Times New Roman" w:eastAsia="Times New Roman" w:hAnsi="Times New Roman" w:cs="Times New Roman"/>
          <w:sz w:val="24"/>
          <w:szCs w:val="24"/>
        </w:rPr>
        <w:t xml:space="preserve">. </w:t>
      </w:r>
      <w:r w:rsidR="00AE0248">
        <w:rPr>
          <w:rFonts w:ascii="Times New Roman" w:eastAsia="Times New Roman" w:hAnsi="Times New Roman" w:cs="Times New Roman"/>
          <w:sz w:val="24"/>
          <w:szCs w:val="24"/>
        </w:rPr>
        <w:t xml:space="preserve">Turbakaevandamise keskkonnamõju vähendamise võimalikud meetmed on </w:t>
      </w:r>
      <w:r w:rsidR="00AE0248" w:rsidRPr="14F30D4A">
        <w:rPr>
          <w:rFonts w:ascii="Times New Roman" w:eastAsia="Times New Roman" w:hAnsi="Times New Roman" w:cs="Times New Roman"/>
          <w:sz w:val="24"/>
          <w:szCs w:val="24"/>
        </w:rPr>
        <w:t xml:space="preserve"> uutele aladele </w:t>
      </w:r>
      <w:r w:rsidR="00AE0248">
        <w:rPr>
          <w:rFonts w:ascii="Times New Roman" w:eastAsia="Times New Roman" w:hAnsi="Times New Roman" w:cs="Times New Roman"/>
          <w:sz w:val="24"/>
          <w:szCs w:val="24"/>
        </w:rPr>
        <w:t>laienemise välistamine</w:t>
      </w:r>
      <w:r w:rsidR="00582E0F">
        <w:rPr>
          <w:rFonts w:ascii="Times New Roman" w:eastAsia="Times New Roman" w:hAnsi="Times New Roman" w:cs="Times New Roman"/>
          <w:sz w:val="24"/>
          <w:szCs w:val="24"/>
        </w:rPr>
        <w:t>,</w:t>
      </w:r>
      <w:r w:rsidR="00AE0248" w:rsidRPr="14F30D4A">
        <w:rPr>
          <w:rFonts w:ascii="Times New Roman" w:eastAsia="Times New Roman" w:hAnsi="Times New Roman" w:cs="Times New Roman"/>
          <w:sz w:val="24"/>
          <w:szCs w:val="24"/>
        </w:rPr>
        <w:t xml:space="preserve"> uute lubade sidumi</w:t>
      </w:r>
      <w:r w:rsidR="00AE0248">
        <w:rPr>
          <w:rFonts w:ascii="Times New Roman" w:eastAsia="Times New Roman" w:hAnsi="Times New Roman" w:cs="Times New Roman"/>
          <w:sz w:val="24"/>
          <w:szCs w:val="24"/>
        </w:rPr>
        <w:t>ne</w:t>
      </w:r>
      <w:r w:rsidR="00AE0248" w:rsidRPr="14F30D4A">
        <w:rPr>
          <w:rFonts w:ascii="Times New Roman" w:eastAsia="Times New Roman" w:hAnsi="Times New Roman" w:cs="Times New Roman"/>
          <w:sz w:val="24"/>
          <w:szCs w:val="24"/>
        </w:rPr>
        <w:t xml:space="preserve"> endiste kaevandusalade korrastamisega (lisaks juba kasutuses olevate alade korrastamiskohustusele), olemasolevate lubadega alade lõpuni kaevandami</w:t>
      </w:r>
      <w:r w:rsidR="00AE0248">
        <w:rPr>
          <w:rFonts w:ascii="Times New Roman" w:eastAsia="Times New Roman" w:hAnsi="Times New Roman" w:cs="Times New Roman"/>
          <w:sz w:val="24"/>
          <w:szCs w:val="24"/>
        </w:rPr>
        <w:t>ne,</w:t>
      </w:r>
      <w:r w:rsidR="00AE0248" w:rsidRPr="14F30D4A">
        <w:rPr>
          <w:rFonts w:ascii="Times New Roman" w:eastAsia="Times New Roman" w:hAnsi="Times New Roman" w:cs="Times New Roman"/>
          <w:sz w:val="24"/>
          <w:szCs w:val="24"/>
        </w:rPr>
        <w:t xml:space="preserve"> süsinikumaksu ja keskkonnatasu tõstmi</w:t>
      </w:r>
      <w:r w:rsidR="00582E0F">
        <w:rPr>
          <w:rFonts w:ascii="Times New Roman" w:eastAsia="Times New Roman" w:hAnsi="Times New Roman" w:cs="Times New Roman"/>
          <w:sz w:val="24"/>
          <w:szCs w:val="24"/>
        </w:rPr>
        <w:t>ne</w:t>
      </w:r>
      <w:r w:rsidR="00AE0248" w:rsidRPr="14F30D4A">
        <w:rPr>
          <w:rFonts w:ascii="Times New Roman" w:eastAsia="Times New Roman" w:hAnsi="Times New Roman" w:cs="Times New Roman"/>
          <w:sz w:val="24"/>
          <w:szCs w:val="24"/>
        </w:rPr>
        <w:t xml:space="preserve"> ning selle arvelt kliimapositiivsete meetmete rahastami</w:t>
      </w:r>
      <w:r w:rsidR="00582E0F">
        <w:rPr>
          <w:rFonts w:ascii="Times New Roman" w:eastAsia="Times New Roman" w:hAnsi="Times New Roman" w:cs="Times New Roman"/>
          <w:sz w:val="24"/>
          <w:szCs w:val="24"/>
        </w:rPr>
        <w:t>ne</w:t>
      </w:r>
      <w:r w:rsidR="00AE0248" w:rsidRPr="14F30D4A">
        <w:rPr>
          <w:rFonts w:ascii="Times New Roman" w:eastAsia="Times New Roman" w:hAnsi="Times New Roman" w:cs="Times New Roman"/>
          <w:sz w:val="24"/>
          <w:szCs w:val="24"/>
        </w:rPr>
        <w:t xml:space="preserve">. </w:t>
      </w:r>
      <w:r w:rsidR="00AE0248">
        <w:rPr>
          <w:rFonts w:ascii="Times New Roman" w:eastAsia="Times New Roman" w:hAnsi="Times New Roman" w:cs="Times New Roman"/>
          <w:sz w:val="24"/>
          <w:szCs w:val="24"/>
        </w:rPr>
        <w:t>Tööstuse te</w:t>
      </w:r>
      <w:r w:rsidR="00AE0248" w:rsidRPr="14F30D4A">
        <w:rPr>
          <w:rFonts w:ascii="Times New Roman" w:eastAsia="Times New Roman" w:hAnsi="Times New Roman" w:cs="Times New Roman"/>
          <w:sz w:val="24"/>
          <w:szCs w:val="24"/>
        </w:rPr>
        <w:t xml:space="preserve">ravik tuleks suunata </w:t>
      </w:r>
      <w:r w:rsidR="00AE0248" w:rsidRPr="33CAFB2C">
        <w:rPr>
          <w:rFonts w:ascii="Times New Roman" w:eastAsia="Times New Roman" w:hAnsi="Times New Roman" w:cs="Times New Roman"/>
          <w:sz w:val="24"/>
          <w:szCs w:val="24"/>
        </w:rPr>
        <w:t xml:space="preserve">suuremale </w:t>
      </w:r>
      <w:r w:rsidR="00AE0248" w:rsidRPr="14F30D4A">
        <w:rPr>
          <w:rFonts w:ascii="Times New Roman" w:eastAsia="Times New Roman" w:hAnsi="Times New Roman" w:cs="Times New Roman"/>
          <w:sz w:val="24"/>
          <w:szCs w:val="24"/>
        </w:rPr>
        <w:t xml:space="preserve">kohapealsele turba </w:t>
      </w:r>
      <w:proofErr w:type="spellStart"/>
      <w:r w:rsidR="00AE0248" w:rsidRPr="14F30D4A">
        <w:rPr>
          <w:rFonts w:ascii="Times New Roman" w:eastAsia="Times New Roman" w:hAnsi="Times New Roman" w:cs="Times New Roman"/>
          <w:sz w:val="24"/>
          <w:szCs w:val="24"/>
        </w:rPr>
        <w:t>väärindamisele</w:t>
      </w:r>
      <w:proofErr w:type="spellEnd"/>
      <w:r w:rsidR="00AE0248" w:rsidRPr="14F30D4A">
        <w:rPr>
          <w:rFonts w:ascii="Times New Roman" w:eastAsia="Times New Roman" w:hAnsi="Times New Roman" w:cs="Times New Roman"/>
          <w:sz w:val="24"/>
          <w:szCs w:val="24"/>
        </w:rPr>
        <w:t>.</w:t>
      </w:r>
    </w:p>
    <w:p w14:paraId="723A89E7" w14:textId="77777777" w:rsidR="00AE0248" w:rsidRDefault="00AE0248" w:rsidP="00745FA1">
      <w:pPr>
        <w:spacing w:after="0" w:line="240" w:lineRule="auto"/>
        <w:jc w:val="both"/>
        <w:rPr>
          <w:rFonts w:ascii="Times New Roman" w:eastAsia="Times New Roman" w:hAnsi="Times New Roman" w:cs="Times New Roman"/>
          <w:sz w:val="24"/>
          <w:szCs w:val="24"/>
        </w:rPr>
      </w:pPr>
    </w:p>
    <w:p w14:paraId="66065813" w14:textId="33FC4ED1" w:rsidR="5719F48D" w:rsidRDefault="00AE0248" w:rsidP="00745FA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w:t>
      </w:r>
      <w:r w:rsidRPr="006022D8">
        <w:rPr>
          <w:rFonts w:ascii="Times New Roman" w:eastAsia="Times New Roman" w:hAnsi="Times New Roman" w:cs="Times New Roman"/>
          <w:sz w:val="24"/>
          <w:szCs w:val="24"/>
        </w:rPr>
        <w:t xml:space="preserve">aakasutussektori kliimaeesmärkide seadmisel ja täitmisel </w:t>
      </w:r>
      <w:r>
        <w:rPr>
          <w:rFonts w:ascii="Times New Roman" w:eastAsia="Times New Roman" w:hAnsi="Times New Roman" w:cs="Times New Roman"/>
          <w:sz w:val="24"/>
          <w:szCs w:val="24"/>
        </w:rPr>
        <w:t xml:space="preserve">peavad </w:t>
      </w:r>
      <w:r w:rsidR="00FF4ADD">
        <w:rPr>
          <w:rFonts w:ascii="Times New Roman" w:eastAsia="Times New Roman" w:hAnsi="Times New Roman" w:cs="Times New Roman"/>
          <w:sz w:val="24"/>
          <w:szCs w:val="24"/>
        </w:rPr>
        <w:t>ka muud keskkonna</w:t>
      </w:r>
      <w:r>
        <w:rPr>
          <w:rFonts w:ascii="Times New Roman" w:eastAsia="Times New Roman" w:hAnsi="Times New Roman" w:cs="Times New Roman"/>
          <w:sz w:val="24"/>
          <w:szCs w:val="24"/>
        </w:rPr>
        <w:t xml:space="preserve">aspektid </w:t>
      </w:r>
      <w:r w:rsidR="00FF4ADD">
        <w:rPr>
          <w:rFonts w:ascii="Times New Roman" w:eastAsia="Times New Roman" w:hAnsi="Times New Roman" w:cs="Times New Roman"/>
          <w:sz w:val="24"/>
          <w:szCs w:val="24"/>
        </w:rPr>
        <w:t xml:space="preserve">olema </w:t>
      </w:r>
      <w:r w:rsidRPr="006022D8">
        <w:rPr>
          <w:rFonts w:ascii="Times New Roman" w:eastAsia="Times New Roman" w:hAnsi="Times New Roman" w:cs="Times New Roman"/>
          <w:sz w:val="24"/>
          <w:szCs w:val="24"/>
        </w:rPr>
        <w:t>arvesse võetud ning meetodite valikul tuleb eelistada neid lahendusi, mis üheaegselt aitavad tagada kliima- ja loodushoiu eesmärke.</w:t>
      </w:r>
      <w:r>
        <w:rPr>
          <w:rFonts w:ascii="Times New Roman" w:eastAsia="Times New Roman" w:hAnsi="Times New Roman" w:cs="Times New Roman"/>
          <w:sz w:val="24"/>
          <w:szCs w:val="24"/>
        </w:rPr>
        <w:t xml:space="preserve"> </w:t>
      </w:r>
      <w:r w:rsidR="5719F48D" w:rsidRPr="6402D600">
        <w:rPr>
          <w:rFonts w:ascii="Times New Roman" w:eastAsia="Times New Roman" w:hAnsi="Times New Roman" w:cs="Times New Roman"/>
          <w:sz w:val="24"/>
          <w:szCs w:val="24"/>
        </w:rPr>
        <w:t>Heas seisundis ökosüsteemid on kasvuhoonegaaside sidumiseks ning kliimamuutuste mõjudega kohanemiseks äärmiselt olulised. Väga tähtis on hoida olemasolevaid väärtusi, kuna juba kahjustunud ökosüsteemide ning nendega seotud looduse hüvede taastamine on kallis ja alati keerulisem kui olemasoleva säilitamine.</w:t>
      </w:r>
      <w:r w:rsidRPr="00AE0248">
        <w:rPr>
          <w:rFonts w:ascii="Times New Roman" w:eastAsia="Times New Roman" w:hAnsi="Times New Roman" w:cs="Times New Roman"/>
          <w:sz w:val="24"/>
          <w:szCs w:val="24"/>
        </w:rPr>
        <w:t xml:space="preserve"> </w:t>
      </w:r>
      <w:r w:rsidRPr="006022D8">
        <w:rPr>
          <w:rFonts w:ascii="Times New Roman" w:eastAsia="Times New Roman" w:hAnsi="Times New Roman" w:cs="Times New Roman"/>
          <w:sz w:val="24"/>
          <w:szCs w:val="24"/>
        </w:rPr>
        <w:t>Kaitse ja kahjustunud elupaikade taastamine tagab elupaikade hea seisundi, süsinikusidumise paranemise, maakasutussektorisse seotud süsinikuvaru suurenemise ning elurikkuse ja looduse hüvede säilimise. Kaitstavad alad tasakaalustavad intensiivsemalt kasutatavate piirkondade mõju</w:t>
      </w:r>
      <w:r w:rsidR="00970142">
        <w:rPr>
          <w:rFonts w:ascii="Times New Roman" w:eastAsia="Times New Roman" w:hAnsi="Times New Roman" w:cs="Times New Roman"/>
          <w:sz w:val="24"/>
          <w:szCs w:val="24"/>
        </w:rPr>
        <w:t xml:space="preserve">, soodustavad maakasutamise ja maaettevõtluse mitmekesisust ning </w:t>
      </w:r>
      <w:r w:rsidRPr="006022D8">
        <w:rPr>
          <w:rFonts w:ascii="Times New Roman" w:eastAsia="Times New Roman" w:hAnsi="Times New Roman" w:cs="Times New Roman"/>
          <w:sz w:val="24"/>
          <w:szCs w:val="24"/>
        </w:rPr>
        <w:t>tagavad Eesti looduse</w:t>
      </w:r>
      <w:r>
        <w:rPr>
          <w:rFonts w:ascii="Times New Roman" w:eastAsia="Times New Roman" w:hAnsi="Times New Roman" w:cs="Times New Roman"/>
          <w:sz w:val="24"/>
          <w:szCs w:val="24"/>
        </w:rPr>
        <w:t xml:space="preserve"> ja elukeskkonna</w:t>
      </w:r>
      <w:r w:rsidRPr="006022D8">
        <w:rPr>
          <w:rFonts w:ascii="Times New Roman" w:eastAsia="Times New Roman" w:hAnsi="Times New Roman" w:cs="Times New Roman"/>
          <w:sz w:val="24"/>
          <w:szCs w:val="24"/>
        </w:rPr>
        <w:t xml:space="preserve"> pikaajalise vastupidavuse kliimamuutuste mõjudele.</w:t>
      </w:r>
    </w:p>
    <w:p w14:paraId="5410A3CF" w14:textId="77777777" w:rsidR="001B1C5B" w:rsidRDefault="001B1C5B" w:rsidP="00745FA1">
      <w:pPr>
        <w:spacing w:after="0" w:line="240" w:lineRule="auto"/>
        <w:jc w:val="both"/>
        <w:rPr>
          <w:rFonts w:ascii="Times New Roman" w:eastAsia="Times New Roman" w:hAnsi="Times New Roman" w:cs="Times New Roman"/>
          <w:sz w:val="24"/>
          <w:szCs w:val="24"/>
        </w:rPr>
      </w:pPr>
    </w:p>
    <w:p w14:paraId="2364C3F8" w14:textId="4879E2E2" w:rsidR="009B5A04" w:rsidRDefault="009B5A04" w:rsidP="009B5A0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Maakasutussektor mängib olulist rolli ka kliimamuutuste mõjudega kohanemisel ja kliimakindlate tootmissüsteemide kujundamisel. </w:t>
      </w:r>
      <w:r w:rsidRPr="630ECEC8">
        <w:rPr>
          <w:rFonts w:ascii="Times New Roman" w:eastAsia="Times New Roman" w:hAnsi="Times New Roman" w:cs="Times New Roman"/>
          <w:sz w:val="24"/>
          <w:szCs w:val="24"/>
        </w:rPr>
        <w:t xml:space="preserve">Kliimamuutustega kohanemise vaatest on oluline panustada </w:t>
      </w:r>
      <w:r w:rsidRPr="6AB5C98F">
        <w:rPr>
          <w:rFonts w:ascii="Times New Roman" w:eastAsia="Times New Roman" w:hAnsi="Times New Roman" w:cs="Times New Roman"/>
          <w:sz w:val="24"/>
          <w:szCs w:val="24"/>
        </w:rPr>
        <w:t>kliimamuutustele</w:t>
      </w:r>
      <w:r w:rsidRPr="630ECEC8">
        <w:rPr>
          <w:rFonts w:ascii="Times New Roman" w:eastAsia="Times New Roman" w:hAnsi="Times New Roman" w:cs="Times New Roman"/>
          <w:sz w:val="24"/>
          <w:szCs w:val="24"/>
        </w:rPr>
        <w:t xml:space="preserve"> vastupanuvõime </w:t>
      </w:r>
      <w:r w:rsidRPr="6AB5C98F">
        <w:rPr>
          <w:rFonts w:ascii="Times New Roman" w:eastAsia="Times New Roman" w:hAnsi="Times New Roman" w:cs="Times New Roman"/>
          <w:sz w:val="24"/>
          <w:szCs w:val="24"/>
        </w:rPr>
        <w:t>suurendamisse</w:t>
      </w:r>
      <w:r w:rsidRPr="630ECEC8">
        <w:rPr>
          <w:rFonts w:ascii="Times New Roman" w:eastAsia="Times New Roman" w:hAnsi="Times New Roman" w:cs="Times New Roman"/>
          <w:sz w:val="24"/>
          <w:szCs w:val="24"/>
        </w:rPr>
        <w:t xml:space="preserve"> ning arvesse võtta </w:t>
      </w:r>
      <w:r w:rsidRPr="630ECEC8">
        <w:rPr>
          <w:rFonts w:ascii="Times New Roman" w:eastAsia="Times New Roman" w:hAnsi="Times New Roman" w:cs="Times New Roman"/>
          <w:sz w:val="24"/>
          <w:szCs w:val="24"/>
        </w:rPr>
        <w:lastRenderedPageBreak/>
        <w:t xml:space="preserve">kliimariske, mis sektorit mõjutavad </w:t>
      </w:r>
      <w:r>
        <w:rPr>
          <w:rFonts w:ascii="Times New Roman" w:eastAsia="Times New Roman" w:hAnsi="Times New Roman" w:cs="Times New Roman"/>
          <w:color w:val="000000" w:themeColor="text1"/>
          <w:sz w:val="24"/>
          <w:szCs w:val="24"/>
        </w:rPr>
        <w:t>–</w:t>
      </w:r>
      <w:r w:rsidRPr="630ECEC8">
        <w:rPr>
          <w:rFonts w:ascii="Times New Roman" w:eastAsia="Times New Roman" w:hAnsi="Times New Roman" w:cs="Times New Roman"/>
          <w:sz w:val="24"/>
          <w:szCs w:val="24"/>
        </w:rPr>
        <w:t xml:space="preserve"> sagenevad tormid, põuaperioodid, temperatuuri tõus ja sademete hulga suurenemine.</w:t>
      </w:r>
      <w:r>
        <w:rPr>
          <w:rFonts w:ascii="Times New Roman" w:eastAsia="Times New Roman" w:hAnsi="Times New Roman" w:cs="Times New Roman"/>
          <w:sz w:val="24"/>
          <w:szCs w:val="24"/>
        </w:rPr>
        <w:t xml:space="preserve"> M</w:t>
      </w:r>
      <w:r w:rsidRPr="630ECEC8">
        <w:rPr>
          <w:rFonts w:ascii="Times New Roman" w:eastAsia="Times New Roman" w:hAnsi="Times New Roman" w:cs="Times New Roman"/>
          <w:sz w:val="24"/>
          <w:szCs w:val="24"/>
        </w:rPr>
        <w:t xml:space="preserve">uutuvas kliimas muutuvad </w:t>
      </w:r>
      <w:r>
        <w:rPr>
          <w:rFonts w:ascii="Times New Roman" w:eastAsia="Times New Roman" w:hAnsi="Times New Roman" w:cs="Times New Roman"/>
          <w:sz w:val="24"/>
          <w:szCs w:val="24"/>
        </w:rPr>
        <w:t xml:space="preserve">nii põllukultuuride kui ka majandusmetsade </w:t>
      </w:r>
      <w:r w:rsidRPr="630ECEC8">
        <w:rPr>
          <w:rFonts w:ascii="Times New Roman" w:eastAsia="Times New Roman" w:hAnsi="Times New Roman" w:cs="Times New Roman"/>
          <w:sz w:val="24"/>
          <w:szCs w:val="24"/>
        </w:rPr>
        <w:t>kasvutingimuse</w:t>
      </w:r>
      <w:r>
        <w:rPr>
          <w:rFonts w:ascii="Times New Roman" w:eastAsia="Times New Roman" w:hAnsi="Times New Roman" w:cs="Times New Roman"/>
          <w:sz w:val="24"/>
          <w:szCs w:val="24"/>
        </w:rPr>
        <w:t xml:space="preserve">d, suureneb </w:t>
      </w:r>
      <w:r w:rsidRPr="630ECEC8">
        <w:rPr>
          <w:rFonts w:ascii="Times New Roman" w:eastAsia="Times New Roman" w:hAnsi="Times New Roman" w:cs="Times New Roman"/>
          <w:sz w:val="24"/>
          <w:szCs w:val="24"/>
        </w:rPr>
        <w:t xml:space="preserve">kahjurite </w:t>
      </w:r>
      <w:r>
        <w:rPr>
          <w:rFonts w:ascii="Times New Roman" w:eastAsia="Times New Roman" w:hAnsi="Times New Roman" w:cs="Times New Roman"/>
          <w:sz w:val="24"/>
          <w:szCs w:val="24"/>
        </w:rPr>
        <w:t xml:space="preserve">ja haiguste </w:t>
      </w:r>
      <w:r w:rsidRPr="630ECEC8">
        <w:rPr>
          <w:rFonts w:ascii="Times New Roman" w:eastAsia="Times New Roman" w:hAnsi="Times New Roman" w:cs="Times New Roman"/>
          <w:sz w:val="24"/>
          <w:szCs w:val="24"/>
        </w:rPr>
        <w:t>leviku võimalus.</w:t>
      </w:r>
      <w:r>
        <w:rPr>
          <w:rFonts w:ascii="Times New Roman" w:eastAsia="Times New Roman" w:hAnsi="Times New Roman" w:cs="Times New Roman"/>
          <w:sz w:val="24"/>
          <w:szCs w:val="24"/>
        </w:rPr>
        <w:t xml:space="preserve">  Maakasutussektori vastupanuvõimet suurendavad nii </w:t>
      </w:r>
      <w:proofErr w:type="spellStart"/>
      <w:r>
        <w:rPr>
          <w:rFonts w:ascii="Times New Roman" w:eastAsia="Times New Roman" w:hAnsi="Times New Roman" w:cs="Times New Roman"/>
          <w:sz w:val="24"/>
          <w:szCs w:val="24"/>
        </w:rPr>
        <w:t>maastikuline</w:t>
      </w:r>
      <w:proofErr w:type="spellEnd"/>
      <w:r>
        <w:rPr>
          <w:rFonts w:ascii="Times New Roman" w:eastAsia="Times New Roman" w:hAnsi="Times New Roman" w:cs="Times New Roman"/>
          <w:sz w:val="24"/>
          <w:szCs w:val="24"/>
        </w:rPr>
        <w:t xml:space="preserve"> kui elustikuline ja geneetiline mitmekesisus, aga ka maakasutuse ja maapiirkondade ettevõtluse mitmekesisus. Põllumajandusmaastikes ja metsades suurendavad vastupidavust sobivad majandamisvõtted, tulevikukliimasse sobivate kultuuride, sortide ja puuliikide valik, haiguste ja kahjurite ennetamine ning neile kiire reageerimine. Üle tuleb hinnata kõige otstarbekamad lähenemised kuivendamisele (vajaduspõhine kuivendamine, kuivendamise mõjude hindamine ja leevendamine), mh tagada maastikes vee püsimine põudadele ja tuleohtudele vastupidavuseks. Ammendatud turbaalade kiirem taastamine aitab hoida vett maastikes ja vältida kuiva turbapinnase põlenguohtu. </w:t>
      </w:r>
    </w:p>
    <w:p w14:paraId="55C30F16" w14:textId="77777777" w:rsidR="00A96F8C" w:rsidRDefault="00A96F8C" w:rsidP="00745FA1">
      <w:pPr>
        <w:spacing w:after="0" w:line="240" w:lineRule="auto"/>
        <w:jc w:val="both"/>
        <w:rPr>
          <w:rFonts w:ascii="Times New Roman" w:eastAsia="Times New Roman" w:hAnsi="Times New Roman" w:cs="Times New Roman"/>
          <w:sz w:val="24"/>
          <w:szCs w:val="24"/>
        </w:rPr>
      </w:pPr>
    </w:p>
    <w:p w14:paraId="1AE57BBD" w14:textId="653E20C1" w:rsidR="5D5A5C2E" w:rsidRDefault="1090FB48" w:rsidP="00745FA1">
      <w:pPr>
        <w:spacing w:after="0" w:line="240" w:lineRule="auto"/>
        <w:jc w:val="both"/>
        <w:rPr>
          <w:rFonts w:ascii="Times New Roman" w:eastAsia="Times New Roman" w:hAnsi="Times New Roman" w:cs="Times New Roman"/>
          <w:sz w:val="24"/>
          <w:szCs w:val="24"/>
        </w:rPr>
      </w:pPr>
      <w:r w:rsidRPr="656C2244">
        <w:rPr>
          <w:rFonts w:ascii="Times New Roman" w:eastAsia="Times New Roman" w:hAnsi="Times New Roman" w:cs="Times New Roman"/>
          <w:sz w:val="24"/>
          <w:szCs w:val="24"/>
        </w:rPr>
        <w:t>Võttes arvesse töörühmas ja mujal esitatud ettepanekuid, sätestatakse maakasutussektori eesmärgid aastateks 2030, 2035</w:t>
      </w:r>
      <w:r w:rsidR="6D881187" w:rsidRPr="656C2244">
        <w:rPr>
          <w:rFonts w:ascii="Times New Roman" w:eastAsia="Times New Roman" w:hAnsi="Times New Roman" w:cs="Times New Roman"/>
          <w:sz w:val="24"/>
          <w:szCs w:val="24"/>
        </w:rPr>
        <w:t xml:space="preserve">, </w:t>
      </w:r>
      <w:r w:rsidR="6D881187" w:rsidRPr="0001044A">
        <w:rPr>
          <w:rFonts w:ascii="Times New Roman" w:eastAsia="Times New Roman" w:hAnsi="Times New Roman" w:cs="Times New Roman"/>
          <w:sz w:val="24"/>
          <w:szCs w:val="24"/>
        </w:rPr>
        <w:t>20</w:t>
      </w:r>
      <w:r w:rsidR="24DEFDA8" w:rsidRPr="0001044A">
        <w:rPr>
          <w:rFonts w:ascii="Times New Roman" w:eastAsia="Times New Roman" w:hAnsi="Times New Roman" w:cs="Times New Roman"/>
          <w:sz w:val="24"/>
          <w:szCs w:val="24"/>
        </w:rPr>
        <w:t>5</w:t>
      </w:r>
      <w:r w:rsidR="6D881187" w:rsidRPr="0001044A">
        <w:rPr>
          <w:rFonts w:ascii="Times New Roman" w:eastAsia="Times New Roman" w:hAnsi="Times New Roman" w:cs="Times New Roman"/>
          <w:sz w:val="24"/>
          <w:szCs w:val="24"/>
        </w:rPr>
        <w:t>0</w:t>
      </w:r>
      <w:r w:rsidR="56BFBF76" w:rsidRPr="656C2244">
        <w:rPr>
          <w:rFonts w:ascii="Times New Roman" w:eastAsia="Times New Roman" w:hAnsi="Times New Roman" w:cs="Times New Roman"/>
          <w:sz w:val="24"/>
          <w:szCs w:val="24"/>
        </w:rPr>
        <w:t xml:space="preserve"> võrreldes 202</w:t>
      </w:r>
      <w:r w:rsidR="60749998" w:rsidRPr="656C2244">
        <w:rPr>
          <w:rFonts w:ascii="Times New Roman" w:eastAsia="Times New Roman" w:hAnsi="Times New Roman" w:cs="Times New Roman"/>
          <w:sz w:val="24"/>
          <w:szCs w:val="24"/>
        </w:rPr>
        <w:t>2</w:t>
      </w:r>
      <w:r w:rsidR="56BFBF76" w:rsidRPr="656C2244">
        <w:rPr>
          <w:rFonts w:ascii="Times New Roman" w:eastAsia="Times New Roman" w:hAnsi="Times New Roman" w:cs="Times New Roman"/>
          <w:sz w:val="24"/>
          <w:szCs w:val="24"/>
        </w:rPr>
        <w:t>.</w:t>
      </w:r>
      <w:r w:rsidR="474496BF" w:rsidRPr="4ABAFA22">
        <w:rPr>
          <w:rFonts w:ascii="Times New Roman" w:eastAsia="Times New Roman" w:hAnsi="Times New Roman" w:cs="Times New Roman"/>
          <w:sz w:val="24"/>
          <w:szCs w:val="24"/>
        </w:rPr>
        <w:t xml:space="preserve"> </w:t>
      </w:r>
      <w:r w:rsidR="56BFBF76" w:rsidRPr="656C2244">
        <w:rPr>
          <w:rFonts w:ascii="Times New Roman" w:eastAsia="Times New Roman" w:hAnsi="Times New Roman" w:cs="Times New Roman"/>
          <w:sz w:val="24"/>
          <w:szCs w:val="24"/>
        </w:rPr>
        <w:t xml:space="preserve">aastaga </w:t>
      </w:r>
      <w:r w:rsidRPr="656C2244">
        <w:rPr>
          <w:rFonts w:ascii="Times New Roman" w:eastAsia="Times New Roman" w:hAnsi="Times New Roman" w:cs="Times New Roman"/>
          <w:sz w:val="24"/>
          <w:szCs w:val="24"/>
        </w:rPr>
        <w:t>järgmiselt:</w:t>
      </w:r>
    </w:p>
    <w:p w14:paraId="7B29EC00" w14:textId="359DFC88" w:rsidR="240C925A" w:rsidRDefault="240C925A" w:rsidP="00745FA1">
      <w:pPr>
        <w:pStyle w:val="Loendilik"/>
        <w:numPr>
          <w:ilvl w:val="0"/>
          <w:numId w:val="38"/>
        </w:numPr>
        <w:spacing w:line="240" w:lineRule="auto"/>
        <w:jc w:val="both"/>
        <w:rPr>
          <w:rFonts w:ascii="Times New Roman" w:eastAsia="Times New Roman" w:hAnsi="Times New Roman" w:cs="Times New Roman"/>
          <w:color w:val="000000" w:themeColor="text1"/>
          <w:sz w:val="24"/>
          <w:szCs w:val="24"/>
        </w:rPr>
      </w:pPr>
      <w:r w:rsidRPr="1C10D6C8">
        <w:rPr>
          <w:rFonts w:ascii="Times New Roman" w:eastAsia="Times New Roman" w:hAnsi="Times New Roman" w:cs="Times New Roman"/>
          <w:color w:val="000000" w:themeColor="text1"/>
          <w:sz w:val="24"/>
          <w:szCs w:val="24"/>
        </w:rPr>
        <w:t>Maakasutussektori heitkoguste vähendamise ee</w:t>
      </w:r>
      <w:r w:rsidR="2C7D7820" w:rsidRPr="1C10D6C8">
        <w:rPr>
          <w:rFonts w:ascii="Times New Roman" w:eastAsia="Times New Roman" w:hAnsi="Times New Roman" w:cs="Times New Roman"/>
          <w:color w:val="000000" w:themeColor="text1"/>
          <w:sz w:val="24"/>
          <w:szCs w:val="24"/>
        </w:rPr>
        <w:t>s</w:t>
      </w:r>
      <w:r w:rsidRPr="1C10D6C8">
        <w:rPr>
          <w:rFonts w:ascii="Times New Roman" w:eastAsia="Times New Roman" w:hAnsi="Times New Roman" w:cs="Times New Roman"/>
          <w:color w:val="000000" w:themeColor="text1"/>
          <w:sz w:val="24"/>
          <w:szCs w:val="24"/>
        </w:rPr>
        <w:t>märk aastaks 2030 on saavutada 0-netoheide, st sektoris tekkiv kasvuhoonegaaside heide on tasakaalus sidumisega.</w:t>
      </w:r>
    </w:p>
    <w:p w14:paraId="09BB4F5E" w14:textId="1B7B8AD2" w:rsidR="240C925A" w:rsidRDefault="6DCA2B99" w:rsidP="00745FA1">
      <w:pPr>
        <w:pStyle w:val="Loendilik"/>
        <w:numPr>
          <w:ilvl w:val="0"/>
          <w:numId w:val="38"/>
        </w:numPr>
        <w:spacing w:line="240" w:lineRule="auto"/>
        <w:jc w:val="both"/>
        <w:rPr>
          <w:rFonts w:ascii="Times New Roman" w:eastAsia="Times New Roman" w:hAnsi="Times New Roman" w:cs="Times New Roman"/>
          <w:color w:val="000000" w:themeColor="text1"/>
          <w:sz w:val="24"/>
          <w:szCs w:val="24"/>
        </w:rPr>
      </w:pPr>
      <w:r w:rsidRPr="7C84A48D">
        <w:rPr>
          <w:rFonts w:ascii="Times New Roman" w:eastAsia="Times New Roman" w:hAnsi="Times New Roman" w:cs="Times New Roman"/>
          <w:color w:val="000000" w:themeColor="text1"/>
          <w:sz w:val="24"/>
          <w:szCs w:val="24"/>
        </w:rPr>
        <w:t>Maakasutussektori heitkoguste eesmärk on olla sidumises alates 2035. aastast.</w:t>
      </w:r>
    </w:p>
    <w:p w14:paraId="046EB216" w14:textId="6538A1F3" w:rsidR="6402D600" w:rsidRDefault="240C925A" w:rsidP="00A96F8C">
      <w:pPr>
        <w:pStyle w:val="Loendilik"/>
        <w:numPr>
          <w:ilvl w:val="0"/>
          <w:numId w:val="38"/>
        </w:numPr>
        <w:spacing w:after="0" w:line="240" w:lineRule="auto"/>
        <w:jc w:val="both"/>
        <w:rPr>
          <w:rFonts w:ascii="Times New Roman" w:eastAsia="Times New Roman" w:hAnsi="Times New Roman" w:cs="Times New Roman"/>
          <w:color w:val="000000" w:themeColor="text1"/>
          <w:sz w:val="24"/>
          <w:szCs w:val="24"/>
        </w:rPr>
      </w:pPr>
      <w:r w:rsidRPr="1C10D6C8">
        <w:rPr>
          <w:rFonts w:ascii="Times New Roman" w:eastAsia="Times New Roman" w:hAnsi="Times New Roman" w:cs="Times New Roman"/>
          <w:color w:val="000000" w:themeColor="text1"/>
          <w:sz w:val="24"/>
          <w:szCs w:val="24"/>
        </w:rPr>
        <w:t xml:space="preserve">Maakasutussektori eesmärk aastaks 2050 on saavutada sektoris kasvuhoonegaaside sidumine, mis võimaldaks kompenseerida </w:t>
      </w:r>
      <w:r w:rsidR="5AD8116B" w:rsidRPr="1C10D6C8">
        <w:rPr>
          <w:rFonts w:ascii="Times New Roman" w:eastAsia="Times New Roman" w:hAnsi="Times New Roman" w:cs="Times New Roman"/>
          <w:color w:val="000000" w:themeColor="text1"/>
          <w:sz w:val="24"/>
          <w:szCs w:val="24"/>
        </w:rPr>
        <w:t>teistes sektorites</w:t>
      </w:r>
      <w:r w:rsidRPr="1C10D6C8">
        <w:rPr>
          <w:rFonts w:ascii="Times New Roman" w:eastAsia="Times New Roman" w:hAnsi="Times New Roman" w:cs="Times New Roman"/>
          <w:color w:val="000000" w:themeColor="text1"/>
          <w:sz w:val="24"/>
          <w:szCs w:val="24"/>
        </w:rPr>
        <w:t xml:space="preserve"> tekkivat kasvuhoonegaaside heidet</w:t>
      </w:r>
      <w:r w:rsidR="5D38ECBF" w:rsidRPr="1C10D6C8">
        <w:rPr>
          <w:rFonts w:ascii="Times New Roman" w:eastAsia="Times New Roman" w:hAnsi="Times New Roman" w:cs="Times New Roman"/>
          <w:color w:val="000000" w:themeColor="text1"/>
          <w:sz w:val="24"/>
          <w:szCs w:val="24"/>
        </w:rPr>
        <w:t>, mida pole võimalik vähendada ega tehnoloogiliselt siduda</w:t>
      </w:r>
      <w:r w:rsidRPr="1C10D6C8">
        <w:rPr>
          <w:rFonts w:ascii="Times New Roman" w:eastAsia="Times New Roman" w:hAnsi="Times New Roman" w:cs="Times New Roman"/>
          <w:color w:val="000000" w:themeColor="text1"/>
          <w:sz w:val="24"/>
          <w:szCs w:val="24"/>
        </w:rPr>
        <w:t>.</w:t>
      </w:r>
    </w:p>
    <w:p w14:paraId="207AB821" w14:textId="77777777" w:rsidR="00A96F8C" w:rsidRPr="00745FA1" w:rsidRDefault="00A96F8C" w:rsidP="00745FA1">
      <w:pPr>
        <w:spacing w:after="0" w:line="240" w:lineRule="auto"/>
        <w:jc w:val="both"/>
        <w:rPr>
          <w:rFonts w:ascii="Times New Roman" w:eastAsia="Times New Roman" w:hAnsi="Times New Roman" w:cs="Times New Roman"/>
          <w:color w:val="000000" w:themeColor="text1"/>
          <w:sz w:val="24"/>
          <w:szCs w:val="24"/>
        </w:rPr>
      </w:pPr>
    </w:p>
    <w:p w14:paraId="759F6750" w14:textId="77777777" w:rsidR="009B5A04" w:rsidRPr="00C05A0A" w:rsidRDefault="009B5A04" w:rsidP="009B5A04">
      <w:pPr>
        <w:spacing w:after="0" w:line="240" w:lineRule="auto"/>
        <w:jc w:val="both"/>
        <w:rPr>
          <w:rFonts w:ascii="Times New Roman" w:eastAsia="Times New Roman" w:hAnsi="Times New Roman" w:cs="Times New Roman"/>
          <w:sz w:val="24"/>
          <w:szCs w:val="24"/>
        </w:rPr>
      </w:pPr>
      <w:r w:rsidRPr="00F9B0DB">
        <w:rPr>
          <w:rFonts w:ascii="Times New Roman" w:eastAsia="Times New Roman" w:hAnsi="Times New Roman" w:cs="Times New Roman"/>
          <w:sz w:val="24"/>
          <w:szCs w:val="24"/>
        </w:rPr>
        <w:t xml:space="preserve">Eesmärkide täitmiseks on vajalik Kliimaministeeriumi hinnangul lisaks olemasolevatele meetmetele rakendada alltoodud tegevusi. Tegu on KHG heidet vähendavate või vältivate või sidumist suurendavate lahendustega, millest osale on metoodikate edasise arendamisvajaduse ja veel vähese kogunenud taustainfo tõttu seaduse koostamise hetkel </w:t>
      </w:r>
      <w:r>
        <w:rPr>
          <w:rFonts w:ascii="Times New Roman" w:eastAsia="Times New Roman" w:hAnsi="Times New Roman" w:cs="Times New Roman"/>
          <w:sz w:val="24"/>
          <w:szCs w:val="24"/>
        </w:rPr>
        <w:t xml:space="preserve">raske </w:t>
      </w:r>
      <w:r w:rsidRPr="00F9B0DB">
        <w:rPr>
          <w:rFonts w:ascii="Times New Roman" w:eastAsia="Times New Roman" w:hAnsi="Times New Roman" w:cs="Times New Roman"/>
          <w:sz w:val="24"/>
          <w:szCs w:val="24"/>
        </w:rPr>
        <w:t>täpset heite vähendamise potentsiaali hinnata</w:t>
      </w:r>
      <w:r>
        <w:rPr>
          <w:rFonts w:ascii="Times New Roman" w:eastAsia="Times New Roman" w:hAnsi="Times New Roman" w:cs="Times New Roman"/>
          <w:sz w:val="24"/>
          <w:szCs w:val="24"/>
        </w:rPr>
        <w:t xml:space="preserve">. Paljud neist on teiste keskkonnaeesmärkidega seotud meetmed, millel on teadaolev kasvuhoonegaaside heidet vähendav või sidumist suurendav mõju ning </w:t>
      </w:r>
      <w:r w:rsidRPr="00F9B0DB">
        <w:rPr>
          <w:rFonts w:ascii="Times New Roman" w:eastAsia="Times New Roman" w:hAnsi="Times New Roman" w:cs="Times New Roman"/>
          <w:sz w:val="24"/>
          <w:szCs w:val="24"/>
        </w:rPr>
        <w:t xml:space="preserve">mida saab </w:t>
      </w:r>
      <w:r>
        <w:rPr>
          <w:rFonts w:ascii="Times New Roman" w:eastAsia="Times New Roman" w:hAnsi="Times New Roman" w:cs="Times New Roman"/>
          <w:sz w:val="24"/>
          <w:szCs w:val="24"/>
        </w:rPr>
        <w:t>arvestus</w:t>
      </w:r>
      <w:r w:rsidRPr="00F9B0DB">
        <w:rPr>
          <w:rFonts w:ascii="Times New Roman" w:eastAsia="Times New Roman" w:hAnsi="Times New Roman" w:cs="Times New Roman"/>
          <w:sz w:val="24"/>
          <w:szCs w:val="24"/>
        </w:rPr>
        <w:t xml:space="preserve">metoodikate edenemisel eesmärgi täitmisesse hõlmata. </w:t>
      </w:r>
      <w:r>
        <w:rPr>
          <w:rFonts w:ascii="Times New Roman" w:eastAsia="Times New Roman" w:hAnsi="Times New Roman" w:cs="Times New Roman"/>
          <w:sz w:val="24"/>
          <w:szCs w:val="24"/>
        </w:rPr>
        <w:t>S</w:t>
      </w:r>
      <w:r w:rsidRPr="00C05A0A">
        <w:rPr>
          <w:rFonts w:ascii="Times New Roman" w:eastAsia="Times New Roman" w:hAnsi="Times New Roman" w:cs="Times New Roman"/>
          <w:sz w:val="24"/>
          <w:szCs w:val="24"/>
        </w:rPr>
        <w:t>elleks, et kõike maakasutuses toimuvat arvesse võtta, peavad ka arvestusmeetodid täienema, andmed olema võimalikult täpsed ja ajakohased ning kõikide tegevuste mõju oleks võimalik kajastada</w:t>
      </w:r>
      <w:r>
        <w:rPr>
          <w:rFonts w:ascii="Times New Roman" w:eastAsia="Times New Roman" w:hAnsi="Times New Roman" w:cs="Times New Roman"/>
          <w:sz w:val="24"/>
          <w:szCs w:val="24"/>
        </w:rPr>
        <w:t xml:space="preserve"> – see peab olema ka järgnevate aastate metoodiliste arenduste fookuses.</w:t>
      </w:r>
    </w:p>
    <w:p w14:paraId="163C5837" w14:textId="22D2DE6D" w:rsidR="65A9114B" w:rsidRPr="0001044A" w:rsidRDefault="78B7781F" w:rsidP="00F9B0DB">
      <w:pPr>
        <w:spacing w:after="0" w:line="240" w:lineRule="auto"/>
        <w:jc w:val="both"/>
        <w:rPr>
          <w:rFonts w:ascii="Times New Roman" w:eastAsia="Times New Roman" w:hAnsi="Times New Roman" w:cs="Times New Roman"/>
          <w:sz w:val="24"/>
          <w:szCs w:val="24"/>
        </w:rPr>
      </w:pPr>
      <w:r w:rsidRPr="00F9B0DB">
        <w:rPr>
          <w:rFonts w:ascii="Times New Roman" w:eastAsia="Times New Roman" w:hAnsi="Times New Roman" w:cs="Times New Roman"/>
          <w:sz w:val="24"/>
          <w:szCs w:val="24"/>
        </w:rPr>
        <w:t xml:space="preserve"> Eelnõujärgse eesmärgi arvutustesse hõlmatud meetmed on toodud tabelis 8.</w:t>
      </w:r>
    </w:p>
    <w:p w14:paraId="5CAAED78" w14:textId="72353374" w:rsidR="4A10C334" w:rsidRDefault="4A10C334" w:rsidP="00F9B0DB">
      <w:pPr>
        <w:spacing w:after="0" w:line="240" w:lineRule="auto"/>
        <w:jc w:val="both"/>
        <w:rPr>
          <w:rFonts w:ascii="Times New Roman" w:eastAsia="Times New Roman" w:hAnsi="Times New Roman" w:cs="Times New Roman"/>
          <w:sz w:val="24"/>
          <w:szCs w:val="24"/>
        </w:rPr>
      </w:pPr>
    </w:p>
    <w:p w14:paraId="6EAA794F" w14:textId="431BBBD4" w:rsidR="3651054B" w:rsidRDefault="3651054B" w:rsidP="00F9B0DB">
      <w:pPr>
        <w:pStyle w:val="Loendilik"/>
        <w:spacing w:line="240" w:lineRule="auto"/>
        <w:jc w:val="both"/>
        <w:rPr>
          <w:rFonts w:ascii="Times New Roman" w:eastAsia="Times New Roman" w:hAnsi="Times New Roman" w:cs="Times New Roman"/>
          <w:i/>
          <w:iCs/>
          <w:sz w:val="24"/>
          <w:szCs w:val="24"/>
        </w:rPr>
      </w:pPr>
      <w:r w:rsidRPr="00F9B0DB">
        <w:rPr>
          <w:rFonts w:ascii="Times New Roman" w:eastAsia="Times New Roman" w:hAnsi="Times New Roman" w:cs="Times New Roman"/>
          <w:i/>
          <w:iCs/>
          <w:sz w:val="24"/>
          <w:szCs w:val="24"/>
        </w:rPr>
        <w:t>Metsad</w:t>
      </w:r>
      <w:r w:rsidR="65FA4AED" w:rsidRPr="00F9B0DB">
        <w:rPr>
          <w:rFonts w:ascii="Times New Roman" w:eastAsia="Times New Roman" w:hAnsi="Times New Roman" w:cs="Times New Roman"/>
          <w:i/>
          <w:iCs/>
          <w:sz w:val="24"/>
          <w:szCs w:val="24"/>
        </w:rPr>
        <w:t>, metsamajandamine</w:t>
      </w:r>
      <w:r w:rsidRPr="00F9B0DB">
        <w:rPr>
          <w:rFonts w:ascii="Times New Roman" w:eastAsia="Times New Roman" w:hAnsi="Times New Roman" w:cs="Times New Roman"/>
          <w:i/>
          <w:iCs/>
          <w:sz w:val="24"/>
          <w:szCs w:val="24"/>
        </w:rPr>
        <w:t xml:space="preserve"> ja puidukasutus</w:t>
      </w:r>
    </w:p>
    <w:p w14:paraId="4FDAB2A8" w14:textId="09E560E5" w:rsidR="066E2977" w:rsidRDefault="2D631E4F" w:rsidP="00F9B0DB">
      <w:pPr>
        <w:pStyle w:val="Loendilik"/>
        <w:numPr>
          <w:ilvl w:val="0"/>
          <w:numId w:val="36"/>
        </w:numPr>
        <w:spacing w:line="240" w:lineRule="auto"/>
        <w:jc w:val="both"/>
        <w:rPr>
          <w:rFonts w:ascii="Times New Roman" w:eastAsia="Times New Roman" w:hAnsi="Times New Roman" w:cs="Times New Roman"/>
          <w:sz w:val="24"/>
          <w:szCs w:val="24"/>
        </w:rPr>
      </w:pPr>
      <w:r w:rsidRPr="00F9B0DB">
        <w:rPr>
          <w:rFonts w:ascii="Times New Roman" w:eastAsia="Times New Roman" w:hAnsi="Times New Roman" w:cs="Times New Roman"/>
          <w:sz w:val="24"/>
          <w:szCs w:val="24"/>
        </w:rPr>
        <w:t>R</w:t>
      </w:r>
      <w:r w:rsidR="066E2977" w:rsidRPr="00F9B0DB">
        <w:rPr>
          <w:rFonts w:ascii="Times New Roman" w:eastAsia="Times New Roman" w:hAnsi="Times New Roman" w:cs="Times New Roman"/>
          <w:sz w:val="24"/>
          <w:szCs w:val="24"/>
        </w:rPr>
        <w:t xml:space="preserve">aiemaht, </w:t>
      </w:r>
      <w:r w:rsidR="763B47A8" w:rsidRPr="00F9B0DB">
        <w:rPr>
          <w:rFonts w:ascii="Times New Roman" w:eastAsia="Times New Roman" w:hAnsi="Times New Roman" w:cs="Times New Roman"/>
          <w:sz w:val="24"/>
          <w:szCs w:val="24"/>
        </w:rPr>
        <w:t xml:space="preserve">mille puhul </w:t>
      </w:r>
      <w:r w:rsidR="066E2977" w:rsidRPr="00F9B0DB">
        <w:rPr>
          <w:rFonts w:ascii="Times New Roman" w:eastAsia="Times New Roman" w:hAnsi="Times New Roman" w:cs="Times New Roman"/>
          <w:sz w:val="24"/>
          <w:szCs w:val="24"/>
        </w:rPr>
        <w:t>raied ei ületa</w:t>
      </w:r>
      <w:r w:rsidR="0019763D">
        <w:rPr>
          <w:rFonts w:ascii="Times New Roman" w:eastAsia="Times New Roman" w:hAnsi="Times New Roman" w:cs="Times New Roman"/>
          <w:sz w:val="24"/>
          <w:szCs w:val="24"/>
        </w:rPr>
        <w:t xml:space="preserve"> pikemas vaates</w:t>
      </w:r>
      <w:r w:rsidR="066E2977" w:rsidRPr="00F9B0DB">
        <w:rPr>
          <w:rFonts w:ascii="Times New Roman" w:eastAsia="Times New Roman" w:hAnsi="Times New Roman" w:cs="Times New Roman"/>
          <w:sz w:val="24"/>
          <w:szCs w:val="24"/>
        </w:rPr>
        <w:t xml:space="preserve"> majandusmetsade netojuurdekasvu</w:t>
      </w:r>
      <w:r w:rsidR="71E6A952" w:rsidRPr="00F9B0DB">
        <w:rPr>
          <w:rFonts w:ascii="Times New Roman" w:eastAsia="Times New Roman" w:hAnsi="Times New Roman" w:cs="Times New Roman"/>
          <w:sz w:val="24"/>
          <w:szCs w:val="24"/>
        </w:rPr>
        <w:t>, m</w:t>
      </w:r>
      <w:r w:rsidR="066E2977" w:rsidRPr="00F9B0DB">
        <w:rPr>
          <w:rFonts w:ascii="Times New Roman" w:eastAsia="Times New Roman" w:hAnsi="Times New Roman" w:cs="Times New Roman"/>
          <w:sz w:val="24"/>
          <w:szCs w:val="24"/>
        </w:rPr>
        <w:t xml:space="preserve">etsade tagavara raiete tagajärjel ei kahane ning kohalikule metsa- ja puidutööstusele on tagatud tooraine stabiilne </w:t>
      </w:r>
      <w:r w:rsidR="1E31695B" w:rsidRPr="00F9B0DB">
        <w:rPr>
          <w:rFonts w:ascii="Times New Roman" w:eastAsia="Times New Roman" w:hAnsi="Times New Roman" w:cs="Times New Roman"/>
          <w:sz w:val="24"/>
          <w:szCs w:val="24"/>
        </w:rPr>
        <w:t>pakkumi</w:t>
      </w:r>
      <w:r w:rsidR="005D1524" w:rsidRPr="00F9B0DB">
        <w:rPr>
          <w:rFonts w:ascii="Times New Roman" w:eastAsia="Times New Roman" w:hAnsi="Times New Roman" w:cs="Times New Roman"/>
          <w:sz w:val="24"/>
          <w:szCs w:val="24"/>
        </w:rPr>
        <w:t>ne</w:t>
      </w:r>
      <w:r w:rsidR="066E2977" w:rsidRPr="00F9B0DB">
        <w:rPr>
          <w:rFonts w:ascii="Times New Roman" w:eastAsia="Times New Roman" w:hAnsi="Times New Roman" w:cs="Times New Roman"/>
          <w:sz w:val="24"/>
          <w:szCs w:val="24"/>
        </w:rPr>
        <w:t>.</w:t>
      </w:r>
    </w:p>
    <w:p w14:paraId="505D8211" w14:textId="4C30AD8D" w:rsidR="781808CD" w:rsidRDefault="781808CD" w:rsidP="00F9B0DB">
      <w:pPr>
        <w:pStyle w:val="Loendilik"/>
        <w:numPr>
          <w:ilvl w:val="0"/>
          <w:numId w:val="36"/>
        </w:numPr>
        <w:spacing w:line="240" w:lineRule="auto"/>
        <w:jc w:val="both"/>
        <w:rPr>
          <w:rFonts w:ascii="Times New Roman" w:eastAsia="Times New Roman" w:hAnsi="Times New Roman" w:cs="Times New Roman"/>
          <w:sz w:val="24"/>
          <w:szCs w:val="24"/>
        </w:rPr>
      </w:pPr>
      <w:r w:rsidRPr="00F9B0DB">
        <w:rPr>
          <w:rFonts w:ascii="Times New Roman" w:eastAsia="Times New Roman" w:hAnsi="Times New Roman" w:cs="Times New Roman"/>
          <w:sz w:val="24"/>
          <w:szCs w:val="24"/>
        </w:rPr>
        <w:t xml:space="preserve">Raadamise kompenseerimiseks elurikkust </w:t>
      </w:r>
      <w:r w:rsidR="0A945FD2" w:rsidRPr="00F9B0DB">
        <w:rPr>
          <w:rFonts w:ascii="Times New Roman" w:eastAsia="Times New Roman" w:hAnsi="Times New Roman" w:cs="Times New Roman"/>
          <w:sz w:val="24"/>
          <w:szCs w:val="24"/>
        </w:rPr>
        <w:t xml:space="preserve">soosiv </w:t>
      </w:r>
      <w:r w:rsidRPr="00F9B0DB">
        <w:rPr>
          <w:rFonts w:ascii="Times New Roman" w:eastAsia="Times New Roman" w:hAnsi="Times New Roman" w:cs="Times New Roman"/>
          <w:sz w:val="24"/>
          <w:szCs w:val="24"/>
        </w:rPr>
        <w:t>metsastamine valitud (eelnevalt sobivaks hinnatud) aladel.</w:t>
      </w:r>
    </w:p>
    <w:p w14:paraId="1F1E1046" w14:textId="156F75EE" w:rsidR="168548F5" w:rsidRDefault="168548F5" w:rsidP="00F9B0DB">
      <w:pPr>
        <w:pStyle w:val="Loendilik"/>
        <w:numPr>
          <w:ilvl w:val="0"/>
          <w:numId w:val="36"/>
        </w:numPr>
        <w:spacing w:line="240" w:lineRule="auto"/>
        <w:jc w:val="both"/>
        <w:rPr>
          <w:rFonts w:ascii="Times New Roman" w:eastAsia="Times New Roman" w:hAnsi="Times New Roman" w:cs="Times New Roman"/>
          <w:sz w:val="24"/>
          <w:szCs w:val="24"/>
        </w:rPr>
      </w:pPr>
      <w:r w:rsidRPr="00F9B0DB">
        <w:rPr>
          <w:rFonts w:ascii="Times New Roman" w:eastAsia="Times New Roman" w:hAnsi="Times New Roman" w:cs="Times New Roman"/>
          <w:sz w:val="24"/>
          <w:szCs w:val="24"/>
        </w:rPr>
        <w:t xml:space="preserve">Kliimamuutuste mõjudele vastupidavamate </w:t>
      </w:r>
      <w:proofErr w:type="spellStart"/>
      <w:r w:rsidRPr="00F9B0DB">
        <w:rPr>
          <w:rFonts w:ascii="Times New Roman" w:eastAsia="Times New Roman" w:hAnsi="Times New Roman" w:cs="Times New Roman"/>
          <w:sz w:val="24"/>
          <w:szCs w:val="24"/>
        </w:rPr>
        <w:t>segapuistute</w:t>
      </w:r>
      <w:proofErr w:type="spellEnd"/>
      <w:r w:rsidRPr="00F9B0DB">
        <w:rPr>
          <w:rFonts w:ascii="Times New Roman" w:eastAsia="Times New Roman" w:hAnsi="Times New Roman" w:cs="Times New Roman"/>
          <w:sz w:val="24"/>
          <w:szCs w:val="24"/>
        </w:rPr>
        <w:t xml:space="preserve"> rajamine/kujundamine metsauuendamisel</w:t>
      </w:r>
      <w:r w:rsidR="40D70969" w:rsidRPr="00F9B0DB">
        <w:rPr>
          <w:rFonts w:ascii="Times New Roman" w:eastAsia="Times New Roman" w:hAnsi="Times New Roman" w:cs="Times New Roman"/>
          <w:sz w:val="24"/>
          <w:szCs w:val="24"/>
        </w:rPr>
        <w:t xml:space="preserve"> ja hooldusel</w:t>
      </w:r>
      <w:r w:rsidRPr="00F9B0DB">
        <w:rPr>
          <w:rFonts w:ascii="Times New Roman" w:eastAsia="Times New Roman" w:hAnsi="Times New Roman" w:cs="Times New Roman"/>
          <w:sz w:val="24"/>
          <w:szCs w:val="24"/>
        </w:rPr>
        <w:t>.</w:t>
      </w:r>
    </w:p>
    <w:p w14:paraId="7E571EB6" w14:textId="1BE4E598" w:rsidR="3ADEB896" w:rsidRDefault="3ADEB896" w:rsidP="00F9B0DB">
      <w:pPr>
        <w:pStyle w:val="Loendilik"/>
        <w:numPr>
          <w:ilvl w:val="0"/>
          <w:numId w:val="36"/>
        </w:numPr>
        <w:spacing w:line="240" w:lineRule="auto"/>
        <w:jc w:val="both"/>
        <w:rPr>
          <w:rFonts w:ascii="Times New Roman" w:eastAsia="Times New Roman" w:hAnsi="Times New Roman" w:cs="Times New Roman"/>
          <w:sz w:val="24"/>
          <w:szCs w:val="24"/>
          <w:lang w:val="en-US"/>
        </w:rPr>
      </w:pPr>
      <w:proofErr w:type="spellStart"/>
      <w:r w:rsidRPr="00F9B0DB">
        <w:rPr>
          <w:rFonts w:ascii="Times New Roman" w:eastAsia="Times New Roman" w:hAnsi="Times New Roman" w:cs="Times New Roman"/>
          <w:sz w:val="24"/>
          <w:szCs w:val="24"/>
          <w:lang w:val="en-US"/>
        </w:rPr>
        <w:t>Looduslähedasema</w:t>
      </w:r>
      <w:r w:rsidR="004C351A">
        <w:rPr>
          <w:rFonts w:ascii="Times New Roman" w:eastAsia="Times New Roman" w:hAnsi="Times New Roman" w:cs="Times New Roman"/>
          <w:sz w:val="24"/>
          <w:szCs w:val="24"/>
          <w:lang w:val="en-US"/>
        </w:rPr>
        <w:t>te</w:t>
      </w:r>
      <w:proofErr w:type="spellEnd"/>
      <w:r w:rsidRPr="00F9B0DB">
        <w:rPr>
          <w:rFonts w:ascii="Times New Roman" w:eastAsia="Times New Roman" w:hAnsi="Times New Roman" w:cs="Times New Roman"/>
          <w:sz w:val="24"/>
          <w:szCs w:val="24"/>
          <w:lang w:val="en-US"/>
        </w:rPr>
        <w:t xml:space="preserve"> (</w:t>
      </w:r>
      <w:r w:rsidRPr="00F9B0DB">
        <w:rPr>
          <w:rFonts w:ascii="Times New Roman" w:eastAsia="Times New Roman" w:hAnsi="Times New Roman" w:cs="Times New Roman"/>
          <w:i/>
          <w:iCs/>
          <w:sz w:val="24"/>
          <w:szCs w:val="24"/>
          <w:lang w:val="en-US"/>
        </w:rPr>
        <w:t xml:space="preserve">closer to nature) </w:t>
      </w:r>
      <w:proofErr w:type="spellStart"/>
      <w:r w:rsidRPr="00F9B0DB">
        <w:rPr>
          <w:rFonts w:ascii="Times New Roman" w:eastAsia="Times New Roman" w:hAnsi="Times New Roman" w:cs="Times New Roman"/>
          <w:sz w:val="24"/>
          <w:szCs w:val="24"/>
          <w:lang w:val="en-US"/>
        </w:rPr>
        <w:t>metsamajandamisvõt</w:t>
      </w:r>
      <w:r w:rsidR="004C351A">
        <w:rPr>
          <w:rFonts w:ascii="Times New Roman" w:eastAsia="Times New Roman" w:hAnsi="Times New Roman" w:cs="Times New Roman"/>
          <w:sz w:val="24"/>
          <w:szCs w:val="24"/>
          <w:lang w:val="en-US"/>
        </w:rPr>
        <w:t>ete</w:t>
      </w:r>
      <w:proofErr w:type="spellEnd"/>
      <w:r w:rsidR="004C351A">
        <w:rPr>
          <w:rFonts w:ascii="Times New Roman" w:eastAsia="Times New Roman" w:hAnsi="Times New Roman" w:cs="Times New Roman"/>
          <w:sz w:val="24"/>
          <w:szCs w:val="24"/>
          <w:lang w:val="en-US"/>
        </w:rPr>
        <w:t xml:space="preserve"> </w:t>
      </w:r>
      <w:proofErr w:type="spellStart"/>
      <w:r w:rsidR="004C351A">
        <w:rPr>
          <w:rFonts w:ascii="Times New Roman" w:eastAsia="Times New Roman" w:hAnsi="Times New Roman" w:cs="Times New Roman"/>
          <w:sz w:val="24"/>
          <w:szCs w:val="24"/>
          <w:lang w:val="en-US"/>
        </w:rPr>
        <w:t>edendamine</w:t>
      </w:r>
      <w:proofErr w:type="spellEnd"/>
      <w:r w:rsidR="004C351A">
        <w:rPr>
          <w:rFonts w:ascii="Times New Roman" w:eastAsia="Times New Roman" w:hAnsi="Times New Roman" w:cs="Times New Roman"/>
          <w:sz w:val="24"/>
          <w:szCs w:val="24"/>
          <w:lang w:val="en-US"/>
        </w:rPr>
        <w:t xml:space="preserve"> </w:t>
      </w:r>
      <w:proofErr w:type="spellStart"/>
      <w:r w:rsidRPr="00F9B0DB">
        <w:rPr>
          <w:rFonts w:ascii="Times New Roman" w:eastAsia="Times New Roman" w:hAnsi="Times New Roman" w:cs="Times New Roman"/>
          <w:sz w:val="24"/>
          <w:szCs w:val="24"/>
          <w:lang w:val="en-US"/>
        </w:rPr>
        <w:t>majandusmets</w:t>
      </w:r>
      <w:r w:rsidR="5BC4040B" w:rsidRPr="00F9B0DB">
        <w:rPr>
          <w:rFonts w:ascii="Times New Roman" w:eastAsia="Times New Roman" w:hAnsi="Times New Roman" w:cs="Times New Roman"/>
          <w:sz w:val="24"/>
          <w:szCs w:val="24"/>
          <w:lang w:val="en-US"/>
        </w:rPr>
        <w:t>ades</w:t>
      </w:r>
      <w:proofErr w:type="spellEnd"/>
      <w:r w:rsidR="5BC4040B" w:rsidRPr="00F9B0DB">
        <w:rPr>
          <w:rFonts w:ascii="Times New Roman" w:eastAsia="Times New Roman" w:hAnsi="Times New Roman" w:cs="Times New Roman"/>
          <w:sz w:val="24"/>
          <w:szCs w:val="24"/>
          <w:lang w:val="en-US"/>
        </w:rPr>
        <w:t>.</w:t>
      </w:r>
    </w:p>
    <w:p w14:paraId="0250627C" w14:textId="61DA46B9" w:rsidR="781808CD" w:rsidRDefault="781808CD" w:rsidP="00F9B0DB">
      <w:pPr>
        <w:pStyle w:val="Loendilik"/>
        <w:numPr>
          <w:ilvl w:val="0"/>
          <w:numId w:val="36"/>
        </w:numPr>
        <w:spacing w:line="240" w:lineRule="auto"/>
        <w:jc w:val="both"/>
        <w:rPr>
          <w:rFonts w:ascii="Times New Roman" w:eastAsia="Times New Roman" w:hAnsi="Times New Roman" w:cs="Times New Roman"/>
          <w:sz w:val="24"/>
          <w:szCs w:val="24"/>
        </w:rPr>
      </w:pPr>
      <w:r w:rsidRPr="00F9B0DB">
        <w:rPr>
          <w:rFonts w:ascii="Times New Roman" w:eastAsia="Times New Roman" w:hAnsi="Times New Roman" w:cs="Times New Roman"/>
          <w:sz w:val="24"/>
          <w:szCs w:val="24"/>
        </w:rPr>
        <w:t>Hõredate puistude ennakraiele järgnev metsauuendamine majandusmetsas.</w:t>
      </w:r>
    </w:p>
    <w:p w14:paraId="7430630C" w14:textId="0B7DE4B1" w:rsidR="781808CD" w:rsidRDefault="781808CD" w:rsidP="00F9B0DB">
      <w:pPr>
        <w:pStyle w:val="Loendilik"/>
        <w:numPr>
          <w:ilvl w:val="0"/>
          <w:numId w:val="36"/>
        </w:numPr>
        <w:spacing w:line="240" w:lineRule="auto"/>
        <w:jc w:val="both"/>
        <w:rPr>
          <w:rFonts w:ascii="Times New Roman" w:eastAsia="Times New Roman" w:hAnsi="Times New Roman" w:cs="Times New Roman"/>
          <w:sz w:val="24"/>
          <w:szCs w:val="24"/>
        </w:rPr>
      </w:pPr>
      <w:r w:rsidRPr="00F9B0DB">
        <w:rPr>
          <w:rFonts w:ascii="Times New Roman" w:eastAsia="Times New Roman" w:hAnsi="Times New Roman" w:cs="Times New Roman"/>
          <w:sz w:val="24"/>
          <w:szCs w:val="24"/>
        </w:rPr>
        <w:t>Metsakultiveerimise (raiejärgne metsade uuendamine) tõhusam edendamine erametsamaal.</w:t>
      </w:r>
    </w:p>
    <w:p w14:paraId="3E739427" w14:textId="35E74F50" w:rsidR="781808CD" w:rsidRDefault="781808CD" w:rsidP="00F9B0DB">
      <w:pPr>
        <w:pStyle w:val="Loendilik"/>
        <w:numPr>
          <w:ilvl w:val="0"/>
          <w:numId w:val="36"/>
        </w:numPr>
        <w:spacing w:line="240" w:lineRule="auto"/>
        <w:jc w:val="both"/>
        <w:rPr>
          <w:rFonts w:ascii="Times New Roman" w:eastAsia="Times New Roman" w:hAnsi="Times New Roman" w:cs="Times New Roman"/>
          <w:sz w:val="24"/>
          <w:szCs w:val="24"/>
        </w:rPr>
      </w:pPr>
      <w:r w:rsidRPr="00F9B0DB">
        <w:rPr>
          <w:rFonts w:ascii="Times New Roman" w:eastAsia="Times New Roman" w:hAnsi="Times New Roman" w:cs="Times New Roman"/>
          <w:sz w:val="24"/>
          <w:szCs w:val="24"/>
        </w:rPr>
        <w:t xml:space="preserve">Puidu keemilise ja mikrobioloogilise </w:t>
      </w:r>
      <w:proofErr w:type="spellStart"/>
      <w:r w:rsidRPr="00F9B0DB">
        <w:rPr>
          <w:rFonts w:ascii="Times New Roman" w:eastAsia="Times New Roman" w:hAnsi="Times New Roman" w:cs="Times New Roman"/>
          <w:sz w:val="24"/>
          <w:szCs w:val="24"/>
        </w:rPr>
        <w:t>väärindamise</w:t>
      </w:r>
      <w:proofErr w:type="spellEnd"/>
      <w:r w:rsidRPr="00F9B0DB">
        <w:rPr>
          <w:rFonts w:ascii="Times New Roman" w:eastAsia="Times New Roman" w:hAnsi="Times New Roman" w:cs="Times New Roman"/>
          <w:sz w:val="24"/>
          <w:szCs w:val="24"/>
        </w:rPr>
        <w:t xml:space="preserve"> soodustamine.</w:t>
      </w:r>
    </w:p>
    <w:p w14:paraId="5B302862" w14:textId="2F194FFF" w:rsidR="063748AD" w:rsidRDefault="063748AD" w:rsidP="00F9B0DB">
      <w:pPr>
        <w:pStyle w:val="Loendilik"/>
        <w:numPr>
          <w:ilvl w:val="0"/>
          <w:numId w:val="36"/>
        </w:numPr>
        <w:spacing w:line="240" w:lineRule="auto"/>
        <w:jc w:val="both"/>
        <w:rPr>
          <w:rFonts w:ascii="Times New Roman" w:eastAsia="Times New Roman" w:hAnsi="Times New Roman" w:cs="Times New Roman"/>
          <w:sz w:val="24"/>
          <w:szCs w:val="24"/>
        </w:rPr>
      </w:pPr>
      <w:r w:rsidRPr="00F9B0DB">
        <w:rPr>
          <w:rFonts w:ascii="Times New Roman" w:eastAsia="Times New Roman" w:hAnsi="Times New Roman" w:cs="Times New Roman"/>
          <w:sz w:val="24"/>
          <w:szCs w:val="24"/>
        </w:rPr>
        <w:t>Puidust kestvustoodete tootmise ja kasutamise soodustamine.</w:t>
      </w:r>
    </w:p>
    <w:p w14:paraId="1018F794" w14:textId="03B8A650" w:rsidR="4A10C334" w:rsidRDefault="4A10C334" w:rsidP="00F9B0DB">
      <w:pPr>
        <w:pStyle w:val="Loendilik"/>
        <w:spacing w:line="240" w:lineRule="auto"/>
        <w:jc w:val="both"/>
        <w:rPr>
          <w:rFonts w:ascii="Times New Roman" w:eastAsia="Times New Roman" w:hAnsi="Times New Roman" w:cs="Times New Roman"/>
          <w:sz w:val="24"/>
          <w:szCs w:val="24"/>
        </w:rPr>
      </w:pPr>
    </w:p>
    <w:p w14:paraId="43458A6A" w14:textId="501D5931" w:rsidR="781808CD" w:rsidRDefault="781808CD" w:rsidP="00F9B0DB">
      <w:pPr>
        <w:pStyle w:val="Loendilik"/>
        <w:spacing w:line="240" w:lineRule="auto"/>
        <w:jc w:val="both"/>
        <w:rPr>
          <w:rFonts w:ascii="Times New Roman" w:eastAsia="Times New Roman" w:hAnsi="Times New Roman" w:cs="Times New Roman"/>
          <w:sz w:val="24"/>
          <w:szCs w:val="24"/>
        </w:rPr>
      </w:pPr>
      <w:r w:rsidRPr="00F9B0DB">
        <w:rPr>
          <w:rFonts w:ascii="Times New Roman" w:eastAsia="Times New Roman" w:hAnsi="Times New Roman" w:cs="Times New Roman"/>
          <w:i/>
          <w:iCs/>
          <w:sz w:val="24"/>
          <w:szCs w:val="24"/>
        </w:rPr>
        <w:lastRenderedPageBreak/>
        <w:t>Looduskaitse ja kahjust</w:t>
      </w:r>
      <w:r w:rsidR="004C351A">
        <w:rPr>
          <w:rFonts w:ascii="Times New Roman" w:eastAsia="Times New Roman" w:hAnsi="Times New Roman" w:cs="Times New Roman"/>
          <w:i/>
          <w:iCs/>
          <w:sz w:val="24"/>
          <w:szCs w:val="24"/>
        </w:rPr>
        <w:t>at</w:t>
      </w:r>
      <w:r w:rsidRPr="00F9B0DB">
        <w:rPr>
          <w:rFonts w:ascii="Times New Roman" w:eastAsia="Times New Roman" w:hAnsi="Times New Roman" w:cs="Times New Roman"/>
          <w:i/>
          <w:iCs/>
          <w:sz w:val="24"/>
          <w:szCs w:val="24"/>
        </w:rPr>
        <w:t>ud elupaikade taastamine</w:t>
      </w:r>
    </w:p>
    <w:p w14:paraId="65B2D1F3" w14:textId="5001889C" w:rsidR="066E2977" w:rsidRDefault="484C2E25" w:rsidP="00F9B0DB">
      <w:pPr>
        <w:pStyle w:val="Loendilik"/>
        <w:numPr>
          <w:ilvl w:val="0"/>
          <w:numId w:val="36"/>
        </w:numPr>
        <w:spacing w:line="240" w:lineRule="auto"/>
        <w:jc w:val="both"/>
        <w:rPr>
          <w:rFonts w:ascii="Times New Roman" w:eastAsia="Times New Roman" w:hAnsi="Times New Roman" w:cs="Times New Roman"/>
          <w:sz w:val="24"/>
          <w:szCs w:val="24"/>
        </w:rPr>
      </w:pPr>
      <w:r w:rsidRPr="00F9B0DB">
        <w:rPr>
          <w:rFonts w:ascii="Times New Roman" w:eastAsia="Times New Roman" w:hAnsi="Times New Roman" w:cs="Times New Roman"/>
          <w:sz w:val="24"/>
          <w:szCs w:val="24"/>
        </w:rPr>
        <w:t xml:space="preserve">30% maismaa </w:t>
      </w:r>
      <w:r w:rsidR="796D5B4F" w:rsidRPr="00F9B0DB">
        <w:rPr>
          <w:rFonts w:ascii="Times New Roman" w:eastAsia="Times New Roman" w:hAnsi="Times New Roman" w:cs="Times New Roman"/>
          <w:sz w:val="24"/>
          <w:szCs w:val="24"/>
        </w:rPr>
        <w:t xml:space="preserve">ja mere </w:t>
      </w:r>
      <w:r w:rsidRPr="00F9B0DB">
        <w:rPr>
          <w:rFonts w:ascii="Times New Roman" w:eastAsia="Times New Roman" w:hAnsi="Times New Roman" w:cs="Times New Roman"/>
          <w:sz w:val="24"/>
          <w:szCs w:val="24"/>
        </w:rPr>
        <w:t>tõhus kaitse loodusliku mitmekesisuse kaitse vastupidavuseks kliimamuutustele</w:t>
      </w:r>
      <w:r w:rsidR="2D2F0099" w:rsidRPr="00F9B0DB">
        <w:rPr>
          <w:rFonts w:ascii="Times New Roman" w:eastAsia="Times New Roman" w:hAnsi="Times New Roman" w:cs="Times New Roman"/>
          <w:sz w:val="24"/>
          <w:szCs w:val="24"/>
        </w:rPr>
        <w:t xml:space="preserve"> ja turvaliste süsinikuladude hoidmiseks ja suurendamiseks</w:t>
      </w:r>
      <w:r w:rsidR="53818AD0" w:rsidRPr="00F9B0DB">
        <w:rPr>
          <w:rFonts w:ascii="Times New Roman" w:eastAsia="Times New Roman" w:hAnsi="Times New Roman" w:cs="Times New Roman"/>
          <w:sz w:val="24"/>
          <w:szCs w:val="24"/>
        </w:rPr>
        <w:t>;</w:t>
      </w:r>
      <w:r w:rsidRPr="00F9B0DB">
        <w:rPr>
          <w:rFonts w:ascii="Times New Roman" w:eastAsia="Times New Roman" w:hAnsi="Times New Roman" w:cs="Times New Roman"/>
          <w:sz w:val="24"/>
          <w:szCs w:val="24"/>
        </w:rPr>
        <w:t xml:space="preserve"> elupaikade seisundi paranemine</w:t>
      </w:r>
      <w:r w:rsidR="5CF84476" w:rsidRPr="00F9B0DB">
        <w:rPr>
          <w:rFonts w:ascii="Times New Roman" w:eastAsia="Times New Roman" w:hAnsi="Times New Roman" w:cs="Times New Roman"/>
          <w:sz w:val="24"/>
          <w:szCs w:val="24"/>
        </w:rPr>
        <w:t>;</w:t>
      </w:r>
      <w:r w:rsidRPr="00F9B0DB">
        <w:rPr>
          <w:rFonts w:ascii="Times New Roman" w:eastAsia="Times New Roman" w:hAnsi="Times New Roman" w:cs="Times New Roman"/>
          <w:sz w:val="24"/>
          <w:szCs w:val="24"/>
        </w:rPr>
        <w:t xml:space="preserve"> kaitstavatesse </w:t>
      </w:r>
      <w:r w:rsidR="4EA2F28B" w:rsidRPr="00F9B0DB">
        <w:rPr>
          <w:rFonts w:ascii="Times New Roman" w:eastAsia="Times New Roman" w:hAnsi="Times New Roman" w:cs="Times New Roman"/>
          <w:sz w:val="24"/>
          <w:szCs w:val="24"/>
        </w:rPr>
        <w:t>elupaikadesse, s</w:t>
      </w:r>
      <w:r w:rsidR="48C6B5F6" w:rsidRPr="00F9B0DB">
        <w:rPr>
          <w:rFonts w:ascii="Times New Roman" w:eastAsia="Times New Roman" w:hAnsi="Times New Roman" w:cs="Times New Roman"/>
          <w:sz w:val="24"/>
          <w:szCs w:val="24"/>
        </w:rPr>
        <w:t>h</w:t>
      </w:r>
      <w:r w:rsidR="4EA2F28B" w:rsidRPr="00F9B0DB">
        <w:rPr>
          <w:rFonts w:ascii="Times New Roman" w:eastAsia="Times New Roman" w:hAnsi="Times New Roman" w:cs="Times New Roman"/>
          <w:sz w:val="24"/>
          <w:szCs w:val="24"/>
        </w:rPr>
        <w:t xml:space="preserve"> </w:t>
      </w:r>
      <w:r w:rsidRPr="00F9B0DB">
        <w:rPr>
          <w:rFonts w:ascii="Times New Roman" w:eastAsia="Times New Roman" w:hAnsi="Times New Roman" w:cs="Times New Roman"/>
          <w:sz w:val="24"/>
          <w:szCs w:val="24"/>
        </w:rPr>
        <w:t xml:space="preserve">metsadesse </w:t>
      </w:r>
      <w:r w:rsidR="08FDE66A" w:rsidRPr="00F9B0DB">
        <w:rPr>
          <w:rFonts w:ascii="Times New Roman" w:eastAsia="Times New Roman" w:hAnsi="Times New Roman" w:cs="Times New Roman"/>
          <w:sz w:val="24"/>
          <w:szCs w:val="24"/>
        </w:rPr>
        <w:t xml:space="preserve">ja soodesse </w:t>
      </w:r>
      <w:r w:rsidRPr="00F9B0DB">
        <w:rPr>
          <w:rFonts w:ascii="Times New Roman" w:eastAsia="Times New Roman" w:hAnsi="Times New Roman" w:cs="Times New Roman"/>
          <w:sz w:val="24"/>
          <w:szCs w:val="24"/>
        </w:rPr>
        <w:t>seotud süsinikuvaru suurenemine</w:t>
      </w:r>
      <w:r w:rsidR="07CFCC56" w:rsidRPr="00F9B0DB">
        <w:rPr>
          <w:rFonts w:ascii="Times New Roman" w:eastAsia="Times New Roman" w:hAnsi="Times New Roman" w:cs="Times New Roman"/>
          <w:sz w:val="24"/>
          <w:szCs w:val="24"/>
        </w:rPr>
        <w:t>.</w:t>
      </w:r>
    </w:p>
    <w:p w14:paraId="318EDE80" w14:textId="2FC6ACF3" w:rsidR="066E2977" w:rsidRDefault="41450041" w:rsidP="00F9B0DB">
      <w:pPr>
        <w:pStyle w:val="Loendilik"/>
        <w:numPr>
          <w:ilvl w:val="0"/>
          <w:numId w:val="36"/>
        </w:numPr>
        <w:spacing w:line="240" w:lineRule="auto"/>
        <w:jc w:val="both"/>
        <w:rPr>
          <w:rFonts w:ascii="Times New Roman" w:eastAsia="Times New Roman" w:hAnsi="Times New Roman" w:cs="Times New Roman"/>
          <w:sz w:val="24"/>
          <w:szCs w:val="24"/>
        </w:rPr>
      </w:pPr>
      <w:r w:rsidRPr="00F9B0DB">
        <w:rPr>
          <w:rFonts w:ascii="Times New Roman" w:eastAsia="Times New Roman" w:hAnsi="Times New Roman" w:cs="Times New Roman"/>
          <w:sz w:val="24"/>
          <w:szCs w:val="24"/>
        </w:rPr>
        <w:t>Kahjustunud ökosüsteemide (eriti süsinikurikaste ökosüsteemide) taastamine</w:t>
      </w:r>
      <w:r w:rsidR="00B946A2">
        <w:rPr>
          <w:rFonts w:ascii="Times New Roman" w:eastAsia="Times New Roman" w:hAnsi="Times New Roman" w:cs="Times New Roman"/>
          <w:sz w:val="24"/>
          <w:szCs w:val="24"/>
        </w:rPr>
        <w:t>, pärandniitude hooldus ja taastamine</w:t>
      </w:r>
      <w:r w:rsidR="09FAB138" w:rsidRPr="00F9B0DB">
        <w:rPr>
          <w:rFonts w:ascii="Times New Roman" w:eastAsia="Times New Roman" w:hAnsi="Times New Roman" w:cs="Times New Roman"/>
          <w:sz w:val="24"/>
          <w:szCs w:val="24"/>
        </w:rPr>
        <w:t xml:space="preserve">. </w:t>
      </w:r>
    </w:p>
    <w:p w14:paraId="6C221A8C" w14:textId="2E536D95" w:rsidR="066E2977" w:rsidRDefault="09FAB138" w:rsidP="00F9B0DB">
      <w:pPr>
        <w:pStyle w:val="Loendilik"/>
        <w:numPr>
          <w:ilvl w:val="0"/>
          <w:numId w:val="36"/>
        </w:numPr>
        <w:spacing w:line="240" w:lineRule="auto"/>
        <w:jc w:val="both"/>
        <w:rPr>
          <w:rFonts w:ascii="Times New Roman" w:eastAsia="Times New Roman" w:hAnsi="Times New Roman" w:cs="Times New Roman"/>
          <w:sz w:val="24"/>
          <w:szCs w:val="24"/>
        </w:rPr>
      </w:pPr>
      <w:r w:rsidRPr="00F9B0DB">
        <w:rPr>
          <w:rFonts w:ascii="Times New Roman" w:eastAsia="Times New Roman" w:hAnsi="Times New Roman" w:cs="Times New Roman"/>
          <w:sz w:val="24"/>
          <w:szCs w:val="24"/>
        </w:rPr>
        <w:t>Looduse seisundit parandavate võtete rakendamine 20% maismaast ja merest</w:t>
      </w:r>
      <w:r w:rsidR="534A4D6B" w:rsidRPr="00F9B0DB">
        <w:rPr>
          <w:rFonts w:ascii="Times New Roman" w:eastAsia="Times New Roman" w:hAnsi="Times New Roman" w:cs="Times New Roman"/>
          <w:sz w:val="24"/>
          <w:szCs w:val="24"/>
        </w:rPr>
        <w:t xml:space="preserve"> (kattuvus teiste loetelus olevate meetmetega)</w:t>
      </w:r>
      <w:r w:rsidRPr="00F9B0DB">
        <w:rPr>
          <w:rFonts w:ascii="Times New Roman" w:eastAsia="Times New Roman" w:hAnsi="Times New Roman" w:cs="Times New Roman"/>
          <w:sz w:val="24"/>
          <w:szCs w:val="24"/>
        </w:rPr>
        <w:t>.</w:t>
      </w:r>
    </w:p>
    <w:p w14:paraId="4EC33F2F" w14:textId="21D5DADB" w:rsidR="00B946A2" w:rsidRDefault="00B946A2" w:rsidP="00F9B0DB">
      <w:pPr>
        <w:pStyle w:val="Loendilik"/>
        <w:numPr>
          <w:ilvl w:val="0"/>
          <w:numId w:val="36"/>
        </w:num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Karjääride korrastamine koos fookusega süsinikusidumise parandamisele.</w:t>
      </w:r>
    </w:p>
    <w:p w14:paraId="45922D12" w14:textId="3FAD6051" w:rsidR="066E2977" w:rsidRDefault="066E2977" w:rsidP="4A10C334">
      <w:pPr>
        <w:pStyle w:val="Loendilik"/>
        <w:spacing w:line="240" w:lineRule="auto"/>
        <w:rPr>
          <w:rFonts w:ascii="Times New Roman" w:eastAsia="Times New Roman" w:hAnsi="Times New Roman" w:cs="Times New Roman"/>
          <w:sz w:val="24"/>
          <w:szCs w:val="24"/>
        </w:rPr>
      </w:pPr>
    </w:p>
    <w:p w14:paraId="412F422F" w14:textId="7B497F70" w:rsidR="066E2977" w:rsidRDefault="2D238647" w:rsidP="4A10C334">
      <w:pPr>
        <w:pStyle w:val="Loendilik"/>
        <w:spacing w:line="240" w:lineRule="auto"/>
        <w:rPr>
          <w:rFonts w:ascii="Times New Roman" w:eastAsia="Times New Roman" w:hAnsi="Times New Roman" w:cs="Times New Roman"/>
          <w:sz w:val="24"/>
          <w:szCs w:val="24"/>
        </w:rPr>
      </w:pPr>
      <w:r w:rsidRPr="4A10C334">
        <w:rPr>
          <w:rFonts w:ascii="Times New Roman" w:eastAsia="Times New Roman" w:hAnsi="Times New Roman" w:cs="Times New Roman"/>
          <w:i/>
          <w:iCs/>
          <w:sz w:val="24"/>
          <w:szCs w:val="24"/>
        </w:rPr>
        <w:t>Turbaalad, turbatööstus, kuivendamine</w:t>
      </w:r>
    </w:p>
    <w:p w14:paraId="740ABFA5" w14:textId="7E8B54DF" w:rsidR="066E2977" w:rsidRDefault="066E2977" w:rsidP="00745FA1">
      <w:pPr>
        <w:pStyle w:val="Loendilik"/>
        <w:numPr>
          <w:ilvl w:val="0"/>
          <w:numId w:val="36"/>
        </w:numPr>
        <w:spacing w:line="240" w:lineRule="auto"/>
        <w:rPr>
          <w:rFonts w:ascii="Times New Roman" w:eastAsia="Times New Roman" w:hAnsi="Times New Roman" w:cs="Times New Roman"/>
          <w:sz w:val="24"/>
          <w:szCs w:val="24"/>
        </w:rPr>
      </w:pPr>
      <w:r w:rsidRPr="57A24C6E">
        <w:rPr>
          <w:rFonts w:ascii="Times New Roman" w:eastAsia="Times New Roman" w:hAnsi="Times New Roman" w:cs="Times New Roman"/>
          <w:sz w:val="24"/>
          <w:szCs w:val="24"/>
        </w:rPr>
        <w:t xml:space="preserve">Ammendatud </w:t>
      </w:r>
      <w:proofErr w:type="spellStart"/>
      <w:r w:rsidRPr="57A24C6E">
        <w:rPr>
          <w:rFonts w:ascii="Times New Roman" w:eastAsia="Times New Roman" w:hAnsi="Times New Roman" w:cs="Times New Roman"/>
          <w:sz w:val="24"/>
          <w:szCs w:val="24"/>
        </w:rPr>
        <w:t>turbatootmisalade</w:t>
      </w:r>
      <w:proofErr w:type="spellEnd"/>
      <w:r w:rsidRPr="57A24C6E">
        <w:rPr>
          <w:rFonts w:ascii="Times New Roman" w:eastAsia="Times New Roman" w:hAnsi="Times New Roman" w:cs="Times New Roman"/>
          <w:sz w:val="24"/>
          <w:szCs w:val="24"/>
        </w:rPr>
        <w:t xml:space="preserve"> korrastamine märgaladeks, kahjustatud märgalade veerežiimi taastamine.</w:t>
      </w:r>
    </w:p>
    <w:p w14:paraId="048603AA" w14:textId="2CA28A25" w:rsidR="066E2977" w:rsidRDefault="066E2977" w:rsidP="00745FA1">
      <w:pPr>
        <w:pStyle w:val="Loendilik"/>
        <w:numPr>
          <w:ilvl w:val="0"/>
          <w:numId w:val="36"/>
        </w:numPr>
        <w:spacing w:line="240" w:lineRule="auto"/>
        <w:rPr>
          <w:rFonts w:ascii="Times New Roman" w:eastAsia="Times New Roman" w:hAnsi="Times New Roman" w:cs="Times New Roman"/>
          <w:sz w:val="24"/>
          <w:szCs w:val="24"/>
        </w:rPr>
      </w:pPr>
      <w:r w:rsidRPr="57A24C6E">
        <w:rPr>
          <w:rFonts w:ascii="Times New Roman" w:eastAsia="Times New Roman" w:hAnsi="Times New Roman" w:cs="Times New Roman"/>
          <w:sz w:val="24"/>
          <w:szCs w:val="24"/>
        </w:rPr>
        <w:t xml:space="preserve">Ammendatud </w:t>
      </w:r>
      <w:proofErr w:type="spellStart"/>
      <w:r w:rsidRPr="57A24C6E">
        <w:rPr>
          <w:rFonts w:ascii="Times New Roman" w:eastAsia="Times New Roman" w:hAnsi="Times New Roman" w:cs="Times New Roman"/>
          <w:sz w:val="24"/>
          <w:szCs w:val="24"/>
        </w:rPr>
        <w:t>turbatootmisalade</w:t>
      </w:r>
      <w:proofErr w:type="spellEnd"/>
      <w:r w:rsidRPr="57A24C6E">
        <w:rPr>
          <w:rFonts w:ascii="Times New Roman" w:eastAsia="Times New Roman" w:hAnsi="Times New Roman" w:cs="Times New Roman"/>
          <w:sz w:val="24"/>
          <w:szCs w:val="24"/>
        </w:rPr>
        <w:t xml:space="preserve"> metsastamine</w:t>
      </w:r>
      <w:r w:rsidR="687D890D" w:rsidRPr="0D35EB5E">
        <w:rPr>
          <w:rFonts w:ascii="Times New Roman" w:eastAsia="Times New Roman" w:hAnsi="Times New Roman" w:cs="Times New Roman"/>
          <w:sz w:val="24"/>
          <w:szCs w:val="24"/>
        </w:rPr>
        <w:t xml:space="preserve"> </w:t>
      </w:r>
      <w:r w:rsidR="00B946A2">
        <w:rPr>
          <w:rFonts w:ascii="Times New Roman" w:eastAsia="Times New Roman" w:hAnsi="Times New Roman" w:cs="Times New Roman"/>
          <w:sz w:val="24"/>
          <w:szCs w:val="24"/>
        </w:rPr>
        <w:t xml:space="preserve">ala sobivuse korral </w:t>
      </w:r>
      <w:r w:rsidR="7A18FD8D" w:rsidRPr="4A10C334">
        <w:rPr>
          <w:rFonts w:ascii="Times New Roman" w:eastAsia="Times New Roman" w:hAnsi="Times New Roman" w:cs="Times New Roman"/>
          <w:sz w:val="24"/>
          <w:szCs w:val="24"/>
        </w:rPr>
        <w:t xml:space="preserve">või muu positiivset kliimamõju omav tegevus </w:t>
      </w:r>
      <w:r w:rsidR="687D890D" w:rsidRPr="0D35EB5E">
        <w:rPr>
          <w:rFonts w:ascii="Times New Roman" w:eastAsia="Times New Roman" w:hAnsi="Times New Roman" w:cs="Times New Roman"/>
          <w:sz w:val="24"/>
          <w:szCs w:val="24"/>
        </w:rPr>
        <w:t>keskkonnatingimuste sobivuse korral</w:t>
      </w:r>
      <w:r w:rsidR="00B946A2">
        <w:rPr>
          <w:rFonts w:ascii="Times New Roman" w:eastAsia="Times New Roman" w:hAnsi="Times New Roman" w:cs="Times New Roman"/>
          <w:sz w:val="24"/>
          <w:szCs w:val="24"/>
        </w:rPr>
        <w:t xml:space="preserve"> (nt jõhvikakasvatus jm)</w:t>
      </w:r>
      <w:r w:rsidR="687D890D" w:rsidRPr="0D35EB5E">
        <w:rPr>
          <w:rFonts w:ascii="Times New Roman" w:eastAsia="Times New Roman" w:hAnsi="Times New Roman" w:cs="Times New Roman"/>
          <w:sz w:val="24"/>
          <w:szCs w:val="24"/>
        </w:rPr>
        <w:t>.</w:t>
      </w:r>
    </w:p>
    <w:p w14:paraId="11FB45AC" w14:textId="53CA394B" w:rsidR="066E2977" w:rsidRDefault="066E2977" w:rsidP="00745FA1">
      <w:pPr>
        <w:pStyle w:val="Loendilik"/>
        <w:numPr>
          <w:ilvl w:val="0"/>
          <w:numId w:val="36"/>
        </w:numPr>
        <w:spacing w:line="240" w:lineRule="auto"/>
        <w:rPr>
          <w:rFonts w:ascii="Times New Roman" w:eastAsia="Times New Roman" w:hAnsi="Times New Roman" w:cs="Times New Roman"/>
          <w:sz w:val="24"/>
          <w:szCs w:val="24"/>
        </w:rPr>
      </w:pPr>
      <w:r w:rsidRPr="57A24C6E">
        <w:rPr>
          <w:rFonts w:ascii="Times New Roman" w:eastAsia="Times New Roman" w:hAnsi="Times New Roman" w:cs="Times New Roman"/>
          <w:sz w:val="24"/>
          <w:szCs w:val="24"/>
        </w:rPr>
        <w:t>Aiandusturba kaevandamisest tuleva heite vähendamine</w:t>
      </w:r>
      <w:r w:rsidR="00F52C76">
        <w:rPr>
          <w:rFonts w:ascii="Times New Roman" w:eastAsia="Times New Roman" w:hAnsi="Times New Roman" w:cs="Times New Roman"/>
          <w:sz w:val="24"/>
          <w:szCs w:val="24"/>
        </w:rPr>
        <w:t>.</w:t>
      </w:r>
    </w:p>
    <w:p w14:paraId="353FE388" w14:textId="24E73399" w:rsidR="066E2977" w:rsidRDefault="066E2977" w:rsidP="00745FA1">
      <w:pPr>
        <w:pStyle w:val="Loendilik"/>
        <w:numPr>
          <w:ilvl w:val="0"/>
          <w:numId w:val="36"/>
        </w:numPr>
        <w:spacing w:line="240" w:lineRule="auto"/>
        <w:rPr>
          <w:rFonts w:ascii="Times New Roman" w:eastAsia="Times New Roman" w:hAnsi="Times New Roman" w:cs="Times New Roman"/>
          <w:sz w:val="24"/>
          <w:szCs w:val="24"/>
        </w:rPr>
      </w:pPr>
      <w:r w:rsidRPr="374428A6">
        <w:rPr>
          <w:rFonts w:ascii="Times New Roman" w:eastAsia="Times New Roman" w:hAnsi="Times New Roman" w:cs="Times New Roman"/>
          <w:sz w:val="24"/>
          <w:szCs w:val="24"/>
        </w:rPr>
        <w:t xml:space="preserve">Ammendamata </w:t>
      </w:r>
      <w:proofErr w:type="spellStart"/>
      <w:r w:rsidRPr="374428A6">
        <w:rPr>
          <w:rFonts w:ascii="Times New Roman" w:eastAsia="Times New Roman" w:hAnsi="Times New Roman" w:cs="Times New Roman"/>
          <w:sz w:val="24"/>
          <w:szCs w:val="24"/>
        </w:rPr>
        <w:t>turbatootmisalade</w:t>
      </w:r>
      <w:proofErr w:type="spellEnd"/>
      <w:r w:rsidRPr="374428A6">
        <w:rPr>
          <w:rFonts w:ascii="Times New Roman" w:eastAsia="Times New Roman" w:hAnsi="Times New Roman" w:cs="Times New Roman"/>
          <w:sz w:val="24"/>
          <w:szCs w:val="24"/>
        </w:rPr>
        <w:t xml:space="preserve"> konserveerimine</w:t>
      </w:r>
      <w:r w:rsidR="00F52C76">
        <w:rPr>
          <w:rFonts w:ascii="Times New Roman" w:eastAsia="Times New Roman" w:hAnsi="Times New Roman" w:cs="Times New Roman"/>
          <w:sz w:val="24"/>
          <w:szCs w:val="24"/>
        </w:rPr>
        <w:t>.</w:t>
      </w:r>
    </w:p>
    <w:p w14:paraId="0D1BEAC3" w14:textId="64F095C2" w:rsidR="099D4623" w:rsidRDefault="099D4623" w:rsidP="00745FA1">
      <w:pPr>
        <w:pStyle w:val="Loendilik"/>
        <w:numPr>
          <w:ilvl w:val="0"/>
          <w:numId w:val="36"/>
        </w:numPr>
        <w:spacing w:line="240" w:lineRule="auto"/>
        <w:rPr>
          <w:rFonts w:ascii="Times New Roman" w:eastAsia="Times New Roman" w:hAnsi="Times New Roman" w:cs="Times New Roman"/>
          <w:sz w:val="24"/>
          <w:szCs w:val="24"/>
        </w:rPr>
      </w:pPr>
      <w:r w:rsidRPr="374428A6">
        <w:rPr>
          <w:rFonts w:ascii="Times New Roman" w:eastAsia="Times New Roman" w:hAnsi="Times New Roman" w:cs="Times New Roman"/>
          <w:sz w:val="24"/>
          <w:szCs w:val="24"/>
        </w:rPr>
        <w:t xml:space="preserve">Kohapeal </w:t>
      </w:r>
      <w:proofErr w:type="spellStart"/>
      <w:r w:rsidRPr="374428A6">
        <w:rPr>
          <w:rFonts w:ascii="Times New Roman" w:eastAsia="Times New Roman" w:hAnsi="Times New Roman" w:cs="Times New Roman"/>
          <w:sz w:val="24"/>
          <w:szCs w:val="24"/>
        </w:rPr>
        <w:t>väärindatud</w:t>
      </w:r>
      <w:proofErr w:type="spellEnd"/>
      <w:r w:rsidRPr="374428A6">
        <w:rPr>
          <w:rFonts w:ascii="Times New Roman" w:eastAsia="Times New Roman" w:hAnsi="Times New Roman" w:cs="Times New Roman"/>
          <w:sz w:val="24"/>
          <w:szCs w:val="24"/>
        </w:rPr>
        <w:t xml:space="preserve"> turbatoodete </w:t>
      </w:r>
      <w:r w:rsidR="05AB049B" w:rsidRPr="4A10C334">
        <w:rPr>
          <w:rFonts w:ascii="Times New Roman" w:eastAsia="Times New Roman" w:hAnsi="Times New Roman" w:cs="Times New Roman"/>
          <w:sz w:val="24"/>
          <w:szCs w:val="24"/>
        </w:rPr>
        <w:t>osakaalu</w:t>
      </w:r>
      <w:r w:rsidRPr="374428A6">
        <w:rPr>
          <w:rFonts w:ascii="Times New Roman" w:eastAsia="Times New Roman" w:hAnsi="Times New Roman" w:cs="Times New Roman"/>
          <w:sz w:val="24"/>
          <w:szCs w:val="24"/>
        </w:rPr>
        <w:t xml:space="preserve"> suurenemine</w:t>
      </w:r>
      <w:r w:rsidR="00F52C76">
        <w:rPr>
          <w:rFonts w:ascii="Times New Roman" w:eastAsia="Times New Roman" w:hAnsi="Times New Roman" w:cs="Times New Roman"/>
          <w:sz w:val="24"/>
          <w:szCs w:val="24"/>
        </w:rPr>
        <w:t>.</w:t>
      </w:r>
    </w:p>
    <w:p w14:paraId="2866A68E" w14:textId="273FDC47" w:rsidR="066E2977" w:rsidRDefault="066E2977" w:rsidP="00745FA1">
      <w:pPr>
        <w:pStyle w:val="Loendilik"/>
        <w:numPr>
          <w:ilvl w:val="0"/>
          <w:numId w:val="36"/>
        </w:numPr>
        <w:spacing w:line="240" w:lineRule="auto"/>
        <w:rPr>
          <w:rFonts w:ascii="Times New Roman" w:eastAsia="Times New Roman" w:hAnsi="Times New Roman" w:cs="Times New Roman"/>
          <w:sz w:val="24"/>
          <w:szCs w:val="24"/>
        </w:rPr>
      </w:pPr>
      <w:r w:rsidRPr="374428A6">
        <w:rPr>
          <w:rFonts w:ascii="Times New Roman" w:eastAsia="Times New Roman" w:hAnsi="Times New Roman" w:cs="Times New Roman"/>
          <w:sz w:val="24"/>
          <w:szCs w:val="24"/>
        </w:rPr>
        <w:t>Turvasmuldadel põllumaa viimine püsirohumaaks</w:t>
      </w:r>
      <w:r w:rsidR="7A392888" w:rsidRPr="4A10C334">
        <w:rPr>
          <w:rFonts w:ascii="Times New Roman" w:eastAsia="Times New Roman" w:hAnsi="Times New Roman" w:cs="Times New Roman"/>
          <w:sz w:val="24"/>
          <w:szCs w:val="24"/>
        </w:rPr>
        <w:t xml:space="preserve"> või veerežiimi taastamine. </w:t>
      </w:r>
    </w:p>
    <w:p w14:paraId="397AE91E" w14:textId="6B366C1B" w:rsidR="066E2977" w:rsidRDefault="2A7206CE" w:rsidP="00745FA1">
      <w:pPr>
        <w:pStyle w:val="Loendilik"/>
        <w:numPr>
          <w:ilvl w:val="0"/>
          <w:numId w:val="36"/>
        </w:numPr>
        <w:spacing w:line="240" w:lineRule="auto"/>
        <w:rPr>
          <w:rFonts w:ascii="Times New Roman" w:eastAsia="Times New Roman" w:hAnsi="Times New Roman" w:cs="Times New Roman"/>
          <w:sz w:val="24"/>
          <w:szCs w:val="24"/>
        </w:rPr>
      </w:pPr>
      <w:r w:rsidRPr="4A10C334">
        <w:rPr>
          <w:rFonts w:ascii="Times New Roman" w:eastAsia="Times New Roman" w:hAnsi="Times New Roman" w:cs="Times New Roman"/>
          <w:sz w:val="24"/>
          <w:szCs w:val="24"/>
        </w:rPr>
        <w:t>Turvasmuldade</w:t>
      </w:r>
      <w:r w:rsidR="053C183E" w:rsidRPr="4A10C334">
        <w:rPr>
          <w:rFonts w:ascii="Times New Roman" w:eastAsia="Times New Roman" w:hAnsi="Times New Roman" w:cs="Times New Roman"/>
          <w:sz w:val="24"/>
          <w:szCs w:val="24"/>
        </w:rPr>
        <w:t>ga aladel</w:t>
      </w:r>
      <w:r w:rsidRPr="4A10C334">
        <w:rPr>
          <w:rFonts w:ascii="Times New Roman" w:eastAsia="Times New Roman" w:hAnsi="Times New Roman" w:cs="Times New Roman"/>
          <w:sz w:val="24"/>
          <w:szCs w:val="24"/>
        </w:rPr>
        <w:t xml:space="preserve"> heidet minimeeriv</w:t>
      </w:r>
      <w:r w:rsidR="0A2CCBAD" w:rsidRPr="4A10C334">
        <w:rPr>
          <w:rFonts w:ascii="Times New Roman" w:eastAsia="Times New Roman" w:hAnsi="Times New Roman" w:cs="Times New Roman"/>
          <w:sz w:val="24"/>
          <w:szCs w:val="24"/>
        </w:rPr>
        <w:t>ad majandamisvõtted ja –praktikad.</w:t>
      </w:r>
    </w:p>
    <w:p w14:paraId="59B63FAF" w14:textId="0B453E6C" w:rsidR="066E2977" w:rsidRDefault="066E2977" w:rsidP="00745FA1">
      <w:pPr>
        <w:pStyle w:val="Loendilik"/>
        <w:numPr>
          <w:ilvl w:val="0"/>
          <w:numId w:val="36"/>
        </w:numPr>
        <w:spacing w:line="240" w:lineRule="auto"/>
        <w:rPr>
          <w:rFonts w:ascii="Times New Roman" w:eastAsia="Times New Roman" w:hAnsi="Times New Roman" w:cs="Times New Roman"/>
          <w:sz w:val="24"/>
          <w:szCs w:val="24"/>
        </w:rPr>
      </w:pPr>
      <w:r w:rsidRPr="374428A6">
        <w:rPr>
          <w:rFonts w:ascii="Times New Roman" w:eastAsia="Times New Roman" w:hAnsi="Times New Roman" w:cs="Times New Roman"/>
          <w:sz w:val="24"/>
          <w:szCs w:val="24"/>
        </w:rPr>
        <w:t>Märgalaviljelus</w:t>
      </w:r>
      <w:r w:rsidR="00F52C76">
        <w:rPr>
          <w:rFonts w:ascii="Times New Roman" w:eastAsia="Times New Roman" w:hAnsi="Times New Roman" w:cs="Times New Roman"/>
          <w:sz w:val="24"/>
          <w:szCs w:val="24"/>
        </w:rPr>
        <w:t>.</w:t>
      </w:r>
    </w:p>
    <w:p w14:paraId="147663BF" w14:textId="47E65A37" w:rsidR="6B3DC81F" w:rsidRDefault="15B75C26" w:rsidP="4A10C334">
      <w:pPr>
        <w:pStyle w:val="Loendilik"/>
        <w:numPr>
          <w:ilvl w:val="0"/>
          <w:numId w:val="36"/>
        </w:numPr>
        <w:spacing w:line="240" w:lineRule="auto"/>
        <w:rPr>
          <w:rFonts w:ascii="Times New Roman" w:eastAsia="Times New Roman" w:hAnsi="Times New Roman" w:cs="Times New Roman"/>
          <w:sz w:val="24"/>
          <w:szCs w:val="24"/>
        </w:rPr>
      </w:pPr>
      <w:r w:rsidRPr="206386F8">
        <w:rPr>
          <w:rFonts w:ascii="Times New Roman" w:eastAsia="Times New Roman" w:hAnsi="Times New Roman" w:cs="Times New Roman"/>
          <w:sz w:val="24"/>
          <w:szCs w:val="24"/>
        </w:rPr>
        <w:t xml:space="preserve">Maaparanduse (sh kuivendamise) keskkonnamõju </w:t>
      </w:r>
      <w:r w:rsidR="6B3DC81F" w:rsidRPr="206386F8">
        <w:rPr>
          <w:rFonts w:ascii="Times New Roman" w:eastAsia="Times New Roman" w:hAnsi="Times New Roman" w:cs="Times New Roman"/>
          <w:sz w:val="24"/>
          <w:szCs w:val="24"/>
        </w:rPr>
        <w:t xml:space="preserve">leevendamine, turvasmuldade tõhusam </w:t>
      </w:r>
      <w:r w:rsidR="4AD9A037" w:rsidRPr="206386F8">
        <w:rPr>
          <w:rFonts w:ascii="Times New Roman" w:eastAsia="Times New Roman" w:hAnsi="Times New Roman" w:cs="Times New Roman"/>
          <w:sz w:val="24"/>
          <w:szCs w:val="24"/>
        </w:rPr>
        <w:t xml:space="preserve">kaitse ja </w:t>
      </w:r>
      <w:r w:rsidR="00B946A2">
        <w:rPr>
          <w:rFonts w:ascii="Times New Roman" w:eastAsia="Times New Roman" w:hAnsi="Times New Roman" w:cs="Times New Roman"/>
          <w:sz w:val="24"/>
          <w:szCs w:val="24"/>
        </w:rPr>
        <w:t>heidet vähendav</w:t>
      </w:r>
      <w:r w:rsidR="4AD9A037" w:rsidRPr="206386F8">
        <w:rPr>
          <w:rFonts w:ascii="Times New Roman" w:eastAsia="Times New Roman" w:hAnsi="Times New Roman" w:cs="Times New Roman"/>
          <w:sz w:val="24"/>
          <w:szCs w:val="24"/>
        </w:rPr>
        <w:t xml:space="preserve"> kasutus</w:t>
      </w:r>
      <w:r w:rsidR="6B3DC81F" w:rsidRPr="206386F8">
        <w:rPr>
          <w:rFonts w:ascii="Times New Roman" w:eastAsia="Times New Roman" w:hAnsi="Times New Roman" w:cs="Times New Roman"/>
          <w:sz w:val="24"/>
          <w:szCs w:val="24"/>
        </w:rPr>
        <w:t>.</w:t>
      </w:r>
    </w:p>
    <w:p w14:paraId="46B644FD" w14:textId="105F168C" w:rsidR="4A10C334" w:rsidRDefault="4A10C334" w:rsidP="4A10C334">
      <w:pPr>
        <w:pStyle w:val="Loendilik"/>
        <w:spacing w:line="240" w:lineRule="auto"/>
        <w:rPr>
          <w:rFonts w:ascii="Times New Roman" w:eastAsia="Times New Roman" w:hAnsi="Times New Roman" w:cs="Times New Roman"/>
          <w:sz w:val="24"/>
          <w:szCs w:val="24"/>
        </w:rPr>
      </w:pPr>
    </w:p>
    <w:p w14:paraId="521800B8" w14:textId="01545397" w:rsidR="7366001F" w:rsidRDefault="7366001F" w:rsidP="4A10C334">
      <w:pPr>
        <w:pStyle w:val="Loendilik"/>
        <w:spacing w:line="240" w:lineRule="auto"/>
        <w:rPr>
          <w:rFonts w:ascii="Times New Roman" w:eastAsia="Times New Roman" w:hAnsi="Times New Roman" w:cs="Times New Roman"/>
          <w:sz w:val="24"/>
          <w:szCs w:val="24"/>
        </w:rPr>
      </w:pPr>
      <w:r w:rsidRPr="4A10C334">
        <w:rPr>
          <w:rFonts w:ascii="Times New Roman" w:eastAsia="Times New Roman" w:hAnsi="Times New Roman" w:cs="Times New Roman"/>
          <w:i/>
          <w:iCs/>
          <w:sz w:val="24"/>
          <w:szCs w:val="24"/>
        </w:rPr>
        <w:t>Maakasutus ja planeerimine</w:t>
      </w:r>
    </w:p>
    <w:p w14:paraId="17352C37" w14:textId="31971EEF" w:rsidR="066E2977" w:rsidRDefault="066E2977" w:rsidP="00745FA1">
      <w:pPr>
        <w:pStyle w:val="Loendilik"/>
        <w:numPr>
          <w:ilvl w:val="0"/>
          <w:numId w:val="36"/>
        </w:numPr>
        <w:spacing w:line="240" w:lineRule="auto"/>
        <w:rPr>
          <w:rFonts w:ascii="Times New Roman" w:eastAsia="Times New Roman" w:hAnsi="Times New Roman" w:cs="Times New Roman"/>
          <w:sz w:val="24"/>
          <w:szCs w:val="24"/>
        </w:rPr>
      </w:pPr>
      <w:r w:rsidRPr="374428A6">
        <w:rPr>
          <w:rFonts w:ascii="Times New Roman" w:eastAsia="Times New Roman" w:hAnsi="Times New Roman" w:cs="Times New Roman"/>
          <w:sz w:val="24"/>
          <w:szCs w:val="24"/>
        </w:rPr>
        <w:t>Rohealad ja looduspõhised lahendused linnades</w:t>
      </w:r>
      <w:r w:rsidR="06C0AD86" w:rsidRPr="206386F8">
        <w:rPr>
          <w:rFonts w:ascii="Times New Roman" w:eastAsia="Times New Roman" w:hAnsi="Times New Roman" w:cs="Times New Roman"/>
          <w:sz w:val="24"/>
          <w:szCs w:val="24"/>
        </w:rPr>
        <w:t xml:space="preserve"> ja ümbruses</w:t>
      </w:r>
      <w:r w:rsidR="00F52C76">
        <w:rPr>
          <w:rFonts w:ascii="Times New Roman" w:eastAsia="Times New Roman" w:hAnsi="Times New Roman" w:cs="Times New Roman"/>
          <w:sz w:val="24"/>
          <w:szCs w:val="24"/>
        </w:rPr>
        <w:t>.</w:t>
      </w:r>
    </w:p>
    <w:p w14:paraId="4F9135AF" w14:textId="01F04A35" w:rsidR="066E2977" w:rsidRDefault="066E2977" w:rsidP="00745FA1">
      <w:pPr>
        <w:pStyle w:val="Loendilik"/>
        <w:numPr>
          <w:ilvl w:val="0"/>
          <w:numId w:val="36"/>
        </w:numPr>
        <w:spacing w:line="240" w:lineRule="auto"/>
        <w:rPr>
          <w:rFonts w:ascii="Times New Roman" w:eastAsia="Times New Roman" w:hAnsi="Times New Roman" w:cs="Times New Roman"/>
          <w:sz w:val="24"/>
          <w:szCs w:val="24"/>
        </w:rPr>
      </w:pPr>
      <w:r w:rsidRPr="374428A6">
        <w:rPr>
          <w:rFonts w:ascii="Times New Roman" w:eastAsia="Times New Roman" w:hAnsi="Times New Roman" w:cs="Times New Roman"/>
          <w:sz w:val="24"/>
          <w:szCs w:val="24"/>
        </w:rPr>
        <w:t xml:space="preserve">Raadamise kahandamine ja </w:t>
      </w:r>
      <w:r w:rsidR="257D77BA" w:rsidRPr="206386F8">
        <w:rPr>
          <w:rFonts w:ascii="Times New Roman" w:eastAsia="Times New Roman" w:hAnsi="Times New Roman" w:cs="Times New Roman"/>
          <w:sz w:val="24"/>
          <w:szCs w:val="24"/>
        </w:rPr>
        <w:t>mõjusid vähendav planeerimine</w:t>
      </w:r>
      <w:r w:rsidR="24000B06" w:rsidRPr="206386F8">
        <w:rPr>
          <w:rFonts w:ascii="Times New Roman" w:eastAsia="Times New Roman" w:hAnsi="Times New Roman" w:cs="Times New Roman"/>
          <w:sz w:val="24"/>
          <w:szCs w:val="24"/>
        </w:rPr>
        <w:t>, raadamismõjude leevendamine.</w:t>
      </w:r>
    </w:p>
    <w:p w14:paraId="1FC57147" w14:textId="2D4DEF33" w:rsidR="066E2977" w:rsidRDefault="24000B06" w:rsidP="00745FA1">
      <w:pPr>
        <w:pStyle w:val="Loendilik"/>
        <w:numPr>
          <w:ilvl w:val="0"/>
          <w:numId w:val="36"/>
        </w:numPr>
        <w:spacing w:line="240" w:lineRule="auto"/>
        <w:rPr>
          <w:rFonts w:ascii="Times New Roman" w:eastAsia="Times New Roman" w:hAnsi="Times New Roman" w:cs="Times New Roman"/>
          <w:sz w:val="24"/>
          <w:szCs w:val="24"/>
        </w:rPr>
      </w:pPr>
      <w:r w:rsidRPr="4A10C334">
        <w:rPr>
          <w:rFonts w:ascii="Times New Roman" w:eastAsia="Times New Roman" w:hAnsi="Times New Roman" w:cs="Times New Roman"/>
          <w:sz w:val="24"/>
          <w:szCs w:val="24"/>
        </w:rPr>
        <w:t>Integreeritud arendused: süsinikuvaru ja –sidumise jt keskkonnaeesmärkide paralleelne soosimine maakasutusel (nt taastuvenergialahenduste</w:t>
      </w:r>
      <w:r w:rsidR="77FF5FB4" w:rsidRPr="4A10C334">
        <w:rPr>
          <w:rFonts w:ascii="Times New Roman" w:eastAsia="Times New Roman" w:hAnsi="Times New Roman" w:cs="Times New Roman"/>
          <w:sz w:val="24"/>
          <w:szCs w:val="24"/>
        </w:rPr>
        <w:t xml:space="preserve"> või taristuobjektide rajamise ja hoolduse </w:t>
      </w:r>
      <w:r w:rsidRPr="4A10C334">
        <w:rPr>
          <w:rFonts w:ascii="Times New Roman" w:eastAsia="Times New Roman" w:hAnsi="Times New Roman" w:cs="Times New Roman"/>
          <w:sz w:val="24"/>
          <w:szCs w:val="24"/>
        </w:rPr>
        <w:t>inte</w:t>
      </w:r>
      <w:r w:rsidR="2C55E264" w:rsidRPr="4A10C334">
        <w:rPr>
          <w:rFonts w:ascii="Times New Roman" w:eastAsia="Times New Roman" w:hAnsi="Times New Roman" w:cs="Times New Roman"/>
          <w:sz w:val="24"/>
          <w:szCs w:val="24"/>
        </w:rPr>
        <w:t>g</w:t>
      </w:r>
      <w:r w:rsidRPr="4A10C334">
        <w:rPr>
          <w:rFonts w:ascii="Times New Roman" w:eastAsia="Times New Roman" w:hAnsi="Times New Roman" w:cs="Times New Roman"/>
          <w:sz w:val="24"/>
          <w:szCs w:val="24"/>
        </w:rPr>
        <w:t>reerimine ö</w:t>
      </w:r>
      <w:r w:rsidR="02AFF0B9" w:rsidRPr="4A10C334">
        <w:rPr>
          <w:rFonts w:ascii="Times New Roman" w:eastAsia="Times New Roman" w:hAnsi="Times New Roman" w:cs="Times New Roman"/>
          <w:sz w:val="24"/>
          <w:szCs w:val="24"/>
        </w:rPr>
        <w:t>kosüsteemide taastamise</w:t>
      </w:r>
      <w:r w:rsidR="46F4CBC4" w:rsidRPr="4A10C334">
        <w:rPr>
          <w:rFonts w:ascii="Times New Roman" w:eastAsia="Times New Roman" w:hAnsi="Times New Roman" w:cs="Times New Roman"/>
          <w:sz w:val="24"/>
          <w:szCs w:val="24"/>
        </w:rPr>
        <w:t xml:space="preserve"> ja säilimisega).</w:t>
      </w:r>
      <w:r w:rsidR="02AFF0B9" w:rsidRPr="4A10C334">
        <w:rPr>
          <w:rFonts w:ascii="Times New Roman" w:eastAsia="Times New Roman" w:hAnsi="Times New Roman" w:cs="Times New Roman"/>
          <w:sz w:val="24"/>
          <w:szCs w:val="24"/>
        </w:rPr>
        <w:t xml:space="preserve"> </w:t>
      </w:r>
    </w:p>
    <w:p w14:paraId="1AA07ECF" w14:textId="2E4BDD49" w:rsidR="066E2977" w:rsidRDefault="347E69BB" w:rsidP="00745FA1">
      <w:pPr>
        <w:pStyle w:val="Loendilik"/>
        <w:numPr>
          <w:ilvl w:val="0"/>
          <w:numId w:val="36"/>
        </w:numPr>
        <w:spacing w:line="240" w:lineRule="auto"/>
        <w:rPr>
          <w:rFonts w:ascii="Times New Roman" w:eastAsia="Times New Roman" w:hAnsi="Times New Roman" w:cs="Times New Roman"/>
          <w:sz w:val="24"/>
          <w:szCs w:val="24"/>
        </w:rPr>
      </w:pPr>
      <w:r w:rsidRPr="4A10C334">
        <w:rPr>
          <w:rFonts w:ascii="Times New Roman" w:eastAsia="Times New Roman" w:hAnsi="Times New Roman" w:cs="Times New Roman"/>
          <w:sz w:val="24"/>
          <w:szCs w:val="24"/>
        </w:rPr>
        <w:t>M</w:t>
      </w:r>
      <w:r w:rsidR="2A7206CE" w:rsidRPr="4A10C334">
        <w:rPr>
          <w:rFonts w:ascii="Times New Roman" w:eastAsia="Times New Roman" w:hAnsi="Times New Roman" w:cs="Times New Roman"/>
          <w:sz w:val="24"/>
          <w:szCs w:val="24"/>
        </w:rPr>
        <w:t>aahõive</w:t>
      </w:r>
      <w:r w:rsidR="066E2977" w:rsidRPr="374428A6">
        <w:rPr>
          <w:rFonts w:ascii="Times New Roman" w:eastAsia="Times New Roman" w:hAnsi="Times New Roman" w:cs="Times New Roman"/>
          <w:sz w:val="24"/>
          <w:szCs w:val="24"/>
        </w:rPr>
        <w:t xml:space="preserve"> prioriseerimine oskusliku planeerimise</w:t>
      </w:r>
      <w:r w:rsidR="00F52C76">
        <w:rPr>
          <w:rFonts w:ascii="Times New Roman" w:eastAsia="Times New Roman" w:hAnsi="Times New Roman" w:cs="Times New Roman"/>
          <w:sz w:val="24"/>
          <w:szCs w:val="24"/>
        </w:rPr>
        <w:t>ga</w:t>
      </w:r>
      <w:r w:rsidR="2EB75F61" w:rsidRPr="4A10C334">
        <w:rPr>
          <w:rFonts w:ascii="Times New Roman" w:eastAsia="Times New Roman" w:hAnsi="Times New Roman" w:cs="Times New Roman"/>
          <w:sz w:val="24"/>
          <w:szCs w:val="24"/>
        </w:rPr>
        <w:t xml:space="preserve"> (eelistades süsinikurikaste ökosüsteemide, rohevõrgustiku ja rohealade säilimist).</w:t>
      </w:r>
    </w:p>
    <w:p w14:paraId="687B5AFE" w14:textId="158A4210" w:rsidR="066E2977" w:rsidRDefault="066E2977" w:rsidP="00745FA1">
      <w:pPr>
        <w:pStyle w:val="Loendilik"/>
        <w:numPr>
          <w:ilvl w:val="0"/>
          <w:numId w:val="36"/>
        </w:numPr>
        <w:spacing w:line="240" w:lineRule="auto"/>
        <w:rPr>
          <w:rFonts w:ascii="Times New Roman" w:eastAsia="Times New Roman" w:hAnsi="Times New Roman" w:cs="Times New Roman"/>
          <w:sz w:val="24"/>
          <w:szCs w:val="24"/>
        </w:rPr>
      </w:pPr>
      <w:r w:rsidRPr="374428A6">
        <w:rPr>
          <w:rFonts w:ascii="Times New Roman" w:eastAsia="Times New Roman" w:hAnsi="Times New Roman" w:cs="Times New Roman"/>
          <w:sz w:val="24"/>
          <w:szCs w:val="24"/>
        </w:rPr>
        <w:t xml:space="preserve">Rohevõrgustiku säilimine ja </w:t>
      </w:r>
      <w:r w:rsidR="011C03F2" w:rsidRPr="206386F8">
        <w:rPr>
          <w:rFonts w:ascii="Times New Roman" w:eastAsia="Times New Roman" w:hAnsi="Times New Roman" w:cs="Times New Roman"/>
          <w:sz w:val="24"/>
          <w:szCs w:val="24"/>
        </w:rPr>
        <w:t>toimimine</w:t>
      </w:r>
      <w:r w:rsidRPr="374428A6">
        <w:rPr>
          <w:rFonts w:ascii="Times New Roman" w:eastAsia="Times New Roman" w:hAnsi="Times New Roman" w:cs="Times New Roman"/>
          <w:sz w:val="24"/>
          <w:szCs w:val="24"/>
        </w:rPr>
        <w:t>.</w:t>
      </w:r>
    </w:p>
    <w:p w14:paraId="6A9D9205" w14:textId="77777777" w:rsidR="00B63A34" w:rsidRPr="00B63A34" w:rsidRDefault="00B63A34" w:rsidP="00B63A34">
      <w:pPr>
        <w:spacing w:after="0" w:line="240" w:lineRule="auto"/>
        <w:rPr>
          <w:rFonts w:ascii="Times New Roman" w:eastAsia="Times New Roman" w:hAnsi="Times New Roman" w:cs="Times New Roman"/>
          <w:sz w:val="24"/>
          <w:szCs w:val="24"/>
        </w:rPr>
      </w:pPr>
    </w:p>
    <w:p w14:paraId="10F36868" w14:textId="541AE35A" w:rsidR="200F4DCB" w:rsidRDefault="5BE15C5F" w:rsidP="357EF7B9">
      <w:pPr>
        <w:spacing w:line="240" w:lineRule="auto"/>
        <w:jc w:val="both"/>
        <w:rPr>
          <w:rFonts w:ascii="Times New Roman" w:eastAsia="Times New Roman" w:hAnsi="Times New Roman" w:cs="Times New Roman"/>
          <w:sz w:val="24"/>
          <w:szCs w:val="24"/>
        </w:rPr>
      </w:pPr>
      <w:r w:rsidRPr="357EF7B9">
        <w:rPr>
          <w:rFonts w:ascii="Times New Roman" w:eastAsia="Times New Roman" w:hAnsi="Times New Roman" w:cs="Times New Roman"/>
          <w:sz w:val="24"/>
          <w:szCs w:val="24"/>
        </w:rPr>
        <w:t xml:space="preserve">Allpool toodud tabelis on </w:t>
      </w:r>
      <w:r w:rsidR="7363A5A0" w:rsidRPr="206386F8">
        <w:rPr>
          <w:rFonts w:ascii="Times New Roman" w:eastAsia="Times New Roman" w:hAnsi="Times New Roman" w:cs="Times New Roman"/>
          <w:sz w:val="24"/>
          <w:szCs w:val="24"/>
        </w:rPr>
        <w:t xml:space="preserve">esitatud </w:t>
      </w:r>
      <w:r w:rsidR="5AA2B77B" w:rsidRPr="206386F8">
        <w:rPr>
          <w:rFonts w:ascii="Times New Roman" w:eastAsia="Times New Roman" w:hAnsi="Times New Roman" w:cs="Times New Roman"/>
          <w:sz w:val="24"/>
          <w:szCs w:val="24"/>
        </w:rPr>
        <w:t xml:space="preserve">need olemasolevad ja võimalikud lisameetmed, mis hõlmati </w:t>
      </w:r>
      <w:r w:rsidR="25608FD2" w:rsidRPr="206386F8">
        <w:rPr>
          <w:rFonts w:ascii="Times New Roman" w:eastAsia="Times New Roman" w:hAnsi="Times New Roman" w:cs="Times New Roman"/>
          <w:sz w:val="24"/>
          <w:szCs w:val="24"/>
        </w:rPr>
        <w:t>eelnõukohase</w:t>
      </w:r>
      <w:r w:rsidRPr="357EF7B9">
        <w:rPr>
          <w:rFonts w:ascii="Times New Roman" w:eastAsia="Times New Roman" w:hAnsi="Times New Roman" w:cs="Times New Roman"/>
          <w:sz w:val="24"/>
          <w:szCs w:val="24"/>
        </w:rPr>
        <w:t xml:space="preserve"> eesmärgi </w:t>
      </w:r>
      <w:r w:rsidR="372E6FBE" w:rsidRPr="206386F8">
        <w:rPr>
          <w:rFonts w:ascii="Times New Roman" w:eastAsia="Times New Roman" w:hAnsi="Times New Roman" w:cs="Times New Roman"/>
          <w:sz w:val="24"/>
          <w:szCs w:val="24"/>
        </w:rPr>
        <w:t>arvutus</w:t>
      </w:r>
      <w:r w:rsidR="70393CD2" w:rsidRPr="206386F8">
        <w:rPr>
          <w:rFonts w:ascii="Times New Roman" w:eastAsia="Times New Roman" w:hAnsi="Times New Roman" w:cs="Times New Roman"/>
          <w:sz w:val="24"/>
          <w:szCs w:val="24"/>
        </w:rPr>
        <w:t>tesse</w:t>
      </w:r>
      <w:r w:rsidR="2558018E" w:rsidRPr="206386F8">
        <w:rPr>
          <w:rFonts w:ascii="Times New Roman" w:eastAsia="Times New Roman" w:hAnsi="Times New Roman" w:cs="Times New Roman"/>
          <w:sz w:val="24"/>
          <w:szCs w:val="24"/>
        </w:rPr>
        <w:t>. Toodud on</w:t>
      </w:r>
      <w:r w:rsidR="70393CD2" w:rsidRPr="206386F8">
        <w:rPr>
          <w:rFonts w:ascii="Times New Roman" w:eastAsia="Times New Roman" w:hAnsi="Times New Roman" w:cs="Times New Roman"/>
          <w:sz w:val="24"/>
          <w:szCs w:val="24"/>
        </w:rPr>
        <w:t xml:space="preserve"> </w:t>
      </w:r>
      <w:r w:rsidR="7D3BCE49" w:rsidRPr="206386F8">
        <w:rPr>
          <w:rFonts w:ascii="Times New Roman" w:eastAsia="Times New Roman" w:hAnsi="Times New Roman" w:cs="Times New Roman"/>
          <w:sz w:val="24"/>
          <w:szCs w:val="24"/>
        </w:rPr>
        <w:t xml:space="preserve">maht, </w:t>
      </w:r>
      <w:r w:rsidR="0889D0DF" w:rsidRPr="206386F8">
        <w:rPr>
          <w:rFonts w:ascii="Times New Roman" w:eastAsia="Times New Roman" w:hAnsi="Times New Roman" w:cs="Times New Roman"/>
          <w:sz w:val="24"/>
          <w:szCs w:val="24"/>
        </w:rPr>
        <w:t>vastava meetme</w:t>
      </w:r>
      <w:r w:rsidR="746CFDCF" w:rsidRPr="357EF7B9">
        <w:rPr>
          <w:rFonts w:ascii="Times New Roman" w:eastAsia="Times New Roman" w:hAnsi="Times New Roman" w:cs="Times New Roman"/>
          <w:sz w:val="24"/>
          <w:szCs w:val="24"/>
        </w:rPr>
        <w:t xml:space="preserve"> kasvuhoonegaaside heite vähendamise potentsiaal ja rakendamise eest vastutav sektor</w:t>
      </w:r>
      <w:r w:rsidR="07E0B815" w:rsidRPr="357EF7B9">
        <w:rPr>
          <w:rFonts w:ascii="Times New Roman" w:eastAsia="Times New Roman" w:hAnsi="Times New Roman" w:cs="Times New Roman"/>
          <w:sz w:val="24"/>
          <w:szCs w:val="24"/>
        </w:rPr>
        <w:t>. Põllumajanduse maakasutusega seotud meetmed on kirjeldatud põllumajanduse eesmärki kirjeldavas peatükis.</w:t>
      </w:r>
    </w:p>
    <w:p w14:paraId="5936251B" w14:textId="77777777" w:rsidR="00ED1354" w:rsidRDefault="00ED1354" w:rsidP="357EF7B9">
      <w:pPr>
        <w:spacing w:line="240" w:lineRule="auto"/>
        <w:jc w:val="both"/>
        <w:rPr>
          <w:rFonts w:ascii="Times New Roman" w:eastAsia="Times New Roman" w:hAnsi="Times New Roman" w:cs="Times New Roman"/>
          <w:sz w:val="24"/>
          <w:szCs w:val="24"/>
        </w:rPr>
      </w:pPr>
    </w:p>
    <w:p w14:paraId="7944411D" w14:textId="3950B834" w:rsidR="00036115" w:rsidRDefault="00036115" w:rsidP="00036115">
      <w:pPr>
        <w:pStyle w:val="Pealdis"/>
        <w:keepNext/>
      </w:pPr>
      <w:r>
        <w:t xml:space="preserve">Tabel </w:t>
      </w:r>
      <w:r>
        <w:fldChar w:fldCharType="begin"/>
      </w:r>
      <w:r>
        <w:instrText xml:space="preserve"> SEQ Tabel \* ARABIC </w:instrText>
      </w:r>
      <w:r>
        <w:fldChar w:fldCharType="separate"/>
      </w:r>
      <w:r>
        <w:rPr>
          <w:noProof/>
        </w:rPr>
        <w:t>8</w:t>
      </w:r>
      <w:r>
        <w:fldChar w:fldCharType="end"/>
      </w:r>
      <w:r w:rsidRPr="008300BD">
        <w:t xml:space="preserve">. </w:t>
      </w:r>
      <w:r w:rsidR="3A7A6C97">
        <w:t>Eesmärgi arvutustes kasutatud o</w:t>
      </w:r>
      <w:r w:rsidR="4AD39480">
        <w:t>lemasolevad</w:t>
      </w:r>
      <w:r w:rsidR="717FAA9F">
        <w:t xml:space="preserve"> meetmed</w:t>
      </w:r>
      <w:r w:rsidR="4AD39480">
        <w:t xml:space="preserve"> ja </w:t>
      </w:r>
      <w:r w:rsidR="6127179C">
        <w:t xml:space="preserve">valik </w:t>
      </w:r>
      <w:r w:rsidR="7BC87487">
        <w:t xml:space="preserve">võimalikke </w:t>
      </w:r>
      <w:r w:rsidR="4AD39480">
        <w:t>lisameetme</w:t>
      </w:r>
      <w:r w:rsidR="3F79AD20">
        <w:t>i</w:t>
      </w:r>
      <w:r w:rsidR="4AD39480">
        <w:t>d maakasutussektori kasvuhoonegaaside heite vähendamise</w:t>
      </w:r>
      <w:r w:rsidR="10AB6C0B">
        <w:t>l</w:t>
      </w:r>
      <w:r w:rsidR="4AD39480">
        <w:t>.</w:t>
      </w:r>
      <w:r w:rsidR="7D547C3A">
        <w:t xml:space="preserve"> </w:t>
      </w:r>
    </w:p>
    <w:tbl>
      <w:tblPr>
        <w:tblW w:w="0" w:type="auto"/>
        <w:tblInd w:w="75" w:type="dxa"/>
        <w:tblLayout w:type="fixed"/>
        <w:tblLook w:val="04A0" w:firstRow="1" w:lastRow="0" w:firstColumn="1" w:lastColumn="0" w:noHBand="0" w:noVBand="1"/>
      </w:tblPr>
      <w:tblGrid>
        <w:gridCol w:w="2513"/>
        <w:gridCol w:w="914"/>
        <w:gridCol w:w="911"/>
        <w:gridCol w:w="2069"/>
        <w:gridCol w:w="1161"/>
        <w:gridCol w:w="1169"/>
      </w:tblGrid>
      <w:tr w:rsidR="002A0B20" w14:paraId="5D01A929" w14:textId="77777777" w:rsidTr="00F9B0DB">
        <w:trPr>
          <w:trHeight w:val="450"/>
        </w:trPr>
        <w:tc>
          <w:tcPr>
            <w:tcW w:w="2513" w:type="dxa"/>
            <w:vMerge w:val="restart"/>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F2F2F2" w:themeFill="background1" w:themeFillShade="F2"/>
            <w:tcMar>
              <w:left w:w="70" w:type="dxa"/>
              <w:right w:w="70" w:type="dxa"/>
            </w:tcMar>
            <w:vAlign w:val="center"/>
          </w:tcPr>
          <w:p w14:paraId="2AB7DCF5" w14:textId="235A00BB" w:rsidR="630ECEC8" w:rsidRDefault="630ECEC8" w:rsidP="00745FA1">
            <w:pPr>
              <w:spacing w:after="0" w:line="240" w:lineRule="auto"/>
              <w:jc w:val="center"/>
              <w:rPr>
                <w:rFonts w:ascii="Calibri" w:eastAsia="Calibri" w:hAnsi="Calibri" w:cs="Calibri"/>
                <w:color w:val="000000" w:themeColor="text1"/>
                <w:sz w:val="18"/>
                <w:szCs w:val="18"/>
              </w:rPr>
            </w:pPr>
            <w:r w:rsidRPr="630ECEC8">
              <w:rPr>
                <w:rFonts w:ascii="Calibri" w:eastAsia="Calibri" w:hAnsi="Calibri" w:cs="Calibri"/>
                <w:b/>
                <w:bCs/>
                <w:color w:val="000000" w:themeColor="text1"/>
                <w:sz w:val="18"/>
                <w:szCs w:val="18"/>
              </w:rPr>
              <w:t>Meede</w:t>
            </w:r>
            <w:r w:rsidRPr="630ECEC8">
              <w:rPr>
                <w:rFonts w:ascii="Calibri" w:eastAsia="Calibri" w:hAnsi="Calibri" w:cs="Calibri"/>
                <w:color w:val="000000" w:themeColor="text1"/>
                <w:sz w:val="18"/>
                <w:szCs w:val="18"/>
              </w:rPr>
              <w:t xml:space="preserve"> </w:t>
            </w:r>
          </w:p>
        </w:tc>
        <w:tc>
          <w:tcPr>
            <w:tcW w:w="1825" w:type="dxa"/>
            <w:gridSpan w:val="2"/>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F2F2F2" w:themeFill="background1" w:themeFillShade="F2"/>
            <w:tcMar>
              <w:left w:w="70" w:type="dxa"/>
              <w:right w:w="70" w:type="dxa"/>
            </w:tcMar>
            <w:vAlign w:val="center"/>
          </w:tcPr>
          <w:p w14:paraId="1CF27FE5" w14:textId="1F279731" w:rsidR="630ECEC8" w:rsidRDefault="630ECEC8" w:rsidP="00745FA1">
            <w:pPr>
              <w:spacing w:after="0" w:line="240" w:lineRule="auto"/>
              <w:jc w:val="center"/>
              <w:rPr>
                <w:rFonts w:ascii="Calibri" w:eastAsia="Calibri" w:hAnsi="Calibri" w:cs="Calibri"/>
                <w:color w:val="000000" w:themeColor="text1"/>
                <w:sz w:val="18"/>
                <w:szCs w:val="18"/>
              </w:rPr>
            </w:pPr>
            <w:r w:rsidRPr="630ECEC8">
              <w:rPr>
                <w:rFonts w:ascii="Calibri" w:eastAsia="Calibri" w:hAnsi="Calibri" w:cs="Calibri"/>
                <w:b/>
                <w:bCs/>
                <w:color w:val="000000" w:themeColor="text1"/>
                <w:sz w:val="18"/>
                <w:szCs w:val="18"/>
              </w:rPr>
              <w:t>Heite vähendamise potentsiaal</w:t>
            </w:r>
            <w:r w:rsidRPr="630ECEC8">
              <w:rPr>
                <w:rFonts w:ascii="Calibri" w:eastAsia="Calibri" w:hAnsi="Calibri" w:cs="Calibri"/>
                <w:color w:val="000000" w:themeColor="text1"/>
                <w:sz w:val="18"/>
                <w:szCs w:val="18"/>
              </w:rPr>
              <w:t xml:space="preserve"> </w:t>
            </w:r>
          </w:p>
        </w:tc>
        <w:tc>
          <w:tcPr>
            <w:tcW w:w="2069" w:type="dxa"/>
            <w:vMerge w:val="restart"/>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F2F2F2" w:themeFill="background1" w:themeFillShade="F2"/>
            <w:tcMar>
              <w:left w:w="70" w:type="dxa"/>
              <w:right w:w="70" w:type="dxa"/>
            </w:tcMar>
            <w:vAlign w:val="center"/>
          </w:tcPr>
          <w:p w14:paraId="4D621C99" w14:textId="24779875" w:rsidR="630ECEC8" w:rsidRDefault="630ECEC8" w:rsidP="00745FA1">
            <w:pPr>
              <w:spacing w:after="0" w:line="240" w:lineRule="auto"/>
              <w:jc w:val="center"/>
              <w:rPr>
                <w:rFonts w:ascii="Calibri" w:eastAsia="Calibri" w:hAnsi="Calibri" w:cs="Calibri"/>
                <w:color w:val="000000" w:themeColor="text1"/>
                <w:sz w:val="18"/>
                <w:szCs w:val="18"/>
              </w:rPr>
            </w:pPr>
            <w:r w:rsidRPr="630ECEC8">
              <w:rPr>
                <w:rFonts w:ascii="Calibri" w:eastAsia="Calibri" w:hAnsi="Calibri" w:cs="Calibri"/>
                <w:b/>
                <w:bCs/>
                <w:color w:val="000000" w:themeColor="text1"/>
                <w:sz w:val="18"/>
                <w:szCs w:val="18"/>
              </w:rPr>
              <w:t>Meetme maht</w:t>
            </w:r>
            <w:r w:rsidRPr="630ECEC8">
              <w:rPr>
                <w:rFonts w:ascii="Calibri" w:eastAsia="Calibri" w:hAnsi="Calibri" w:cs="Calibri"/>
                <w:color w:val="000000" w:themeColor="text1"/>
                <w:sz w:val="18"/>
                <w:szCs w:val="18"/>
              </w:rPr>
              <w:t xml:space="preserve"> </w:t>
            </w:r>
          </w:p>
        </w:tc>
        <w:tc>
          <w:tcPr>
            <w:tcW w:w="1161" w:type="dxa"/>
            <w:vMerge w:val="restart"/>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F2F2F2" w:themeFill="background1" w:themeFillShade="F2"/>
            <w:tcMar>
              <w:left w:w="70" w:type="dxa"/>
              <w:right w:w="70" w:type="dxa"/>
            </w:tcMar>
            <w:vAlign w:val="center"/>
          </w:tcPr>
          <w:p w14:paraId="3E001F98" w14:textId="03821704" w:rsidR="630ECEC8" w:rsidRDefault="630ECEC8" w:rsidP="00745FA1">
            <w:pPr>
              <w:spacing w:after="0" w:line="240" w:lineRule="auto"/>
              <w:jc w:val="center"/>
              <w:rPr>
                <w:rFonts w:ascii="Calibri" w:eastAsia="Calibri" w:hAnsi="Calibri" w:cs="Calibri"/>
                <w:color w:val="000000" w:themeColor="text1"/>
                <w:sz w:val="18"/>
                <w:szCs w:val="18"/>
              </w:rPr>
            </w:pPr>
            <w:r w:rsidRPr="630ECEC8">
              <w:rPr>
                <w:rFonts w:ascii="Calibri" w:eastAsia="Calibri" w:hAnsi="Calibri" w:cs="Calibri"/>
                <w:b/>
                <w:bCs/>
                <w:color w:val="000000" w:themeColor="text1"/>
                <w:sz w:val="18"/>
                <w:szCs w:val="18"/>
              </w:rPr>
              <w:t>Olemasolev või lisanduv meede</w:t>
            </w:r>
            <w:r w:rsidRPr="630ECEC8">
              <w:rPr>
                <w:rFonts w:ascii="Calibri" w:eastAsia="Calibri" w:hAnsi="Calibri" w:cs="Calibri"/>
                <w:color w:val="000000" w:themeColor="text1"/>
                <w:sz w:val="18"/>
                <w:szCs w:val="18"/>
              </w:rPr>
              <w:t xml:space="preserve"> </w:t>
            </w:r>
          </w:p>
        </w:tc>
        <w:tc>
          <w:tcPr>
            <w:tcW w:w="1169" w:type="dxa"/>
            <w:vMerge w:val="restart"/>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F2F2F2" w:themeFill="background1" w:themeFillShade="F2"/>
            <w:tcMar>
              <w:left w:w="70" w:type="dxa"/>
              <w:right w:w="70" w:type="dxa"/>
            </w:tcMar>
            <w:vAlign w:val="center"/>
          </w:tcPr>
          <w:p w14:paraId="0A0C5C9D" w14:textId="1DA2B2D0" w:rsidR="630ECEC8" w:rsidRDefault="630ECEC8" w:rsidP="00745FA1">
            <w:pPr>
              <w:spacing w:after="0" w:line="240" w:lineRule="auto"/>
              <w:jc w:val="center"/>
              <w:rPr>
                <w:rFonts w:ascii="Calibri" w:eastAsia="Calibri" w:hAnsi="Calibri" w:cs="Calibri"/>
                <w:color w:val="000000" w:themeColor="text1"/>
                <w:sz w:val="18"/>
                <w:szCs w:val="18"/>
              </w:rPr>
            </w:pPr>
            <w:r w:rsidRPr="630ECEC8">
              <w:rPr>
                <w:rFonts w:ascii="Calibri" w:eastAsia="Calibri" w:hAnsi="Calibri" w:cs="Calibri"/>
                <w:b/>
                <w:bCs/>
                <w:color w:val="000000" w:themeColor="text1"/>
                <w:sz w:val="18"/>
                <w:szCs w:val="18"/>
              </w:rPr>
              <w:t>Vastutaja</w:t>
            </w:r>
            <w:r w:rsidRPr="630ECEC8">
              <w:rPr>
                <w:rFonts w:ascii="Calibri" w:eastAsia="Calibri" w:hAnsi="Calibri" w:cs="Calibri"/>
                <w:color w:val="000000" w:themeColor="text1"/>
                <w:sz w:val="18"/>
                <w:szCs w:val="18"/>
              </w:rPr>
              <w:t xml:space="preserve"> </w:t>
            </w:r>
          </w:p>
        </w:tc>
      </w:tr>
      <w:tr w:rsidR="00CB77B8" w14:paraId="63F967EB" w14:textId="77777777" w:rsidTr="00F9B0DB">
        <w:trPr>
          <w:trHeight w:val="1440"/>
        </w:trPr>
        <w:tc>
          <w:tcPr>
            <w:tcW w:w="2513" w:type="dxa"/>
            <w:vMerge/>
            <w:vAlign w:val="center"/>
          </w:tcPr>
          <w:p w14:paraId="107A4DC2" w14:textId="77777777" w:rsidR="00785ACD" w:rsidRDefault="00785ACD" w:rsidP="00B5266B">
            <w:pPr>
              <w:spacing w:line="240" w:lineRule="auto"/>
            </w:pPr>
          </w:p>
        </w:tc>
        <w:tc>
          <w:tcPr>
            <w:tcW w:w="914"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F2F2F2" w:themeFill="background1" w:themeFillShade="F2"/>
            <w:tcMar>
              <w:left w:w="70" w:type="dxa"/>
              <w:right w:w="70" w:type="dxa"/>
            </w:tcMar>
            <w:vAlign w:val="center"/>
          </w:tcPr>
          <w:p w14:paraId="2BCA554D" w14:textId="2E01C418" w:rsidR="630ECEC8" w:rsidRDefault="6321D24C" w:rsidP="00B5266B">
            <w:pPr>
              <w:spacing w:after="0" w:line="240" w:lineRule="auto"/>
              <w:jc w:val="center"/>
              <w:rPr>
                <w:rFonts w:ascii="Calibri" w:eastAsia="Calibri" w:hAnsi="Calibri" w:cs="Calibri"/>
                <w:color w:val="000000" w:themeColor="text1"/>
                <w:sz w:val="18"/>
                <w:szCs w:val="18"/>
              </w:rPr>
            </w:pPr>
            <w:r w:rsidRPr="630ECEC8">
              <w:rPr>
                <w:rFonts w:ascii="Calibri" w:eastAsia="Calibri" w:hAnsi="Calibri" w:cs="Calibri"/>
                <w:b/>
                <w:bCs/>
                <w:color w:val="000000" w:themeColor="text1"/>
                <w:sz w:val="18"/>
                <w:szCs w:val="18"/>
              </w:rPr>
              <w:t xml:space="preserve"> t CO</w:t>
            </w:r>
            <w:r w:rsidRPr="630ECEC8">
              <w:rPr>
                <w:rFonts w:ascii="Calibri" w:eastAsia="Calibri" w:hAnsi="Calibri" w:cs="Calibri"/>
                <w:b/>
                <w:bCs/>
                <w:color w:val="000000" w:themeColor="text1"/>
                <w:sz w:val="18"/>
                <w:szCs w:val="18"/>
                <w:vertAlign w:val="subscript"/>
              </w:rPr>
              <w:t>2</w:t>
            </w:r>
            <w:r w:rsidR="630ECEC8" w:rsidRPr="630ECEC8">
              <w:rPr>
                <w:rFonts w:ascii="Calibri" w:eastAsia="Calibri" w:hAnsi="Calibri" w:cs="Calibri"/>
                <w:b/>
                <w:bCs/>
                <w:color w:val="000000" w:themeColor="text1"/>
                <w:sz w:val="18"/>
                <w:szCs w:val="18"/>
              </w:rPr>
              <w:t xml:space="preserve"> </w:t>
            </w:r>
            <w:proofErr w:type="spellStart"/>
            <w:r w:rsidR="630ECEC8" w:rsidRPr="630ECEC8">
              <w:rPr>
                <w:rFonts w:ascii="Calibri" w:eastAsia="Calibri" w:hAnsi="Calibri" w:cs="Calibri"/>
                <w:b/>
                <w:bCs/>
                <w:color w:val="000000" w:themeColor="text1"/>
                <w:sz w:val="18"/>
                <w:szCs w:val="18"/>
              </w:rPr>
              <w:t>ekv</w:t>
            </w:r>
            <w:proofErr w:type="spellEnd"/>
            <w:r w:rsidR="630ECEC8" w:rsidRPr="630ECEC8">
              <w:rPr>
                <w:rFonts w:ascii="Calibri" w:eastAsia="Calibri" w:hAnsi="Calibri" w:cs="Calibri"/>
                <w:b/>
                <w:bCs/>
                <w:color w:val="000000" w:themeColor="text1"/>
                <w:sz w:val="18"/>
                <w:szCs w:val="18"/>
              </w:rPr>
              <w:t xml:space="preserve"> aastas keskmiselt aastatel 2025–2030</w:t>
            </w:r>
            <w:r w:rsidR="630ECEC8" w:rsidRPr="630ECEC8">
              <w:rPr>
                <w:rFonts w:ascii="Calibri" w:eastAsia="Calibri" w:hAnsi="Calibri" w:cs="Calibri"/>
                <w:color w:val="000000" w:themeColor="text1"/>
                <w:sz w:val="18"/>
                <w:szCs w:val="18"/>
              </w:rPr>
              <w:t xml:space="preserve"> </w:t>
            </w:r>
          </w:p>
        </w:tc>
        <w:tc>
          <w:tcPr>
            <w:tcW w:w="911"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F2F2F2" w:themeFill="background1" w:themeFillShade="F2"/>
            <w:tcMar>
              <w:left w:w="70" w:type="dxa"/>
              <w:right w:w="70" w:type="dxa"/>
            </w:tcMar>
            <w:vAlign w:val="center"/>
          </w:tcPr>
          <w:p w14:paraId="1AD1D96C" w14:textId="3F43ABE9" w:rsidR="630ECEC8" w:rsidRDefault="31D980B3" w:rsidP="00B5266B">
            <w:pPr>
              <w:spacing w:after="0" w:line="240" w:lineRule="auto"/>
              <w:jc w:val="center"/>
              <w:rPr>
                <w:rFonts w:ascii="Calibri" w:eastAsia="Calibri" w:hAnsi="Calibri" w:cs="Calibri"/>
                <w:color w:val="000000" w:themeColor="text1"/>
                <w:sz w:val="18"/>
                <w:szCs w:val="18"/>
              </w:rPr>
            </w:pPr>
            <w:r w:rsidRPr="630ECEC8">
              <w:rPr>
                <w:rFonts w:ascii="Calibri" w:eastAsia="Calibri" w:hAnsi="Calibri" w:cs="Calibri"/>
                <w:b/>
                <w:bCs/>
                <w:color w:val="000000" w:themeColor="text1"/>
                <w:sz w:val="18"/>
                <w:szCs w:val="18"/>
              </w:rPr>
              <w:t xml:space="preserve"> t CO</w:t>
            </w:r>
            <w:r w:rsidRPr="630ECEC8">
              <w:rPr>
                <w:rFonts w:ascii="Calibri" w:eastAsia="Calibri" w:hAnsi="Calibri" w:cs="Calibri"/>
                <w:b/>
                <w:bCs/>
                <w:color w:val="000000" w:themeColor="text1"/>
                <w:sz w:val="18"/>
                <w:szCs w:val="18"/>
                <w:vertAlign w:val="subscript"/>
              </w:rPr>
              <w:t>2</w:t>
            </w:r>
            <w:r w:rsidR="630ECEC8" w:rsidRPr="630ECEC8">
              <w:rPr>
                <w:rFonts w:ascii="Calibri" w:eastAsia="Calibri" w:hAnsi="Calibri" w:cs="Calibri"/>
                <w:b/>
                <w:bCs/>
                <w:color w:val="000000" w:themeColor="text1"/>
                <w:sz w:val="18"/>
                <w:szCs w:val="18"/>
              </w:rPr>
              <w:t xml:space="preserve"> </w:t>
            </w:r>
            <w:proofErr w:type="spellStart"/>
            <w:r w:rsidR="630ECEC8" w:rsidRPr="630ECEC8">
              <w:rPr>
                <w:rFonts w:ascii="Calibri" w:eastAsia="Calibri" w:hAnsi="Calibri" w:cs="Calibri"/>
                <w:b/>
                <w:bCs/>
                <w:color w:val="000000" w:themeColor="text1"/>
                <w:sz w:val="18"/>
                <w:szCs w:val="18"/>
              </w:rPr>
              <w:t>ekv</w:t>
            </w:r>
            <w:proofErr w:type="spellEnd"/>
            <w:r w:rsidR="630ECEC8" w:rsidRPr="630ECEC8">
              <w:rPr>
                <w:rFonts w:ascii="Calibri" w:eastAsia="Calibri" w:hAnsi="Calibri" w:cs="Calibri"/>
                <w:b/>
                <w:bCs/>
                <w:color w:val="000000" w:themeColor="text1"/>
                <w:sz w:val="18"/>
                <w:szCs w:val="18"/>
              </w:rPr>
              <w:t xml:space="preserve"> aastas keskmiselt aastatel 2031 –2040</w:t>
            </w:r>
            <w:r w:rsidR="630ECEC8" w:rsidRPr="630ECEC8">
              <w:rPr>
                <w:rFonts w:ascii="Calibri" w:eastAsia="Calibri" w:hAnsi="Calibri" w:cs="Calibri"/>
                <w:color w:val="000000" w:themeColor="text1"/>
                <w:sz w:val="18"/>
                <w:szCs w:val="18"/>
              </w:rPr>
              <w:t xml:space="preserve"> </w:t>
            </w:r>
          </w:p>
        </w:tc>
        <w:tc>
          <w:tcPr>
            <w:tcW w:w="2069" w:type="dxa"/>
            <w:vMerge/>
            <w:vAlign w:val="center"/>
          </w:tcPr>
          <w:p w14:paraId="5AABB5BB" w14:textId="77777777" w:rsidR="00785ACD" w:rsidRDefault="00785ACD" w:rsidP="00B5266B">
            <w:pPr>
              <w:spacing w:line="240" w:lineRule="auto"/>
            </w:pPr>
          </w:p>
        </w:tc>
        <w:tc>
          <w:tcPr>
            <w:tcW w:w="1161" w:type="dxa"/>
            <w:vMerge/>
            <w:vAlign w:val="center"/>
          </w:tcPr>
          <w:p w14:paraId="0F532954" w14:textId="77777777" w:rsidR="00785ACD" w:rsidRDefault="00785ACD" w:rsidP="00B5266B">
            <w:pPr>
              <w:spacing w:line="240" w:lineRule="auto"/>
            </w:pPr>
          </w:p>
        </w:tc>
        <w:tc>
          <w:tcPr>
            <w:tcW w:w="1169" w:type="dxa"/>
            <w:vMerge/>
            <w:vAlign w:val="center"/>
          </w:tcPr>
          <w:p w14:paraId="06A4FE95" w14:textId="77777777" w:rsidR="00785ACD" w:rsidRDefault="00785ACD" w:rsidP="00B5266B">
            <w:pPr>
              <w:spacing w:line="240" w:lineRule="auto"/>
            </w:pPr>
          </w:p>
        </w:tc>
      </w:tr>
      <w:tr w:rsidR="630ECEC8" w14:paraId="7253C128" w14:textId="77777777" w:rsidTr="00F9B0DB">
        <w:trPr>
          <w:trHeight w:val="315"/>
        </w:trPr>
        <w:tc>
          <w:tcPr>
            <w:tcW w:w="8737" w:type="dxa"/>
            <w:gridSpan w:val="6"/>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left w:w="70" w:type="dxa"/>
              <w:right w:w="70" w:type="dxa"/>
            </w:tcMar>
            <w:vAlign w:val="center"/>
          </w:tcPr>
          <w:p w14:paraId="161DB28A" w14:textId="41D4302D" w:rsidR="630ECEC8" w:rsidRDefault="630ECEC8" w:rsidP="00B5266B">
            <w:pPr>
              <w:spacing w:after="0" w:line="240" w:lineRule="auto"/>
              <w:rPr>
                <w:rFonts w:ascii="Calibri" w:eastAsia="Calibri" w:hAnsi="Calibri" w:cs="Calibri"/>
                <w:color w:val="000000" w:themeColor="text1"/>
                <w:sz w:val="18"/>
                <w:szCs w:val="18"/>
              </w:rPr>
            </w:pPr>
            <w:r w:rsidRPr="630ECEC8">
              <w:rPr>
                <w:rFonts w:ascii="Calibri" w:eastAsia="Calibri" w:hAnsi="Calibri" w:cs="Calibri"/>
                <w:b/>
                <w:bCs/>
                <w:color w:val="000000" w:themeColor="text1"/>
                <w:sz w:val="18"/>
                <w:szCs w:val="18"/>
              </w:rPr>
              <w:t xml:space="preserve">1. </w:t>
            </w:r>
            <w:r w:rsidR="00334128">
              <w:rPr>
                <w:rFonts w:ascii="Calibri" w:eastAsia="Calibri" w:hAnsi="Calibri" w:cs="Calibri"/>
                <w:b/>
                <w:bCs/>
                <w:color w:val="000000" w:themeColor="text1"/>
                <w:sz w:val="18"/>
                <w:szCs w:val="18"/>
              </w:rPr>
              <w:t>Metsamajanduslikud võtted, p</w:t>
            </w:r>
            <w:r w:rsidRPr="630ECEC8">
              <w:rPr>
                <w:rFonts w:ascii="Calibri" w:eastAsia="Calibri" w:hAnsi="Calibri" w:cs="Calibri"/>
                <w:b/>
                <w:bCs/>
                <w:color w:val="000000" w:themeColor="text1"/>
                <w:sz w:val="18"/>
                <w:szCs w:val="18"/>
              </w:rPr>
              <w:t>uidu kui ressursi stabiilne kättesaadavus, sh</w:t>
            </w:r>
            <w:r w:rsidRPr="630ECEC8">
              <w:rPr>
                <w:rFonts w:ascii="Calibri" w:eastAsia="Calibri" w:hAnsi="Calibri" w:cs="Calibri"/>
                <w:color w:val="000000" w:themeColor="text1"/>
                <w:sz w:val="18"/>
                <w:szCs w:val="18"/>
              </w:rPr>
              <w:t xml:space="preserve"> </w:t>
            </w:r>
          </w:p>
        </w:tc>
      </w:tr>
      <w:tr w:rsidR="630ECEC8" w14:paraId="17AF1BBE" w14:textId="77777777" w:rsidTr="00F9B0DB">
        <w:trPr>
          <w:trHeight w:val="585"/>
        </w:trPr>
        <w:tc>
          <w:tcPr>
            <w:tcW w:w="2513"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left w:w="70" w:type="dxa"/>
              <w:right w:w="70" w:type="dxa"/>
            </w:tcMar>
            <w:vAlign w:val="center"/>
          </w:tcPr>
          <w:p w14:paraId="4D640CE1" w14:textId="5C0F7011" w:rsidR="630ECEC8" w:rsidRDefault="73BE0713" w:rsidP="00B5266B">
            <w:pPr>
              <w:spacing w:after="0" w:line="240" w:lineRule="auto"/>
              <w:rPr>
                <w:rFonts w:ascii="Calibri" w:eastAsia="Calibri" w:hAnsi="Calibri" w:cs="Calibri"/>
                <w:color w:val="000000" w:themeColor="text1"/>
                <w:sz w:val="18"/>
                <w:szCs w:val="18"/>
              </w:rPr>
            </w:pPr>
            <w:r w:rsidRPr="39A9B226">
              <w:rPr>
                <w:rFonts w:ascii="Calibri" w:eastAsia="Calibri" w:hAnsi="Calibri" w:cs="Calibri"/>
                <w:color w:val="000000" w:themeColor="text1"/>
                <w:sz w:val="18"/>
                <w:szCs w:val="18"/>
              </w:rPr>
              <w:t>R</w:t>
            </w:r>
            <w:r w:rsidR="34A8E90E" w:rsidRPr="39A9B226">
              <w:rPr>
                <w:rFonts w:ascii="Calibri" w:eastAsia="Calibri" w:hAnsi="Calibri" w:cs="Calibri"/>
                <w:color w:val="000000" w:themeColor="text1"/>
                <w:sz w:val="18"/>
                <w:szCs w:val="18"/>
              </w:rPr>
              <w:t>aiemah</w:t>
            </w:r>
            <w:r w:rsidR="1D231836" w:rsidRPr="39A9B226">
              <w:rPr>
                <w:rFonts w:ascii="Calibri" w:eastAsia="Calibri" w:hAnsi="Calibri" w:cs="Calibri"/>
                <w:color w:val="000000" w:themeColor="text1"/>
                <w:sz w:val="18"/>
                <w:szCs w:val="18"/>
              </w:rPr>
              <w:t xml:space="preserve">t </w:t>
            </w:r>
          </w:p>
        </w:tc>
        <w:tc>
          <w:tcPr>
            <w:tcW w:w="914"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left w:w="70" w:type="dxa"/>
              <w:right w:w="70" w:type="dxa"/>
            </w:tcMar>
            <w:vAlign w:val="center"/>
          </w:tcPr>
          <w:p w14:paraId="2A6C0A98" w14:textId="1DA3C620" w:rsidR="630ECEC8" w:rsidRDefault="630ECEC8" w:rsidP="00B5266B">
            <w:pPr>
              <w:spacing w:after="0" w:line="240" w:lineRule="auto"/>
              <w:rPr>
                <w:rFonts w:ascii="Calibri" w:eastAsia="Calibri" w:hAnsi="Calibri" w:cs="Calibri"/>
                <w:color w:val="000000" w:themeColor="text1"/>
                <w:sz w:val="18"/>
                <w:szCs w:val="18"/>
              </w:rPr>
            </w:pPr>
            <w:r w:rsidRPr="630ECEC8">
              <w:rPr>
                <w:rFonts w:ascii="Calibri" w:eastAsia="Calibri" w:hAnsi="Calibri" w:cs="Calibri"/>
                <w:color w:val="000000" w:themeColor="text1"/>
                <w:sz w:val="18"/>
                <w:szCs w:val="18"/>
              </w:rPr>
              <w:t xml:space="preserve">1 083 642  </w:t>
            </w:r>
          </w:p>
        </w:tc>
        <w:tc>
          <w:tcPr>
            <w:tcW w:w="911"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left w:w="70" w:type="dxa"/>
              <w:right w:w="70" w:type="dxa"/>
            </w:tcMar>
            <w:vAlign w:val="center"/>
          </w:tcPr>
          <w:p w14:paraId="57C16A88" w14:textId="082E134E" w:rsidR="630ECEC8" w:rsidRDefault="630ECEC8" w:rsidP="00B5266B">
            <w:pPr>
              <w:spacing w:after="0" w:line="240" w:lineRule="auto"/>
              <w:rPr>
                <w:rFonts w:ascii="Calibri" w:eastAsia="Calibri" w:hAnsi="Calibri" w:cs="Calibri"/>
                <w:sz w:val="18"/>
                <w:szCs w:val="18"/>
              </w:rPr>
            </w:pPr>
            <w:r w:rsidRPr="630ECEC8">
              <w:rPr>
                <w:rFonts w:ascii="Calibri" w:eastAsia="Calibri" w:hAnsi="Calibri" w:cs="Calibri"/>
                <w:sz w:val="18"/>
                <w:szCs w:val="18"/>
              </w:rPr>
              <w:t xml:space="preserve">1 083 441 </w:t>
            </w:r>
          </w:p>
        </w:tc>
        <w:tc>
          <w:tcPr>
            <w:tcW w:w="2069"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left w:w="70" w:type="dxa"/>
              <w:right w:w="70" w:type="dxa"/>
            </w:tcMar>
            <w:vAlign w:val="center"/>
          </w:tcPr>
          <w:p w14:paraId="1F6FCE3F" w14:textId="2ADE1019" w:rsidR="630ECEC8" w:rsidRDefault="284BE0C4" w:rsidP="2B2CB921">
            <w:pPr>
              <w:spacing w:after="0" w:line="240" w:lineRule="auto"/>
              <w:rPr>
                <w:rFonts w:ascii="Calibri" w:eastAsia="Calibri" w:hAnsi="Calibri" w:cs="Calibri"/>
                <w:color w:val="000000" w:themeColor="text1"/>
                <w:sz w:val="18"/>
                <w:szCs w:val="18"/>
              </w:rPr>
            </w:pPr>
            <w:r w:rsidRPr="357EF7B9">
              <w:rPr>
                <w:rFonts w:ascii="Calibri" w:eastAsia="Calibri" w:hAnsi="Calibri" w:cs="Calibri"/>
                <w:color w:val="000000" w:themeColor="text1"/>
                <w:sz w:val="18"/>
                <w:szCs w:val="18"/>
              </w:rPr>
              <w:t xml:space="preserve">Raiemaht, millega </w:t>
            </w:r>
            <w:proofErr w:type="spellStart"/>
            <w:r w:rsidR="40A68EEA" w:rsidRPr="4A10C334">
              <w:rPr>
                <w:rFonts w:ascii="Calibri" w:eastAsia="Calibri" w:hAnsi="Calibri" w:cs="Calibri"/>
                <w:color w:val="000000" w:themeColor="text1"/>
                <w:sz w:val="18"/>
                <w:szCs w:val="18"/>
              </w:rPr>
              <w:t>metsamaa</w:t>
            </w:r>
            <w:proofErr w:type="spellEnd"/>
            <w:r w:rsidR="6409AF05" w:rsidRPr="4A10C334">
              <w:rPr>
                <w:rFonts w:ascii="Calibri" w:eastAsia="Calibri" w:hAnsi="Calibri" w:cs="Calibri"/>
                <w:color w:val="000000" w:themeColor="text1"/>
                <w:sz w:val="18"/>
                <w:szCs w:val="18"/>
              </w:rPr>
              <w:t xml:space="preserve"> </w:t>
            </w:r>
            <w:r w:rsidR="0AABCE64" w:rsidRPr="4A10C334">
              <w:rPr>
                <w:rFonts w:ascii="Calibri" w:eastAsia="Calibri" w:hAnsi="Calibri" w:cs="Calibri"/>
                <w:color w:val="000000" w:themeColor="text1"/>
                <w:sz w:val="18"/>
                <w:szCs w:val="18"/>
              </w:rPr>
              <w:t>kogu</w:t>
            </w:r>
            <w:r w:rsidR="6409AF05" w:rsidRPr="4A10C334">
              <w:rPr>
                <w:rFonts w:ascii="Calibri" w:eastAsia="Calibri" w:hAnsi="Calibri" w:cs="Calibri"/>
                <w:color w:val="000000" w:themeColor="text1"/>
                <w:sz w:val="18"/>
                <w:szCs w:val="18"/>
              </w:rPr>
              <w:t>tagavara</w:t>
            </w:r>
            <w:r w:rsidRPr="357EF7B9">
              <w:rPr>
                <w:rFonts w:ascii="Calibri" w:eastAsia="Calibri" w:hAnsi="Calibri" w:cs="Calibri"/>
                <w:color w:val="000000" w:themeColor="text1"/>
                <w:sz w:val="18"/>
                <w:szCs w:val="18"/>
              </w:rPr>
              <w:t xml:space="preserve"> ei lange ja mis tagab </w:t>
            </w:r>
            <w:r w:rsidR="6409AF05" w:rsidRPr="4A10C334">
              <w:rPr>
                <w:rFonts w:ascii="Calibri" w:eastAsia="Calibri" w:hAnsi="Calibri" w:cs="Calibri"/>
                <w:color w:val="000000" w:themeColor="text1"/>
                <w:sz w:val="18"/>
                <w:szCs w:val="18"/>
              </w:rPr>
              <w:t>lisa</w:t>
            </w:r>
            <w:r w:rsidR="697C49B2" w:rsidRPr="4A10C334">
              <w:rPr>
                <w:rFonts w:ascii="Calibri" w:eastAsia="Calibri" w:hAnsi="Calibri" w:cs="Calibri"/>
                <w:color w:val="000000" w:themeColor="text1"/>
                <w:sz w:val="18"/>
                <w:szCs w:val="18"/>
              </w:rPr>
              <w:t xml:space="preserve">nduva </w:t>
            </w:r>
            <w:r w:rsidR="6409AF05" w:rsidRPr="4A10C334">
              <w:rPr>
                <w:rFonts w:ascii="Calibri" w:eastAsia="Calibri" w:hAnsi="Calibri" w:cs="Calibri"/>
                <w:color w:val="000000" w:themeColor="text1"/>
                <w:sz w:val="18"/>
                <w:szCs w:val="18"/>
              </w:rPr>
              <w:t>sidumise</w:t>
            </w:r>
            <w:r w:rsidR="5BA8A7A8" w:rsidRPr="4A10C334">
              <w:rPr>
                <w:rFonts w:ascii="Calibri" w:eastAsia="Calibri" w:hAnsi="Calibri" w:cs="Calibri"/>
                <w:color w:val="000000" w:themeColor="text1"/>
                <w:sz w:val="18"/>
                <w:szCs w:val="18"/>
              </w:rPr>
              <w:t xml:space="preserve"> vastavalt </w:t>
            </w:r>
            <w:r w:rsidR="2253EDC1" w:rsidRPr="4A10C334">
              <w:rPr>
                <w:rFonts w:ascii="Calibri" w:eastAsia="Calibri" w:hAnsi="Calibri" w:cs="Calibri"/>
                <w:color w:val="000000" w:themeColor="text1"/>
                <w:sz w:val="18"/>
                <w:szCs w:val="18"/>
              </w:rPr>
              <w:t xml:space="preserve">esitatud </w:t>
            </w:r>
            <w:r w:rsidR="6F7B210F" w:rsidRPr="357EF7B9">
              <w:rPr>
                <w:rFonts w:ascii="Calibri" w:eastAsia="Calibri" w:hAnsi="Calibri" w:cs="Calibri"/>
                <w:color w:val="000000" w:themeColor="text1"/>
                <w:sz w:val="18"/>
                <w:szCs w:val="18"/>
              </w:rPr>
              <w:t xml:space="preserve">heite vähendamise </w:t>
            </w:r>
            <w:proofErr w:type="spellStart"/>
            <w:r w:rsidR="5BA8A7A8" w:rsidRPr="4A10C334">
              <w:rPr>
                <w:rFonts w:ascii="Calibri" w:eastAsia="Calibri" w:hAnsi="Calibri" w:cs="Calibri"/>
                <w:color w:val="000000" w:themeColor="text1"/>
                <w:sz w:val="18"/>
                <w:szCs w:val="18"/>
              </w:rPr>
              <w:t>potentsiaalile</w:t>
            </w:r>
            <w:r w:rsidR="09684DB2" w:rsidRPr="4A10C334">
              <w:rPr>
                <w:rFonts w:ascii="Calibri" w:eastAsia="Calibri" w:hAnsi="Calibri" w:cs="Calibri"/>
                <w:b/>
                <w:bCs/>
                <w:color w:val="000000" w:themeColor="text1"/>
                <w:sz w:val="18"/>
                <w:szCs w:val="18"/>
                <w:vertAlign w:val="superscript"/>
              </w:rPr>
              <w:t>a</w:t>
            </w:r>
            <w:proofErr w:type="spellEnd"/>
          </w:p>
        </w:tc>
        <w:tc>
          <w:tcPr>
            <w:tcW w:w="1161"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left w:w="70" w:type="dxa"/>
              <w:right w:w="70" w:type="dxa"/>
            </w:tcMar>
            <w:vAlign w:val="center"/>
          </w:tcPr>
          <w:p w14:paraId="50546B34" w14:textId="6080814E" w:rsidR="630ECEC8" w:rsidRDefault="48CB3790" w:rsidP="2B2CB921">
            <w:pPr>
              <w:spacing w:after="0" w:line="240" w:lineRule="auto"/>
              <w:rPr>
                <w:rFonts w:eastAsiaTheme="minorEastAsia"/>
                <w:color w:val="404040" w:themeColor="text1" w:themeTint="BF"/>
                <w:sz w:val="18"/>
                <w:szCs w:val="18"/>
              </w:rPr>
            </w:pPr>
            <w:r w:rsidRPr="2B2CB921">
              <w:rPr>
                <w:rFonts w:eastAsiaTheme="minorEastAsia"/>
                <w:color w:val="404040" w:themeColor="text1" w:themeTint="BF"/>
                <w:sz w:val="18"/>
                <w:szCs w:val="18"/>
              </w:rPr>
              <w:t xml:space="preserve">Lisanduv </w:t>
            </w:r>
          </w:p>
        </w:tc>
        <w:tc>
          <w:tcPr>
            <w:tcW w:w="1169"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left w:w="70" w:type="dxa"/>
              <w:right w:w="70" w:type="dxa"/>
            </w:tcMar>
            <w:vAlign w:val="center"/>
          </w:tcPr>
          <w:p w14:paraId="7698037B" w14:textId="5B6FC2DC" w:rsidR="630ECEC8" w:rsidRDefault="48CB3790" w:rsidP="2B2CB921">
            <w:pPr>
              <w:spacing w:after="0" w:line="240" w:lineRule="auto"/>
              <w:rPr>
                <w:rFonts w:eastAsiaTheme="minorEastAsia"/>
                <w:color w:val="000000" w:themeColor="text1"/>
                <w:sz w:val="18"/>
                <w:szCs w:val="18"/>
              </w:rPr>
            </w:pPr>
            <w:r w:rsidRPr="2B2CB921">
              <w:rPr>
                <w:rFonts w:eastAsiaTheme="minorEastAsia"/>
                <w:color w:val="000000" w:themeColor="text1"/>
                <w:sz w:val="18"/>
                <w:szCs w:val="18"/>
              </w:rPr>
              <w:t xml:space="preserve">Riik ja erasektor </w:t>
            </w:r>
          </w:p>
        </w:tc>
      </w:tr>
      <w:tr w:rsidR="630ECEC8" w14:paraId="26C81587" w14:textId="77777777" w:rsidTr="00F9B0DB">
        <w:trPr>
          <w:trHeight w:val="1155"/>
        </w:trPr>
        <w:tc>
          <w:tcPr>
            <w:tcW w:w="2513"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left w:w="70" w:type="dxa"/>
              <w:right w:w="70" w:type="dxa"/>
            </w:tcMar>
            <w:vAlign w:val="center"/>
          </w:tcPr>
          <w:p w14:paraId="1BEF36E2" w14:textId="152D2126" w:rsidR="630ECEC8" w:rsidRDefault="630ECEC8" w:rsidP="00B5266B">
            <w:pPr>
              <w:spacing w:after="0" w:line="240" w:lineRule="auto"/>
              <w:rPr>
                <w:rFonts w:ascii="Calibri" w:eastAsia="Calibri" w:hAnsi="Calibri" w:cs="Calibri"/>
                <w:color w:val="000000" w:themeColor="text1"/>
                <w:sz w:val="18"/>
                <w:szCs w:val="18"/>
              </w:rPr>
            </w:pPr>
            <w:r w:rsidRPr="630ECEC8">
              <w:rPr>
                <w:rFonts w:ascii="Calibri" w:eastAsia="Calibri" w:hAnsi="Calibri" w:cs="Calibri"/>
                <w:color w:val="000000" w:themeColor="text1"/>
                <w:sz w:val="18"/>
                <w:szCs w:val="18"/>
              </w:rPr>
              <w:t xml:space="preserve">Istandike rajamine </w:t>
            </w:r>
            <w:r w:rsidR="31E85581" w:rsidRPr="4A10C334">
              <w:rPr>
                <w:rFonts w:ascii="Calibri" w:eastAsia="Calibri" w:hAnsi="Calibri" w:cs="Calibri"/>
                <w:color w:val="000000" w:themeColor="text1"/>
                <w:sz w:val="18"/>
                <w:szCs w:val="18"/>
              </w:rPr>
              <w:t>endistele põllumaadele kujunenud hall-lepikute</w:t>
            </w:r>
            <w:r w:rsidR="79B425AA" w:rsidRPr="4A10C334">
              <w:rPr>
                <w:rFonts w:ascii="Calibri" w:eastAsia="Calibri" w:hAnsi="Calibri" w:cs="Calibri"/>
                <w:color w:val="000000" w:themeColor="text1"/>
                <w:sz w:val="18"/>
                <w:szCs w:val="18"/>
              </w:rPr>
              <w:t xml:space="preserve"> asemel</w:t>
            </w:r>
            <w:r w:rsidRPr="630ECEC8">
              <w:rPr>
                <w:rFonts w:ascii="Calibri" w:eastAsia="Calibri" w:hAnsi="Calibri" w:cs="Calibri"/>
                <w:color w:val="000000" w:themeColor="text1"/>
                <w:sz w:val="18"/>
                <w:szCs w:val="18"/>
              </w:rPr>
              <w:t xml:space="preserve"> (sh kiirekasvuliste puuliikidega</w:t>
            </w:r>
            <w:r w:rsidR="1369C5F2" w:rsidRPr="4A10C334">
              <w:rPr>
                <w:rFonts w:ascii="Calibri" w:eastAsia="Calibri" w:hAnsi="Calibri" w:cs="Calibri"/>
                <w:color w:val="000000" w:themeColor="text1"/>
                <w:sz w:val="18"/>
                <w:szCs w:val="18"/>
              </w:rPr>
              <w:t>).</w:t>
            </w:r>
          </w:p>
        </w:tc>
        <w:tc>
          <w:tcPr>
            <w:tcW w:w="914"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left w:w="70" w:type="dxa"/>
              <w:right w:w="70" w:type="dxa"/>
            </w:tcMar>
            <w:vAlign w:val="center"/>
          </w:tcPr>
          <w:p w14:paraId="638C61D3" w14:textId="1BC2D791" w:rsidR="630ECEC8" w:rsidRDefault="630ECEC8" w:rsidP="00B5266B">
            <w:pPr>
              <w:spacing w:after="0" w:line="240" w:lineRule="auto"/>
              <w:rPr>
                <w:rFonts w:ascii="Calibri" w:eastAsia="Calibri" w:hAnsi="Calibri" w:cs="Calibri"/>
                <w:color w:val="000000" w:themeColor="text1"/>
                <w:sz w:val="18"/>
                <w:szCs w:val="18"/>
              </w:rPr>
            </w:pPr>
            <w:r w:rsidRPr="630ECEC8">
              <w:rPr>
                <w:rFonts w:ascii="Calibri" w:eastAsia="Calibri" w:hAnsi="Calibri" w:cs="Calibri"/>
                <w:color w:val="000000" w:themeColor="text1"/>
                <w:sz w:val="18"/>
                <w:szCs w:val="18"/>
              </w:rPr>
              <w:t xml:space="preserve">4392 </w:t>
            </w:r>
          </w:p>
        </w:tc>
        <w:tc>
          <w:tcPr>
            <w:tcW w:w="911"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left w:w="70" w:type="dxa"/>
              <w:right w:w="70" w:type="dxa"/>
            </w:tcMar>
            <w:vAlign w:val="center"/>
          </w:tcPr>
          <w:p w14:paraId="64DCE59A" w14:textId="53E32BCC" w:rsidR="630ECEC8" w:rsidRDefault="630ECEC8" w:rsidP="00B5266B">
            <w:pPr>
              <w:spacing w:after="0" w:line="240" w:lineRule="auto"/>
              <w:rPr>
                <w:rFonts w:ascii="Calibri" w:eastAsia="Calibri" w:hAnsi="Calibri" w:cs="Calibri"/>
                <w:color w:val="000000" w:themeColor="text1"/>
                <w:sz w:val="18"/>
                <w:szCs w:val="18"/>
              </w:rPr>
            </w:pPr>
            <w:r w:rsidRPr="630ECEC8">
              <w:rPr>
                <w:rFonts w:ascii="Calibri" w:eastAsia="Calibri" w:hAnsi="Calibri" w:cs="Calibri"/>
                <w:color w:val="000000" w:themeColor="text1"/>
                <w:sz w:val="18"/>
                <w:szCs w:val="18"/>
              </w:rPr>
              <w:t xml:space="preserve">24 734 </w:t>
            </w:r>
          </w:p>
        </w:tc>
        <w:tc>
          <w:tcPr>
            <w:tcW w:w="2069"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left w:w="70" w:type="dxa"/>
              <w:right w:w="70" w:type="dxa"/>
            </w:tcMar>
            <w:vAlign w:val="center"/>
          </w:tcPr>
          <w:p w14:paraId="4AD298FF" w14:textId="222A879E" w:rsidR="630ECEC8" w:rsidRDefault="48CB3790" w:rsidP="00B5266B">
            <w:pPr>
              <w:spacing w:after="0" w:line="240" w:lineRule="auto"/>
              <w:rPr>
                <w:rFonts w:ascii="Calibri" w:eastAsia="Calibri" w:hAnsi="Calibri" w:cs="Calibri"/>
                <w:color w:val="404040" w:themeColor="text1" w:themeTint="BF"/>
                <w:sz w:val="18"/>
                <w:szCs w:val="18"/>
              </w:rPr>
            </w:pPr>
            <w:r w:rsidRPr="2B2CB921">
              <w:rPr>
                <w:rFonts w:ascii="Calibri" w:eastAsia="Calibri" w:hAnsi="Calibri" w:cs="Calibri"/>
                <w:color w:val="404040" w:themeColor="text1" w:themeTint="BF"/>
                <w:sz w:val="18"/>
                <w:szCs w:val="18"/>
              </w:rPr>
              <w:t>500 ha aastas, alates 2025.</w:t>
            </w:r>
            <w:r w:rsidR="1FDACDF7" w:rsidRPr="4A10C334">
              <w:rPr>
                <w:rFonts w:ascii="Calibri" w:eastAsia="Calibri" w:hAnsi="Calibri" w:cs="Calibri"/>
                <w:color w:val="404040" w:themeColor="text1" w:themeTint="BF"/>
                <w:sz w:val="18"/>
                <w:szCs w:val="18"/>
              </w:rPr>
              <w:t xml:space="preserve"> </w:t>
            </w:r>
            <w:r w:rsidRPr="2B2CB921">
              <w:rPr>
                <w:rFonts w:ascii="Calibri" w:eastAsia="Calibri" w:hAnsi="Calibri" w:cs="Calibri"/>
                <w:color w:val="404040" w:themeColor="text1" w:themeTint="BF"/>
                <w:sz w:val="18"/>
                <w:szCs w:val="18"/>
              </w:rPr>
              <w:t xml:space="preserve">a </w:t>
            </w:r>
          </w:p>
        </w:tc>
        <w:tc>
          <w:tcPr>
            <w:tcW w:w="1161"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left w:w="70" w:type="dxa"/>
              <w:right w:w="70" w:type="dxa"/>
            </w:tcMar>
            <w:vAlign w:val="center"/>
          </w:tcPr>
          <w:p w14:paraId="6B954615" w14:textId="0AC9BD22" w:rsidR="630ECEC8" w:rsidRDefault="48CB3790" w:rsidP="2B2CB921">
            <w:pPr>
              <w:spacing w:after="0" w:line="240" w:lineRule="auto"/>
              <w:rPr>
                <w:rFonts w:eastAsiaTheme="minorEastAsia"/>
                <w:color w:val="404040" w:themeColor="text1" w:themeTint="BF"/>
                <w:sz w:val="18"/>
                <w:szCs w:val="18"/>
              </w:rPr>
            </w:pPr>
            <w:r w:rsidRPr="2B2CB921">
              <w:rPr>
                <w:rFonts w:eastAsiaTheme="minorEastAsia"/>
                <w:color w:val="404040" w:themeColor="text1" w:themeTint="BF"/>
                <w:sz w:val="18"/>
                <w:szCs w:val="18"/>
              </w:rPr>
              <w:t xml:space="preserve">Lisaks </w:t>
            </w:r>
          </w:p>
        </w:tc>
        <w:tc>
          <w:tcPr>
            <w:tcW w:w="1169"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left w:w="70" w:type="dxa"/>
              <w:right w:w="70" w:type="dxa"/>
            </w:tcMar>
            <w:vAlign w:val="center"/>
          </w:tcPr>
          <w:p w14:paraId="06362009" w14:textId="7F7E89AC" w:rsidR="630ECEC8" w:rsidRDefault="48CB3790" w:rsidP="2B2CB921">
            <w:pPr>
              <w:spacing w:after="0" w:line="240" w:lineRule="auto"/>
              <w:rPr>
                <w:rFonts w:eastAsiaTheme="minorEastAsia"/>
                <w:color w:val="404040" w:themeColor="text1" w:themeTint="BF"/>
                <w:sz w:val="18"/>
                <w:szCs w:val="18"/>
              </w:rPr>
            </w:pPr>
            <w:r w:rsidRPr="2B2CB921">
              <w:rPr>
                <w:rFonts w:eastAsiaTheme="minorEastAsia"/>
                <w:color w:val="404040" w:themeColor="text1" w:themeTint="BF"/>
                <w:sz w:val="18"/>
                <w:szCs w:val="18"/>
              </w:rPr>
              <w:t xml:space="preserve">Erasektor </w:t>
            </w:r>
          </w:p>
        </w:tc>
      </w:tr>
      <w:tr w:rsidR="630ECEC8" w14:paraId="523089C7" w14:textId="77777777" w:rsidTr="00F9B0DB">
        <w:trPr>
          <w:trHeight w:val="795"/>
        </w:trPr>
        <w:tc>
          <w:tcPr>
            <w:tcW w:w="2513"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left w:w="70" w:type="dxa"/>
              <w:right w:w="70" w:type="dxa"/>
            </w:tcMar>
            <w:vAlign w:val="center"/>
          </w:tcPr>
          <w:p w14:paraId="73A0F038" w14:textId="2CDA7E05" w:rsidR="630ECEC8" w:rsidRDefault="48CB3790" w:rsidP="00B5266B">
            <w:pPr>
              <w:spacing w:after="0" w:line="240" w:lineRule="auto"/>
              <w:rPr>
                <w:rFonts w:ascii="Calibri" w:eastAsia="Calibri" w:hAnsi="Calibri" w:cs="Calibri"/>
                <w:color w:val="000000" w:themeColor="text1"/>
                <w:sz w:val="18"/>
                <w:szCs w:val="18"/>
              </w:rPr>
            </w:pPr>
            <w:r w:rsidRPr="2B2CB921">
              <w:rPr>
                <w:rFonts w:ascii="Calibri" w:eastAsia="Calibri" w:hAnsi="Calibri" w:cs="Calibri"/>
                <w:color w:val="000000" w:themeColor="text1"/>
                <w:sz w:val="18"/>
                <w:szCs w:val="18"/>
              </w:rPr>
              <w:t>Hõredate puistute ennakraie majandusmetsas</w:t>
            </w:r>
            <w:r w:rsidR="49E8FACB" w:rsidRPr="2B2CB921">
              <w:rPr>
                <w:rFonts w:ascii="Calibri" w:eastAsia="Calibri" w:hAnsi="Calibri" w:cs="Calibri"/>
                <w:color w:val="000000" w:themeColor="text1"/>
                <w:sz w:val="18"/>
                <w:szCs w:val="18"/>
              </w:rPr>
              <w:t xml:space="preserve"> </w:t>
            </w:r>
            <w:r w:rsidR="2F3A9A5E" w:rsidRPr="0F00E842">
              <w:rPr>
                <w:rFonts w:ascii="Calibri" w:eastAsia="Calibri" w:hAnsi="Calibri" w:cs="Calibri"/>
                <w:color w:val="000000" w:themeColor="text1"/>
                <w:sz w:val="18"/>
                <w:szCs w:val="18"/>
              </w:rPr>
              <w:t>metsa</w:t>
            </w:r>
            <w:r w:rsidR="1E2625EB" w:rsidRPr="0F00E842">
              <w:rPr>
                <w:rFonts w:ascii="Calibri" w:eastAsia="Calibri" w:hAnsi="Calibri" w:cs="Calibri"/>
                <w:color w:val="000000" w:themeColor="text1"/>
                <w:sz w:val="18"/>
                <w:szCs w:val="18"/>
              </w:rPr>
              <w:t xml:space="preserve"> </w:t>
            </w:r>
            <w:r w:rsidR="54304A43" w:rsidRPr="4A10C334">
              <w:rPr>
                <w:rFonts w:ascii="Calibri" w:eastAsia="Calibri" w:hAnsi="Calibri" w:cs="Calibri"/>
                <w:color w:val="000000" w:themeColor="text1"/>
                <w:sz w:val="18"/>
                <w:szCs w:val="18"/>
              </w:rPr>
              <w:t>uuen</w:t>
            </w:r>
            <w:r w:rsidR="6E7345B2" w:rsidRPr="4A10C334">
              <w:rPr>
                <w:rFonts w:ascii="Calibri" w:eastAsia="Calibri" w:hAnsi="Calibri" w:cs="Calibri"/>
                <w:color w:val="000000" w:themeColor="text1"/>
                <w:sz w:val="18"/>
                <w:szCs w:val="18"/>
              </w:rPr>
              <w:t>e</w:t>
            </w:r>
            <w:r w:rsidR="54304A43" w:rsidRPr="4A10C334">
              <w:rPr>
                <w:rFonts w:ascii="Calibri" w:eastAsia="Calibri" w:hAnsi="Calibri" w:cs="Calibri"/>
                <w:color w:val="000000" w:themeColor="text1"/>
                <w:sz w:val="18"/>
                <w:szCs w:val="18"/>
              </w:rPr>
              <w:t>mise</w:t>
            </w:r>
            <w:r w:rsidR="75DC543E" w:rsidRPr="4A10C334">
              <w:rPr>
                <w:rFonts w:ascii="Calibri" w:eastAsia="Calibri" w:hAnsi="Calibri" w:cs="Calibri"/>
                <w:color w:val="000000" w:themeColor="text1"/>
                <w:sz w:val="18"/>
                <w:szCs w:val="18"/>
              </w:rPr>
              <w:t xml:space="preserve"> </w:t>
            </w:r>
            <w:r w:rsidR="37C6459C" w:rsidRPr="4A10C334">
              <w:rPr>
                <w:rFonts w:ascii="Calibri" w:eastAsia="Calibri" w:hAnsi="Calibri" w:cs="Calibri"/>
                <w:color w:val="000000" w:themeColor="text1"/>
                <w:sz w:val="18"/>
                <w:szCs w:val="18"/>
              </w:rPr>
              <w:t>kiirendamiseks</w:t>
            </w:r>
          </w:p>
        </w:tc>
        <w:tc>
          <w:tcPr>
            <w:tcW w:w="914"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left w:w="70" w:type="dxa"/>
              <w:right w:w="70" w:type="dxa"/>
            </w:tcMar>
            <w:vAlign w:val="center"/>
          </w:tcPr>
          <w:p w14:paraId="0A4D9CBC" w14:textId="0E908D02" w:rsidR="630ECEC8" w:rsidRDefault="630ECEC8" w:rsidP="00B5266B">
            <w:pPr>
              <w:spacing w:after="0" w:line="240" w:lineRule="auto"/>
              <w:rPr>
                <w:rFonts w:ascii="Calibri" w:eastAsia="Calibri" w:hAnsi="Calibri" w:cs="Calibri"/>
                <w:color w:val="000000" w:themeColor="text1"/>
                <w:sz w:val="18"/>
                <w:szCs w:val="18"/>
              </w:rPr>
            </w:pPr>
            <w:r w:rsidRPr="630ECEC8">
              <w:rPr>
                <w:rFonts w:ascii="Calibri" w:eastAsia="Calibri" w:hAnsi="Calibri" w:cs="Calibri"/>
                <w:color w:val="000000" w:themeColor="text1"/>
                <w:sz w:val="18"/>
                <w:szCs w:val="18"/>
              </w:rPr>
              <w:t xml:space="preserve">50 000 </w:t>
            </w:r>
          </w:p>
        </w:tc>
        <w:tc>
          <w:tcPr>
            <w:tcW w:w="911"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left w:w="70" w:type="dxa"/>
              <w:right w:w="70" w:type="dxa"/>
            </w:tcMar>
            <w:vAlign w:val="center"/>
          </w:tcPr>
          <w:p w14:paraId="7E5FB705" w14:textId="5D3A2FFF" w:rsidR="630ECEC8" w:rsidRDefault="630ECEC8" w:rsidP="00B5266B">
            <w:pPr>
              <w:spacing w:after="0" w:line="240" w:lineRule="auto"/>
              <w:rPr>
                <w:rFonts w:ascii="Calibri" w:eastAsia="Calibri" w:hAnsi="Calibri" w:cs="Calibri"/>
                <w:color w:val="000000" w:themeColor="text1"/>
                <w:sz w:val="18"/>
                <w:szCs w:val="18"/>
              </w:rPr>
            </w:pPr>
            <w:r w:rsidRPr="630ECEC8">
              <w:rPr>
                <w:rFonts w:ascii="Calibri" w:eastAsia="Calibri" w:hAnsi="Calibri" w:cs="Calibri"/>
                <w:color w:val="000000" w:themeColor="text1"/>
                <w:sz w:val="18"/>
                <w:szCs w:val="18"/>
              </w:rPr>
              <w:t xml:space="preserve">85 000 </w:t>
            </w:r>
          </w:p>
        </w:tc>
        <w:tc>
          <w:tcPr>
            <w:tcW w:w="2069"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left w:w="70" w:type="dxa"/>
              <w:right w:w="70" w:type="dxa"/>
            </w:tcMar>
            <w:vAlign w:val="center"/>
          </w:tcPr>
          <w:p w14:paraId="6687914D" w14:textId="462D685E" w:rsidR="630ECEC8" w:rsidRDefault="0337881F" w:rsidP="2B2CB921">
            <w:pPr>
              <w:spacing w:after="0" w:line="240" w:lineRule="auto"/>
              <w:rPr>
                <w:rFonts w:ascii="Calibri" w:eastAsia="Calibri" w:hAnsi="Calibri" w:cs="Calibri"/>
                <w:color w:val="404040" w:themeColor="text1" w:themeTint="BF"/>
                <w:sz w:val="18"/>
                <w:szCs w:val="18"/>
              </w:rPr>
            </w:pPr>
            <w:r w:rsidRPr="4A10C334">
              <w:rPr>
                <w:rFonts w:ascii="Calibri" w:eastAsia="Calibri" w:hAnsi="Calibri" w:cs="Calibri"/>
                <w:color w:val="404040" w:themeColor="text1" w:themeTint="BF"/>
                <w:sz w:val="18"/>
                <w:szCs w:val="18"/>
              </w:rPr>
              <w:t>Metsauuendami</w:t>
            </w:r>
            <w:r w:rsidR="6539444F" w:rsidRPr="4A10C334">
              <w:rPr>
                <w:rFonts w:ascii="Calibri" w:eastAsia="Calibri" w:hAnsi="Calibri" w:cs="Calibri"/>
                <w:color w:val="404040" w:themeColor="text1" w:themeTint="BF"/>
                <w:sz w:val="18"/>
                <w:szCs w:val="18"/>
              </w:rPr>
              <w:t>n</w:t>
            </w:r>
            <w:r w:rsidRPr="4A10C334">
              <w:rPr>
                <w:rFonts w:ascii="Calibri" w:eastAsia="Calibri" w:hAnsi="Calibri" w:cs="Calibri"/>
                <w:color w:val="404040" w:themeColor="text1" w:themeTint="BF"/>
                <w:sz w:val="18"/>
                <w:szCs w:val="18"/>
              </w:rPr>
              <w:t xml:space="preserve">e </w:t>
            </w:r>
            <w:r w:rsidR="5A830802" w:rsidRPr="4A10C334">
              <w:rPr>
                <w:rFonts w:ascii="Calibri" w:eastAsia="Calibri" w:hAnsi="Calibri" w:cs="Calibri"/>
                <w:color w:val="404040" w:themeColor="text1" w:themeTint="BF"/>
                <w:sz w:val="18"/>
                <w:szCs w:val="18"/>
              </w:rPr>
              <w:t>580 ha/a</w:t>
            </w:r>
            <w:r w:rsidR="19A27524" w:rsidRPr="4A10C334">
              <w:rPr>
                <w:rFonts w:ascii="Calibri" w:eastAsia="Calibri" w:hAnsi="Calibri" w:cs="Calibri"/>
                <w:color w:val="404040" w:themeColor="text1" w:themeTint="BF"/>
                <w:sz w:val="18"/>
                <w:szCs w:val="18"/>
              </w:rPr>
              <w:t xml:space="preserve">. </w:t>
            </w:r>
          </w:p>
          <w:p w14:paraId="423E7196" w14:textId="48811D3D" w:rsidR="630ECEC8" w:rsidRDefault="2BD327CB" w:rsidP="00B5266B">
            <w:pPr>
              <w:spacing w:after="0" w:line="240" w:lineRule="auto"/>
              <w:rPr>
                <w:rFonts w:ascii="Calibri" w:eastAsia="Calibri" w:hAnsi="Calibri" w:cs="Calibri"/>
                <w:color w:val="404040" w:themeColor="text1" w:themeTint="BF"/>
                <w:sz w:val="18"/>
                <w:szCs w:val="18"/>
              </w:rPr>
            </w:pPr>
            <w:r w:rsidRPr="357EF7B9">
              <w:rPr>
                <w:rFonts w:ascii="Calibri" w:eastAsia="Calibri" w:hAnsi="Calibri" w:cs="Calibri"/>
                <w:color w:val="404040" w:themeColor="text1" w:themeTint="BF"/>
                <w:sz w:val="18"/>
                <w:szCs w:val="18"/>
              </w:rPr>
              <w:t>Mõju on vähendatud esimesel 10 aastal poole võrra</w:t>
            </w:r>
            <w:r w:rsidR="67B9083A" w:rsidRPr="4A10C334">
              <w:rPr>
                <w:rFonts w:ascii="Calibri" w:eastAsia="Calibri" w:hAnsi="Calibri" w:cs="Calibri"/>
                <w:color w:val="404040" w:themeColor="text1" w:themeTint="BF"/>
                <w:sz w:val="18"/>
                <w:szCs w:val="18"/>
              </w:rPr>
              <w:t>.</w:t>
            </w:r>
          </w:p>
        </w:tc>
        <w:tc>
          <w:tcPr>
            <w:tcW w:w="1161"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left w:w="70" w:type="dxa"/>
              <w:right w:w="70" w:type="dxa"/>
            </w:tcMar>
            <w:vAlign w:val="center"/>
          </w:tcPr>
          <w:p w14:paraId="4B015898" w14:textId="309B06CD" w:rsidR="630ECEC8" w:rsidRDefault="48CB3790" w:rsidP="2B2CB921">
            <w:pPr>
              <w:spacing w:after="0" w:line="240" w:lineRule="auto"/>
              <w:rPr>
                <w:rFonts w:eastAsiaTheme="minorEastAsia"/>
                <w:color w:val="404040" w:themeColor="text1" w:themeTint="BF"/>
                <w:sz w:val="18"/>
                <w:szCs w:val="18"/>
              </w:rPr>
            </w:pPr>
            <w:r w:rsidRPr="2B2CB921">
              <w:rPr>
                <w:rFonts w:eastAsiaTheme="minorEastAsia"/>
                <w:color w:val="404040" w:themeColor="text1" w:themeTint="BF"/>
                <w:sz w:val="18"/>
                <w:szCs w:val="18"/>
              </w:rPr>
              <w:t xml:space="preserve">Lisaks </w:t>
            </w:r>
          </w:p>
        </w:tc>
        <w:tc>
          <w:tcPr>
            <w:tcW w:w="1169"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left w:w="70" w:type="dxa"/>
              <w:right w:w="70" w:type="dxa"/>
            </w:tcMar>
            <w:vAlign w:val="center"/>
          </w:tcPr>
          <w:p w14:paraId="3DE658BB" w14:textId="068D661F" w:rsidR="630ECEC8" w:rsidRDefault="48CB3790" w:rsidP="2B2CB921">
            <w:pPr>
              <w:spacing w:after="0" w:line="240" w:lineRule="auto"/>
              <w:rPr>
                <w:rFonts w:eastAsiaTheme="minorEastAsia"/>
                <w:color w:val="404040" w:themeColor="text1" w:themeTint="BF"/>
                <w:sz w:val="18"/>
                <w:szCs w:val="18"/>
              </w:rPr>
            </w:pPr>
            <w:r w:rsidRPr="2B2CB921">
              <w:rPr>
                <w:rFonts w:eastAsiaTheme="minorEastAsia"/>
                <w:color w:val="404040" w:themeColor="text1" w:themeTint="BF"/>
                <w:sz w:val="18"/>
                <w:szCs w:val="18"/>
              </w:rPr>
              <w:t xml:space="preserve">Riik ja erasektor </w:t>
            </w:r>
          </w:p>
        </w:tc>
      </w:tr>
      <w:tr w:rsidR="006043A0" w14:paraId="28549FBA" w14:textId="77777777" w:rsidTr="00F9B0DB">
        <w:trPr>
          <w:trHeight w:val="750"/>
        </w:trPr>
        <w:tc>
          <w:tcPr>
            <w:tcW w:w="2513"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left w:w="70" w:type="dxa"/>
              <w:right w:w="70" w:type="dxa"/>
            </w:tcMar>
            <w:vAlign w:val="center"/>
          </w:tcPr>
          <w:p w14:paraId="3EF82DBC" w14:textId="51EC4ED1" w:rsidR="630ECEC8" w:rsidRDefault="2DC3DF4D" w:rsidP="2B2CB921">
            <w:pPr>
              <w:spacing w:after="0" w:line="240" w:lineRule="auto"/>
              <w:rPr>
                <w:rFonts w:eastAsiaTheme="minorEastAsia"/>
                <w:color w:val="000000" w:themeColor="text1"/>
                <w:sz w:val="18"/>
                <w:szCs w:val="18"/>
                <w:lang w:val="en-US"/>
              </w:rPr>
            </w:pPr>
            <w:proofErr w:type="spellStart"/>
            <w:r w:rsidRPr="4A10C334">
              <w:rPr>
                <w:rFonts w:eastAsiaTheme="minorEastAsia"/>
                <w:color w:val="000000" w:themeColor="text1"/>
                <w:sz w:val="18"/>
                <w:szCs w:val="18"/>
                <w:lang w:val="en-US"/>
              </w:rPr>
              <w:t>Segapuistute</w:t>
            </w:r>
            <w:proofErr w:type="spellEnd"/>
            <w:r w:rsidRPr="4A10C334">
              <w:rPr>
                <w:rFonts w:eastAsiaTheme="minorEastAsia"/>
                <w:color w:val="000000" w:themeColor="text1"/>
                <w:sz w:val="18"/>
                <w:szCs w:val="18"/>
                <w:lang w:val="en-US"/>
              </w:rPr>
              <w:t xml:space="preserve"> </w:t>
            </w:r>
            <w:proofErr w:type="spellStart"/>
            <w:r w:rsidR="32563B6A" w:rsidRPr="4A10C334">
              <w:rPr>
                <w:rFonts w:eastAsiaTheme="minorEastAsia"/>
                <w:color w:val="000000" w:themeColor="text1"/>
                <w:sz w:val="18"/>
                <w:szCs w:val="18"/>
                <w:lang w:val="en-US"/>
              </w:rPr>
              <w:t>kujundamine</w:t>
            </w:r>
            <w:proofErr w:type="spellEnd"/>
            <w:r w:rsidR="32563B6A" w:rsidRPr="4A10C334">
              <w:rPr>
                <w:rFonts w:eastAsiaTheme="minorEastAsia"/>
                <w:color w:val="000000" w:themeColor="text1"/>
                <w:sz w:val="18"/>
                <w:szCs w:val="18"/>
                <w:lang w:val="en-US"/>
              </w:rPr>
              <w:t xml:space="preserve"> </w:t>
            </w:r>
            <w:r w:rsidR="768199C4" w:rsidRPr="4A10C334">
              <w:rPr>
                <w:rFonts w:eastAsiaTheme="minorEastAsia"/>
                <w:color w:val="000000" w:themeColor="text1"/>
                <w:sz w:val="18"/>
                <w:szCs w:val="18"/>
                <w:lang w:val="en-US"/>
              </w:rPr>
              <w:t xml:space="preserve">ja </w:t>
            </w:r>
            <w:proofErr w:type="spellStart"/>
            <w:r w:rsidR="68732C12" w:rsidRPr="4A10C334">
              <w:rPr>
                <w:rFonts w:eastAsiaTheme="minorEastAsia"/>
                <w:color w:val="000000" w:themeColor="text1"/>
                <w:sz w:val="18"/>
                <w:szCs w:val="18"/>
                <w:lang w:val="en-US"/>
              </w:rPr>
              <w:t>m</w:t>
            </w:r>
            <w:r w:rsidR="5A830802" w:rsidRPr="4A10C334">
              <w:rPr>
                <w:rFonts w:eastAsiaTheme="minorEastAsia"/>
                <w:color w:val="000000" w:themeColor="text1"/>
                <w:sz w:val="18"/>
                <w:szCs w:val="18"/>
                <w:lang w:val="en-US"/>
              </w:rPr>
              <w:t>etsakultiveerimi</w:t>
            </w:r>
            <w:r w:rsidR="4BBD04F5" w:rsidRPr="4A10C334">
              <w:rPr>
                <w:rFonts w:eastAsiaTheme="minorEastAsia"/>
                <w:color w:val="000000" w:themeColor="text1"/>
                <w:sz w:val="18"/>
                <w:szCs w:val="18"/>
                <w:lang w:val="en-US"/>
              </w:rPr>
              <w:t>se</w:t>
            </w:r>
            <w:proofErr w:type="spellEnd"/>
            <w:r w:rsidR="49DF0757" w:rsidRPr="4A10C334">
              <w:rPr>
                <w:rFonts w:eastAsiaTheme="minorEastAsia"/>
                <w:color w:val="000000" w:themeColor="text1"/>
                <w:sz w:val="18"/>
                <w:szCs w:val="18"/>
                <w:lang w:val="en-US"/>
              </w:rPr>
              <w:t xml:space="preserve"> </w:t>
            </w:r>
            <w:proofErr w:type="spellStart"/>
            <w:r w:rsidR="49DF0757" w:rsidRPr="4A10C334">
              <w:rPr>
                <w:rFonts w:eastAsiaTheme="minorEastAsia"/>
                <w:color w:val="000000" w:themeColor="text1"/>
                <w:sz w:val="18"/>
                <w:szCs w:val="18"/>
                <w:lang w:val="en-US"/>
              </w:rPr>
              <w:t>edendamine</w:t>
            </w:r>
            <w:proofErr w:type="spellEnd"/>
            <w:r w:rsidR="4BBD04F5" w:rsidRPr="4A10C334">
              <w:rPr>
                <w:rFonts w:eastAsiaTheme="minorEastAsia"/>
                <w:color w:val="000000" w:themeColor="text1"/>
                <w:sz w:val="18"/>
                <w:szCs w:val="18"/>
                <w:lang w:val="en-US"/>
              </w:rPr>
              <w:t xml:space="preserve"> </w:t>
            </w:r>
            <w:proofErr w:type="spellStart"/>
            <w:r w:rsidR="5A830802" w:rsidRPr="4A10C334">
              <w:rPr>
                <w:rFonts w:eastAsiaTheme="minorEastAsia"/>
                <w:color w:val="000000" w:themeColor="text1"/>
                <w:sz w:val="18"/>
                <w:szCs w:val="18"/>
                <w:lang w:val="en-US"/>
              </w:rPr>
              <w:t>erametsamaa</w:t>
            </w:r>
            <w:proofErr w:type="spellEnd"/>
            <w:r w:rsidR="6BF84EB7" w:rsidRPr="4A10C334">
              <w:rPr>
                <w:rFonts w:eastAsiaTheme="minorEastAsia"/>
                <w:color w:val="000000" w:themeColor="text1"/>
                <w:sz w:val="18"/>
                <w:szCs w:val="18"/>
                <w:lang w:val="en-US"/>
              </w:rPr>
              <w:t xml:space="preserve"> </w:t>
            </w:r>
            <w:proofErr w:type="spellStart"/>
            <w:r w:rsidR="6BF84EB7" w:rsidRPr="4A10C334">
              <w:rPr>
                <w:rFonts w:eastAsiaTheme="minorEastAsia"/>
                <w:color w:val="000000" w:themeColor="text1"/>
                <w:sz w:val="18"/>
                <w:szCs w:val="18"/>
                <w:lang w:val="en-US"/>
              </w:rPr>
              <w:t>majandusmetsades</w:t>
            </w:r>
            <w:proofErr w:type="spellEnd"/>
            <w:r w:rsidR="6BF84EB7" w:rsidRPr="4A10C334">
              <w:rPr>
                <w:rFonts w:eastAsiaTheme="minorEastAsia"/>
                <w:color w:val="000000" w:themeColor="text1"/>
                <w:sz w:val="18"/>
                <w:szCs w:val="18"/>
                <w:lang w:val="en-US"/>
              </w:rPr>
              <w:t>.</w:t>
            </w:r>
          </w:p>
        </w:tc>
        <w:tc>
          <w:tcPr>
            <w:tcW w:w="914"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left w:w="70" w:type="dxa"/>
              <w:right w:w="70" w:type="dxa"/>
            </w:tcMar>
            <w:vAlign w:val="center"/>
          </w:tcPr>
          <w:p w14:paraId="2281D1CA" w14:textId="4E7DBB1A" w:rsidR="630ECEC8" w:rsidRDefault="48CB3790" w:rsidP="2B2CB921">
            <w:pPr>
              <w:spacing w:after="0" w:line="240" w:lineRule="auto"/>
              <w:rPr>
                <w:rFonts w:eastAsiaTheme="minorEastAsia"/>
                <w:color w:val="000000" w:themeColor="text1"/>
                <w:sz w:val="18"/>
                <w:szCs w:val="18"/>
              </w:rPr>
            </w:pPr>
            <w:r w:rsidRPr="2B2CB921">
              <w:rPr>
                <w:rFonts w:eastAsiaTheme="minorEastAsia"/>
                <w:color w:val="000000" w:themeColor="text1"/>
                <w:sz w:val="18"/>
                <w:szCs w:val="18"/>
              </w:rPr>
              <w:t xml:space="preserve">60 000 </w:t>
            </w:r>
          </w:p>
        </w:tc>
        <w:tc>
          <w:tcPr>
            <w:tcW w:w="911"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left w:w="70" w:type="dxa"/>
              <w:right w:w="70" w:type="dxa"/>
            </w:tcMar>
            <w:vAlign w:val="center"/>
          </w:tcPr>
          <w:p w14:paraId="11EC4314" w14:textId="706A4A18" w:rsidR="630ECEC8" w:rsidRDefault="48CB3790" w:rsidP="2B2CB921">
            <w:pPr>
              <w:spacing w:after="0" w:line="240" w:lineRule="auto"/>
              <w:rPr>
                <w:rFonts w:eastAsiaTheme="minorEastAsia"/>
                <w:color w:val="000000" w:themeColor="text1"/>
                <w:sz w:val="18"/>
                <w:szCs w:val="18"/>
              </w:rPr>
            </w:pPr>
            <w:r w:rsidRPr="2B2CB921">
              <w:rPr>
                <w:rFonts w:eastAsiaTheme="minorEastAsia"/>
                <w:color w:val="000000" w:themeColor="text1"/>
                <w:sz w:val="18"/>
                <w:szCs w:val="18"/>
              </w:rPr>
              <w:t xml:space="preserve">60 000 </w:t>
            </w:r>
          </w:p>
        </w:tc>
        <w:tc>
          <w:tcPr>
            <w:tcW w:w="2069"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left w:w="70" w:type="dxa"/>
              <w:right w:w="70" w:type="dxa"/>
            </w:tcMar>
            <w:vAlign w:val="center"/>
          </w:tcPr>
          <w:p w14:paraId="0199D3DC" w14:textId="0FFF2ADD" w:rsidR="630ECEC8" w:rsidRDefault="0DB015C0" w:rsidP="00F9B0DB">
            <w:pPr>
              <w:spacing w:after="0" w:line="240" w:lineRule="auto"/>
              <w:rPr>
                <w:rFonts w:eastAsiaTheme="minorEastAsia"/>
                <w:color w:val="404040" w:themeColor="text1" w:themeTint="BF"/>
                <w:sz w:val="18"/>
                <w:szCs w:val="18"/>
              </w:rPr>
            </w:pPr>
            <w:r w:rsidRPr="00F9B0DB">
              <w:rPr>
                <w:rFonts w:eastAsiaTheme="minorEastAsia"/>
                <w:color w:val="404040" w:themeColor="text1" w:themeTint="BF"/>
                <w:sz w:val="18"/>
                <w:szCs w:val="18"/>
              </w:rPr>
              <w:t>L</w:t>
            </w:r>
            <w:r w:rsidR="72DAC16B" w:rsidRPr="00F9B0DB">
              <w:rPr>
                <w:rFonts w:eastAsiaTheme="minorEastAsia"/>
                <w:color w:val="404040" w:themeColor="text1" w:themeTint="BF"/>
                <w:sz w:val="18"/>
                <w:szCs w:val="18"/>
              </w:rPr>
              <w:t>isanduv</w:t>
            </w:r>
            <w:r w:rsidR="1F303C1A" w:rsidRPr="00F9B0DB">
              <w:rPr>
                <w:rFonts w:eastAsiaTheme="minorEastAsia"/>
                <w:color w:val="404040" w:themeColor="text1" w:themeTint="BF"/>
                <w:sz w:val="18"/>
                <w:szCs w:val="18"/>
              </w:rPr>
              <w:t xml:space="preserve"> pindala 1500 ha/a</w:t>
            </w:r>
          </w:p>
        </w:tc>
        <w:tc>
          <w:tcPr>
            <w:tcW w:w="1161"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left w:w="70" w:type="dxa"/>
              <w:right w:w="70" w:type="dxa"/>
            </w:tcMar>
            <w:vAlign w:val="center"/>
          </w:tcPr>
          <w:p w14:paraId="0C27B19A" w14:textId="73EE29C0" w:rsidR="630ECEC8" w:rsidRDefault="48CB3790" w:rsidP="2B2CB921">
            <w:pPr>
              <w:spacing w:after="0" w:line="240" w:lineRule="auto"/>
              <w:rPr>
                <w:rFonts w:eastAsiaTheme="minorEastAsia"/>
                <w:color w:val="404040" w:themeColor="text1" w:themeTint="BF"/>
                <w:sz w:val="18"/>
                <w:szCs w:val="18"/>
              </w:rPr>
            </w:pPr>
            <w:r w:rsidRPr="2B2CB921">
              <w:rPr>
                <w:rFonts w:eastAsiaTheme="minorEastAsia"/>
                <w:color w:val="404040" w:themeColor="text1" w:themeTint="BF"/>
                <w:sz w:val="18"/>
                <w:szCs w:val="18"/>
              </w:rPr>
              <w:t xml:space="preserve">Lisaks </w:t>
            </w:r>
          </w:p>
        </w:tc>
        <w:tc>
          <w:tcPr>
            <w:tcW w:w="1169"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left w:w="70" w:type="dxa"/>
              <w:right w:w="70" w:type="dxa"/>
            </w:tcMar>
            <w:vAlign w:val="center"/>
          </w:tcPr>
          <w:p w14:paraId="7603CEA4" w14:textId="359FA841" w:rsidR="630ECEC8" w:rsidRDefault="48CB3790" w:rsidP="2B2CB921">
            <w:pPr>
              <w:spacing w:after="0" w:line="240" w:lineRule="auto"/>
              <w:rPr>
                <w:rFonts w:eastAsiaTheme="minorEastAsia"/>
                <w:color w:val="404040" w:themeColor="text1" w:themeTint="BF"/>
                <w:sz w:val="18"/>
                <w:szCs w:val="18"/>
              </w:rPr>
            </w:pPr>
            <w:r w:rsidRPr="2B2CB921">
              <w:rPr>
                <w:rFonts w:eastAsiaTheme="minorEastAsia"/>
                <w:color w:val="404040" w:themeColor="text1" w:themeTint="BF"/>
                <w:sz w:val="18"/>
                <w:szCs w:val="18"/>
              </w:rPr>
              <w:t xml:space="preserve">Riik ja erasektor </w:t>
            </w:r>
          </w:p>
        </w:tc>
      </w:tr>
      <w:tr w:rsidR="4A10C334" w14:paraId="136A79CD" w14:textId="77777777" w:rsidTr="00F9B0DB">
        <w:trPr>
          <w:trHeight w:val="750"/>
        </w:trPr>
        <w:tc>
          <w:tcPr>
            <w:tcW w:w="2513"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left w:w="70" w:type="dxa"/>
              <w:right w:w="70" w:type="dxa"/>
            </w:tcMar>
            <w:vAlign w:val="center"/>
          </w:tcPr>
          <w:p w14:paraId="2C65A9DC" w14:textId="57DBC666" w:rsidR="57C59A14" w:rsidRDefault="004C351A" w:rsidP="4A10C334">
            <w:pPr>
              <w:spacing w:line="240" w:lineRule="auto"/>
              <w:rPr>
                <w:rFonts w:eastAsiaTheme="minorEastAsia"/>
                <w:color w:val="000000" w:themeColor="text1"/>
                <w:sz w:val="18"/>
                <w:szCs w:val="18"/>
                <w:lang w:val="en-US"/>
              </w:rPr>
            </w:pPr>
            <w:proofErr w:type="spellStart"/>
            <w:r>
              <w:rPr>
                <w:rFonts w:eastAsiaTheme="minorEastAsia"/>
                <w:color w:val="000000" w:themeColor="text1"/>
                <w:sz w:val="18"/>
                <w:szCs w:val="18"/>
                <w:lang w:val="en-US"/>
              </w:rPr>
              <w:t>Looduskaitse</w:t>
            </w:r>
            <w:proofErr w:type="spellEnd"/>
            <w:r>
              <w:rPr>
                <w:rFonts w:eastAsiaTheme="minorEastAsia"/>
                <w:color w:val="000000" w:themeColor="text1"/>
                <w:sz w:val="18"/>
                <w:szCs w:val="18"/>
                <w:lang w:val="en-US"/>
              </w:rPr>
              <w:t xml:space="preserve"> ja </w:t>
            </w:r>
            <w:proofErr w:type="spellStart"/>
            <w:r>
              <w:rPr>
                <w:rFonts w:eastAsiaTheme="minorEastAsia"/>
                <w:color w:val="000000" w:themeColor="text1"/>
                <w:sz w:val="18"/>
                <w:szCs w:val="18"/>
                <w:lang w:val="en-US"/>
              </w:rPr>
              <w:t>k</w:t>
            </w:r>
            <w:r w:rsidR="57C59A14" w:rsidRPr="4A10C334">
              <w:rPr>
                <w:rFonts w:eastAsiaTheme="minorEastAsia"/>
                <w:color w:val="000000" w:themeColor="text1"/>
                <w:sz w:val="18"/>
                <w:szCs w:val="18"/>
                <w:lang w:val="en-US"/>
              </w:rPr>
              <w:t>ahjustatud</w:t>
            </w:r>
            <w:proofErr w:type="spellEnd"/>
            <w:r w:rsidR="57C59A14" w:rsidRPr="4A10C334">
              <w:rPr>
                <w:rFonts w:eastAsiaTheme="minorEastAsia"/>
                <w:color w:val="000000" w:themeColor="text1"/>
                <w:sz w:val="18"/>
                <w:szCs w:val="18"/>
                <w:lang w:val="en-US"/>
              </w:rPr>
              <w:t xml:space="preserve"> </w:t>
            </w:r>
            <w:proofErr w:type="spellStart"/>
            <w:r w:rsidR="57C59A14" w:rsidRPr="4A10C334">
              <w:rPr>
                <w:rFonts w:eastAsiaTheme="minorEastAsia"/>
                <w:color w:val="000000" w:themeColor="text1"/>
                <w:sz w:val="18"/>
                <w:szCs w:val="18"/>
                <w:lang w:val="en-US"/>
              </w:rPr>
              <w:t>ökosüsteemide</w:t>
            </w:r>
            <w:proofErr w:type="spellEnd"/>
            <w:r w:rsidR="57C59A14" w:rsidRPr="4A10C334">
              <w:rPr>
                <w:rFonts w:eastAsiaTheme="minorEastAsia"/>
                <w:color w:val="000000" w:themeColor="text1"/>
                <w:sz w:val="18"/>
                <w:szCs w:val="18"/>
                <w:lang w:val="en-US"/>
              </w:rPr>
              <w:t xml:space="preserve"> (</w:t>
            </w:r>
            <w:proofErr w:type="spellStart"/>
            <w:r w:rsidR="57C59A14" w:rsidRPr="4A10C334">
              <w:rPr>
                <w:rFonts w:eastAsiaTheme="minorEastAsia"/>
                <w:color w:val="000000" w:themeColor="text1"/>
                <w:sz w:val="18"/>
                <w:szCs w:val="18"/>
                <w:lang w:val="en-US"/>
              </w:rPr>
              <w:t>sh</w:t>
            </w:r>
            <w:proofErr w:type="spellEnd"/>
            <w:r w:rsidR="57C59A14" w:rsidRPr="4A10C334">
              <w:rPr>
                <w:rFonts w:eastAsiaTheme="minorEastAsia"/>
                <w:color w:val="000000" w:themeColor="text1"/>
                <w:sz w:val="18"/>
                <w:szCs w:val="18"/>
                <w:lang w:val="en-US"/>
              </w:rPr>
              <w:t xml:space="preserve"> </w:t>
            </w:r>
            <w:proofErr w:type="spellStart"/>
            <w:r w:rsidR="57C59A14" w:rsidRPr="4A10C334">
              <w:rPr>
                <w:rFonts w:eastAsiaTheme="minorEastAsia"/>
                <w:color w:val="000000" w:themeColor="text1"/>
                <w:sz w:val="18"/>
                <w:szCs w:val="18"/>
                <w:lang w:val="en-US"/>
              </w:rPr>
              <w:t>süsinikurikaste</w:t>
            </w:r>
            <w:proofErr w:type="spellEnd"/>
            <w:r w:rsidR="57C59A14" w:rsidRPr="4A10C334">
              <w:rPr>
                <w:rFonts w:eastAsiaTheme="minorEastAsia"/>
                <w:color w:val="000000" w:themeColor="text1"/>
                <w:sz w:val="18"/>
                <w:szCs w:val="18"/>
                <w:lang w:val="en-US"/>
              </w:rPr>
              <w:t xml:space="preserve">) </w:t>
            </w:r>
            <w:proofErr w:type="spellStart"/>
            <w:r w:rsidR="57C59A14" w:rsidRPr="4A10C334">
              <w:rPr>
                <w:rFonts w:eastAsiaTheme="minorEastAsia"/>
                <w:color w:val="000000" w:themeColor="text1"/>
                <w:sz w:val="18"/>
                <w:szCs w:val="18"/>
                <w:lang w:val="en-US"/>
              </w:rPr>
              <w:t>taastamine</w:t>
            </w:r>
            <w:proofErr w:type="spellEnd"/>
          </w:p>
        </w:tc>
        <w:tc>
          <w:tcPr>
            <w:tcW w:w="914"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left w:w="70" w:type="dxa"/>
              <w:right w:w="70" w:type="dxa"/>
            </w:tcMar>
            <w:vAlign w:val="center"/>
          </w:tcPr>
          <w:p w14:paraId="0941D8E8" w14:textId="0C64FB5E" w:rsidR="5FC52200" w:rsidRDefault="5FC52200" w:rsidP="206386F8">
            <w:pPr>
              <w:spacing w:after="0" w:line="240" w:lineRule="auto"/>
            </w:pPr>
            <w:r w:rsidRPr="206386F8">
              <w:rPr>
                <w:rFonts w:eastAsiaTheme="minorEastAsia"/>
                <w:color w:val="000000" w:themeColor="text1"/>
                <w:sz w:val="18"/>
                <w:szCs w:val="18"/>
              </w:rPr>
              <w:t>Lisanduv</w:t>
            </w:r>
          </w:p>
          <w:p w14:paraId="66AA871C" w14:textId="3B7014D9" w:rsidR="4A10C334" w:rsidRDefault="4A10C334" w:rsidP="4A10C334">
            <w:pPr>
              <w:spacing w:line="240" w:lineRule="auto"/>
              <w:rPr>
                <w:rFonts w:eastAsiaTheme="minorEastAsia"/>
                <w:color w:val="000000" w:themeColor="text1"/>
                <w:sz w:val="18"/>
                <w:szCs w:val="18"/>
              </w:rPr>
            </w:pPr>
          </w:p>
        </w:tc>
        <w:tc>
          <w:tcPr>
            <w:tcW w:w="911"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left w:w="70" w:type="dxa"/>
              <w:right w:w="70" w:type="dxa"/>
            </w:tcMar>
            <w:vAlign w:val="center"/>
          </w:tcPr>
          <w:p w14:paraId="0F1CFC27" w14:textId="4108DB7A" w:rsidR="5FC52200" w:rsidRDefault="5FC52200" w:rsidP="206386F8">
            <w:pPr>
              <w:spacing w:after="0" w:line="240" w:lineRule="auto"/>
            </w:pPr>
            <w:r w:rsidRPr="206386F8">
              <w:rPr>
                <w:rFonts w:eastAsiaTheme="minorEastAsia"/>
                <w:color w:val="000000" w:themeColor="text1"/>
                <w:sz w:val="18"/>
                <w:szCs w:val="18"/>
              </w:rPr>
              <w:t>Lisanduv</w:t>
            </w:r>
          </w:p>
          <w:p w14:paraId="1D5932D4" w14:textId="55AF9301" w:rsidR="4A10C334" w:rsidRDefault="4A10C334" w:rsidP="4A10C334">
            <w:pPr>
              <w:spacing w:line="240" w:lineRule="auto"/>
              <w:rPr>
                <w:rFonts w:eastAsiaTheme="minorEastAsia"/>
                <w:color w:val="000000" w:themeColor="text1"/>
                <w:sz w:val="18"/>
                <w:szCs w:val="18"/>
              </w:rPr>
            </w:pPr>
          </w:p>
        </w:tc>
        <w:tc>
          <w:tcPr>
            <w:tcW w:w="2069"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left w:w="70" w:type="dxa"/>
              <w:right w:w="70" w:type="dxa"/>
            </w:tcMar>
            <w:vAlign w:val="center"/>
          </w:tcPr>
          <w:p w14:paraId="2E597C88" w14:textId="7476A283" w:rsidR="57C59A14" w:rsidRDefault="004C351A" w:rsidP="4A10C334">
            <w:pPr>
              <w:spacing w:line="240" w:lineRule="auto"/>
              <w:rPr>
                <w:rFonts w:eastAsiaTheme="minorEastAsia"/>
                <w:color w:val="404040" w:themeColor="text1" w:themeTint="BF"/>
                <w:sz w:val="18"/>
                <w:szCs w:val="18"/>
              </w:rPr>
            </w:pPr>
            <w:r>
              <w:rPr>
                <w:rFonts w:eastAsiaTheme="minorEastAsia"/>
                <w:color w:val="404040" w:themeColor="text1" w:themeTint="BF"/>
                <w:sz w:val="18"/>
                <w:szCs w:val="18"/>
              </w:rPr>
              <w:t>Looduskaitse ja e</w:t>
            </w:r>
            <w:r w:rsidR="57C59A14" w:rsidRPr="4A10C334">
              <w:rPr>
                <w:rFonts w:eastAsiaTheme="minorEastAsia"/>
                <w:color w:val="404040" w:themeColor="text1" w:themeTint="BF"/>
                <w:sz w:val="18"/>
                <w:szCs w:val="18"/>
              </w:rPr>
              <w:t>rinevad looduse seisundit parandavad meetmed</w:t>
            </w:r>
            <w:r>
              <w:rPr>
                <w:rFonts w:eastAsiaTheme="minorEastAsia"/>
                <w:color w:val="404040" w:themeColor="text1" w:themeTint="BF"/>
                <w:sz w:val="18"/>
                <w:szCs w:val="18"/>
              </w:rPr>
              <w:t>.</w:t>
            </w:r>
          </w:p>
        </w:tc>
        <w:tc>
          <w:tcPr>
            <w:tcW w:w="1161"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left w:w="70" w:type="dxa"/>
              <w:right w:w="70" w:type="dxa"/>
            </w:tcMar>
            <w:vAlign w:val="center"/>
          </w:tcPr>
          <w:p w14:paraId="3DAACB22" w14:textId="037D4032" w:rsidR="57C59A14" w:rsidRDefault="57C59A14" w:rsidP="4A10C334">
            <w:pPr>
              <w:spacing w:line="240" w:lineRule="auto"/>
              <w:rPr>
                <w:rFonts w:eastAsiaTheme="minorEastAsia"/>
                <w:color w:val="404040" w:themeColor="text1" w:themeTint="BF"/>
                <w:sz w:val="18"/>
                <w:szCs w:val="18"/>
              </w:rPr>
            </w:pPr>
            <w:r w:rsidRPr="4A10C334">
              <w:rPr>
                <w:rFonts w:eastAsiaTheme="minorEastAsia"/>
                <w:color w:val="404040" w:themeColor="text1" w:themeTint="BF"/>
                <w:sz w:val="18"/>
                <w:szCs w:val="18"/>
              </w:rPr>
              <w:t>Lisaks</w:t>
            </w:r>
          </w:p>
        </w:tc>
        <w:tc>
          <w:tcPr>
            <w:tcW w:w="1169"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left w:w="70" w:type="dxa"/>
              <w:right w:w="70" w:type="dxa"/>
            </w:tcMar>
            <w:vAlign w:val="center"/>
          </w:tcPr>
          <w:p w14:paraId="6B4D3E92" w14:textId="6EBB9A87" w:rsidR="57C59A14" w:rsidRDefault="57C59A14" w:rsidP="4A10C334">
            <w:pPr>
              <w:spacing w:line="240" w:lineRule="auto"/>
              <w:rPr>
                <w:rFonts w:eastAsiaTheme="minorEastAsia"/>
                <w:color w:val="404040" w:themeColor="text1" w:themeTint="BF"/>
                <w:sz w:val="18"/>
                <w:szCs w:val="18"/>
              </w:rPr>
            </w:pPr>
            <w:r w:rsidRPr="4A10C334">
              <w:rPr>
                <w:rFonts w:eastAsiaTheme="minorEastAsia"/>
                <w:color w:val="404040" w:themeColor="text1" w:themeTint="BF"/>
                <w:sz w:val="18"/>
                <w:szCs w:val="18"/>
              </w:rPr>
              <w:t>Riik ja erasektor</w:t>
            </w:r>
          </w:p>
        </w:tc>
      </w:tr>
      <w:tr w:rsidR="630ECEC8" w14:paraId="37F24F9B" w14:textId="77777777" w:rsidTr="00F9B0DB">
        <w:trPr>
          <w:trHeight w:val="795"/>
        </w:trPr>
        <w:tc>
          <w:tcPr>
            <w:tcW w:w="2513"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left w:w="70" w:type="dxa"/>
              <w:right w:w="70" w:type="dxa"/>
            </w:tcMar>
            <w:vAlign w:val="center"/>
          </w:tcPr>
          <w:p w14:paraId="4AE88F13" w14:textId="55C0AB87" w:rsidR="630ECEC8" w:rsidRDefault="48CB3790" w:rsidP="2B2CB921">
            <w:pPr>
              <w:spacing w:after="0" w:line="240" w:lineRule="auto"/>
              <w:rPr>
                <w:rFonts w:eastAsiaTheme="minorEastAsia"/>
                <w:color w:val="000000" w:themeColor="text1"/>
                <w:sz w:val="18"/>
                <w:szCs w:val="18"/>
              </w:rPr>
            </w:pPr>
            <w:r w:rsidRPr="2B2CB921">
              <w:rPr>
                <w:rFonts w:eastAsiaTheme="minorEastAsia"/>
                <w:b/>
                <w:bCs/>
                <w:color w:val="000000" w:themeColor="text1"/>
                <w:sz w:val="18"/>
                <w:szCs w:val="18"/>
              </w:rPr>
              <w:t xml:space="preserve">2. </w:t>
            </w:r>
            <w:r w:rsidR="20F1B395" w:rsidRPr="4A10C334">
              <w:rPr>
                <w:rFonts w:eastAsiaTheme="minorEastAsia"/>
                <w:b/>
                <w:bCs/>
                <w:color w:val="000000" w:themeColor="text1"/>
                <w:sz w:val="18"/>
                <w:szCs w:val="18"/>
              </w:rPr>
              <w:t>Kõrgem</w:t>
            </w:r>
            <w:r w:rsidRPr="2B2CB921">
              <w:rPr>
                <w:rFonts w:eastAsiaTheme="minorEastAsia"/>
                <w:b/>
                <w:bCs/>
                <w:color w:val="000000" w:themeColor="text1"/>
                <w:sz w:val="18"/>
                <w:szCs w:val="18"/>
              </w:rPr>
              <w:t xml:space="preserve"> puidu </w:t>
            </w:r>
            <w:r w:rsidR="35ABB639" w:rsidRPr="4A10C334">
              <w:rPr>
                <w:rFonts w:eastAsiaTheme="minorEastAsia"/>
                <w:b/>
                <w:bCs/>
                <w:color w:val="000000" w:themeColor="text1"/>
                <w:sz w:val="18"/>
                <w:szCs w:val="18"/>
              </w:rPr>
              <w:t xml:space="preserve">kohapealne </w:t>
            </w:r>
            <w:proofErr w:type="spellStart"/>
            <w:r w:rsidRPr="2B2CB921">
              <w:rPr>
                <w:rFonts w:eastAsiaTheme="minorEastAsia"/>
                <w:b/>
                <w:bCs/>
                <w:color w:val="000000" w:themeColor="text1"/>
                <w:sz w:val="18"/>
                <w:szCs w:val="18"/>
              </w:rPr>
              <w:t>väärindamine</w:t>
            </w:r>
            <w:proofErr w:type="spellEnd"/>
            <w:r w:rsidRPr="2B2CB921">
              <w:rPr>
                <w:rFonts w:eastAsiaTheme="minorEastAsia"/>
                <w:b/>
                <w:bCs/>
                <w:color w:val="000000" w:themeColor="text1"/>
                <w:sz w:val="18"/>
                <w:szCs w:val="18"/>
              </w:rPr>
              <w:t xml:space="preserve"> (sh keemiline ja mikrobioloogiline)</w:t>
            </w:r>
            <w:r w:rsidRPr="2B2CB921">
              <w:rPr>
                <w:rFonts w:eastAsiaTheme="minorEastAsia"/>
                <w:color w:val="000000" w:themeColor="text1"/>
                <w:sz w:val="18"/>
                <w:szCs w:val="18"/>
              </w:rPr>
              <w:t xml:space="preserve"> </w:t>
            </w:r>
          </w:p>
        </w:tc>
        <w:tc>
          <w:tcPr>
            <w:tcW w:w="914"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left w:w="70" w:type="dxa"/>
              <w:right w:w="70" w:type="dxa"/>
            </w:tcMar>
            <w:vAlign w:val="center"/>
          </w:tcPr>
          <w:p w14:paraId="63C22093" w14:textId="3E4DF276" w:rsidR="630ECEC8" w:rsidRDefault="48CB3790" w:rsidP="2B2CB921">
            <w:pPr>
              <w:spacing w:after="0" w:line="240" w:lineRule="auto"/>
              <w:rPr>
                <w:rFonts w:eastAsiaTheme="minorEastAsia"/>
                <w:color w:val="000000" w:themeColor="text1"/>
                <w:sz w:val="18"/>
                <w:szCs w:val="18"/>
              </w:rPr>
            </w:pPr>
            <w:r w:rsidRPr="2B2CB921">
              <w:rPr>
                <w:rFonts w:eastAsiaTheme="minorEastAsia"/>
                <w:color w:val="000000" w:themeColor="text1"/>
                <w:sz w:val="18"/>
                <w:szCs w:val="18"/>
              </w:rPr>
              <w:t xml:space="preserve">0 </w:t>
            </w:r>
          </w:p>
        </w:tc>
        <w:tc>
          <w:tcPr>
            <w:tcW w:w="911"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left w:w="70" w:type="dxa"/>
              <w:right w:w="70" w:type="dxa"/>
            </w:tcMar>
            <w:vAlign w:val="center"/>
          </w:tcPr>
          <w:p w14:paraId="70AA2E7F" w14:textId="48F2E785" w:rsidR="630ECEC8" w:rsidRDefault="48CB3790" w:rsidP="2B2CB921">
            <w:pPr>
              <w:spacing w:after="0" w:line="240" w:lineRule="auto"/>
              <w:rPr>
                <w:rFonts w:eastAsiaTheme="minorEastAsia"/>
                <w:color w:val="000000" w:themeColor="text1"/>
                <w:sz w:val="18"/>
                <w:szCs w:val="18"/>
              </w:rPr>
            </w:pPr>
            <w:r w:rsidRPr="2B2CB921">
              <w:rPr>
                <w:rFonts w:eastAsiaTheme="minorEastAsia"/>
                <w:color w:val="000000" w:themeColor="text1"/>
                <w:sz w:val="18"/>
                <w:szCs w:val="18"/>
              </w:rPr>
              <w:t xml:space="preserve"> 681 065 </w:t>
            </w:r>
          </w:p>
        </w:tc>
        <w:tc>
          <w:tcPr>
            <w:tcW w:w="2069"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left w:w="70" w:type="dxa"/>
              <w:right w:w="70" w:type="dxa"/>
            </w:tcMar>
            <w:vAlign w:val="center"/>
          </w:tcPr>
          <w:p w14:paraId="5356C815" w14:textId="530047BB" w:rsidR="630ECEC8" w:rsidRDefault="325C20D5" w:rsidP="2B2CB921">
            <w:pPr>
              <w:spacing w:after="0" w:line="240" w:lineRule="auto"/>
              <w:rPr>
                <w:rFonts w:eastAsiaTheme="minorEastAsia"/>
                <w:color w:val="404040" w:themeColor="text1" w:themeTint="BF"/>
                <w:sz w:val="18"/>
                <w:szCs w:val="18"/>
              </w:rPr>
            </w:pPr>
            <w:r w:rsidRPr="4A10C334">
              <w:rPr>
                <w:rFonts w:eastAsiaTheme="minorEastAsia"/>
                <w:color w:val="404040" w:themeColor="text1" w:themeTint="BF"/>
                <w:sz w:val="18"/>
                <w:szCs w:val="18"/>
              </w:rPr>
              <w:t xml:space="preserve">lisanduv kõrgem </w:t>
            </w:r>
            <w:proofErr w:type="spellStart"/>
            <w:r w:rsidRPr="4A10C334">
              <w:rPr>
                <w:rFonts w:eastAsiaTheme="minorEastAsia"/>
                <w:color w:val="404040" w:themeColor="text1" w:themeTint="BF"/>
                <w:sz w:val="18"/>
                <w:szCs w:val="18"/>
              </w:rPr>
              <w:t>väärindamine</w:t>
            </w:r>
            <w:proofErr w:type="spellEnd"/>
            <w:r w:rsidRPr="4A10C334">
              <w:rPr>
                <w:rFonts w:eastAsiaTheme="minorEastAsia"/>
                <w:color w:val="404040" w:themeColor="text1" w:themeTint="BF"/>
                <w:sz w:val="18"/>
                <w:szCs w:val="18"/>
              </w:rPr>
              <w:t xml:space="preserve"> mahus</w:t>
            </w:r>
            <w:r w:rsidR="54359DD6" w:rsidRPr="4A10C334">
              <w:rPr>
                <w:rFonts w:eastAsiaTheme="minorEastAsia"/>
                <w:color w:val="404040" w:themeColor="text1" w:themeTint="BF"/>
                <w:sz w:val="18"/>
                <w:szCs w:val="18"/>
              </w:rPr>
              <w:t xml:space="preserve"> ca</w:t>
            </w:r>
            <w:r w:rsidRPr="4A10C334">
              <w:rPr>
                <w:rFonts w:eastAsiaTheme="minorEastAsia"/>
                <w:color w:val="404040" w:themeColor="text1" w:themeTint="BF"/>
                <w:sz w:val="18"/>
                <w:szCs w:val="18"/>
              </w:rPr>
              <w:t xml:space="preserve"> </w:t>
            </w:r>
            <w:r w:rsidR="5A830802" w:rsidRPr="4A10C334">
              <w:rPr>
                <w:rFonts w:eastAsiaTheme="minorEastAsia"/>
                <w:color w:val="404040" w:themeColor="text1" w:themeTint="BF"/>
                <w:sz w:val="18"/>
                <w:szCs w:val="18"/>
              </w:rPr>
              <w:t>2,2 mln m</w:t>
            </w:r>
            <w:r w:rsidR="5A830802" w:rsidRPr="4A10C334">
              <w:rPr>
                <w:rFonts w:eastAsiaTheme="minorEastAsia"/>
                <w:color w:val="404040" w:themeColor="text1" w:themeTint="BF"/>
                <w:sz w:val="18"/>
                <w:szCs w:val="18"/>
                <w:vertAlign w:val="superscript"/>
              </w:rPr>
              <w:t>3</w:t>
            </w:r>
            <w:r w:rsidR="5A830802" w:rsidRPr="4A10C334">
              <w:rPr>
                <w:rFonts w:eastAsiaTheme="minorEastAsia"/>
                <w:color w:val="404040" w:themeColor="text1" w:themeTint="BF"/>
                <w:sz w:val="18"/>
                <w:szCs w:val="18"/>
              </w:rPr>
              <w:t xml:space="preserve"> aastas </w:t>
            </w:r>
          </w:p>
        </w:tc>
        <w:tc>
          <w:tcPr>
            <w:tcW w:w="1161"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left w:w="70" w:type="dxa"/>
              <w:right w:w="70" w:type="dxa"/>
            </w:tcMar>
            <w:vAlign w:val="center"/>
          </w:tcPr>
          <w:p w14:paraId="59A116B1" w14:textId="4AC53875" w:rsidR="630ECEC8" w:rsidRDefault="48CB3790" w:rsidP="2B2CB921">
            <w:pPr>
              <w:spacing w:after="0" w:line="240" w:lineRule="auto"/>
              <w:rPr>
                <w:rFonts w:eastAsiaTheme="minorEastAsia"/>
                <w:color w:val="404040" w:themeColor="text1" w:themeTint="BF"/>
                <w:sz w:val="18"/>
                <w:szCs w:val="18"/>
              </w:rPr>
            </w:pPr>
            <w:r w:rsidRPr="2B2CB921">
              <w:rPr>
                <w:rFonts w:eastAsiaTheme="minorEastAsia"/>
                <w:color w:val="404040" w:themeColor="text1" w:themeTint="BF"/>
                <w:sz w:val="18"/>
                <w:szCs w:val="18"/>
              </w:rPr>
              <w:t xml:space="preserve">Lisaks </w:t>
            </w:r>
          </w:p>
        </w:tc>
        <w:tc>
          <w:tcPr>
            <w:tcW w:w="1169"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left w:w="70" w:type="dxa"/>
              <w:right w:w="70" w:type="dxa"/>
            </w:tcMar>
            <w:vAlign w:val="center"/>
          </w:tcPr>
          <w:p w14:paraId="18346817" w14:textId="5F2F6C3B" w:rsidR="630ECEC8" w:rsidRDefault="48CB3790" w:rsidP="2B2CB921">
            <w:pPr>
              <w:spacing w:after="0" w:line="240" w:lineRule="auto"/>
              <w:rPr>
                <w:rFonts w:eastAsiaTheme="minorEastAsia"/>
                <w:color w:val="404040" w:themeColor="text1" w:themeTint="BF"/>
                <w:sz w:val="18"/>
                <w:szCs w:val="18"/>
              </w:rPr>
            </w:pPr>
            <w:r w:rsidRPr="2B2CB921">
              <w:rPr>
                <w:rFonts w:eastAsiaTheme="minorEastAsia"/>
                <w:color w:val="404040" w:themeColor="text1" w:themeTint="BF"/>
                <w:sz w:val="18"/>
                <w:szCs w:val="18"/>
              </w:rPr>
              <w:t xml:space="preserve">Erasektor </w:t>
            </w:r>
          </w:p>
        </w:tc>
      </w:tr>
      <w:tr w:rsidR="630ECEC8" w14:paraId="2250547C" w14:textId="77777777" w:rsidTr="00F9B0DB">
        <w:trPr>
          <w:trHeight w:val="300"/>
        </w:trPr>
        <w:tc>
          <w:tcPr>
            <w:tcW w:w="8737" w:type="dxa"/>
            <w:gridSpan w:val="6"/>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left w:w="70" w:type="dxa"/>
              <w:right w:w="70" w:type="dxa"/>
            </w:tcMar>
            <w:vAlign w:val="center"/>
          </w:tcPr>
          <w:p w14:paraId="63054252" w14:textId="457212EF" w:rsidR="00A62694" w:rsidRDefault="630ECEC8" w:rsidP="00B5266B">
            <w:pPr>
              <w:spacing w:after="0" w:line="240" w:lineRule="auto"/>
              <w:rPr>
                <w:rFonts w:ascii="Calibri" w:eastAsia="Calibri" w:hAnsi="Calibri" w:cs="Calibri"/>
                <w:b/>
                <w:bCs/>
                <w:color w:val="000000" w:themeColor="text1"/>
                <w:sz w:val="18"/>
                <w:szCs w:val="18"/>
              </w:rPr>
            </w:pPr>
            <w:r w:rsidRPr="630ECEC8">
              <w:rPr>
                <w:rFonts w:ascii="Calibri" w:eastAsia="Calibri" w:hAnsi="Calibri" w:cs="Calibri"/>
                <w:b/>
                <w:bCs/>
                <w:color w:val="000000" w:themeColor="text1"/>
                <w:sz w:val="18"/>
                <w:szCs w:val="18"/>
              </w:rPr>
              <w:t xml:space="preserve">3. </w:t>
            </w:r>
            <w:r w:rsidRPr="5DECC74A">
              <w:rPr>
                <w:rFonts w:ascii="Calibri" w:eastAsia="Calibri" w:hAnsi="Calibri" w:cs="Calibri"/>
                <w:b/>
                <w:bCs/>
                <w:color w:val="000000" w:themeColor="text1"/>
                <w:sz w:val="18"/>
                <w:szCs w:val="18"/>
              </w:rPr>
              <w:t>Turba</w:t>
            </w:r>
          </w:p>
          <w:p w14:paraId="3D2DB10D" w14:textId="42EA9061" w:rsidR="630ECEC8" w:rsidRDefault="630ECEC8" w:rsidP="00B5266B">
            <w:pPr>
              <w:spacing w:after="0" w:line="240" w:lineRule="auto"/>
              <w:rPr>
                <w:rFonts w:ascii="Calibri" w:eastAsia="Calibri" w:hAnsi="Calibri" w:cs="Calibri"/>
                <w:color w:val="000000" w:themeColor="text1"/>
                <w:sz w:val="18"/>
                <w:szCs w:val="18"/>
              </w:rPr>
            </w:pPr>
            <w:r w:rsidRPr="5DECC74A">
              <w:rPr>
                <w:rFonts w:ascii="Calibri" w:eastAsia="Calibri" w:hAnsi="Calibri" w:cs="Calibri"/>
                <w:b/>
                <w:bCs/>
                <w:color w:val="000000" w:themeColor="text1"/>
                <w:sz w:val="18"/>
                <w:szCs w:val="18"/>
              </w:rPr>
              <w:t>tootmise</w:t>
            </w:r>
            <w:r w:rsidRPr="630ECEC8">
              <w:rPr>
                <w:rFonts w:ascii="Calibri" w:eastAsia="Calibri" w:hAnsi="Calibri" w:cs="Calibri"/>
                <w:b/>
                <w:bCs/>
                <w:color w:val="000000" w:themeColor="text1"/>
                <w:sz w:val="18"/>
                <w:szCs w:val="18"/>
              </w:rPr>
              <w:t xml:space="preserve"> keskkonnamõju vähendamine</w:t>
            </w:r>
            <w:r w:rsidRPr="630ECEC8">
              <w:rPr>
                <w:rFonts w:ascii="Calibri" w:eastAsia="Calibri" w:hAnsi="Calibri" w:cs="Calibri"/>
                <w:color w:val="000000" w:themeColor="text1"/>
                <w:sz w:val="18"/>
                <w:szCs w:val="18"/>
              </w:rPr>
              <w:t xml:space="preserve">, sh </w:t>
            </w:r>
          </w:p>
        </w:tc>
      </w:tr>
      <w:tr w:rsidR="630ECEC8" w14:paraId="48F07ABB" w14:textId="77777777" w:rsidTr="00F9B0DB">
        <w:trPr>
          <w:trHeight w:val="1935"/>
        </w:trPr>
        <w:tc>
          <w:tcPr>
            <w:tcW w:w="2513" w:type="dxa"/>
            <w:tcBorders>
              <w:top w:val="single" w:sz="4" w:space="0" w:color="4472C4" w:themeColor="accent1"/>
              <w:left w:val="single" w:sz="8" w:space="0" w:color="4D93D9"/>
              <w:bottom w:val="single" w:sz="8" w:space="0" w:color="4D93D9"/>
              <w:right w:val="single" w:sz="8" w:space="0" w:color="4D93D9"/>
            </w:tcBorders>
            <w:tcMar>
              <w:left w:w="70" w:type="dxa"/>
              <w:right w:w="70" w:type="dxa"/>
            </w:tcMar>
            <w:vAlign w:val="center"/>
          </w:tcPr>
          <w:p w14:paraId="4D0F7F8D" w14:textId="07D93DA1" w:rsidR="630ECEC8" w:rsidRDefault="48CB3790" w:rsidP="39A9B226">
            <w:pPr>
              <w:spacing w:after="0" w:line="240" w:lineRule="auto"/>
              <w:rPr>
                <w:rFonts w:eastAsiaTheme="minorEastAsia"/>
                <w:color w:val="000000" w:themeColor="text1"/>
                <w:sz w:val="18"/>
                <w:szCs w:val="18"/>
              </w:rPr>
            </w:pPr>
            <w:r w:rsidRPr="2B2CB921">
              <w:rPr>
                <w:rFonts w:eastAsiaTheme="minorEastAsia"/>
                <w:color w:val="000000" w:themeColor="text1"/>
                <w:sz w:val="18"/>
                <w:szCs w:val="18"/>
              </w:rPr>
              <w:t xml:space="preserve">Ammendatud </w:t>
            </w:r>
            <w:proofErr w:type="spellStart"/>
            <w:r w:rsidRPr="2B2CB921">
              <w:rPr>
                <w:rFonts w:eastAsiaTheme="minorEastAsia"/>
                <w:color w:val="000000" w:themeColor="text1"/>
                <w:sz w:val="18"/>
                <w:szCs w:val="18"/>
              </w:rPr>
              <w:t>turbatootmisalade</w:t>
            </w:r>
            <w:proofErr w:type="spellEnd"/>
            <w:r w:rsidRPr="2B2CB921">
              <w:rPr>
                <w:rFonts w:eastAsiaTheme="minorEastAsia"/>
                <w:color w:val="000000" w:themeColor="text1"/>
                <w:sz w:val="18"/>
                <w:szCs w:val="18"/>
              </w:rPr>
              <w:t xml:space="preserve"> korrastamine märgaladeks</w:t>
            </w:r>
            <w:r w:rsidR="52952711" w:rsidRPr="39A9B226">
              <w:rPr>
                <w:rFonts w:eastAsiaTheme="minorEastAsia"/>
                <w:color w:val="000000" w:themeColor="text1"/>
                <w:sz w:val="18"/>
                <w:szCs w:val="18"/>
              </w:rPr>
              <w:t>,</w:t>
            </w:r>
            <w:r w:rsidRPr="2B2CB921">
              <w:rPr>
                <w:rFonts w:eastAsiaTheme="minorEastAsia"/>
                <w:color w:val="000000" w:themeColor="text1"/>
                <w:sz w:val="18"/>
                <w:szCs w:val="18"/>
              </w:rPr>
              <w:t xml:space="preserve"> metsastamine </w:t>
            </w:r>
            <w:r w:rsidR="6346F864" w:rsidRPr="39A9B226">
              <w:rPr>
                <w:rFonts w:eastAsiaTheme="minorEastAsia"/>
                <w:color w:val="000000" w:themeColor="text1"/>
                <w:sz w:val="18"/>
                <w:szCs w:val="18"/>
              </w:rPr>
              <w:t>või muu kasutus*</w:t>
            </w:r>
            <w:r w:rsidR="088E06DE" w:rsidRPr="39A9B226">
              <w:rPr>
                <w:rFonts w:eastAsiaTheme="minorEastAsia"/>
                <w:color w:val="000000" w:themeColor="text1"/>
                <w:sz w:val="18"/>
                <w:szCs w:val="18"/>
              </w:rPr>
              <w:t xml:space="preserve"> </w:t>
            </w:r>
          </w:p>
          <w:p w14:paraId="39AD6D17" w14:textId="01E1FE58" w:rsidR="630ECEC8" w:rsidRDefault="630ECEC8" w:rsidP="39A9B226">
            <w:pPr>
              <w:spacing w:after="0" w:line="240" w:lineRule="auto"/>
              <w:rPr>
                <w:rFonts w:eastAsiaTheme="minorEastAsia"/>
                <w:color w:val="000000" w:themeColor="text1"/>
                <w:sz w:val="18"/>
                <w:szCs w:val="18"/>
              </w:rPr>
            </w:pPr>
          </w:p>
          <w:p w14:paraId="667D4BFB" w14:textId="7E3EDCCA" w:rsidR="630ECEC8" w:rsidRDefault="62043748" w:rsidP="2B2CB921">
            <w:pPr>
              <w:spacing w:after="0" w:line="240" w:lineRule="auto"/>
              <w:rPr>
                <w:rFonts w:eastAsiaTheme="minorEastAsia"/>
                <w:color w:val="000000" w:themeColor="text1"/>
                <w:sz w:val="16"/>
                <w:szCs w:val="16"/>
              </w:rPr>
            </w:pPr>
            <w:r w:rsidRPr="39A9B226">
              <w:rPr>
                <w:rFonts w:eastAsiaTheme="minorEastAsia"/>
                <w:color w:val="000000" w:themeColor="text1"/>
                <w:sz w:val="16"/>
                <w:szCs w:val="16"/>
              </w:rPr>
              <w:t>*</w:t>
            </w:r>
            <w:r w:rsidR="41A22556" w:rsidRPr="39A9B226">
              <w:rPr>
                <w:rFonts w:eastAsiaTheme="minorEastAsia"/>
                <w:color w:val="000000" w:themeColor="text1"/>
                <w:sz w:val="16"/>
                <w:szCs w:val="16"/>
              </w:rPr>
              <w:t>toodud hinnangulised osakaalud, k</w:t>
            </w:r>
            <w:r w:rsidR="1B14CC25" w:rsidRPr="39A9B226">
              <w:rPr>
                <w:rFonts w:eastAsiaTheme="minorEastAsia"/>
                <w:color w:val="000000" w:themeColor="text1"/>
                <w:sz w:val="16"/>
                <w:szCs w:val="16"/>
              </w:rPr>
              <w:t>õige otstarbekamate sekkumiste osakaalud ja pindalad selguvad täpsemate inventuuride ja turbarevisjoni käigus</w:t>
            </w:r>
          </w:p>
        </w:tc>
        <w:tc>
          <w:tcPr>
            <w:tcW w:w="914" w:type="dxa"/>
            <w:tcBorders>
              <w:top w:val="single" w:sz="4" w:space="0" w:color="4472C4" w:themeColor="accent1"/>
              <w:left w:val="single" w:sz="8" w:space="0" w:color="4D93D9"/>
              <w:bottom w:val="single" w:sz="6" w:space="0" w:color="8EAADB" w:themeColor="accent1" w:themeTint="99"/>
              <w:right w:val="single" w:sz="8" w:space="0" w:color="4D93D9"/>
            </w:tcBorders>
            <w:tcMar>
              <w:left w:w="70" w:type="dxa"/>
              <w:right w:w="70" w:type="dxa"/>
            </w:tcMar>
            <w:vAlign w:val="center"/>
          </w:tcPr>
          <w:p w14:paraId="64D6A361" w14:textId="7994CBA1" w:rsidR="630ECEC8" w:rsidRDefault="48CB3790" w:rsidP="2B2CB921">
            <w:pPr>
              <w:spacing w:after="0" w:line="240" w:lineRule="auto"/>
              <w:rPr>
                <w:rFonts w:eastAsiaTheme="minorEastAsia"/>
                <w:color w:val="000000" w:themeColor="text1"/>
                <w:sz w:val="18"/>
                <w:szCs w:val="18"/>
              </w:rPr>
            </w:pPr>
            <w:r w:rsidRPr="2B2CB921">
              <w:rPr>
                <w:rFonts w:eastAsiaTheme="minorEastAsia"/>
                <w:color w:val="000000" w:themeColor="text1"/>
                <w:sz w:val="18"/>
                <w:szCs w:val="18"/>
              </w:rPr>
              <w:t xml:space="preserve">17 037 </w:t>
            </w:r>
          </w:p>
        </w:tc>
        <w:tc>
          <w:tcPr>
            <w:tcW w:w="911" w:type="dxa"/>
            <w:tcBorders>
              <w:top w:val="single" w:sz="4" w:space="0" w:color="4472C4" w:themeColor="accent1"/>
              <w:left w:val="single" w:sz="8" w:space="0" w:color="4D93D9"/>
              <w:bottom w:val="single" w:sz="6" w:space="0" w:color="8EAADB" w:themeColor="accent1" w:themeTint="99"/>
              <w:right w:val="single" w:sz="8" w:space="0" w:color="4D93D9"/>
            </w:tcBorders>
            <w:tcMar>
              <w:left w:w="70" w:type="dxa"/>
              <w:right w:w="70" w:type="dxa"/>
            </w:tcMar>
            <w:vAlign w:val="center"/>
          </w:tcPr>
          <w:p w14:paraId="07148BBC" w14:textId="09CDFCF1" w:rsidR="630ECEC8" w:rsidRDefault="48CB3790" w:rsidP="2B2CB921">
            <w:pPr>
              <w:spacing w:after="0" w:line="240" w:lineRule="auto"/>
              <w:rPr>
                <w:rFonts w:eastAsiaTheme="minorEastAsia"/>
                <w:color w:val="000000" w:themeColor="text1"/>
                <w:sz w:val="18"/>
                <w:szCs w:val="18"/>
              </w:rPr>
            </w:pPr>
            <w:r w:rsidRPr="2B2CB921">
              <w:rPr>
                <w:rFonts w:eastAsiaTheme="minorEastAsia"/>
                <w:color w:val="000000" w:themeColor="text1"/>
                <w:sz w:val="18"/>
                <w:szCs w:val="18"/>
              </w:rPr>
              <w:t xml:space="preserve"> 59 184 </w:t>
            </w:r>
          </w:p>
        </w:tc>
        <w:tc>
          <w:tcPr>
            <w:tcW w:w="2069" w:type="dxa"/>
            <w:tcBorders>
              <w:top w:val="single" w:sz="4" w:space="0" w:color="4472C4" w:themeColor="accent1"/>
              <w:left w:val="single" w:sz="8" w:space="0" w:color="4D93D9"/>
              <w:bottom w:val="single" w:sz="6" w:space="0" w:color="8EAADB" w:themeColor="accent1" w:themeTint="99"/>
              <w:right w:val="single" w:sz="8" w:space="0" w:color="4D93D9"/>
            </w:tcBorders>
            <w:tcMar>
              <w:left w:w="70" w:type="dxa"/>
              <w:right w:w="70" w:type="dxa"/>
            </w:tcMar>
            <w:vAlign w:val="center"/>
          </w:tcPr>
          <w:p w14:paraId="271D59A6" w14:textId="204B6057" w:rsidR="00F52C76" w:rsidRDefault="48CB3790" w:rsidP="2B2CB921">
            <w:pPr>
              <w:spacing w:after="0" w:line="240" w:lineRule="auto"/>
              <w:rPr>
                <w:rFonts w:eastAsiaTheme="minorEastAsia"/>
                <w:color w:val="404040" w:themeColor="text1" w:themeTint="BF"/>
                <w:sz w:val="18"/>
                <w:szCs w:val="18"/>
              </w:rPr>
            </w:pPr>
            <w:r w:rsidRPr="2B2CB921">
              <w:rPr>
                <w:rFonts w:eastAsiaTheme="minorEastAsia"/>
                <w:color w:val="404040" w:themeColor="text1" w:themeTint="BF"/>
                <w:sz w:val="18"/>
                <w:szCs w:val="18"/>
                <w:u w:val="single"/>
              </w:rPr>
              <w:t>Korrastamine märgalaks</w:t>
            </w:r>
            <w:r w:rsidRPr="2B2CB921">
              <w:rPr>
                <w:rFonts w:eastAsiaTheme="minorEastAsia"/>
                <w:color w:val="404040" w:themeColor="text1" w:themeTint="BF"/>
                <w:sz w:val="18"/>
                <w:szCs w:val="18"/>
              </w:rPr>
              <w:t xml:space="preserve">: 500 ha/a </w:t>
            </w:r>
            <w:r w:rsidR="630ECEC8">
              <w:br/>
            </w:r>
            <w:r w:rsidR="630ECEC8">
              <w:br/>
            </w:r>
            <w:r w:rsidRPr="2B2CB921">
              <w:rPr>
                <w:rFonts w:eastAsiaTheme="minorEastAsia"/>
                <w:color w:val="404040" w:themeColor="text1" w:themeTint="BF"/>
                <w:sz w:val="18"/>
                <w:szCs w:val="18"/>
                <w:u w:val="single"/>
              </w:rPr>
              <w:t>Metsastamine</w:t>
            </w:r>
            <w:r w:rsidRPr="2B2CB921">
              <w:rPr>
                <w:rFonts w:eastAsiaTheme="minorEastAsia"/>
                <w:color w:val="404040" w:themeColor="text1" w:themeTint="BF"/>
                <w:sz w:val="18"/>
                <w:szCs w:val="18"/>
              </w:rPr>
              <w:t>:</w:t>
            </w:r>
          </w:p>
          <w:p w14:paraId="24664042" w14:textId="51817D79" w:rsidR="630ECEC8" w:rsidRDefault="48CB3790" w:rsidP="2B2CB921">
            <w:pPr>
              <w:spacing w:after="0" w:line="240" w:lineRule="auto"/>
              <w:rPr>
                <w:rFonts w:eastAsiaTheme="minorEastAsia"/>
                <w:color w:val="404040" w:themeColor="text1" w:themeTint="BF"/>
                <w:sz w:val="18"/>
                <w:szCs w:val="18"/>
              </w:rPr>
            </w:pPr>
            <w:r w:rsidRPr="2B2CB921">
              <w:rPr>
                <w:rFonts w:eastAsiaTheme="minorEastAsia"/>
                <w:color w:val="404040" w:themeColor="text1" w:themeTint="BF"/>
                <w:sz w:val="18"/>
                <w:szCs w:val="18"/>
              </w:rPr>
              <w:t>2025</w:t>
            </w:r>
            <w:r w:rsidR="790F86E8" w:rsidRPr="2B2CB921">
              <w:rPr>
                <w:rFonts w:eastAsiaTheme="minorEastAsia"/>
                <w:color w:val="000000" w:themeColor="text1"/>
                <w:sz w:val="24"/>
                <w:szCs w:val="24"/>
              </w:rPr>
              <w:t>–</w:t>
            </w:r>
            <w:r w:rsidRPr="2B2CB921">
              <w:rPr>
                <w:rFonts w:eastAsiaTheme="minorEastAsia"/>
                <w:color w:val="404040" w:themeColor="text1" w:themeTint="BF"/>
                <w:sz w:val="18"/>
                <w:szCs w:val="18"/>
              </w:rPr>
              <w:t>2030 333 ha/a, 2031</w:t>
            </w:r>
            <w:r w:rsidR="790F86E8" w:rsidRPr="2B2CB921">
              <w:rPr>
                <w:rFonts w:eastAsiaTheme="minorEastAsia"/>
                <w:color w:val="000000" w:themeColor="text1"/>
                <w:sz w:val="24"/>
                <w:szCs w:val="24"/>
              </w:rPr>
              <w:t>–</w:t>
            </w:r>
            <w:r w:rsidRPr="2B2CB921">
              <w:rPr>
                <w:rFonts w:eastAsiaTheme="minorEastAsia"/>
                <w:color w:val="404040" w:themeColor="text1" w:themeTint="BF"/>
                <w:sz w:val="18"/>
                <w:szCs w:val="18"/>
              </w:rPr>
              <w:t xml:space="preserve">2050 250 ha/a </w:t>
            </w:r>
            <w:r w:rsidR="630ECEC8">
              <w:br/>
            </w:r>
            <w:r w:rsidR="630ECEC8">
              <w:br/>
            </w:r>
            <w:r w:rsidRPr="2B2CB921">
              <w:rPr>
                <w:rFonts w:eastAsiaTheme="minorEastAsia"/>
                <w:color w:val="404040" w:themeColor="text1" w:themeTint="BF"/>
                <w:sz w:val="18"/>
                <w:szCs w:val="18"/>
                <w:u w:val="single"/>
              </w:rPr>
              <w:t>Konserveerimine</w:t>
            </w:r>
            <w:r w:rsidRPr="2B2CB921">
              <w:rPr>
                <w:rFonts w:eastAsiaTheme="minorEastAsia"/>
                <w:color w:val="404040" w:themeColor="text1" w:themeTint="BF"/>
                <w:sz w:val="18"/>
                <w:szCs w:val="18"/>
              </w:rPr>
              <w:t>: perioodil 2025</w:t>
            </w:r>
            <w:r w:rsidR="790F86E8" w:rsidRPr="2B2CB921">
              <w:rPr>
                <w:rFonts w:eastAsiaTheme="minorEastAsia"/>
                <w:color w:val="000000" w:themeColor="text1"/>
                <w:sz w:val="24"/>
                <w:szCs w:val="24"/>
              </w:rPr>
              <w:t>–</w:t>
            </w:r>
            <w:r w:rsidRPr="2B2CB921">
              <w:rPr>
                <w:rFonts w:eastAsiaTheme="minorEastAsia"/>
                <w:color w:val="404040" w:themeColor="text1" w:themeTint="BF"/>
                <w:sz w:val="18"/>
                <w:szCs w:val="18"/>
              </w:rPr>
              <w:t xml:space="preserve">2030 450 ha/a </w:t>
            </w:r>
          </w:p>
        </w:tc>
        <w:tc>
          <w:tcPr>
            <w:tcW w:w="1161" w:type="dxa"/>
            <w:tcBorders>
              <w:top w:val="single" w:sz="4" w:space="0" w:color="4472C4" w:themeColor="accent1"/>
              <w:left w:val="single" w:sz="8" w:space="0" w:color="4D93D9"/>
              <w:bottom w:val="single" w:sz="6" w:space="0" w:color="8EAADB" w:themeColor="accent1" w:themeTint="99"/>
              <w:right w:val="single" w:sz="8" w:space="0" w:color="4D93D9"/>
            </w:tcBorders>
            <w:tcMar>
              <w:left w:w="70" w:type="dxa"/>
              <w:right w:w="70" w:type="dxa"/>
            </w:tcMar>
            <w:vAlign w:val="center"/>
          </w:tcPr>
          <w:p w14:paraId="2492DE9E" w14:textId="2B8D731D" w:rsidR="630ECEC8" w:rsidRDefault="48CB3790" w:rsidP="2B2CB921">
            <w:pPr>
              <w:spacing w:after="0" w:line="240" w:lineRule="auto"/>
              <w:rPr>
                <w:rFonts w:eastAsiaTheme="minorEastAsia"/>
                <w:color w:val="404040" w:themeColor="text1" w:themeTint="BF"/>
                <w:sz w:val="18"/>
                <w:szCs w:val="18"/>
              </w:rPr>
            </w:pPr>
            <w:r w:rsidRPr="2B2CB921">
              <w:rPr>
                <w:rFonts w:eastAsiaTheme="minorEastAsia"/>
                <w:color w:val="404040" w:themeColor="text1" w:themeTint="BF"/>
                <w:sz w:val="18"/>
                <w:szCs w:val="18"/>
              </w:rPr>
              <w:t xml:space="preserve">Olemasolev ja lisaks </w:t>
            </w:r>
          </w:p>
        </w:tc>
        <w:tc>
          <w:tcPr>
            <w:tcW w:w="1169" w:type="dxa"/>
            <w:tcBorders>
              <w:top w:val="single" w:sz="4" w:space="0" w:color="4472C4" w:themeColor="accent1"/>
              <w:left w:val="single" w:sz="8" w:space="0" w:color="4D93D9"/>
              <w:bottom w:val="single" w:sz="8" w:space="0" w:color="4D93D9"/>
              <w:right w:val="single" w:sz="8" w:space="0" w:color="4D93D9"/>
            </w:tcBorders>
            <w:tcMar>
              <w:left w:w="70" w:type="dxa"/>
              <w:right w:w="70" w:type="dxa"/>
            </w:tcMar>
            <w:vAlign w:val="center"/>
          </w:tcPr>
          <w:p w14:paraId="6BF0598C" w14:textId="40C79FFF" w:rsidR="630ECEC8" w:rsidRDefault="48CB3790" w:rsidP="2B2CB921">
            <w:pPr>
              <w:spacing w:after="0" w:line="240" w:lineRule="auto"/>
              <w:rPr>
                <w:rFonts w:eastAsiaTheme="minorEastAsia"/>
                <w:color w:val="404040" w:themeColor="text1" w:themeTint="BF"/>
                <w:sz w:val="18"/>
                <w:szCs w:val="18"/>
              </w:rPr>
            </w:pPr>
            <w:r w:rsidRPr="2B2CB921">
              <w:rPr>
                <w:rFonts w:eastAsiaTheme="minorEastAsia"/>
                <w:color w:val="404040" w:themeColor="text1" w:themeTint="BF"/>
                <w:sz w:val="18"/>
                <w:szCs w:val="18"/>
              </w:rPr>
              <w:t xml:space="preserve">Riik ja erasektor </w:t>
            </w:r>
          </w:p>
        </w:tc>
      </w:tr>
      <w:tr w:rsidR="630ECEC8" w14:paraId="6DCC140E" w14:textId="77777777" w:rsidTr="00F9B0DB">
        <w:trPr>
          <w:trHeight w:val="885"/>
        </w:trPr>
        <w:tc>
          <w:tcPr>
            <w:tcW w:w="2513" w:type="dxa"/>
            <w:tcBorders>
              <w:top w:val="single" w:sz="8" w:space="0" w:color="4D93D9"/>
              <w:left w:val="single" w:sz="8" w:space="0" w:color="4D93D9"/>
              <w:bottom w:val="single" w:sz="8" w:space="0" w:color="4D93D9"/>
              <w:right w:val="single" w:sz="8" w:space="0" w:color="4D93D9"/>
            </w:tcBorders>
            <w:tcMar>
              <w:left w:w="70" w:type="dxa"/>
              <w:right w:w="70" w:type="dxa"/>
            </w:tcMar>
            <w:vAlign w:val="center"/>
          </w:tcPr>
          <w:p w14:paraId="3F26966F" w14:textId="3E2706A1" w:rsidR="630ECEC8" w:rsidRDefault="48CB3790" w:rsidP="2B2CB921">
            <w:pPr>
              <w:spacing w:after="0" w:line="240" w:lineRule="auto"/>
              <w:rPr>
                <w:rFonts w:eastAsiaTheme="minorEastAsia"/>
                <w:color w:val="000000" w:themeColor="text1"/>
                <w:sz w:val="18"/>
                <w:szCs w:val="18"/>
              </w:rPr>
            </w:pPr>
            <w:r w:rsidRPr="2B2CB921">
              <w:rPr>
                <w:rFonts w:eastAsiaTheme="minorEastAsia"/>
                <w:color w:val="000000" w:themeColor="text1"/>
                <w:sz w:val="18"/>
                <w:szCs w:val="18"/>
              </w:rPr>
              <w:t xml:space="preserve">Aiandusturba kaevandamisest </w:t>
            </w:r>
            <w:r w:rsidR="790F86E8" w:rsidRPr="2B2CB921">
              <w:rPr>
                <w:rFonts w:eastAsiaTheme="minorEastAsia"/>
                <w:color w:val="000000" w:themeColor="text1"/>
                <w:sz w:val="18"/>
                <w:szCs w:val="18"/>
              </w:rPr>
              <w:t>pärineva</w:t>
            </w:r>
            <w:r w:rsidRPr="2B2CB921">
              <w:rPr>
                <w:rFonts w:eastAsiaTheme="minorEastAsia"/>
                <w:color w:val="000000" w:themeColor="text1"/>
                <w:sz w:val="18"/>
                <w:szCs w:val="18"/>
              </w:rPr>
              <w:t xml:space="preserve"> heite vähendamine  </w:t>
            </w:r>
          </w:p>
        </w:tc>
        <w:tc>
          <w:tcPr>
            <w:tcW w:w="914" w:type="dxa"/>
            <w:tcBorders>
              <w:top w:val="single" w:sz="6" w:space="0" w:color="8EAADB" w:themeColor="accent1" w:themeTint="99"/>
              <w:bottom w:val="single" w:sz="6" w:space="0" w:color="8EAADB" w:themeColor="accent1" w:themeTint="99"/>
            </w:tcBorders>
            <w:tcMar>
              <w:left w:w="70" w:type="dxa"/>
              <w:right w:w="70" w:type="dxa"/>
            </w:tcMar>
            <w:vAlign w:val="center"/>
          </w:tcPr>
          <w:p w14:paraId="5E9A3938" w14:textId="61A02C30" w:rsidR="630ECEC8" w:rsidRDefault="48CB3790" w:rsidP="2B2CB921">
            <w:pPr>
              <w:spacing w:after="0" w:line="240" w:lineRule="auto"/>
              <w:rPr>
                <w:rFonts w:eastAsiaTheme="minorEastAsia"/>
                <w:color w:val="000000" w:themeColor="text1"/>
                <w:sz w:val="18"/>
                <w:szCs w:val="18"/>
              </w:rPr>
            </w:pPr>
            <w:r w:rsidRPr="2B2CB921">
              <w:rPr>
                <w:rFonts w:eastAsiaTheme="minorEastAsia"/>
                <w:color w:val="000000" w:themeColor="text1"/>
                <w:sz w:val="18"/>
                <w:szCs w:val="18"/>
              </w:rPr>
              <w:t xml:space="preserve">58 574 </w:t>
            </w:r>
          </w:p>
        </w:tc>
        <w:tc>
          <w:tcPr>
            <w:tcW w:w="911" w:type="dxa"/>
            <w:tcBorders>
              <w:top w:val="single" w:sz="6" w:space="0" w:color="8EAADB" w:themeColor="accent1" w:themeTint="99"/>
              <w:left w:val="single" w:sz="8" w:space="0" w:color="4D93D9"/>
              <w:bottom w:val="single" w:sz="8" w:space="0" w:color="4D93D9"/>
              <w:right w:val="single" w:sz="8" w:space="0" w:color="4D93D9"/>
            </w:tcBorders>
            <w:tcMar>
              <w:left w:w="70" w:type="dxa"/>
              <w:right w:w="70" w:type="dxa"/>
            </w:tcMar>
            <w:vAlign w:val="center"/>
          </w:tcPr>
          <w:p w14:paraId="1E8EBE34" w14:textId="0D9B7127" w:rsidR="630ECEC8" w:rsidRDefault="48CB3790" w:rsidP="2B2CB921">
            <w:pPr>
              <w:spacing w:after="0" w:line="240" w:lineRule="auto"/>
              <w:rPr>
                <w:rFonts w:eastAsiaTheme="minorEastAsia"/>
                <w:color w:val="000000" w:themeColor="text1"/>
                <w:sz w:val="18"/>
                <w:szCs w:val="18"/>
              </w:rPr>
            </w:pPr>
            <w:r w:rsidRPr="2B2CB921">
              <w:rPr>
                <w:rFonts w:eastAsiaTheme="minorEastAsia"/>
                <w:color w:val="000000" w:themeColor="text1"/>
                <w:sz w:val="18"/>
                <w:szCs w:val="18"/>
              </w:rPr>
              <w:t xml:space="preserve">339 243 </w:t>
            </w:r>
          </w:p>
        </w:tc>
        <w:tc>
          <w:tcPr>
            <w:tcW w:w="2069" w:type="dxa"/>
            <w:tcBorders>
              <w:top w:val="single" w:sz="6" w:space="0" w:color="8EAADB" w:themeColor="accent1" w:themeTint="99"/>
              <w:bottom w:val="single" w:sz="6" w:space="0" w:color="8EAADB" w:themeColor="accent1" w:themeTint="99"/>
            </w:tcBorders>
            <w:tcMar>
              <w:left w:w="70" w:type="dxa"/>
              <w:right w:w="70" w:type="dxa"/>
            </w:tcMar>
            <w:vAlign w:val="center"/>
          </w:tcPr>
          <w:p w14:paraId="4B3DE92D" w14:textId="6C9A46A8" w:rsidR="630ECEC8" w:rsidRDefault="1768A35F" w:rsidP="00F9B0DB">
            <w:pPr>
              <w:spacing w:after="0" w:line="240" w:lineRule="auto"/>
              <w:rPr>
                <w:rFonts w:eastAsiaTheme="minorEastAsia"/>
                <w:color w:val="404040" w:themeColor="text1" w:themeTint="BF"/>
                <w:sz w:val="18"/>
                <w:szCs w:val="18"/>
              </w:rPr>
            </w:pPr>
            <w:r w:rsidRPr="00F9B0DB">
              <w:rPr>
                <w:rFonts w:eastAsiaTheme="minorEastAsia"/>
                <w:color w:val="404040" w:themeColor="text1" w:themeTint="BF"/>
                <w:sz w:val="18"/>
                <w:szCs w:val="18"/>
              </w:rPr>
              <w:t>1</w:t>
            </w:r>
            <w:r w:rsidR="5F22D3A0" w:rsidRPr="00F9B0DB">
              <w:rPr>
                <w:rFonts w:eastAsiaTheme="minorEastAsia"/>
                <w:color w:val="404040" w:themeColor="text1" w:themeTint="BF"/>
                <w:sz w:val="18"/>
                <w:szCs w:val="18"/>
              </w:rPr>
              <w:t>2</w:t>
            </w:r>
            <w:r w:rsidR="0F29B94B" w:rsidRPr="00F9B0DB">
              <w:rPr>
                <w:rFonts w:eastAsiaTheme="minorEastAsia"/>
                <w:color w:val="404040" w:themeColor="text1" w:themeTint="BF"/>
                <w:sz w:val="18"/>
                <w:szCs w:val="18"/>
              </w:rPr>
              <w:t>% aastaks 2030</w:t>
            </w:r>
            <w:r w:rsidR="329F615C" w:rsidRPr="00F9B0DB">
              <w:rPr>
                <w:rFonts w:eastAsiaTheme="minorEastAsia"/>
                <w:color w:val="404040" w:themeColor="text1" w:themeTint="BF"/>
                <w:sz w:val="18"/>
                <w:szCs w:val="18"/>
              </w:rPr>
              <w:t xml:space="preserve">, 50% aastaks 2040 </w:t>
            </w:r>
            <w:r w:rsidR="0F29B94B" w:rsidRPr="00F9B0DB">
              <w:rPr>
                <w:rFonts w:eastAsiaTheme="minorEastAsia"/>
                <w:color w:val="404040" w:themeColor="text1" w:themeTint="BF"/>
                <w:sz w:val="18"/>
                <w:szCs w:val="18"/>
              </w:rPr>
              <w:t xml:space="preserve">ja järk-järgult 0-netoheiteni liikumine aastaks 2050 </w:t>
            </w:r>
          </w:p>
        </w:tc>
        <w:tc>
          <w:tcPr>
            <w:tcW w:w="1161" w:type="dxa"/>
            <w:tcBorders>
              <w:top w:val="single" w:sz="6" w:space="0" w:color="8EAADB" w:themeColor="accent1" w:themeTint="99"/>
              <w:left w:val="single" w:sz="8" w:space="0" w:color="4D93D9"/>
              <w:bottom w:val="single" w:sz="8" w:space="0" w:color="4D93D9"/>
              <w:right w:val="single" w:sz="8" w:space="0" w:color="4D93D9"/>
            </w:tcBorders>
            <w:tcMar>
              <w:left w:w="70" w:type="dxa"/>
              <w:right w:w="70" w:type="dxa"/>
            </w:tcMar>
            <w:vAlign w:val="center"/>
          </w:tcPr>
          <w:p w14:paraId="5BB99C5C" w14:textId="0D8D7DF3" w:rsidR="630ECEC8" w:rsidRDefault="48CB3790" w:rsidP="2B2CB921">
            <w:pPr>
              <w:spacing w:after="0" w:line="240" w:lineRule="auto"/>
              <w:rPr>
                <w:rFonts w:eastAsiaTheme="minorEastAsia"/>
                <w:color w:val="404040" w:themeColor="text1" w:themeTint="BF"/>
                <w:sz w:val="18"/>
                <w:szCs w:val="18"/>
              </w:rPr>
            </w:pPr>
            <w:r w:rsidRPr="2B2CB921">
              <w:rPr>
                <w:rFonts w:eastAsiaTheme="minorEastAsia"/>
                <w:color w:val="404040" w:themeColor="text1" w:themeTint="BF"/>
                <w:sz w:val="18"/>
                <w:szCs w:val="18"/>
              </w:rPr>
              <w:t xml:space="preserve">Lisaks </w:t>
            </w:r>
          </w:p>
        </w:tc>
        <w:tc>
          <w:tcPr>
            <w:tcW w:w="1169" w:type="dxa"/>
            <w:tcBorders>
              <w:top w:val="single" w:sz="8" w:space="0" w:color="4D93D9"/>
              <w:left w:val="single" w:sz="8" w:space="0" w:color="4D93D9"/>
              <w:bottom w:val="single" w:sz="6" w:space="0" w:color="8EAADB" w:themeColor="accent1" w:themeTint="99"/>
              <w:right w:val="single" w:sz="8" w:space="0" w:color="4D93D9"/>
            </w:tcBorders>
            <w:tcMar>
              <w:left w:w="70" w:type="dxa"/>
              <w:right w:w="70" w:type="dxa"/>
            </w:tcMar>
            <w:vAlign w:val="center"/>
          </w:tcPr>
          <w:p w14:paraId="554BC86D" w14:textId="7F886641" w:rsidR="630ECEC8" w:rsidRDefault="48CB3790" w:rsidP="2B2CB921">
            <w:pPr>
              <w:spacing w:after="0" w:line="240" w:lineRule="auto"/>
              <w:rPr>
                <w:rFonts w:eastAsiaTheme="minorEastAsia"/>
                <w:color w:val="404040" w:themeColor="text1" w:themeTint="BF"/>
                <w:sz w:val="18"/>
                <w:szCs w:val="18"/>
              </w:rPr>
            </w:pPr>
            <w:r w:rsidRPr="2B2CB921">
              <w:rPr>
                <w:rFonts w:eastAsiaTheme="minorEastAsia"/>
                <w:color w:val="404040" w:themeColor="text1" w:themeTint="BF"/>
                <w:sz w:val="18"/>
                <w:szCs w:val="18"/>
              </w:rPr>
              <w:t xml:space="preserve">Erasektor ja riik </w:t>
            </w:r>
          </w:p>
        </w:tc>
      </w:tr>
      <w:tr w:rsidR="630ECEC8" w14:paraId="5C5F76F3" w14:textId="77777777" w:rsidTr="00F9B0DB">
        <w:trPr>
          <w:trHeight w:val="705"/>
        </w:trPr>
        <w:tc>
          <w:tcPr>
            <w:tcW w:w="2513" w:type="dxa"/>
            <w:tcBorders>
              <w:top w:val="single" w:sz="8" w:space="0" w:color="4D93D9"/>
              <w:left w:val="single" w:sz="8" w:space="0" w:color="4D93D9"/>
              <w:bottom w:val="single" w:sz="8" w:space="0" w:color="4D93D9"/>
              <w:right w:val="single" w:sz="8" w:space="0" w:color="4D93D9"/>
            </w:tcBorders>
            <w:tcMar>
              <w:left w:w="70" w:type="dxa"/>
              <w:right w:w="70" w:type="dxa"/>
            </w:tcMar>
            <w:vAlign w:val="center"/>
          </w:tcPr>
          <w:p w14:paraId="70F2FF91" w14:textId="6F021C35" w:rsidR="630ECEC8" w:rsidRDefault="5A830802" w:rsidP="2B2CB921">
            <w:pPr>
              <w:spacing w:after="0" w:line="240" w:lineRule="auto"/>
              <w:rPr>
                <w:rFonts w:eastAsiaTheme="minorEastAsia"/>
                <w:color w:val="000000" w:themeColor="text1"/>
                <w:sz w:val="18"/>
                <w:szCs w:val="18"/>
              </w:rPr>
            </w:pPr>
            <w:r w:rsidRPr="4A10C334">
              <w:rPr>
                <w:rFonts w:eastAsiaTheme="minorEastAsia"/>
                <w:color w:val="000000" w:themeColor="text1"/>
                <w:sz w:val="18"/>
                <w:szCs w:val="18"/>
              </w:rPr>
              <w:t>T</w:t>
            </w:r>
            <w:r w:rsidR="11FA91F0" w:rsidRPr="4A10C334">
              <w:rPr>
                <w:rFonts w:eastAsiaTheme="minorEastAsia"/>
                <w:color w:val="000000" w:themeColor="text1"/>
                <w:sz w:val="18"/>
                <w:szCs w:val="18"/>
              </w:rPr>
              <w:t>urba</w:t>
            </w:r>
            <w:r w:rsidR="48CB3790" w:rsidRPr="2B2CB921">
              <w:rPr>
                <w:rFonts w:eastAsiaTheme="minorEastAsia"/>
                <w:color w:val="000000" w:themeColor="text1"/>
                <w:sz w:val="18"/>
                <w:szCs w:val="18"/>
              </w:rPr>
              <w:t xml:space="preserve"> kohapealne </w:t>
            </w:r>
            <w:r w:rsidR="3FF75155" w:rsidRPr="4A10C334">
              <w:rPr>
                <w:rFonts w:eastAsiaTheme="minorEastAsia"/>
                <w:color w:val="000000" w:themeColor="text1"/>
                <w:sz w:val="18"/>
                <w:szCs w:val="18"/>
              </w:rPr>
              <w:t>kõrgem</w:t>
            </w:r>
            <w:r w:rsidRPr="4A10C334">
              <w:rPr>
                <w:rFonts w:eastAsiaTheme="minorEastAsia"/>
                <w:color w:val="000000" w:themeColor="text1"/>
                <w:sz w:val="18"/>
                <w:szCs w:val="18"/>
              </w:rPr>
              <w:t xml:space="preserve"> </w:t>
            </w:r>
            <w:proofErr w:type="spellStart"/>
            <w:r w:rsidR="48CB3790" w:rsidRPr="2B2CB921">
              <w:rPr>
                <w:rFonts w:eastAsiaTheme="minorEastAsia"/>
                <w:color w:val="000000" w:themeColor="text1"/>
                <w:sz w:val="18"/>
                <w:szCs w:val="18"/>
              </w:rPr>
              <w:t>väärindamine</w:t>
            </w:r>
            <w:proofErr w:type="spellEnd"/>
            <w:r w:rsidR="48CB3790" w:rsidRPr="2B2CB921">
              <w:rPr>
                <w:rFonts w:eastAsiaTheme="minorEastAsia"/>
                <w:color w:val="000000" w:themeColor="text1"/>
                <w:sz w:val="18"/>
                <w:szCs w:val="18"/>
              </w:rPr>
              <w:t xml:space="preserve"> </w:t>
            </w:r>
          </w:p>
        </w:tc>
        <w:tc>
          <w:tcPr>
            <w:tcW w:w="914" w:type="dxa"/>
            <w:tcBorders>
              <w:top w:val="single" w:sz="6" w:space="0" w:color="8EAADB" w:themeColor="accent1" w:themeTint="99"/>
              <w:left w:val="single" w:sz="8" w:space="0" w:color="4D93D9"/>
              <w:bottom w:val="single" w:sz="8" w:space="0" w:color="4D93D9"/>
              <w:right w:val="nil"/>
            </w:tcBorders>
            <w:tcMar>
              <w:left w:w="70" w:type="dxa"/>
              <w:right w:w="70" w:type="dxa"/>
            </w:tcMar>
            <w:vAlign w:val="center"/>
          </w:tcPr>
          <w:p w14:paraId="6EB69E59" w14:textId="10A1245E" w:rsidR="630ECEC8" w:rsidRDefault="48CB3790" w:rsidP="2B2CB921">
            <w:pPr>
              <w:spacing w:after="0" w:line="240" w:lineRule="auto"/>
              <w:rPr>
                <w:rFonts w:eastAsiaTheme="minorEastAsia"/>
                <w:sz w:val="18"/>
                <w:szCs w:val="18"/>
              </w:rPr>
            </w:pPr>
            <w:r w:rsidRPr="2B2CB921">
              <w:rPr>
                <w:rFonts w:eastAsiaTheme="minorEastAsia"/>
                <w:sz w:val="18"/>
                <w:szCs w:val="18"/>
              </w:rPr>
              <w:t xml:space="preserve">Kaudne mõju  </w:t>
            </w:r>
          </w:p>
        </w:tc>
        <w:tc>
          <w:tcPr>
            <w:tcW w:w="911" w:type="dxa"/>
            <w:tcBorders>
              <w:top w:val="single" w:sz="8" w:space="0" w:color="4D93D9"/>
              <w:left w:val="single" w:sz="8" w:space="0" w:color="4D93D9"/>
              <w:bottom w:val="single" w:sz="8" w:space="0" w:color="4D93D9"/>
              <w:right w:val="single" w:sz="8" w:space="0" w:color="4D93D9"/>
            </w:tcBorders>
            <w:tcMar>
              <w:left w:w="70" w:type="dxa"/>
              <w:right w:w="70" w:type="dxa"/>
            </w:tcMar>
            <w:vAlign w:val="center"/>
          </w:tcPr>
          <w:p w14:paraId="3E38E459" w14:textId="7C3F87B4" w:rsidR="630ECEC8" w:rsidRDefault="48CB3790" w:rsidP="2B2CB921">
            <w:pPr>
              <w:spacing w:after="0" w:line="240" w:lineRule="auto"/>
              <w:rPr>
                <w:rFonts w:eastAsiaTheme="minorEastAsia"/>
                <w:sz w:val="18"/>
                <w:szCs w:val="18"/>
              </w:rPr>
            </w:pPr>
            <w:r w:rsidRPr="2B2CB921">
              <w:rPr>
                <w:rFonts w:eastAsiaTheme="minorEastAsia"/>
                <w:sz w:val="18"/>
                <w:szCs w:val="18"/>
              </w:rPr>
              <w:t xml:space="preserve">Kaudne mõju </w:t>
            </w:r>
          </w:p>
        </w:tc>
        <w:tc>
          <w:tcPr>
            <w:tcW w:w="2069" w:type="dxa"/>
            <w:tcBorders>
              <w:top w:val="single" w:sz="6" w:space="0" w:color="8EAADB" w:themeColor="accent1" w:themeTint="99"/>
              <w:left w:val="single" w:sz="8" w:space="0" w:color="4D93D9"/>
              <w:bottom w:val="single" w:sz="8" w:space="0" w:color="4D93D9"/>
              <w:right w:val="single" w:sz="8" w:space="0" w:color="4D93D9"/>
            </w:tcBorders>
            <w:tcMar>
              <w:left w:w="70" w:type="dxa"/>
              <w:right w:w="70" w:type="dxa"/>
            </w:tcMar>
            <w:vAlign w:val="center"/>
          </w:tcPr>
          <w:p w14:paraId="766694F2" w14:textId="614F8177" w:rsidR="630ECEC8" w:rsidRDefault="48CB3790" w:rsidP="2B2CB921">
            <w:pPr>
              <w:spacing w:after="0" w:line="240" w:lineRule="auto"/>
              <w:rPr>
                <w:rFonts w:eastAsiaTheme="minorEastAsia"/>
                <w:color w:val="404040" w:themeColor="text1" w:themeTint="BF"/>
                <w:sz w:val="18"/>
                <w:szCs w:val="18"/>
              </w:rPr>
            </w:pPr>
            <w:r w:rsidRPr="2B2CB921">
              <w:rPr>
                <w:rFonts w:eastAsiaTheme="minorEastAsia"/>
                <w:color w:val="404040" w:themeColor="text1" w:themeTint="BF"/>
                <w:sz w:val="18"/>
                <w:szCs w:val="18"/>
              </w:rPr>
              <w:t xml:space="preserve"> </w:t>
            </w:r>
          </w:p>
        </w:tc>
        <w:tc>
          <w:tcPr>
            <w:tcW w:w="1161" w:type="dxa"/>
            <w:tcBorders>
              <w:top w:val="single" w:sz="8" w:space="0" w:color="4D93D9"/>
              <w:left w:val="single" w:sz="8" w:space="0" w:color="4D93D9"/>
              <w:bottom w:val="single" w:sz="8" w:space="0" w:color="4D93D9"/>
              <w:right w:val="nil"/>
            </w:tcBorders>
            <w:tcMar>
              <w:left w:w="70" w:type="dxa"/>
              <w:right w:w="70" w:type="dxa"/>
            </w:tcMar>
            <w:vAlign w:val="center"/>
          </w:tcPr>
          <w:p w14:paraId="258C5AAF" w14:textId="19215F95" w:rsidR="630ECEC8" w:rsidRDefault="48CB3790" w:rsidP="2B2CB921">
            <w:pPr>
              <w:spacing w:after="0" w:line="240" w:lineRule="auto"/>
              <w:rPr>
                <w:rFonts w:eastAsiaTheme="minorEastAsia"/>
                <w:color w:val="404040" w:themeColor="text1" w:themeTint="BF"/>
                <w:sz w:val="18"/>
                <w:szCs w:val="18"/>
              </w:rPr>
            </w:pPr>
            <w:r w:rsidRPr="2B2CB921">
              <w:rPr>
                <w:rFonts w:eastAsiaTheme="minorEastAsia"/>
                <w:color w:val="404040" w:themeColor="text1" w:themeTint="BF"/>
                <w:sz w:val="18"/>
                <w:szCs w:val="18"/>
              </w:rPr>
              <w:t xml:space="preserve">Lisaks </w:t>
            </w:r>
          </w:p>
        </w:tc>
        <w:tc>
          <w:tcPr>
            <w:tcW w:w="1169" w:type="dxa"/>
            <w:tcBorders>
              <w:top w:val="single" w:sz="6" w:space="0" w:color="8EAADB" w:themeColor="accent1" w:themeTint="99"/>
              <w:left w:val="single" w:sz="8" w:space="0" w:color="4D93D9"/>
              <w:bottom w:val="single" w:sz="8" w:space="0" w:color="4D93D9"/>
              <w:right w:val="single" w:sz="8" w:space="0" w:color="4D93D9"/>
            </w:tcBorders>
            <w:tcMar>
              <w:left w:w="70" w:type="dxa"/>
              <w:right w:w="70" w:type="dxa"/>
            </w:tcMar>
            <w:vAlign w:val="center"/>
          </w:tcPr>
          <w:p w14:paraId="0325C18D" w14:textId="1DE5CF86" w:rsidR="630ECEC8" w:rsidRDefault="48CB3790" w:rsidP="2B2CB921">
            <w:pPr>
              <w:spacing w:after="0" w:line="240" w:lineRule="auto"/>
              <w:rPr>
                <w:rFonts w:eastAsiaTheme="minorEastAsia"/>
                <w:color w:val="404040" w:themeColor="text1" w:themeTint="BF"/>
                <w:sz w:val="18"/>
                <w:szCs w:val="18"/>
              </w:rPr>
            </w:pPr>
            <w:r w:rsidRPr="2B2CB921">
              <w:rPr>
                <w:rFonts w:eastAsiaTheme="minorEastAsia"/>
                <w:color w:val="404040" w:themeColor="text1" w:themeTint="BF"/>
                <w:sz w:val="18"/>
                <w:szCs w:val="18"/>
              </w:rPr>
              <w:t>Erasektor</w:t>
            </w:r>
          </w:p>
        </w:tc>
      </w:tr>
    </w:tbl>
    <w:p w14:paraId="19A95B23" w14:textId="36A8879F" w:rsidR="630ECEC8" w:rsidRDefault="6806D371" w:rsidP="2B2CB921">
      <w:pPr>
        <w:spacing w:after="0" w:line="240" w:lineRule="auto"/>
        <w:rPr>
          <w:rFonts w:ascii="Times New Roman" w:eastAsia="Times New Roman" w:hAnsi="Times New Roman" w:cs="Times New Roman"/>
          <w:sz w:val="20"/>
          <w:szCs w:val="20"/>
        </w:rPr>
      </w:pPr>
      <w:r w:rsidRPr="4A10C334">
        <w:rPr>
          <w:rFonts w:ascii="Times New Roman" w:eastAsia="Times New Roman" w:hAnsi="Times New Roman" w:cs="Times New Roman"/>
          <w:sz w:val="20"/>
          <w:szCs w:val="20"/>
        </w:rPr>
        <w:t>*</w:t>
      </w:r>
      <w:r w:rsidR="09C419A4" w:rsidRPr="4A10C334">
        <w:rPr>
          <w:rFonts w:ascii="Times New Roman" w:eastAsia="Times New Roman" w:hAnsi="Times New Roman" w:cs="Times New Roman"/>
          <w:sz w:val="20"/>
          <w:szCs w:val="20"/>
        </w:rPr>
        <w:t xml:space="preserve"> </w:t>
      </w:r>
      <w:r w:rsidR="3BDE3B51" w:rsidRPr="4A10C334">
        <w:rPr>
          <w:rFonts w:ascii="Times New Roman" w:eastAsia="Times New Roman" w:hAnsi="Times New Roman" w:cs="Times New Roman"/>
          <w:sz w:val="20"/>
          <w:szCs w:val="20"/>
        </w:rPr>
        <w:t>H</w:t>
      </w:r>
      <w:r w:rsidR="2A63CE59" w:rsidRPr="4A10C334">
        <w:rPr>
          <w:rFonts w:ascii="Times New Roman" w:eastAsia="Times New Roman" w:hAnsi="Times New Roman" w:cs="Times New Roman"/>
          <w:sz w:val="20"/>
          <w:szCs w:val="20"/>
        </w:rPr>
        <w:t xml:space="preserve">etkel </w:t>
      </w:r>
      <w:r w:rsidR="7766E8D6" w:rsidRPr="4A10C334">
        <w:rPr>
          <w:rFonts w:ascii="Times New Roman" w:eastAsia="Times New Roman" w:hAnsi="Times New Roman" w:cs="Times New Roman"/>
          <w:sz w:val="20"/>
          <w:szCs w:val="20"/>
        </w:rPr>
        <w:t xml:space="preserve">(juuli 2024) </w:t>
      </w:r>
      <w:r w:rsidR="2A63CE59" w:rsidRPr="4A10C334">
        <w:rPr>
          <w:rFonts w:ascii="Times New Roman" w:eastAsia="Times New Roman" w:hAnsi="Times New Roman" w:cs="Times New Roman"/>
          <w:sz w:val="20"/>
          <w:szCs w:val="20"/>
        </w:rPr>
        <w:t>olemasolevate</w:t>
      </w:r>
      <w:r w:rsidR="0BEBA0F7" w:rsidRPr="4A10C334">
        <w:rPr>
          <w:rFonts w:ascii="Times New Roman" w:eastAsia="Times New Roman" w:hAnsi="Times New Roman" w:cs="Times New Roman"/>
          <w:sz w:val="20"/>
          <w:szCs w:val="20"/>
        </w:rPr>
        <w:t>le</w:t>
      </w:r>
      <w:r w:rsidR="0C7F8FDC" w:rsidRPr="4A10C334">
        <w:rPr>
          <w:rFonts w:ascii="Times New Roman" w:eastAsia="Times New Roman" w:hAnsi="Times New Roman" w:cs="Times New Roman"/>
          <w:sz w:val="20"/>
          <w:szCs w:val="20"/>
        </w:rPr>
        <w:t xml:space="preserve"> </w:t>
      </w:r>
      <w:r w:rsidRPr="4A10C334">
        <w:rPr>
          <w:rFonts w:ascii="Times New Roman" w:eastAsia="Times New Roman" w:hAnsi="Times New Roman" w:cs="Times New Roman"/>
          <w:sz w:val="20"/>
          <w:szCs w:val="20"/>
        </w:rPr>
        <w:t>andmete</w:t>
      </w:r>
      <w:r w:rsidR="5CA92624" w:rsidRPr="4A10C334">
        <w:rPr>
          <w:rFonts w:ascii="Times New Roman" w:eastAsia="Times New Roman" w:hAnsi="Times New Roman" w:cs="Times New Roman"/>
          <w:sz w:val="20"/>
          <w:szCs w:val="20"/>
        </w:rPr>
        <w:t>le tugineva</w:t>
      </w:r>
      <w:r w:rsidR="29C03014" w:rsidRPr="4A10C334">
        <w:rPr>
          <w:rFonts w:ascii="Times New Roman" w:eastAsia="Times New Roman" w:hAnsi="Times New Roman" w:cs="Times New Roman"/>
          <w:sz w:val="20"/>
          <w:szCs w:val="20"/>
        </w:rPr>
        <w:t xml:space="preserve">te </w:t>
      </w:r>
      <w:r w:rsidR="781CB906" w:rsidRPr="4A10C334">
        <w:rPr>
          <w:rFonts w:ascii="Times New Roman" w:eastAsia="Times New Roman" w:hAnsi="Times New Roman" w:cs="Times New Roman"/>
          <w:sz w:val="20"/>
          <w:szCs w:val="20"/>
        </w:rPr>
        <w:t xml:space="preserve">Keskkonnaagentuuri koostatud prognoosidele põhjal </w:t>
      </w:r>
      <w:r w:rsidR="255FCF2C" w:rsidRPr="4A10C334">
        <w:rPr>
          <w:rFonts w:ascii="Times New Roman" w:eastAsia="Times New Roman" w:hAnsi="Times New Roman" w:cs="Times New Roman"/>
          <w:sz w:val="20"/>
          <w:szCs w:val="20"/>
        </w:rPr>
        <w:t xml:space="preserve">vastab </w:t>
      </w:r>
      <w:r w:rsidR="609ED2CA" w:rsidRPr="4A10C334">
        <w:rPr>
          <w:rFonts w:ascii="Times New Roman" w:eastAsia="Times New Roman" w:hAnsi="Times New Roman" w:cs="Times New Roman"/>
          <w:sz w:val="20"/>
          <w:szCs w:val="20"/>
        </w:rPr>
        <w:t xml:space="preserve">esitatud </w:t>
      </w:r>
      <w:r w:rsidR="0CBF4500" w:rsidRPr="4A10C334">
        <w:rPr>
          <w:rFonts w:ascii="Times New Roman" w:eastAsia="Times New Roman" w:hAnsi="Times New Roman" w:cs="Times New Roman"/>
          <w:sz w:val="20"/>
          <w:szCs w:val="20"/>
        </w:rPr>
        <w:t xml:space="preserve">tingimustele </w:t>
      </w:r>
      <w:r w:rsidR="3A968F32" w:rsidRPr="4A10C334">
        <w:rPr>
          <w:rFonts w:ascii="Times New Roman" w:eastAsia="Times New Roman" w:hAnsi="Times New Roman" w:cs="Times New Roman"/>
          <w:sz w:val="20"/>
          <w:szCs w:val="20"/>
        </w:rPr>
        <w:t xml:space="preserve">keskmine </w:t>
      </w:r>
      <w:r w:rsidRPr="4A10C334">
        <w:rPr>
          <w:rFonts w:ascii="Times New Roman" w:eastAsia="Times New Roman" w:hAnsi="Times New Roman" w:cs="Times New Roman"/>
          <w:sz w:val="20"/>
          <w:szCs w:val="20"/>
        </w:rPr>
        <w:t xml:space="preserve">raiemaht </w:t>
      </w:r>
      <w:r w:rsidR="76B69513" w:rsidRPr="4A10C334">
        <w:rPr>
          <w:rFonts w:ascii="Times New Roman" w:eastAsia="Times New Roman" w:hAnsi="Times New Roman" w:cs="Times New Roman"/>
          <w:sz w:val="20"/>
          <w:szCs w:val="20"/>
        </w:rPr>
        <w:t xml:space="preserve">ca </w:t>
      </w:r>
      <w:r w:rsidRPr="4A10C334">
        <w:rPr>
          <w:rFonts w:ascii="Times New Roman" w:eastAsia="Times New Roman" w:hAnsi="Times New Roman" w:cs="Times New Roman"/>
          <w:sz w:val="20"/>
          <w:szCs w:val="20"/>
        </w:rPr>
        <w:t>9,9-10,2 mln m</w:t>
      </w:r>
      <w:r w:rsidRPr="4A10C334">
        <w:rPr>
          <w:rFonts w:ascii="Times New Roman" w:eastAsia="Times New Roman" w:hAnsi="Times New Roman" w:cs="Times New Roman"/>
          <w:sz w:val="20"/>
          <w:szCs w:val="20"/>
          <w:vertAlign w:val="superscript"/>
        </w:rPr>
        <w:t>3</w:t>
      </w:r>
      <w:r w:rsidR="6C37517B" w:rsidRPr="4A10C334">
        <w:rPr>
          <w:rFonts w:ascii="Times New Roman" w:eastAsia="Times New Roman" w:hAnsi="Times New Roman" w:cs="Times New Roman"/>
          <w:sz w:val="20"/>
          <w:szCs w:val="20"/>
        </w:rPr>
        <w:t xml:space="preserve"> aastas</w:t>
      </w:r>
      <w:r w:rsidR="6BF20FB8" w:rsidRPr="4A10C334">
        <w:rPr>
          <w:rFonts w:ascii="Times New Roman" w:eastAsia="Times New Roman" w:hAnsi="Times New Roman" w:cs="Times New Roman"/>
          <w:sz w:val="20"/>
          <w:szCs w:val="20"/>
        </w:rPr>
        <w:t>.</w:t>
      </w:r>
      <w:r w:rsidR="005F66A0">
        <w:rPr>
          <w:rFonts w:ascii="Times New Roman" w:eastAsia="Times New Roman" w:hAnsi="Times New Roman" w:cs="Times New Roman"/>
          <w:sz w:val="20"/>
          <w:szCs w:val="20"/>
        </w:rPr>
        <w:t xml:space="preserve"> </w:t>
      </w:r>
      <w:r w:rsidR="005F66A0" w:rsidRPr="005F66A0">
        <w:rPr>
          <w:rFonts w:ascii="Times New Roman" w:eastAsia="Times New Roman" w:hAnsi="Times New Roman" w:cs="Times New Roman"/>
          <w:sz w:val="20"/>
          <w:szCs w:val="20"/>
        </w:rPr>
        <w:t xml:space="preserve">Viimase 5 aasta keskmine (perioodi 2018-2022) raiemaht on olnud keskmiselt 11,4 mln </w:t>
      </w:r>
      <w:proofErr w:type="spellStart"/>
      <w:r w:rsidR="005F66A0" w:rsidRPr="005F66A0">
        <w:rPr>
          <w:rFonts w:ascii="Times New Roman" w:eastAsia="Times New Roman" w:hAnsi="Times New Roman" w:cs="Times New Roman"/>
          <w:sz w:val="20"/>
          <w:szCs w:val="20"/>
        </w:rPr>
        <w:t>tm</w:t>
      </w:r>
      <w:proofErr w:type="spellEnd"/>
      <w:r w:rsidR="005F66A0" w:rsidRPr="005F66A0">
        <w:rPr>
          <w:rFonts w:ascii="Times New Roman" w:eastAsia="Times New Roman" w:hAnsi="Times New Roman" w:cs="Times New Roman"/>
          <w:sz w:val="20"/>
          <w:szCs w:val="20"/>
        </w:rPr>
        <w:t xml:space="preserve">, viimase 10 aasta keskmine (2013-2022) 11 mln </w:t>
      </w:r>
      <w:proofErr w:type="spellStart"/>
      <w:r w:rsidR="005F66A0" w:rsidRPr="005F66A0">
        <w:rPr>
          <w:rFonts w:ascii="Times New Roman" w:eastAsia="Times New Roman" w:hAnsi="Times New Roman" w:cs="Times New Roman"/>
          <w:sz w:val="20"/>
          <w:szCs w:val="20"/>
        </w:rPr>
        <w:t>tm</w:t>
      </w:r>
      <w:proofErr w:type="spellEnd"/>
      <w:r w:rsidR="005F66A0" w:rsidRPr="005F66A0">
        <w:rPr>
          <w:rFonts w:ascii="Times New Roman" w:eastAsia="Times New Roman" w:hAnsi="Times New Roman" w:cs="Times New Roman"/>
          <w:sz w:val="20"/>
          <w:szCs w:val="20"/>
        </w:rPr>
        <w:t>.</w:t>
      </w:r>
    </w:p>
    <w:p w14:paraId="56F8F5C2" w14:textId="08799273" w:rsidR="630ECEC8" w:rsidRDefault="630ECEC8" w:rsidP="00B5266B">
      <w:pPr>
        <w:spacing w:after="0" w:line="240" w:lineRule="auto"/>
        <w:rPr>
          <w:rFonts w:ascii="Times New Roman" w:eastAsia="Times New Roman" w:hAnsi="Times New Roman" w:cs="Times New Roman"/>
          <w:sz w:val="24"/>
          <w:szCs w:val="24"/>
        </w:rPr>
      </w:pPr>
    </w:p>
    <w:p w14:paraId="41454C45" w14:textId="2EEDC170" w:rsidR="005C2457" w:rsidRDefault="005C2457" w:rsidP="00B5266B">
      <w:pPr>
        <w:spacing w:after="0" w:line="240" w:lineRule="auto"/>
        <w:jc w:val="both"/>
        <w:rPr>
          <w:rFonts w:ascii="Times New Roman" w:eastAsia="Times New Roman" w:hAnsi="Times New Roman" w:cs="Times New Roman"/>
          <w:sz w:val="24"/>
          <w:szCs w:val="24"/>
        </w:rPr>
      </w:pPr>
      <w:r w:rsidRPr="005C2457">
        <w:rPr>
          <w:rFonts w:ascii="Times New Roman" w:eastAsia="Times New Roman" w:hAnsi="Times New Roman" w:cs="Times New Roman"/>
          <w:sz w:val="24"/>
          <w:szCs w:val="24"/>
        </w:rPr>
        <w:lastRenderedPageBreak/>
        <w:t xml:space="preserve">Olemasolevate meetmetega võrreldes on eesmärgi täitmiseks tänastele andmetele tuginedes (Keskkonnaagentuur, 2024) vajalik </w:t>
      </w:r>
      <w:r>
        <w:rPr>
          <w:rFonts w:ascii="Times New Roman" w:eastAsia="Times New Roman" w:hAnsi="Times New Roman" w:cs="Times New Roman"/>
          <w:sz w:val="24"/>
          <w:szCs w:val="24"/>
        </w:rPr>
        <w:t xml:space="preserve">rakendada lisameetmeid, mis tagaksid </w:t>
      </w:r>
      <w:r w:rsidRPr="005C2457">
        <w:rPr>
          <w:rFonts w:ascii="Times New Roman" w:eastAsia="Times New Roman" w:hAnsi="Times New Roman" w:cs="Times New Roman"/>
          <w:sz w:val="24"/>
          <w:szCs w:val="24"/>
        </w:rPr>
        <w:t xml:space="preserve">ca 1 mln </w:t>
      </w:r>
      <w:proofErr w:type="spellStart"/>
      <w:r w:rsidRPr="005C2457">
        <w:rPr>
          <w:rFonts w:ascii="Times New Roman" w:eastAsia="Times New Roman" w:hAnsi="Times New Roman" w:cs="Times New Roman"/>
          <w:sz w:val="24"/>
          <w:szCs w:val="24"/>
        </w:rPr>
        <w:t>tm</w:t>
      </w:r>
      <w:proofErr w:type="spellEnd"/>
      <w:r w:rsidRPr="005C2457">
        <w:rPr>
          <w:rFonts w:ascii="Times New Roman" w:eastAsia="Times New Roman" w:hAnsi="Times New Roman" w:cs="Times New Roman"/>
          <w:sz w:val="24"/>
          <w:szCs w:val="24"/>
        </w:rPr>
        <w:t>/a madalam</w:t>
      </w:r>
      <w:r>
        <w:rPr>
          <w:rFonts w:ascii="Times New Roman" w:eastAsia="Times New Roman" w:hAnsi="Times New Roman" w:cs="Times New Roman"/>
          <w:sz w:val="24"/>
          <w:szCs w:val="24"/>
        </w:rPr>
        <w:t>a</w:t>
      </w:r>
      <w:r w:rsidRPr="005C2457">
        <w:rPr>
          <w:rFonts w:ascii="Times New Roman" w:eastAsia="Times New Roman" w:hAnsi="Times New Roman" w:cs="Times New Roman"/>
          <w:sz w:val="24"/>
          <w:szCs w:val="24"/>
        </w:rPr>
        <w:t xml:space="preserve"> raiemah</w:t>
      </w:r>
      <w:r>
        <w:rPr>
          <w:rFonts w:ascii="Times New Roman" w:eastAsia="Times New Roman" w:hAnsi="Times New Roman" w:cs="Times New Roman"/>
          <w:sz w:val="24"/>
          <w:szCs w:val="24"/>
        </w:rPr>
        <w:t>u.</w:t>
      </w:r>
      <w:r w:rsidRPr="005C2457">
        <w:rPr>
          <w:rFonts w:ascii="Times New Roman" w:eastAsia="Times New Roman" w:hAnsi="Times New Roman" w:cs="Times New Roman"/>
          <w:sz w:val="24"/>
          <w:szCs w:val="24"/>
        </w:rPr>
        <w:t xml:space="preserve"> Raiemahtu reguleerivateks meetmeteks võivad sõltuvalt eesmärgist</w:t>
      </w:r>
      <w:r w:rsidR="00D0400A">
        <w:rPr>
          <w:rFonts w:ascii="Times New Roman" w:eastAsia="Times New Roman" w:hAnsi="Times New Roman" w:cs="Times New Roman"/>
          <w:sz w:val="24"/>
          <w:szCs w:val="24"/>
        </w:rPr>
        <w:t xml:space="preserve"> </w:t>
      </w:r>
      <w:r w:rsidRPr="005C2457">
        <w:rPr>
          <w:rFonts w:ascii="Times New Roman" w:eastAsia="Times New Roman" w:hAnsi="Times New Roman" w:cs="Times New Roman"/>
          <w:sz w:val="24"/>
          <w:szCs w:val="24"/>
        </w:rPr>
        <w:t xml:space="preserve">olla </w:t>
      </w:r>
      <w:r w:rsidRPr="00CD4D98">
        <w:rPr>
          <w:rFonts w:ascii="Times New Roman" w:eastAsia="Times New Roman" w:hAnsi="Times New Roman" w:cs="Times New Roman"/>
          <w:sz w:val="24"/>
          <w:szCs w:val="24"/>
          <w:u w:val="single"/>
        </w:rPr>
        <w:t>näiteks</w:t>
      </w:r>
      <w:r w:rsidRPr="005C2457">
        <w:rPr>
          <w:rFonts w:ascii="Times New Roman" w:eastAsia="Times New Roman" w:hAnsi="Times New Roman" w:cs="Times New Roman"/>
          <w:sz w:val="24"/>
          <w:szCs w:val="24"/>
        </w:rPr>
        <w:t xml:space="preserve"> majandusmetsade raielangi maksimaalse pindala kahandamine, raievanuste tõstmine, küpsusdiameetri rakendamisest loobumine, metsa struktuursete elementide säilitamine ning säilikpuude-põlispuude ja kõdupuidu hulga suurendamine, metsa uuenenuks lugemise kriteeriumite muutmine, </w:t>
      </w:r>
      <w:r w:rsidR="004C351A">
        <w:rPr>
          <w:rFonts w:ascii="Times New Roman" w:eastAsia="Times New Roman" w:hAnsi="Times New Roman" w:cs="Times New Roman"/>
          <w:sz w:val="24"/>
          <w:szCs w:val="24"/>
        </w:rPr>
        <w:t>looduslähedasemate</w:t>
      </w:r>
      <w:r w:rsidRPr="005C2457">
        <w:rPr>
          <w:rFonts w:ascii="Times New Roman" w:eastAsia="Times New Roman" w:hAnsi="Times New Roman" w:cs="Times New Roman"/>
          <w:sz w:val="24"/>
          <w:szCs w:val="24"/>
        </w:rPr>
        <w:t xml:space="preserve"> </w:t>
      </w:r>
      <w:proofErr w:type="spellStart"/>
      <w:r w:rsidRPr="005C2457">
        <w:rPr>
          <w:rFonts w:ascii="Times New Roman" w:eastAsia="Times New Roman" w:hAnsi="Times New Roman" w:cs="Times New Roman"/>
          <w:sz w:val="24"/>
          <w:szCs w:val="24"/>
        </w:rPr>
        <w:t>metsamajandamisvõtete</w:t>
      </w:r>
      <w:proofErr w:type="spellEnd"/>
      <w:r w:rsidRPr="005C2457">
        <w:rPr>
          <w:rFonts w:ascii="Times New Roman" w:eastAsia="Times New Roman" w:hAnsi="Times New Roman" w:cs="Times New Roman"/>
          <w:sz w:val="24"/>
          <w:szCs w:val="24"/>
        </w:rPr>
        <w:t xml:space="preserve"> soosimine,  metsade mittepuiduliste saaduste ja kasutusviiside edendamine ning turuväliste hüviste ja teenuste (sh looduskaitse, rekreatsioon) soosimine eriti just ajalooliselt järjepidevatel metsamaadel, metsade hõlmamine heite kompenseerimise või looduskahju kompenseerimise lahendustesse, raadamise vältimine, piiranguvööndites ja kaldakaitsevööndis paiknevate metsade leebemate majandamisvõtete rakendamine (lage- ja veerraie asendamine teiste raieviisidega sh püsimetsandusvõtetega jm), metsakaitsealad jm.</w:t>
      </w:r>
    </w:p>
    <w:p w14:paraId="00E8DA5B" w14:textId="77777777" w:rsidR="005C2457" w:rsidRDefault="005C2457" w:rsidP="00B5266B">
      <w:pPr>
        <w:spacing w:after="0" w:line="240" w:lineRule="auto"/>
        <w:jc w:val="both"/>
        <w:rPr>
          <w:rFonts w:ascii="Times New Roman" w:eastAsia="Times New Roman" w:hAnsi="Times New Roman" w:cs="Times New Roman"/>
          <w:sz w:val="24"/>
          <w:szCs w:val="24"/>
        </w:rPr>
      </w:pPr>
    </w:p>
    <w:p w14:paraId="1389578D" w14:textId="2A9BEE0F" w:rsidR="0EA42F6C" w:rsidRDefault="4C3FF382" w:rsidP="00B5266B">
      <w:pPr>
        <w:spacing w:after="0" w:line="240" w:lineRule="auto"/>
        <w:jc w:val="both"/>
        <w:rPr>
          <w:rFonts w:ascii="Times New Roman" w:eastAsia="Times New Roman" w:hAnsi="Times New Roman" w:cs="Times New Roman"/>
          <w:sz w:val="24"/>
          <w:szCs w:val="24"/>
        </w:rPr>
      </w:pPr>
      <w:r w:rsidRPr="00F9B0DB">
        <w:rPr>
          <w:rFonts w:ascii="Times New Roman" w:eastAsia="Times New Roman" w:hAnsi="Times New Roman" w:cs="Times New Roman"/>
          <w:sz w:val="24"/>
          <w:szCs w:val="24"/>
        </w:rPr>
        <w:t>Eelmainitud</w:t>
      </w:r>
      <w:r w:rsidR="5F36CA42" w:rsidRPr="00F9B0DB">
        <w:rPr>
          <w:rFonts w:ascii="Times New Roman" w:eastAsia="Times New Roman" w:hAnsi="Times New Roman" w:cs="Times New Roman"/>
          <w:sz w:val="24"/>
          <w:szCs w:val="24"/>
        </w:rPr>
        <w:t xml:space="preserve"> </w:t>
      </w:r>
      <w:r w:rsidR="5B745DEE" w:rsidRPr="00F9B0DB">
        <w:rPr>
          <w:rFonts w:ascii="Times New Roman" w:eastAsia="Times New Roman" w:hAnsi="Times New Roman" w:cs="Times New Roman"/>
          <w:sz w:val="24"/>
          <w:szCs w:val="24"/>
        </w:rPr>
        <w:t>lisameetme</w:t>
      </w:r>
      <w:r w:rsidR="00CD4D98">
        <w:rPr>
          <w:rFonts w:ascii="Times New Roman" w:eastAsia="Times New Roman" w:hAnsi="Times New Roman" w:cs="Times New Roman"/>
          <w:sz w:val="24"/>
          <w:szCs w:val="24"/>
        </w:rPr>
        <w:t xml:space="preserve">id vajavale </w:t>
      </w:r>
      <w:r w:rsidR="5F36CA42" w:rsidRPr="00F9B0DB">
        <w:rPr>
          <w:rFonts w:ascii="Times New Roman" w:eastAsia="Times New Roman" w:hAnsi="Times New Roman" w:cs="Times New Roman"/>
          <w:sz w:val="24"/>
          <w:szCs w:val="24"/>
        </w:rPr>
        <w:t>stsenaariumile</w:t>
      </w:r>
      <w:r w:rsidR="622D983F" w:rsidRPr="00F9B0DB">
        <w:rPr>
          <w:rFonts w:ascii="Times New Roman" w:eastAsia="Times New Roman" w:hAnsi="Times New Roman" w:cs="Times New Roman"/>
          <w:sz w:val="24"/>
          <w:szCs w:val="24"/>
        </w:rPr>
        <w:t xml:space="preserve"> lisaks</w:t>
      </w:r>
      <w:r w:rsidR="5F36CA42" w:rsidRPr="00F9B0DB">
        <w:rPr>
          <w:rFonts w:ascii="Times New Roman" w:eastAsia="Times New Roman" w:hAnsi="Times New Roman" w:cs="Times New Roman"/>
          <w:sz w:val="24"/>
          <w:szCs w:val="24"/>
        </w:rPr>
        <w:t xml:space="preserve"> koostati ka võrdlusstsenaarium</w:t>
      </w:r>
      <w:r w:rsidR="4032B8AB" w:rsidRPr="00F9B0DB">
        <w:rPr>
          <w:rFonts w:ascii="Times New Roman" w:eastAsia="Times New Roman" w:hAnsi="Times New Roman" w:cs="Times New Roman"/>
          <w:sz w:val="24"/>
          <w:szCs w:val="24"/>
        </w:rPr>
        <w:t xml:space="preserve"> </w:t>
      </w:r>
      <w:r w:rsidR="6ED6187A" w:rsidRPr="00F9B0DB">
        <w:rPr>
          <w:rFonts w:ascii="Times New Roman" w:eastAsia="Times New Roman" w:hAnsi="Times New Roman" w:cs="Times New Roman"/>
          <w:sz w:val="24"/>
          <w:szCs w:val="24"/>
        </w:rPr>
        <w:t>raiemah</w:t>
      </w:r>
      <w:r w:rsidR="104D62FB" w:rsidRPr="00F9B0DB">
        <w:rPr>
          <w:rFonts w:ascii="Times New Roman" w:eastAsia="Times New Roman" w:hAnsi="Times New Roman" w:cs="Times New Roman"/>
          <w:sz w:val="24"/>
          <w:szCs w:val="24"/>
        </w:rPr>
        <w:t>u</w:t>
      </w:r>
      <w:r w:rsidR="0A426EDF" w:rsidRPr="00F9B0DB">
        <w:rPr>
          <w:rFonts w:ascii="Times New Roman" w:eastAsia="Times New Roman" w:hAnsi="Times New Roman" w:cs="Times New Roman"/>
          <w:sz w:val="24"/>
          <w:szCs w:val="24"/>
        </w:rPr>
        <w:t>ga</w:t>
      </w:r>
      <w:r w:rsidR="104D62FB" w:rsidRPr="00F9B0DB">
        <w:rPr>
          <w:rFonts w:ascii="Times New Roman" w:eastAsia="Times New Roman" w:hAnsi="Times New Roman" w:cs="Times New Roman"/>
          <w:sz w:val="24"/>
          <w:szCs w:val="24"/>
        </w:rPr>
        <w:t xml:space="preserve"> </w:t>
      </w:r>
      <w:r w:rsidR="6ED6187A" w:rsidRPr="00F9B0DB">
        <w:rPr>
          <w:rFonts w:ascii="Times New Roman" w:eastAsia="Times New Roman" w:hAnsi="Times New Roman" w:cs="Times New Roman"/>
          <w:sz w:val="24"/>
          <w:szCs w:val="24"/>
        </w:rPr>
        <w:t>11 mln m</w:t>
      </w:r>
      <w:r w:rsidR="6ED6187A" w:rsidRPr="00F9B0DB">
        <w:rPr>
          <w:rFonts w:ascii="Times New Roman" w:eastAsia="Times New Roman" w:hAnsi="Times New Roman" w:cs="Times New Roman"/>
          <w:sz w:val="24"/>
          <w:szCs w:val="24"/>
          <w:vertAlign w:val="superscript"/>
        </w:rPr>
        <w:t>3</w:t>
      </w:r>
      <w:r w:rsidR="0F74B22A" w:rsidRPr="00F9B0DB">
        <w:rPr>
          <w:rFonts w:ascii="Times New Roman" w:eastAsia="Times New Roman" w:hAnsi="Times New Roman" w:cs="Times New Roman"/>
          <w:sz w:val="24"/>
          <w:szCs w:val="24"/>
        </w:rPr>
        <w:t xml:space="preserve"> (sh ka puittoode ühtlane kasutus 11 mln m</w:t>
      </w:r>
      <w:r w:rsidR="0F74B22A" w:rsidRPr="00F9B0DB">
        <w:rPr>
          <w:rFonts w:ascii="Times New Roman" w:eastAsia="Times New Roman" w:hAnsi="Times New Roman" w:cs="Times New Roman"/>
          <w:sz w:val="24"/>
          <w:szCs w:val="24"/>
          <w:vertAlign w:val="superscript"/>
        </w:rPr>
        <w:t>3</w:t>
      </w:r>
      <w:r w:rsidR="0F74B22A" w:rsidRPr="00F9B0DB">
        <w:rPr>
          <w:rFonts w:ascii="Times New Roman" w:eastAsia="Times New Roman" w:hAnsi="Times New Roman" w:cs="Times New Roman"/>
          <w:sz w:val="24"/>
          <w:szCs w:val="24"/>
        </w:rPr>
        <w:t xml:space="preserve"> korral)</w:t>
      </w:r>
      <w:r w:rsidR="68FB3C04" w:rsidRPr="00F9B0DB">
        <w:rPr>
          <w:rFonts w:ascii="Times New Roman" w:eastAsia="Times New Roman" w:hAnsi="Times New Roman" w:cs="Times New Roman"/>
          <w:sz w:val="24"/>
          <w:szCs w:val="24"/>
        </w:rPr>
        <w:t xml:space="preserve">, </w:t>
      </w:r>
      <w:r w:rsidR="7B8D4E18" w:rsidRPr="00F9B0DB">
        <w:rPr>
          <w:rFonts w:ascii="Times New Roman" w:eastAsia="Times New Roman" w:hAnsi="Times New Roman" w:cs="Times New Roman"/>
          <w:sz w:val="24"/>
          <w:szCs w:val="24"/>
        </w:rPr>
        <w:t>mille</w:t>
      </w:r>
      <w:r w:rsidR="6CCFAA60" w:rsidRPr="00F9B0DB">
        <w:rPr>
          <w:rFonts w:ascii="Times New Roman" w:eastAsia="Times New Roman" w:hAnsi="Times New Roman" w:cs="Times New Roman"/>
          <w:sz w:val="24"/>
          <w:szCs w:val="24"/>
        </w:rPr>
        <w:t xml:space="preserve">st selgus, et </w:t>
      </w:r>
      <w:r w:rsidR="7B8D4E18" w:rsidRPr="00F9B0DB">
        <w:rPr>
          <w:rFonts w:ascii="Times New Roman" w:eastAsia="Times New Roman" w:hAnsi="Times New Roman" w:cs="Times New Roman"/>
          <w:sz w:val="24"/>
          <w:szCs w:val="24"/>
        </w:rPr>
        <w:t>2030.</w:t>
      </w:r>
      <w:r w:rsidR="7D112970" w:rsidRPr="00F9B0DB">
        <w:rPr>
          <w:rFonts w:ascii="Times New Roman" w:eastAsia="Times New Roman" w:hAnsi="Times New Roman" w:cs="Times New Roman"/>
          <w:sz w:val="24"/>
          <w:szCs w:val="24"/>
        </w:rPr>
        <w:t xml:space="preserve"> </w:t>
      </w:r>
      <w:r w:rsidR="7B8D4E18" w:rsidRPr="00F9B0DB">
        <w:rPr>
          <w:rFonts w:ascii="Times New Roman" w:eastAsia="Times New Roman" w:hAnsi="Times New Roman" w:cs="Times New Roman"/>
          <w:sz w:val="24"/>
          <w:szCs w:val="24"/>
        </w:rPr>
        <w:t xml:space="preserve">aasta netoheite eesmärgi saavutamiseks </w:t>
      </w:r>
      <w:r w:rsidR="410970F3" w:rsidRPr="00F9B0DB">
        <w:rPr>
          <w:rFonts w:ascii="Times New Roman" w:eastAsia="Times New Roman" w:hAnsi="Times New Roman" w:cs="Times New Roman"/>
          <w:sz w:val="24"/>
          <w:szCs w:val="24"/>
        </w:rPr>
        <w:t xml:space="preserve">tuleks </w:t>
      </w:r>
      <w:r w:rsidR="23F122DD" w:rsidRPr="00F9B0DB">
        <w:rPr>
          <w:rFonts w:ascii="Times New Roman" w:eastAsia="Times New Roman" w:hAnsi="Times New Roman" w:cs="Times New Roman"/>
          <w:sz w:val="24"/>
          <w:szCs w:val="24"/>
        </w:rPr>
        <w:t xml:space="preserve">tänaste andmete kohaselt </w:t>
      </w:r>
      <w:r w:rsidR="508D9859" w:rsidRPr="00F9B0DB">
        <w:rPr>
          <w:rFonts w:ascii="Times New Roman" w:eastAsia="Times New Roman" w:hAnsi="Times New Roman" w:cs="Times New Roman"/>
          <w:sz w:val="24"/>
          <w:szCs w:val="24"/>
        </w:rPr>
        <w:t xml:space="preserve">juba 2030. aastaks </w:t>
      </w:r>
      <w:r w:rsidR="7B8D4E18" w:rsidRPr="00F9B0DB">
        <w:rPr>
          <w:rFonts w:ascii="Times New Roman" w:eastAsia="Times New Roman" w:hAnsi="Times New Roman" w:cs="Times New Roman"/>
          <w:sz w:val="24"/>
          <w:szCs w:val="24"/>
        </w:rPr>
        <w:t xml:space="preserve">aiandusturba </w:t>
      </w:r>
      <w:r w:rsidR="287F23FC" w:rsidRPr="00F9B0DB">
        <w:rPr>
          <w:rFonts w:ascii="Times New Roman" w:eastAsia="Times New Roman" w:hAnsi="Times New Roman" w:cs="Times New Roman"/>
          <w:sz w:val="24"/>
          <w:szCs w:val="24"/>
        </w:rPr>
        <w:t xml:space="preserve">kaevandamisest </w:t>
      </w:r>
      <w:r w:rsidR="46390BFB" w:rsidRPr="00F9B0DB">
        <w:rPr>
          <w:rFonts w:ascii="Times New Roman" w:eastAsia="Times New Roman" w:hAnsi="Times New Roman" w:cs="Times New Roman"/>
          <w:sz w:val="24"/>
          <w:szCs w:val="24"/>
        </w:rPr>
        <w:t>pärit</w:t>
      </w:r>
      <w:r w:rsidR="287F23FC" w:rsidRPr="00F9B0DB">
        <w:rPr>
          <w:rFonts w:ascii="Times New Roman" w:eastAsia="Times New Roman" w:hAnsi="Times New Roman" w:cs="Times New Roman"/>
          <w:sz w:val="24"/>
          <w:szCs w:val="24"/>
        </w:rPr>
        <w:t xml:space="preserve"> heidet vähendada 92%. </w:t>
      </w:r>
      <w:r w:rsidR="7AEAE294" w:rsidRPr="00F9B0DB">
        <w:rPr>
          <w:rFonts w:ascii="Times New Roman" w:eastAsia="Times New Roman" w:hAnsi="Times New Roman" w:cs="Times New Roman"/>
          <w:sz w:val="24"/>
          <w:szCs w:val="24"/>
        </w:rPr>
        <w:t>Seda stsenaariumit ei ole sotsiaalmajanduslike mõjude</w:t>
      </w:r>
      <w:r w:rsidR="46390BFB" w:rsidRPr="00F9B0DB">
        <w:rPr>
          <w:rFonts w:ascii="Times New Roman" w:eastAsia="Times New Roman" w:hAnsi="Times New Roman" w:cs="Times New Roman"/>
          <w:sz w:val="24"/>
          <w:szCs w:val="24"/>
        </w:rPr>
        <w:t xml:space="preserve"> tõttu </w:t>
      </w:r>
      <w:r w:rsidR="7AEAE294" w:rsidRPr="00F9B0DB">
        <w:rPr>
          <w:rFonts w:ascii="Times New Roman" w:eastAsia="Times New Roman" w:hAnsi="Times New Roman" w:cs="Times New Roman"/>
          <w:sz w:val="24"/>
          <w:szCs w:val="24"/>
        </w:rPr>
        <w:t>otstarbekas rakendada.</w:t>
      </w:r>
      <w:r w:rsidR="5B5F6570" w:rsidRPr="00F9B0DB">
        <w:rPr>
          <w:rFonts w:ascii="Times New Roman" w:eastAsia="Times New Roman" w:hAnsi="Times New Roman" w:cs="Times New Roman"/>
          <w:sz w:val="24"/>
          <w:szCs w:val="24"/>
        </w:rPr>
        <w:t xml:space="preserve"> </w:t>
      </w:r>
    </w:p>
    <w:p w14:paraId="6E6A9304" w14:textId="77777777" w:rsidR="00A96F8C" w:rsidRDefault="00A96F8C" w:rsidP="00B5266B">
      <w:pPr>
        <w:spacing w:after="0" w:line="240" w:lineRule="auto"/>
        <w:jc w:val="both"/>
        <w:rPr>
          <w:rFonts w:ascii="Times New Roman" w:eastAsia="Times New Roman" w:hAnsi="Times New Roman" w:cs="Times New Roman"/>
          <w:sz w:val="24"/>
          <w:szCs w:val="24"/>
        </w:rPr>
      </w:pPr>
    </w:p>
    <w:p w14:paraId="3FACEA7B" w14:textId="4415F9FE" w:rsidR="157E16C9" w:rsidRDefault="157E16C9" w:rsidP="00B5266B">
      <w:pPr>
        <w:spacing w:after="0" w:line="240" w:lineRule="auto"/>
        <w:jc w:val="both"/>
        <w:rPr>
          <w:rFonts w:ascii="Times New Roman" w:eastAsia="Times New Roman" w:hAnsi="Times New Roman" w:cs="Times New Roman"/>
          <w:sz w:val="24"/>
          <w:szCs w:val="24"/>
        </w:rPr>
      </w:pPr>
      <w:r w:rsidRPr="00BCF469">
        <w:rPr>
          <w:rFonts w:ascii="Times New Roman" w:eastAsia="Times New Roman" w:hAnsi="Times New Roman" w:cs="Times New Roman"/>
          <w:sz w:val="24"/>
          <w:szCs w:val="24"/>
        </w:rPr>
        <w:t xml:space="preserve">Turbatootmise keskkonnamõju vähendamiseks on lisaks </w:t>
      </w:r>
      <w:r w:rsidR="00322D09">
        <w:rPr>
          <w:rFonts w:ascii="Times New Roman" w:eastAsia="Times New Roman" w:hAnsi="Times New Roman" w:cs="Times New Roman"/>
          <w:sz w:val="24"/>
          <w:szCs w:val="24"/>
        </w:rPr>
        <w:t>eelnõukohase</w:t>
      </w:r>
      <w:r w:rsidR="00322D09" w:rsidRPr="00BCF469">
        <w:rPr>
          <w:rFonts w:ascii="Times New Roman" w:eastAsia="Times New Roman" w:hAnsi="Times New Roman" w:cs="Times New Roman"/>
          <w:sz w:val="24"/>
          <w:szCs w:val="24"/>
        </w:rPr>
        <w:t xml:space="preserve"> </w:t>
      </w:r>
      <w:r w:rsidRPr="00BCF469">
        <w:rPr>
          <w:rFonts w:ascii="Times New Roman" w:eastAsia="Times New Roman" w:hAnsi="Times New Roman" w:cs="Times New Roman"/>
          <w:sz w:val="24"/>
          <w:szCs w:val="24"/>
        </w:rPr>
        <w:t xml:space="preserve">seaduse rakendussättena planeeritud </w:t>
      </w:r>
      <w:r w:rsidR="5B913D4C" w:rsidRPr="00BCF469">
        <w:rPr>
          <w:rFonts w:ascii="Times New Roman" w:eastAsia="Times New Roman" w:hAnsi="Times New Roman" w:cs="Times New Roman"/>
          <w:sz w:val="24"/>
          <w:szCs w:val="24"/>
        </w:rPr>
        <w:t>m</w:t>
      </w:r>
      <w:r w:rsidRPr="00BCF469">
        <w:rPr>
          <w:rFonts w:ascii="Times New Roman" w:eastAsia="Times New Roman" w:hAnsi="Times New Roman" w:cs="Times New Roman"/>
          <w:sz w:val="24"/>
          <w:szCs w:val="24"/>
        </w:rPr>
        <w:t>aa</w:t>
      </w:r>
      <w:r w:rsidR="035C5D30" w:rsidRPr="00BCF469">
        <w:rPr>
          <w:rFonts w:ascii="Times New Roman" w:eastAsia="Times New Roman" w:hAnsi="Times New Roman" w:cs="Times New Roman"/>
          <w:sz w:val="24"/>
          <w:szCs w:val="24"/>
        </w:rPr>
        <w:t>põu</w:t>
      </w:r>
      <w:r w:rsidR="2F56FE78" w:rsidRPr="00BCF469">
        <w:rPr>
          <w:rFonts w:ascii="Times New Roman" w:eastAsia="Times New Roman" w:hAnsi="Times New Roman" w:cs="Times New Roman"/>
          <w:sz w:val="24"/>
          <w:szCs w:val="24"/>
        </w:rPr>
        <w:t>e</w:t>
      </w:r>
      <w:r w:rsidR="035C5D30" w:rsidRPr="00BCF469">
        <w:rPr>
          <w:rFonts w:ascii="Times New Roman" w:eastAsia="Times New Roman" w:hAnsi="Times New Roman" w:cs="Times New Roman"/>
          <w:sz w:val="24"/>
          <w:szCs w:val="24"/>
        </w:rPr>
        <w:t>seaduse</w:t>
      </w:r>
      <w:r w:rsidR="4D0BE086" w:rsidRPr="00BCF469">
        <w:rPr>
          <w:rFonts w:ascii="Times New Roman" w:eastAsia="Times New Roman" w:hAnsi="Times New Roman" w:cs="Times New Roman"/>
          <w:sz w:val="24"/>
          <w:szCs w:val="24"/>
        </w:rPr>
        <w:t xml:space="preserve"> </w:t>
      </w:r>
      <w:r w:rsidR="62AECFC8" w:rsidRPr="00BCF469">
        <w:rPr>
          <w:rFonts w:ascii="Times New Roman" w:eastAsia="Times New Roman" w:hAnsi="Times New Roman" w:cs="Times New Roman"/>
          <w:sz w:val="24"/>
          <w:szCs w:val="24"/>
        </w:rPr>
        <w:t>ja alamaktide muutmise ajakava järgmine:</w:t>
      </w:r>
    </w:p>
    <w:p w14:paraId="32E40A24" w14:textId="77777777" w:rsidR="00A96F8C" w:rsidRDefault="00A96F8C" w:rsidP="00B5266B">
      <w:pPr>
        <w:spacing w:after="0" w:line="240" w:lineRule="auto"/>
        <w:jc w:val="both"/>
        <w:rPr>
          <w:rFonts w:ascii="Times New Roman" w:eastAsia="Times New Roman" w:hAnsi="Times New Roman" w:cs="Times New Roman"/>
          <w:sz w:val="24"/>
          <w:szCs w:val="24"/>
        </w:rPr>
      </w:pPr>
    </w:p>
    <w:p w14:paraId="7C62731D" w14:textId="2BFA0D7C" w:rsidR="7E4EF45F" w:rsidRDefault="7E4EF45F" w:rsidP="00B5266B">
      <w:pPr>
        <w:spacing w:after="0" w:line="240" w:lineRule="auto"/>
        <w:jc w:val="both"/>
        <w:rPr>
          <w:rFonts w:ascii="Times New Roman" w:eastAsia="Times New Roman" w:hAnsi="Times New Roman" w:cs="Times New Roman"/>
          <w:sz w:val="24"/>
          <w:szCs w:val="24"/>
        </w:rPr>
      </w:pPr>
      <w:r w:rsidRPr="00BCF469">
        <w:rPr>
          <w:rFonts w:ascii="Times New Roman" w:eastAsia="Times New Roman" w:hAnsi="Times New Roman" w:cs="Times New Roman"/>
          <w:sz w:val="24"/>
          <w:szCs w:val="24"/>
        </w:rPr>
        <w:t>Maapõueseaduse muutmise eelnõu väljatöötamine:</w:t>
      </w:r>
    </w:p>
    <w:p w14:paraId="2D7CC8D0" w14:textId="18815B85" w:rsidR="7E4EF45F" w:rsidRDefault="7E4EF45F" w:rsidP="00B5266B">
      <w:pPr>
        <w:spacing w:after="0" w:line="240" w:lineRule="auto"/>
        <w:jc w:val="both"/>
        <w:rPr>
          <w:rFonts w:ascii="Times New Roman" w:eastAsia="Times New Roman" w:hAnsi="Times New Roman" w:cs="Times New Roman"/>
          <w:sz w:val="24"/>
          <w:szCs w:val="24"/>
        </w:rPr>
      </w:pPr>
      <w:r w:rsidRPr="00BCF469">
        <w:rPr>
          <w:rFonts w:ascii="Times New Roman" w:eastAsia="Times New Roman" w:hAnsi="Times New Roman" w:cs="Times New Roman"/>
          <w:sz w:val="24"/>
          <w:szCs w:val="24"/>
        </w:rPr>
        <w:t>2024. a</w:t>
      </w:r>
      <w:r w:rsidR="00C35FDA">
        <w:rPr>
          <w:rFonts w:ascii="Times New Roman" w:eastAsia="Times New Roman" w:hAnsi="Times New Roman" w:cs="Times New Roman"/>
          <w:sz w:val="24"/>
          <w:szCs w:val="24"/>
        </w:rPr>
        <w:t>asta</w:t>
      </w:r>
      <w:r w:rsidRPr="00BCF469">
        <w:rPr>
          <w:rFonts w:ascii="Times New Roman" w:eastAsia="Times New Roman" w:hAnsi="Times New Roman" w:cs="Times New Roman"/>
          <w:sz w:val="24"/>
          <w:szCs w:val="24"/>
        </w:rPr>
        <w:t xml:space="preserve"> september</w:t>
      </w:r>
      <w:r w:rsidRPr="00BCF469" w:rsidDel="006A738A">
        <w:rPr>
          <w:rFonts w:ascii="Times New Roman" w:eastAsia="Times New Roman" w:hAnsi="Times New Roman" w:cs="Times New Roman"/>
          <w:sz w:val="24"/>
          <w:szCs w:val="24"/>
        </w:rPr>
        <w:t xml:space="preserve">  </w:t>
      </w:r>
      <w:r w:rsidR="00D91D74">
        <w:rPr>
          <w:rFonts w:ascii="Times New Roman" w:eastAsia="Times New Roman" w:hAnsi="Times New Roman" w:cs="Times New Roman"/>
          <w:sz w:val="24"/>
          <w:szCs w:val="24"/>
        </w:rPr>
        <w:t xml:space="preserve"> </w:t>
      </w:r>
      <w:r w:rsidR="006A738A">
        <w:rPr>
          <w:rFonts w:ascii="Times New Roman" w:eastAsia="Times New Roman" w:hAnsi="Times New Roman" w:cs="Times New Roman"/>
          <w:sz w:val="24"/>
          <w:szCs w:val="24"/>
        </w:rPr>
        <w:t xml:space="preserve">  </w:t>
      </w:r>
      <w:r w:rsidRPr="00BCF469" w:rsidDel="006A738A">
        <w:rPr>
          <w:rFonts w:ascii="Times New Roman" w:eastAsia="Times New Roman" w:hAnsi="Times New Roman" w:cs="Times New Roman"/>
          <w:sz w:val="24"/>
          <w:szCs w:val="24"/>
        </w:rPr>
        <w:t xml:space="preserve"> </w:t>
      </w:r>
      <w:r w:rsidR="00322D09">
        <w:rPr>
          <w:rFonts w:ascii="Times New Roman" w:eastAsia="Times New Roman" w:hAnsi="Times New Roman" w:cs="Times New Roman"/>
          <w:color w:val="000000" w:themeColor="text1"/>
          <w:sz w:val="24"/>
          <w:szCs w:val="24"/>
        </w:rPr>
        <w:t>–</w:t>
      </w:r>
      <w:r w:rsidRPr="00BCF469" w:rsidDel="006A738A">
        <w:rPr>
          <w:rFonts w:ascii="Times New Roman" w:eastAsia="Times New Roman" w:hAnsi="Times New Roman" w:cs="Times New Roman"/>
          <w:sz w:val="24"/>
          <w:szCs w:val="24"/>
        </w:rPr>
        <w:t xml:space="preserve">  </w:t>
      </w:r>
      <w:r w:rsidR="006A738A">
        <w:rPr>
          <w:rFonts w:ascii="Times New Roman" w:eastAsia="Times New Roman" w:hAnsi="Times New Roman" w:cs="Times New Roman"/>
          <w:sz w:val="24"/>
          <w:szCs w:val="24"/>
        </w:rPr>
        <w:t xml:space="preserve"> </w:t>
      </w:r>
      <w:r w:rsidRPr="00BCF469" w:rsidDel="006A738A">
        <w:rPr>
          <w:rFonts w:ascii="Times New Roman" w:eastAsia="Times New Roman" w:hAnsi="Times New Roman" w:cs="Times New Roman"/>
          <w:sz w:val="24"/>
          <w:szCs w:val="24"/>
        </w:rPr>
        <w:t xml:space="preserve"> </w:t>
      </w:r>
      <w:r w:rsidR="00D91D74">
        <w:rPr>
          <w:rFonts w:ascii="Times New Roman" w:eastAsia="Times New Roman" w:hAnsi="Times New Roman" w:cs="Times New Roman"/>
          <w:sz w:val="24"/>
          <w:szCs w:val="24"/>
        </w:rPr>
        <w:t xml:space="preserve"> </w:t>
      </w:r>
      <w:r w:rsidRPr="00BCF469" w:rsidDel="006A738A">
        <w:rPr>
          <w:rFonts w:ascii="Times New Roman" w:eastAsia="Times New Roman" w:hAnsi="Times New Roman" w:cs="Times New Roman"/>
          <w:sz w:val="24"/>
          <w:szCs w:val="24"/>
        </w:rPr>
        <w:t xml:space="preserve"> </w:t>
      </w:r>
      <w:r w:rsidR="006A738A">
        <w:rPr>
          <w:rFonts w:ascii="Times New Roman" w:eastAsia="Times New Roman" w:hAnsi="Times New Roman" w:cs="Times New Roman"/>
          <w:sz w:val="24"/>
          <w:szCs w:val="24"/>
        </w:rPr>
        <w:t xml:space="preserve"> </w:t>
      </w:r>
      <w:r w:rsidRPr="00BCF469">
        <w:rPr>
          <w:rFonts w:ascii="Times New Roman" w:eastAsia="Times New Roman" w:hAnsi="Times New Roman" w:cs="Times New Roman"/>
          <w:sz w:val="24"/>
          <w:szCs w:val="24"/>
        </w:rPr>
        <w:t xml:space="preserve"> analüüs;</w:t>
      </w:r>
    </w:p>
    <w:p w14:paraId="0A8D7C13" w14:textId="488DE393" w:rsidR="7E4EF45F" w:rsidRDefault="7E4EF45F" w:rsidP="00B5266B">
      <w:pPr>
        <w:spacing w:after="0" w:line="240" w:lineRule="auto"/>
        <w:jc w:val="both"/>
        <w:rPr>
          <w:rFonts w:ascii="Times New Roman" w:eastAsia="Times New Roman" w:hAnsi="Times New Roman" w:cs="Times New Roman"/>
          <w:sz w:val="24"/>
          <w:szCs w:val="24"/>
        </w:rPr>
      </w:pPr>
      <w:r w:rsidRPr="00BCF469">
        <w:rPr>
          <w:rFonts w:ascii="Times New Roman" w:eastAsia="Times New Roman" w:hAnsi="Times New Roman" w:cs="Times New Roman"/>
          <w:sz w:val="24"/>
          <w:szCs w:val="24"/>
        </w:rPr>
        <w:t>2024. a</w:t>
      </w:r>
      <w:r w:rsidR="00C35FDA">
        <w:rPr>
          <w:rFonts w:ascii="Times New Roman" w:eastAsia="Times New Roman" w:hAnsi="Times New Roman" w:cs="Times New Roman"/>
          <w:sz w:val="24"/>
          <w:szCs w:val="24"/>
        </w:rPr>
        <w:t>asta</w:t>
      </w:r>
      <w:r w:rsidRPr="00BCF469">
        <w:rPr>
          <w:rFonts w:ascii="Times New Roman" w:eastAsia="Times New Roman" w:hAnsi="Times New Roman" w:cs="Times New Roman"/>
          <w:sz w:val="24"/>
          <w:szCs w:val="24"/>
        </w:rPr>
        <w:t xml:space="preserve"> oktoober-detsember</w:t>
      </w:r>
      <w:r w:rsidRPr="00BCF469" w:rsidDel="006A738A">
        <w:rPr>
          <w:rFonts w:ascii="Times New Roman" w:eastAsia="Times New Roman" w:hAnsi="Times New Roman" w:cs="Times New Roman"/>
          <w:sz w:val="24"/>
          <w:szCs w:val="24"/>
        </w:rPr>
        <w:t xml:space="preserve">  </w:t>
      </w:r>
      <w:r w:rsidR="00D91D74">
        <w:rPr>
          <w:rFonts w:ascii="Times New Roman" w:eastAsia="Times New Roman" w:hAnsi="Times New Roman" w:cs="Times New Roman"/>
          <w:sz w:val="24"/>
          <w:szCs w:val="24"/>
        </w:rPr>
        <w:t xml:space="preserve">    </w:t>
      </w:r>
      <w:r w:rsidR="00322D09">
        <w:rPr>
          <w:rFonts w:ascii="Times New Roman" w:eastAsia="Times New Roman" w:hAnsi="Times New Roman" w:cs="Times New Roman"/>
          <w:color w:val="000000" w:themeColor="text1"/>
          <w:sz w:val="24"/>
          <w:szCs w:val="24"/>
        </w:rPr>
        <w:t>–</w:t>
      </w:r>
      <w:r w:rsidRPr="00BCF469" w:rsidDel="006A738A">
        <w:rPr>
          <w:rFonts w:ascii="Times New Roman" w:eastAsia="Times New Roman" w:hAnsi="Times New Roman" w:cs="Times New Roman"/>
          <w:sz w:val="24"/>
          <w:szCs w:val="24"/>
        </w:rPr>
        <w:t xml:space="preserve">  </w:t>
      </w:r>
      <w:r w:rsidR="006A738A">
        <w:rPr>
          <w:rFonts w:ascii="Times New Roman" w:eastAsia="Times New Roman" w:hAnsi="Times New Roman" w:cs="Times New Roman"/>
          <w:sz w:val="24"/>
          <w:szCs w:val="24"/>
        </w:rPr>
        <w:t xml:space="preserve"> </w:t>
      </w:r>
      <w:r w:rsidR="00D91D74">
        <w:rPr>
          <w:rFonts w:ascii="Times New Roman" w:eastAsia="Times New Roman" w:hAnsi="Times New Roman" w:cs="Times New Roman"/>
          <w:sz w:val="24"/>
          <w:szCs w:val="24"/>
        </w:rPr>
        <w:t xml:space="preserve"> </w:t>
      </w:r>
      <w:r w:rsidRPr="00BCF469" w:rsidDel="006A738A">
        <w:rPr>
          <w:rFonts w:ascii="Times New Roman" w:eastAsia="Times New Roman" w:hAnsi="Times New Roman" w:cs="Times New Roman"/>
          <w:sz w:val="24"/>
          <w:szCs w:val="24"/>
        </w:rPr>
        <w:t xml:space="preserve"> </w:t>
      </w:r>
      <w:r w:rsidR="006A738A">
        <w:rPr>
          <w:rFonts w:ascii="Times New Roman" w:eastAsia="Times New Roman" w:hAnsi="Times New Roman" w:cs="Times New Roman"/>
          <w:sz w:val="24"/>
          <w:szCs w:val="24"/>
        </w:rPr>
        <w:t xml:space="preserve"> </w:t>
      </w:r>
      <w:r w:rsidRPr="00BCF469">
        <w:rPr>
          <w:rFonts w:ascii="Times New Roman" w:eastAsia="Times New Roman" w:hAnsi="Times New Roman" w:cs="Times New Roman"/>
          <w:sz w:val="24"/>
          <w:szCs w:val="24"/>
        </w:rPr>
        <w:t xml:space="preserve"> eelnõu koostamine ja kooskõlastamine;</w:t>
      </w:r>
    </w:p>
    <w:p w14:paraId="2D40DAC7" w14:textId="3EB17CB6" w:rsidR="7E4EF45F" w:rsidRDefault="7E4EF45F" w:rsidP="00B5266B">
      <w:pPr>
        <w:spacing w:after="0" w:line="240" w:lineRule="auto"/>
        <w:jc w:val="both"/>
        <w:rPr>
          <w:rFonts w:ascii="Times New Roman" w:eastAsia="Times New Roman" w:hAnsi="Times New Roman" w:cs="Times New Roman"/>
          <w:sz w:val="24"/>
          <w:szCs w:val="24"/>
        </w:rPr>
      </w:pPr>
      <w:r w:rsidRPr="00BCF469">
        <w:rPr>
          <w:rFonts w:ascii="Times New Roman" w:eastAsia="Times New Roman" w:hAnsi="Times New Roman" w:cs="Times New Roman"/>
          <w:sz w:val="24"/>
          <w:szCs w:val="24"/>
        </w:rPr>
        <w:t>2025. a</w:t>
      </w:r>
      <w:r w:rsidR="00C35FDA">
        <w:rPr>
          <w:rFonts w:ascii="Times New Roman" w:eastAsia="Times New Roman" w:hAnsi="Times New Roman" w:cs="Times New Roman"/>
          <w:sz w:val="24"/>
          <w:szCs w:val="24"/>
        </w:rPr>
        <w:t>asta</w:t>
      </w:r>
      <w:r w:rsidRPr="00BCF469">
        <w:rPr>
          <w:rFonts w:ascii="Times New Roman" w:eastAsia="Times New Roman" w:hAnsi="Times New Roman" w:cs="Times New Roman"/>
          <w:sz w:val="24"/>
          <w:szCs w:val="24"/>
        </w:rPr>
        <w:t xml:space="preserve"> jaanuar</w:t>
      </w:r>
      <w:r w:rsidRPr="00BCF469" w:rsidDel="006A738A">
        <w:rPr>
          <w:rFonts w:ascii="Times New Roman" w:eastAsia="Times New Roman" w:hAnsi="Times New Roman" w:cs="Times New Roman"/>
          <w:sz w:val="24"/>
          <w:szCs w:val="24"/>
        </w:rPr>
        <w:t xml:space="preserve">  </w:t>
      </w:r>
      <w:r w:rsidR="006A738A">
        <w:rPr>
          <w:rFonts w:ascii="Times New Roman" w:eastAsia="Times New Roman" w:hAnsi="Times New Roman" w:cs="Times New Roman"/>
          <w:sz w:val="24"/>
          <w:szCs w:val="24"/>
        </w:rPr>
        <w:t xml:space="preserve"> </w:t>
      </w:r>
      <w:r w:rsidRPr="00BCF469" w:rsidDel="006A738A">
        <w:rPr>
          <w:rFonts w:ascii="Times New Roman" w:eastAsia="Times New Roman" w:hAnsi="Times New Roman" w:cs="Times New Roman"/>
          <w:sz w:val="24"/>
          <w:szCs w:val="24"/>
        </w:rPr>
        <w:t xml:space="preserve">  </w:t>
      </w:r>
      <w:r w:rsidR="006A738A">
        <w:rPr>
          <w:rFonts w:ascii="Times New Roman" w:eastAsia="Times New Roman" w:hAnsi="Times New Roman" w:cs="Times New Roman"/>
          <w:sz w:val="24"/>
          <w:szCs w:val="24"/>
        </w:rPr>
        <w:t xml:space="preserve"> </w:t>
      </w:r>
      <w:r w:rsidRPr="00BCF469" w:rsidDel="006A738A">
        <w:rPr>
          <w:rFonts w:ascii="Times New Roman" w:eastAsia="Times New Roman" w:hAnsi="Times New Roman" w:cs="Times New Roman"/>
          <w:sz w:val="24"/>
          <w:szCs w:val="24"/>
        </w:rPr>
        <w:t xml:space="preserve"> </w:t>
      </w:r>
      <w:r w:rsidR="00322D09">
        <w:rPr>
          <w:rFonts w:ascii="Times New Roman" w:eastAsia="Times New Roman" w:hAnsi="Times New Roman" w:cs="Times New Roman"/>
          <w:color w:val="000000" w:themeColor="text1"/>
          <w:sz w:val="24"/>
          <w:szCs w:val="24"/>
        </w:rPr>
        <w:t>–</w:t>
      </w:r>
      <w:r w:rsidRPr="00BCF469" w:rsidDel="006A738A">
        <w:rPr>
          <w:rFonts w:ascii="Times New Roman" w:eastAsia="Times New Roman" w:hAnsi="Times New Roman" w:cs="Times New Roman"/>
          <w:sz w:val="24"/>
          <w:szCs w:val="24"/>
        </w:rPr>
        <w:t xml:space="preserve">  </w:t>
      </w:r>
      <w:r w:rsidR="006A738A">
        <w:rPr>
          <w:rFonts w:ascii="Times New Roman" w:eastAsia="Times New Roman" w:hAnsi="Times New Roman" w:cs="Times New Roman"/>
          <w:sz w:val="24"/>
          <w:szCs w:val="24"/>
        </w:rPr>
        <w:t xml:space="preserve"> </w:t>
      </w:r>
      <w:r w:rsidRPr="00BCF469" w:rsidDel="006A738A">
        <w:rPr>
          <w:rFonts w:ascii="Times New Roman" w:eastAsia="Times New Roman" w:hAnsi="Times New Roman" w:cs="Times New Roman"/>
          <w:sz w:val="24"/>
          <w:szCs w:val="24"/>
        </w:rPr>
        <w:t xml:space="preserve">  </w:t>
      </w:r>
      <w:r w:rsidR="006A738A">
        <w:rPr>
          <w:rFonts w:ascii="Times New Roman" w:eastAsia="Times New Roman" w:hAnsi="Times New Roman" w:cs="Times New Roman"/>
          <w:sz w:val="24"/>
          <w:szCs w:val="24"/>
        </w:rPr>
        <w:t xml:space="preserve"> </w:t>
      </w:r>
      <w:r w:rsidRPr="00BCF469">
        <w:rPr>
          <w:rFonts w:ascii="Times New Roman" w:eastAsia="Times New Roman" w:hAnsi="Times New Roman" w:cs="Times New Roman"/>
          <w:sz w:val="24"/>
          <w:szCs w:val="24"/>
        </w:rPr>
        <w:t xml:space="preserve"> eelnõu esitamine Vabariigi Valitsuse istungile;</w:t>
      </w:r>
    </w:p>
    <w:p w14:paraId="0AD687BE" w14:textId="03759729" w:rsidR="7E4EF45F" w:rsidRDefault="7E4EF45F" w:rsidP="00B5266B">
      <w:pPr>
        <w:spacing w:after="0" w:line="240" w:lineRule="auto"/>
        <w:jc w:val="both"/>
        <w:rPr>
          <w:rFonts w:ascii="Times New Roman" w:eastAsia="Times New Roman" w:hAnsi="Times New Roman" w:cs="Times New Roman"/>
          <w:sz w:val="24"/>
          <w:szCs w:val="24"/>
        </w:rPr>
      </w:pPr>
      <w:r w:rsidRPr="00BCF469">
        <w:rPr>
          <w:rFonts w:ascii="Times New Roman" w:eastAsia="Times New Roman" w:hAnsi="Times New Roman" w:cs="Times New Roman"/>
          <w:sz w:val="24"/>
          <w:szCs w:val="24"/>
        </w:rPr>
        <w:t>2025. a</w:t>
      </w:r>
      <w:r w:rsidR="00C35FDA">
        <w:rPr>
          <w:rFonts w:ascii="Times New Roman" w:eastAsia="Times New Roman" w:hAnsi="Times New Roman" w:cs="Times New Roman"/>
          <w:sz w:val="24"/>
          <w:szCs w:val="24"/>
        </w:rPr>
        <w:t>asta</w:t>
      </w:r>
      <w:r w:rsidRPr="00BCF469">
        <w:rPr>
          <w:rFonts w:ascii="Times New Roman" w:eastAsia="Times New Roman" w:hAnsi="Times New Roman" w:cs="Times New Roman"/>
          <w:sz w:val="24"/>
          <w:szCs w:val="24"/>
        </w:rPr>
        <w:t xml:space="preserve"> veebruar-aprill</w:t>
      </w:r>
      <w:r w:rsidRPr="00BCF469" w:rsidDel="006A738A">
        <w:rPr>
          <w:rFonts w:ascii="Times New Roman" w:eastAsia="Times New Roman" w:hAnsi="Times New Roman" w:cs="Times New Roman"/>
          <w:sz w:val="24"/>
          <w:szCs w:val="24"/>
        </w:rPr>
        <w:t xml:space="preserve">  </w:t>
      </w:r>
      <w:r w:rsidR="006A738A">
        <w:rPr>
          <w:rFonts w:ascii="Times New Roman" w:eastAsia="Times New Roman" w:hAnsi="Times New Roman" w:cs="Times New Roman"/>
          <w:sz w:val="24"/>
          <w:szCs w:val="24"/>
        </w:rPr>
        <w:t xml:space="preserve"> </w:t>
      </w:r>
      <w:r w:rsidRPr="00BCF469" w:rsidDel="006A738A">
        <w:rPr>
          <w:rFonts w:ascii="Times New Roman" w:eastAsia="Times New Roman" w:hAnsi="Times New Roman" w:cs="Times New Roman"/>
          <w:sz w:val="24"/>
          <w:szCs w:val="24"/>
        </w:rPr>
        <w:t xml:space="preserve">  </w:t>
      </w:r>
      <w:r w:rsidR="006A738A">
        <w:rPr>
          <w:rFonts w:ascii="Times New Roman" w:eastAsia="Times New Roman" w:hAnsi="Times New Roman" w:cs="Times New Roman"/>
          <w:sz w:val="24"/>
          <w:szCs w:val="24"/>
        </w:rPr>
        <w:t xml:space="preserve"> </w:t>
      </w:r>
      <w:r w:rsidRPr="00BCF469" w:rsidDel="006A738A">
        <w:rPr>
          <w:rFonts w:ascii="Times New Roman" w:eastAsia="Times New Roman" w:hAnsi="Times New Roman" w:cs="Times New Roman"/>
          <w:sz w:val="24"/>
          <w:szCs w:val="24"/>
        </w:rPr>
        <w:t xml:space="preserve"> </w:t>
      </w:r>
      <w:r w:rsidR="00322D09">
        <w:rPr>
          <w:rFonts w:ascii="Times New Roman" w:eastAsia="Times New Roman" w:hAnsi="Times New Roman" w:cs="Times New Roman"/>
          <w:color w:val="000000" w:themeColor="text1"/>
          <w:sz w:val="24"/>
          <w:szCs w:val="24"/>
        </w:rPr>
        <w:t>–</w:t>
      </w:r>
      <w:r w:rsidRPr="00BCF469" w:rsidDel="006A738A">
        <w:rPr>
          <w:rFonts w:ascii="Times New Roman" w:eastAsia="Times New Roman" w:hAnsi="Times New Roman" w:cs="Times New Roman"/>
          <w:sz w:val="24"/>
          <w:szCs w:val="24"/>
        </w:rPr>
        <w:t xml:space="preserve">  </w:t>
      </w:r>
      <w:r w:rsidR="006A738A">
        <w:rPr>
          <w:rFonts w:ascii="Times New Roman" w:eastAsia="Times New Roman" w:hAnsi="Times New Roman" w:cs="Times New Roman"/>
          <w:sz w:val="24"/>
          <w:szCs w:val="24"/>
        </w:rPr>
        <w:t xml:space="preserve"> </w:t>
      </w:r>
      <w:r w:rsidRPr="00BCF469" w:rsidDel="006A738A">
        <w:rPr>
          <w:rFonts w:ascii="Times New Roman" w:eastAsia="Times New Roman" w:hAnsi="Times New Roman" w:cs="Times New Roman"/>
          <w:sz w:val="24"/>
          <w:szCs w:val="24"/>
        </w:rPr>
        <w:t xml:space="preserve">  </w:t>
      </w:r>
      <w:r w:rsidR="006A738A">
        <w:rPr>
          <w:rFonts w:ascii="Times New Roman" w:eastAsia="Times New Roman" w:hAnsi="Times New Roman" w:cs="Times New Roman"/>
          <w:sz w:val="24"/>
          <w:szCs w:val="24"/>
        </w:rPr>
        <w:t xml:space="preserve"> </w:t>
      </w:r>
      <w:r w:rsidRPr="00BCF469">
        <w:rPr>
          <w:rFonts w:ascii="Times New Roman" w:eastAsia="Times New Roman" w:hAnsi="Times New Roman" w:cs="Times New Roman"/>
          <w:sz w:val="24"/>
          <w:szCs w:val="24"/>
        </w:rPr>
        <w:t xml:space="preserve"> eelnõu menetlemine Riigikogus;</w:t>
      </w:r>
    </w:p>
    <w:p w14:paraId="1CA9D552" w14:textId="6D9897C5" w:rsidR="7E4EF45F" w:rsidRDefault="7E4EF45F" w:rsidP="00A96F8C">
      <w:pPr>
        <w:spacing w:after="0" w:line="240" w:lineRule="auto"/>
        <w:jc w:val="both"/>
        <w:rPr>
          <w:rFonts w:ascii="Times New Roman" w:eastAsia="Times New Roman" w:hAnsi="Times New Roman" w:cs="Times New Roman"/>
          <w:sz w:val="24"/>
          <w:szCs w:val="24"/>
        </w:rPr>
      </w:pPr>
      <w:r w:rsidRPr="00BCF469">
        <w:rPr>
          <w:rFonts w:ascii="Times New Roman" w:eastAsia="Times New Roman" w:hAnsi="Times New Roman" w:cs="Times New Roman"/>
          <w:sz w:val="24"/>
          <w:szCs w:val="24"/>
        </w:rPr>
        <w:t>2025. a</w:t>
      </w:r>
      <w:r w:rsidR="00C35FDA">
        <w:rPr>
          <w:rFonts w:ascii="Times New Roman" w:eastAsia="Times New Roman" w:hAnsi="Times New Roman" w:cs="Times New Roman"/>
          <w:sz w:val="24"/>
          <w:szCs w:val="24"/>
        </w:rPr>
        <w:t>asta</w:t>
      </w:r>
      <w:r w:rsidRPr="00BCF469">
        <w:rPr>
          <w:rFonts w:ascii="Times New Roman" w:eastAsia="Times New Roman" w:hAnsi="Times New Roman" w:cs="Times New Roman"/>
          <w:sz w:val="24"/>
          <w:szCs w:val="24"/>
        </w:rPr>
        <w:t xml:space="preserve"> mai</w:t>
      </w:r>
      <w:r w:rsidRPr="00BCF469" w:rsidDel="006A738A">
        <w:rPr>
          <w:rFonts w:ascii="Times New Roman" w:eastAsia="Times New Roman" w:hAnsi="Times New Roman" w:cs="Times New Roman"/>
          <w:sz w:val="24"/>
          <w:szCs w:val="24"/>
        </w:rPr>
        <w:t xml:space="preserve">  </w:t>
      </w:r>
      <w:r w:rsidR="006A738A">
        <w:rPr>
          <w:rFonts w:ascii="Times New Roman" w:eastAsia="Times New Roman" w:hAnsi="Times New Roman" w:cs="Times New Roman"/>
          <w:sz w:val="24"/>
          <w:szCs w:val="24"/>
        </w:rPr>
        <w:t xml:space="preserve"> </w:t>
      </w:r>
      <w:r w:rsidRPr="00BCF469" w:rsidDel="006A738A">
        <w:rPr>
          <w:rFonts w:ascii="Times New Roman" w:eastAsia="Times New Roman" w:hAnsi="Times New Roman" w:cs="Times New Roman"/>
          <w:sz w:val="24"/>
          <w:szCs w:val="24"/>
        </w:rPr>
        <w:t xml:space="preserve">  </w:t>
      </w:r>
      <w:r w:rsidR="006A738A">
        <w:rPr>
          <w:rFonts w:ascii="Times New Roman" w:eastAsia="Times New Roman" w:hAnsi="Times New Roman" w:cs="Times New Roman"/>
          <w:sz w:val="24"/>
          <w:szCs w:val="24"/>
        </w:rPr>
        <w:t xml:space="preserve"> </w:t>
      </w:r>
      <w:r w:rsidRPr="00BCF469" w:rsidDel="006A738A">
        <w:rPr>
          <w:rFonts w:ascii="Times New Roman" w:eastAsia="Times New Roman" w:hAnsi="Times New Roman" w:cs="Times New Roman"/>
          <w:sz w:val="24"/>
          <w:szCs w:val="24"/>
        </w:rPr>
        <w:t xml:space="preserve">  </w:t>
      </w:r>
      <w:r w:rsidR="00322D09">
        <w:rPr>
          <w:rFonts w:ascii="Times New Roman" w:eastAsia="Times New Roman" w:hAnsi="Times New Roman" w:cs="Times New Roman"/>
          <w:color w:val="000000" w:themeColor="text1"/>
          <w:sz w:val="24"/>
          <w:szCs w:val="24"/>
        </w:rPr>
        <w:t>–</w:t>
      </w:r>
      <w:r w:rsidRPr="00BCF469" w:rsidDel="006A738A">
        <w:rPr>
          <w:rFonts w:ascii="Times New Roman" w:eastAsia="Times New Roman" w:hAnsi="Times New Roman" w:cs="Times New Roman"/>
          <w:sz w:val="24"/>
          <w:szCs w:val="24"/>
        </w:rPr>
        <w:t xml:space="preserve">  </w:t>
      </w:r>
      <w:r w:rsidR="006A738A">
        <w:rPr>
          <w:rFonts w:ascii="Times New Roman" w:eastAsia="Times New Roman" w:hAnsi="Times New Roman" w:cs="Times New Roman"/>
          <w:sz w:val="24"/>
          <w:szCs w:val="24"/>
        </w:rPr>
        <w:t xml:space="preserve"> </w:t>
      </w:r>
      <w:r w:rsidRPr="00BCF469" w:rsidDel="006A738A">
        <w:rPr>
          <w:rFonts w:ascii="Times New Roman" w:eastAsia="Times New Roman" w:hAnsi="Times New Roman" w:cs="Times New Roman"/>
          <w:sz w:val="24"/>
          <w:szCs w:val="24"/>
        </w:rPr>
        <w:t xml:space="preserve">  </w:t>
      </w:r>
      <w:r w:rsidR="00D91D74">
        <w:rPr>
          <w:rFonts w:ascii="Times New Roman" w:eastAsia="Times New Roman" w:hAnsi="Times New Roman" w:cs="Times New Roman"/>
          <w:sz w:val="24"/>
          <w:szCs w:val="24"/>
        </w:rPr>
        <w:t xml:space="preserve"> </w:t>
      </w:r>
      <w:r w:rsidR="006A738A">
        <w:rPr>
          <w:rFonts w:ascii="Times New Roman" w:eastAsia="Times New Roman" w:hAnsi="Times New Roman" w:cs="Times New Roman"/>
          <w:sz w:val="24"/>
          <w:szCs w:val="24"/>
        </w:rPr>
        <w:t xml:space="preserve"> </w:t>
      </w:r>
      <w:r w:rsidRPr="00BCF469">
        <w:rPr>
          <w:rFonts w:ascii="Times New Roman" w:eastAsia="Times New Roman" w:hAnsi="Times New Roman" w:cs="Times New Roman"/>
          <w:sz w:val="24"/>
          <w:szCs w:val="24"/>
        </w:rPr>
        <w:t xml:space="preserve"> eelnõu jõustumine.</w:t>
      </w:r>
    </w:p>
    <w:p w14:paraId="0F7ED7B2" w14:textId="77777777" w:rsidR="00A96F8C" w:rsidRDefault="00A96F8C" w:rsidP="00B5266B">
      <w:pPr>
        <w:spacing w:after="0" w:line="240" w:lineRule="auto"/>
        <w:jc w:val="both"/>
        <w:rPr>
          <w:rFonts w:ascii="Times New Roman" w:eastAsia="Times New Roman" w:hAnsi="Times New Roman" w:cs="Times New Roman"/>
          <w:sz w:val="24"/>
          <w:szCs w:val="24"/>
        </w:rPr>
      </w:pPr>
    </w:p>
    <w:p w14:paraId="2079D31A" w14:textId="353DC672" w:rsidR="11138BA3" w:rsidRDefault="11138BA3" w:rsidP="00B5266B">
      <w:pPr>
        <w:spacing w:after="0" w:line="240" w:lineRule="auto"/>
        <w:jc w:val="both"/>
        <w:rPr>
          <w:rFonts w:ascii="Times New Roman" w:eastAsia="Times New Roman" w:hAnsi="Times New Roman" w:cs="Times New Roman"/>
          <w:sz w:val="24"/>
          <w:szCs w:val="24"/>
        </w:rPr>
      </w:pPr>
      <w:r w:rsidRPr="00BCF469">
        <w:rPr>
          <w:rFonts w:ascii="Times New Roman" w:eastAsia="Times New Roman" w:hAnsi="Times New Roman" w:cs="Times New Roman"/>
          <w:sz w:val="24"/>
          <w:szCs w:val="24"/>
        </w:rPr>
        <w:t>Regulatiivsetest meetmetest saab turbatootmisest tekkivat heidet vähendada:</w:t>
      </w:r>
    </w:p>
    <w:p w14:paraId="3CD4F7C9" w14:textId="04E0980E" w:rsidR="11138BA3" w:rsidRPr="00A40D73" w:rsidRDefault="11138BA3" w:rsidP="00B5266B">
      <w:pPr>
        <w:pStyle w:val="Loendilik"/>
        <w:numPr>
          <w:ilvl w:val="0"/>
          <w:numId w:val="28"/>
        </w:numPr>
        <w:spacing w:line="240" w:lineRule="auto"/>
        <w:jc w:val="both"/>
        <w:rPr>
          <w:rFonts w:ascii="Times New Roman" w:eastAsia="Times New Roman" w:hAnsi="Times New Roman" w:cs="Times New Roman"/>
          <w:sz w:val="24"/>
          <w:szCs w:val="24"/>
        </w:rPr>
      </w:pPr>
      <w:r w:rsidRPr="00A40D73">
        <w:rPr>
          <w:rFonts w:ascii="Times New Roman" w:eastAsia="Times New Roman" w:hAnsi="Times New Roman" w:cs="Times New Roman"/>
          <w:sz w:val="24"/>
          <w:szCs w:val="24"/>
        </w:rPr>
        <w:t xml:space="preserve">keskkonnaministri 27.12.2016 määruse nr 87 „Kaevandamisega rikutud ja mahajäetud turbaalade ning kaevandamiseks sobivate turbaalade nimekiri“ </w:t>
      </w:r>
      <w:r w:rsidR="00A40D73" w:rsidRPr="00A40D73">
        <w:rPr>
          <w:rFonts w:ascii="Times New Roman" w:eastAsia="Times New Roman" w:hAnsi="Times New Roman" w:cs="Times New Roman"/>
          <w:sz w:val="24"/>
          <w:szCs w:val="24"/>
        </w:rPr>
        <w:t xml:space="preserve">muutmisega </w:t>
      </w:r>
      <w:r w:rsidRPr="00A40D73">
        <w:rPr>
          <w:rFonts w:ascii="Times New Roman" w:eastAsia="Times New Roman" w:hAnsi="Times New Roman" w:cs="Times New Roman"/>
          <w:sz w:val="24"/>
          <w:szCs w:val="24"/>
        </w:rPr>
        <w:t>(</w:t>
      </w:r>
      <w:r w:rsidR="14AFFFF6" w:rsidRPr="4A10C334">
        <w:rPr>
          <w:rFonts w:ascii="Times New Roman" w:eastAsia="Times New Roman" w:hAnsi="Times New Roman" w:cs="Times New Roman"/>
          <w:sz w:val="24"/>
          <w:szCs w:val="24"/>
        </w:rPr>
        <w:t>jõustunud 22.07.2024</w:t>
      </w:r>
      <w:r w:rsidRPr="00A40D73">
        <w:rPr>
          <w:rFonts w:ascii="Times New Roman" w:eastAsia="Times New Roman" w:hAnsi="Times New Roman" w:cs="Times New Roman"/>
          <w:sz w:val="24"/>
          <w:szCs w:val="24"/>
        </w:rPr>
        <w:t>);</w:t>
      </w:r>
    </w:p>
    <w:p w14:paraId="6F59AAC8" w14:textId="63F21814" w:rsidR="11138BA3" w:rsidRDefault="11138BA3" w:rsidP="00A96F8C">
      <w:pPr>
        <w:pStyle w:val="Loendilik"/>
        <w:numPr>
          <w:ilvl w:val="0"/>
          <w:numId w:val="28"/>
        </w:numPr>
        <w:spacing w:after="0" w:line="240" w:lineRule="auto"/>
        <w:jc w:val="both"/>
        <w:rPr>
          <w:rFonts w:ascii="Times New Roman" w:eastAsia="Times New Roman" w:hAnsi="Times New Roman" w:cs="Times New Roman"/>
          <w:sz w:val="24"/>
          <w:szCs w:val="24"/>
        </w:rPr>
      </w:pPr>
      <w:r w:rsidRPr="00A40D73">
        <w:rPr>
          <w:rFonts w:ascii="Times New Roman" w:eastAsia="Times New Roman" w:hAnsi="Times New Roman" w:cs="Times New Roman"/>
          <w:sz w:val="24"/>
          <w:szCs w:val="24"/>
        </w:rPr>
        <w:t>Vabariigi Valitsuse 22.12.2016 määruse nr 150 „Turba kaevandamise aastamäär ning kriitilise ja kasutatava varu suurus“ muutmisega (tähtaeg 31.01.2025).</w:t>
      </w:r>
    </w:p>
    <w:p w14:paraId="0D76116C" w14:textId="77777777" w:rsidR="00A96F8C" w:rsidRPr="00B5266B" w:rsidRDefault="00A96F8C" w:rsidP="00B5266B">
      <w:pPr>
        <w:spacing w:after="0" w:line="240" w:lineRule="auto"/>
        <w:jc w:val="both"/>
        <w:rPr>
          <w:rFonts w:ascii="Times New Roman" w:eastAsia="Times New Roman" w:hAnsi="Times New Roman" w:cs="Times New Roman"/>
          <w:sz w:val="24"/>
          <w:szCs w:val="24"/>
        </w:rPr>
      </w:pPr>
    </w:p>
    <w:p w14:paraId="32A77AB5" w14:textId="70144D58" w:rsidR="00A96F8C" w:rsidRDefault="11138BA3" w:rsidP="00B5266B">
      <w:pPr>
        <w:spacing w:after="0" w:line="240" w:lineRule="auto"/>
        <w:jc w:val="both"/>
        <w:rPr>
          <w:rFonts w:ascii="Times New Roman" w:eastAsia="Times New Roman" w:hAnsi="Times New Roman" w:cs="Times New Roman"/>
          <w:sz w:val="24"/>
          <w:szCs w:val="24"/>
        </w:rPr>
      </w:pPr>
      <w:r w:rsidRPr="00BCF469">
        <w:rPr>
          <w:rFonts w:ascii="Times New Roman" w:eastAsia="Times New Roman" w:hAnsi="Times New Roman" w:cs="Times New Roman"/>
          <w:sz w:val="24"/>
          <w:szCs w:val="24"/>
        </w:rPr>
        <w:t>Vähendades nimetatud määruste muutmisega võimalusi turba kaevandamisloa taotlemiseks</w:t>
      </w:r>
      <w:r w:rsidR="4CFFB997" w:rsidRPr="14DAF399">
        <w:rPr>
          <w:rFonts w:ascii="Times New Roman" w:eastAsia="Times New Roman" w:hAnsi="Times New Roman" w:cs="Times New Roman"/>
          <w:sz w:val="24"/>
          <w:szCs w:val="24"/>
        </w:rPr>
        <w:t>,</w:t>
      </w:r>
      <w:r w:rsidRPr="00BCF469">
        <w:rPr>
          <w:rFonts w:ascii="Times New Roman" w:eastAsia="Times New Roman" w:hAnsi="Times New Roman" w:cs="Times New Roman"/>
          <w:sz w:val="24"/>
          <w:szCs w:val="24"/>
        </w:rPr>
        <w:t xml:space="preserve"> saab ühtlasi vähendada turbakaevandamiseks loaga antud mäeeraldiste pindala ning turba kaevandamisloaga mäeeraldiste korrastatuks tunnistamise kaudu tagastada kaevandatud maa riigile, mis omakorda toob kaasa heite vähendamise kaevandatud maade korrastamise</w:t>
      </w:r>
      <w:r w:rsidR="00322D09">
        <w:rPr>
          <w:rFonts w:ascii="Times New Roman" w:eastAsia="Times New Roman" w:hAnsi="Times New Roman" w:cs="Times New Roman"/>
          <w:sz w:val="24"/>
          <w:szCs w:val="24"/>
        </w:rPr>
        <w:t xml:space="preserve"> kaudu</w:t>
      </w:r>
      <w:r w:rsidRPr="00BCF469">
        <w:rPr>
          <w:rFonts w:ascii="Times New Roman" w:eastAsia="Times New Roman" w:hAnsi="Times New Roman" w:cs="Times New Roman"/>
          <w:sz w:val="24"/>
          <w:szCs w:val="24"/>
        </w:rPr>
        <w:t>. Turba kaevandamisloa muutmiseks, pikendamiseks, laiendamiseks ja uue loa saamiseks tuleb taastada kaevandamisest ammendatud mäeeraldised ja vähendada loale kantud kaevandamise lubatud aastamäära. Turba kaevandamislube saab anda, kui lubadele kantud kaevandamise maksimaalsete aastamäärade summa ei ületa turba kaevandamise aastamäära. Selleks täiendatakse maapõueseadust rakendussätete</w:t>
      </w:r>
      <w:r w:rsidR="00322D09">
        <w:rPr>
          <w:rFonts w:ascii="Times New Roman" w:eastAsia="Times New Roman" w:hAnsi="Times New Roman" w:cs="Times New Roman"/>
          <w:sz w:val="24"/>
          <w:szCs w:val="24"/>
        </w:rPr>
        <w:t>ga</w:t>
      </w:r>
      <w:r w:rsidRPr="00BCF469">
        <w:rPr>
          <w:rFonts w:ascii="Times New Roman" w:eastAsia="Times New Roman" w:hAnsi="Times New Roman" w:cs="Times New Roman"/>
          <w:sz w:val="24"/>
          <w:szCs w:val="24"/>
        </w:rPr>
        <w:t>, mis toetavad m</w:t>
      </w:r>
      <w:r w:rsidR="00A96F8C">
        <w:rPr>
          <w:rFonts w:ascii="Times New Roman" w:eastAsia="Times New Roman" w:hAnsi="Times New Roman" w:cs="Times New Roman"/>
          <w:sz w:val="24"/>
          <w:szCs w:val="24"/>
        </w:rPr>
        <w:t>h</w:t>
      </w:r>
      <w:r w:rsidRPr="00BCF469">
        <w:rPr>
          <w:rFonts w:ascii="Times New Roman" w:eastAsia="Times New Roman" w:hAnsi="Times New Roman" w:cs="Times New Roman"/>
          <w:sz w:val="24"/>
          <w:szCs w:val="24"/>
        </w:rPr>
        <w:t xml:space="preserve"> ka osalist kaevandatud ala korrastamist ja kaevandatud maa tagasi andmist ning nende toimingute kaudu võimalusi uute lubade menetlemiseks.</w:t>
      </w:r>
    </w:p>
    <w:p w14:paraId="122C1D51" w14:textId="77777777" w:rsidR="00A96F8C" w:rsidRDefault="00A96F8C" w:rsidP="00B5266B">
      <w:pPr>
        <w:spacing w:after="0" w:line="240" w:lineRule="auto"/>
        <w:jc w:val="both"/>
        <w:rPr>
          <w:rFonts w:ascii="Times New Roman" w:eastAsia="Times New Roman" w:hAnsi="Times New Roman" w:cs="Times New Roman"/>
          <w:sz w:val="24"/>
          <w:szCs w:val="24"/>
        </w:rPr>
      </w:pPr>
    </w:p>
    <w:p w14:paraId="20C88598" w14:textId="5747E39C" w:rsidR="11138BA3" w:rsidRDefault="11138BA3" w:rsidP="00B5266B">
      <w:pPr>
        <w:spacing w:after="0" w:line="240" w:lineRule="auto"/>
        <w:jc w:val="both"/>
        <w:rPr>
          <w:rFonts w:ascii="Times New Roman" w:eastAsia="Times New Roman" w:hAnsi="Times New Roman" w:cs="Times New Roman"/>
          <w:sz w:val="24"/>
          <w:szCs w:val="24"/>
        </w:rPr>
      </w:pPr>
      <w:r w:rsidRPr="00BCF469">
        <w:rPr>
          <w:rFonts w:ascii="Times New Roman" w:eastAsia="Times New Roman" w:hAnsi="Times New Roman" w:cs="Times New Roman"/>
          <w:sz w:val="24"/>
          <w:szCs w:val="24"/>
        </w:rPr>
        <w:lastRenderedPageBreak/>
        <w:t>Seega aitavad eeltoodud maapõueseaduse ja määrus</w:t>
      </w:r>
      <w:r w:rsidR="00322D09">
        <w:rPr>
          <w:rFonts w:ascii="Times New Roman" w:eastAsia="Times New Roman" w:hAnsi="Times New Roman" w:cs="Times New Roman"/>
          <w:sz w:val="24"/>
          <w:szCs w:val="24"/>
        </w:rPr>
        <w:t>t</w:t>
      </w:r>
      <w:r w:rsidRPr="00BCF469">
        <w:rPr>
          <w:rFonts w:ascii="Times New Roman" w:eastAsia="Times New Roman" w:hAnsi="Times New Roman" w:cs="Times New Roman"/>
          <w:sz w:val="24"/>
          <w:szCs w:val="24"/>
        </w:rPr>
        <w:t xml:space="preserve">e muudatused kaasa turba kaevandamise kliimamõjude vähendamisele. Turbaalade taastamise kiirendamiseks on kavas täiendada maapõueseadust ka olemasolevate maavaravarude konserveerimise kui alternatiivsete kaevandatud maa </w:t>
      </w:r>
      <w:r w:rsidRPr="00880BE7">
        <w:rPr>
          <w:rFonts w:ascii="Times New Roman" w:eastAsia="Times New Roman" w:hAnsi="Times New Roman" w:cs="Times New Roman"/>
          <w:sz w:val="24"/>
          <w:szCs w:val="24"/>
        </w:rPr>
        <w:t>korrastamise lahenduste</w:t>
      </w:r>
      <w:r w:rsidR="00322D09">
        <w:rPr>
          <w:rFonts w:ascii="Times New Roman" w:eastAsia="Times New Roman" w:hAnsi="Times New Roman" w:cs="Times New Roman"/>
          <w:sz w:val="24"/>
          <w:szCs w:val="24"/>
        </w:rPr>
        <w:t>ga</w:t>
      </w:r>
      <w:r w:rsidR="2583E60F" w:rsidRPr="00880BE7">
        <w:rPr>
          <w:rFonts w:ascii="Times New Roman" w:eastAsia="Times New Roman" w:hAnsi="Times New Roman" w:cs="Times New Roman"/>
          <w:sz w:val="24"/>
          <w:szCs w:val="24"/>
        </w:rPr>
        <w:t xml:space="preserve">, </w:t>
      </w:r>
      <w:r w:rsidR="2583E60F" w:rsidRPr="00880BE7">
        <w:rPr>
          <w:rFonts w:ascii="Times New Roman" w:eastAsia="Aptos" w:hAnsi="Times New Roman" w:cs="Times New Roman"/>
          <w:sz w:val="24"/>
          <w:szCs w:val="24"/>
        </w:rPr>
        <w:t>milleks m</w:t>
      </w:r>
      <w:r w:rsidR="00A96F8C">
        <w:rPr>
          <w:rFonts w:ascii="Times New Roman" w:eastAsia="Aptos" w:hAnsi="Times New Roman" w:cs="Times New Roman"/>
          <w:sz w:val="24"/>
          <w:szCs w:val="24"/>
        </w:rPr>
        <w:t xml:space="preserve">h </w:t>
      </w:r>
      <w:r w:rsidR="2583E60F" w:rsidRPr="00880BE7">
        <w:rPr>
          <w:rFonts w:ascii="Times New Roman" w:eastAsia="Aptos" w:hAnsi="Times New Roman" w:cs="Times New Roman"/>
          <w:sz w:val="24"/>
          <w:szCs w:val="24"/>
        </w:rPr>
        <w:t xml:space="preserve">kavandatakse hankida teadusuuring teemal „Mahajäetud ja rikutud ja lubadega kaetud </w:t>
      </w:r>
      <w:proofErr w:type="spellStart"/>
      <w:r w:rsidR="2583E60F" w:rsidRPr="00880BE7">
        <w:rPr>
          <w:rFonts w:ascii="Times New Roman" w:eastAsia="Aptos" w:hAnsi="Times New Roman" w:cs="Times New Roman"/>
          <w:sz w:val="24"/>
          <w:szCs w:val="24"/>
        </w:rPr>
        <w:t>turbatootmisalade</w:t>
      </w:r>
      <w:proofErr w:type="spellEnd"/>
      <w:r w:rsidR="2583E60F" w:rsidRPr="00880BE7">
        <w:rPr>
          <w:rFonts w:ascii="Times New Roman" w:eastAsia="Aptos" w:hAnsi="Times New Roman" w:cs="Times New Roman"/>
          <w:sz w:val="24"/>
          <w:szCs w:val="24"/>
        </w:rPr>
        <w:t xml:space="preserve"> süsinikuemissioonide vähenemise ja korrastamise potentsiaalsete maakasutussuundade analüüs“</w:t>
      </w:r>
      <w:r w:rsidR="00A96F8C">
        <w:rPr>
          <w:rFonts w:ascii="Times New Roman" w:eastAsia="Aptos" w:hAnsi="Times New Roman" w:cs="Times New Roman"/>
          <w:sz w:val="24"/>
          <w:szCs w:val="24"/>
        </w:rPr>
        <w:t xml:space="preserve"> (</w:t>
      </w:r>
      <w:r w:rsidR="2583E60F" w:rsidRPr="00880BE7">
        <w:rPr>
          <w:rFonts w:ascii="Times New Roman" w:eastAsia="Aptos" w:hAnsi="Times New Roman" w:cs="Times New Roman"/>
          <w:sz w:val="24"/>
          <w:szCs w:val="24"/>
        </w:rPr>
        <w:t>eelarve vajadus 200</w:t>
      </w:r>
      <w:r w:rsidR="00A96F8C">
        <w:rPr>
          <w:rFonts w:ascii="Times New Roman" w:eastAsia="Aptos" w:hAnsi="Times New Roman" w:cs="Times New Roman"/>
          <w:sz w:val="24"/>
          <w:szCs w:val="24"/>
        </w:rPr>
        <w:t> </w:t>
      </w:r>
      <w:r w:rsidR="2583E60F" w:rsidRPr="00880BE7">
        <w:rPr>
          <w:rFonts w:ascii="Times New Roman" w:eastAsia="Aptos" w:hAnsi="Times New Roman" w:cs="Times New Roman"/>
          <w:sz w:val="24"/>
          <w:szCs w:val="24"/>
        </w:rPr>
        <w:t>000 eurot</w:t>
      </w:r>
      <w:r w:rsidR="00A96F8C">
        <w:rPr>
          <w:rFonts w:ascii="Times New Roman" w:eastAsia="Aptos" w:hAnsi="Times New Roman" w:cs="Times New Roman"/>
          <w:sz w:val="24"/>
          <w:szCs w:val="24"/>
        </w:rPr>
        <w:t>)</w:t>
      </w:r>
      <w:r w:rsidR="2583E60F" w:rsidRPr="00880BE7">
        <w:rPr>
          <w:rFonts w:ascii="Times New Roman" w:eastAsia="Aptos" w:hAnsi="Times New Roman" w:cs="Times New Roman"/>
          <w:sz w:val="24"/>
          <w:szCs w:val="24"/>
        </w:rPr>
        <w:t xml:space="preserve">. Planeeritud teadusuuringuga saaks </w:t>
      </w:r>
      <w:r w:rsidR="00A96F8C">
        <w:rPr>
          <w:rFonts w:ascii="Times New Roman" w:eastAsia="Aptos" w:hAnsi="Times New Roman" w:cs="Times New Roman"/>
          <w:sz w:val="24"/>
          <w:szCs w:val="24"/>
        </w:rPr>
        <w:t>selgitada välja</w:t>
      </w:r>
      <w:r w:rsidR="2583E60F" w:rsidRPr="00880BE7">
        <w:rPr>
          <w:rFonts w:ascii="Times New Roman" w:eastAsia="Aptos" w:hAnsi="Times New Roman" w:cs="Times New Roman"/>
          <w:sz w:val="24"/>
          <w:szCs w:val="24"/>
        </w:rPr>
        <w:t xml:space="preserve"> mahajäetud turbaalade ja kaevandamisloaga mäeeraldiste korrastamise (sh osalise) potentsiaal ja koostada plaan nende alade riigile tagastamiseks. Samuti töötada välja rii</w:t>
      </w:r>
      <w:r w:rsidR="000D67AB">
        <w:rPr>
          <w:rFonts w:ascii="Times New Roman" w:eastAsia="Aptos" w:hAnsi="Times New Roman" w:cs="Times New Roman"/>
          <w:sz w:val="24"/>
          <w:szCs w:val="24"/>
        </w:rPr>
        <w:t>gisisesed</w:t>
      </w:r>
      <w:r w:rsidR="2583E60F" w:rsidRPr="00880BE7">
        <w:rPr>
          <w:rFonts w:ascii="Times New Roman" w:eastAsia="Aptos" w:hAnsi="Times New Roman" w:cs="Times New Roman"/>
          <w:sz w:val="24"/>
          <w:szCs w:val="24"/>
        </w:rPr>
        <w:t xml:space="preserve"> (Tier3) kasvuhoonegaaside heite eriheite tegurid ja </w:t>
      </w:r>
      <w:r w:rsidR="2583E60F" w:rsidRPr="79674804">
        <w:rPr>
          <w:rFonts w:ascii="Times New Roman" w:eastAsia="Aptos" w:hAnsi="Times New Roman" w:cs="Times New Roman"/>
          <w:sz w:val="24"/>
          <w:szCs w:val="24"/>
        </w:rPr>
        <w:t>selgita</w:t>
      </w:r>
      <w:r w:rsidR="7EA179C3" w:rsidRPr="79674804">
        <w:rPr>
          <w:rFonts w:ascii="Times New Roman" w:eastAsia="Aptos" w:hAnsi="Times New Roman" w:cs="Times New Roman"/>
          <w:sz w:val="24"/>
          <w:szCs w:val="24"/>
        </w:rPr>
        <w:t>da</w:t>
      </w:r>
      <w:r w:rsidR="2583E60F" w:rsidRPr="00880BE7">
        <w:rPr>
          <w:rFonts w:ascii="Times New Roman" w:eastAsia="Aptos" w:hAnsi="Times New Roman" w:cs="Times New Roman"/>
          <w:sz w:val="24"/>
          <w:szCs w:val="24"/>
        </w:rPr>
        <w:t xml:space="preserve"> nende alusel </w:t>
      </w:r>
      <w:r w:rsidR="000D67AB" w:rsidRPr="00880BE7">
        <w:rPr>
          <w:rFonts w:ascii="Times New Roman" w:eastAsia="Aptos" w:hAnsi="Times New Roman" w:cs="Times New Roman"/>
          <w:sz w:val="24"/>
          <w:szCs w:val="24"/>
        </w:rPr>
        <w:t xml:space="preserve">inventuurides </w:t>
      </w:r>
      <w:r w:rsidR="2583E60F" w:rsidRPr="00880BE7">
        <w:rPr>
          <w:rFonts w:ascii="Times New Roman" w:eastAsia="Aptos" w:hAnsi="Times New Roman" w:cs="Times New Roman"/>
          <w:sz w:val="24"/>
          <w:szCs w:val="24"/>
        </w:rPr>
        <w:t>välja taastatud või taastumisel alade kasvuhoonegaaside vähendamise ja sidumise potentsiaal</w:t>
      </w:r>
      <w:r w:rsidR="2CCCB903" w:rsidRPr="517C4924">
        <w:rPr>
          <w:rFonts w:ascii="Times New Roman" w:eastAsia="Aptos" w:hAnsi="Times New Roman" w:cs="Times New Roman"/>
          <w:sz w:val="24"/>
          <w:szCs w:val="24"/>
        </w:rPr>
        <w:t>,</w:t>
      </w:r>
      <w:r w:rsidR="2583E60F" w:rsidRPr="00880BE7">
        <w:rPr>
          <w:rFonts w:ascii="Times New Roman" w:eastAsia="Aptos" w:hAnsi="Times New Roman" w:cs="Times New Roman"/>
          <w:sz w:val="24"/>
          <w:szCs w:val="24"/>
        </w:rPr>
        <w:t xml:space="preserve"> arvestades nende alade taimestikuga kaetust ja veetaset ning muid turbaalale </w:t>
      </w:r>
      <w:r w:rsidR="2583E60F" w:rsidRPr="6C723BE7">
        <w:rPr>
          <w:rFonts w:ascii="Times New Roman" w:eastAsia="Aptos" w:hAnsi="Times New Roman" w:cs="Times New Roman"/>
          <w:sz w:val="24"/>
          <w:szCs w:val="24"/>
        </w:rPr>
        <w:t>iseloomulik</w:t>
      </w:r>
      <w:r w:rsidR="679C70F4" w:rsidRPr="6C723BE7">
        <w:rPr>
          <w:rFonts w:ascii="Times New Roman" w:eastAsia="Aptos" w:hAnsi="Times New Roman" w:cs="Times New Roman"/>
          <w:sz w:val="24"/>
          <w:szCs w:val="24"/>
        </w:rPr>
        <w:t>k</w:t>
      </w:r>
      <w:r w:rsidR="2583E60F" w:rsidRPr="6C723BE7">
        <w:rPr>
          <w:rFonts w:ascii="Times New Roman" w:eastAsia="Aptos" w:hAnsi="Times New Roman" w:cs="Times New Roman"/>
          <w:sz w:val="24"/>
          <w:szCs w:val="24"/>
        </w:rPr>
        <w:t>e</w:t>
      </w:r>
      <w:r w:rsidR="2583E60F" w:rsidRPr="00880BE7">
        <w:rPr>
          <w:rFonts w:ascii="Times New Roman" w:eastAsia="Aptos" w:hAnsi="Times New Roman" w:cs="Times New Roman"/>
          <w:sz w:val="24"/>
          <w:szCs w:val="24"/>
        </w:rPr>
        <w:t xml:space="preserve"> olusid</w:t>
      </w:r>
      <w:r w:rsidRPr="00880BE7">
        <w:rPr>
          <w:rFonts w:ascii="Times New Roman" w:eastAsia="Times New Roman" w:hAnsi="Times New Roman" w:cs="Times New Roman"/>
          <w:sz w:val="24"/>
          <w:szCs w:val="24"/>
        </w:rPr>
        <w:t>. Lisaks sätestatakse loa taotlemisel kohustus rahalise</w:t>
      </w:r>
      <w:r w:rsidR="25C04E13" w:rsidRPr="00880BE7">
        <w:rPr>
          <w:rFonts w:ascii="Times New Roman" w:eastAsia="Times New Roman" w:hAnsi="Times New Roman" w:cs="Times New Roman"/>
          <w:sz w:val="24"/>
          <w:szCs w:val="24"/>
        </w:rPr>
        <w:t>le</w:t>
      </w:r>
      <w:r w:rsidRPr="00880BE7">
        <w:rPr>
          <w:rFonts w:ascii="Times New Roman" w:eastAsia="Times New Roman" w:hAnsi="Times New Roman" w:cs="Times New Roman"/>
          <w:sz w:val="24"/>
          <w:szCs w:val="24"/>
        </w:rPr>
        <w:t xml:space="preserve"> tagatisele, et sellega võimaldada (kompenseerida) uute lubade andmist olemasolevate või mahajäetud turbaalade korrastamise tagamise kaudu.</w:t>
      </w:r>
      <w:r w:rsidR="0BAD8BB3" w:rsidRPr="00880BE7">
        <w:rPr>
          <w:rFonts w:ascii="Times New Roman" w:eastAsia="Times New Roman" w:hAnsi="Times New Roman" w:cs="Times New Roman"/>
          <w:sz w:val="24"/>
          <w:szCs w:val="24"/>
        </w:rPr>
        <w:t xml:space="preserve"> </w:t>
      </w:r>
      <w:r w:rsidR="0BAD8BB3" w:rsidRPr="00880BE7">
        <w:rPr>
          <w:rFonts w:ascii="Times New Roman" w:eastAsia="Aptos" w:hAnsi="Times New Roman" w:cs="Times New Roman"/>
          <w:sz w:val="24"/>
          <w:szCs w:val="24"/>
        </w:rPr>
        <w:t xml:space="preserve">Ammendatud </w:t>
      </w:r>
      <w:proofErr w:type="spellStart"/>
      <w:r w:rsidR="0BAD8BB3" w:rsidRPr="00880BE7">
        <w:rPr>
          <w:rFonts w:ascii="Times New Roman" w:eastAsia="Aptos" w:hAnsi="Times New Roman" w:cs="Times New Roman"/>
          <w:sz w:val="24"/>
          <w:szCs w:val="24"/>
        </w:rPr>
        <w:t>turbatootmisalade</w:t>
      </w:r>
      <w:proofErr w:type="spellEnd"/>
      <w:r w:rsidR="0BAD8BB3" w:rsidRPr="00880BE7">
        <w:rPr>
          <w:rFonts w:ascii="Times New Roman" w:eastAsia="Aptos" w:hAnsi="Times New Roman" w:cs="Times New Roman"/>
          <w:sz w:val="24"/>
          <w:szCs w:val="24"/>
        </w:rPr>
        <w:t xml:space="preserve"> kiiremaks korrastamiseks plaanitakse meedet summas 21 m</w:t>
      </w:r>
      <w:r w:rsidR="00893474">
        <w:rPr>
          <w:rFonts w:ascii="Times New Roman" w:eastAsia="Aptos" w:hAnsi="Times New Roman" w:cs="Times New Roman"/>
          <w:sz w:val="24"/>
          <w:szCs w:val="24"/>
        </w:rPr>
        <w:t>ln</w:t>
      </w:r>
      <w:r w:rsidR="0BAD8BB3" w:rsidRPr="00880BE7">
        <w:rPr>
          <w:rFonts w:ascii="Times New Roman" w:eastAsia="Aptos" w:hAnsi="Times New Roman" w:cs="Times New Roman"/>
          <w:sz w:val="24"/>
          <w:szCs w:val="24"/>
        </w:rPr>
        <w:t xml:space="preserve"> eurot, mis võimendaks mahajäetud turbaalade ning kaevandatud alade taastamist, kui seal leidub hästilagunenud turvast, kuid </w:t>
      </w:r>
      <w:r w:rsidR="0BAD8BB3" w:rsidRPr="419E3790">
        <w:rPr>
          <w:rFonts w:ascii="Times New Roman" w:eastAsia="Aptos" w:hAnsi="Times New Roman" w:cs="Times New Roman"/>
          <w:sz w:val="24"/>
          <w:szCs w:val="24"/>
        </w:rPr>
        <w:t>mille</w:t>
      </w:r>
      <w:r w:rsidR="1BB92160" w:rsidRPr="419E3790">
        <w:rPr>
          <w:rFonts w:ascii="Times New Roman" w:eastAsia="Aptos" w:hAnsi="Times New Roman" w:cs="Times New Roman"/>
          <w:sz w:val="24"/>
          <w:szCs w:val="24"/>
        </w:rPr>
        <w:t>l</w:t>
      </w:r>
      <w:r w:rsidR="0BAD8BB3" w:rsidRPr="00880BE7">
        <w:rPr>
          <w:rFonts w:ascii="Times New Roman" w:eastAsia="Aptos" w:hAnsi="Times New Roman" w:cs="Times New Roman"/>
          <w:sz w:val="24"/>
          <w:szCs w:val="24"/>
        </w:rPr>
        <w:t xml:space="preserve"> ei ole turunõudlust</w:t>
      </w:r>
      <w:r w:rsidR="000D67AB">
        <w:rPr>
          <w:rFonts w:ascii="Times New Roman" w:eastAsia="Aptos" w:hAnsi="Times New Roman" w:cs="Times New Roman"/>
          <w:sz w:val="24"/>
          <w:szCs w:val="24"/>
        </w:rPr>
        <w:t>,</w:t>
      </w:r>
      <w:r w:rsidR="0BAD8BB3" w:rsidRPr="00880BE7">
        <w:rPr>
          <w:rFonts w:ascii="Times New Roman" w:eastAsia="Aptos" w:hAnsi="Times New Roman" w:cs="Times New Roman"/>
          <w:sz w:val="24"/>
          <w:szCs w:val="24"/>
        </w:rPr>
        <w:t xml:space="preserve"> ning </w:t>
      </w:r>
      <w:r w:rsidR="000D67AB">
        <w:rPr>
          <w:rFonts w:ascii="Times New Roman" w:eastAsia="Aptos" w:hAnsi="Times New Roman" w:cs="Times New Roman"/>
          <w:sz w:val="24"/>
          <w:szCs w:val="24"/>
        </w:rPr>
        <w:t xml:space="preserve">selgitaks, </w:t>
      </w:r>
      <w:r w:rsidR="0BAD8BB3" w:rsidRPr="00880BE7">
        <w:rPr>
          <w:rFonts w:ascii="Times New Roman" w:eastAsia="Aptos" w:hAnsi="Times New Roman" w:cs="Times New Roman"/>
          <w:sz w:val="24"/>
          <w:szCs w:val="24"/>
        </w:rPr>
        <w:t>millised alad on heite vähendamiseks mõistlik konserveerida. Konserveerimise mõiste ja lahenduste</w:t>
      </w:r>
      <w:r w:rsidR="000D67AB">
        <w:rPr>
          <w:rFonts w:ascii="Times New Roman" w:eastAsia="Aptos" w:hAnsi="Times New Roman" w:cs="Times New Roman"/>
          <w:sz w:val="24"/>
          <w:szCs w:val="24"/>
        </w:rPr>
        <w:t>ga</w:t>
      </w:r>
      <w:r w:rsidR="0BAD8BB3" w:rsidRPr="00880BE7">
        <w:rPr>
          <w:rFonts w:ascii="Times New Roman" w:eastAsia="Aptos" w:hAnsi="Times New Roman" w:cs="Times New Roman"/>
          <w:sz w:val="24"/>
          <w:szCs w:val="24"/>
        </w:rPr>
        <w:t xml:space="preserve"> saab </w:t>
      </w:r>
      <w:r w:rsidR="000D67AB">
        <w:rPr>
          <w:rFonts w:ascii="Times New Roman" w:eastAsia="Aptos" w:hAnsi="Times New Roman" w:cs="Times New Roman"/>
          <w:sz w:val="24"/>
          <w:szCs w:val="24"/>
        </w:rPr>
        <w:t xml:space="preserve">eeltoodu põhjal tulevikus </w:t>
      </w:r>
      <w:r w:rsidR="0BAD8BB3" w:rsidRPr="00880BE7">
        <w:rPr>
          <w:rFonts w:ascii="Times New Roman" w:eastAsia="Aptos" w:hAnsi="Times New Roman" w:cs="Times New Roman"/>
          <w:sz w:val="24"/>
          <w:szCs w:val="24"/>
        </w:rPr>
        <w:t>täiendada ka maapõueseadust</w:t>
      </w:r>
      <w:r w:rsidR="000D67AB">
        <w:rPr>
          <w:rFonts w:ascii="Times New Roman" w:eastAsia="Aptos" w:hAnsi="Times New Roman" w:cs="Times New Roman"/>
          <w:sz w:val="24"/>
          <w:szCs w:val="24"/>
        </w:rPr>
        <w:t>.</w:t>
      </w:r>
      <w:r w:rsidR="0BAD8BB3" w:rsidRPr="00880BE7">
        <w:rPr>
          <w:rFonts w:ascii="Times New Roman" w:eastAsia="Aptos" w:hAnsi="Times New Roman" w:cs="Times New Roman"/>
          <w:sz w:val="24"/>
          <w:szCs w:val="24"/>
        </w:rPr>
        <w:t xml:space="preserve"> Aiandusturba </w:t>
      </w:r>
      <w:r w:rsidR="00FD3910" w:rsidRPr="00FD3910">
        <w:rPr>
          <w:rFonts w:ascii="Times New Roman" w:eastAsia="Aptos" w:hAnsi="Times New Roman" w:cs="Times New Roman"/>
          <w:sz w:val="24"/>
          <w:szCs w:val="24"/>
        </w:rPr>
        <w:t xml:space="preserve">maakasutusmõjude hindamiseks ja pikaajaliseks </w:t>
      </w:r>
      <w:proofErr w:type="spellStart"/>
      <w:r w:rsidR="00FD3910" w:rsidRPr="00FD3910">
        <w:rPr>
          <w:rFonts w:ascii="Times New Roman" w:eastAsia="Aptos" w:hAnsi="Times New Roman" w:cs="Times New Roman"/>
          <w:sz w:val="24"/>
          <w:szCs w:val="24"/>
        </w:rPr>
        <w:t>järk-järguliseks</w:t>
      </w:r>
      <w:proofErr w:type="spellEnd"/>
      <w:r w:rsidR="00FD3910" w:rsidRPr="00FD3910">
        <w:rPr>
          <w:rFonts w:ascii="Times New Roman" w:eastAsia="Aptos" w:hAnsi="Times New Roman" w:cs="Times New Roman"/>
          <w:sz w:val="24"/>
          <w:szCs w:val="24"/>
        </w:rPr>
        <w:t xml:space="preserve"> heite vähendamiseks</w:t>
      </w:r>
      <w:r w:rsidR="0BAD8BB3" w:rsidRPr="00880BE7">
        <w:rPr>
          <w:rFonts w:ascii="Times New Roman" w:eastAsia="Aptos" w:hAnsi="Times New Roman" w:cs="Times New Roman"/>
          <w:sz w:val="24"/>
          <w:szCs w:val="24"/>
        </w:rPr>
        <w:t xml:space="preserve"> täpsustatakse </w:t>
      </w:r>
      <w:r w:rsidR="000D67AB">
        <w:rPr>
          <w:rFonts w:ascii="Times New Roman" w:eastAsia="Aptos" w:hAnsi="Times New Roman" w:cs="Times New Roman"/>
          <w:sz w:val="24"/>
          <w:szCs w:val="24"/>
        </w:rPr>
        <w:t>neli</w:t>
      </w:r>
      <w:r w:rsidR="0BAD8BB3" w:rsidRPr="00880BE7">
        <w:rPr>
          <w:rFonts w:ascii="Times New Roman" w:eastAsia="Aptos" w:hAnsi="Times New Roman" w:cs="Times New Roman"/>
          <w:sz w:val="24"/>
          <w:szCs w:val="24"/>
        </w:rPr>
        <w:t xml:space="preserve"> </w:t>
      </w:r>
      <w:r w:rsidR="0BAD8BB3" w:rsidRPr="2102BE12">
        <w:rPr>
          <w:rFonts w:ascii="Times New Roman" w:eastAsia="Aptos" w:hAnsi="Times New Roman" w:cs="Times New Roman"/>
          <w:sz w:val="24"/>
          <w:szCs w:val="24"/>
        </w:rPr>
        <w:t>aasta</w:t>
      </w:r>
      <w:r w:rsidR="4EBE0A86" w:rsidRPr="2102BE12">
        <w:rPr>
          <w:rFonts w:ascii="Times New Roman" w:eastAsia="Aptos" w:hAnsi="Times New Roman" w:cs="Times New Roman"/>
          <w:sz w:val="24"/>
          <w:szCs w:val="24"/>
        </w:rPr>
        <w:t>t</w:t>
      </w:r>
      <w:r w:rsidR="0BAD8BB3" w:rsidRPr="00880BE7">
        <w:rPr>
          <w:rFonts w:ascii="Times New Roman" w:eastAsia="Aptos" w:hAnsi="Times New Roman" w:cs="Times New Roman"/>
          <w:sz w:val="24"/>
          <w:szCs w:val="24"/>
        </w:rPr>
        <w:t xml:space="preserve"> kestva turbarevisjoniga </w:t>
      </w:r>
      <w:r w:rsidR="00FD3910">
        <w:rPr>
          <w:rFonts w:ascii="Times New Roman" w:eastAsia="Aptos" w:hAnsi="Times New Roman" w:cs="Times New Roman"/>
          <w:sz w:val="24"/>
          <w:szCs w:val="24"/>
        </w:rPr>
        <w:t xml:space="preserve">nii </w:t>
      </w:r>
      <w:r w:rsidR="0BAD8BB3" w:rsidRPr="00880BE7">
        <w:rPr>
          <w:rFonts w:ascii="Times New Roman" w:eastAsia="Aptos" w:hAnsi="Times New Roman" w:cs="Times New Roman"/>
          <w:sz w:val="24"/>
          <w:szCs w:val="24"/>
        </w:rPr>
        <w:t>riikliku turba maavaruvarud kõikides Eesti maakondades</w:t>
      </w:r>
      <w:r w:rsidR="00FD3910" w:rsidRPr="00FD3910">
        <w:t xml:space="preserve"> </w:t>
      </w:r>
      <w:r w:rsidR="00FD3910" w:rsidRPr="00FD3910">
        <w:rPr>
          <w:rFonts w:ascii="Times New Roman" w:eastAsia="Aptos" w:hAnsi="Times New Roman" w:cs="Times New Roman"/>
          <w:sz w:val="24"/>
          <w:szCs w:val="24"/>
        </w:rPr>
        <w:t>kui ka turbaalade seisundid ja taastamisvajadused</w:t>
      </w:r>
      <w:r w:rsidR="0BAD8BB3" w:rsidRPr="00880BE7">
        <w:rPr>
          <w:rFonts w:ascii="Times New Roman" w:eastAsia="Aptos" w:hAnsi="Times New Roman" w:cs="Times New Roman"/>
          <w:sz w:val="24"/>
          <w:szCs w:val="24"/>
        </w:rPr>
        <w:t>. Meetme maksumuseks on 2 m</w:t>
      </w:r>
      <w:r w:rsidR="00893474">
        <w:rPr>
          <w:rFonts w:ascii="Times New Roman" w:eastAsia="Aptos" w:hAnsi="Times New Roman" w:cs="Times New Roman"/>
          <w:sz w:val="24"/>
          <w:szCs w:val="24"/>
        </w:rPr>
        <w:t>ln</w:t>
      </w:r>
      <w:r w:rsidR="0BAD8BB3" w:rsidRPr="00880BE7">
        <w:rPr>
          <w:rFonts w:ascii="Times New Roman" w:eastAsia="Aptos" w:hAnsi="Times New Roman" w:cs="Times New Roman"/>
          <w:sz w:val="24"/>
          <w:szCs w:val="24"/>
        </w:rPr>
        <w:t xml:space="preserve"> eurot. Se</w:t>
      </w:r>
      <w:r w:rsidR="00A6597F">
        <w:rPr>
          <w:rFonts w:ascii="Times New Roman" w:eastAsia="Aptos" w:hAnsi="Times New Roman" w:cs="Times New Roman"/>
          <w:sz w:val="24"/>
          <w:szCs w:val="24"/>
        </w:rPr>
        <w:t>ejuures</w:t>
      </w:r>
      <w:r w:rsidR="0BAD8BB3" w:rsidRPr="00880BE7">
        <w:rPr>
          <w:rFonts w:ascii="Times New Roman" w:eastAsia="Aptos" w:hAnsi="Times New Roman" w:cs="Times New Roman"/>
          <w:sz w:val="24"/>
          <w:szCs w:val="24"/>
        </w:rPr>
        <w:t xml:space="preserve"> täpsustakse maavarade registris turbamaardlate ruumikujud ja tehakse registrikannetes muudatusi. Turbarevisjon on oluline nii valdkonna poliitika kujundamiseks kui </w:t>
      </w:r>
      <w:r w:rsidR="000D67AB">
        <w:rPr>
          <w:rFonts w:ascii="Times New Roman" w:eastAsia="Aptos" w:hAnsi="Times New Roman" w:cs="Times New Roman"/>
          <w:sz w:val="24"/>
          <w:szCs w:val="24"/>
        </w:rPr>
        <w:t xml:space="preserve">ka </w:t>
      </w:r>
      <w:r w:rsidR="0BAD8BB3" w:rsidRPr="00880BE7">
        <w:rPr>
          <w:rFonts w:ascii="Times New Roman" w:eastAsia="Aptos" w:hAnsi="Times New Roman" w:cs="Times New Roman"/>
          <w:sz w:val="24"/>
          <w:szCs w:val="24"/>
        </w:rPr>
        <w:t>ressursikasutuse suunamiseks ja sellest objektiivse ülevaate saamiseks.</w:t>
      </w:r>
    </w:p>
    <w:p w14:paraId="2E8C3395" w14:textId="77777777" w:rsidR="00392689" w:rsidRDefault="00392689" w:rsidP="00B5266B">
      <w:pPr>
        <w:spacing w:after="0" w:line="240" w:lineRule="auto"/>
        <w:jc w:val="both"/>
        <w:rPr>
          <w:rFonts w:ascii="Times New Roman" w:eastAsia="Times New Roman" w:hAnsi="Times New Roman" w:cs="Times New Roman"/>
          <w:sz w:val="24"/>
          <w:szCs w:val="24"/>
        </w:rPr>
      </w:pPr>
    </w:p>
    <w:p w14:paraId="389AA7BE" w14:textId="4F2AA6E0" w:rsidR="00392689" w:rsidRDefault="7782A617" w:rsidP="00392689">
      <w:pPr>
        <w:spacing w:after="0" w:line="240" w:lineRule="auto"/>
        <w:jc w:val="both"/>
        <w:rPr>
          <w:rFonts w:ascii="Times New Roman" w:eastAsia="Times New Roman" w:hAnsi="Times New Roman" w:cs="Times New Roman"/>
          <w:sz w:val="24"/>
          <w:szCs w:val="24"/>
        </w:rPr>
      </w:pPr>
      <w:r w:rsidRPr="630ECEC8">
        <w:rPr>
          <w:rFonts w:ascii="Times New Roman" w:eastAsia="Times New Roman" w:hAnsi="Times New Roman" w:cs="Times New Roman"/>
          <w:sz w:val="24"/>
          <w:szCs w:val="24"/>
        </w:rPr>
        <w:t>Lisameetmetega prognoosi järgi</w:t>
      </w:r>
      <w:r w:rsidR="19B9E9B8" w:rsidRPr="630ECEC8" w:rsidDel="7782A617">
        <w:rPr>
          <w:rFonts w:ascii="Times New Roman" w:eastAsia="Times New Roman" w:hAnsi="Times New Roman" w:cs="Times New Roman"/>
          <w:sz w:val="24"/>
          <w:szCs w:val="24"/>
        </w:rPr>
        <w:t xml:space="preserve"> </w:t>
      </w:r>
      <w:r w:rsidR="6A183ACD" w:rsidRPr="630ECEC8">
        <w:rPr>
          <w:rFonts w:ascii="Times New Roman" w:eastAsia="Times New Roman" w:hAnsi="Times New Roman" w:cs="Times New Roman"/>
          <w:sz w:val="24"/>
          <w:szCs w:val="24"/>
        </w:rPr>
        <w:t>on maakasutussektori heide ja sidumine 2030. aastaks tasakaalus</w:t>
      </w:r>
      <w:r w:rsidRPr="630ECEC8">
        <w:rPr>
          <w:rFonts w:ascii="Times New Roman" w:eastAsia="Times New Roman" w:hAnsi="Times New Roman" w:cs="Times New Roman"/>
          <w:sz w:val="24"/>
          <w:szCs w:val="24"/>
        </w:rPr>
        <w:t xml:space="preserve">. Peamine mõju on tingitud raiemahust ning aiandusturba </w:t>
      </w:r>
      <w:r w:rsidRPr="0D35EB5E">
        <w:rPr>
          <w:rFonts w:ascii="Times New Roman" w:eastAsia="Times New Roman" w:hAnsi="Times New Roman" w:cs="Times New Roman"/>
          <w:sz w:val="24"/>
          <w:szCs w:val="24"/>
        </w:rPr>
        <w:t>kaevandamise</w:t>
      </w:r>
      <w:r w:rsidR="20CBF375" w:rsidRPr="0D35EB5E">
        <w:rPr>
          <w:rFonts w:ascii="Times New Roman" w:eastAsia="Times New Roman" w:hAnsi="Times New Roman" w:cs="Times New Roman"/>
          <w:sz w:val="24"/>
          <w:szCs w:val="24"/>
        </w:rPr>
        <w:t xml:space="preserve">st </w:t>
      </w:r>
      <w:r w:rsidR="000D67AB">
        <w:rPr>
          <w:rFonts w:ascii="Times New Roman" w:eastAsia="Times New Roman" w:hAnsi="Times New Roman" w:cs="Times New Roman"/>
          <w:sz w:val="24"/>
          <w:szCs w:val="24"/>
        </w:rPr>
        <w:t>pärineva</w:t>
      </w:r>
      <w:r w:rsidR="20CBF375" w:rsidRPr="0D35EB5E">
        <w:rPr>
          <w:rFonts w:ascii="Times New Roman" w:eastAsia="Times New Roman" w:hAnsi="Times New Roman" w:cs="Times New Roman"/>
          <w:sz w:val="24"/>
          <w:szCs w:val="24"/>
        </w:rPr>
        <w:t xml:space="preserve"> heite</w:t>
      </w:r>
      <w:r w:rsidRPr="0D35EB5E">
        <w:rPr>
          <w:rFonts w:ascii="Times New Roman" w:eastAsia="Times New Roman" w:hAnsi="Times New Roman" w:cs="Times New Roman"/>
          <w:sz w:val="24"/>
          <w:szCs w:val="24"/>
        </w:rPr>
        <w:t xml:space="preserve"> vähendamisest.</w:t>
      </w:r>
      <w:r w:rsidRPr="630ECEC8">
        <w:rPr>
          <w:rFonts w:ascii="Times New Roman" w:eastAsia="Times New Roman" w:hAnsi="Times New Roman" w:cs="Times New Roman"/>
          <w:sz w:val="24"/>
          <w:szCs w:val="24"/>
        </w:rPr>
        <w:t xml:space="preserve"> </w:t>
      </w:r>
      <w:r w:rsidR="00392689">
        <w:rPr>
          <w:rFonts w:ascii="Times New Roman" w:eastAsia="Times New Roman" w:hAnsi="Times New Roman" w:cs="Times New Roman"/>
          <w:sz w:val="24"/>
          <w:szCs w:val="24"/>
        </w:rPr>
        <w:t>S</w:t>
      </w:r>
      <w:r w:rsidRPr="630ECEC8">
        <w:rPr>
          <w:rFonts w:ascii="Times New Roman" w:eastAsia="Times New Roman" w:hAnsi="Times New Roman" w:cs="Times New Roman"/>
          <w:sz w:val="24"/>
          <w:szCs w:val="24"/>
        </w:rPr>
        <w:t>eaduse</w:t>
      </w:r>
      <w:r w:rsidR="00392689">
        <w:rPr>
          <w:rFonts w:ascii="Times New Roman" w:eastAsia="Times New Roman" w:hAnsi="Times New Roman" w:cs="Times New Roman"/>
          <w:sz w:val="24"/>
          <w:szCs w:val="24"/>
        </w:rPr>
        <w:t>elnõus</w:t>
      </w:r>
      <w:r w:rsidRPr="630ECEC8">
        <w:rPr>
          <w:rFonts w:ascii="Times New Roman" w:eastAsia="Times New Roman" w:hAnsi="Times New Roman" w:cs="Times New Roman"/>
          <w:sz w:val="24"/>
          <w:szCs w:val="24"/>
        </w:rPr>
        <w:t xml:space="preserve"> on küll sektorile seatud kõrgem ambitsioon kui ELi metsanduse, maakasutuse ja maakasutuse muutuse määrusest tulenev kohustus 2030. aastaks Eestile ette näeb, aga kuna prognooside kohaselt ei täida Eesti esimese perioodi (2021</w:t>
      </w:r>
      <w:r w:rsidR="000D67AB">
        <w:rPr>
          <w:rFonts w:ascii="Times New Roman" w:eastAsia="Times New Roman" w:hAnsi="Times New Roman" w:cs="Times New Roman"/>
          <w:color w:val="000000" w:themeColor="text1"/>
          <w:sz w:val="24"/>
          <w:szCs w:val="24"/>
        </w:rPr>
        <w:t>–</w:t>
      </w:r>
      <w:r w:rsidRPr="630ECEC8">
        <w:rPr>
          <w:rFonts w:ascii="Times New Roman" w:eastAsia="Times New Roman" w:hAnsi="Times New Roman" w:cs="Times New Roman"/>
          <w:sz w:val="24"/>
          <w:szCs w:val="24"/>
        </w:rPr>
        <w:t>2025) eesmärki ja ka jõupingutuste jaga</w:t>
      </w:r>
      <w:r w:rsidR="0E4C2DB2" w:rsidRPr="630ECEC8">
        <w:rPr>
          <w:rFonts w:ascii="Times New Roman" w:eastAsia="Times New Roman" w:hAnsi="Times New Roman" w:cs="Times New Roman"/>
          <w:sz w:val="24"/>
          <w:szCs w:val="24"/>
        </w:rPr>
        <w:t>mise</w:t>
      </w:r>
      <w:r w:rsidRPr="630ECEC8">
        <w:rPr>
          <w:rFonts w:ascii="Times New Roman" w:eastAsia="Times New Roman" w:hAnsi="Times New Roman" w:cs="Times New Roman"/>
          <w:sz w:val="24"/>
          <w:szCs w:val="24"/>
        </w:rPr>
        <w:t xml:space="preserve"> määruse</w:t>
      </w:r>
      <w:r w:rsidR="000D67AB">
        <w:rPr>
          <w:rFonts w:ascii="Times New Roman" w:eastAsia="Times New Roman" w:hAnsi="Times New Roman" w:cs="Times New Roman"/>
          <w:sz w:val="24"/>
          <w:szCs w:val="24"/>
        </w:rPr>
        <w:t>s käsitletud</w:t>
      </w:r>
      <w:r w:rsidRPr="630ECEC8">
        <w:rPr>
          <w:rFonts w:ascii="Times New Roman" w:eastAsia="Times New Roman" w:hAnsi="Times New Roman" w:cs="Times New Roman"/>
          <w:sz w:val="24"/>
          <w:szCs w:val="24"/>
        </w:rPr>
        <w:t xml:space="preserve"> sektorites tekib teisel perioodil puudujääk, siis aitab seatud siht esimese perioodi prognoositud puudujääki kompenseerida ning 450 </w:t>
      </w:r>
      <w:r w:rsidR="000D67AB">
        <w:rPr>
          <w:rFonts w:ascii="Times New Roman" w:eastAsia="Times New Roman" w:hAnsi="Times New Roman" w:cs="Times New Roman"/>
          <w:sz w:val="24"/>
          <w:szCs w:val="24"/>
        </w:rPr>
        <w:t>000</w:t>
      </w:r>
      <w:r w:rsidRPr="630ECEC8">
        <w:rPr>
          <w:rFonts w:ascii="Times New Roman" w:eastAsia="Times New Roman" w:hAnsi="Times New Roman" w:cs="Times New Roman"/>
          <w:sz w:val="24"/>
          <w:szCs w:val="24"/>
        </w:rPr>
        <w:t xml:space="preserve"> t CO</w:t>
      </w:r>
      <w:r w:rsidRPr="00B5266B">
        <w:rPr>
          <w:rFonts w:ascii="Times New Roman" w:eastAsia="Times New Roman" w:hAnsi="Times New Roman" w:cs="Times New Roman"/>
          <w:sz w:val="24"/>
          <w:szCs w:val="24"/>
          <w:vertAlign w:val="subscript"/>
        </w:rPr>
        <w:t>2</w:t>
      </w:r>
      <w:r w:rsidRPr="630ECEC8">
        <w:rPr>
          <w:rFonts w:ascii="Times New Roman" w:eastAsia="Times New Roman" w:hAnsi="Times New Roman" w:cs="Times New Roman"/>
          <w:sz w:val="24"/>
          <w:szCs w:val="24"/>
        </w:rPr>
        <w:t xml:space="preserve"> </w:t>
      </w:r>
      <w:proofErr w:type="spellStart"/>
      <w:r w:rsidRPr="630ECEC8">
        <w:rPr>
          <w:rFonts w:ascii="Times New Roman" w:eastAsia="Times New Roman" w:hAnsi="Times New Roman" w:cs="Times New Roman"/>
          <w:sz w:val="24"/>
          <w:szCs w:val="24"/>
        </w:rPr>
        <w:t>ekv</w:t>
      </w:r>
      <w:proofErr w:type="spellEnd"/>
      <w:r w:rsidRPr="630ECEC8">
        <w:rPr>
          <w:rFonts w:ascii="Times New Roman" w:eastAsia="Times New Roman" w:hAnsi="Times New Roman" w:cs="Times New Roman"/>
          <w:sz w:val="24"/>
          <w:szCs w:val="24"/>
        </w:rPr>
        <w:t xml:space="preserve"> saab ka jõupingutuste jaga</w:t>
      </w:r>
      <w:r w:rsidR="7C4D2C39" w:rsidRPr="630ECEC8">
        <w:rPr>
          <w:rFonts w:ascii="Times New Roman" w:eastAsia="Times New Roman" w:hAnsi="Times New Roman" w:cs="Times New Roman"/>
          <w:sz w:val="24"/>
          <w:szCs w:val="24"/>
        </w:rPr>
        <w:t>mise</w:t>
      </w:r>
      <w:r w:rsidRPr="630ECEC8">
        <w:rPr>
          <w:rFonts w:ascii="Times New Roman" w:eastAsia="Times New Roman" w:hAnsi="Times New Roman" w:cs="Times New Roman"/>
          <w:sz w:val="24"/>
          <w:szCs w:val="24"/>
        </w:rPr>
        <w:t xml:space="preserve"> määruse</w:t>
      </w:r>
      <w:r w:rsidR="000D67AB">
        <w:rPr>
          <w:rFonts w:ascii="Times New Roman" w:eastAsia="Times New Roman" w:hAnsi="Times New Roman" w:cs="Times New Roman"/>
          <w:sz w:val="24"/>
          <w:szCs w:val="24"/>
        </w:rPr>
        <w:t xml:space="preserve"> kohaste</w:t>
      </w:r>
      <w:r w:rsidRPr="630ECEC8">
        <w:rPr>
          <w:rFonts w:ascii="Times New Roman" w:eastAsia="Times New Roman" w:hAnsi="Times New Roman" w:cs="Times New Roman"/>
          <w:sz w:val="24"/>
          <w:szCs w:val="24"/>
        </w:rPr>
        <w:t xml:space="preserve"> sektorite puudujäägi katteks kasutada, mis viib Eesti koos eri määruste sektorite omavahelise paindlikkusega 2030. aastaks kokkuvõttes kohustuste täitmiseni.</w:t>
      </w:r>
    </w:p>
    <w:p w14:paraId="0BD5AC8E" w14:textId="77777777" w:rsidR="00392689" w:rsidRDefault="00392689" w:rsidP="00392689">
      <w:pPr>
        <w:spacing w:after="0" w:line="240" w:lineRule="auto"/>
        <w:jc w:val="both"/>
        <w:rPr>
          <w:rFonts w:ascii="Times New Roman" w:eastAsia="Times New Roman" w:hAnsi="Times New Roman" w:cs="Times New Roman"/>
        </w:rPr>
      </w:pPr>
    </w:p>
    <w:p w14:paraId="52409747" w14:textId="1DF9D68D" w:rsidR="15C7A19A" w:rsidRDefault="15C7A19A" w:rsidP="00FC3BEB">
      <w:pPr>
        <w:spacing w:after="0" w:line="240" w:lineRule="auto"/>
        <w:jc w:val="both"/>
        <w:rPr>
          <w:rFonts w:ascii="Times New Roman" w:eastAsia="Times New Roman" w:hAnsi="Times New Roman" w:cs="Times New Roman"/>
          <w:sz w:val="24"/>
          <w:szCs w:val="24"/>
        </w:rPr>
      </w:pPr>
    </w:p>
    <w:p w14:paraId="5941CEFF" w14:textId="5DD74106" w:rsidR="00036115" w:rsidRDefault="00C371AE" w:rsidP="00036115">
      <w:pPr>
        <w:keepNext/>
        <w:spacing w:after="0" w:line="240" w:lineRule="auto"/>
      </w:pPr>
      <w:r>
        <w:rPr>
          <w:noProof/>
        </w:rPr>
        <w:lastRenderedPageBreak/>
        <w:drawing>
          <wp:inline distT="0" distB="0" distL="0" distR="0" wp14:anchorId="081D9805" wp14:editId="6379EC1A">
            <wp:extent cx="5742256" cy="3380920"/>
            <wp:effectExtent l="0" t="0" r="0" b="0"/>
            <wp:docPr id="675464044" name="Pilt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771472" cy="3398122"/>
                    </a:xfrm>
                    <a:prstGeom prst="rect">
                      <a:avLst/>
                    </a:prstGeom>
                    <a:noFill/>
                  </pic:spPr>
                </pic:pic>
              </a:graphicData>
            </a:graphic>
          </wp:inline>
        </w:drawing>
      </w:r>
    </w:p>
    <w:p w14:paraId="446EAE24" w14:textId="494E4C24" w:rsidR="00CF4BC4" w:rsidRDefault="00036115" w:rsidP="00036115">
      <w:pPr>
        <w:pStyle w:val="Pealdis"/>
      </w:pPr>
      <w:r>
        <w:t xml:space="preserve">Joonis </w:t>
      </w:r>
      <w:r>
        <w:fldChar w:fldCharType="begin"/>
      </w:r>
      <w:r>
        <w:instrText xml:space="preserve"> SEQ Joonis \* ARABIC </w:instrText>
      </w:r>
      <w:r>
        <w:fldChar w:fldCharType="separate"/>
      </w:r>
      <w:r w:rsidR="00136A1D">
        <w:rPr>
          <w:noProof/>
        </w:rPr>
        <w:t>7</w:t>
      </w:r>
      <w:r>
        <w:fldChar w:fldCharType="end"/>
      </w:r>
      <w:r w:rsidRPr="008C4F6F">
        <w:t>. Maakasutussektori kasvuhoonegaaside heite prognoos (olemasolevad ja lisameetmed).</w:t>
      </w:r>
    </w:p>
    <w:p w14:paraId="0F82E189" w14:textId="77777777" w:rsidR="00036115" w:rsidRPr="00036115" w:rsidRDefault="00036115" w:rsidP="00036115">
      <w:pPr>
        <w:spacing w:after="0"/>
      </w:pPr>
    </w:p>
    <w:p w14:paraId="446B413F" w14:textId="587337D1" w:rsidR="005B59E8" w:rsidRDefault="744467E0" w:rsidP="2B2CB921">
      <w:pPr>
        <w:spacing w:after="0" w:line="240" w:lineRule="auto"/>
        <w:jc w:val="both"/>
        <w:rPr>
          <w:rFonts w:ascii="Times New Roman" w:hAnsi="Times New Roman" w:cs="Times New Roman"/>
          <w:color w:val="000000" w:themeColor="text1"/>
          <w:sz w:val="24"/>
          <w:szCs w:val="24"/>
        </w:rPr>
      </w:pPr>
      <w:r w:rsidRPr="2B2CB921">
        <w:rPr>
          <w:rFonts w:ascii="Times New Roman" w:eastAsia="Times New Roman" w:hAnsi="Times New Roman" w:cs="Times New Roman"/>
          <w:b/>
          <w:bCs/>
          <w:sz w:val="24"/>
          <w:szCs w:val="24"/>
        </w:rPr>
        <w:t xml:space="preserve">§ </w:t>
      </w:r>
      <w:r w:rsidR="08CDE5D1" w:rsidRPr="2B2CB921">
        <w:rPr>
          <w:rFonts w:ascii="Times New Roman" w:eastAsia="Times New Roman" w:hAnsi="Times New Roman" w:cs="Times New Roman"/>
          <w:b/>
          <w:bCs/>
          <w:sz w:val="24"/>
          <w:szCs w:val="24"/>
        </w:rPr>
        <w:t>33</w:t>
      </w:r>
      <w:r w:rsidRPr="2B2CB921">
        <w:rPr>
          <w:rFonts w:ascii="Times New Roman" w:eastAsia="Times New Roman" w:hAnsi="Times New Roman" w:cs="Times New Roman"/>
          <w:b/>
          <w:bCs/>
          <w:sz w:val="24"/>
          <w:szCs w:val="24"/>
        </w:rPr>
        <w:t>. Kliimamuutustega kohanemise eesmärgid</w:t>
      </w:r>
    </w:p>
    <w:p w14:paraId="56A7F30A" w14:textId="77777777" w:rsidR="00392689" w:rsidRDefault="00392689" w:rsidP="2B2CB921">
      <w:pPr>
        <w:spacing w:after="0" w:line="240" w:lineRule="auto"/>
        <w:jc w:val="both"/>
        <w:rPr>
          <w:rFonts w:ascii="Times New Roman" w:hAnsi="Times New Roman" w:cs="Times New Roman"/>
          <w:color w:val="000000" w:themeColor="text1"/>
          <w:sz w:val="24"/>
          <w:szCs w:val="24"/>
        </w:rPr>
      </w:pPr>
    </w:p>
    <w:p w14:paraId="52B09EEF" w14:textId="33901CBE" w:rsidR="000B11C4" w:rsidRPr="00D93C14" w:rsidRDefault="00D93C14" w:rsidP="00B5266B">
      <w:pPr>
        <w:spacing w:after="0" w:line="240" w:lineRule="auto"/>
        <w:jc w:val="both"/>
        <w:rPr>
          <w:rFonts w:ascii="Times New Roman" w:hAnsi="Times New Roman" w:cs="Times New Roman"/>
          <w:sz w:val="24"/>
          <w:szCs w:val="24"/>
        </w:rPr>
      </w:pPr>
      <w:r w:rsidRPr="00962FC6">
        <w:rPr>
          <w:rFonts w:ascii="Times New Roman" w:hAnsi="Times New Roman" w:cs="Times New Roman"/>
          <w:color w:val="000000" w:themeColor="text1"/>
          <w:sz w:val="24"/>
          <w:szCs w:val="24"/>
        </w:rPr>
        <w:t xml:space="preserve">Kliimamuutustega kohanemist käsitletakse nii </w:t>
      </w:r>
      <w:r w:rsidR="004B5649" w:rsidRPr="00CA3DB3">
        <w:rPr>
          <w:rFonts w:ascii="Times New Roman" w:hAnsi="Times New Roman" w:cs="Times New Roman"/>
          <w:sz w:val="24"/>
          <w:szCs w:val="24"/>
        </w:rPr>
        <w:t>Pariisi kokkuleppes</w:t>
      </w:r>
      <w:r w:rsidR="004B5649">
        <w:rPr>
          <w:rStyle w:val="Allmrkuseviide"/>
          <w:rFonts w:ascii="Times New Roman" w:hAnsi="Times New Roman" w:cs="Times New Roman"/>
          <w:sz w:val="24"/>
          <w:szCs w:val="24"/>
        </w:rPr>
        <w:footnoteReference w:id="35"/>
      </w:r>
      <w:r w:rsidRPr="00962FC6">
        <w:rPr>
          <w:rFonts w:ascii="Times New Roman" w:hAnsi="Times New Roman" w:cs="Times New Roman"/>
          <w:color w:val="000000" w:themeColor="text1"/>
          <w:sz w:val="24"/>
          <w:szCs w:val="24"/>
        </w:rPr>
        <w:t xml:space="preserve"> (artikkel 7), kus püstitatakse kohanemise eesmärk, </w:t>
      </w:r>
      <w:r w:rsidRPr="00962FC6">
        <w:rPr>
          <w:rFonts w:ascii="Times New Roman" w:hAnsi="Times New Roman" w:cs="Times New Roman"/>
          <w:sz w:val="24"/>
          <w:szCs w:val="24"/>
        </w:rPr>
        <w:t>mille saavutamiseks suurendatakse kohanemissuutlikkust, tugevdatakse vastupidavust ja vähendatakse haavatavust kliimamuutuste ebasoodsate mõjude suhtes,</w:t>
      </w:r>
      <w:r w:rsidRPr="00962FC6">
        <w:rPr>
          <w:rFonts w:ascii="Times New Roman" w:hAnsi="Times New Roman" w:cs="Times New Roman"/>
          <w:color w:val="000000" w:themeColor="text1"/>
          <w:sz w:val="24"/>
          <w:szCs w:val="24"/>
        </w:rPr>
        <w:t xml:space="preserve"> kui ka </w:t>
      </w:r>
      <w:r w:rsidR="004B5649" w:rsidRPr="00CA3DB3">
        <w:rPr>
          <w:rFonts w:ascii="Times New Roman" w:hAnsi="Times New Roman" w:cs="Times New Roman"/>
          <w:sz w:val="24"/>
          <w:szCs w:val="24"/>
        </w:rPr>
        <w:t>E</w:t>
      </w:r>
      <w:r w:rsidR="00392689">
        <w:rPr>
          <w:rFonts w:ascii="Times New Roman" w:hAnsi="Times New Roman" w:cs="Times New Roman"/>
          <w:sz w:val="24"/>
          <w:szCs w:val="24"/>
        </w:rPr>
        <w:t>Li</w:t>
      </w:r>
      <w:r w:rsidR="004B5649" w:rsidRPr="00CA3DB3">
        <w:rPr>
          <w:rFonts w:ascii="Times New Roman" w:hAnsi="Times New Roman" w:cs="Times New Roman"/>
          <w:sz w:val="24"/>
          <w:szCs w:val="24"/>
        </w:rPr>
        <w:t xml:space="preserve"> kliimamääruses</w:t>
      </w:r>
      <w:r w:rsidR="004B5649">
        <w:rPr>
          <w:rStyle w:val="Allmrkuseviide"/>
          <w:rFonts w:ascii="Times New Roman" w:hAnsi="Times New Roman" w:cs="Times New Roman"/>
          <w:sz w:val="24"/>
          <w:szCs w:val="24"/>
        </w:rPr>
        <w:footnoteReference w:id="36"/>
      </w:r>
      <w:r w:rsidRPr="00962FC6">
        <w:rPr>
          <w:rFonts w:ascii="Times New Roman" w:hAnsi="Times New Roman" w:cs="Times New Roman"/>
          <w:color w:val="000000" w:themeColor="text1"/>
          <w:sz w:val="24"/>
          <w:szCs w:val="24"/>
        </w:rPr>
        <w:t>, mille kohaselt võtavad l</w:t>
      </w:r>
      <w:r w:rsidRPr="00962FC6">
        <w:rPr>
          <w:rFonts w:ascii="Times New Roman" w:hAnsi="Times New Roman" w:cs="Times New Roman"/>
          <w:color w:val="000000"/>
          <w:sz w:val="24"/>
          <w:szCs w:val="24"/>
          <w:shd w:val="clear" w:color="auto" w:fill="FFFFFF"/>
        </w:rPr>
        <w:t>iikmesriigid oma riiklikes kohanemisstrateegiates arvesse asjaomaste sektorite, m</w:t>
      </w:r>
      <w:r w:rsidR="00392689">
        <w:rPr>
          <w:rFonts w:ascii="Times New Roman" w:hAnsi="Times New Roman" w:cs="Times New Roman"/>
          <w:color w:val="000000"/>
          <w:sz w:val="24"/>
          <w:szCs w:val="24"/>
          <w:shd w:val="clear" w:color="auto" w:fill="FFFFFF"/>
        </w:rPr>
        <w:t>h</w:t>
      </w:r>
      <w:r w:rsidRPr="00962FC6">
        <w:rPr>
          <w:rFonts w:ascii="Times New Roman" w:hAnsi="Times New Roman" w:cs="Times New Roman"/>
          <w:color w:val="000000"/>
          <w:sz w:val="24"/>
          <w:szCs w:val="24"/>
          <w:shd w:val="clear" w:color="auto" w:fill="FFFFFF"/>
        </w:rPr>
        <w:t xml:space="preserve"> põllumajanduse, vee- ja toidusüsteemide erilist vastuvõtlikkust, nagu ka toiduga kindlustatust</w:t>
      </w:r>
      <w:r w:rsidR="00392689">
        <w:rPr>
          <w:rFonts w:ascii="Times New Roman" w:hAnsi="Times New Roman" w:cs="Times New Roman"/>
          <w:color w:val="000000"/>
          <w:sz w:val="24"/>
          <w:szCs w:val="24"/>
          <w:shd w:val="clear" w:color="auto" w:fill="FFFFFF"/>
        </w:rPr>
        <w:t>,</w:t>
      </w:r>
      <w:r w:rsidRPr="00962FC6">
        <w:rPr>
          <w:rFonts w:ascii="Times New Roman" w:hAnsi="Times New Roman" w:cs="Times New Roman"/>
          <w:color w:val="000000"/>
          <w:sz w:val="24"/>
          <w:szCs w:val="24"/>
          <w:shd w:val="clear" w:color="auto" w:fill="FFFFFF"/>
        </w:rPr>
        <w:t xml:space="preserve"> ning edendavad looduspõhiseid lahendusi ja ökosüsteemipõhist kohanemist.</w:t>
      </w:r>
      <w:r w:rsidRPr="00962FC6">
        <w:rPr>
          <w:rFonts w:ascii="Times New Roman" w:hAnsi="Times New Roman" w:cs="Times New Roman"/>
          <w:sz w:val="24"/>
          <w:szCs w:val="24"/>
        </w:rPr>
        <w:t xml:space="preserve"> Kuigi 2050. aastaks on eesmärgiks seatud kliimaneutraalsuse saavutamine, on vaja tegeleda ka juba tekkinud negatiivse mõju tagajärgedega ning tagada meetmete rakendamine kliimamuutuste mõjuga kohanemiseks ja looduslike ökosüsteemide kaitsmiseks, toetades kliimamuutustele vastupanuvõimelise Euroopa kujundamise </w:t>
      </w:r>
      <w:r w:rsidR="009E132C" w:rsidRPr="00CA3DB3">
        <w:rPr>
          <w:rFonts w:ascii="Times New Roman" w:hAnsi="Times New Roman" w:cs="Times New Roman"/>
          <w:sz w:val="24"/>
          <w:szCs w:val="24"/>
        </w:rPr>
        <w:t>eesmärki</w:t>
      </w:r>
      <w:r w:rsidR="009E132C">
        <w:rPr>
          <w:rStyle w:val="Allmrkuseviide"/>
          <w:rFonts w:ascii="Times New Roman" w:hAnsi="Times New Roman" w:cs="Times New Roman"/>
          <w:sz w:val="24"/>
          <w:szCs w:val="24"/>
        </w:rPr>
        <w:footnoteReference w:id="37"/>
      </w:r>
      <w:r w:rsidRPr="00962FC6">
        <w:rPr>
          <w:rFonts w:ascii="Times New Roman" w:hAnsi="Times New Roman" w:cs="Times New Roman"/>
          <w:sz w:val="24"/>
          <w:szCs w:val="24"/>
        </w:rPr>
        <w:t>.</w:t>
      </w:r>
      <w:r w:rsidRPr="00962FC6">
        <w:rPr>
          <w:rFonts w:ascii="Times New Roman" w:hAnsi="Times New Roman" w:cs="Times New Roman"/>
          <w:color w:val="000000"/>
          <w:sz w:val="24"/>
          <w:szCs w:val="24"/>
          <w:shd w:val="clear" w:color="auto" w:fill="FFFFFF"/>
        </w:rPr>
        <w:t xml:space="preserve"> </w:t>
      </w:r>
      <w:r w:rsidR="00B87C22">
        <w:rPr>
          <w:rFonts w:ascii="Times New Roman" w:hAnsi="Times New Roman" w:cs="Times New Roman"/>
          <w:color w:val="000000"/>
          <w:sz w:val="24"/>
          <w:szCs w:val="24"/>
          <w:shd w:val="clear" w:color="auto" w:fill="FFFFFF"/>
        </w:rPr>
        <w:t>Praegu</w:t>
      </w:r>
      <w:r w:rsidRPr="00962FC6">
        <w:rPr>
          <w:rFonts w:ascii="Times New Roman" w:hAnsi="Times New Roman" w:cs="Times New Roman"/>
          <w:color w:val="000000"/>
          <w:sz w:val="24"/>
          <w:szCs w:val="24"/>
          <w:shd w:val="clear" w:color="auto" w:fill="FFFFFF"/>
        </w:rPr>
        <w:t xml:space="preserve"> on kliimamuutustega kohanemise eesmärgid sätestatud </w:t>
      </w:r>
      <w:r w:rsidR="009E132C" w:rsidRPr="00CA3DB3">
        <w:rPr>
          <w:rFonts w:ascii="Times New Roman" w:hAnsi="Times New Roman" w:cs="Times New Roman"/>
          <w:sz w:val="24"/>
          <w:szCs w:val="24"/>
          <w:shd w:val="clear" w:color="auto" w:fill="FFFFFF"/>
        </w:rPr>
        <w:t xml:space="preserve">Eesti </w:t>
      </w:r>
      <w:r w:rsidR="00B87C22">
        <w:rPr>
          <w:rFonts w:ascii="Times New Roman" w:hAnsi="Times New Roman" w:cs="Times New Roman"/>
          <w:sz w:val="24"/>
          <w:szCs w:val="24"/>
          <w:shd w:val="clear" w:color="auto" w:fill="FFFFFF"/>
        </w:rPr>
        <w:t>k</w:t>
      </w:r>
      <w:r w:rsidR="009E132C" w:rsidRPr="00CA3DB3">
        <w:rPr>
          <w:rFonts w:ascii="Times New Roman" w:hAnsi="Times New Roman" w:cs="Times New Roman"/>
          <w:sz w:val="24"/>
          <w:szCs w:val="24"/>
          <w:shd w:val="clear" w:color="auto" w:fill="FFFFFF"/>
        </w:rPr>
        <w:t>liimamuutustega kohanemise arengukava</w:t>
      </w:r>
      <w:r w:rsidRPr="00135AA4">
        <w:rPr>
          <w:rStyle w:val="Hperlink"/>
          <w:rFonts w:ascii="Times New Roman" w:hAnsi="Times New Roman" w:cs="Times New Roman"/>
          <w:color w:val="auto"/>
          <w:sz w:val="24"/>
          <w:szCs w:val="24"/>
          <w:u w:val="none"/>
          <w:shd w:val="clear" w:color="auto" w:fill="FFFFFF"/>
        </w:rPr>
        <w:t>s</w:t>
      </w:r>
      <w:r w:rsidR="009E132C" w:rsidRPr="00135AA4">
        <w:rPr>
          <w:rStyle w:val="Allmrkuseviide"/>
          <w:rFonts w:ascii="Times New Roman" w:hAnsi="Times New Roman" w:cs="Times New Roman"/>
          <w:sz w:val="24"/>
          <w:szCs w:val="24"/>
          <w:shd w:val="clear" w:color="auto" w:fill="FFFFFF"/>
        </w:rPr>
        <w:footnoteReference w:id="38"/>
      </w:r>
      <w:r w:rsidRPr="00962FC6">
        <w:rPr>
          <w:rFonts w:ascii="Times New Roman" w:hAnsi="Times New Roman" w:cs="Times New Roman"/>
          <w:color w:val="000000"/>
          <w:sz w:val="24"/>
          <w:szCs w:val="24"/>
          <w:shd w:val="clear" w:color="auto" w:fill="FFFFFF"/>
        </w:rPr>
        <w:t xml:space="preserve">, kuid strateegiline eesmärk suurendada Eesti riigi, regionaalse ja kohaliku tasandi valmidust ja võimet kliimamuutuste mõjuga kohanemiseks </w:t>
      </w:r>
      <w:r w:rsidR="00B87C22">
        <w:rPr>
          <w:rFonts w:ascii="Times New Roman" w:hAnsi="Times New Roman" w:cs="Times New Roman"/>
          <w:color w:val="000000"/>
          <w:sz w:val="24"/>
          <w:szCs w:val="24"/>
          <w:shd w:val="clear" w:color="auto" w:fill="FFFFFF"/>
        </w:rPr>
        <w:t xml:space="preserve">on vaja </w:t>
      </w:r>
      <w:r w:rsidRPr="00962FC6">
        <w:rPr>
          <w:rFonts w:ascii="Times New Roman" w:hAnsi="Times New Roman" w:cs="Times New Roman"/>
          <w:color w:val="000000"/>
          <w:sz w:val="24"/>
          <w:szCs w:val="24"/>
          <w:shd w:val="clear" w:color="auto" w:fill="FFFFFF"/>
        </w:rPr>
        <w:t>sätestada ka kliimakindla majanduse seaduses.</w:t>
      </w:r>
    </w:p>
    <w:p w14:paraId="4A504178" w14:textId="77777777" w:rsidR="00392689" w:rsidRDefault="00392689">
      <w:pPr>
        <w:spacing w:after="0" w:line="240" w:lineRule="auto"/>
        <w:jc w:val="both"/>
        <w:rPr>
          <w:rFonts w:ascii="Times New Roman" w:eastAsia="Times New Roman" w:hAnsi="Times New Roman" w:cs="Times New Roman"/>
          <w:sz w:val="24"/>
          <w:szCs w:val="24"/>
          <w:highlight w:val="yellow"/>
        </w:rPr>
      </w:pPr>
    </w:p>
    <w:p w14:paraId="751DBEE2" w14:textId="29E1B9BF" w:rsidR="00392689" w:rsidRDefault="3669506B">
      <w:pPr>
        <w:spacing w:after="0" w:line="240" w:lineRule="auto"/>
        <w:jc w:val="both"/>
        <w:rPr>
          <w:rFonts w:ascii="Times New Roman" w:eastAsia="Times New Roman" w:hAnsi="Times New Roman" w:cs="Times New Roman"/>
          <w:color w:val="000000" w:themeColor="text1"/>
          <w:sz w:val="24"/>
          <w:szCs w:val="24"/>
        </w:rPr>
      </w:pPr>
      <w:r w:rsidRPr="7C84A48D">
        <w:rPr>
          <w:rFonts w:ascii="Times New Roman" w:eastAsia="Times New Roman" w:hAnsi="Times New Roman" w:cs="Times New Roman"/>
          <w:sz w:val="24"/>
          <w:szCs w:val="24"/>
        </w:rPr>
        <w:t>L</w:t>
      </w:r>
      <w:r w:rsidR="2FBB119C" w:rsidRPr="7C84A48D">
        <w:rPr>
          <w:rFonts w:ascii="Times New Roman" w:eastAsia="Times New Roman" w:hAnsi="Times New Roman" w:cs="Times New Roman"/>
          <w:sz w:val="24"/>
          <w:szCs w:val="24"/>
        </w:rPr>
        <w:t xml:space="preserve">õikes </w:t>
      </w:r>
      <w:r w:rsidR="576E714B" w:rsidRPr="7C84A48D">
        <w:rPr>
          <w:rFonts w:ascii="Times New Roman" w:eastAsia="Times New Roman" w:hAnsi="Times New Roman" w:cs="Times New Roman"/>
          <w:sz w:val="24"/>
          <w:szCs w:val="24"/>
        </w:rPr>
        <w:t>2</w:t>
      </w:r>
      <w:r w:rsidR="2FBB119C" w:rsidRPr="7C84A48D">
        <w:rPr>
          <w:rFonts w:ascii="Times New Roman" w:eastAsia="Times New Roman" w:hAnsi="Times New Roman" w:cs="Times New Roman"/>
          <w:sz w:val="24"/>
          <w:szCs w:val="24"/>
        </w:rPr>
        <w:t xml:space="preserve"> sätestatakse riigile kohustus seada kliimamuutustega kohanemise eesmärgid valdkondlikes arengukavades. Kohustus tuleb EL</w:t>
      </w:r>
      <w:r w:rsidR="2157570B" w:rsidRPr="7C84A48D">
        <w:rPr>
          <w:rFonts w:ascii="Times New Roman" w:eastAsia="Times New Roman" w:hAnsi="Times New Roman" w:cs="Times New Roman"/>
          <w:sz w:val="24"/>
          <w:szCs w:val="24"/>
        </w:rPr>
        <w:t>i</w:t>
      </w:r>
      <w:r w:rsidR="2FBB119C" w:rsidRPr="7C84A48D">
        <w:rPr>
          <w:rFonts w:ascii="Times New Roman" w:eastAsia="Times New Roman" w:hAnsi="Times New Roman" w:cs="Times New Roman"/>
          <w:sz w:val="24"/>
          <w:szCs w:val="24"/>
        </w:rPr>
        <w:t xml:space="preserve"> kliimamääruse artikli 5 punktist 4, mille kohaselt võtavad liikmesriigid vastu ja viivad ellu riiklikud kohanemisstrateegiad ja -kavad, võttes arvesse E</w:t>
      </w:r>
      <w:r w:rsidRPr="7C84A48D">
        <w:rPr>
          <w:rFonts w:ascii="Times New Roman" w:eastAsia="Times New Roman" w:hAnsi="Times New Roman" w:cs="Times New Roman"/>
          <w:sz w:val="24"/>
          <w:szCs w:val="24"/>
        </w:rPr>
        <w:t>Li</w:t>
      </w:r>
      <w:r w:rsidR="2FBB119C" w:rsidRPr="7C84A48D">
        <w:rPr>
          <w:rFonts w:ascii="Times New Roman" w:eastAsia="Times New Roman" w:hAnsi="Times New Roman" w:cs="Times New Roman"/>
          <w:sz w:val="24"/>
          <w:szCs w:val="24"/>
        </w:rPr>
        <w:t xml:space="preserve"> kliimamuutustega kohanemise strateegiat ning tuginedes kindlatele kliimamuutusi ja kliimamuutustele vastuvõtlikkust käsitlevatele analüüsidele, edusammude hindamistele ja näitajatele, milles juhindutakse parimast kättesaadavast teaduslikust </w:t>
      </w:r>
      <w:r w:rsidR="2FBB119C" w:rsidRPr="7C84A48D">
        <w:rPr>
          <w:rFonts w:ascii="Times New Roman" w:eastAsia="Times New Roman" w:hAnsi="Times New Roman" w:cs="Times New Roman"/>
          <w:sz w:val="24"/>
          <w:szCs w:val="24"/>
        </w:rPr>
        <w:lastRenderedPageBreak/>
        <w:t>tõendusmaterjalist. Samuti tuleneb EL</w:t>
      </w:r>
      <w:r w:rsidR="2157570B" w:rsidRPr="7C84A48D">
        <w:rPr>
          <w:rFonts w:ascii="Times New Roman" w:eastAsia="Times New Roman" w:hAnsi="Times New Roman" w:cs="Times New Roman"/>
          <w:sz w:val="24"/>
          <w:szCs w:val="24"/>
        </w:rPr>
        <w:t>i</w:t>
      </w:r>
      <w:r w:rsidR="2FBB119C" w:rsidRPr="7C84A48D">
        <w:rPr>
          <w:rFonts w:ascii="Times New Roman" w:eastAsia="Times New Roman" w:hAnsi="Times New Roman" w:cs="Times New Roman"/>
          <w:sz w:val="24"/>
          <w:szCs w:val="24"/>
        </w:rPr>
        <w:t xml:space="preserve"> </w:t>
      </w:r>
      <w:r w:rsidR="2FBB119C" w:rsidRPr="7C84A48D">
        <w:rPr>
          <w:rFonts w:ascii="Times New Roman" w:eastAsia="Times New Roman" w:hAnsi="Times New Roman" w:cs="Times New Roman"/>
          <w:color w:val="000000" w:themeColor="text1"/>
          <w:sz w:val="24"/>
          <w:szCs w:val="24"/>
        </w:rPr>
        <w:t>kliimamäärusest kohustus strateegiaid korrapäraselt ajakohastada.</w:t>
      </w:r>
    </w:p>
    <w:p w14:paraId="1CE9C81E" w14:textId="77777777" w:rsidR="00392689" w:rsidRDefault="00392689">
      <w:pPr>
        <w:spacing w:after="0" w:line="240" w:lineRule="auto"/>
        <w:jc w:val="both"/>
        <w:rPr>
          <w:rFonts w:ascii="Times New Roman" w:eastAsia="Times New Roman" w:hAnsi="Times New Roman" w:cs="Times New Roman"/>
          <w:color w:val="000000" w:themeColor="text1"/>
          <w:sz w:val="24"/>
          <w:szCs w:val="24"/>
        </w:rPr>
      </w:pPr>
    </w:p>
    <w:p w14:paraId="4D40AF0A" w14:textId="435B9930" w:rsidR="46DF1DB2" w:rsidRPr="00B87C22" w:rsidRDefault="4DDAE73A" w:rsidP="00A27CE1">
      <w:pPr>
        <w:spacing w:after="0" w:line="240" w:lineRule="auto"/>
        <w:jc w:val="both"/>
        <w:rPr>
          <w:rFonts w:ascii="Times New Roman" w:eastAsia="Times New Roman" w:hAnsi="Times New Roman" w:cs="Times New Roman"/>
          <w:sz w:val="24"/>
          <w:szCs w:val="24"/>
        </w:rPr>
      </w:pPr>
      <w:r w:rsidRPr="2B2CB921">
        <w:rPr>
          <w:rFonts w:ascii="Times New Roman" w:eastAsia="Times New Roman" w:hAnsi="Times New Roman" w:cs="Times New Roman"/>
          <w:color w:val="000000" w:themeColor="text1"/>
          <w:sz w:val="24"/>
          <w:szCs w:val="24"/>
        </w:rPr>
        <w:t xml:space="preserve">2017. aastal võttis Vabariigi Valitsus vastu </w:t>
      </w:r>
      <w:r w:rsidR="033A2FC0" w:rsidRPr="2B2CB921">
        <w:rPr>
          <w:rFonts w:ascii="Times New Roman" w:eastAsia="Times New Roman" w:hAnsi="Times New Roman" w:cs="Times New Roman"/>
          <w:color w:val="000000" w:themeColor="text1"/>
          <w:sz w:val="24"/>
          <w:szCs w:val="24"/>
        </w:rPr>
        <w:t>„</w:t>
      </w:r>
      <w:r w:rsidRPr="2B2CB921">
        <w:rPr>
          <w:rFonts w:ascii="Times New Roman" w:eastAsia="Times New Roman" w:hAnsi="Times New Roman" w:cs="Times New Roman"/>
          <w:color w:val="000000" w:themeColor="text1"/>
          <w:sz w:val="24"/>
          <w:szCs w:val="24"/>
        </w:rPr>
        <w:t xml:space="preserve">Kliimamuutustega kohanemise arengukava aastani 2030“ koos rakendusplaaniga. Arengukava </w:t>
      </w:r>
      <w:proofErr w:type="spellStart"/>
      <w:r w:rsidRPr="2B2CB921">
        <w:rPr>
          <w:rFonts w:ascii="Times New Roman" w:eastAsia="Times New Roman" w:hAnsi="Times New Roman" w:cs="Times New Roman"/>
          <w:color w:val="000000" w:themeColor="text1"/>
          <w:sz w:val="24"/>
          <w:szCs w:val="24"/>
        </w:rPr>
        <w:t>üldeesmärk</w:t>
      </w:r>
      <w:proofErr w:type="spellEnd"/>
      <w:r w:rsidRPr="2B2CB921">
        <w:rPr>
          <w:rFonts w:ascii="Times New Roman" w:eastAsia="Times New Roman" w:hAnsi="Times New Roman" w:cs="Times New Roman"/>
          <w:color w:val="000000" w:themeColor="text1"/>
          <w:sz w:val="24"/>
          <w:szCs w:val="24"/>
        </w:rPr>
        <w:t xml:space="preserve"> on tegevusraamistiku abil vähendada Eesti haavatavust kliimamuutuste suhtes ning saavutada valmidus ja võime tulla toime kliimamuutuste mõjuga kohalikul, piirkondlikul ja riiklikul tasandil. Lisaks on arengukaval kaheksa prioriteets</w:t>
      </w:r>
      <w:r w:rsidR="17B05061" w:rsidRPr="2B2CB921">
        <w:rPr>
          <w:rFonts w:ascii="Times New Roman" w:eastAsia="Times New Roman" w:hAnsi="Times New Roman" w:cs="Times New Roman"/>
          <w:color w:val="000000" w:themeColor="text1"/>
          <w:sz w:val="24"/>
          <w:szCs w:val="24"/>
        </w:rPr>
        <w:t>et</w:t>
      </w:r>
      <w:r w:rsidRPr="2B2CB921">
        <w:rPr>
          <w:rFonts w:ascii="Times New Roman" w:eastAsia="Times New Roman" w:hAnsi="Times New Roman" w:cs="Times New Roman"/>
          <w:color w:val="000000" w:themeColor="text1"/>
          <w:sz w:val="24"/>
          <w:szCs w:val="24"/>
        </w:rPr>
        <w:t xml:space="preserve"> valdkondade </w:t>
      </w:r>
      <w:proofErr w:type="spellStart"/>
      <w:r w:rsidRPr="2B2CB921">
        <w:rPr>
          <w:rFonts w:ascii="Times New Roman" w:eastAsia="Times New Roman" w:hAnsi="Times New Roman" w:cs="Times New Roman"/>
          <w:color w:val="000000" w:themeColor="text1"/>
          <w:sz w:val="24"/>
          <w:szCs w:val="24"/>
        </w:rPr>
        <w:t>haavatavusest</w:t>
      </w:r>
      <w:proofErr w:type="spellEnd"/>
      <w:r w:rsidRPr="2B2CB921">
        <w:rPr>
          <w:rFonts w:ascii="Times New Roman" w:eastAsia="Times New Roman" w:hAnsi="Times New Roman" w:cs="Times New Roman"/>
          <w:color w:val="000000" w:themeColor="text1"/>
          <w:sz w:val="24"/>
          <w:szCs w:val="24"/>
        </w:rPr>
        <w:t xml:space="preserve"> otseselt lähtuvat alaeesmärki. Nende täitmist toetavad arengukava rakendusplaanis esitatud kliimamuutuste mõjuga kohanemise meetmed. Ku</w:t>
      </w:r>
      <w:r w:rsidR="424D108C" w:rsidRPr="2B2CB921">
        <w:rPr>
          <w:rFonts w:ascii="Times New Roman" w:eastAsia="Times New Roman" w:hAnsi="Times New Roman" w:cs="Times New Roman"/>
          <w:color w:val="000000" w:themeColor="text1"/>
          <w:sz w:val="24"/>
          <w:szCs w:val="24"/>
        </w:rPr>
        <w:t>na</w:t>
      </w:r>
      <w:r w:rsidRPr="2B2CB921">
        <w:rPr>
          <w:rFonts w:ascii="Times New Roman" w:eastAsia="Times New Roman" w:hAnsi="Times New Roman" w:cs="Times New Roman"/>
          <w:color w:val="000000" w:themeColor="text1"/>
          <w:sz w:val="24"/>
          <w:szCs w:val="24"/>
        </w:rPr>
        <w:t xml:space="preserve"> riigi suunised näevad ette, et teemavaldkondade kaupa arengukavade koostamist vähendatakse ja strateegilised arengudokumendid koostatakse valdkonna</w:t>
      </w:r>
      <w:r w:rsidR="033A2FC0" w:rsidRPr="2B2CB921">
        <w:rPr>
          <w:rFonts w:ascii="Times New Roman" w:eastAsia="Times New Roman" w:hAnsi="Times New Roman" w:cs="Times New Roman"/>
          <w:color w:val="000000" w:themeColor="text1"/>
          <w:sz w:val="24"/>
          <w:szCs w:val="24"/>
        </w:rPr>
        <w:t xml:space="preserve"> </w:t>
      </w:r>
      <w:r w:rsidRPr="2B2CB921">
        <w:rPr>
          <w:rFonts w:ascii="Times New Roman" w:eastAsia="Times New Roman" w:hAnsi="Times New Roman" w:cs="Times New Roman"/>
          <w:color w:val="000000" w:themeColor="text1"/>
          <w:sz w:val="24"/>
          <w:szCs w:val="24"/>
        </w:rPr>
        <w:t>põhiselt, on kliimamuutustega kohanemise arengukava uuendamine plaanis selliselt, et kohanemise eesmärgid seatakse koostatava</w:t>
      </w:r>
      <w:r w:rsidR="6D45D1F9" w:rsidRPr="2B2CB921">
        <w:rPr>
          <w:rFonts w:ascii="Times New Roman" w:eastAsia="Times New Roman" w:hAnsi="Times New Roman" w:cs="Times New Roman"/>
          <w:color w:val="000000" w:themeColor="text1"/>
          <w:sz w:val="24"/>
          <w:szCs w:val="24"/>
        </w:rPr>
        <w:t>s</w:t>
      </w:r>
      <w:r w:rsidRPr="2B2CB921">
        <w:rPr>
          <w:rFonts w:ascii="Times New Roman" w:eastAsia="Times New Roman" w:hAnsi="Times New Roman" w:cs="Times New Roman"/>
          <w:color w:val="000000" w:themeColor="text1"/>
          <w:sz w:val="24"/>
          <w:szCs w:val="24"/>
        </w:rPr>
        <w:t xml:space="preserve"> </w:t>
      </w:r>
      <w:r w:rsidR="033A2FC0" w:rsidRPr="2B2CB921">
        <w:rPr>
          <w:rFonts w:ascii="Times New Roman" w:eastAsia="Times New Roman" w:hAnsi="Times New Roman" w:cs="Times New Roman"/>
          <w:color w:val="000000" w:themeColor="text1"/>
          <w:sz w:val="24"/>
          <w:szCs w:val="24"/>
        </w:rPr>
        <w:t>k</w:t>
      </w:r>
      <w:r w:rsidRPr="2B2CB921">
        <w:rPr>
          <w:rFonts w:ascii="Times New Roman" w:eastAsia="Times New Roman" w:hAnsi="Times New Roman" w:cs="Times New Roman"/>
          <w:color w:val="000000" w:themeColor="text1"/>
          <w:sz w:val="24"/>
          <w:szCs w:val="24"/>
        </w:rPr>
        <w:t xml:space="preserve">eskkonnavaldkonna arengukavas ehk valdkondlikus arengukavas, nagu </w:t>
      </w:r>
      <w:r w:rsidR="18F8449D" w:rsidRPr="2B2CB921">
        <w:rPr>
          <w:rFonts w:ascii="Times New Roman" w:eastAsia="Times New Roman" w:hAnsi="Times New Roman" w:cs="Times New Roman"/>
          <w:color w:val="000000" w:themeColor="text1"/>
          <w:sz w:val="24"/>
          <w:szCs w:val="24"/>
        </w:rPr>
        <w:t>seaduseelnõu</w:t>
      </w:r>
      <w:r w:rsidR="71969763" w:rsidRPr="2B2CB921">
        <w:rPr>
          <w:rFonts w:ascii="Times New Roman" w:eastAsia="Times New Roman" w:hAnsi="Times New Roman" w:cs="Times New Roman"/>
          <w:color w:val="000000" w:themeColor="text1"/>
          <w:sz w:val="24"/>
          <w:szCs w:val="24"/>
        </w:rPr>
        <w:t xml:space="preserve"> §</w:t>
      </w:r>
      <w:r w:rsidRPr="2B2CB921">
        <w:rPr>
          <w:rFonts w:ascii="Times New Roman" w:eastAsia="Times New Roman" w:hAnsi="Times New Roman" w:cs="Times New Roman"/>
          <w:color w:val="000000" w:themeColor="text1"/>
          <w:sz w:val="24"/>
          <w:szCs w:val="24"/>
        </w:rPr>
        <w:t xml:space="preserve"> </w:t>
      </w:r>
      <w:r w:rsidR="418A70E2" w:rsidRPr="2B2CB921">
        <w:rPr>
          <w:rFonts w:ascii="Times New Roman" w:eastAsia="Times New Roman" w:hAnsi="Times New Roman" w:cs="Times New Roman"/>
          <w:color w:val="000000" w:themeColor="text1"/>
          <w:sz w:val="24"/>
          <w:szCs w:val="24"/>
        </w:rPr>
        <w:t>3</w:t>
      </w:r>
      <w:r w:rsidR="2EA27676" w:rsidRPr="2B2CB921">
        <w:rPr>
          <w:rFonts w:ascii="Times New Roman" w:eastAsia="Times New Roman" w:hAnsi="Times New Roman" w:cs="Times New Roman"/>
          <w:color w:val="000000" w:themeColor="text1"/>
          <w:sz w:val="24"/>
          <w:szCs w:val="24"/>
        </w:rPr>
        <w:t>2</w:t>
      </w:r>
      <w:r w:rsidRPr="2B2CB921">
        <w:rPr>
          <w:rFonts w:ascii="Times New Roman" w:eastAsia="Times New Roman" w:hAnsi="Times New Roman" w:cs="Times New Roman"/>
          <w:color w:val="000000" w:themeColor="text1"/>
          <w:sz w:val="24"/>
          <w:szCs w:val="24"/>
        </w:rPr>
        <w:t xml:space="preserve"> lõige 1 ette näeb. Samas </w:t>
      </w:r>
      <w:r w:rsidR="033A2FC0" w:rsidRPr="2B2CB921">
        <w:rPr>
          <w:rFonts w:ascii="Times New Roman" w:eastAsia="Times New Roman" w:hAnsi="Times New Roman" w:cs="Times New Roman"/>
          <w:color w:val="000000" w:themeColor="text1"/>
          <w:sz w:val="24"/>
          <w:szCs w:val="24"/>
        </w:rPr>
        <w:t>sätestab</w:t>
      </w:r>
      <w:r w:rsidR="046CF066" w:rsidRPr="2B2CB921">
        <w:rPr>
          <w:rFonts w:ascii="Times New Roman" w:eastAsia="Times New Roman" w:hAnsi="Times New Roman" w:cs="Times New Roman"/>
          <w:color w:val="000000" w:themeColor="text1"/>
          <w:sz w:val="24"/>
          <w:szCs w:val="24"/>
        </w:rPr>
        <w:t xml:space="preserve"> s</w:t>
      </w:r>
      <w:r w:rsidR="538F17B7" w:rsidRPr="2B2CB921">
        <w:rPr>
          <w:rFonts w:ascii="Times New Roman" w:eastAsia="Times New Roman" w:hAnsi="Times New Roman" w:cs="Times New Roman"/>
          <w:color w:val="000000" w:themeColor="text1"/>
          <w:sz w:val="24"/>
          <w:szCs w:val="24"/>
        </w:rPr>
        <w:t>ama säte</w:t>
      </w:r>
      <w:r w:rsidRPr="2B2CB921">
        <w:rPr>
          <w:rFonts w:ascii="Times New Roman" w:eastAsia="Times New Roman" w:hAnsi="Times New Roman" w:cs="Times New Roman"/>
          <w:color w:val="000000" w:themeColor="text1"/>
          <w:sz w:val="24"/>
          <w:szCs w:val="24"/>
        </w:rPr>
        <w:t xml:space="preserve"> kohustuse </w:t>
      </w:r>
      <w:r w:rsidR="033A2FC0" w:rsidRPr="2B2CB921">
        <w:rPr>
          <w:rFonts w:ascii="Times New Roman" w:eastAsia="Times New Roman" w:hAnsi="Times New Roman" w:cs="Times New Roman"/>
          <w:color w:val="000000" w:themeColor="text1"/>
          <w:sz w:val="24"/>
          <w:szCs w:val="24"/>
        </w:rPr>
        <w:t xml:space="preserve">ka teistele ministeeriumitele seada </w:t>
      </w:r>
      <w:r w:rsidRPr="2B2CB921">
        <w:rPr>
          <w:rFonts w:ascii="Times New Roman" w:eastAsia="Times New Roman" w:hAnsi="Times New Roman" w:cs="Times New Roman"/>
          <w:color w:val="000000" w:themeColor="text1"/>
          <w:sz w:val="24"/>
          <w:szCs w:val="24"/>
        </w:rPr>
        <w:t>oma valdkondlikes arengukavades kliimamuutustega kohanemise eesmärgid. Ku</w:t>
      </w:r>
      <w:r w:rsidR="538F17B7" w:rsidRPr="2B2CB921">
        <w:rPr>
          <w:rFonts w:ascii="Times New Roman" w:eastAsia="Times New Roman" w:hAnsi="Times New Roman" w:cs="Times New Roman"/>
          <w:color w:val="000000" w:themeColor="text1"/>
          <w:sz w:val="24"/>
          <w:szCs w:val="24"/>
        </w:rPr>
        <w:t>na</w:t>
      </w:r>
      <w:r w:rsidRPr="2B2CB921">
        <w:rPr>
          <w:rFonts w:ascii="Times New Roman" w:eastAsia="Times New Roman" w:hAnsi="Times New Roman" w:cs="Times New Roman"/>
          <w:color w:val="000000" w:themeColor="text1"/>
          <w:sz w:val="24"/>
          <w:szCs w:val="24"/>
        </w:rPr>
        <w:t xml:space="preserve"> kliimamuutuste mõjude</w:t>
      </w:r>
      <w:r w:rsidR="0CC75C8F" w:rsidRPr="2B2CB921">
        <w:rPr>
          <w:rFonts w:ascii="Times New Roman" w:eastAsia="Times New Roman" w:hAnsi="Times New Roman" w:cs="Times New Roman"/>
          <w:color w:val="000000" w:themeColor="text1"/>
          <w:sz w:val="24"/>
          <w:szCs w:val="24"/>
        </w:rPr>
        <w:t xml:space="preserve"> suhtes</w:t>
      </w:r>
      <w:r w:rsidRPr="2B2CB921">
        <w:rPr>
          <w:rFonts w:ascii="Times New Roman" w:eastAsia="Times New Roman" w:hAnsi="Times New Roman" w:cs="Times New Roman"/>
          <w:color w:val="000000" w:themeColor="text1"/>
          <w:sz w:val="24"/>
          <w:szCs w:val="24"/>
        </w:rPr>
        <w:t xml:space="preserve"> vastupanuvõime suurendamise vajadus puudutab ka teisi sektoreid, k.a EL</w:t>
      </w:r>
      <w:r w:rsidR="033A2FC0" w:rsidRPr="2B2CB921">
        <w:rPr>
          <w:rFonts w:ascii="Times New Roman" w:eastAsia="Times New Roman" w:hAnsi="Times New Roman" w:cs="Times New Roman"/>
          <w:color w:val="000000" w:themeColor="text1"/>
          <w:sz w:val="24"/>
          <w:szCs w:val="24"/>
        </w:rPr>
        <w:t>i</w:t>
      </w:r>
      <w:r w:rsidRPr="2B2CB921">
        <w:rPr>
          <w:rFonts w:ascii="Times New Roman" w:eastAsia="Times New Roman" w:hAnsi="Times New Roman" w:cs="Times New Roman"/>
          <w:color w:val="000000" w:themeColor="text1"/>
          <w:sz w:val="24"/>
          <w:szCs w:val="24"/>
        </w:rPr>
        <w:t xml:space="preserve"> kliimamääruses mainitud sektoreid, on oluline, et kõik ministeeriumid oma tegevuste planeerimisel </w:t>
      </w:r>
      <w:r w:rsidR="033A2FC0" w:rsidRPr="2B2CB921">
        <w:rPr>
          <w:rFonts w:ascii="Times New Roman" w:eastAsia="Times New Roman" w:hAnsi="Times New Roman" w:cs="Times New Roman"/>
          <w:color w:val="000000" w:themeColor="text1"/>
          <w:sz w:val="24"/>
          <w:szCs w:val="24"/>
        </w:rPr>
        <w:t>kaaluksid</w:t>
      </w:r>
      <w:r w:rsidRPr="2B2CB921">
        <w:rPr>
          <w:rFonts w:ascii="Times New Roman" w:eastAsia="Times New Roman" w:hAnsi="Times New Roman" w:cs="Times New Roman"/>
          <w:color w:val="000000" w:themeColor="text1"/>
          <w:sz w:val="24"/>
          <w:szCs w:val="24"/>
        </w:rPr>
        <w:t xml:space="preserve">, kuidas kliimamuutused pikaajalises vaates sektorit mõjutavad ja milliseid kohanemismeetmeid tuleks planeerida, et negatiivseid mõjusid </w:t>
      </w:r>
      <w:r w:rsidR="39CF974E" w:rsidRPr="2B2CB921">
        <w:rPr>
          <w:rFonts w:ascii="Times New Roman" w:eastAsia="Times New Roman" w:hAnsi="Times New Roman" w:cs="Times New Roman"/>
          <w:color w:val="000000" w:themeColor="text1"/>
          <w:sz w:val="24"/>
          <w:szCs w:val="24"/>
        </w:rPr>
        <w:t xml:space="preserve">vältida või </w:t>
      </w:r>
      <w:r w:rsidRPr="2B2CB921">
        <w:rPr>
          <w:rFonts w:ascii="Times New Roman" w:eastAsia="Times New Roman" w:hAnsi="Times New Roman" w:cs="Times New Roman"/>
          <w:color w:val="000000" w:themeColor="text1"/>
          <w:sz w:val="24"/>
          <w:szCs w:val="24"/>
        </w:rPr>
        <w:t>vähendada.</w:t>
      </w:r>
    </w:p>
    <w:p w14:paraId="44C67696" w14:textId="77777777" w:rsidR="005B59E8" w:rsidRDefault="005B59E8" w:rsidP="00A27CE1">
      <w:pPr>
        <w:spacing w:after="0" w:line="240" w:lineRule="auto"/>
        <w:jc w:val="both"/>
        <w:rPr>
          <w:rFonts w:ascii="Times New Roman" w:eastAsia="Times New Roman" w:hAnsi="Times New Roman" w:cs="Times New Roman"/>
          <w:color w:val="000000" w:themeColor="text1"/>
          <w:sz w:val="24"/>
          <w:szCs w:val="24"/>
        </w:rPr>
      </w:pPr>
    </w:p>
    <w:p w14:paraId="25296CEE" w14:textId="286C92CB" w:rsidR="00D238EE" w:rsidRDefault="00B87C22" w:rsidP="00E57547">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Paragrahvi</w:t>
      </w:r>
      <w:r w:rsidR="73D37475" w:rsidRPr="656C2244">
        <w:rPr>
          <w:rFonts w:ascii="Times New Roman" w:eastAsia="Times New Roman" w:hAnsi="Times New Roman" w:cs="Times New Roman"/>
          <w:color w:val="000000" w:themeColor="text1"/>
          <w:sz w:val="24"/>
          <w:szCs w:val="24"/>
        </w:rPr>
        <w:t xml:space="preserve"> </w:t>
      </w:r>
      <w:r w:rsidR="75F3F2F6" w:rsidRPr="374428A6">
        <w:rPr>
          <w:rFonts w:ascii="Times New Roman" w:eastAsia="Times New Roman" w:hAnsi="Times New Roman" w:cs="Times New Roman"/>
          <w:color w:val="000000" w:themeColor="text1"/>
          <w:sz w:val="24"/>
          <w:szCs w:val="24"/>
        </w:rPr>
        <w:t>3</w:t>
      </w:r>
      <w:r w:rsidR="00C758AB">
        <w:rPr>
          <w:rFonts w:ascii="Times New Roman" w:eastAsia="Times New Roman" w:hAnsi="Times New Roman" w:cs="Times New Roman"/>
          <w:color w:val="000000" w:themeColor="text1"/>
          <w:sz w:val="24"/>
          <w:szCs w:val="24"/>
        </w:rPr>
        <w:t>3</w:t>
      </w:r>
      <w:r w:rsidR="73D37475" w:rsidRPr="656C2244">
        <w:rPr>
          <w:rFonts w:ascii="Times New Roman" w:eastAsia="Times New Roman" w:hAnsi="Times New Roman" w:cs="Times New Roman"/>
          <w:color w:val="000000" w:themeColor="text1"/>
          <w:sz w:val="24"/>
          <w:szCs w:val="24"/>
        </w:rPr>
        <w:t xml:space="preserve"> lõikes 2 antakse suunised, millest tuleks valdkondlikes arengukavades ja tegevusprogrammides lähtuda</w:t>
      </w:r>
      <w:r>
        <w:rPr>
          <w:rFonts w:ascii="Times New Roman" w:eastAsia="Times New Roman" w:hAnsi="Times New Roman" w:cs="Times New Roman"/>
          <w:color w:val="000000" w:themeColor="text1"/>
          <w:sz w:val="24"/>
          <w:szCs w:val="24"/>
        </w:rPr>
        <w:t>, s</w:t>
      </w:r>
      <w:r w:rsidR="73D37475" w:rsidRPr="656C2244">
        <w:rPr>
          <w:rFonts w:ascii="Times New Roman" w:eastAsia="Times New Roman" w:hAnsi="Times New Roman" w:cs="Times New Roman"/>
          <w:color w:val="000000" w:themeColor="text1"/>
          <w:sz w:val="24"/>
          <w:szCs w:val="24"/>
        </w:rPr>
        <w:t>h majanduse ja taristute toimimine mis tahes kliimasündmuse (nt üleujutused, tormid, kuuma- ja külmalained</w:t>
      </w:r>
      <w:r w:rsidR="00F71639">
        <w:rPr>
          <w:rFonts w:ascii="Times New Roman" w:eastAsia="Times New Roman" w:hAnsi="Times New Roman" w:cs="Times New Roman"/>
          <w:color w:val="000000" w:themeColor="text1"/>
          <w:sz w:val="24"/>
          <w:szCs w:val="24"/>
        </w:rPr>
        <w:t>, tuulekiiruse kasv</w:t>
      </w:r>
      <w:r w:rsidR="73D37475" w:rsidRPr="656C2244">
        <w:rPr>
          <w:rFonts w:ascii="Times New Roman" w:eastAsia="Times New Roman" w:hAnsi="Times New Roman" w:cs="Times New Roman"/>
          <w:color w:val="000000" w:themeColor="text1"/>
          <w:sz w:val="24"/>
          <w:szCs w:val="24"/>
        </w:rPr>
        <w:t xml:space="preserve"> jt) avaldumisel nii, et taristust sõltuvad elutähtsad teenused oleks inimestele kättesaadavad. Näiteks elektriliinide vastupidavuse tagamine tormide ja </w:t>
      </w:r>
      <w:r w:rsidR="441C0638" w:rsidRPr="458356DB">
        <w:rPr>
          <w:rFonts w:ascii="Times New Roman" w:eastAsia="Times New Roman" w:hAnsi="Times New Roman" w:cs="Times New Roman"/>
          <w:color w:val="000000" w:themeColor="text1"/>
          <w:sz w:val="24"/>
          <w:szCs w:val="24"/>
        </w:rPr>
        <w:t>hoog</w:t>
      </w:r>
      <w:r w:rsidR="73D37475" w:rsidRPr="656C2244">
        <w:rPr>
          <w:rFonts w:ascii="Times New Roman" w:eastAsia="Times New Roman" w:hAnsi="Times New Roman" w:cs="Times New Roman"/>
          <w:color w:val="000000" w:themeColor="text1"/>
          <w:sz w:val="24"/>
          <w:szCs w:val="24"/>
        </w:rPr>
        <w:t>sadude ajal</w:t>
      </w:r>
      <w:r w:rsidR="61E8D4CB" w:rsidRPr="5E7438AC">
        <w:rPr>
          <w:rFonts w:ascii="Times New Roman" w:eastAsia="Times New Roman" w:hAnsi="Times New Roman" w:cs="Times New Roman"/>
          <w:color w:val="000000" w:themeColor="text1"/>
          <w:sz w:val="24"/>
          <w:szCs w:val="24"/>
        </w:rPr>
        <w:t xml:space="preserve">, </w:t>
      </w:r>
      <w:r w:rsidR="55C87728" w:rsidRPr="5FCAE7A7">
        <w:rPr>
          <w:rFonts w:ascii="Times New Roman" w:eastAsia="Times New Roman" w:hAnsi="Times New Roman" w:cs="Times New Roman"/>
          <w:color w:val="000000" w:themeColor="text1"/>
          <w:sz w:val="24"/>
          <w:szCs w:val="24"/>
        </w:rPr>
        <w:t>parvlaevaühenduste toimine mandri ja saarte vahel</w:t>
      </w:r>
      <w:r w:rsidR="50F679CC" w:rsidRPr="5E7438AC">
        <w:rPr>
          <w:rFonts w:ascii="Times New Roman" w:eastAsia="Times New Roman" w:hAnsi="Times New Roman" w:cs="Times New Roman"/>
          <w:color w:val="000000" w:themeColor="text1"/>
          <w:sz w:val="24"/>
          <w:szCs w:val="24"/>
        </w:rPr>
        <w:t>, hoonete ja teede kasutatavus</w:t>
      </w:r>
      <w:r w:rsidR="55C87728" w:rsidRPr="5E7438AC">
        <w:rPr>
          <w:rFonts w:ascii="Times New Roman" w:eastAsia="Times New Roman" w:hAnsi="Times New Roman" w:cs="Times New Roman"/>
          <w:color w:val="000000" w:themeColor="text1"/>
          <w:sz w:val="24"/>
          <w:szCs w:val="24"/>
        </w:rPr>
        <w:t>.</w:t>
      </w:r>
      <w:r w:rsidR="73D37475" w:rsidRPr="656C2244">
        <w:rPr>
          <w:rFonts w:ascii="Times New Roman" w:eastAsia="Times New Roman" w:hAnsi="Times New Roman" w:cs="Times New Roman"/>
          <w:color w:val="000000" w:themeColor="text1"/>
          <w:sz w:val="24"/>
          <w:szCs w:val="24"/>
        </w:rPr>
        <w:t xml:space="preserve"> Oluline on läbi mõelda ja </w:t>
      </w:r>
      <w:r>
        <w:rPr>
          <w:rFonts w:ascii="Times New Roman" w:eastAsia="Times New Roman" w:hAnsi="Times New Roman" w:cs="Times New Roman"/>
          <w:color w:val="000000" w:themeColor="text1"/>
          <w:sz w:val="24"/>
          <w:szCs w:val="24"/>
        </w:rPr>
        <w:t xml:space="preserve">planeerida </w:t>
      </w:r>
      <w:r w:rsidR="73D37475" w:rsidRPr="656C2244">
        <w:rPr>
          <w:rFonts w:ascii="Times New Roman" w:eastAsia="Times New Roman" w:hAnsi="Times New Roman" w:cs="Times New Roman"/>
          <w:color w:val="000000" w:themeColor="text1"/>
          <w:sz w:val="24"/>
          <w:szCs w:val="24"/>
        </w:rPr>
        <w:t xml:space="preserve">meetmed ka inimeste õiguste </w:t>
      </w:r>
      <w:r w:rsidR="7897A079" w:rsidRPr="5E7438AC">
        <w:rPr>
          <w:rFonts w:ascii="Times New Roman" w:eastAsia="Times New Roman" w:hAnsi="Times New Roman" w:cs="Times New Roman"/>
          <w:color w:val="000000" w:themeColor="text1"/>
          <w:sz w:val="24"/>
          <w:szCs w:val="24"/>
        </w:rPr>
        <w:t xml:space="preserve">ja tervise </w:t>
      </w:r>
      <w:r w:rsidR="73D37475" w:rsidRPr="5E7438AC">
        <w:rPr>
          <w:rFonts w:ascii="Times New Roman" w:eastAsia="Times New Roman" w:hAnsi="Times New Roman" w:cs="Times New Roman"/>
          <w:color w:val="000000" w:themeColor="text1"/>
          <w:sz w:val="24"/>
          <w:szCs w:val="24"/>
        </w:rPr>
        <w:t>kaitseks</w:t>
      </w:r>
      <w:r w:rsidR="040B060F" w:rsidRPr="5E7438AC">
        <w:rPr>
          <w:rFonts w:ascii="Times New Roman" w:eastAsia="Times New Roman" w:hAnsi="Times New Roman" w:cs="Times New Roman"/>
          <w:color w:val="000000" w:themeColor="text1"/>
          <w:sz w:val="24"/>
          <w:szCs w:val="24"/>
        </w:rPr>
        <w:t xml:space="preserve"> kogu elanikkonna seas</w:t>
      </w:r>
      <w:r>
        <w:rPr>
          <w:rFonts w:ascii="Times New Roman" w:eastAsia="Times New Roman" w:hAnsi="Times New Roman" w:cs="Times New Roman"/>
          <w:color w:val="000000" w:themeColor="text1"/>
          <w:sz w:val="24"/>
          <w:szCs w:val="24"/>
        </w:rPr>
        <w:t>,</w:t>
      </w:r>
      <w:r w:rsidR="040B060F" w:rsidRPr="5E7438AC">
        <w:rPr>
          <w:rFonts w:ascii="Times New Roman" w:eastAsia="Times New Roman" w:hAnsi="Times New Roman" w:cs="Times New Roman"/>
          <w:color w:val="000000" w:themeColor="text1"/>
          <w:sz w:val="24"/>
          <w:szCs w:val="24"/>
        </w:rPr>
        <w:t xml:space="preserve"> aga ka fookusega </w:t>
      </w:r>
      <w:r w:rsidR="73D37475" w:rsidRPr="5E7438AC">
        <w:rPr>
          <w:rFonts w:ascii="Times New Roman" w:eastAsia="Times New Roman" w:hAnsi="Times New Roman" w:cs="Times New Roman"/>
          <w:color w:val="000000" w:themeColor="text1"/>
          <w:sz w:val="24"/>
          <w:szCs w:val="24"/>
        </w:rPr>
        <w:t>enim haavatavate</w:t>
      </w:r>
      <w:r w:rsidR="7DE71F75" w:rsidRPr="5E7438AC">
        <w:rPr>
          <w:rFonts w:ascii="Times New Roman" w:eastAsia="Times New Roman" w:hAnsi="Times New Roman" w:cs="Times New Roman"/>
          <w:color w:val="000000" w:themeColor="text1"/>
          <w:sz w:val="24"/>
          <w:szCs w:val="24"/>
        </w:rPr>
        <w:t xml:space="preserve">le </w:t>
      </w:r>
      <w:r w:rsidR="73D37475" w:rsidRPr="5E7438AC">
        <w:rPr>
          <w:rFonts w:ascii="Times New Roman" w:eastAsia="Times New Roman" w:hAnsi="Times New Roman" w:cs="Times New Roman"/>
          <w:color w:val="000000" w:themeColor="text1"/>
          <w:sz w:val="24"/>
          <w:szCs w:val="24"/>
        </w:rPr>
        <w:t>inimgruppide</w:t>
      </w:r>
      <w:r w:rsidR="1C0EFC36" w:rsidRPr="5E7438AC">
        <w:rPr>
          <w:rFonts w:ascii="Times New Roman" w:eastAsia="Times New Roman" w:hAnsi="Times New Roman" w:cs="Times New Roman"/>
          <w:color w:val="000000" w:themeColor="text1"/>
          <w:sz w:val="24"/>
          <w:szCs w:val="24"/>
        </w:rPr>
        <w:t>le</w:t>
      </w:r>
      <w:r w:rsidR="73D37475" w:rsidRPr="5E7438AC">
        <w:rPr>
          <w:rFonts w:ascii="Times New Roman" w:eastAsia="Times New Roman" w:hAnsi="Times New Roman" w:cs="Times New Roman"/>
          <w:color w:val="000000" w:themeColor="text1"/>
          <w:sz w:val="24"/>
          <w:szCs w:val="24"/>
        </w:rPr>
        <w:t xml:space="preserve">. </w:t>
      </w:r>
      <w:r w:rsidR="73D37475" w:rsidRPr="656C2244">
        <w:rPr>
          <w:rFonts w:ascii="Times New Roman" w:eastAsia="Times New Roman" w:hAnsi="Times New Roman" w:cs="Times New Roman"/>
          <w:color w:val="000000" w:themeColor="text1"/>
          <w:sz w:val="24"/>
          <w:szCs w:val="24"/>
        </w:rPr>
        <w:t xml:space="preserve">Näiteks soojussaare efekti vähendamine </w:t>
      </w:r>
      <w:r w:rsidR="43AB6246" w:rsidRPr="5E7438AC">
        <w:rPr>
          <w:rFonts w:ascii="Times New Roman" w:eastAsia="Times New Roman" w:hAnsi="Times New Roman" w:cs="Times New Roman"/>
          <w:color w:val="000000" w:themeColor="text1"/>
          <w:sz w:val="24"/>
          <w:szCs w:val="24"/>
        </w:rPr>
        <w:t>linnades,</w:t>
      </w:r>
      <w:r w:rsidR="73D37475" w:rsidRPr="5E7438AC">
        <w:rPr>
          <w:rFonts w:ascii="Times New Roman" w:eastAsia="Times New Roman" w:hAnsi="Times New Roman" w:cs="Times New Roman"/>
          <w:color w:val="000000" w:themeColor="text1"/>
          <w:sz w:val="24"/>
          <w:szCs w:val="24"/>
        </w:rPr>
        <w:t xml:space="preserve"> </w:t>
      </w:r>
      <w:r w:rsidR="09701B08" w:rsidRPr="5E7438AC">
        <w:rPr>
          <w:rFonts w:ascii="Times New Roman" w:eastAsia="Times New Roman" w:hAnsi="Times New Roman" w:cs="Times New Roman"/>
          <w:color w:val="000000" w:themeColor="text1"/>
          <w:sz w:val="24"/>
          <w:szCs w:val="24"/>
        </w:rPr>
        <w:t xml:space="preserve">teadlikkuse </w:t>
      </w:r>
      <w:r>
        <w:rPr>
          <w:rFonts w:ascii="Times New Roman" w:eastAsia="Times New Roman" w:hAnsi="Times New Roman" w:cs="Times New Roman"/>
          <w:color w:val="000000" w:themeColor="text1"/>
          <w:sz w:val="24"/>
          <w:szCs w:val="24"/>
        </w:rPr>
        <w:t>suurendamine</w:t>
      </w:r>
      <w:r w:rsidR="09701B08" w:rsidRPr="5E7438AC">
        <w:rPr>
          <w:rFonts w:ascii="Times New Roman" w:eastAsia="Times New Roman" w:hAnsi="Times New Roman" w:cs="Times New Roman"/>
          <w:color w:val="000000" w:themeColor="text1"/>
          <w:sz w:val="24"/>
          <w:szCs w:val="24"/>
        </w:rPr>
        <w:t xml:space="preserve"> ja praktiliste lahenduste loomine </w:t>
      </w:r>
      <w:r w:rsidR="73D37475" w:rsidRPr="656C2244">
        <w:rPr>
          <w:rFonts w:ascii="Times New Roman" w:eastAsia="Times New Roman" w:hAnsi="Times New Roman" w:cs="Times New Roman"/>
          <w:color w:val="000000" w:themeColor="text1"/>
          <w:sz w:val="24"/>
          <w:szCs w:val="24"/>
        </w:rPr>
        <w:t>kuumalainete</w:t>
      </w:r>
      <w:r w:rsidR="050C9531" w:rsidRPr="5E7438AC">
        <w:rPr>
          <w:rFonts w:ascii="Times New Roman" w:eastAsia="Times New Roman" w:hAnsi="Times New Roman" w:cs="Times New Roman"/>
          <w:color w:val="000000" w:themeColor="text1"/>
          <w:sz w:val="24"/>
          <w:szCs w:val="24"/>
        </w:rPr>
        <w:t>, tormide, üleujutuste jm</w:t>
      </w:r>
      <w:r w:rsidR="73D37475" w:rsidRPr="656C2244">
        <w:rPr>
          <w:rFonts w:ascii="Times New Roman" w:eastAsia="Times New Roman" w:hAnsi="Times New Roman" w:cs="Times New Roman"/>
          <w:color w:val="000000" w:themeColor="text1"/>
          <w:sz w:val="24"/>
          <w:szCs w:val="24"/>
        </w:rPr>
        <w:t xml:space="preserve"> ajal</w:t>
      </w:r>
      <w:r w:rsidR="22E3E109" w:rsidRPr="5E7438AC">
        <w:rPr>
          <w:rFonts w:ascii="Times New Roman" w:eastAsia="Times New Roman" w:hAnsi="Times New Roman" w:cs="Times New Roman"/>
          <w:color w:val="000000" w:themeColor="text1"/>
          <w:sz w:val="24"/>
          <w:szCs w:val="24"/>
        </w:rPr>
        <w:t xml:space="preserve"> </w:t>
      </w:r>
      <w:r w:rsidR="3DE7DA45" w:rsidRPr="5E7438AC">
        <w:rPr>
          <w:rFonts w:ascii="Times New Roman" w:eastAsia="Times New Roman" w:hAnsi="Times New Roman" w:cs="Times New Roman"/>
          <w:color w:val="000000" w:themeColor="text1"/>
          <w:sz w:val="24"/>
          <w:szCs w:val="24"/>
        </w:rPr>
        <w:t>toimetulekuks</w:t>
      </w:r>
      <w:r w:rsidR="3436C7F8" w:rsidRPr="5E7438AC">
        <w:rPr>
          <w:rFonts w:ascii="Times New Roman" w:eastAsia="Times New Roman" w:hAnsi="Times New Roman" w:cs="Times New Roman"/>
          <w:color w:val="000000" w:themeColor="text1"/>
          <w:sz w:val="24"/>
          <w:szCs w:val="24"/>
        </w:rPr>
        <w:t xml:space="preserve"> ning elu ja tervise säästmiseks</w:t>
      </w:r>
      <w:r w:rsidR="3DE7DA45" w:rsidRPr="5E7438AC">
        <w:rPr>
          <w:rFonts w:ascii="Times New Roman" w:eastAsia="Times New Roman" w:hAnsi="Times New Roman" w:cs="Times New Roman"/>
          <w:color w:val="000000" w:themeColor="text1"/>
          <w:sz w:val="24"/>
          <w:szCs w:val="24"/>
        </w:rPr>
        <w:t xml:space="preserve"> jms</w:t>
      </w:r>
      <w:r w:rsidR="73D37475" w:rsidRPr="5E7438AC">
        <w:rPr>
          <w:rFonts w:ascii="Times New Roman" w:eastAsia="Times New Roman" w:hAnsi="Times New Roman" w:cs="Times New Roman"/>
          <w:color w:val="000000" w:themeColor="text1"/>
          <w:sz w:val="24"/>
          <w:szCs w:val="24"/>
        </w:rPr>
        <w:t>.</w:t>
      </w:r>
      <w:r w:rsidR="73D37475" w:rsidRPr="656C2244">
        <w:rPr>
          <w:rFonts w:ascii="Times New Roman" w:eastAsia="Times New Roman" w:hAnsi="Times New Roman" w:cs="Times New Roman"/>
          <w:color w:val="000000" w:themeColor="text1"/>
          <w:sz w:val="24"/>
          <w:szCs w:val="24"/>
        </w:rPr>
        <w:t xml:space="preserve"> Elurikkuse hea seisundi tagamine</w:t>
      </w:r>
      <w:r w:rsidR="7A193989" w:rsidRPr="656C2244">
        <w:rPr>
          <w:rFonts w:ascii="Times New Roman" w:eastAsia="Times New Roman" w:hAnsi="Times New Roman" w:cs="Times New Roman"/>
          <w:color w:val="000000" w:themeColor="text1"/>
          <w:sz w:val="24"/>
          <w:szCs w:val="24"/>
        </w:rPr>
        <w:t>, sh looduslike elupaigatüüpidele ja liikide elupaikadele kohase ja piisava kaitse tagamine ning vajaduse</w:t>
      </w:r>
      <w:r>
        <w:rPr>
          <w:rFonts w:ascii="Times New Roman" w:eastAsia="Times New Roman" w:hAnsi="Times New Roman" w:cs="Times New Roman"/>
          <w:color w:val="000000" w:themeColor="text1"/>
          <w:sz w:val="24"/>
          <w:szCs w:val="24"/>
        </w:rPr>
        <w:t xml:space="preserve"> korra</w:t>
      </w:r>
      <w:r w:rsidR="7A193989" w:rsidRPr="656C2244">
        <w:rPr>
          <w:rFonts w:ascii="Times New Roman" w:eastAsia="Times New Roman" w:hAnsi="Times New Roman" w:cs="Times New Roman"/>
          <w:color w:val="000000" w:themeColor="text1"/>
          <w:sz w:val="24"/>
          <w:szCs w:val="24"/>
        </w:rPr>
        <w:t>l taastamine ja seisundi parandamine,</w:t>
      </w:r>
      <w:r w:rsidR="73D37475" w:rsidRPr="656C2244">
        <w:rPr>
          <w:rFonts w:ascii="Times New Roman" w:eastAsia="Times New Roman" w:hAnsi="Times New Roman" w:cs="Times New Roman"/>
          <w:color w:val="000000" w:themeColor="text1"/>
          <w:sz w:val="24"/>
          <w:szCs w:val="24"/>
        </w:rPr>
        <w:t xml:space="preserve"> on oluli</w:t>
      </w:r>
      <w:r>
        <w:rPr>
          <w:rFonts w:ascii="Times New Roman" w:eastAsia="Times New Roman" w:hAnsi="Times New Roman" w:cs="Times New Roman"/>
          <w:color w:val="000000" w:themeColor="text1"/>
          <w:sz w:val="24"/>
          <w:szCs w:val="24"/>
        </w:rPr>
        <w:t>ne</w:t>
      </w:r>
      <w:r w:rsidR="73D37475" w:rsidRPr="656C2244">
        <w:rPr>
          <w:rFonts w:ascii="Times New Roman" w:eastAsia="Times New Roman" w:hAnsi="Times New Roman" w:cs="Times New Roman"/>
          <w:color w:val="000000" w:themeColor="text1"/>
          <w:sz w:val="24"/>
          <w:szCs w:val="24"/>
        </w:rPr>
        <w:t xml:space="preserve"> eeldus ka kliimamuutustele vastupanuvõimelise looduskeskkonna ja ökosüsteemide hoidmisel. Biomajanduse sektorite (põllumajandus, metsandus, kalamajandus jne) haavatavus</w:t>
      </w:r>
      <w:r>
        <w:rPr>
          <w:rFonts w:ascii="Times New Roman" w:eastAsia="Times New Roman" w:hAnsi="Times New Roman" w:cs="Times New Roman"/>
          <w:color w:val="000000" w:themeColor="text1"/>
          <w:sz w:val="24"/>
          <w:szCs w:val="24"/>
        </w:rPr>
        <w:t>t</w:t>
      </w:r>
      <w:r w:rsidR="73D37475" w:rsidRPr="656C2244">
        <w:rPr>
          <w:rFonts w:ascii="Times New Roman" w:eastAsia="Times New Roman" w:hAnsi="Times New Roman" w:cs="Times New Roman"/>
          <w:color w:val="000000" w:themeColor="text1"/>
          <w:sz w:val="24"/>
          <w:szCs w:val="24"/>
        </w:rPr>
        <w:t xml:space="preserve"> </w:t>
      </w:r>
      <w:r w:rsidR="00D238EE">
        <w:rPr>
          <w:rFonts w:ascii="Times New Roman" w:eastAsia="Times New Roman" w:hAnsi="Times New Roman" w:cs="Times New Roman"/>
          <w:color w:val="000000" w:themeColor="text1"/>
          <w:sz w:val="24"/>
          <w:szCs w:val="24"/>
        </w:rPr>
        <w:t>suurendavad</w:t>
      </w:r>
      <w:r w:rsidR="50FA945C" w:rsidRPr="5E7438AC">
        <w:rPr>
          <w:rFonts w:ascii="Times New Roman" w:eastAsia="Times New Roman" w:hAnsi="Times New Roman" w:cs="Times New Roman"/>
          <w:color w:val="000000" w:themeColor="text1"/>
          <w:sz w:val="24"/>
          <w:szCs w:val="24"/>
        </w:rPr>
        <w:t xml:space="preserve"> nii (uute) haiguste, kahjurite ja </w:t>
      </w:r>
      <w:proofErr w:type="spellStart"/>
      <w:r w:rsidR="50FA945C" w:rsidRPr="5E7438AC">
        <w:rPr>
          <w:rFonts w:ascii="Times New Roman" w:eastAsia="Times New Roman" w:hAnsi="Times New Roman" w:cs="Times New Roman"/>
          <w:color w:val="000000" w:themeColor="text1"/>
          <w:sz w:val="24"/>
          <w:szCs w:val="24"/>
        </w:rPr>
        <w:t>invasiivsete</w:t>
      </w:r>
      <w:proofErr w:type="spellEnd"/>
      <w:r w:rsidR="50FA945C" w:rsidRPr="5E7438AC">
        <w:rPr>
          <w:rFonts w:ascii="Times New Roman" w:eastAsia="Times New Roman" w:hAnsi="Times New Roman" w:cs="Times New Roman"/>
          <w:color w:val="000000" w:themeColor="text1"/>
          <w:sz w:val="24"/>
          <w:szCs w:val="24"/>
        </w:rPr>
        <w:t xml:space="preserve"> </w:t>
      </w:r>
      <w:proofErr w:type="spellStart"/>
      <w:r w:rsidR="50FA945C" w:rsidRPr="5E7438AC">
        <w:rPr>
          <w:rFonts w:ascii="Times New Roman" w:eastAsia="Times New Roman" w:hAnsi="Times New Roman" w:cs="Times New Roman"/>
          <w:color w:val="000000" w:themeColor="text1"/>
          <w:sz w:val="24"/>
          <w:szCs w:val="24"/>
        </w:rPr>
        <w:t>võõrliikide</w:t>
      </w:r>
      <w:proofErr w:type="spellEnd"/>
      <w:r w:rsidR="50FA945C" w:rsidRPr="5E7438AC">
        <w:rPr>
          <w:rFonts w:ascii="Times New Roman" w:eastAsia="Times New Roman" w:hAnsi="Times New Roman" w:cs="Times New Roman"/>
          <w:color w:val="000000" w:themeColor="text1"/>
          <w:sz w:val="24"/>
          <w:szCs w:val="24"/>
        </w:rPr>
        <w:t xml:space="preserve"> laiem levik kui ka ootamatu</w:t>
      </w:r>
      <w:r w:rsidR="00D238EE">
        <w:rPr>
          <w:rFonts w:ascii="Times New Roman" w:eastAsia="Times New Roman" w:hAnsi="Times New Roman" w:cs="Times New Roman"/>
          <w:color w:val="000000" w:themeColor="text1"/>
          <w:sz w:val="24"/>
          <w:szCs w:val="24"/>
        </w:rPr>
        <w:t>d</w:t>
      </w:r>
      <w:r w:rsidR="50FA945C" w:rsidRPr="5E7438AC">
        <w:rPr>
          <w:rFonts w:ascii="Times New Roman" w:eastAsia="Times New Roman" w:hAnsi="Times New Roman" w:cs="Times New Roman"/>
          <w:color w:val="000000" w:themeColor="text1"/>
          <w:sz w:val="24"/>
          <w:szCs w:val="24"/>
        </w:rPr>
        <w:t xml:space="preserve"> ilmaolud, sh </w:t>
      </w:r>
      <w:r w:rsidR="73D37475" w:rsidRPr="656C2244">
        <w:rPr>
          <w:rFonts w:ascii="Times New Roman" w:eastAsia="Times New Roman" w:hAnsi="Times New Roman" w:cs="Times New Roman"/>
          <w:color w:val="000000" w:themeColor="text1"/>
          <w:sz w:val="24"/>
          <w:szCs w:val="24"/>
        </w:rPr>
        <w:t xml:space="preserve">temperatuuri tõus ja </w:t>
      </w:r>
      <w:r w:rsidR="4A68B8B2" w:rsidRPr="5E7438AC">
        <w:rPr>
          <w:rFonts w:ascii="Times New Roman" w:eastAsia="Times New Roman" w:hAnsi="Times New Roman" w:cs="Times New Roman"/>
          <w:color w:val="000000" w:themeColor="text1"/>
          <w:sz w:val="24"/>
          <w:szCs w:val="24"/>
        </w:rPr>
        <w:t>varieerumi</w:t>
      </w:r>
      <w:r w:rsidR="00D238EE">
        <w:rPr>
          <w:rFonts w:ascii="Times New Roman" w:eastAsia="Times New Roman" w:hAnsi="Times New Roman" w:cs="Times New Roman"/>
          <w:color w:val="000000" w:themeColor="text1"/>
          <w:sz w:val="24"/>
          <w:szCs w:val="24"/>
        </w:rPr>
        <w:t>ne</w:t>
      </w:r>
      <w:r w:rsidR="4A68B8B2" w:rsidRPr="5E7438AC">
        <w:rPr>
          <w:rFonts w:ascii="Times New Roman" w:eastAsia="Times New Roman" w:hAnsi="Times New Roman" w:cs="Times New Roman"/>
          <w:color w:val="000000" w:themeColor="text1"/>
          <w:sz w:val="24"/>
          <w:szCs w:val="24"/>
        </w:rPr>
        <w:t xml:space="preserve">, </w:t>
      </w:r>
      <w:r w:rsidR="73D37475" w:rsidRPr="656C2244">
        <w:rPr>
          <w:rFonts w:ascii="Times New Roman" w:eastAsia="Times New Roman" w:hAnsi="Times New Roman" w:cs="Times New Roman"/>
          <w:color w:val="000000" w:themeColor="text1"/>
          <w:sz w:val="24"/>
          <w:szCs w:val="24"/>
        </w:rPr>
        <w:t>sademete hulga suurenemi</w:t>
      </w:r>
      <w:r w:rsidR="00D238EE">
        <w:rPr>
          <w:rFonts w:ascii="Times New Roman" w:eastAsia="Times New Roman" w:hAnsi="Times New Roman" w:cs="Times New Roman"/>
          <w:color w:val="000000" w:themeColor="text1"/>
          <w:sz w:val="24"/>
          <w:szCs w:val="24"/>
        </w:rPr>
        <w:t>ne</w:t>
      </w:r>
      <w:r w:rsidR="73D37475" w:rsidRPr="656C2244">
        <w:rPr>
          <w:rFonts w:ascii="Times New Roman" w:eastAsia="Times New Roman" w:hAnsi="Times New Roman" w:cs="Times New Roman"/>
          <w:color w:val="000000" w:themeColor="text1"/>
          <w:sz w:val="24"/>
          <w:szCs w:val="24"/>
        </w:rPr>
        <w:t xml:space="preserve"> </w:t>
      </w:r>
      <w:r w:rsidR="253E8E47" w:rsidRPr="3F4F3A75">
        <w:rPr>
          <w:rFonts w:ascii="Times New Roman" w:eastAsia="Times New Roman" w:hAnsi="Times New Roman" w:cs="Times New Roman"/>
          <w:color w:val="000000" w:themeColor="text1"/>
          <w:sz w:val="24"/>
          <w:szCs w:val="24"/>
        </w:rPr>
        <w:t xml:space="preserve">või </w:t>
      </w:r>
      <w:r w:rsidR="2FE2B708" w:rsidRPr="5E7438AC">
        <w:rPr>
          <w:rFonts w:ascii="Times New Roman" w:eastAsia="Times New Roman" w:hAnsi="Times New Roman" w:cs="Times New Roman"/>
          <w:color w:val="000000" w:themeColor="text1"/>
          <w:sz w:val="24"/>
          <w:szCs w:val="24"/>
        </w:rPr>
        <w:t>vähenemi</w:t>
      </w:r>
      <w:r w:rsidR="00D238EE">
        <w:rPr>
          <w:rFonts w:ascii="Times New Roman" w:eastAsia="Times New Roman" w:hAnsi="Times New Roman" w:cs="Times New Roman"/>
          <w:color w:val="000000" w:themeColor="text1"/>
          <w:sz w:val="24"/>
          <w:szCs w:val="24"/>
        </w:rPr>
        <w:t>ne</w:t>
      </w:r>
      <w:r w:rsidR="2FE2B708" w:rsidRPr="5E7438AC">
        <w:rPr>
          <w:rFonts w:ascii="Times New Roman" w:eastAsia="Times New Roman" w:hAnsi="Times New Roman" w:cs="Times New Roman"/>
          <w:color w:val="000000" w:themeColor="text1"/>
          <w:sz w:val="24"/>
          <w:szCs w:val="24"/>
        </w:rPr>
        <w:t>, põu</w:t>
      </w:r>
      <w:r w:rsidR="00D238EE">
        <w:rPr>
          <w:rFonts w:ascii="Times New Roman" w:eastAsia="Times New Roman" w:hAnsi="Times New Roman" w:cs="Times New Roman"/>
          <w:color w:val="000000" w:themeColor="text1"/>
          <w:sz w:val="24"/>
          <w:szCs w:val="24"/>
        </w:rPr>
        <w:t>ad</w:t>
      </w:r>
      <w:r w:rsidR="2FE2B708" w:rsidRPr="5E7438AC">
        <w:rPr>
          <w:rFonts w:ascii="Times New Roman" w:eastAsia="Times New Roman" w:hAnsi="Times New Roman" w:cs="Times New Roman"/>
          <w:color w:val="000000" w:themeColor="text1"/>
          <w:sz w:val="24"/>
          <w:szCs w:val="24"/>
        </w:rPr>
        <w:t xml:space="preserve"> või </w:t>
      </w:r>
      <w:r w:rsidR="6F468A30" w:rsidRPr="5E7438AC">
        <w:rPr>
          <w:rFonts w:ascii="Times New Roman" w:eastAsia="Times New Roman" w:hAnsi="Times New Roman" w:cs="Times New Roman"/>
          <w:color w:val="000000" w:themeColor="text1"/>
          <w:sz w:val="24"/>
          <w:szCs w:val="24"/>
        </w:rPr>
        <w:t>äkilis</w:t>
      </w:r>
      <w:r w:rsidR="00D238EE">
        <w:rPr>
          <w:rFonts w:ascii="Times New Roman" w:eastAsia="Times New Roman" w:hAnsi="Times New Roman" w:cs="Times New Roman"/>
          <w:color w:val="000000" w:themeColor="text1"/>
          <w:sz w:val="24"/>
          <w:szCs w:val="24"/>
        </w:rPr>
        <w:t>ed</w:t>
      </w:r>
      <w:r w:rsidR="1A05D0EE" w:rsidRPr="5E7438AC">
        <w:rPr>
          <w:rFonts w:ascii="Times New Roman" w:eastAsia="Times New Roman" w:hAnsi="Times New Roman" w:cs="Times New Roman"/>
          <w:color w:val="000000" w:themeColor="text1"/>
          <w:sz w:val="24"/>
          <w:szCs w:val="24"/>
        </w:rPr>
        <w:t xml:space="preserve"> </w:t>
      </w:r>
      <w:r w:rsidR="6F468A30" w:rsidRPr="5E7438AC">
        <w:rPr>
          <w:rFonts w:ascii="Times New Roman" w:eastAsia="Times New Roman" w:hAnsi="Times New Roman" w:cs="Times New Roman"/>
          <w:color w:val="000000" w:themeColor="text1"/>
          <w:sz w:val="24"/>
          <w:szCs w:val="24"/>
        </w:rPr>
        <w:t>külma- ja kuumalaine</w:t>
      </w:r>
      <w:r w:rsidR="00D238EE">
        <w:rPr>
          <w:rFonts w:ascii="Times New Roman" w:eastAsia="Times New Roman" w:hAnsi="Times New Roman" w:cs="Times New Roman"/>
          <w:color w:val="000000" w:themeColor="text1"/>
          <w:sz w:val="24"/>
          <w:szCs w:val="24"/>
        </w:rPr>
        <w:t>d.</w:t>
      </w:r>
      <w:r w:rsidR="73D37475" w:rsidRPr="656C2244">
        <w:rPr>
          <w:rFonts w:ascii="Times New Roman" w:eastAsia="Times New Roman" w:hAnsi="Times New Roman" w:cs="Times New Roman"/>
          <w:color w:val="000000" w:themeColor="text1"/>
          <w:sz w:val="24"/>
          <w:szCs w:val="24"/>
        </w:rPr>
        <w:t xml:space="preserve"> Näiteks </w:t>
      </w:r>
      <w:r w:rsidR="38011A87" w:rsidRPr="5E7438AC">
        <w:rPr>
          <w:rFonts w:ascii="Times New Roman" w:eastAsia="Times New Roman" w:hAnsi="Times New Roman" w:cs="Times New Roman"/>
          <w:color w:val="000000" w:themeColor="text1"/>
          <w:sz w:val="24"/>
          <w:szCs w:val="24"/>
        </w:rPr>
        <w:t xml:space="preserve">2018. aasta </w:t>
      </w:r>
      <w:r w:rsidR="73D37475" w:rsidRPr="5E7438AC">
        <w:rPr>
          <w:rFonts w:ascii="Times New Roman" w:eastAsia="Times New Roman" w:hAnsi="Times New Roman" w:cs="Times New Roman"/>
          <w:color w:val="000000" w:themeColor="text1"/>
          <w:sz w:val="24"/>
          <w:szCs w:val="24"/>
        </w:rPr>
        <w:t>põ</w:t>
      </w:r>
      <w:r w:rsidR="3552CF29" w:rsidRPr="5E7438AC">
        <w:rPr>
          <w:rFonts w:ascii="Times New Roman" w:eastAsia="Times New Roman" w:hAnsi="Times New Roman" w:cs="Times New Roman"/>
          <w:color w:val="000000" w:themeColor="text1"/>
          <w:sz w:val="24"/>
          <w:szCs w:val="24"/>
        </w:rPr>
        <w:t xml:space="preserve">ud kahandas teravilja saagikust 40% võrra võrreldes sellele eelnenud aastaga. Korduvad või pikaajalised </w:t>
      </w:r>
      <w:r w:rsidR="73D37475" w:rsidRPr="656C2244">
        <w:rPr>
          <w:rFonts w:ascii="Times New Roman" w:eastAsia="Times New Roman" w:hAnsi="Times New Roman" w:cs="Times New Roman"/>
          <w:color w:val="000000" w:themeColor="text1"/>
          <w:sz w:val="24"/>
          <w:szCs w:val="24"/>
        </w:rPr>
        <w:t>põuad</w:t>
      </w:r>
      <w:r w:rsidR="3552CF29" w:rsidRPr="5E7438AC">
        <w:rPr>
          <w:rFonts w:ascii="Times New Roman" w:eastAsia="Times New Roman" w:hAnsi="Times New Roman" w:cs="Times New Roman"/>
          <w:color w:val="000000" w:themeColor="text1"/>
          <w:sz w:val="24"/>
          <w:szCs w:val="24"/>
        </w:rPr>
        <w:t xml:space="preserve">, </w:t>
      </w:r>
      <w:r w:rsidR="73D37475" w:rsidRPr="656C2244">
        <w:rPr>
          <w:rFonts w:ascii="Times New Roman" w:eastAsia="Times New Roman" w:hAnsi="Times New Roman" w:cs="Times New Roman"/>
          <w:color w:val="000000" w:themeColor="text1"/>
          <w:sz w:val="24"/>
          <w:szCs w:val="24"/>
        </w:rPr>
        <w:t>üleujutused</w:t>
      </w:r>
      <w:r w:rsidR="388E4199" w:rsidRPr="5E7438AC">
        <w:rPr>
          <w:rFonts w:ascii="Times New Roman" w:eastAsia="Times New Roman" w:hAnsi="Times New Roman" w:cs="Times New Roman"/>
          <w:color w:val="000000" w:themeColor="text1"/>
          <w:sz w:val="24"/>
          <w:szCs w:val="24"/>
        </w:rPr>
        <w:t xml:space="preserve"> </w:t>
      </w:r>
      <w:r w:rsidR="73D37475" w:rsidRPr="656C2244">
        <w:rPr>
          <w:rFonts w:ascii="Times New Roman" w:eastAsia="Times New Roman" w:hAnsi="Times New Roman" w:cs="Times New Roman"/>
          <w:color w:val="000000" w:themeColor="text1"/>
          <w:sz w:val="24"/>
          <w:szCs w:val="24"/>
        </w:rPr>
        <w:t xml:space="preserve">avaldavad suurt mõju põllumajandussektorile ja ohustavad ka </w:t>
      </w:r>
      <w:r w:rsidR="73D37475" w:rsidRPr="374428A6">
        <w:rPr>
          <w:rFonts w:ascii="Times New Roman" w:eastAsia="Times New Roman" w:hAnsi="Times New Roman" w:cs="Times New Roman"/>
          <w:color w:val="000000" w:themeColor="text1"/>
          <w:sz w:val="24"/>
          <w:szCs w:val="24"/>
        </w:rPr>
        <w:t>toidujulgeolekut.</w:t>
      </w:r>
      <w:r w:rsidR="73D37475" w:rsidRPr="656C2244">
        <w:rPr>
          <w:rFonts w:ascii="Times New Roman" w:eastAsia="Times New Roman" w:hAnsi="Times New Roman" w:cs="Times New Roman"/>
          <w:color w:val="000000" w:themeColor="text1"/>
          <w:sz w:val="24"/>
          <w:szCs w:val="24"/>
        </w:rPr>
        <w:t xml:space="preserve"> </w:t>
      </w:r>
      <w:r w:rsidR="2C17257A" w:rsidRPr="656C2244">
        <w:rPr>
          <w:rFonts w:ascii="Times New Roman" w:eastAsia="Times New Roman" w:hAnsi="Times New Roman" w:cs="Times New Roman"/>
          <w:color w:val="000000" w:themeColor="text1"/>
          <w:sz w:val="24"/>
          <w:szCs w:val="24"/>
        </w:rPr>
        <w:t xml:space="preserve">Seetõttu on oluline mh </w:t>
      </w:r>
      <w:r w:rsidR="5A1D9F9A" w:rsidRPr="5E7438AC">
        <w:rPr>
          <w:rFonts w:ascii="Times New Roman" w:eastAsia="Times New Roman" w:hAnsi="Times New Roman" w:cs="Times New Roman"/>
          <w:color w:val="000000" w:themeColor="text1"/>
          <w:sz w:val="24"/>
          <w:szCs w:val="24"/>
        </w:rPr>
        <w:t xml:space="preserve">põllumajandussektori </w:t>
      </w:r>
      <w:r w:rsidR="47130FFC" w:rsidRPr="5E7438AC">
        <w:rPr>
          <w:rFonts w:ascii="Times New Roman" w:eastAsia="Times New Roman" w:hAnsi="Times New Roman" w:cs="Times New Roman"/>
          <w:color w:val="000000" w:themeColor="text1"/>
          <w:sz w:val="24"/>
          <w:szCs w:val="24"/>
        </w:rPr>
        <w:t>vastupidavuse ja paindlikkuse suurendamine</w:t>
      </w:r>
      <w:r w:rsidR="2BDFE74B" w:rsidRPr="5E7438AC">
        <w:rPr>
          <w:rFonts w:ascii="Times New Roman" w:eastAsia="Times New Roman" w:hAnsi="Times New Roman" w:cs="Times New Roman"/>
          <w:color w:val="000000" w:themeColor="text1"/>
          <w:sz w:val="24"/>
          <w:szCs w:val="24"/>
        </w:rPr>
        <w:t xml:space="preserve"> </w:t>
      </w:r>
      <w:r w:rsidR="2C17257A" w:rsidRPr="656C2244">
        <w:rPr>
          <w:rFonts w:ascii="Times New Roman" w:eastAsia="Times New Roman" w:hAnsi="Times New Roman" w:cs="Times New Roman"/>
          <w:color w:val="000000" w:themeColor="text1"/>
          <w:sz w:val="24"/>
          <w:szCs w:val="24"/>
        </w:rPr>
        <w:t xml:space="preserve">muldade hea seisundi kaitse ja </w:t>
      </w:r>
      <w:r w:rsidR="2C17257A" w:rsidRPr="5E7438AC">
        <w:rPr>
          <w:rFonts w:ascii="Times New Roman" w:eastAsia="Times New Roman" w:hAnsi="Times New Roman" w:cs="Times New Roman"/>
          <w:color w:val="000000" w:themeColor="text1"/>
          <w:sz w:val="24"/>
          <w:szCs w:val="24"/>
        </w:rPr>
        <w:t>taastami</w:t>
      </w:r>
      <w:r w:rsidR="02D88C16" w:rsidRPr="5E7438AC">
        <w:rPr>
          <w:rFonts w:ascii="Times New Roman" w:eastAsia="Times New Roman" w:hAnsi="Times New Roman" w:cs="Times New Roman"/>
          <w:color w:val="000000" w:themeColor="text1"/>
          <w:sz w:val="24"/>
          <w:szCs w:val="24"/>
        </w:rPr>
        <w:t>se</w:t>
      </w:r>
      <w:r w:rsidR="660C9BBE" w:rsidRPr="5E7438AC">
        <w:rPr>
          <w:rFonts w:ascii="Times New Roman" w:eastAsia="Times New Roman" w:hAnsi="Times New Roman" w:cs="Times New Roman"/>
          <w:color w:val="000000" w:themeColor="text1"/>
          <w:sz w:val="24"/>
          <w:szCs w:val="24"/>
        </w:rPr>
        <w:t xml:space="preserve">, </w:t>
      </w:r>
      <w:r w:rsidR="2C17257A" w:rsidRPr="656C2244">
        <w:rPr>
          <w:rFonts w:ascii="Times New Roman" w:eastAsia="Times New Roman" w:hAnsi="Times New Roman" w:cs="Times New Roman"/>
          <w:color w:val="000000" w:themeColor="text1"/>
          <w:sz w:val="24"/>
          <w:szCs w:val="24"/>
        </w:rPr>
        <w:t xml:space="preserve">kuivendusvajaduste </w:t>
      </w:r>
      <w:r w:rsidR="2C17257A" w:rsidRPr="5E7438AC">
        <w:rPr>
          <w:rFonts w:ascii="Times New Roman" w:eastAsia="Times New Roman" w:hAnsi="Times New Roman" w:cs="Times New Roman"/>
          <w:color w:val="000000" w:themeColor="text1"/>
          <w:sz w:val="24"/>
          <w:szCs w:val="24"/>
        </w:rPr>
        <w:t>ümbermõtestami</w:t>
      </w:r>
      <w:r w:rsidR="67BABFA5" w:rsidRPr="5E7438AC">
        <w:rPr>
          <w:rFonts w:ascii="Times New Roman" w:eastAsia="Times New Roman" w:hAnsi="Times New Roman" w:cs="Times New Roman"/>
          <w:color w:val="000000" w:themeColor="text1"/>
          <w:sz w:val="24"/>
          <w:szCs w:val="24"/>
        </w:rPr>
        <w:t>s</w:t>
      </w:r>
      <w:r w:rsidR="2C17257A" w:rsidRPr="5E7438AC">
        <w:rPr>
          <w:rFonts w:ascii="Times New Roman" w:eastAsia="Times New Roman" w:hAnsi="Times New Roman" w:cs="Times New Roman"/>
          <w:color w:val="000000" w:themeColor="text1"/>
          <w:sz w:val="24"/>
          <w:szCs w:val="24"/>
        </w:rPr>
        <w:t>e</w:t>
      </w:r>
      <w:r w:rsidR="2C17257A" w:rsidRPr="656C2244">
        <w:rPr>
          <w:rFonts w:ascii="Times New Roman" w:eastAsia="Times New Roman" w:hAnsi="Times New Roman" w:cs="Times New Roman"/>
          <w:color w:val="000000" w:themeColor="text1"/>
          <w:sz w:val="24"/>
          <w:szCs w:val="24"/>
        </w:rPr>
        <w:t xml:space="preserve">, mõju </w:t>
      </w:r>
      <w:r w:rsidR="2C17257A" w:rsidRPr="5E7438AC">
        <w:rPr>
          <w:rFonts w:ascii="Times New Roman" w:eastAsia="Times New Roman" w:hAnsi="Times New Roman" w:cs="Times New Roman"/>
          <w:color w:val="000000" w:themeColor="text1"/>
          <w:sz w:val="24"/>
          <w:szCs w:val="24"/>
        </w:rPr>
        <w:t>hindami</w:t>
      </w:r>
      <w:r w:rsidR="38092F7D" w:rsidRPr="5E7438AC">
        <w:rPr>
          <w:rFonts w:ascii="Times New Roman" w:eastAsia="Times New Roman" w:hAnsi="Times New Roman" w:cs="Times New Roman"/>
          <w:color w:val="000000" w:themeColor="text1"/>
          <w:sz w:val="24"/>
          <w:szCs w:val="24"/>
        </w:rPr>
        <w:t>s</w:t>
      </w:r>
      <w:r w:rsidR="2C17257A" w:rsidRPr="5E7438AC">
        <w:rPr>
          <w:rFonts w:ascii="Times New Roman" w:eastAsia="Times New Roman" w:hAnsi="Times New Roman" w:cs="Times New Roman"/>
          <w:color w:val="000000" w:themeColor="text1"/>
          <w:sz w:val="24"/>
          <w:szCs w:val="24"/>
        </w:rPr>
        <w:t>e</w:t>
      </w:r>
      <w:r w:rsidR="2C17257A" w:rsidRPr="656C2244">
        <w:rPr>
          <w:rFonts w:ascii="Times New Roman" w:eastAsia="Times New Roman" w:hAnsi="Times New Roman" w:cs="Times New Roman"/>
          <w:color w:val="000000" w:themeColor="text1"/>
          <w:sz w:val="24"/>
          <w:szCs w:val="24"/>
        </w:rPr>
        <w:t xml:space="preserve"> kuivendussüsteemidele ning maaparandussüsteemide </w:t>
      </w:r>
      <w:r w:rsidR="2C17257A" w:rsidRPr="5E7438AC">
        <w:rPr>
          <w:rFonts w:ascii="Times New Roman" w:eastAsia="Times New Roman" w:hAnsi="Times New Roman" w:cs="Times New Roman"/>
          <w:color w:val="000000" w:themeColor="text1"/>
          <w:sz w:val="24"/>
          <w:szCs w:val="24"/>
        </w:rPr>
        <w:t>muutmi</w:t>
      </w:r>
      <w:r w:rsidR="53CC7991" w:rsidRPr="5E7438AC">
        <w:rPr>
          <w:rFonts w:ascii="Times New Roman" w:eastAsia="Times New Roman" w:hAnsi="Times New Roman" w:cs="Times New Roman"/>
          <w:color w:val="000000" w:themeColor="text1"/>
          <w:sz w:val="24"/>
          <w:szCs w:val="24"/>
        </w:rPr>
        <w:t>se</w:t>
      </w:r>
      <w:r w:rsidR="2C17257A" w:rsidRPr="656C2244">
        <w:rPr>
          <w:rFonts w:ascii="Times New Roman" w:eastAsia="Times New Roman" w:hAnsi="Times New Roman" w:cs="Times New Roman"/>
          <w:color w:val="000000" w:themeColor="text1"/>
          <w:sz w:val="24"/>
          <w:szCs w:val="24"/>
        </w:rPr>
        <w:t xml:space="preserve"> </w:t>
      </w:r>
      <w:r w:rsidR="00D238EE">
        <w:rPr>
          <w:rFonts w:ascii="Times New Roman" w:eastAsia="Times New Roman" w:hAnsi="Times New Roman" w:cs="Times New Roman"/>
          <w:color w:val="000000" w:themeColor="text1"/>
          <w:sz w:val="24"/>
          <w:szCs w:val="24"/>
        </w:rPr>
        <w:t xml:space="preserve">kaudu </w:t>
      </w:r>
      <w:r w:rsidR="2C17257A" w:rsidRPr="656C2244">
        <w:rPr>
          <w:rFonts w:ascii="Times New Roman" w:eastAsia="Times New Roman" w:hAnsi="Times New Roman" w:cs="Times New Roman"/>
          <w:color w:val="000000" w:themeColor="text1"/>
          <w:sz w:val="24"/>
          <w:szCs w:val="24"/>
        </w:rPr>
        <w:t xml:space="preserve">keskkonnasõbralikumaks ja elurikkust toetavamaks. </w:t>
      </w:r>
      <w:r w:rsidR="73D37475" w:rsidRPr="656C2244">
        <w:rPr>
          <w:rFonts w:ascii="Times New Roman" w:eastAsia="Times New Roman" w:hAnsi="Times New Roman" w:cs="Times New Roman"/>
          <w:color w:val="000000" w:themeColor="text1"/>
          <w:sz w:val="24"/>
          <w:szCs w:val="24"/>
        </w:rPr>
        <w:t xml:space="preserve">Planeeringutes ja maakasutuses kliimamuutuste pikaajaliste </w:t>
      </w:r>
      <w:r w:rsidR="73D37475" w:rsidRPr="2F57CDB3">
        <w:rPr>
          <w:rFonts w:ascii="Times New Roman" w:eastAsia="Times New Roman" w:hAnsi="Times New Roman" w:cs="Times New Roman"/>
          <w:color w:val="000000" w:themeColor="text1"/>
          <w:sz w:val="24"/>
          <w:szCs w:val="24"/>
        </w:rPr>
        <w:t>mõju</w:t>
      </w:r>
      <w:r w:rsidR="7FBFECDA" w:rsidRPr="2F57CDB3">
        <w:rPr>
          <w:rFonts w:ascii="Times New Roman" w:eastAsia="Times New Roman" w:hAnsi="Times New Roman" w:cs="Times New Roman"/>
          <w:color w:val="000000" w:themeColor="text1"/>
          <w:sz w:val="24"/>
          <w:szCs w:val="24"/>
        </w:rPr>
        <w:t>de</w:t>
      </w:r>
      <w:r w:rsidR="73D37475" w:rsidRPr="2F57CDB3">
        <w:rPr>
          <w:rFonts w:ascii="Times New Roman" w:eastAsia="Times New Roman" w:hAnsi="Times New Roman" w:cs="Times New Roman"/>
          <w:color w:val="000000" w:themeColor="text1"/>
          <w:sz w:val="24"/>
          <w:szCs w:val="24"/>
        </w:rPr>
        <w:t>ga</w:t>
      </w:r>
      <w:r w:rsidR="73D37475" w:rsidRPr="656C2244">
        <w:rPr>
          <w:rFonts w:ascii="Times New Roman" w:eastAsia="Times New Roman" w:hAnsi="Times New Roman" w:cs="Times New Roman"/>
          <w:color w:val="000000" w:themeColor="text1"/>
          <w:sz w:val="24"/>
          <w:szCs w:val="24"/>
        </w:rPr>
        <w:t xml:space="preserve"> arvestamine on kasvava tähtsusega kõikidel planeerimistasanditel, n</w:t>
      </w:r>
      <w:r w:rsidR="00C35FDA">
        <w:rPr>
          <w:rFonts w:ascii="Times New Roman" w:eastAsia="Times New Roman" w:hAnsi="Times New Roman" w:cs="Times New Roman"/>
          <w:color w:val="000000" w:themeColor="text1"/>
          <w:sz w:val="24"/>
          <w:szCs w:val="24"/>
        </w:rPr>
        <w:t>t</w:t>
      </w:r>
      <w:r w:rsidR="73D37475" w:rsidRPr="656C2244">
        <w:rPr>
          <w:rFonts w:ascii="Times New Roman" w:eastAsia="Times New Roman" w:hAnsi="Times New Roman" w:cs="Times New Roman"/>
          <w:color w:val="000000" w:themeColor="text1"/>
          <w:sz w:val="24"/>
          <w:szCs w:val="24"/>
        </w:rPr>
        <w:t xml:space="preserve"> üleujutusohuga aladele hoonete või taristute planeerimise vältimine</w:t>
      </w:r>
      <w:r w:rsidR="26C3B9BD" w:rsidRPr="656C2244">
        <w:rPr>
          <w:rFonts w:ascii="Times New Roman" w:eastAsia="Times New Roman" w:hAnsi="Times New Roman" w:cs="Times New Roman"/>
          <w:color w:val="000000" w:themeColor="text1"/>
          <w:sz w:val="24"/>
          <w:szCs w:val="24"/>
        </w:rPr>
        <w:t xml:space="preserve">, elurikaste </w:t>
      </w:r>
      <w:r w:rsidR="0B47267D" w:rsidRPr="5E7438AC">
        <w:rPr>
          <w:rFonts w:ascii="Times New Roman" w:eastAsia="Times New Roman" w:hAnsi="Times New Roman" w:cs="Times New Roman"/>
          <w:color w:val="000000" w:themeColor="text1"/>
          <w:sz w:val="24"/>
          <w:szCs w:val="24"/>
        </w:rPr>
        <w:t xml:space="preserve">ja erinevaid looduse hüvesid (ökosüsteemiteenuseid) tagavate </w:t>
      </w:r>
      <w:proofErr w:type="spellStart"/>
      <w:r w:rsidR="26C3B9BD" w:rsidRPr="656C2244">
        <w:rPr>
          <w:rFonts w:ascii="Times New Roman" w:eastAsia="Times New Roman" w:hAnsi="Times New Roman" w:cs="Times New Roman"/>
          <w:color w:val="000000" w:themeColor="text1"/>
          <w:sz w:val="24"/>
          <w:szCs w:val="24"/>
        </w:rPr>
        <w:t>puhkemaastike</w:t>
      </w:r>
      <w:proofErr w:type="spellEnd"/>
      <w:r w:rsidR="26C3B9BD" w:rsidRPr="656C2244">
        <w:rPr>
          <w:rFonts w:ascii="Times New Roman" w:eastAsia="Times New Roman" w:hAnsi="Times New Roman" w:cs="Times New Roman"/>
          <w:color w:val="000000" w:themeColor="text1"/>
          <w:sz w:val="24"/>
          <w:szCs w:val="24"/>
        </w:rPr>
        <w:t xml:space="preserve"> ja rohealade säilitamine, loomine ja taastamine tiheasustusaladel ning</w:t>
      </w:r>
      <w:r w:rsidR="26C3B9BD" w:rsidRPr="656C2244">
        <w:rPr>
          <w:rFonts w:ascii="Calibri" w:eastAsia="Calibri" w:hAnsi="Calibri" w:cs="Calibri"/>
        </w:rPr>
        <w:t xml:space="preserve"> </w:t>
      </w:r>
      <w:r w:rsidR="26C3B9BD" w:rsidRPr="656C2244">
        <w:rPr>
          <w:rFonts w:ascii="Times New Roman" w:eastAsia="Times New Roman" w:hAnsi="Times New Roman" w:cs="Times New Roman"/>
          <w:color w:val="000000" w:themeColor="text1"/>
          <w:sz w:val="24"/>
          <w:szCs w:val="24"/>
        </w:rPr>
        <w:t xml:space="preserve">loodusväärtuste kaitset ja inimeste tervist toetava rekreatiivse taristu rajamine nii kaitsealadel kui </w:t>
      </w:r>
      <w:r w:rsidR="00D238EE">
        <w:rPr>
          <w:rFonts w:ascii="Times New Roman" w:eastAsia="Times New Roman" w:hAnsi="Times New Roman" w:cs="Times New Roman"/>
          <w:color w:val="000000" w:themeColor="text1"/>
          <w:sz w:val="24"/>
          <w:szCs w:val="24"/>
        </w:rPr>
        <w:t xml:space="preserve">ka </w:t>
      </w:r>
      <w:r w:rsidR="26C3B9BD" w:rsidRPr="656C2244">
        <w:rPr>
          <w:rFonts w:ascii="Times New Roman" w:eastAsia="Times New Roman" w:hAnsi="Times New Roman" w:cs="Times New Roman"/>
          <w:color w:val="000000" w:themeColor="text1"/>
          <w:sz w:val="24"/>
          <w:szCs w:val="24"/>
        </w:rPr>
        <w:t>väljaspool</w:t>
      </w:r>
      <w:r w:rsidR="73D37475" w:rsidRPr="656C2244">
        <w:rPr>
          <w:rFonts w:ascii="Times New Roman" w:eastAsia="Times New Roman" w:hAnsi="Times New Roman" w:cs="Times New Roman"/>
          <w:color w:val="000000" w:themeColor="text1"/>
          <w:sz w:val="24"/>
          <w:szCs w:val="24"/>
        </w:rPr>
        <w:t>.</w:t>
      </w:r>
    </w:p>
    <w:p w14:paraId="7B38B1E0" w14:textId="77777777" w:rsidR="001B39D0" w:rsidRDefault="001B39D0">
      <w:pPr>
        <w:spacing w:after="0" w:line="240" w:lineRule="auto"/>
        <w:jc w:val="both"/>
        <w:rPr>
          <w:rFonts w:ascii="Times New Roman" w:eastAsia="Times New Roman" w:hAnsi="Times New Roman" w:cs="Times New Roman"/>
          <w:color w:val="000000" w:themeColor="text1"/>
          <w:sz w:val="24"/>
          <w:szCs w:val="24"/>
        </w:rPr>
      </w:pPr>
    </w:p>
    <w:p w14:paraId="534B71EE" w14:textId="2DF12E9D" w:rsidR="46DF1DB2" w:rsidRDefault="73D37475" w:rsidP="00BF2555">
      <w:pPr>
        <w:spacing w:after="0" w:line="240" w:lineRule="auto"/>
        <w:jc w:val="both"/>
        <w:rPr>
          <w:rFonts w:ascii="Times New Roman" w:eastAsia="Times New Roman" w:hAnsi="Times New Roman" w:cs="Times New Roman"/>
          <w:sz w:val="24"/>
          <w:szCs w:val="24"/>
        </w:rPr>
      </w:pPr>
      <w:r w:rsidRPr="00D238EE">
        <w:rPr>
          <w:rFonts w:ascii="Times New Roman" w:eastAsia="Times New Roman" w:hAnsi="Times New Roman" w:cs="Times New Roman"/>
          <w:color w:val="000000" w:themeColor="text1"/>
          <w:sz w:val="24"/>
          <w:szCs w:val="24"/>
        </w:rPr>
        <w:lastRenderedPageBreak/>
        <w:t>Looduspõhiste</w:t>
      </w:r>
      <w:r w:rsidRPr="656C2244">
        <w:rPr>
          <w:rFonts w:ascii="Times New Roman" w:eastAsia="Times New Roman" w:hAnsi="Times New Roman" w:cs="Times New Roman"/>
          <w:color w:val="000000" w:themeColor="text1"/>
          <w:sz w:val="24"/>
          <w:szCs w:val="24"/>
        </w:rPr>
        <w:t xml:space="preserve"> kohanemislahenduste edendami</w:t>
      </w:r>
      <w:r w:rsidR="00D238EE">
        <w:rPr>
          <w:rFonts w:ascii="Times New Roman" w:eastAsia="Times New Roman" w:hAnsi="Times New Roman" w:cs="Times New Roman"/>
          <w:color w:val="000000" w:themeColor="text1"/>
          <w:sz w:val="24"/>
          <w:szCs w:val="24"/>
        </w:rPr>
        <w:t>st</w:t>
      </w:r>
      <w:r w:rsidRPr="656C2244">
        <w:rPr>
          <w:rFonts w:ascii="Times New Roman" w:eastAsia="Times New Roman" w:hAnsi="Times New Roman" w:cs="Times New Roman"/>
          <w:color w:val="000000" w:themeColor="text1"/>
          <w:sz w:val="24"/>
          <w:szCs w:val="24"/>
        </w:rPr>
        <w:t xml:space="preserve"> ja eelistami</w:t>
      </w:r>
      <w:r w:rsidR="00D238EE">
        <w:rPr>
          <w:rFonts w:ascii="Times New Roman" w:eastAsia="Times New Roman" w:hAnsi="Times New Roman" w:cs="Times New Roman"/>
          <w:color w:val="000000" w:themeColor="text1"/>
          <w:sz w:val="24"/>
          <w:szCs w:val="24"/>
        </w:rPr>
        <w:t>st</w:t>
      </w:r>
      <w:r w:rsidRPr="656C2244">
        <w:rPr>
          <w:rFonts w:ascii="Times New Roman" w:eastAsia="Times New Roman" w:hAnsi="Times New Roman" w:cs="Times New Roman"/>
          <w:color w:val="000000" w:themeColor="text1"/>
          <w:sz w:val="24"/>
          <w:szCs w:val="24"/>
        </w:rPr>
        <w:t xml:space="preserve"> </w:t>
      </w:r>
      <w:r w:rsidR="00D238EE">
        <w:rPr>
          <w:rFonts w:ascii="Times New Roman" w:eastAsia="Times New Roman" w:hAnsi="Times New Roman" w:cs="Times New Roman"/>
          <w:color w:val="000000" w:themeColor="text1"/>
          <w:sz w:val="24"/>
          <w:szCs w:val="24"/>
        </w:rPr>
        <w:t>käsitleb</w:t>
      </w:r>
      <w:r w:rsidRPr="656C2244">
        <w:rPr>
          <w:rFonts w:ascii="Times New Roman" w:eastAsia="Times New Roman" w:hAnsi="Times New Roman" w:cs="Times New Roman"/>
          <w:color w:val="000000" w:themeColor="text1"/>
          <w:sz w:val="24"/>
          <w:szCs w:val="24"/>
        </w:rPr>
        <w:t xml:space="preserve"> muuhulgas EL</w:t>
      </w:r>
      <w:r w:rsidR="00D238EE">
        <w:rPr>
          <w:rFonts w:ascii="Times New Roman" w:eastAsia="Times New Roman" w:hAnsi="Times New Roman" w:cs="Times New Roman"/>
          <w:color w:val="000000" w:themeColor="text1"/>
          <w:sz w:val="24"/>
          <w:szCs w:val="24"/>
        </w:rPr>
        <w:t>i</w:t>
      </w:r>
      <w:r w:rsidRPr="656C2244">
        <w:rPr>
          <w:rFonts w:ascii="Times New Roman" w:eastAsia="Times New Roman" w:hAnsi="Times New Roman" w:cs="Times New Roman"/>
          <w:color w:val="000000" w:themeColor="text1"/>
          <w:sz w:val="24"/>
          <w:szCs w:val="24"/>
        </w:rPr>
        <w:t xml:space="preserve"> kliimamuutustega kohanemise strateegia, mille kohaselt tuleks t</w:t>
      </w:r>
      <w:r w:rsidRPr="656C2244">
        <w:rPr>
          <w:rFonts w:ascii="Times New Roman" w:eastAsia="Times New Roman" w:hAnsi="Times New Roman" w:cs="Times New Roman"/>
          <w:sz w:val="24"/>
          <w:szCs w:val="24"/>
        </w:rPr>
        <w:t>ugineda keskkonnahoidlikele ja looduspõhistele lahendustele, mis suurendavad iseseisvat toimetulekut, vastupanuvõimet ja ökosüsteemide kaitset, et kooskõlas kestliku arengu eesmärkidega tagada paremad elamistingimused, sh säästvad ja kohalikud põllumajandus- ja kalandustavad, vee säästev majandamine, taastuvenergia ulatuslikum kasutamine.</w:t>
      </w:r>
      <w:r w:rsidRPr="656C2244">
        <w:rPr>
          <w:rFonts w:ascii="Times New Roman" w:eastAsia="Times New Roman" w:hAnsi="Times New Roman" w:cs="Times New Roman"/>
          <w:color w:val="000000" w:themeColor="text1"/>
          <w:sz w:val="24"/>
          <w:szCs w:val="24"/>
        </w:rPr>
        <w:t xml:space="preserve"> </w:t>
      </w:r>
      <w:r w:rsidRPr="656C2244">
        <w:rPr>
          <w:rFonts w:ascii="Times New Roman" w:eastAsia="Times New Roman" w:hAnsi="Times New Roman" w:cs="Times New Roman"/>
          <w:sz w:val="24"/>
          <w:szCs w:val="24"/>
        </w:rPr>
        <w:t>Looduspõhiseid lahendusi kliimamuutustega kohanemiseks ja katastroofiohu vähendamiseks kasutatakse tavaliselt rannikuvööndi kaitsel, märgalade taastamisel</w:t>
      </w:r>
      <w:r w:rsidR="0CB263D5" w:rsidRPr="509E7CC8">
        <w:rPr>
          <w:rFonts w:ascii="Times New Roman" w:eastAsia="Times New Roman" w:hAnsi="Times New Roman" w:cs="Times New Roman"/>
          <w:sz w:val="24"/>
          <w:szCs w:val="24"/>
        </w:rPr>
        <w:t xml:space="preserve"> </w:t>
      </w:r>
      <w:r w:rsidR="0CB263D5" w:rsidRPr="1F5C65DD">
        <w:rPr>
          <w:rFonts w:ascii="Times New Roman" w:eastAsia="Times New Roman" w:hAnsi="Times New Roman" w:cs="Times New Roman"/>
          <w:sz w:val="24"/>
          <w:szCs w:val="24"/>
        </w:rPr>
        <w:t xml:space="preserve">piirkondliku veevaru kvaliteedi </w:t>
      </w:r>
      <w:r w:rsidR="0CB263D5" w:rsidRPr="3B259D28">
        <w:rPr>
          <w:rFonts w:ascii="Times New Roman" w:eastAsia="Times New Roman" w:hAnsi="Times New Roman" w:cs="Times New Roman"/>
          <w:sz w:val="24"/>
          <w:szCs w:val="24"/>
        </w:rPr>
        <w:t>tagamiseks</w:t>
      </w:r>
      <w:r w:rsidR="0CB263D5" w:rsidRPr="2B0003F4">
        <w:rPr>
          <w:rFonts w:ascii="Times New Roman" w:eastAsia="Times New Roman" w:hAnsi="Times New Roman" w:cs="Times New Roman"/>
          <w:sz w:val="24"/>
          <w:szCs w:val="24"/>
        </w:rPr>
        <w:t xml:space="preserve"> ja veevaru stabiliseerimiseks</w:t>
      </w:r>
      <w:r w:rsidR="0CB263D5" w:rsidRPr="1CA660CC">
        <w:rPr>
          <w:rFonts w:ascii="Times New Roman" w:eastAsia="Times New Roman" w:hAnsi="Times New Roman" w:cs="Times New Roman"/>
          <w:sz w:val="24"/>
          <w:szCs w:val="24"/>
        </w:rPr>
        <w:t xml:space="preserve"> ning </w:t>
      </w:r>
      <w:r w:rsidR="0CB263D5" w:rsidRPr="24567B8E">
        <w:rPr>
          <w:rFonts w:ascii="Times New Roman" w:eastAsia="Times New Roman" w:hAnsi="Times New Roman" w:cs="Times New Roman"/>
          <w:sz w:val="24"/>
          <w:szCs w:val="24"/>
        </w:rPr>
        <w:t xml:space="preserve">maastikutulekahjude </w:t>
      </w:r>
      <w:r w:rsidR="0CB263D5" w:rsidRPr="0F6BE987">
        <w:rPr>
          <w:rFonts w:ascii="Times New Roman" w:eastAsia="Times New Roman" w:hAnsi="Times New Roman" w:cs="Times New Roman"/>
          <w:sz w:val="24"/>
          <w:szCs w:val="24"/>
        </w:rPr>
        <w:t>ohu</w:t>
      </w:r>
      <w:r w:rsidR="0CB263D5" w:rsidRPr="1CA660CC">
        <w:rPr>
          <w:rFonts w:ascii="Times New Roman" w:eastAsia="Times New Roman" w:hAnsi="Times New Roman" w:cs="Times New Roman"/>
          <w:sz w:val="24"/>
          <w:szCs w:val="24"/>
        </w:rPr>
        <w:t xml:space="preserve"> vähendamiseks</w:t>
      </w:r>
      <w:r w:rsidRPr="656C2244">
        <w:rPr>
          <w:rFonts w:ascii="Times New Roman" w:eastAsia="Times New Roman" w:hAnsi="Times New Roman" w:cs="Times New Roman"/>
          <w:sz w:val="24"/>
          <w:szCs w:val="24"/>
        </w:rPr>
        <w:t>, jõgede/</w:t>
      </w:r>
      <w:r w:rsidRPr="760D6769">
        <w:rPr>
          <w:rFonts w:ascii="Times New Roman" w:eastAsia="Times New Roman" w:hAnsi="Times New Roman" w:cs="Times New Roman"/>
          <w:sz w:val="24"/>
          <w:szCs w:val="24"/>
        </w:rPr>
        <w:t>lammi</w:t>
      </w:r>
      <w:r w:rsidR="2567C016" w:rsidRPr="760D6769">
        <w:rPr>
          <w:rFonts w:ascii="Times New Roman" w:eastAsia="Times New Roman" w:hAnsi="Times New Roman" w:cs="Times New Roman"/>
          <w:sz w:val="24"/>
          <w:szCs w:val="24"/>
        </w:rPr>
        <w:t>alade</w:t>
      </w:r>
      <w:r w:rsidRPr="656C2244">
        <w:rPr>
          <w:rFonts w:ascii="Times New Roman" w:eastAsia="Times New Roman" w:hAnsi="Times New Roman" w:cs="Times New Roman"/>
          <w:sz w:val="24"/>
          <w:szCs w:val="24"/>
        </w:rPr>
        <w:t xml:space="preserve"> taastamisel</w:t>
      </w:r>
      <w:r w:rsidR="4A9FE9AF" w:rsidRPr="26CE1575">
        <w:rPr>
          <w:rFonts w:ascii="Times New Roman" w:eastAsia="Times New Roman" w:hAnsi="Times New Roman" w:cs="Times New Roman"/>
          <w:sz w:val="24"/>
          <w:szCs w:val="24"/>
        </w:rPr>
        <w:t xml:space="preserve"> </w:t>
      </w:r>
      <w:r w:rsidR="4A9FE9AF" w:rsidRPr="2859744D">
        <w:rPr>
          <w:rFonts w:ascii="Times New Roman" w:eastAsia="Times New Roman" w:hAnsi="Times New Roman" w:cs="Times New Roman"/>
          <w:sz w:val="24"/>
          <w:szCs w:val="24"/>
        </w:rPr>
        <w:t>üleujutuste vältimiseks</w:t>
      </w:r>
      <w:r w:rsidRPr="656C2244">
        <w:rPr>
          <w:rFonts w:ascii="Times New Roman" w:eastAsia="Times New Roman" w:hAnsi="Times New Roman" w:cs="Times New Roman"/>
          <w:sz w:val="24"/>
          <w:szCs w:val="24"/>
        </w:rPr>
        <w:t xml:space="preserve">, </w:t>
      </w:r>
      <w:r w:rsidRPr="5E7438AC">
        <w:rPr>
          <w:rFonts w:ascii="Times New Roman" w:eastAsia="Times New Roman" w:hAnsi="Times New Roman" w:cs="Times New Roman"/>
          <w:sz w:val="24"/>
          <w:szCs w:val="24"/>
        </w:rPr>
        <w:t>looduslähedase</w:t>
      </w:r>
      <w:r w:rsidR="2E44BD6A" w:rsidRPr="5E7438AC">
        <w:rPr>
          <w:rFonts w:ascii="Times New Roman" w:eastAsia="Times New Roman" w:hAnsi="Times New Roman" w:cs="Times New Roman"/>
          <w:sz w:val="24"/>
          <w:szCs w:val="24"/>
        </w:rPr>
        <w:t>ma</w:t>
      </w:r>
      <w:r w:rsidRPr="5E7438AC">
        <w:rPr>
          <w:rFonts w:ascii="Times New Roman" w:eastAsia="Times New Roman" w:hAnsi="Times New Roman" w:cs="Times New Roman"/>
          <w:sz w:val="24"/>
          <w:szCs w:val="24"/>
        </w:rPr>
        <w:t>s</w:t>
      </w:r>
      <w:r w:rsidRPr="656C2244">
        <w:rPr>
          <w:rFonts w:ascii="Times New Roman" w:eastAsia="Times New Roman" w:hAnsi="Times New Roman" w:cs="Times New Roman"/>
          <w:sz w:val="24"/>
          <w:szCs w:val="24"/>
        </w:rPr>
        <w:t xml:space="preserve"> metsanduses, linnade </w:t>
      </w:r>
      <w:proofErr w:type="spellStart"/>
      <w:r w:rsidRPr="656C2244">
        <w:rPr>
          <w:rFonts w:ascii="Times New Roman" w:eastAsia="Times New Roman" w:hAnsi="Times New Roman" w:cs="Times New Roman"/>
          <w:sz w:val="24"/>
          <w:szCs w:val="24"/>
        </w:rPr>
        <w:t>rohestamises</w:t>
      </w:r>
      <w:proofErr w:type="spellEnd"/>
      <w:r w:rsidR="005B59E8">
        <w:rPr>
          <w:rFonts w:ascii="Times New Roman" w:eastAsia="Times New Roman" w:hAnsi="Times New Roman" w:cs="Times New Roman"/>
          <w:sz w:val="24"/>
          <w:szCs w:val="24"/>
        </w:rPr>
        <w:t>,</w:t>
      </w:r>
      <w:r w:rsidR="06F58562" w:rsidRPr="6DE3D052">
        <w:rPr>
          <w:rFonts w:ascii="Times New Roman" w:eastAsia="Times New Roman" w:hAnsi="Times New Roman" w:cs="Times New Roman"/>
          <w:sz w:val="24"/>
          <w:szCs w:val="24"/>
        </w:rPr>
        <w:t xml:space="preserve"> mh </w:t>
      </w:r>
      <w:r w:rsidR="06F58562" w:rsidRPr="05F59193">
        <w:rPr>
          <w:rFonts w:ascii="Times New Roman" w:eastAsia="Times New Roman" w:hAnsi="Times New Roman" w:cs="Times New Roman"/>
          <w:sz w:val="24"/>
          <w:szCs w:val="24"/>
        </w:rPr>
        <w:t xml:space="preserve">ekstreemsete </w:t>
      </w:r>
      <w:r w:rsidR="06F58562" w:rsidRPr="3C45F7FB">
        <w:rPr>
          <w:rFonts w:ascii="Times New Roman" w:eastAsia="Times New Roman" w:hAnsi="Times New Roman" w:cs="Times New Roman"/>
          <w:sz w:val="24"/>
          <w:szCs w:val="24"/>
        </w:rPr>
        <w:t xml:space="preserve">temperatuuride ja </w:t>
      </w:r>
      <w:r w:rsidR="06F58562" w:rsidRPr="6DE3D052">
        <w:rPr>
          <w:rFonts w:ascii="Times New Roman" w:eastAsia="Times New Roman" w:hAnsi="Times New Roman" w:cs="Times New Roman"/>
          <w:sz w:val="24"/>
          <w:szCs w:val="24"/>
        </w:rPr>
        <w:t xml:space="preserve">kuumasaarte </w:t>
      </w:r>
      <w:r w:rsidR="06F58562" w:rsidRPr="3C45F7FB">
        <w:rPr>
          <w:rFonts w:ascii="Times New Roman" w:eastAsia="Times New Roman" w:hAnsi="Times New Roman" w:cs="Times New Roman"/>
          <w:sz w:val="24"/>
          <w:szCs w:val="24"/>
        </w:rPr>
        <w:t xml:space="preserve">tekkimise </w:t>
      </w:r>
      <w:r w:rsidR="06F58562" w:rsidRPr="6AF8AE63">
        <w:rPr>
          <w:rFonts w:ascii="Times New Roman" w:eastAsia="Times New Roman" w:hAnsi="Times New Roman" w:cs="Times New Roman"/>
          <w:sz w:val="24"/>
          <w:szCs w:val="24"/>
        </w:rPr>
        <w:t>vähendamiseks</w:t>
      </w:r>
      <w:r w:rsidRPr="656C2244">
        <w:rPr>
          <w:rFonts w:ascii="Times New Roman" w:eastAsia="Times New Roman" w:hAnsi="Times New Roman" w:cs="Times New Roman"/>
          <w:sz w:val="24"/>
          <w:szCs w:val="24"/>
        </w:rPr>
        <w:t xml:space="preserve"> ning mullakaitses ja taastootmises. Looduspõhised lahendused suurendavad bioloogilist mitmekesisust ja maastiku väärtust, parandades samal ajal ökosüsteemi teenuseid, nagu erosioonivastane kaitse, põua ja üleujutuste ennetamine, süsiniku sidumine, jahutamine ja metsatulekahjude ennetamine.</w:t>
      </w:r>
    </w:p>
    <w:p w14:paraId="2646E0FE" w14:textId="77777777" w:rsidR="00C41494" w:rsidRDefault="00C41494" w:rsidP="00BF2555">
      <w:pPr>
        <w:spacing w:after="0" w:line="240" w:lineRule="auto"/>
        <w:jc w:val="both"/>
        <w:rPr>
          <w:rFonts w:ascii="Times New Roman" w:eastAsia="Times New Roman" w:hAnsi="Times New Roman" w:cs="Times New Roman"/>
          <w:sz w:val="24"/>
          <w:szCs w:val="24"/>
        </w:rPr>
      </w:pPr>
    </w:p>
    <w:p w14:paraId="274E7A72" w14:textId="1DE7D32C" w:rsidR="46DF1DB2" w:rsidRDefault="0B17FE47" w:rsidP="00BF2555">
      <w:pPr>
        <w:spacing w:after="0" w:line="240" w:lineRule="auto"/>
        <w:jc w:val="both"/>
        <w:rPr>
          <w:rFonts w:ascii="Times New Roman" w:eastAsia="Times New Roman" w:hAnsi="Times New Roman" w:cs="Times New Roman"/>
          <w:sz w:val="24"/>
          <w:szCs w:val="24"/>
        </w:rPr>
      </w:pPr>
      <w:r w:rsidRPr="316B644D">
        <w:rPr>
          <w:rFonts w:ascii="Times New Roman" w:eastAsia="Times New Roman" w:hAnsi="Times New Roman" w:cs="Times New Roman"/>
          <w:sz w:val="24"/>
          <w:szCs w:val="24"/>
        </w:rPr>
        <w:t xml:space="preserve">Näiteks rohekatused võivad parandada linnade ökosüsteeme ja seega teatud määral leevendada bioloogilise mitmekesisuse vähenemist. Rohekatused </w:t>
      </w:r>
      <w:r w:rsidR="00D238EE">
        <w:rPr>
          <w:rFonts w:ascii="Times New Roman" w:eastAsia="Times New Roman" w:hAnsi="Times New Roman" w:cs="Times New Roman"/>
          <w:sz w:val="24"/>
          <w:szCs w:val="24"/>
        </w:rPr>
        <w:t xml:space="preserve">on </w:t>
      </w:r>
      <w:r w:rsidRPr="316B644D">
        <w:rPr>
          <w:rFonts w:ascii="Times New Roman" w:eastAsia="Times New Roman" w:hAnsi="Times New Roman" w:cs="Times New Roman"/>
          <w:sz w:val="24"/>
          <w:szCs w:val="24"/>
        </w:rPr>
        <w:t>sageli</w:t>
      </w:r>
      <w:r w:rsidR="006A738A">
        <w:rPr>
          <w:rFonts w:ascii="Times New Roman" w:eastAsia="Times New Roman" w:hAnsi="Times New Roman" w:cs="Times New Roman"/>
          <w:sz w:val="24"/>
          <w:szCs w:val="24"/>
        </w:rPr>
        <w:t xml:space="preserve"> </w:t>
      </w:r>
      <w:r w:rsidRPr="316B644D">
        <w:rPr>
          <w:rFonts w:ascii="Times New Roman" w:eastAsia="Times New Roman" w:hAnsi="Times New Roman" w:cs="Times New Roman"/>
          <w:sz w:val="24"/>
          <w:szCs w:val="24"/>
        </w:rPr>
        <w:t>kliimamuutustega kohanemise kavade osa</w:t>
      </w:r>
      <w:r w:rsidR="00D238EE">
        <w:rPr>
          <w:rFonts w:ascii="Times New Roman" w:eastAsia="Times New Roman" w:hAnsi="Times New Roman" w:cs="Times New Roman"/>
          <w:sz w:val="24"/>
          <w:szCs w:val="24"/>
        </w:rPr>
        <w:t>ks</w:t>
      </w:r>
      <w:r w:rsidRPr="316B644D">
        <w:rPr>
          <w:rFonts w:ascii="Times New Roman" w:eastAsia="Times New Roman" w:hAnsi="Times New Roman" w:cs="Times New Roman"/>
          <w:sz w:val="24"/>
          <w:szCs w:val="24"/>
        </w:rPr>
        <w:t>, kuna rohekatuste kasutamisel on potentsiaal vähendada</w:t>
      </w:r>
      <w:r w:rsidR="46DF1DB2" w:rsidRPr="316B644D" w:rsidDel="0B17FE47">
        <w:rPr>
          <w:rFonts w:ascii="Times New Roman" w:eastAsia="Times New Roman" w:hAnsi="Times New Roman" w:cs="Times New Roman"/>
          <w:sz w:val="24"/>
          <w:szCs w:val="24"/>
        </w:rPr>
        <w:t xml:space="preserve"> </w:t>
      </w:r>
      <w:r w:rsidRPr="316B644D">
        <w:rPr>
          <w:rFonts w:ascii="Times New Roman" w:eastAsia="Times New Roman" w:hAnsi="Times New Roman" w:cs="Times New Roman"/>
          <w:sz w:val="24"/>
          <w:szCs w:val="24"/>
        </w:rPr>
        <w:t>sademevee äravoolu ja leevendada soojussaarte mõju. Ökosüsteemi taastamisele omistatav suurem tähtsus on seotud</w:t>
      </w:r>
      <w:r w:rsidR="46DF1DB2" w:rsidRPr="316B644D" w:rsidDel="0B17FE47">
        <w:rPr>
          <w:rFonts w:ascii="Times New Roman" w:eastAsia="Times New Roman" w:hAnsi="Times New Roman" w:cs="Times New Roman"/>
          <w:sz w:val="24"/>
          <w:szCs w:val="24"/>
        </w:rPr>
        <w:t xml:space="preserve"> </w:t>
      </w:r>
      <w:r w:rsidRPr="316B644D">
        <w:rPr>
          <w:rFonts w:ascii="Times New Roman" w:eastAsia="Times New Roman" w:hAnsi="Times New Roman" w:cs="Times New Roman"/>
          <w:sz w:val="24"/>
          <w:szCs w:val="24"/>
        </w:rPr>
        <w:t>bioloogilise mitmekesisuse rolliga kliimamuutustele vastupanuvõimes ning vajadusega saavutada mit</w:t>
      </w:r>
      <w:r w:rsidR="00D238EE">
        <w:rPr>
          <w:rFonts w:ascii="Times New Roman" w:eastAsia="Times New Roman" w:hAnsi="Times New Roman" w:cs="Times New Roman"/>
          <w:sz w:val="24"/>
          <w:szCs w:val="24"/>
        </w:rPr>
        <w:t>u</w:t>
      </w:r>
      <w:r w:rsidRPr="316B644D">
        <w:rPr>
          <w:rFonts w:ascii="Times New Roman" w:eastAsia="Times New Roman" w:hAnsi="Times New Roman" w:cs="Times New Roman"/>
          <w:sz w:val="24"/>
          <w:szCs w:val="24"/>
        </w:rPr>
        <w:t xml:space="preserve"> eesmärk</w:t>
      </w:r>
      <w:r w:rsidR="00D238EE">
        <w:rPr>
          <w:rFonts w:ascii="Times New Roman" w:eastAsia="Times New Roman" w:hAnsi="Times New Roman" w:cs="Times New Roman"/>
          <w:sz w:val="24"/>
          <w:szCs w:val="24"/>
        </w:rPr>
        <w:t>i</w:t>
      </w:r>
      <w:r w:rsidRPr="316B644D">
        <w:rPr>
          <w:rFonts w:ascii="Times New Roman" w:eastAsia="Times New Roman" w:hAnsi="Times New Roman" w:cs="Times New Roman"/>
          <w:sz w:val="24"/>
          <w:szCs w:val="24"/>
        </w:rPr>
        <w:t>, m</w:t>
      </w:r>
      <w:r w:rsidR="005B59E8">
        <w:rPr>
          <w:rFonts w:ascii="Times New Roman" w:eastAsia="Times New Roman" w:hAnsi="Times New Roman" w:cs="Times New Roman"/>
          <w:sz w:val="24"/>
          <w:szCs w:val="24"/>
        </w:rPr>
        <w:t>h</w:t>
      </w:r>
      <w:r w:rsidRPr="316B644D">
        <w:rPr>
          <w:rFonts w:ascii="Times New Roman" w:eastAsia="Times New Roman" w:hAnsi="Times New Roman" w:cs="Times New Roman"/>
          <w:sz w:val="24"/>
          <w:szCs w:val="24"/>
        </w:rPr>
        <w:t xml:space="preserve"> kohanemise, elurikkuse ja süsiniku sidumise vallas: elurikkuse ja ökosüsteemi taastamine, kaitse kahjurite ja </w:t>
      </w:r>
      <w:proofErr w:type="spellStart"/>
      <w:r w:rsidRPr="316B644D">
        <w:rPr>
          <w:rFonts w:ascii="Times New Roman" w:eastAsia="Times New Roman" w:hAnsi="Times New Roman" w:cs="Times New Roman"/>
          <w:sz w:val="24"/>
          <w:szCs w:val="24"/>
        </w:rPr>
        <w:t>võõrliikide</w:t>
      </w:r>
      <w:proofErr w:type="spellEnd"/>
      <w:r w:rsidRPr="316B644D">
        <w:rPr>
          <w:rFonts w:ascii="Times New Roman" w:eastAsia="Times New Roman" w:hAnsi="Times New Roman" w:cs="Times New Roman"/>
          <w:sz w:val="24"/>
          <w:szCs w:val="24"/>
        </w:rPr>
        <w:t xml:space="preserve"> vastu, mulla ja vee kvaliteedi taastamine, põua- ja üleujutuskaitse.</w:t>
      </w:r>
    </w:p>
    <w:p w14:paraId="4FF6DFD4" w14:textId="6F53A1C1" w:rsidR="6402D600" w:rsidRPr="00BF2555" w:rsidRDefault="6402D600" w:rsidP="00E57547">
      <w:pPr>
        <w:spacing w:after="0" w:line="240" w:lineRule="auto"/>
        <w:jc w:val="both"/>
        <w:rPr>
          <w:rFonts w:ascii="Times New Roman" w:eastAsia="Times New Roman" w:hAnsi="Times New Roman" w:cs="Times New Roman"/>
          <w:color w:val="000000" w:themeColor="text1"/>
          <w:sz w:val="24"/>
          <w:szCs w:val="24"/>
        </w:rPr>
      </w:pPr>
    </w:p>
    <w:p w14:paraId="0A120348" w14:textId="0011FDB4" w:rsidR="6402D600" w:rsidRPr="00EC12B1" w:rsidRDefault="316B644D" w:rsidP="001320CE">
      <w:pPr>
        <w:pStyle w:val="Pealkiri2"/>
      </w:pPr>
      <w:bookmarkStart w:id="31" w:name="_Toc173748434"/>
      <w:r w:rsidRPr="00EC12B1">
        <w:t>5.</w:t>
      </w:r>
      <w:r w:rsidR="00C41494" w:rsidRPr="00EC12B1">
        <w:t xml:space="preserve"> </w:t>
      </w:r>
      <w:r w:rsidR="1FB343AE" w:rsidRPr="00EC12B1">
        <w:t>p</w:t>
      </w:r>
      <w:r w:rsidR="75A7983A" w:rsidRPr="00EC12B1">
        <w:t>eatükk</w:t>
      </w:r>
      <w:r w:rsidR="00D238EE" w:rsidRPr="00EC12B1">
        <w:t>. A</w:t>
      </w:r>
      <w:r w:rsidR="5353C44A" w:rsidRPr="00EC12B1">
        <w:t>valiku</w:t>
      </w:r>
      <w:r w:rsidR="687A0AE6" w:rsidRPr="00EC12B1">
        <w:t xml:space="preserve"> sektori </w:t>
      </w:r>
      <w:r w:rsidR="006B00BA" w:rsidRPr="00EC12B1">
        <w:t xml:space="preserve">eesmärgid ja </w:t>
      </w:r>
      <w:r w:rsidR="1E81A8B1" w:rsidRPr="00EC12B1">
        <w:t>kohustused kliimamuutuste leevendamisel ja kliimamuutustega kohanemisel</w:t>
      </w:r>
      <w:bookmarkEnd w:id="31"/>
    </w:p>
    <w:p w14:paraId="5C17DDBA" w14:textId="77777777" w:rsidR="004251C9" w:rsidRDefault="004251C9" w:rsidP="004251C9">
      <w:pPr>
        <w:spacing w:after="0" w:line="240" w:lineRule="auto"/>
        <w:rPr>
          <w:rFonts w:ascii="Times New Roman" w:eastAsia="Times New Roman" w:hAnsi="Times New Roman" w:cs="Times New Roman"/>
          <w:b/>
          <w:bCs/>
          <w:sz w:val="24"/>
          <w:szCs w:val="24"/>
        </w:rPr>
      </w:pPr>
    </w:p>
    <w:p w14:paraId="2D0D507D" w14:textId="4F9C814D" w:rsidR="6402D600" w:rsidRDefault="5D39962B" w:rsidP="00BF2555">
      <w:pPr>
        <w:spacing w:after="0" w:line="240" w:lineRule="auto"/>
        <w:rPr>
          <w:rFonts w:ascii="Times New Roman" w:eastAsia="Times New Roman" w:hAnsi="Times New Roman" w:cs="Times New Roman"/>
          <w:b/>
          <w:color w:val="000000" w:themeColor="text1"/>
          <w:sz w:val="24"/>
          <w:szCs w:val="24"/>
        </w:rPr>
      </w:pPr>
      <w:r w:rsidRPr="47687F2E">
        <w:rPr>
          <w:rFonts w:ascii="Times New Roman" w:eastAsia="Times New Roman" w:hAnsi="Times New Roman" w:cs="Times New Roman"/>
          <w:b/>
          <w:bCs/>
          <w:color w:val="000000" w:themeColor="text1"/>
          <w:sz w:val="24"/>
          <w:szCs w:val="24"/>
        </w:rPr>
        <w:t xml:space="preserve">§ </w:t>
      </w:r>
      <w:r w:rsidR="5B8AA74C" w:rsidRPr="7B0A6149">
        <w:rPr>
          <w:rFonts w:ascii="Times New Roman" w:eastAsia="Times New Roman" w:hAnsi="Times New Roman" w:cs="Times New Roman"/>
          <w:b/>
          <w:bCs/>
          <w:color w:val="000000" w:themeColor="text1"/>
          <w:sz w:val="24"/>
          <w:szCs w:val="24"/>
        </w:rPr>
        <w:t>3</w:t>
      </w:r>
      <w:r w:rsidR="3C86FAE4" w:rsidRPr="7B0A6149">
        <w:rPr>
          <w:rFonts w:ascii="Times New Roman" w:eastAsia="Times New Roman" w:hAnsi="Times New Roman" w:cs="Times New Roman"/>
          <w:b/>
          <w:bCs/>
          <w:color w:val="000000" w:themeColor="text1"/>
          <w:sz w:val="24"/>
          <w:szCs w:val="24"/>
        </w:rPr>
        <w:t>4</w:t>
      </w:r>
      <w:r w:rsidRPr="47687F2E">
        <w:rPr>
          <w:rFonts w:ascii="Times New Roman" w:eastAsia="Times New Roman" w:hAnsi="Times New Roman" w:cs="Times New Roman"/>
          <w:b/>
          <w:bCs/>
          <w:color w:val="000000" w:themeColor="text1"/>
          <w:sz w:val="24"/>
          <w:szCs w:val="24"/>
        </w:rPr>
        <w:t xml:space="preserve">. Avaliku sektori </w:t>
      </w:r>
      <w:r w:rsidR="055A1610" w:rsidRPr="3719A35D">
        <w:rPr>
          <w:rFonts w:ascii="Times New Roman" w:eastAsia="Times New Roman" w:hAnsi="Times New Roman" w:cs="Times New Roman"/>
          <w:b/>
          <w:bCs/>
          <w:color w:val="000000" w:themeColor="text1"/>
          <w:sz w:val="24"/>
          <w:szCs w:val="24"/>
        </w:rPr>
        <w:t>eesmärgid</w:t>
      </w:r>
    </w:p>
    <w:p w14:paraId="6771A037" w14:textId="77777777" w:rsidR="00D238EE" w:rsidRDefault="00D238EE" w:rsidP="7C84A48D">
      <w:pPr>
        <w:spacing w:after="0" w:line="240" w:lineRule="auto"/>
        <w:jc w:val="both"/>
        <w:rPr>
          <w:rFonts w:ascii="Times New Roman" w:eastAsia="Times New Roman" w:hAnsi="Times New Roman" w:cs="Times New Roman"/>
          <w:color w:val="000000" w:themeColor="text1"/>
          <w:sz w:val="24"/>
          <w:szCs w:val="24"/>
        </w:rPr>
      </w:pPr>
    </w:p>
    <w:p w14:paraId="67645BDD" w14:textId="65FFBFF4" w:rsidR="6402D600" w:rsidRDefault="5D39962B" w:rsidP="00BF2555">
      <w:pPr>
        <w:spacing w:after="0" w:line="240" w:lineRule="auto"/>
        <w:jc w:val="both"/>
        <w:rPr>
          <w:rFonts w:ascii="Times New Roman" w:eastAsia="Times New Roman" w:hAnsi="Times New Roman" w:cs="Times New Roman"/>
          <w:color w:val="000000" w:themeColor="text1"/>
          <w:sz w:val="24"/>
          <w:szCs w:val="24"/>
        </w:rPr>
      </w:pPr>
      <w:r w:rsidRPr="47687F2E">
        <w:rPr>
          <w:rFonts w:ascii="Times New Roman" w:eastAsia="Times New Roman" w:hAnsi="Times New Roman" w:cs="Times New Roman"/>
          <w:color w:val="000000" w:themeColor="text1"/>
          <w:sz w:val="24"/>
          <w:szCs w:val="24"/>
        </w:rPr>
        <w:t>Paragrahvi</w:t>
      </w:r>
      <w:r w:rsidR="006A738A">
        <w:rPr>
          <w:rFonts w:ascii="Times New Roman" w:eastAsia="Times New Roman" w:hAnsi="Times New Roman" w:cs="Times New Roman"/>
          <w:color w:val="000000" w:themeColor="text1"/>
          <w:sz w:val="24"/>
          <w:szCs w:val="24"/>
        </w:rPr>
        <w:t xml:space="preserve"> </w:t>
      </w:r>
      <w:r w:rsidR="00D238EE">
        <w:rPr>
          <w:rFonts w:ascii="Times New Roman" w:eastAsia="Times New Roman" w:hAnsi="Times New Roman" w:cs="Times New Roman"/>
          <w:color w:val="000000" w:themeColor="text1"/>
          <w:sz w:val="24"/>
          <w:szCs w:val="24"/>
        </w:rPr>
        <w:t xml:space="preserve">34 </w:t>
      </w:r>
      <w:r w:rsidR="15FC171B" w:rsidRPr="47687F2E">
        <w:rPr>
          <w:rFonts w:ascii="Times New Roman" w:eastAsia="Times New Roman" w:hAnsi="Times New Roman" w:cs="Times New Roman"/>
          <w:color w:val="000000" w:themeColor="text1"/>
          <w:sz w:val="24"/>
          <w:szCs w:val="24"/>
        </w:rPr>
        <w:t xml:space="preserve">lõikes 1 </w:t>
      </w:r>
      <w:r w:rsidRPr="47687F2E">
        <w:rPr>
          <w:rFonts w:ascii="Times New Roman" w:eastAsia="Times New Roman" w:hAnsi="Times New Roman" w:cs="Times New Roman"/>
          <w:color w:val="000000" w:themeColor="text1"/>
          <w:sz w:val="24"/>
          <w:szCs w:val="24"/>
        </w:rPr>
        <w:t xml:space="preserve">sätestatakse, et </w:t>
      </w:r>
      <w:r w:rsidR="5967AA76" w:rsidRPr="47687F2E">
        <w:rPr>
          <w:rFonts w:ascii="Times New Roman" w:eastAsia="Times New Roman" w:hAnsi="Times New Roman" w:cs="Times New Roman"/>
          <w:color w:val="000000" w:themeColor="text1"/>
          <w:sz w:val="24"/>
          <w:szCs w:val="24"/>
        </w:rPr>
        <w:t>riigiasutused hindavad</w:t>
      </w:r>
      <w:r w:rsidRPr="47687F2E">
        <w:rPr>
          <w:rFonts w:ascii="Times New Roman" w:eastAsia="Times New Roman" w:hAnsi="Times New Roman" w:cs="Times New Roman"/>
          <w:color w:val="000000" w:themeColor="text1"/>
          <w:sz w:val="24"/>
          <w:szCs w:val="24"/>
        </w:rPr>
        <w:t xml:space="preserve"> oma KHG jalajäl</w:t>
      </w:r>
      <w:r w:rsidR="0B2DC5C8" w:rsidRPr="47687F2E">
        <w:rPr>
          <w:rFonts w:ascii="Times New Roman" w:eastAsia="Times New Roman" w:hAnsi="Times New Roman" w:cs="Times New Roman"/>
          <w:color w:val="000000" w:themeColor="text1"/>
          <w:sz w:val="24"/>
          <w:szCs w:val="24"/>
        </w:rPr>
        <w:t>g</w:t>
      </w:r>
      <w:r w:rsidRPr="47687F2E">
        <w:rPr>
          <w:rFonts w:ascii="Times New Roman" w:eastAsia="Times New Roman" w:hAnsi="Times New Roman" w:cs="Times New Roman"/>
          <w:color w:val="000000" w:themeColor="text1"/>
          <w:sz w:val="24"/>
          <w:szCs w:val="24"/>
        </w:rPr>
        <w:t xml:space="preserve">e ja selle mõju vähendamisega </w:t>
      </w:r>
      <w:r w:rsidR="5B8AA74C" w:rsidRPr="3719A35D">
        <w:rPr>
          <w:rFonts w:ascii="Times New Roman" w:eastAsia="Times New Roman" w:hAnsi="Times New Roman" w:cs="Times New Roman"/>
          <w:color w:val="000000" w:themeColor="text1"/>
          <w:sz w:val="24"/>
          <w:szCs w:val="24"/>
        </w:rPr>
        <w:t>an</w:t>
      </w:r>
      <w:r w:rsidR="233A8E92" w:rsidRPr="3719A35D">
        <w:rPr>
          <w:rFonts w:ascii="Times New Roman" w:eastAsia="Times New Roman" w:hAnsi="Times New Roman" w:cs="Times New Roman"/>
          <w:color w:val="000000" w:themeColor="text1"/>
          <w:sz w:val="24"/>
          <w:szCs w:val="24"/>
        </w:rPr>
        <w:t>navad</w:t>
      </w:r>
      <w:r w:rsidRPr="47687F2E">
        <w:rPr>
          <w:rFonts w:ascii="Times New Roman" w:eastAsia="Times New Roman" w:hAnsi="Times New Roman" w:cs="Times New Roman"/>
          <w:color w:val="000000" w:themeColor="text1"/>
          <w:sz w:val="24"/>
          <w:szCs w:val="24"/>
        </w:rPr>
        <w:t xml:space="preserve"> oma panuse kliimaeesmärkide saavutamisel</w:t>
      </w:r>
      <w:r w:rsidR="00D238EE">
        <w:rPr>
          <w:rFonts w:ascii="Times New Roman" w:eastAsia="Times New Roman" w:hAnsi="Times New Roman" w:cs="Times New Roman"/>
          <w:color w:val="000000" w:themeColor="text1"/>
          <w:sz w:val="24"/>
          <w:szCs w:val="24"/>
        </w:rPr>
        <w:t>e</w:t>
      </w:r>
      <w:r w:rsidRPr="47687F2E">
        <w:rPr>
          <w:rFonts w:ascii="Times New Roman" w:eastAsia="Times New Roman" w:hAnsi="Times New Roman" w:cs="Times New Roman"/>
          <w:color w:val="000000" w:themeColor="text1"/>
          <w:sz w:val="24"/>
          <w:szCs w:val="24"/>
        </w:rPr>
        <w:t>, olles niiviisi eeskujuks ja suunanäitajaks teistele sektoritele.</w:t>
      </w:r>
    </w:p>
    <w:p w14:paraId="31E17880" w14:textId="77777777" w:rsidR="004E7DB0" w:rsidRDefault="004E7DB0" w:rsidP="00BF2555">
      <w:pPr>
        <w:spacing w:after="0" w:line="240" w:lineRule="auto"/>
        <w:jc w:val="both"/>
        <w:rPr>
          <w:rFonts w:ascii="Times New Roman" w:eastAsia="Times New Roman" w:hAnsi="Times New Roman" w:cs="Times New Roman"/>
          <w:sz w:val="24"/>
          <w:szCs w:val="24"/>
        </w:rPr>
      </w:pPr>
    </w:p>
    <w:p w14:paraId="4AA94CEB" w14:textId="476CBED3" w:rsidR="6402D600" w:rsidRDefault="5D39962B" w:rsidP="00BF2555">
      <w:pPr>
        <w:spacing w:after="0" w:line="240" w:lineRule="auto"/>
        <w:jc w:val="both"/>
        <w:rPr>
          <w:rFonts w:ascii="Times New Roman" w:eastAsia="Times New Roman" w:hAnsi="Times New Roman" w:cs="Times New Roman"/>
          <w:sz w:val="24"/>
          <w:szCs w:val="24"/>
        </w:rPr>
      </w:pPr>
      <w:r w:rsidRPr="47687F2E">
        <w:rPr>
          <w:rFonts w:ascii="Times New Roman" w:eastAsia="Times New Roman" w:hAnsi="Times New Roman" w:cs="Times New Roman"/>
          <w:sz w:val="24"/>
          <w:szCs w:val="24"/>
        </w:rPr>
        <w:t>KHG jalajälg on kvantitatiivselt väljendatud kasvuhoonegaaside heite koguhulk, mida tekitab kas otseselt või kaudselt inimene või organisatsioon oma tegevuse käigus. KHG jalajälge saab mõõta ka toodete ja teenuste puhul. KHG jalajälje alusel on võimalik hinnata inimtegevuse (nt organisatsiooni või ettevõtte) panust kliimamuutustesse.</w:t>
      </w:r>
    </w:p>
    <w:p w14:paraId="53628937" w14:textId="77777777" w:rsidR="004E7DB0" w:rsidRDefault="004E7DB0" w:rsidP="00BF2555">
      <w:pPr>
        <w:spacing w:after="0" w:line="240" w:lineRule="auto"/>
        <w:jc w:val="both"/>
        <w:rPr>
          <w:rFonts w:ascii="Times New Roman" w:eastAsia="Times New Roman" w:hAnsi="Times New Roman" w:cs="Times New Roman"/>
          <w:sz w:val="24"/>
          <w:szCs w:val="24"/>
        </w:rPr>
      </w:pPr>
    </w:p>
    <w:p w14:paraId="1C59FB6A" w14:textId="5EFE0DC1" w:rsidR="6402D600" w:rsidRDefault="5D39962B" w:rsidP="00BF2555">
      <w:pPr>
        <w:spacing w:after="0" w:line="240" w:lineRule="auto"/>
        <w:jc w:val="both"/>
        <w:rPr>
          <w:rFonts w:ascii="Times New Roman" w:eastAsia="Times New Roman" w:hAnsi="Times New Roman" w:cs="Times New Roman"/>
          <w:sz w:val="24"/>
          <w:szCs w:val="24"/>
        </w:rPr>
      </w:pPr>
      <w:r w:rsidRPr="47687F2E">
        <w:rPr>
          <w:rFonts w:ascii="Times New Roman" w:eastAsia="Times New Roman" w:hAnsi="Times New Roman" w:cs="Times New Roman"/>
          <w:sz w:val="24"/>
          <w:szCs w:val="24"/>
        </w:rPr>
        <w:t>KHG jalajälje hindamise eesmärk on võimaldada asutustel alustada oma tegevuse kliimamõju hindamisega, et tuvastada</w:t>
      </w:r>
      <w:r w:rsidRPr="47687F2E" w:rsidDel="006A738A">
        <w:rPr>
          <w:rFonts w:ascii="Times New Roman" w:eastAsia="Times New Roman" w:hAnsi="Times New Roman" w:cs="Times New Roman"/>
          <w:sz w:val="24"/>
          <w:szCs w:val="24"/>
        </w:rPr>
        <w:t xml:space="preserve"> </w:t>
      </w:r>
      <w:r w:rsidRPr="47687F2E">
        <w:rPr>
          <w:rFonts w:ascii="Times New Roman" w:eastAsia="Times New Roman" w:hAnsi="Times New Roman" w:cs="Times New Roman"/>
          <w:sz w:val="24"/>
          <w:szCs w:val="24"/>
        </w:rPr>
        <w:t>kõige heitemahukamad tegevusvaldkonnad. Kuna kliima- ja ka laiemalt keskkonnamõjude juhtimisega peavad hakkama tegelema kõik organisatsioonid, on avalikul sektoril võimalus olla eeskujuks ja teerajajaks.</w:t>
      </w:r>
    </w:p>
    <w:p w14:paraId="0C901347" w14:textId="77777777" w:rsidR="001B39D0" w:rsidRDefault="001B39D0" w:rsidP="00E57547">
      <w:pPr>
        <w:spacing w:after="0" w:line="240" w:lineRule="auto"/>
        <w:jc w:val="both"/>
        <w:rPr>
          <w:rFonts w:ascii="Times New Roman" w:eastAsia="Times New Roman" w:hAnsi="Times New Roman" w:cs="Times New Roman"/>
          <w:color w:val="000000" w:themeColor="text1"/>
          <w:sz w:val="24"/>
          <w:szCs w:val="24"/>
        </w:rPr>
      </w:pPr>
    </w:p>
    <w:p w14:paraId="660FDD76" w14:textId="37A4A329" w:rsidR="6402D600" w:rsidRDefault="200A0323" w:rsidP="00E57547">
      <w:pPr>
        <w:spacing w:after="0" w:line="240" w:lineRule="auto"/>
        <w:jc w:val="both"/>
        <w:rPr>
          <w:rFonts w:ascii="Times New Roman" w:eastAsia="Times New Roman" w:hAnsi="Times New Roman" w:cs="Times New Roman"/>
          <w:color w:val="000000" w:themeColor="text1"/>
          <w:sz w:val="24"/>
          <w:szCs w:val="24"/>
        </w:rPr>
      </w:pPr>
      <w:r w:rsidRPr="7C84A48D">
        <w:rPr>
          <w:rFonts w:ascii="Times New Roman" w:eastAsia="Times New Roman" w:hAnsi="Times New Roman" w:cs="Times New Roman"/>
          <w:color w:val="000000" w:themeColor="text1"/>
          <w:sz w:val="24"/>
          <w:szCs w:val="24"/>
        </w:rPr>
        <w:t>Kliimaministeeriumi tellimusel on organisatsioonidele koostatud suunised ja arvutusmudel KHG</w:t>
      </w:r>
      <w:r w:rsidR="5BA4665B" w:rsidRPr="7C84A48D">
        <w:rPr>
          <w:rFonts w:ascii="Times New Roman" w:eastAsia="Times New Roman" w:hAnsi="Times New Roman" w:cs="Times New Roman"/>
          <w:color w:val="000000" w:themeColor="text1"/>
          <w:sz w:val="24"/>
          <w:szCs w:val="24"/>
        </w:rPr>
        <w:t xml:space="preserve"> </w:t>
      </w:r>
      <w:r w:rsidRPr="7C84A48D">
        <w:rPr>
          <w:rFonts w:ascii="Times New Roman" w:eastAsia="Times New Roman" w:hAnsi="Times New Roman" w:cs="Times New Roman"/>
          <w:color w:val="000000" w:themeColor="text1"/>
          <w:sz w:val="24"/>
          <w:szCs w:val="24"/>
        </w:rPr>
        <w:t xml:space="preserve">jalajälje arvutamiseks, mille saab võtta aluseks ka </w:t>
      </w:r>
      <w:r w:rsidR="6BE2BC3D" w:rsidRPr="7C84A48D">
        <w:rPr>
          <w:rFonts w:ascii="Times New Roman" w:eastAsia="Times New Roman" w:hAnsi="Times New Roman" w:cs="Times New Roman"/>
          <w:color w:val="000000" w:themeColor="text1"/>
          <w:sz w:val="24"/>
          <w:szCs w:val="24"/>
        </w:rPr>
        <w:t>riigiasutuste</w:t>
      </w:r>
      <w:r w:rsidRPr="7C84A48D">
        <w:rPr>
          <w:rFonts w:ascii="Times New Roman" w:eastAsia="Times New Roman" w:hAnsi="Times New Roman" w:cs="Times New Roman"/>
          <w:color w:val="000000" w:themeColor="text1"/>
          <w:sz w:val="24"/>
          <w:szCs w:val="24"/>
        </w:rPr>
        <w:t xml:space="preserve"> vastavate mõjude hindamisel. Nii juhendmaterjali kui ka arvutusmudeli koostas </w:t>
      </w:r>
      <w:r w:rsidR="3AD80B55" w:rsidRPr="7C84A48D">
        <w:rPr>
          <w:rFonts w:ascii="Times New Roman" w:eastAsia="Times New Roman" w:hAnsi="Times New Roman" w:cs="Times New Roman"/>
          <w:color w:val="000000" w:themeColor="text1"/>
          <w:sz w:val="24"/>
          <w:szCs w:val="24"/>
        </w:rPr>
        <w:t>Kliima</w:t>
      </w:r>
      <w:r w:rsidR="0020D8A1" w:rsidRPr="7C84A48D">
        <w:rPr>
          <w:rFonts w:ascii="Times New Roman" w:eastAsia="Times New Roman" w:hAnsi="Times New Roman" w:cs="Times New Roman"/>
          <w:color w:val="000000" w:themeColor="text1"/>
          <w:sz w:val="24"/>
          <w:szCs w:val="24"/>
        </w:rPr>
        <w:t>m</w:t>
      </w:r>
      <w:r w:rsidR="3AD80B55" w:rsidRPr="7C84A48D">
        <w:rPr>
          <w:rFonts w:ascii="Times New Roman" w:eastAsia="Times New Roman" w:hAnsi="Times New Roman" w:cs="Times New Roman"/>
          <w:color w:val="000000" w:themeColor="text1"/>
          <w:sz w:val="24"/>
          <w:szCs w:val="24"/>
        </w:rPr>
        <w:t xml:space="preserve">inisteeriumi </w:t>
      </w:r>
      <w:r w:rsidRPr="7C84A48D">
        <w:rPr>
          <w:rFonts w:ascii="Times New Roman" w:eastAsia="Times New Roman" w:hAnsi="Times New Roman" w:cs="Times New Roman"/>
          <w:color w:val="000000" w:themeColor="text1"/>
          <w:sz w:val="24"/>
          <w:szCs w:val="24"/>
        </w:rPr>
        <w:t xml:space="preserve">tellimusel Stockholmi Keskkonnainstituudi Tallinna Keskus. </w:t>
      </w:r>
      <w:r w:rsidR="5BA4665B" w:rsidRPr="7C84A48D">
        <w:rPr>
          <w:rFonts w:ascii="Times New Roman" w:eastAsia="Times New Roman" w:hAnsi="Times New Roman" w:cs="Times New Roman"/>
          <w:color w:val="000000" w:themeColor="text1"/>
          <w:sz w:val="24"/>
          <w:szCs w:val="24"/>
        </w:rPr>
        <w:t xml:space="preserve">See </w:t>
      </w:r>
      <w:r w:rsidRPr="7C84A48D">
        <w:rPr>
          <w:rFonts w:ascii="Times New Roman" w:eastAsia="Times New Roman" w:hAnsi="Times New Roman" w:cs="Times New Roman"/>
          <w:color w:val="000000" w:themeColor="text1"/>
          <w:sz w:val="24"/>
          <w:szCs w:val="24"/>
        </w:rPr>
        <w:t xml:space="preserve">mudel ja juhised on </w:t>
      </w:r>
      <w:hyperlink r:id="rId45">
        <w:r w:rsidRPr="7C84A48D">
          <w:rPr>
            <w:rStyle w:val="Hperlink"/>
            <w:rFonts w:ascii="Times New Roman" w:eastAsia="Times New Roman" w:hAnsi="Times New Roman" w:cs="Times New Roman"/>
            <w:sz w:val="24"/>
            <w:szCs w:val="24"/>
          </w:rPr>
          <w:t>Kliimaministeeriumi kodulehel</w:t>
        </w:r>
      </w:hyperlink>
      <w:r w:rsidRPr="7C84A48D">
        <w:rPr>
          <w:rFonts w:ascii="Times New Roman" w:eastAsia="Times New Roman" w:hAnsi="Times New Roman" w:cs="Times New Roman"/>
          <w:color w:val="000000" w:themeColor="text1"/>
          <w:sz w:val="24"/>
          <w:szCs w:val="24"/>
        </w:rPr>
        <w:t xml:space="preserve">. Lisaks KHG jalajälje hindamisele </w:t>
      </w:r>
      <w:r w:rsidR="64C0B0B1" w:rsidRPr="7C84A48D">
        <w:rPr>
          <w:rFonts w:ascii="Times New Roman" w:eastAsia="Times New Roman" w:hAnsi="Times New Roman" w:cs="Times New Roman"/>
          <w:color w:val="000000" w:themeColor="text1"/>
          <w:sz w:val="24"/>
          <w:szCs w:val="24"/>
        </w:rPr>
        <w:t xml:space="preserve">peab </w:t>
      </w:r>
      <w:r w:rsidRPr="7C84A48D">
        <w:rPr>
          <w:rFonts w:ascii="Times New Roman" w:eastAsia="Times New Roman" w:hAnsi="Times New Roman" w:cs="Times New Roman"/>
          <w:color w:val="000000" w:themeColor="text1"/>
          <w:sz w:val="24"/>
          <w:szCs w:val="24"/>
        </w:rPr>
        <w:t xml:space="preserve">asutus </w:t>
      </w:r>
      <w:r w:rsidR="74309179" w:rsidRPr="7C84A48D">
        <w:rPr>
          <w:rFonts w:ascii="Times New Roman" w:eastAsia="Times New Roman" w:hAnsi="Times New Roman" w:cs="Times New Roman"/>
          <w:color w:val="000000" w:themeColor="text1"/>
          <w:sz w:val="24"/>
          <w:szCs w:val="24"/>
        </w:rPr>
        <w:t>nägema ette meetmed</w:t>
      </w:r>
      <w:r w:rsidRPr="7C84A48D">
        <w:rPr>
          <w:rFonts w:ascii="Times New Roman" w:eastAsia="Times New Roman" w:hAnsi="Times New Roman" w:cs="Times New Roman"/>
          <w:color w:val="000000" w:themeColor="text1"/>
          <w:sz w:val="24"/>
          <w:szCs w:val="24"/>
        </w:rPr>
        <w:t>, mis aitavad KHG jalajälje suurust vähendada</w:t>
      </w:r>
      <w:r w:rsidR="179D2870" w:rsidRPr="7C84A48D">
        <w:rPr>
          <w:rFonts w:ascii="Times New Roman" w:eastAsia="Times New Roman" w:hAnsi="Times New Roman" w:cs="Times New Roman"/>
          <w:color w:val="000000" w:themeColor="text1"/>
          <w:sz w:val="24"/>
          <w:szCs w:val="24"/>
        </w:rPr>
        <w:t>.</w:t>
      </w:r>
      <w:r w:rsidRPr="7C84A48D">
        <w:rPr>
          <w:rFonts w:ascii="Times New Roman" w:eastAsia="Times New Roman" w:hAnsi="Times New Roman" w:cs="Times New Roman"/>
          <w:color w:val="000000" w:themeColor="text1"/>
          <w:sz w:val="24"/>
          <w:szCs w:val="24"/>
        </w:rPr>
        <w:t xml:space="preserve"> </w:t>
      </w:r>
      <w:r w:rsidR="5BA4665B" w:rsidRPr="7C84A48D">
        <w:rPr>
          <w:rFonts w:ascii="Times New Roman" w:eastAsia="Times New Roman" w:hAnsi="Times New Roman" w:cs="Times New Roman"/>
          <w:color w:val="000000" w:themeColor="text1"/>
          <w:sz w:val="24"/>
          <w:szCs w:val="24"/>
        </w:rPr>
        <w:t>L</w:t>
      </w:r>
      <w:r w:rsidR="28E4DC5C" w:rsidRPr="7C84A48D">
        <w:rPr>
          <w:rFonts w:ascii="Times New Roman" w:eastAsia="Times New Roman" w:hAnsi="Times New Roman" w:cs="Times New Roman"/>
          <w:color w:val="000000" w:themeColor="text1"/>
          <w:sz w:val="24"/>
          <w:szCs w:val="24"/>
        </w:rPr>
        <w:t xml:space="preserve">õike 2 </w:t>
      </w:r>
      <w:r w:rsidR="5BA4665B" w:rsidRPr="7C84A48D">
        <w:rPr>
          <w:rFonts w:ascii="Times New Roman" w:eastAsia="Times New Roman" w:hAnsi="Times New Roman" w:cs="Times New Roman"/>
          <w:color w:val="000000" w:themeColor="text1"/>
          <w:sz w:val="24"/>
          <w:szCs w:val="24"/>
        </w:rPr>
        <w:t xml:space="preserve">järgi </w:t>
      </w:r>
      <w:r w:rsidR="28E4DC5C" w:rsidRPr="7C84A48D">
        <w:rPr>
          <w:rFonts w:ascii="Times New Roman" w:eastAsia="Times New Roman" w:hAnsi="Times New Roman" w:cs="Times New Roman"/>
          <w:color w:val="000000" w:themeColor="text1"/>
          <w:sz w:val="24"/>
          <w:szCs w:val="24"/>
        </w:rPr>
        <w:t>tuleb teha n</w:t>
      </w:r>
      <w:r w:rsidRPr="7C84A48D">
        <w:rPr>
          <w:rFonts w:ascii="Times New Roman" w:eastAsia="Times New Roman" w:hAnsi="Times New Roman" w:cs="Times New Roman"/>
          <w:color w:val="000000" w:themeColor="text1"/>
          <w:sz w:val="24"/>
          <w:szCs w:val="24"/>
        </w:rPr>
        <w:t xml:space="preserve">ii KHG </w:t>
      </w:r>
      <w:r w:rsidRPr="7C84A48D">
        <w:rPr>
          <w:rFonts w:ascii="Times New Roman" w:eastAsia="Times New Roman" w:hAnsi="Times New Roman" w:cs="Times New Roman"/>
          <w:color w:val="000000" w:themeColor="text1"/>
          <w:sz w:val="24"/>
          <w:szCs w:val="24"/>
        </w:rPr>
        <w:lastRenderedPageBreak/>
        <w:t>jalajälje hindamistulemused kui ka m</w:t>
      </w:r>
      <w:r w:rsidR="2CBB481B" w:rsidRPr="7C84A48D">
        <w:rPr>
          <w:rFonts w:ascii="Times New Roman" w:eastAsia="Times New Roman" w:hAnsi="Times New Roman" w:cs="Times New Roman"/>
          <w:color w:val="000000" w:themeColor="text1"/>
          <w:sz w:val="24"/>
          <w:szCs w:val="24"/>
        </w:rPr>
        <w:t>eetmed KHG jalajälje vähendamiseks</w:t>
      </w:r>
      <w:r w:rsidRPr="7C84A48D">
        <w:rPr>
          <w:rFonts w:ascii="Times New Roman" w:eastAsia="Times New Roman" w:hAnsi="Times New Roman" w:cs="Times New Roman"/>
          <w:color w:val="000000" w:themeColor="text1"/>
          <w:sz w:val="24"/>
          <w:szCs w:val="24"/>
        </w:rPr>
        <w:t xml:space="preserve"> asutuse kodulehel kõigile kättesaadavaks.</w:t>
      </w:r>
    </w:p>
    <w:p w14:paraId="7A0FF095" w14:textId="77777777" w:rsidR="005522AB" w:rsidRDefault="005522AB" w:rsidP="7C84A48D">
      <w:pPr>
        <w:spacing w:after="0" w:line="240" w:lineRule="auto"/>
        <w:jc w:val="both"/>
        <w:rPr>
          <w:rFonts w:ascii="Times New Roman" w:eastAsia="Times New Roman" w:hAnsi="Times New Roman" w:cs="Times New Roman"/>
          <w:color w:val="000000" w:themeColor="text1"/>
          <w:sz w:val="24"/>
          <w:szCs w:val="24"/>
        </w:rPr>
      </w:pPr>
    </w:p>
    <w:p w14:paraId="2B33747B" w14:textId="77777777" w:rsidR="00930F10" w:rsidRDefault="1E0EE5A5" w:rsidP="00930F10">
      <w:pPr>
        <w:spacing w:after="0"/>
        <w:jc w:val="both"/>
        <w:rPr>
          <w:rStyle w:val="eop"/>
          <w:rFonts w:ascii="Times New Roman" w:hAnsi="Times New Roman" w:cs="Times New Roman"/>
          <w:sz w:val="24"/>
          <w:szCs w:val="24"/>
        </w:rPr>
      </w:pPr>
      <w:r w:rsidRPr="00930F10">
        <w:rPr>
          <w:rFonts w:ascii="Times New Roman" w:eastAsia="Times New Roman" w:hAnsi="Times New Roman" w:cs="Times New Roman"/>
          <w:color w:val="000000" w:themeColor="text1"/>
          <w:sz w:val="24"/>
          <w:szCs w:val="24"/>
        </w:rPr>
        <w:t>Lõike 3 kohaselt ei toeta avalik sektor</w:t>
      </w:r>
      <w:r w:rsidR="0FC19522" w:rsidRPr="00930F10">
        <w:rPr>
          <w:rFonts w:ascii="Times New Roman" w:eastAsia="Times New Roman" w:hAnsi="Times New Roman" w:cs="Times New Roman"/>
          <w:color w:val="000000" w:themeColor="text1"/>
          <w:sz w:val="24"/>
          <w:szCs w:val="24"/>
        </w:rPr>
        <w:t xml:space="preserve"> fossiilkütustel töötavate eraldiseisvate katelde paigaldamist.</w:t>
      </w:r>
      <w:r w:rsidR="74279CB7" w:rsidRPr="00930F10">
        <w:rPr>
          <w:rStyle w:val="normaltextrun"/>
          <w:rFonts w:ascii="Times New Roman" w:hAnsi="Times New Roman" w:cs="Times New Roman"/>
          <w:sz w:val="24"/>
          <w:szCs w:val="24"/>
        </w:rPr>
        <w:t xml:space="preserve"> </w:t>
      </w:r>
      <w:r w:rsidR="4F169C35" w:rsidRPr="00930F10">
        <w:rPr>
          <w:rStyle w:val="normaltextrun"/>
          <w:rFonts w:ascii="Times New Roman" w:hAnsi="Times New Roman" w:cs="Times New Roman"/>
          <w:sz w:val="24"/>
          <w:szCs w:val="24"/>
        </w:rPr>
        <w:t>EPBD</w:t>
      </w:r>
      <w:r w:rsidR="5E89B511" w:rsidRPr="00930F10">
        <w:rPr>
          <w:rStyle w:val="normaltextrun"/>
          <w:rFonts w:ascii="Times New Roman" w:hAnsi="Times New Roman" w:cs="Times New Roman"/>
          <w:sz w:val="24"/>
          <w:szCs w:val="24"/>
        </w:rPr>
        <w:t xml:space="preserve"> direktiivi</w:t>
      </w:r>
      <w:r w:rsidR="4F169C35" w:rsidRPr="00930F10">
        <w:rPr>
          <w:rStyle w:val="normaltextrun"/>
          <w:rFonts w:ascii="Times New Roman" w:hAnsi="Times New Roman" w:cs="Times New Roman"/>
          <w:sz w:val="24"/>
          <w:szCs w:val="24"/>
        </w:rPr>
        <w:t xml:space="preserve"> artikli 17 lõike 15</w:t>
      </w:r>
      <w:r w:rsidR="5E89B511" w:rsidRPr="00930F10">
        <w:rPr>
          <w:rStyle w:val="normaltextrun"/>
          <w:rFonts w:ascii="Times New Roman" w:hAnsi="Times New Roman" w:cs="Times New Roman"/>
          <w:sz w:val="24"/>
          <w:szCs w:val="24"/>
        </w:rPr>
        <w:t xml:space="preserve"> ülevõtmisega </w:t>
      </w:r>
      <w:r w:rsidR="4F169C35" w:rsidRPr="00930F10">
        <w:rPr>
          <w:rStyle w:val="normaltextrun"/>
          <w:rFonts w:ascii="Times New Roman" w:hAnsi="Times New Roman" w:cs="Times New Roman"/>
          <w:sz w:val="24"/>
          <w:szCs w:val="24"/>
        </w:rPr>
        <w:t>ei anna liikmesriigid alates 1. jaanuarist 2025 enam rahalisi stiimuleid fossiilkütustel töötavate eraldiseisvate katelde paigaldamiseks</w:t>
      </w:r>
      <w:r w:rsidR="5E89B511" w:rsidRPr="00930F10">
        <w:rPr>
          <w:rStyle w:val="normaltextrun"/>
          <w:rFonts w:ascii="Times New Roman" w:hAnsi="Times New Roman" w:cs="Times New Roman"/>
          <w:sz w:val="24"/>
          <w:szCs w:val="24"/>
        </w:rPr>
        <w:t>. Erandiks on need katlad, mis on enne 2025. aasta 1. jaanuari valitud investeeringute tegemiseks Euroopa Parlamendi ja nõukogu määrusega (EL) 2021/241 loodud taaste- ja vastupidavusrahastu, Euroopa Parlamendi ja nõukogu määrusega (EL) 2021/1058 loodud Euroopa Regionaalarengu Fondi ja Ühtekuuluvusfondi raames.</w:t>
      </w:r>
      <w:r w:rsidR="5E89B511" w:rsidRPr="00930F10">
        <w:rPr>
          <w:rStyle w:val="eop"/>
          <w:rFonts w:ascii="Times New Roman" w:hAnsi="Times New Roman" w:cs="Times New Roman"/>
          <w:sz w:val="24"/>
          <w:szCs w:val="24"/>
        </w:rPr>
        <w:t> </w:t>
      </w:r>
    </w:p>
    <w:p w14:paraId="4830E12C" w14:textId="77777777" w:rsidR="00930F10" w:rsidRDefault="00930F10" w:rsidP="00930F10">
      <w:pPr>
        <w:spacing w:after="0"/>
        <w:jc w:val="both"/>
        <w:rPr>
          <w:rFonts w:ascii="Times New Roman" w:hAnsi="Times New Roman" w:cs="Times New Roman"/>
          <w:sz w:val="24"/>
          <w:szCs w:val="24"/>
        </w:rPr>
      </w:pPr>
    </w:p>
    <w:p w14:paraId="7EB09D4E" w14:textId="117AB30B" w:rsidR="00733DE9" w:rsidRDefault="4F169C35" w:rsidP="00930F10">
      <w:pPr>
        <w:spacing w:after="0"/>
        <w:jc w:val="both"/>
        <w:rPr>
          <w:rStyle w:val="eop"/>
          <w:rFonts w:ascii="Times New Roman" w:hAnsi="Times New Roman" w:cs="Times New Roman"/>
          <w:sz w:val="24"/>
          <w:szCs w:val="24"/>
        </w:rPr>
      </w:pPr>
      <w:r w:rsidRPr="00930F10">
        <w:rPr>
          <w:rStyle w:val="normaltextrun"/>
          <w:rFonts w:ascii="Times New Roman" w:hAnsi="Times New Roman" w:cs="Times New Roman"/>
          <w:sz w:val="24"/>
          <w:szCs w:val="24"/>
        </w:rPr>
        <w:t>Artikkel 17 lõige 15 kehtib iseseisvate fossiilkütustel töötavate katelde paigaldamise kohta. Katla paigaldamine tähendab EPBD kontekstis katla ostmist, kokkupanemist ja kasutuselevõttu, mis 1) põletab fossiilkütuseid, see tähendab mittetaastuvaid süsinikupõhiseid energiaallikaid, nagu tahked kütused, maagaas ja nafta, ning mis 2) on iseseisev katel, see tähendab ei ole kombineeritud teise taastuvenergiat kasutava soojusallikaga.</w:t>
      </w:r>
      <w:r w:rsidRPr="00930F10">
        <w:rPr>
          <w:rStyle w:val="eop"/>
          <w:rFonts w:ascii="Times New Roman" w:hAnsi="Times New Roman" w:cs="Times New Roman"/>
          <w:sz w:val="24"/>
          <w:szCs w:val="24"/>
        </w:rPr>
        <w:t> </w:t>
      </w:r>
    </w:p>
    <w:p w14:paraId="7563BEA2" w14:textId="77777777" w:rsidR="00930F10" w:rsidRPr="00930F10" w:rsidRDefault="00930F10" w:rsidP="00930F10">
      <w:pPr>
        <w:spacing w:after="0"/>
        <w:jc w:val="both"/>
        <w:rPr>
          <w:rFonts w:ascii="Times New Roman" w:hAnsi="Times New Roman" w:cs="Times New Roman"/>
          <w:sz w:val="24"/>
          <w:szCs w:val="24"/>
        </w:rPr>
      </w:pPr>
    </w:p>
    <w:p w14:paraId="41D3A45B" w14:textId="552EC7B7" w:rsidR="00B66B89" w:rsidRDefault="4F169C35" w:rsidP="009D12D5">
      <w:pPr>
        <w:spacing w:after="0"/>
        <w:jc w:val="both"/>
        <w:rPr>
          <w:rStyle w:val="eop"/>
          <w:rFonts w:ascii="Times New Roman" w:hAnsi="Times New Roman" w:cs="Times New Roman"/>
          <w:sz w:val="24"/>
          <w:szCs w:val="24"/>
        </w:rPr>
      </w:pPr>
      <w:r w:rsidRPr="00930F10">
        <w:rPr>
          <w:rStyle w:val="normaltextrun"/>
          <w:rFonts w:ascii="Times New Roman" w:hAnsi="Times New Roman" w:cs="Times New Roman"/>
          <w:sz w:val="24"/>
          <w:szCs w:val="24"/>
        </w:rPr>
        <w:t>See, kas gaasikatel loetakse fossiilkütusel töötavaks, sõltub katla paigaldamise hetkel (mitte tulevikus) gaasivõrgus olevast kütusesegust. Kui kohalikus gaasivõrgus on valdavalt maagaas, siis ei anta reeglina gaasikatelde paigaldamiseks rahalist toetust. Kui kohalikus gaasivõrgus on valdavalt taastuvad kütused, võib gaasikatelde paigaldamine saada rahalist toetust EPBD artikli 17 lõike 15 alusel.</w:t>
      </w:r>
      <w:r w:rsidRPr="00930F10">
        <w:rPr>
          <w:rStyle w:val="eop"/>
          <w:rFonts w:ascii="Times New Roman" w:hAnsi="Times New Roman" w:cs="Times New Roman"/>
          <w:sz w:val="24"/>
          <w:szCs w:val="24"/>
        </w:rPr>
        <w:t> </w:t>
      </w:r>
    </w:p>
    <w:p w14:paraId="4BA4D0B3" w14:textId="77777777" w:rsidR="009D12D5" w:rsidRPr="00930F10" w:rsidRDefault="009D12D5" w:rsidP="009D12D5">
      <w:pPr>
        <w:spacing w:after="0"/>
        <w:jc w:val="both"/>
        <w:rPr>
          <w:rFonts w:ascii="Times New Roman" w:hAnsi="Times New Roman" w:cs="Times New Roman"/>
          <w:sz w:val="24"/>
          <w:szCs w:val="24"/>
        </w:rPr>
      </w:pPr>
    </w:p>
    <w:p w14:paraId="4CBA91C7" w14:textId="77777777" w:rsidR="00930F10" w:rsidRDefault="4F169C35" w:rsidP="00930F10">
      <w:pPr>
        <w:spacing w:after="0"/>
        <w:jc w:val="both"/>
        <w:rPr>
          <w:rStyle w:val="normaltextrun"/>
          <w:rFonts w:ascii="Times New Roman" w:hAnsi="Times New Roman" w:cs="Times New Roman"/>
          <w:sz w:val="24"/>
          <w:szCs w:val="24"/>
        </w:rPr>
      </w:pPr>
      <w:r w:rsidRPr="00930F10">
        <w:rPr>
          <w:rStyle w:val="normaltextrun"/>
          <w:rFonts w:ascii="Times New Roman" w:hAnsi="Times New Roman" w:cs="Times New Roman"/>
          <w:sz w:val="24"/>
          <w:szCs w:val="24"/>
        </w:rPr>
        <w:t>Termin "iseseisev katel" ei ole EPBD-s määratletud, küll aga selgitatakse EPBD preambuli punktis 14, et iseseisvaid katlaid tuleb eristada "hübriidküttesüsteemidest, millel on märkimisväärne taastuvenergia osakaal, nagu kombinatsioon katlast koos päikese soojusenergia või soojuspumbaga". Iseseisev katel on seega katel, mis ei ole kombineeritud teise taastuvenergiat kasutava soojusallikaga. Hübriidküttesüsteem tähendab hübriidtoodet, mis ühendab vähemalt kahte erinevat tüüpi soojusallikat. Hübriidküttesüsteemid võivad olla mis tahes kombinatsioonid soojuspumpadest ja kateldest, hübriidpäikesesüsteemid (katla ja päikeseenergia kombinatsioon) ja nende süsteemide kombinatsioonid. Hübriidküttesüsteem võib olla valmistatud sellisena või hübridiseerimine võib toimuda paigaldamise ajal või hiljem kohapeal.</w:t>
      </w:r>
    </w:p>
    <w:p w14:paraId="562F5334" w14:textId="7DF8CC17" w:rsidR="00930F10" w:rsidRPr="00930F10" w:rsidRDefault="4F169C35" w:rsidP="00930F10">
      <w:pPr>
        <w:spacing w:after="0"/>
        <w:jc w:val="both"/>
        <w:rPr>
          <w:rStyle w:val="normaltextrun"/>
          <w:rFonts w:ascii="Times New Roman" w:hAnsi="Times New Roman" w:cs="Times New Roman"/>
          <w:sz w:val="24"/>
          <w:szCs w:val="24"/>
        </w:rPr>
      </w:pPr>
      <w:r w:rsidRPr="00930F10">
        <w:rPr>
          <w:rStyle w:val="eop"/>
          <w:rFonts w:ascii="Times New Roman" w:hAnsi="Times New Roman" w:cs="Times New Roman"/>
          <w:sz w:val="24"/>
          <w:szCs w:val="24"/>
        </w:rPr>
        <w:t> </w:t>
      </w:r>
    </w:p>
    <w:p w14:paraId="23760164" w14:textId="079E1243" w:rsidR="00733DE9" w:rsidRDefault="4F169C35" w:rsidP="00930F10">
      <w:pPr>
        <w:spacing w:after="0"/>
        <w:jc w:val="both"/>
        <w:rPr>
          <w:rStyle w:val="eop"/>
          <w:rFonts w:ascii="Times New Roman" w:hAnsi="Times New Roman" w:cs="Times New Roman"/>
          <w:sz w:val="24"/>
          <w:szCs w:val="24"/>
        </w:rPr>
      </w:pPr>
      <w:r w:rsidRPr="00930F10">
        <w:rPr>
          <w:rStyle w:val="normaltextrun"/>
          <w:rFonts w:ascii="Times New Roman" w:hAnsi="Times New Roman" w:cs="Times New Roman"/>
          <w:sz w:val="24"/>
          <w:szCs w:val="24"/>
        </w:rPr>
        <w:t xml:space="preserve">EPBD uuesti sõnastatud 2024/1275 versiooni artikli 2 punkti 14 kohaselt on "energia taastuvatest energiaallikatest" energia, mis pärineb taastuvatest mittefossiilsetest allikatest, nimelt tuuleenergia, päikeseenergia (päikese soojusenergia ja päikeseelekter), </w:t>
      </w:r>
      <w:proofErr w:type="spellStart"/>
      <w:r w:rsidRPr="00930F10">
        <w:rPr>
          <w:rStyle w:val="normaltextrun"/>
          <w:rFonts w:ascii="Times New Roman" w:hAnsi="Times New Roman" w:cs="Times New Roman"/>
          <w:sz w:val="24"/>
          <w:szCs w:val="24"/>
        </w:rPr>
        <w:t>geotermiline</w:t>
      </w:r>
      <w:proofErr w:type="spellEnd"/>
      <w:r w:rsidRPr="00930F10">
        <w:rPr>
          <w:rStyle w:val="normaltextrun"/>
          <w:rFonts w:ascii="Times New Roman" w:hAnsi="Times New Roman" w:cs="Times New Roman"/>
          <w:sz w:val="24"/>
          <w:szCs w:val="24"/>
        </w:rPr>
        <w:t xml:space="preserve"> energia </w:t>
      </w:r>
      <w:proofErr w:type="spellStart"/>
      <w:r w:rsidRPr="00930F10">
        <w:rPr>
          <w:rStyle w:val="normaltextrun"/>
          <w:rFonts w:ascii="Times New Roman" w:hAnsi="Times New Roman" w:cs="Times New Roman"/>
          <w:sz w:val="24"/>
          <w:szCs w:val="24"/>
        </w:rPr>
        <w:t>osmootiline</w:t>
      </w:r>
      <w:proofErr w:type="spellEnd"/>
      <w:r w:rsidRPr="00930F10">
        <w:rPr>
          <w:rStyle w:val="normaltextrun"/>
          <w:rFonts w:ascii="Times New Roman" w:hAnsi="Times New Roman" w:cs="Times New Roman"/>
          <w:sz w:val="24"/>
          <w:szCs w:val="24"/>
        </w:rPr>
        <w:t xml:space="preserve"> energia, ümbritseva keskkonna energia, loodete, laine- ja muu ookeanienergia, </w:t>
      </w:r>
      <w:proofErr w:type="spellStart"/>
      <w:r w:rsidRPr="00930F10">
        <w:rPr>
          <w:rStyle w:val="normaltextrun"/>
          <w:rFonts w:ascii="Times New Roman" w:hAnsi="Times New Roman" w:cs="Times New Roman"/>
          <w:sz w:val="24"/>
          <w:szCs w:val="24"/>
        </w:rPr>
        <w:t>hüdroenergia</w:t>
      </w:r>
      <w:proofErr w:type="spellEnd"/>
      <w:r w:rsidRPr="00930F10">
        <w:rPr>
          <w:rStyle w:val="normaltextrun"/>
          <w:rFonts w:ascii="Times New Roman" w:hAnsi="Times New Roman" w:cs="Times New Roman"/>
          <w:sz w:val="24"/>
          <w:szCs w:val="24"/>
        </w:rPr>
        <w:t xml:space="preserve">, </w:t>
      </w:r>
      <w:proofErr w:type="spellStart"/>
      <w:r w:rsidRPr="00930F10">
        <w:rPr>
          <w:rStyle w:val="normaltextrun"/>
          <w:rFonts w:ascii="Times New Roman" w:hAnsi="Times New Roman" w:cs="Times New Roman"/>
          <w:sz w:val="24"/>
          <w:szCs w:val="24"/>
        </w:rPr>
        <w:t>biomass</w:t>
      </w:r>
      <w:proofErr w:type="spellEnd"/>
      <w:r w:rsidRPr="00930F10">
        <w:rPr>
          <w:rStyle w:val="normaltextrun"/>
          <w:rFonts w:ascii="Times New Roman" w:hAnsi="Times New Roman" w:cs="Times New Roman"/>
          <w:sz w:val="24"/>
          <w:szCs w:val="24"/>
        </w:rPr>
        <w:t xml:space="preserve">, prügilagaas, reoveepuhasti gaas ja </w:t>
      </w:r>
      <w:proofErr w:type="spellStart"/>
      <w:r w:rsidRPr="00930F10">
        <w:rPr>
          <w:rStyle w:val="normaltextrun"/>
          <w:rFonts w:ascii="Times New Roman" w:hAnsi="Times New Roman" w:cs="Times New Roman"/>
          <w:sz w:val="24"/>
          <w:szCs w:val="24"/>
        </w:rPr>
        <w:t>biogaas</w:t>
      </w:r>
      <w:proofErr w:type="spellEnd"/>
      <w:r w:rsidRPr="00930F10">
        <w:rPr>
          <w:rStyle w:val="normaltextrun"/>
          <w:rFonts w:ascii="Times New Roman" w:hAnsi="Times New Roman" w:cs="Times New Roman"/>
          <w:sz w:val="24"/>
          <w:szCs w:val="24"/>
        </w:rPr>
        <w:t>.</w:t>
      </w:r>
      <w:r w:rsidRPr="00930F10">
        <w:rPr>
          <w:rStyle w:val="eop"/>
          <w:rFonts w:ascii="Times New Roman" w:hAnsi="Times New Roman" w:cs="Times New Roman"/>
          <w:sz w:val="24"/>
          <w:szCs w:val="24"/>
        </w:rPr>
        <w:t> </w:t>
      </w:r>
    </w:p>
    <w:p w14:paraId="7C628AB6" w14:textId="77777777" w:rsidR="00930F10" w:rsidRPr="00930F10" w:rsidRDefault="00930F10" w:rsidP="00930F10">
      <w:pPr>
        <w:spacing w:after="0"/>
        <w:jc w:val="both"/>
        <w:rPr>
          <w:rFonts w:ascii="Times New Roman" w:hAnsi="Times New Roman" w:cs="Times New Roman"/>
          <w:sz w:val="24"/>
          <w:szCs w:val="24"/>
        </w:rPr>
      </w:pPr>
    </w:p>
    <w:p w14:paraId="6B52F7DE" w14:textId="77777777" w:rsidR="00930F10" w:rsidRDefault="4F169C35" w:rsidP="00930F10">
      <w:pPr>
        <w:spacing w:after="0"/>
        <w:jc w:val="both"/>
        <w:rPr>
          <w:rFonts w:ascii="Times New Roman" w:hAnsi="Times New Roman" w:cs="Times New Roman"/>
          <w:sz w:val="24"/>
          <w:szCs w:val="24"/>
        </w:rPr>
      </w:pPr>
      <w:r w:rsidRPr="00930F10">
        <w:rPr>
          <w:rStyle w:val="normaltextrun"/>
          <w:rFonts w:ascii="Times New Roman" w:hAnsi="Times New Roman" w:cs="Times New Roman"/>
          <w:sz w:val="24"/>
          <w:szCs w:val="24"/>
        </w:rPr>
        <w:t>"Finantsilisi stiimuleid" ei ole EPBD-s määratl</w:t>
      </w:r>
      <w:r w:rsidR="5E89B511" w:rsidRPr="00930F10">
        <w:rPr>
          <w:rStyle w:val="normaltextrun"/>
          <w:rFonts w:ascii="Times New Roman" w:hAnsi="Times New Roman" w:cs="Times New Roman"/>
          <w:sz w:val="24"/>
          <w:szCs w:val="24"/>
        </w:rPr>
        <w:t>e</w:t>
      </w:r>
      <w:r w:rsidRPr="00930F10">
        <w:rPr>
          <w:rStyle w:val="normaltextrun"/>
          <w:rFonts w:ascii="Times New Roman" w:hAnsi="Times New Roman" w:cs="Times New Roman"/>
          <w:sz w:val="24"/>
          <w:szCs w:val="24"/>
        </w:rPr>
        <w:t>t</w:t>
      </w:r>
      <w:r w:rsidR="5E89B511" w:rsidRPr="00930F10">
        <w:rPr>
          <w:rStyle w:val="normaltextrun"/>
          <w:rFonts w:ascii="Times New Roman" w:hAnsi="Times New Roman" w:cs="Times New Roman"/>
          <w:sz w:val="24"/>
          <w:szCs w:val="24"/>
        </w:rPr>
        <w:t>ud</w:t>
      </w:r>
      <w:r w:rsidRPr="00930F10">
        <w:rPr>
          <w:rStyle w:val="normaltextrun"/>
          <w:rFonts w:ascii="Times New Roman" w:hAnsi="Times New Roman" w:cs="Times New Roman"/>
          <w:sz w:val="24"/>
          <w:szCs w:val="24"/>
        </w:rPr>
        <w:t>. Finantsilisi stiimuleid mõistetakse laialdaselt avaliku asutuse poolt ja/või läbi avalike vahendite pakutavate majanduslike toetuste, aga ka maksusoodustustena (nt vähendatud maksusoodustused). Sellised toetused võivad olla erineval kujul, sealhulgas, kuid mitte ainult, otsesed toetused ostjatele, paigaldajatele ja kolmandatele isikutele. Rahalised stiimulid võivad olla suunatud muuhulgas lõppkasutajatele, paigaldajatele, tootjatele ja kolmandatele isikutele või majandustegevuses osalejatele, kes on otseselt või kaudselt seotud katelde paigaldamisega.</w:t>
      </w:r>
      <w:r w:rsidRPr="00930F10">
        <w:rPr>
          <w:rStyle w:val="eop"/>
          <w:rFonts w:ascii="Times New Roman" w:hAnsi="Times New Roman" w:cs="Times New Roman"/>
          <w:sz w:val="24"/>
          <w:szCs w:val="24"/>
        </w:rPr>
        <w:t> </w:t>
      </w:r>
    </w:p>
    <w:p w14:paraId="26EF1BCE" w14:textId="77777777" w:rsidR="00930F10" w:rsidRDefault="00930F10" w:rsidP="00930F10">
      <w:pPr>
        <w:spacing w:after="0"/>
        <w:jc w:val="both"/>
        <w:rPr>
          <w:rFonts w:ascii="Times New Roman" w:hAnsi="Times New Roman" w:cs="Times New Roman"/>
          <w:sz w:val="24"/>
          <w:szCs w:val="24"/>
        </w:rPr>
      </w:pPr>
    </w:p>
    <w:p w14:paraId="740C6C12" w14:textId="68FC023F" w:rsidR="001B39D0" w:rsidRPr="00930F10" w:rsidRDefault="210BB7CE" w:rsidP="00930F10">
      <w:pPr>
        <w:spacing w:after="0"/>
        <w:jc w:val="both"/>
        <w:rPr>
          <w:rFonts w:ascii="Times New Roman" w:hAnsi="Times New Roman" w:cs="Times New Roman"/>
          <w:sz w:val="24"/>
          <w:szCs w:val="24"/>
        </w:rPr>
      </w:pPr>
      <w:r w:rsidRPr="00930F10">
        <w:rPr>
          <w:rFonts w:ascii="Times New Roman" w:hAnsi="Times New Roman" w:cs="Times New Roman"/>
          <w:sz w:val="24"/>
          <w:szCs w:val="24"/>
        </w:rPr>
        <w:t xml:space="preserve">Kliimaneutraalsuse eesmärgi saavutamiseks lõpetab avalik sektor </w:t>
      </w:r>
      <w:r w:rsidR="1AD94A91" w:rsidRPr="00930F10">
        <w:rPr>
          <w:rFonts w:ascii="Times New Roman" w:hAnsi="Times New Roman" w:cs="Times New Roman"/>
          <w:sz w:val="24"/>
          <w:szCs w:val="24"/>
        </w:rPr>
        <w:t>lõike</w:t>
      </w:r>
      <w:r w:rsidR="5AE04FBF" w:rsidRPr="00930F10">
        <w:rPr>
          <w:rFonts w:ascii="Times New Roman" w:hAnsi="Times New Roman" w:cs="Times New Roman"/>
          <w:sz w:val="24"/>
          <w:szCs w:val="24"/>
        </w:rPr>
        <w:t xml:space="preserve"> </w:t>
      </w:r>
      <w:r w:rsidR="6524F966" w:rsidRPr="00930F10">
        <w:rPr>
          <w:rFonts w:ascii="Times New Roman" w:hAnsi="Times New Roman" w:cs="Times New Roman"/>
          <w:sz w:val="24"/>
          <w:szCs w:val="24"/>
        </w:rPr>
        <w:t>4</w:t>
      </w:r>
      <w:r w:rsidR="1AD94A91" w:rsidRPr="00930F10">
        <w:rPr>
          <w:rFonts w:ascii="Times New Roman" w:hAnsi="Times New Roman" w:cs="Times New Roman"/>
          <w:sz w:val="24"/>
          <w:szCs w:val="24"/>
        </w:rPr>
        <w:t xml:space="preserve"> kohaselt</w:t>
      </w:r>
      <w:r w:rsidRPr="00930F10">
        <w:rPr>
          <w:rFonts w:ascii="Times New Roman" w:hAnsi="Times New Roman" w:cs="Times New Roman"/>
          <w:sz w:val="24"/>
          <w:szCs w:val="24"/>
        </w:rPr>
        <w:t xml:space="preserve"> fossiilkütuste toetamise </w:t>
      </w:r>
      <w:r w:rsidR="3D1159FE" w:rsidRPr="00930F10">
        <w:rPr>
          <w:rFonts w:ascii="Times New Roman" w:hAnsi="Times New Roman" w:cs="Times New Roman"/>
          <w:sz w:val="24"/>
          <w:szCs w:val="24"/>
        </w:rPr>
        <w:t>alates 2035.</w:t>
      </w:r>
      <w:r w:rsidR="231BC978" w:rsidRPr="00930F10">
        <w:rPr>
          <w:rFonts w:ascii="Times New Roman" w:hAnsi="Times New Roman" w:cs="Times New Roman"/>
          <w:sz w:val="24"/>
          <w:szCs w:val="24"/>
        </w:rPr>
        <w:t xml:space="preserve"> </w:t>
      </w:r>
      <w:r w:rsidR="3D1159FE" w:rsidRPr="00930F10">
        <w:rPr>
          <w:rFonts w:ascii="Times New Roman" w:hAnsi="Times New Roman" w:cs="Times New Roman"/>
          <w:sz w:val="24"/>
          <w:szCs w:val="24"/>
        </w:rPr>
        <w:t xml:space="preserve">aastast </w:t>
      </w:r>
      <w:r w:rsidRPr="00930F10">
        <w:rPr>
          <w:rFonts w:ascii="Times New Roman" w:hAnsi="Times New Roman" w:cs="Times New Roman"/>
          <w:sz w:val="24"/>
          <w:szCs w:val="24"/>
        </w:rPr>
        <w:t>ja kasutamise alates 2040. aastast, välja arvatud juhul</w:t>
      </w:r>
      <w:r w:rsidR="475BF1AE" w:rsidRPr="00930F10">
        <w:rPr>
          <w:rFonts w:ascii="Times New Roman" w:hAnsi="Times New Roman" w:cs="Times New Roman"/>
          <w:sz w:val="24"/>
          <w:szCs w:val="24"/>
        </w:rPr>
        <w:t>,</w:t>
      </w:r>
      <w:r w:rsidRPr="00930F10">
        <w:rPr>
          <w:rFonts w:ascii="Times New Roman" w:hAnsi="Times New Roman" w:cs="Times New Roman"/>
          <w:sz w:val="24"/>
          <w:szCs w:val="24"/>
        </w:rPr>
        <w:t xml:space="preserve"> kui puuduvad mõistlikud alternatiivid</w:t>
      </w:r>
      <w:r w:rsidR="3607EBD2" w:rsidRPr="00930F10">
        <w:rPr>
          <w:rFonts w:ascii="Times New Roman" w:hAnsi="Times New Roman" w:cs="Times New Roman"/>
          <w:sz w:val="24"/>
          <w:szCs w:val="24"/>
        </w:rPr>
        <w:t xml:space="preserve">. </w:t>
      </w:r>
      <w:r w:rsidR="15E6BD65" w:rsidRPr="00930F10">
        <w:rPr>
          <w:rFonts w:ascii="Times New Roman" w:hAnsi="Times New Roman" w:cs="Times New Roman"/>
          <w:sz w:val="24"/>
          <w:szCs w:val="24"/>
        </w:rPr>
        <w:t>Riigikontrolli 2022.</w:t>
      </w:r>
      <w:r w:rsidR="231BC978" w:rsidRPr="00930F10">
        <w:rPr>
          <w:rFonts w:ascii="Times New Roman" w:hAnsi="Times New Roman" w:cs="Times New Roman"/>
          <w:sz w:val="24"/>
          <w:szCs w:val="24"/>
        </w:rPr>
        <w:t xml:space="preserve"> </w:t>
      </w:r>
      <w:r w:rsidR="15E6BD65" w:rsidRPr="00930F10">
        <w:rPr>
          <w:rFonts w:ascii="Times New Roman" w:hAnsi="Times New Roman" w:cs="Times New Roman"/>
          <w:sz w:val="24"/>
          <w:szCs w:val="24"/>
        </w:rPr>
        <w:t>aasta</w:t>
      </w:r>
      <w:r w:rsidR="73286DC0" w:rsidRPr="00930F10">
        <w:rPr>
          <w:rFonts w:ascii="Times New Roman" w:hAnsi="Times New Roman" w:cs="Times New Roman"/>
          <w:sz w:val="24"/>
          <w:szCs w:val="24"/>
        </w:rPr>
        <w:t xml:space="preserve"> aprillis</w:t>
      </w:r>
      <w:r w:rsidR="15E6BD65" w:rsidRPr="00930F10">
        <w:rPr>
          <w:rFonts w:ascii="Times New Roman" w:hAnsi="Times New Roman" w:cs="Times New Roman"/>
          <w:sz w:val="24"/>
          <w:szCs w:val="24"/>
        </w:rPr>
        <w:t xml:space="preserve"> avaldatud </w:t>
      </w:r>
      <w:r w:rsidR="1B1CBF23" w:rsidRPr="00930F10">
        <w:rPr>
          <w:rFonts w:ascii="Times New Roman" w:hAnsi="Times New Roman" w:cs="Times New Roman"/>
          <w:sz w:val="24"/>
          <w:szCs w:val="24"/>
        </w:rPr>
        <w:t>k</w:t>
      </w:r>
      <w:r w:rsidR="15E6BD65" w:rsidRPr="00930F10">
        <w:rPr>
          <w:rFonts w:ascii="Times New Roman" w:hAnsi="Times New Roman" w:cs="Times New Roman"/>
          <w:sz w:val="24"/>
          <w:szCs w:val="24"/>
        </w:rPr>
        <w:t>eskkonnaees</w:t>
      </w:r>
      <w:r w:rsidR="5C9F1136" w:rsidRPr="00930F10">
        <w:rPr>
          <w:rFonts w:ascii="Times New Roman" w:hAnsi="Times New Roman" w:cs="Times New Roman"/>
          <w:sz w:val="24"/>
          <w:szCs w:val="24"/>
        </w:rPr>
        <w:t>märkidega vastuolus olevate majandusmeetmete üleva</w:t>
      </w:r>
      <w:r w:rsidR="17C4BAD4" w:rsidRPr="00930F10">
        <w:rPr>
          <w:rFonts w:ascii="Times New Roman" w:hAnsi="Times New Roman" w:cs="Times New Roman"/>
          <w:sz w:val="24"/>
          <w:szCs w:val="24"/>
        </w:rPr>
        <w:t>ates</w:t>
      </w:r>
      <w:r w:rsidR="733AFEAA" w:rsidRPr="00930F10">
        <w:rPr>
          <w:rStyle w:val="Allmrkuseviide"/>
          <w:rFonts w:ascii="Times New Roman" w:hAnsi="Times New Roman" w:cs="Times New Roman"/>
          <w:sz w:val="24"/>
          <w:szCs w:val="24"/>
        </w:rPr>
        <w:footnoteReference w:id="39"/>
      </w:r>
      <w:r w:rsidR="5C9F1136" w:rsidRPr="00930F10">
        <w:rPr>
          <w:rFonts w:ascii="Times New Roman" w:hAnsi="Times New Roman" w:cs="Times New Roman"/>
          <w:sz w:val="24"/>
          <w:szCs w:val="24"/>
        </w:rPr>
        <w:t xml:space="preserve"> </w:t>
      </w:r>
      <w:r w:rsidR="78B791E3" w:rsidRPr="00930F10">
        <w:rPr>
          <w:rFonts w:ascii="Times New Roman" w:hAnsi="Times New Roman" w:cs="Times New Roman"/>
          <w:sz w:val="24"/>
          <w:szCs w:val="24"/>
        </w:rPr>
        <w:t xml:space="preserve">leiti, et </w:t>
      </w:r>
      <w:r w:rsidR="565C62E1" w:rsidRPr="00930F10">
        <w:rPr>
          <w:rFonts w:ascii="Times New Roman" w:hAnsi="Times New Roman" w:cs="Times New Roman"/>
          <w:sz w:val="24"/>
          <w:szCs w:val="24"/>
        </w:rPr>
        <w:t>riik peaks välja</w:t>
      </w:r>
      <w:r w:rsidR="51A91102" w:rsidRPr="00930F10">
        <w:rPr>
          <w:rFonts w:ascii="Times New Roman" w:hAnsi="Times New Roman" w:cs="Times New Roman"/>
          <w:sz w:val="24"/>
          <w:szCs w:val="24"/>
        </w:rPr>
        <w:t xml:space="preserve"> </w:t>
      </w:r>
      <w:r w:rsidR="565C62E1" w:rsidRPr="00930F10">
        <w:rPr>
          <w:rFonts w:ascii="Times New Roman" w:hAnsi="Times New Roman" w:cs="Times New Roman"/>
          <w:sz w:val="24"/>
          <w:szCs w:val="24"/>
        </w:rPr>
        <w:t>selgitama</w:t>
      </w:r>
      <w:r w:rsidR="5EB31015" w:rsidRPr="00930F10">
        <w:rPr>
          <w:rFonts w:ascii="Times New Roman" w:hAnsi="Times New Roman" w:cs="Times New Roman"/>
          <w:sz w:val="24"/>
          <w:szCs w:val="24"/>
        </w:rPr>
        <w:t xml:space="preserve">, millised </w:t>
      </w:r>
      <w:r w:rsidR="2C6805A1" w:rsidRPr="00930F10">
        <w:rPr>
          <w:rFonts w:ascii="Times New Roman" w:hAnsi="Times New Roman" w:cs="Times New Roman"/>
          <w:sz w:val="24"/>
          <w:szCs w:val="24"/>
        </w:rPr>
        <w:t>majandusmeetmed</w:t>
      </w:r>
      <w:r w:rsidR="437DDCD5" w:rsidRPr="00930F10">
        <w:rPr>
          <w:rFonts w:ascii="Times New Roman" w:hAnsi="Times New Roman" w:cs="Times New Roman"/>
          <w:sz w:val="24"/>
          <w:szCs w:val="24"/>
        </w:rPr>
        <w:t xml:space="preserve"> </w:t>
      </w:r>
      <w:r w:rsidR="2C6805A1" w:rsidRPr="00930F10">
        <w:rPr>
          <w:rFonts w:ascii="Times New Roman" w:hAnsi="Times New Roman" w:cs="Times New Roman"/>
          <w:sz w:val="24"/>
          <w:szCs w:val="24"/>
        </w:rPr>
        <w:t xml:space="preserve">(nii </w:t>
      </w:r>
      <w:r w:rsidR="6372A131" w:rsidRPr="00930F10">
        <w:rPr>
          <w:rFonts w:ascii="Times New Roman" w:hAnsi="Times New Roman" w:cs="Times New Roman"/>
          <w:sz w:val="24"/>
          <w:szCs w:val="24"/>
        </w:rPr>
        <w:t>toetusskeemid ja maksuerisused kui ka muud soodustused</w:t>
      </w:r>
      <w:r w:rsidR="2C6805A1" w:rsidRPr="00930F10">
        <w:rPr>
          <w:rFonts w:ascii="Times New Roman" w:hAnsi="Times New Roman" w:cs="Times New Roman"/>
          <w:sz w:val="24"/>
          <w:szCs w:val="24"/>
        </w:rPr>
        <w:t>)</w:t>
      </w:r>
      <w:r w:rsidR="5BD98A77" w:rsidRPr="00930F10">
        <w:rPr>
          <w:rFonts w:ascii="Times New Roman" w:hAnsi="Times New Roman" w:cs="Times New Roman"/>
          <w:sz w:val="24"/>
          <w:szCs w:val="24"/>
        </w:rPr>
        <w:t xml:space="preserve"> </w:t>
      </w:r>
      <w:r w:rsidR="2C6805A1" w:rsidRPr="00930F10">
        <w:rPr>
          <w:rFonts w:ascii="Times New Roman" w:hAnsi="Times New Roman" w:cs="Times New Roman"/>
          <w:sz w:val="24"/>
          <w:szCs w:val="24"/>
        </w:rPr>
        <w:t>on keskkonnaeesmärkidega vastuolus</w:t>
      </w:r>
      <w:r w:rsidR="4FAFDE2B" w:rsidRPr="00930F10">
        <w:rPr>
          <w:rFonts w:ascii="Times New Roman" w:hAnsi="Times New Roman" w:cs="Times New Roman"/>
          <w:sz w:val="24"/>
          <w:szCs w:val="24"/>
        </w:rPr>
        <w:t>,</w:t>
      </w:r>
      <w:r w:rsidR="2C6805A1" w:rsidRPr="00930F10">
        <w:rPr>
          <w:rFonts w:ascii="Times New Roman" w:hAnsi="Times New Roman" w:cs="Times New Roman"/>
          <w:sz w:val="24"/>
          <w:szCs w:val="24"/>
        </w:rPr>
        <w:t xml:space="preserve"> hindama nende mõju</w:t>
      </w:r>
      <w:r w:rsidR="74427F2E" w:rsidRPr="00930F10">
        <w:rPr>
          <w:rFonts w:ascii="Times New Roman" w:hAnsi="Times New Roman" w:cs="Times New Roman"/>
          <w:sz w:val="24"/>
          <w:szCs w:val="24"/>
        </w:rPr>
        <w:t xml:space="preserve"> ning seadma eesmärgiks selliste majandusmeetmete muutmise või </w:t>
      </w:r>
      <w:proofErr w:type="spellStart"/>
      <w:r w:rsidR="74427F2E" w:rsidRPr="00930F10">
        <w:rPr>
          <w:rFonts w:ascii="Times New Roman" w:hAnsi="Times New Roman" w:cs="Times New Roman"/>
          <w:sz w:val="24"/>
          <w:szCs w:val="24"/>
        </w:rPr>
        <w:t>järk-järgulise</w:t>
      </w:r>
      <w:proofErr w:type="spellEnd"/>
      <w:r w:rsidR="74427F2E" w:rsidRPr="00930F10">
        <w:rPr>
          <w:rFonts w:ascii="Times New Roman" w:hAnsi="Times New Roman" w:cs="Times New Roman"/>
          <w:sz w:val="24"/>
          <w:szCs w:val="24"/>
        </w:rPr>
        <w:t xml:space="preserve"> kaotamise</w:t>
      </w:r>
      <w:r w:rsidR="2C6805A1" w:rsidRPr="00930F10">
        <w:rPr>
          <w:rFonts w:ascii="Times New Roman" w:hAnsi="Times New Roman" w:cs="Times New Roman"/>
          <w:sz w:val="24"/>
          <w:szCs w:val="24"/>
        </w:rPr>
        <w:t>. Ka Euroopa rohelises kokkuleppes rõhutakse vajadusele kliimaeesmärkide täitmiseks fossiilkütuste toetamisest loobuma</w:t>
      </w:r>
      <w:r w:rsidR="231BC978" w:rsidRPr="00930F10">
        <w:rPr>
          <w:rFonts w:ascii="Times New Roman" w:hAnsi="Times New Roman" w:cs="Times New Roman"/>
          <w:sz w:val="24"/>
          <w:szCs w:val="24"/>
        </w:rPr>
        <w:t>.</w:t>
      </w:r>
      <w:r w:rsidR="2C6805A1" w:rsidRPr="00930F10">
        <w:rPr>
          <w:rFonts w:ascii="Times New Roman" w:hAnsi="Times New Roman" w:cs="Times New Roman"/>
          <w:sz w:val="24"/>
          <w:szCs w:val="24"/>
        </w:rPr>
        <w:t xml:space="preserve"> Praegu </w:t>
      </w:r>
      <w:r w:rsidR="36EAC04A" w:rsidRPr="00930F10">
        <w:rPr>
          <w:rFonts w:ascii="Times New Roman" w:hAnsi="Times New Roman" w:cs="Times New Roman"/>
          <w:sz w:val="24"/>
          <w:szCs w:val="24"/>
        </w:rPr>
        <w:t xml:space="preserve">toetab või </w:t>
      </w:r>
      <w:r w:rsidR="6A5744E1" w:rsidRPr="00930F10">
        <w:rPr>
          <w:rFonts w:ascii="Times New Roman" w:hAnsi="Times New Roman" w:cs="Times New Roman"/>
          <w:sz w:val="24"/>
          <w:szCs w:val="24"/>
        </w:rPr>
        <w:t>kasutab</w:t>
      </w:r>
      <w:r w:rsidR="2C6805A1" w:rsidRPr="00930F10">
        <w:rPr>
          <w:rFonts w:ascii="Times New Roman" w:hAnsi="Times New Roman" w:cs="Times New Roman"/>
          <w:sz w:val="24"/>
          <w:szCs w:val="24"/>
        </w:rPr>
        <w:t xml:space="preserve"> avalik sektor fossiilkütus</w:t>
      </w:r>
      <w:r w:rsidR="231EAE09" w:rsidRPr="00930F10">
        <w:rPr>
          <w:rFonts w:ascii="Times New Roman" w:hAnsi="Times New Roman" w:cs="Times New Roman"/>
          <w:sz w:val="24"/>
          <w:szCs w:val="24"/>
        </w:rPr>
        <w:t>eid</w:t>
      </w:r>
      <w:r w:rsidR="2C6805A1" w:rsidRPr="00930F10">
        <w:rPr>
          <w:rFonts w:ascii="Times New Roman" w:hAnsi="Times New Roman" w:cs="Times New Roman"/>
          <w:sz w:val="24"/>
          <w:szCs w:val="24"/>
        </w:rPr>
        <w:t xml:space="preserve"> peamiselt transpordis ja ühistranspordis (sh ka lennundus, laevandus), põllumajanduses, kalanduses ja energeetikas.</w:t>
      </w:r>
    </w:p>
    <w:p w14:paraId="4EA0F465" w14:textId="77777777" w:rsidR="001B39D0" w:rsidRDefault="001B39D0" w:rsidP="00766264">
      <w:pPr>
        <w:spacing w:after="0" w:line="240" w:lineRule="auto"/>
        <w:jc w:val="both"/>
        <w:rPr>
          <w:rFonts w:ascii="Times New Roman" w:hAnsi="Times New Roman" w:cs="Times New Roman"/>
          <w:sz w:val="24"/>
          <w:szCs w:val="24"/>
        </w:rPr>
      </w:pPr>
    </w:p>
    <w:p w14:paraId="7212ED4D" w14:textId="4246995F" w:rsidR="00C43C43" w:rsidRDefault="00C870AC" w:rsidP="00766264">
      <w:pPr>
        <w:spacing w:after="0" w:line="240" w:lineRule="auto"/>
        <w:jc w:val="both"/>
        <w:rPr>
          <w:rFonts w:ascii="Times New Roman" w:eastAsia="Times New Roman" w:hAnsi="Times New Roman" w:cs="Times New Roman"/>
          <w:color w:val="000000" w:themeColor="text1"/>
          <w:sz w:val="24"/>
          <w:szCs w:val="24"/>
        </w:rPr>
      </w:pPr>
      <w:r>
        <w:rPr>
          <w:rFonts w:ascii="Times New Roman" w:hAnsi="Times New Roman" w:cs="Times New Roman"/>
          <w:sz w:val="24"/>
          <w:szCs w:val="24"/>
        </w:rPr>
        <w:t xml:space="preserve">Kliimaministeeriumi </w:t>
      </w:r>
      <w:r w:rsidR="00DA4E39">
        <w:rPr>
          <w:rFonts w:ascii="Times New Roman" w:hAnsi="Times New Roman" w:cs="Times New Roman"/>
          <w:sz w:val="24"/>
          <w:szCs w:val="24"/>
        </w:rPr>
        <w:t>vastavate valdkondade ekspertide h</w:t>
      </w:r>
      <w:r w:rsidR="458356DB" w:rsidRPr="458356DB">
        <w:rPr>
          <w:rFonts w:ascii="Times New Roman" w:hAnsi="Times New Roman" w:cs="Times New Roman"/>
          <w:sz w:val="24"/>
          <w:szCs w:val="24"/>
        </w:rPr>
        <w:t>innang</w:t>
      </w:r>
      <w:r w:rsidR="00033DCF">
        <w:rPr>
          <w:rFonts w:ascii="Times New Roman" w:hAnsi="Times New Roman" w:cs="Times New Roman"/>
          <w:sz w:val="24"/>
          <w:szCs w:val="24"/>
        </w:rPr>
        <w:t>ul</w:t>
      </w:r>
      <w:r w:rsidR="458356DB" w:rsidRPr="458356DB">
        <w:rPr>
          <w:rFonts w:ascii="Times New Roman" w:hAnsi="Times New Roman" w:cs="Times New Roman"/>
          <w:sz w:val="24"/>
          <w:szCs w:val="24"/>
        </w:rPr>
        <w:t xml:space="preserve"> on suuresti võimalik avalikul sektoril mõistlike kuludega loobuda suurest osast fossiilkütuste kasutamisest</w:t>
      </w:r>
      <w:r w:rsidR="15B28366" w:rsidRPr="458356DB">
        <w:rPr>
          <w:rFonts w:ascii="Times New Roman" w:hAnsi="Times New Roman" w:cs="Times New Roman"/>
          <w:sz w:val="24"/>
          <w:szCs w:val="24"/>
        </w:rPr>
        <w:t>.</w:t>
      </w:r>
      <w:r w:rsidR="458356DB" w:rsidRPr="458356DB">
        <w:rPr>
          <w:rFonts w:ascii="Times New Roman" w:hAnsi="Times New Roman" w:cs="Times New Roman"/>
          <w:sz w:val="24"/>
          <w:szCs w:val="24"/>
        </w:rPr>
        <w:t xml:space="preserve"> Ühistranspordis ja energeetikas on suuri samme juba tehtud, samuti on plaanis avaliku sektori administratiivsete ülesannete täitmiseks vajalik sõidukipark heitevabaks muuta. </w:t>
      </w:r>
      <w:r w:rsidR="10236D4A" w:rsidRPr="458356DB">
        <w:rPr>
          <w:rFonts w:ascii="Times New Roman" w:hAnsi="Times New Roman" w:cs="Times New Roman"/>
          <w:sz w:val="24"/>
          <w:szCs w:val="24"/>
        </w:rPr>
        <w:t>Kuna f</w:t>
      </w:r>
      <w:r w:rsidR="458356DB" w:rsidRPr="458356DB">
        <w:rPr>
          <w:rFonts w:ascii="Times New Roman" w:hAnsi="Times New Roman" w:cs="Times New Roman"/>
          <w:sz w:val="24"/>
          <w:szCs w:val="24"/>
        </w:rPr>
        <w:t>ossiilkütuseid kasutatakse ka riigi tuumülesannete täitmisel, nt riigikaitses, pääste</w:t>
      </w:r>
      <w:r w:rsidR="523E5E91" w:rsidRPr="458356DB">
        <w:rPr>
          <w:rFonts w:ascii="Times New Roman" w:hAnsi="Times New Roman" w:cs="Times New Roman"/>
          <w:sz w:val="24"/>
          <w:szCs w:val="24"/>
        </w:rPr>
        <w:t>s</w:t>
      </w:r>
      <w:r w:rsidR="458356DB" w:rsidRPr="458356DB">
        <w:rPr>
          <w:rFonts w:ascii="Times New Roman" w:hAnsi="Times New Roman" w:cs="Times New Roman"/>
          <w:sz w:val="24"/>
          <w:szCs w:val="24"/>
        </w:rPr>
        <w:t xml:space="preserve"> ja meditsiinis, kus </w:t>
      </w:r>
      <w:r w:rsidR="00C500BF">
        <w:rPr>
          <w:rFonts w:ascii="Times New Roman" w:hAnsi="Times New Roman" w:cs="Times New Roman"/>
          <w:sz w:val="24"/>
          <w:szCs w:val="24"/>
        </w:rPr>
        <w:t>pr</w:t>
      </w:r>
      <w:r w:rsidR="001B39D0">
        <w:rPr>
          <w:rFonts w:ascii="Times New Roman" w:hAnsi="Times New Roman" w:cs="Times New Roman"/>
          <w:sz w:val="24"/>
          <w:szCs w:val="24"/>
        </w:rPr>
        <w:t>a</w:t>
      </w:r>
      <w:r w:rsidR="00C500BF">
        <w:rPr>
          <w:rFonts w:ascii="Times New Roman" w:hAnsi="Times New Roman" w:cs="Times New Roman"/>
          <w:sz w:val="24"/>
          <w:szCs w:val="24"/>
        </w:rPr>
        <w:t>egu</w:t>
      </w:r>
      <w:r w:rsidR="458356DB" w:rsidRPr="458356DB">
        <w:rPr>
          <w:rFonts w:ascii="Times New Roman" w:hAnsi="Times New Roman" w:cs="Times New Roman"/>
          <w:sz w:val="24"/>
          <w:szCs w:val="24"/>
        </w:rPr>
        <w:t xml:space="preserve"> ja lähituleviku perspektiivis puuduvad</w:t>
      </w:r>
      <w:r w:rsidR="382E6CA8" w:rsidRPr="458356DB">
        <w:rPr>
          <w:rFonts w:ascii="Times New Roman" w:hAnsi="Times New Roman" w:cs="Times New Roman"/>
          <w:sz w:val="24"/>
          <w:szCs w:val="24"/>
        </w:rPr>
        <w:t xml:space="preserve"> fossiilkütustele</w:t>
      </w:r>
      <w:r w:rsidR="458356DB" w:rsidRPr="458356DB">
        <w:rPr>
          <w:rFonts w:ascii="Times New Roman" w:hAnsi="Times New Roman" w:cs="Times New Roman"/>
          <w:sz w:val="24"/>
          <w:szCs w:val="24"/>
        </w:rPr>
        <w:t xml:space="preserve"> kuluefektiivsed alternatiivid</w:t>
      </w:r>
      <w:r w:rsidR="08FF4A79" w:rsidRPr="458356DB">
        <w:rPr>
          <w:rFonts w:ascii="Times New Roman" w:hAnsi="Times New Roman" w:cs="Times New Roman"/>
          <w:sz w:val="24"/>
          <w:szCs w:val="24"/>
        </w:rPr>
        <w:t xml:space="preserve">, on jäetud </w:t>
      </w:r>
      <w:r w:rsidR="00C500BF">
        <w:rPr>
          <w:rFonts w:ascii="Times New Roman" w:hAnsi="Times New Roman" w:cs="Times New Roman"/>
          <w:sz w:val="24"/>
          <w:szCs w:val="24"/>
        </w:rPr>
        <w:t>sellesse</w:t>
      </w:r>
      <w:r w:rsidR="08FF4A79" w:rsidRPr="458356DB">
        <w:rPr>
          <w:rFonts w:ascii="Times New Roman" w:hAnsi="Times New Roman" w:cs="Times New Roman"/>
          <w:sz w:val="24"/>
          <w:szCs w:val="24"/>
        </w:rPr>
        <w:t xml:space="preserve"> lõikesse erisus</w:t>
      </w:r>
      <w:r w:rsidR="458356DB" w:rsidRPr="458356DB">
        <w:rPr>
          <w:rFonts w:ascii="Times New Roman" w:hAnsi="Times New Roman" w:cs="Times New Roman"/>
          <w:sz w:val="24"/>
          <w:szCs w:val="24"/>
        </w:rPr>
        <w:t>.</w:t>
      </w:r>
      <w:r w:rsidR="001B39D0">
        <w:rPr>
          <w:rFonts w:ascii="Times New Roman" w:hAnsi="Times New Roman" w:cs="Times New Roman"/>
          <w:sz w:val="24"/>
          <w:szCs w:val="24"/>
        </w:rPr>
        <w:t xml:space="preserve"> </w:t>
      </w:r>
      <w:r w:rsidR="5D39962B" w:rsidRPr="00BCF469">
        <w:rPr>
          <w:rFonts w:ascii="Times New Roman" w:eastAsia="Times New Roman" w:hAnsi="Times New Roman" w:cs="Times New Roman"/>
          <w:color w:val="000000" w:themeColor="text1"/>
          <w:sz w:val="24"/>
          <w:szCs w:val="24"/>
        </w:rPr>
        <w:t xml:space="preserve">Lisaks fossiilkütuste toetamise ja kasutamise lõpetamisele on avalik sektor eeskujuks toodete või teenuste ostmisel, sätestades lõikes </w:t>
      </w:r>
      <w:r w:rsidR="601F86F2" w:rsidRPr="458356DB">
        <w:rPr>
          <w:rFonts w:ascii="Times New Roman" w:eastAsia="Times New Roman" w:hAnsi="Times New Roman" w:cs="Times New Roman"/>
          <w:color w:val="000000" w:themeColor="text1"/>
          <w:sz w:val="24"/>
          <w:szCs w:val="24"/>
        </w:rPr>
        <w:t>5</w:t>
      </w:r>
      <w:r w:rsidR="5D39962B" w:rsidRPr="00BCF469">
        <w:rPr>
          <w:rFonts w:ascii="Times New Roman" w:eastAsia="Times New Roman" w:hAnsi="Times New Roman" w:cs="Times New Roman"/>
          <w:color w:val="000000" w:themeColor="text1"/>
          <w:sz w:val="24"/>
          <w:szCs w:val="24"/>
        </w:rPr>
        <w:t xml:space="preserve">, et </w:t>
      </w:r>
      <w:r w:rsidR="49CA7D61" w:rsidRPr="1FC97321">
        <w:rPr>
          <w:rFonts w:ascii="Times New Roman" w:eastAsia="Times New Roman" w:hAnsi="Times New Roman" w:cs="Times New Roman"/>
          <w:color w:val="000000" w:themeColor="text1"/>
          <w:sz w:val="24"/>
          <w:szCs w:val="24"/>
        </w:rPr>
        <w:t>avalik sektor arvestab hangetel mõju kasvuhoonegaaside heitele, s</w:t>
      </w:r>
      <w:r w:rsidR="00A6597F">
        <w:rPr>
          <w:rFonts w:ascii="Times New Roman" w:eastAsia="Times New Roman" w:hAnsi="Times New Roman" w:cs="Times New Roman"/>
          <w:color w:val="000000" w:themeColor="text1"/>
          <w:sz w:val="24"/>
          <w:szCs w:val="24"/>
        </w:rPr>
        <w:t>h</w:t>
      </w:r>
      <w:r w:rsidR="49CA7D61" w:rsidRPr="1FC97321">
        <w:rPr>
          <w:rFonts w:ascii="Times New Roman" w:eastAsia="Times New Roman" w:hAnsi="Times New Roman" w:cs="Times New Roman"/>
          <w:color w:val="000000" w:themeColor="text1"/>
          <w:sz w:val="24"/>
          <w:szCs w:val="24"/>
        </w:rPr>
        <w:t xml:space="preserve"> tuleb alates 2030. aastast hinnata uute suuremate taristuobjektide süsinikujalajälge.</w:t>
      </w:r>
    </w:p>
    <w:p w14:paraId="6566455D" w14:textId="763B94F0" w:rsidR="00C43C43" w:rsidRDefault="00C43C43" w:rsidP="005E4CF6">
      <w:pPr>
        <w:spacing w:after="0" w:line="240" w:lineRule="auto"/>
        <w:jc w:val="both"/>
        <w:rPr>
          <w:rFonts w:ascii="Times New Roman" w:eastAsia="Times New Roman" w:hAnsi="Times New Roman" w:cs="Times New Roman"/>
          <w:color w:val="000000" w:themeColor="text1"/>
          <w:sz w:val="24"/>
          <w:szCs w:val="24"/>
        </w:rPr>
      </w:pPr>
    </w:p>
    <w:p w14:paraId="3614AC9A" w14:textId="51B2AB18" w:rsidR="6402D600" w:rsidRDefault="0EE08B90" w:rsidP="005E4CF6">
      <w:pPr>
        <w:spacing w:after="0" w:line="240" w:lineRule="auto"/>
        <w:jc w:val="both"/>
        <w:rPr>
          <w:rFonts w:ascii="Times New Roman" w:eastAsia="Times New Roman" w:hAnsi="Times New Roman" w:cs="Times New Roman"/>
          <w:color w:val="000000" w:themeColor="text1"/>
          <w:sz w:val="24"/>
          <w:szCs w:val="24"/>
        </w:rPr>
      </w:pPr>
      <w:r w:rsidRPr="6F4651EB">
        <w:rPr>
          <w:rFonts w:ascii="Times New Roman" w:eastAsia="Times New Roman" w:hAnsi="Times New Roman" w:cs="Times New Roman"/>
          <w:color w:val="000000" w:themeColor="text1"/>
          <w:sz w:val="24"/>
          <w:szCs w:val="24"/>
        </w:rPr>
        <w:t xml:space="preserve">Kui avalik sektor hangib </w:t>
      </w:r>
      <w:r w:rsidR="00C500BF">
        <w:rPr>
          <w:rFonts w:ascii="Times New Roman" w:eastAsia="Times New Roman" w:hAnsi="Times New Roman" w:cs="Times New Roman"/>
          <w:color w:val="000000" w:themeColor="text1"/>
          <w:sz w:val="24"/>
          <w:szCs w:val="24"/>
        </w:rPr>
        <w:t>väikese</w:t>
      </w:r>
      <w:r w:rsidRPr="6F4651EB">
        <w:rPr>
          <w:rFonts w:ascii="Times New Roman" w:eastAsia="Times New Roman" w:hAnsi="Times New Roman" w:cs="Times New Roman"/>
          <w:color w:val="000000" w:themeColor="text1"/>
          <w:sz w:val="24"/>
          <w:szCs w:val="24"/>
        </w:rPr>
        <w:t xml:space="preserve"> süsinikujalajäljega lahendusi, suurendab see nõudlust innovaatiliste ja </w:t>
      </w:r>
      <w:r w:rsidR="00C500BF">
        <w:rPr>
          <w:rFonts w:ascii="Times New Roman" w:eastAsia="Times New Roman" w:hAnsi="Times New Roman" w:cs="Times New Roman"/>
          <w:color w:val="000000" w:themeColor="text1"/>
          <w:sz w:val="24"/>
          <w:szCs w:val="24"/>
        </w:rPr>
        <w:t>vähese</w:t>
      </w:r>
      <w:r w:rsidRPr="6F4651EB">
        <w:rPr>
          <w:rFonts w:ascii="Times New Roman" w:eastAsia="Times New Roman" w:hAnsi="Times New Roman" w:cs="Times New Roman"/>
          <w:color w:val="000000" w:themeColor="text1"/>
          <w:sz w:val="24"/>
          <w:szCs w:val="24"/>
        </w:rPr>
        <w:t xml:space="preserve"> heitega tehnoloogiate järele, mis omakorda stimuleerib nende arengut ja laiemat kasutuselevõttu. Lisaks sellele annab kasvuhoonegaaside mõju kriteerium eelise nendele toodetele, mida toodetakse tarbimiskohale lähemal.</w:t>
      </w:r>
    </w:p>
    <w:p w14:paraId="7D1BEFC7" w14:textId="77777777" w:rsidR="00DE42FB" w:rsidRDefault="00DE42FB" w:rsidP="005E4CF6">
      <w:pPr>
        <w:spacing w:after="0" w:line="240" w:lineRule="auto"/>
        <w:jc w:val="both"/>
        <w:rPr>
          <w:rFonts w:ascii="Times New Roman" w:eastAsia="Times New Roman" w:hAnsi="Times New Roman" w:cs="Times New Roman"/>
          <w:color w:val="000000" w:themeColor="text1"/>
          <w:sz w:val="24"/>
          <w:szCs w:val="24"/>
        </w:rPr>
      </w:pPr>
    </w:p>
    <w:p w14:paraId="486C6C74" w14:textId="515676E4" w:rsidR="6402D600" w:rsidRDefault="0EE08B90" w:rsidP="005E4CF6">
      <w:pPr>
        <w:spacing w:after="0" w:line="240" w:lineRule="auto"/>
        <w:jc w:val="both"/>
        <w:rPr>
          <w:rFonts w:ascii="Times New Roman" w:eastAsia="Times New Roman" w:hAnsi="Times New Roman" w:cs="Times New Roman"/>
          <w:color w:val="000000" w:themeColor="text1"/>
          <w:sz w:val="24"/>
          <w:szCs w:val="24"/>
        </w:rPr>
      </w:pPr>
      <w:r w:rsidRPr="5C24A54D">
        <w:rPr>
          <w:rFonts w:ascii="Times New Roman" w:eastAsia="Times New Roman" w:hAnsi="Times New Roman" w:cs="Times New Roman"/>
          <w:color w:val="000000" w:themeColor="text1"/>
          <w:sz w:val="24"/>
          <w:szCs w:val="24"/>
        </w:rPr>
        <w:t xml:space="preserve">Kasvuhoonegaaside mõju on üks osa </w:t>
      </w:r>
      <w:r w:rsidR="74411A20" w:rsidRPr="458356DB">
        <w:rPr>
          <w:rFonts w:ascii="Times New Roman" w:eastAsia="Times New Roman" w:hAnsi="Times New Roman" w:cs="Times New Roman"/>
          <w:color w:val="000000" w:themeColor="text1"/>
          <w:sz w:val="24"/>
          <w:szCs w:val="24"/>
        </w:rPr>
        <w:t>keskkonnamõjust</w:t>
      </w:r>
      <w:r w:rsidRPr="5C24A54D">
        <w:rPr>
          <w:rFonts w:ascii="Times New Roman" w:eastAsia="Times New Roman" w:hAnsi="Times New Roman" w:cs="Times New Roman"/>
          <w:color w:val="000000" w:themeColor="text1"/>
          <w:sz w:val="24"/>
          <w:szCs w:val="24"/>
        </w:rPr>
        <w:t xml:space="preserve">, mida võetakse laiemalt arvesse </w:t>
      </w:r>
      <w:r w:rsidRPr="753D3D88">
        <w:rPr>
          <w:rFonts w:ascii="Times New Roman" w:eastAsia="Times New Roman" w:hAnsi="Times New Roman" w:cs="Times New Roman"/>
          <w:color w:val="000000" w:themeColor="text1"/>
          <w:sz w:val="24"/>
          <w:szCs w:val="24"/>
        </w:rPr>
        <w:t>k</w:t>
      </w:r>
      <w:r w:rsidR="5D39962B" w:rsidRPr="753D3D88">
        <w:rPr>
          <w:rFonts w:ascii="Times New Roman" w:eastAsia="Times New Roman" w:hAnsi="Times New Roman" w:cs="Times New Roman"/>
          <w:color w:val="000000" w:themeColor="text1"/>
          <w:sz w:val="24"/>
          <w:szCs w:val="24"/>
        </w:rPr>
        <w:t>eskkonnahoidlik</w:t>
      </w:r>
      <w:r w:rsidR="23A65447" w:rsidRPr="753D3D88">
        <w:rPr>
          <w:rFonts w:ascii="Times New Roman" w:eastAsia="Times New Roman" w:hAnsi="Times New Roman" w:cs="Times New Roman"/>
          <w:color w:val="000000" w:themeColor="text1"/>
          <w:sz w:val="24"/>
          <w:szCs w:val="24"/>
        </w:rPr>
        <w:t>e</w:t>
      </w:r>
      <w:r w:rsidR="5D39962B" w:rsidRPr="753D3D88">
        <w:rPr>
          <w:rFonts w:ascii="Times New Roman" w:eastAsia="Times New Roman" w:hAnsi="Times New Roman" w:cs="Times New Roman"/>
          <w:color w:val="000000" w:themeColor="text1"/>
          <w:sz w:val="24"/>
          <w:szCs w:val="24"/>
        </w:rPr>
        <w:t xml:space="preserve"> riigihange</w:t>
      </w:r>
      <w:r w:rsidR="3DD47406" w:rsidRPr="753D3D88">
        <w:rPr>
          <w:rFonts w:ascii="Times New Roman" w:eastAsia="Times New Roman" w:hAnsi="Times New Roman" w:cs="Times New Roman"/>
          <w:color w:val="000000" w:themeColor="text1"/>
          <w:sz w:val="24"/>
          <w:szCs w:val="24"/>
        </w:rPr>
        <w:t xml:space="preserve">te </w:t>
      </w:r>
      <w:r w:rsidR="00C500BF">
        <w:rPr>
          <w:rFonts w:ascii="Times New Roman" w:eastAsia="Times New Roman" w:hAnsi="Times New Roman" w:cs="Times New Roman"/>
          <w:color w:val="000000" w:themeColor="text1"/>
          <w:sz w:val="24"/>
          <w:szCs w:val="24"/>
        </w:rPr>
        <w:t>tegemisel</w:t>
      </w:r>
      <w:r w:rsidR="3DD47406" w:rsidRPr="25E5598B">
        <w:rPr>
          <w:rFonts w:ascii="Times New Roman" w:eastAsia="Times New Roman" w:hAnsi="Times New Roman" w:cs="Times New Roman"/>
          <w:color w:val="000000" w:themeColor="text1"/>
          <w:sz w:val="24"/>
          <w:szCs w:val="24"/>
        </w:rPr>
        <w:t>.</w:t>
      </w:r>
      <w:r w:rsidR="5D39962B" w:rsidRPr="00BCF469">
        <w:rPr>
          <w:rFonts w:ascii="Times New Roman" w:eastAsia="Times New Roman" w:hAnsi="Times New Roman" w:cs="Times New Roman"/>
          <w:color w:val="000000" w:themeColor="text1"/>
          <w:sz w:val="24"/>
          <w:szCs w:val="24"/>
        </w:rPr>
        <w:t xml:space="preserve"> Tegemist ei ole riigihanke eritüübiga, vaid see on tavapärane avaliku sektori hange, mille puhul võetakse arvesse lisaks muudele nõuetele ka keskkonnanõudeid.</w:t>
      </w:r>
    </w:p>
    <w:p w14:paraId="259356BE" w14:textId="77777777" w:rsidR="00DE42FB" w:rsidRDefault="00DE42FB" w:rsidP="00B92633">
      <w:pPr>
        <w:spacing w:after="0" w:line="240" w:lineRule="auto"/>
        <w:jc w:val="both"/>
        <w:rPr>
          <w:rFonts w:ascii="Times New Roman" w:eastAsia="Times New Roman" w:hAnsi="Times New Roman" w:cs="Times New Roman"/>
          <w:color w:val="000000" w:themeColor="text1"/>
          <w:sz w:val="24"/>
          <w:szCs w:val="24"/>
        </w:rPr>
      </w:pPr>
    </w:p>
    <w:p w14:paraId="0C7CF663" w14:textId="2BBA4FC7" w:rsidR="6402D600" w:rsidRDefault="5D39962B" w:rsidP="00B92633">
      <w:pPr>
        <w:spacing w:after="0" w:line="240" w:lineRule="auto"/>
        <w:jc w:val="both"/>
        <w:rPr>
          <w:rFonts w:ascii="Times New Roman" w:eastAsia="Times New Roman" w:hAnsi="Times New Roman" w:cs="Times New Roman"/>
          <w:color w:val="000000" w:themeColor="text1"/>
          <w:sz w:val="24"/>
          <w:szCs w:val="24"/>
        </w:rPr>
      </w:pPr>
      <w:r w:rsidRPr="47687F2E">
        <w:rPr>
          <w:rFonts w:ascii="Times New Roman" w:eastAsia="Times New Roman" w:hAnsi="Times New Roman" w:cs="Times New Roman"/>
          <w:color w:val="000000" w:themeColor="text1"/>
          <w:sz w:val="24"/>
          <w:szCs w:val="24"/>
        </w:rPr>
        <w:t>Avalik sektor on suur tarbija ning riigihangete kasutamine horisontaalsete eesmärkide kandjana on suund, mille poole maailmas ja ELis liigutakse. Eestis moodustab avaliku sektori kogutarbimine Eesti sisemajanduse koguproduktist 14</w:t>
      </w:r>
      <w:r w:rsidR="00C500BF">
        <w:rPr>
          <w:rFonts w:ascii="Times New Roman" w:eastAsia="Times New Roman" w:hAnsi="Times New Roman" w:cs="Times New Roman"/>
          <w:color w:val="000000" w:themeColor="text1"/>
          <w:sz w:val="24"/>
          <w:szCs w:val="24"/>
        </w:rPr>
        <w:t>–</w:t>
      </w:r>
      <w:r w:rsidRPr="47687F2E">
        <w:rPr>
          <w:rFonts w:ascii="Times New Roman" w:eastAsia="Times New Roman" w:hAnsi="Times New Roman" w:cs="Times New Roman"/>
          <w:color w:val="000000" w:themeColor="text1"/>
          <w:sz w:val="24"/>
          <w:szCs w:val="24"/>
        </w:rPr>
        <w:t>16</w:t>
      </w:r>
      <w:r w:rsidR="00DB04A5">
        <w:rPr>
          <w:rFonts w:ascii="Times New Roman" w:eastAsia="Times New Roman" w:hAnsi="Times New Roman" w:cs="Times New Roman"/>
          <w:color w:val="000000" w:themeColor="text1"/>
          <w:sz w:val="24"/>
          <w:szCs w:val="24"/>
        </w:rPr>
        <w:t>%</w:t>
      </w:r>
      <w:r w:rsidRPr="47687F2E">
        <w:rPr>
          <w:rFonts w:ascii="Times New Roman" w:eastAsia="Times New Roman" w:hAnsi="Times New Roman" w:cs="Times New Roman"/>
          <w:color w:val="000000" w:themeColor="text1"/>
          <w:sz w:val="24"/>
          <w:szCs w:val="24"/>
        </w:rPr>
        <w:t>. Kahjuks on keskkonnahoidlike riigihangete osakaal kõigist riigihangetest veel väike ning hankijatele seostub see eeskätt suurema raha- ja</w:t>
      </w:r>
      <w:r w:rsidR="00B92633">
        <w:rPr>
          <w:rFonts w:ascii="Times New Roman" w:eastAsia="Times New Roman" w:hAnsi="Times New Roman" w:cs="Times New Roman"/>
          <w:color w:val="000000" w:themeColor="text1"/>
          <w:sz w:val="24"/>
          <w:szCs w:val="24"/>
        </w:rPr>
        <w:t xml:space="preserve"> </w:t>
      </w:r>
      <w:r w:rsidR="32C2A136" w:rsidRPr="7B66A4DA">
        <w:rPr>
          <w:rFonts w:ascii="Times New Roman" w:eastAsia="Times New Roman" w:hAnsi="Times New Roman" w:cs="Times New Roman"/>
          <w:color w:val="000000" w:themeColor="text1"/>
          <w:sz w:val="24"/>
          <w:szCs w:val="24"/>
        </w:rPr>
        <w:t>ajakuluga</w:t>
      </w:r>
      <w:r w:rsidR="4B4BE823" w:rsidRPr="7B66A4DA">
        <w:rPr>
          <w:rFonts w:ascii="Times New Roman" w:eastAsia="Times New Roman" w:hAnsi="Times New Roman" w:cs="Times New Roman"/>
          <w:color w:val="000000" w:themeColor="text1"/>
          <w:sz w:val="24"/>
          <w:szCs w:val="24"/>
        </w:rPr>
        <w:t xml:space="preserve"> ning finantskorrektsiooniga</w:t>
      </w:r>
      <w:r w:rsidR="32C2A136" w:rsidRPr="7B66A4DA">
        <w:rPr>
          <w:rFonts w:ascii="Times New Roman" w:eastAsia="Times New Roman" w:hAnsi="Times New Roman" w:cs="Times New Roman"/>
          <w:color w:val="000000" w:themeColor="text1"/>
          <w:sz w:val="24"/>
          <w:szCs w:val="24"/>
        </w:rPr>
        <w:t>. 202</w:t>
      </w:r>
      <w:r w:rsidR="6EFA63EB" w:rsidRPr="7B66A4DA">
        <w:rPr>
          <w:rFonts w:ascii="Times New Roman" w:eastAsia="Times New Roman" w:hAnsi="Times New Roman" w:cs="Times New Roman"/>
          <w:color w:val="000000" w:themeColor="text1"/>
          <w:sz w:val="24"/>
          <w:szCs w:val="24"/>
        </w:rPr>
        <w:t>3</w:t>
      </w:r>
      <w:r w:rsidR="32C2A136" w:rsidRPr="7B66A4DA">
        <w:rPr>
          <w:rFonts w:ascii="Times New Roman" w:eastAsia="Times New Roman" w:hAnsi="Times New Roman" w:cs="Times New Roman"/>
          <w:color w:val="000000" w:themeColor="text1"/>
          <w:sz w:val="24"/>
          <w:szCs w:val="24"/>
        </w:rPr>
        <w:t>.</w:t>
      </w:r>
      <w:r w:rsidRPr="47687F2E">
        <w:rPr>
          <w:rFonts w:ascii="Times New Roman" w:eastAsia="Times New Roman" w:hAnsi="Times New Roman" w:cs="Times New Roman"/>
          <w:color w:val="000000" w:themeColor="text1"/>
          <w:sz w:val="24"/>
          <w:szCs w:val="24"/>
        </w:rPr>
        <w:t xml:space="preserve"> aastal </w:t>
      </w:r>
      <w:r w:rsidR="00C500BF">
        <w:rPr>
          <w:rFonts w:ascii="Times New Roman" w:eastAsia="Times New Roman" w:hAnsi="Times New Roman" w:cs="Times New Roman"/>
          <w:color w:val="000000" w:themeColor="text1"/>
          <w:sz w:val="24"/>
          <w:szCs w:val="24"/>
        </w:rPr>
        <w:t>korraldati</w:t>
      </w:r>
      <w:r w:rsidRPr="47687F2E">
        <w:rPr>
          <w:rFonts w:ascii="Times New Roman" w:eastAsia="Times New Roman" w:hAnsi="Times New Roman" w:cs="Times New Roman"/>
          <w:color w:val="000000" w:themeColor="text1"/>
          <w:sz w:val="24"/>
          <w:szCs w:val="24"/>
        </w:rPr>
        <w:t xml:space="preserve"> Eestis </w:t>
      </w:r>
      <w:r w:rsidR="32C2A136" w:rsidRPr="7B66A4DA">
        <w:rPr>
          <w:rFonts w:ascii="Times New Roman" w:eastAsia="Times New Roman" w:hAnsi="Times New Roman" w:cs="Times New Roman"/>
          <w:color w:val="000000" w:themeColor="text1"/>
          <w:sz w:val="24"/>
          <w:szCs w:val="24"/>
        </w:rPr>
        <w:t>8</w:t>
      </w:r>
      <w:r w:rsidR="50ED8B69" w:rsidRPr="7B66A4DA">
        <w:rPr>
          <w:rFonts w:ascii="Times New Roman" w:eastAsia="Times New Roman" w:hAnsi="Times New Roman" w:cs="Times New Roman"/>
          <w:color w:val="000000" w:themeColor="text1"/>
          <w:sz w:val="24"/>
          <w:szCs w:val="24"/>
        </w:rPr>
        <w:t>975</w:t>
      </w:r>
      <w:r w:rsidRPr="47687F2E">
        <w:rPr>
          <w:rFonts w:ascii="Times New Roman" w:eastAsia="Times New Roman" w:hAnsi="Times New Roman" w:cs="Times New Roman"/>
          <w:color w:val="000000" w:themeColor="text1"/>
          <w:sz w:val="24"/>
          <w:szCs w:val="24"/>
        </w:rPr>
        <w:t xml:space="preserve"> riigihanget. Riigihangete maksumus oli </w:t>
      </w:r>
      <w:r w:rsidR="7639F67C" w:rsidRPr="7B66A4DA">
        <w:rPr>
          <w:rFonts w:ascii="Times New Roman" w:eastAsia="Times New Roman" w:hAnsi="Times New Roman" w:cs="Times New Roman"/>
          <w:color w:val="000000" w:themeColor="text1"/>
          <w:sz w:val="24"/>
          <w:szCs w:val="24"/>
        </w:rPr>
        <w:t xml:space="preserve">üle </w:t>
      </w:r>
      <w:r w:rsidR="61EC7AC7" w:rsidRPr="7B66A4DA">
        <w:rPr>
          <w:rFonts w:ascii="Times New Roman" w:eastAsia="Times New Roman" w:hAnsi="Times New Roman" w:cs="Times New Roman"/>
          <w:color w:val="000000" w:themeColor="text1"/>
          <w:sz w:val="24"/>
          <w:szCs w:val="24"/>
        </w:rPr>
        <w:t>5</w:t>
      </w:r>
      <w:r w:rsidR="32C2A136" w:rsidRPr="7B66A4DA">
        <w:rPr>
          <w:rFonts w:ascii="Times New Roman" w:eastAsia="Times New Roman" w:hAnsi="Times New Roman" w:cs="Times New Roman"/>
          <w:color w:val="000000" w:themeColor="text1"/>
          <w:sz w:val="24"/>
          <w:szCs w:val="24"/>
        </w:rPr>
        <w:t>,</w:t>
      </w:r>
      <w:r w:rsidR="3A9CFC79" w:rsidRPr="7B66A4DA">
        <w:rPr>
          <w:rFonts w:ascii="Times New Roman" w:eastAsia="Times New Roman" w:hAnsi="Times New Roman" w:cs="Times New Roman"/>
          <w:color w:val="000000" w:themeColor="text1"/>
          <w:sz w:val="24"/>
          <w:szCs w:val="24"/>
        </w:rPr>
        <w:t>8</w:t>
      </w:r>
      <w:r w:rsidRPr="47687F2E">
        <w:rPr>
          <w:rFonts w:ascii="Times New Roman" w:eastAsia="Times New Roman" w:hAnsi="Times New Roman" w:cs="Times New Roman"/>
          <w:color w:val="000000" w:themeColor="text1"/>
          <w:sz w:val="24"/>
          <w:szCs w:val="24"/>
        </w:rPr>
        <w:t xml:space="preserve"> miljardi euro, mis moodustab 14% </w:t>
      </w:r>
      <w:proofErr w:type="spellStart"/>
      <w:r w:rsidRPr="47687F2E">
        <w:rPr>
          <w:rFonts w:ascii="Times New Roman" w:eastAsia="Times New Roman" w:hAnsi="Times New Roman" w:cs="Times New Roman"/>
          <w:color w:val="000000" w:themeColor="text1"/>
          <w:sz w:val="24"/>
          <w:szCs w:val="24"/>
        </w:rPr>
        <w:t>SKPst</w:t>
      </w:r>
      <w:proofErr w:type="spellEnd"/>
      <w:r w:rsidRPr="47687F2E">
        <w:rPr>
          <w:rFonts w:ascii="Times New Roman" w:eastAsia="Times New Roman" w:hAnsi="Times New Roman" w:cs="Times New Roman"/>
          <w:color w:val="000000" w:themeColor="text1"/>
          <w:sz w:val="24"/>
          <w:szCs w:val="24"/>
        </w:rPr>
        <w:t xml:space="preserve"> ja </w:t>
      </w:r>
      <w:r w:rsidR="486AD233" w:rsidRPr="7B66A4DA">
        <w:rPr>
          <w:rFonts w:ascii="Times New Roman" w:eastAsia="Times New Roman" w:hAnsi="Times New Roman" w:cs="Times New Roman"/>
          <w:color w:val="000000" w:themeColor="text1"/>
          <w:sz w:val="24"/>
          <w:szCs w:val="24"/>
        </w:rPr>
        <w:t>1/3 riigieelarvest</w:t>
      </w:r>
      <w:r w:rsidR="176EABB3" w:rsidRPr="7B66A4DA">
        <w:rPr>
          <w:rFonts w:ascii="Times New Roman" w:eastAsia="Times New Roman" w:hAnsi="Times New Roman" w:cs="Times New Roman"/>
          <w:color w:val="000000" w:themeColor="text1"/>
          <w:sz w:val="24"/>
          <w:szCs w:val="24"/>
        </w:rPr>
        <w:t>.</w:t>
      </w:r>
      <w:r w:rsidRPr="47687F2E">
        <w:rPr>
          <w:rFonts w:ascii="Times New Roman" w:eastAsia="Times New Roman" w:hAnsi="Times New Roman" w:cs="Times New Roman"/>
          <w:color w:val="000000" w:themeColor="text1"/>
          <w:sz w:val="24"/>
          <w:szCs w:val="24"/>
        </w:rPr>
        <w:t xml:space="preserve"> Ametlik statistika näitab, et vaid </w:t>
      </w:r>
      <w:r w:rsidR="79F9E75B" w:rsidRPr="7B66A4DA">
        <w:rPr>
          <w:rFonts w:ascii="Times New Roman" w:eastAsia="Times New Roman" w:hAnsi="Times New Roman" w:cs="Times New Roman"/>
          <w:color w:val="000000" w:themeColor="text1"/>
          <w:sz w:val="24"/>
          <w:szCs w:val="24"/>
        </w:rPr>
        <w:t>9</w:t>
      </w:r>
      <w:r w:rsidRPr="47687F2E">
        <w:rPr>
          <w:rFonts w:ascii="Times New Roman" w:eastAsia="Times New Roman" w:hAnsi="Times New Roman" w:cs="Times New Roman"/>
          <w:color w:val="000000" w:themeColor="text1"/>
          <w:sz w:val="24"/>
          <w:szCs w:val="24"/>
        </w:rPr>
        <w:t xml:space="preserve">,5% hangete koguarvust ja </w:t>
      </w:r>
      <w:r w:rsidR="6FBBCBD9" w:rsidRPr="7B66A4DA">
        <w:rPr>
          <w:rFonts w:ascii="Times New Roman" w:eastAsia="Times New Roman" w:hAnsi="Times New Roman" w:cs="Times New Roman"/>
          <w:color w:val="000000" w:themeColor="text1"/>
          <w:sz w:val="24"/>
          <w:szCs w:val="24"/>
        </w:rPr>
        <w:t>13,95</w:t>
      </w:r>
      <w:r w:rsidRPr="47687F2E">
        <w:rPr>
          <w:rFonts w:ascii="Times New Roman" w:eastAsia="Times New Roman" w:hAnsi="Times New Roman" w:cs="Times New Roman"/>
          <w:color w:val="000000" w:themeColor="text1"/>
          <w:sz w:val="24"/>
          <w:szCs w:val="24"/>
        </w:rPr>
        <w:t>% hanke kogumaksumusest moodustavad keskkonnahoidlikud riigihanked.</w:t>
      </w:r>
    </w:p>
    <w:p w14:paraId="79751FCE" w14:textId="77777777" w:rsidR="00B92633" w:rsidRDefault="00B92633" w:rsidP="005E4CF6">
      <w:pPr>
        <w:spacing w:after="0" w:line="240" w:lineRule="auto"/>
        <w:jc w:val="both"/>
        <w:rPr>
          <w:rFonts w:ascii="Times New Roman" w:eastAsia="Times New Roman" w:hAnsi="Times New Roman" w:cs="Times New Roman"/>
          <w:color w:val="000000" w:themeColor="text1"/>
          <w:sz w:val="24"/>
          <w:szCs w:val="24"/>
        </w:rPr>
      </w:pPr>
    </w:p>
    <w:p w14:paraId="6A2856C4" w14:textId="668067E3" w:rsidR="003C0784" w:rsidRDefault="00C500BF" w:rsidP="00B92633">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L</w:t>
      </w:r>
      <w:r w:rsidR="359C0C9D" w:rsidRPr="40ABABD2">
        <w:rPr>
          <w:rFonts w:ascii="Times New Roman" w:hAnsi="Times New Roman" w:cs="Times New Roman"/>
          <w:sz w:val="24"/>
          <w:szCs w:val="24"/>
        </w:rPr>
        <w:t xml:space="preserve">õikes </w:t>
      </w:r>
      <w:r w:rsidR="2D9F392A" w:rsidRPr="40ABABD2">
        <w:rPr>
          <w:rFonts w:ascii="Times New Roman" w:hAnsi="Times New Roman" w:cs="Times New Roman"/>
          <w:sz w:val="24"/>
          <w:szCs w:val="24"/>
        </w:rPr>
        <w:t>6</w:t>
      </w:r>
      <w:r w:rsidR="359C0C9D" w:rsidRPr="40ABABD2">
        <w:rPr>
          <w:rFonts w:ascii="Times New Roman" w:hAnsi="Times New Roman" w:cs="Times New Roman"/>
          <w:sz w:val="24"/>
          <w:szCs w:val="24"/>
        </w:rPr>
        <w:t xml:space="preserve"> sätestatud </w:t>
      </w:r>
      <w:r w:rsidR="13FB4C32" w:rsidRPr="40ABABD2">
        <w:rPr>
          <w:rFonts w:ascii="Times New Roman" w:hAnsi="Times New Roman" w:cs="Times New Roman"/>
          <w:sz w:val="24"/>
          <w:szCs w:val="24"/>
        </w:rPr>
        <w:t>eesmärgi</w:t>
      </w:r>
      <w:r>
        <w:rPr>
          <w:rFonts w:ascii="Times New Roman" w:hAnsi="Times New Roman" w:cs="Times New Roman"/>
          <w:sz w:val="24"/>
          <w:szCs w:val="24"/>
        </w:rPr>
        <w:t xml:space="preserve"> kohaselt</w:t>
      </w:r>
      <w:r w:rsidR="13FB4C32" w:rsidRPr="40ABABD2">
        <w:rPr>
          <w:rFonts w:ascii="Times New Roman" w:hAnsi="Times New Roman" w:cs="Times New Roman"/>
          <w:sz w:val="24"/>
          <w:szCs w:val="24"/>
        </w:rPr>
        <w:t xml:space="preserve"> peab a</w:t>
      </w:r>
      <w:r w:rsidR="624BB6BE" w:rsidRPr="40ABABD2">
        <w:rPr>
          <w:rFonts w:ascii="Times New Roman" w:hAnsi="Times New Roman" w:cs="Times New Roman"/>
          <w:sz w:val="24"/>
          <w:szCs w:val="24"/>
        </w:rPr>
        <w:t>valiku sektori administratiivne autopark</w:t>
      </w:r>
      <w:r w:rsidR="6AD0A84F" w:rsidRPr="40ABABD2">
        <w:rPr>
          <w:rFonts w:ascii="Times New Roman" w:hAnsi="Times New Roman" w:cs="Times New Roman"/>
          <w:sz w:val="24"/>
          <w:szCs w:val="24"/>
        </w:rPr>
        <w:t xml:space="preserve"> </w:t>
      </w:r>
      <w:r w:rsidRPr="40ABABD2">
        <w:rPr>
          <w:rFonts w:ascii="Times New Roman" w:hAnsi="Times New Roman" w:cs="Times New Roman"/>
          <w:sz w:val="24"/>
          <w:szCs w:val="24"/>
        </w:rPr>
        <w:t xml:space="preserve">olema </w:t>
      </w:r>
      <w:r w:rsidR="624BB6BE" w:rsidRPr="40ABABD2">
        <w:rPr>
          <w:rFonts w:ascii="Times New Roman" w:hAnsi="Times New Roman" w:cs="Times New Roman"/>
          <w:sz w:val="24"/>
          <w:szCs w:val="24"/>
        </w:rPr>
        <w:t xml:space="preserve">2035. aastaks kasvuhoonegaaside heite vaba. </w:t>
      </w:r>
      <w:r w:rsidR="7F434364" w:rsidRPr="40ABABD2">
        <w:rPr>
          <w:rFonts w:ascii="Times New Roman" w:hAnsi="Times New Roman" w:cs="Times New Roman"/>
          <w:sz w:val="24"/>
          <w:szCs w:val="24"/>
        </w:rPr>
        <w:t>Avaliku</w:t>
      </w:r>
      <w:r w:rsidR="6D116484" w:rsidRPr="40ABABD2">
        <w:rPr>
          <w:rFonts w:ascii="Times New Roman" w:hAnsi="Times New Roman" w:cs="Times New Roman"/>
          <w:sz w:val="24"/>
          <w:szCs w:val="24"/>
        </w:rPr>
        <w:t>le</w:t>
      </w:r>
      <w:r w:rsidR="7F434364" w:rsidRPr="40ABABD2">
        <w:rPr>
          <w:rFonts w:ascii="Times New Roman" w:hAnsi="Times New Roman" w:cs="Times New Roman"/>
          <w:sz w:val="24"/>
          <w:szCs w:val="24"/>
        </w:rPr>
        <w:t xml:space="preserve"> sektori</w:t>
      </w:r>
      <w:r w:rsidR="5C219EE2" w:rsidRPr="40ABABD2">
        <w:rPr>
          <w:rFonts w:ascii="Times New Roman" w:hAnsi="Times New Roman" w:cs="Times New Roman"/>
          <w:sz w:val="24"/>
          <w:szCs w:val="24"/>
        </w:rPr>
        <w:t>le</w:t>
      </w:r>
      <w:r w:rsidR="7F434364" w:rsidRPr="40ABABD2">
        <w:rPr>
          <w:rFonts w:ascii="Times New Roman" w:hAnsi="Times New Roman" w:cs="Times New Roman"/>
          <w:sz w:val="24"/>
          <w:szCs w:val="24"/>
        </w:rPr>
        <w:t xml:space="preserve"> </w:t>
      </w:r>
      <w:r w:rsidR="374E2FAE" w:rsidRPr="40ABABD2">
        <w:rPr>
          <w:rFonts w:ascii="Times New Roman" w:hAnsi="Times New Roman" w:cs="Times New Roman"/>
          <w:sz w:val="24"/>
          <w:szCs w:val="24"/>
        </w:rPr>
        <w:t>on juba praegu</w:t>
      </w:r>
      <w:r w:rsidR="7F434364" w:rsidRPr="40ABABD2">
        <w:rPr>
          <w:rFonts w:ascii="Times New Roman" w:hAnsi="Times New Roman" w:cs="Times New Roman"/>
          <w:sz w:val="24"/>
          <w:szCs w:val="24"/>
        </w:rPr>
        <w:t xml:space="preserve"> maanteesõidukite soetamis</w:t>
      </w:r>
      <w:r w:rsidR="2C98C61D" w:rsidRPr="40ABABD2">
        <w:rPr>
          <w:rFonts w:ascii="Times New Roman" w:hAnsi="Times New Roman" w:cs="Times New Roman"/>
          <w:sz w:val="24"/>
          <w:szCs w:val="24"/>
        </w:rPr>
        <w:t>e</w:t>
      </w:r>
      <w:r>
        <w:rPr>
          <w:rFonts w:ascii="Times New Roman" w:hAnsi="Times New Roman" w:cs="Times New Roman"/>
          <w:sz w:val="24"/>
          <w:szCs w:val="24"/>
        </w:rPr>
        <w:t>ks</w:t>
      </w:r>
      <w:r w:rsidR="2C98C61D" w:rsidRPr="40ABABD2">
        <w:rPr>
          <w:rFonts w:ascii="Times New Roman" w:hAnsi="Times New Roman" w:cs="Times New Roman"/>
          <w:sz w:val="24"/>
          <w:szCs w:val="24"/>
        </w:rPr>
        <w:t xml:space="preserve"> kehtestatud minimaalsed </w:t>
      </w:r>
      <w:r w:rsidR="50941656" w:rsidRPr="40ABABD2">
        <w:rPr>
          <w:rFonts w:ascii="Times New Roman" w:hAnsi="Times New Roman" w:cs="Times New Roman"/>
          <w:sz w:val="24"/>
          <w:szCs w:val="24"/>
        </w:rPr>
        <w:t>keskkonna</w:t>
      </w:r>
      <w:r w:rsidR="2C98C61D" w:rsidRPr="40ABABD2">
        <w:rPr>
          <w:rFonts w:ascii="Times New Roman" w:hAnsi="Times New Roman" w:cs="Times New Roman"/>
          <w:sz w:val="24"/>
          <w:szCs w:val="24"/>
        </w:rPr>
        <w:t>nõuded</w:t>
      </w:r>
      <w:r w:rsidR="7F434364" w:rsidRPr="40ABABD2">
        <w:rPr>
          <w:rFonts w:ascii="Times New Roman" w:hAnsi="Times New Roman" w:cs="Times New Roman"/>
          <w:sz w:val="24"/>
          <w:szCs w:val="24"/>
        </w:rPr>
        <w:t xml:space="preserve"> </w:t>
      </w:r>
      <w:r>
        <w:rPr>
          <w:rFonts w:ascii="Times New Roman" w:hAnsi="Times New Roman" w:cs="Times New Roman"/>
          <w:sz w:val="24"/>
          <w:szCs w:val="24"/>
        </w:rPr>
        <w:t>k</w:t>
      </w:r>
      <w:r w:rsidR="7F434364" w:rsidRPr="40ABABD2">
        <w:rPr>
          <w:rFonts w:ascii="Times New Roman" w:hAnsi="Times New Roman" w:cs="Times New Roman"/>
          <w:sz w:val="24"/>
          <w:szCs w:val="24"/>
        </w:rPr>
        <w:t>eskkonnaministri 16.02.2023 määrus</w:t>
      </w:r>
      <w:r w:rsidR="57712E31" w:rsidRPr="40ABABD2">
        <w:rPr>
          <w:rFonts w:ascii="Times New Roman" w:hAnsi="Times New Roman" w:cs="Times New Roman"/>
          <w:sz w:val="24"/>
          <w:szCs w:val="24"/>
        </w:rPr>
        <w:t>ega</w:t>
      </w:r>
      <w:r w:rsidR="7F434364" w:rsidRPr="40ABABD2">
        <w:rPr>
          <w:rFonts w:ascii="Times New Roman" w:hAnsi="Times New Roman" w:cs="Times New Roman"/>
          <w:sz w:val="24"/>
          <w:szCs w:val="24"/>
        </w:rPr>
        <w:t xml:space="preserve"> nr 6 </w:t>
      </w:r>
      <w:r>
        <w:rPr>
          <w:rFonts w:ascii="Times New Roman" w:hAnsi="Times New Roman" w:cs="Times New Roman"/>
          <w:sz w:val="24"/>
          <w:szCs w:val="24"/>
        </w:rPr>
        <w:t>„</w:t>
      </w:r>
      <w:r w:rsidR="0595CCD9" w:rsidRPr="40ABABD2">
        <w:rPr>
          <w:rFonts w:ascii="Times New Roman" w:eastAsia="Times New Roman" w:hAnsi="Times New Roman" w:cs="Times New Roman"/>
          <w:sz w:val="24"/>
          <w:szCs w:val="24"/>
        </w:rPr>
        <w:t xml:space="preserve">Hankelepingu esemeks oleva maanteesõiduki kohta riigihanke </w:t>
      </w:r>
      <w:r w:rsidR="0595CCD9" w:rsidRPr="40ABABD2">
        <w:rPr>
          <w:rFonts w:ascii="Times New Roman" w:eastAsia="Times New Roman" w:hAnsi="Times New Roman" w:cs="Times New Roman"/>
          <w:sz w:val="24"/>
          <w:szCs w:val="24"/>
        </w:rPr>
        <w:lastRenderedPageBreak/>
        <w:t>alusdokumentides kehtestatavad keskkonnahoidlikud kriteeriumid ja tingimused</w:t>
      </w:r>
      <w:r w:rsidR="0A5E5357" w:rsidRPr="40ABABD2">
        <w:rPr>
          <w:rFonts w:ascii="Times New Roman" w:hAnsi="Times New Roman" w:cs="Times New Roman"/>
          <w:sz w:val="24"/>
          <w:szCs w:val="24"/>
        </w:rPr>
        <w:t>“</w:t>
      </w:r>
      <w:r w:rsidR="318BDBE9" w:rsidRPr="40ABABD2">
        <w:rPr>
          <w:rFonts w:ascii="Times New Roman" w:hAnsi="Times New Roman" w:cs="Times New Roman"/>
          <w:sz w:val="24"/>
          <w:szCs w:val="24"/>
        </w:rPr>
        <w:t>.</w:t>
      </w:r>
      <w:r w:rsidR="6AD0A84F" w:rsidRPr="40ABABD2">
        <w:rPr>
          <w:rFonts w:ascii="Times New Roman" w:hAnsi="Times New Roman" w:cs="Times New Roman"/>
          <w:sz w:val="24"/>
          <w:szCs w:val="24"/>
        </w:rPr>
        <w:t xml:space="preserve"> </w:t>
      </w:r>
      <w:r w:rsidR="6178B6AA" w:rsidRPr="40ABABD2">
        <w:rPr>
          <w:rFonts w:ascii="Times New Roman" w:hAnsi="Times New Roman" w:cs="Times New Roman"/>
          <w:sz w:val="24"/>
          <w:szCs w:val="24"/>
        </w:rPr>
        <w:t>Määruse kohaselt</w:t>
      </w:r>
      <w:r w:rsidR="34E1DB78" w:rsidRPr="40ABABD2">
        <w:rPr>
          <w:rFonts w:ascii="Times New Roman" w:eastAsia="Times New Roman" w:hAnsi="Times New Roman" w:cs="Times New Roman"/>
          <w:sz w:val="24"/>
          <w:szCs w:val="24"/>
        </w:rPr>
        <w:t xml:space="preserve"> peavad avaliku sektori hankijad ja võrgustiku sektori hankijad võtma maanteesõidukite </w:t>
      </w:r>
      <w:r w:rsidR="103600B4" w:rsidRPr="7B66A4DA">
        <w:rPr>
          <w:rFonts w:ascii="Times New Roman" w:eastAsia="Times New Roman" w:hAnsi="Times New Roman" w:cs="Times New Roman"/>
          <w:sz w:val="24"/>
          <w:szCs w:val="24"/>
        </w:rPr>
        <w:t>(</w:t>
      </w:r>
      <w:proofErr w:type="spellStart"/>
      <w:r w:rsidR="103600B4" w:rsidRPr="7B66A4DA">
        <w:rPr>
          <w:rFonts w:ascii="Times New Roman" w:eastAsia="Times New Roman" w:hAnsi="Times New Roman" w:cs="Times New Roman"/>
          <w:sz w:val="24"/>
          <w:szCs w:val="24"/>
        </w:rPr>
        <w:t>kergsõidukid</w:t>
      </w:r>
      <w:proofErr w:type="spellEnd"/>
      <w:r w:rsidR="103600B4" w:rsidRPr="7B66A4DA">
        <w:rPr>
          <w:rFonts w:ascii="Times New Roman" w:eastAsia="Times New Roman" w:hAnsi="Times New Roman" w:cs="Times New Roman"/>
          <w:sz w:val="24"/>
          <w:szCs w:val="24"/>
        </w:rPr>
        <w:t xml:space="preserve">, veokid, bussid) </w:t>
      </w:r>
      <w:r w:rsidR="34E1DB78" w:rsidRPr="40ABABD2">
        <w:rPr>
          <w:rFonts w:ascii="Times New Roman" w:eastAsia="Times New Roman" w:hAnsi="Times New Roman" w:cs="Times New Roman"/>
          <w:sz w:val="24"/>
          <w:szCs w:val="24"/>
        </w:rPr>
        <w:t>hangete puhul arvesse maanteesõiduki kogu kasutusiga hõlmavat energia- ja keskkonnamõju, s</w:t>
      </w:r>
      <w:r w:rsidR="00A6597F">
        <w:rPr>
          <w:rFonts w:ascii="Times New Roman" w:eastAsia="Times New Roman" w:hAnsi="Times New Roman" w:cs="Times New Roman"/>
          <w:sz w:val="24"/>
          <w:szCs w:val="24"/>
        </w:rPr>
        <w:t>h</w:t>
      </w:r>
      <w:r w:rsidR="34E1DB78" w:rsidRPr="40ABABD2">
        <w:rPr>
          <w:rFonts w:ascii="Times New Roman" w:eastAsia="Times New Roman" w:hAnsi="Times New Roman" w:cs="Times New Roman"/>
          <w:sz w:val="24"/>
          <w:szCs w:val="24"/>
        </w:rPr>
        <w:t xml:space="preserve"> CO</w:t>
      </w:r>
      <w:r w:rsidR="34E1DB78" w:rsidRPr="005E4CF6">
        <w:rPr>
          <w:rFonts w:ascii="Times New Roman" w:eastAsia="Times New Roman" w:hAnsi="Times New Roman" w:cs="Times New Roman"/>
          <w:sz w:val="24"/>
          <w:szCs w:val="24"/>
          <w:vertAlign w:val="subscript"/>
        </w:rPr>
        <w:t>2</w:t>
      </w:r>
      <w:r w:rsidR="34E1DB78" w:rsidRPr="40ABABD2">
        <w:rPr>
          <w:rFonts w:ascii="Times New Roman" w:eastAsia="Times New Roman" w:hAnsi="Times New Roman" w:cs="Times New Roman"/>
          <w:sz w:val="24"/>
          <w:szCs w:val="24"/>
        </w:rPr>
        <w:t xml:space="preserve"> </w:t>
      </w:r>
      <w:r w:rsidR="425D6D81" w:rsidRPr="40ABABD2">
        <w:rPr>
          <w:rFonts w:ascii="Times New Roman" w:eastAsia="Times New Roman" w:hAnsi="Times New Roman" w:cs="Times New Roman"/>
          <w:sz w:val="24"/>
          <w:szCs w:val="24"/>
        </w:rPr>
        <w:t xml:space="preserve">heidet </w:t>
      </w:r>
      <w:r w:rsidR="34E1DB78" w:rsidRPr="40ABABD2">
        <w:rPr>
          <w:rFonts w:ascii="Times New Roman" w:eastAsia="Times New Roman" w:hAnsi="Times New Roman" w:cs="Times New Roman"/>
          <w:sz w:val="24"/>
          <w:szCs w:val="24"/>
        </w:rPr>
        <w:t xml:space="preserve">ja </w:t>
      </w:r>
      <w:r w:rsidR="3AA0A614" w:rsidRPr="40ABABD2">
        <w:rPr>
          <w:rFonts w:ascii="Times New Roman" w:eastAsia="Times New Roman" w:hAnsi="Times New Roman" w:cs="Times New Roman"/>
          <w:sz w:val="24"/>
          <w:szCs w:val="24"/>
        </w:rPr>
        <w:t xml:space="preserve">tegelikus liikluses tekkivate </w:t>
      </w:r>
      <w:r w:rsidR="207B897A" w:rsidRPr="40ABABD2">
        <w:rPr>
          <w:rFonts w:ascii="Times New Roman" w:eastAsia="Times New Roman" w:hAnsi="Times New Roman" w:cs="Times New Roman"/>
          <w:sz w:val="24"/>
          <w:szCs w:val="24"/>
        </w:rPr>
        <w:t>õhu</w:t>
      </w:r>
      <w:r w:rsidR="34E1DB78" w:rsidRPr="40ABABD2">
        <w:rPr>
          <w:rFonts w:ascii="Times New Roman" w:eastAsia="Times New Roman" w:hAnsi="Times New Roman" w:cs="Times New Roman"/>
          <w:sz w:val="24"/>
          <w:szCs w:val="24"/>
        </w:rPr>
        <w:t>saasteainete</w:t>
      </w:r>
      <w:r w:rsidR="7890A81A" w:rsidRPr="40ABABD2">
        <w:rPr>
          <w:rFonts w:ascii="Times New Roman" w:eastAsia="Times New Roman" w:hAnsi="Times New Roman" w:cs="Times New Roman"/>
          <w:sz w:val="24"/>
          <w:szCs w:val="24"/>
        </w:rPr>
        <w:t xml:space="preserve"> (CO, THC, NMHC, </w:t>
      </w:r>
      <w:proofErr w:type="spellStart"/>
      <w:r w:rsidR="7890A81A" w:rsidRPr="40ABABD2">
        <w:rPr>
          <w:rFonts w:ascii="Times New Roman" w:eastAsia="Times New Roman" w:hAnsi="Times New Roman" w:cs="Times New Roman"/>
          <w:sz w:val="24"/>
          <w:szCs w:val="24"/>
        </w:rPr>
        <w:t>NOx</w:t>
      </w:r>
      <w:proofErr w:type="spellEnd"/>
      <w:r w:rsidR="7890A81A" w:rsidRPr="40ABABD2">
        <w:rPr>
          <w:rFonts w:ascii="Times New Roman" w:eastAsia="Times New Roman" w:hAnsi="Times New Roman" w:cs="Times New Roman"/>
          <w:sz w:val="24"/>
          <w:szCs w:val="24"/>
        </w:rPr>
        <w:t>, PM, P)</w:t>
      </w:r>
      <w:r w:rsidR="34E1DB78" w:rsidRPr="40ABABD2">
        <w:rPr>
          <w:rFonts w:ascii="Times New Roman" w:eastAsia="Times New Roman" w:hAnsi="Times New Roman" w:cs="Times New Roman"/>
          <w:sz w:val="24"/>
          <w:szCs w:val="24"/>
        </w:rPr>
        <w:t xml:space="preserve"> heidet, e</w:t>
      </w:r>
      <w:r>
        <w:rPr>
          <w:rFonts w:ascii="Times New Roman" w:eastAsia="Times New Roman" w:hAnsi="Times New Roman" w:cs="Times New Roman"/>
          <w:sz w:val="24"/>
          <w:szCs w:val="24"/>
        </w:rPr>
        <w:t>t</w:t>
      </w:r>
      <w:r w:rsidR="34E1DB78" w:rsidRPr="40ABABD2">
        <w:rPr>
          <w:rFonts w:ascii="Times New Roman" w:eastAsia="Times New Roman" w:hAnsi="Times New Roman" w:cs="Times New Roman"/>
          <w:sz w:val="24"/>
          <w:szCs w:val="24"/>
        </w:rPr>
        <w:t xml:space="preserve"> edendada ja stimuleerida keskkonnahoidlike ja energiatõhusate maanteesõidukite turgu ning suurendada transpordisektori panust liidu keskkonna-, kliima- ja energiapoliitikasse</w:t>
      </w:r>
      <w:r w:rsidR="49B88B77" w:rsidRPr="7B66A4DA">
        <w:rPr>
          <w:rFonts w:ascii="Times New Roman" w:eastAsia="Times New Roman" w:hAnsi="Times New Roman" w:cs="Times New Roman"/>
          <w:sz w:val="24"/>
          <w:szCs w:val="24"/>
        </w:rPr>
        <w:t>.</w:t>
      </w:r>
      <w:r w:rsidR="03355E2D" w:rsidRPr="7B66A4DA">
        <w:rPr>
          <w:rFonts w:ascii="Times New Roman" w:eastAsia="Times New Roman" w:hAnsi="Times New Roman" w:cs="Times New Roman"/>
          <w:sz w:val="24"/>
          <w:szCs w:val="24"/>
        </w:rPr>
        <w:t xml:space="preserve"> </w:t>
      </w:r>
      <w:r w:rsidR="3AF944C8" w:rsidRPr="7B66A4DA">
        <w:rPr>
          <w:rFonts w:ascii="Times New Roman" w:eastAsia="Times New Roman" w:hAnsi="Times New Roman" w:cs="Times New Roman"/>
          <w:sz w:val="24"/>
          <w:szCs w:val="24"/>
        </w:rPr>
        <w:t>Eesti transpordisektori kasvuhoonegaaside heide on alates 1992. aastast olnud kasvava</w:t>
      </w:r>
      <w:r>
        <w:rPr>
          <w:rFonts w:ascii="Times New Roman" w:eastAsia="Times New Roman" w:hAnsi="Times New Roman" w:cs="Times New Roman"/>
          <w:sz w:val="24"/>
          <w:szCs w:val="24"/>
        </w:rPr>
        <w:t xml:space="preserve"> suunaga</w:t>
      </w:r>
      <w:r w:rsidR="1A1C9F17" w:rsidRPr="7B66A4DA">
        <w:rPr>
          <w:rFonts w:ascii="Times New Roman" w:eastAsia="Times New Roman" w:hAnsi="Times New Roman" w:cs="Times New Roman"/>
          <w:sz w:val="24"/>
          <w:szCs w:val="24"/>
        </w:rPr>
        <w:t xml:space="preserve">, moodustades 2021. </w:t>
      </w:r>
      <w:r w:rsidR="6E800F6C" w:rsidRPr="7B66A4DA">
        <w:rPr>
          <w:rFonts w:ascii="Times New Roman" w:eastAsia="Times New Roman" w:hAnsi="Times New Roman" w:cs="Times New Roman"/>
          <w:sz w:val="24"/>
          <w:szCs w:val="24"/>
        </w:rPr>
        <w:t>a</w:t>
      </w:r>
      <w:r w:rsidR="1A1C9F17" w:rsidRPr="7B66A4DA">
        <w:rPr>
          <w:rFonts w:ascii="Times New Roman" w:eastAsia="Times New Roman" w:hAnsi="Times New Roman" w:cs="Times New Roman"/>
          <w:sz w:val="24"/>
          <w:szCs w:val="24"/>
        </w:rPr>
        <w:t xml:space="preserve">astal 22,6% kogu kasvuhoonegaaside heitkogusest Eestis. </w:t>
      </w:r>
      <w:r w:rsidR="70FAC7FE" w:rsidRPr="7B66A4DA">
        <w:rPr>
          <w:rFonts w:ascii="Times New Roman" w:eastAsia="Times New Roman" w:hAnsi="Times New Roman" w:cs="Times New Roman"/>
          <w:sz w:val="24"/>
          <w:szCs w:val="24"/>
        </w:rPr>
        <w:t xml:space="preserve">Transpordisektoris tekitas maanteetransport </w:t>
      </w:r>
      <w:r w:rsidR="3BD26EC8" w:rsidRPr="7B66A4DA">
        <w:rPr>
          <w:rFonts w:ascii="Times New Roman" w:eastAsia="Times New Roman" w:hAnsi="Times New Roman" w:cs="Times New Roman"/>
          <w:sz w:val="24"/>
          <w:szCs w:val="24"/>
        </w:rPr>
        <w:t>2021. aastal 96% sektori heitkogustest</w:t>
      </w:r>
      <w:r w:rsidR="70B51ACE" w:rsidRPr="7B66A4DA">
        <w:rPr>
          <w:rFonts w:ascii="Times New Roman" w:eastAsia="Times New Roman" w:hAnsi="Times New Roman" w:cs="Times New Roman"/>
          <w:sz w:val="24"/>
          <w:szCs w:val="24"/>
        </w:rPr>
        <w:t>, lisaks paisati õhku tahkeid osakesi, lämmastiku- ja väävliheitmeid.</w:t>
      </w:r>
      <w:r w:rsidR="62ADFCEC" w:rsidRPr="7B66A4DA">
        <w:rPr>
          <w:rFonts w:ascii="Times New Roman" w:eastAsia="Times New Roman" w:hAnsi="Times New Roman" w:cs="Times New Roman"/>
          <w:sz w:val="24"/>
          <w:szCs w:val="24"/>
        </w:rPr>
        <w:t xml:space="preserve"> </w:t>
      </w:r>
      <w:r w:rsidR="480922A0" w:rsidRPr="7B66A4DA">
        <w:rPr>
          <w:rFonts w:ascii="Times New Roman" w:eastAsia="Times New Roman" w:hAnsi="Times New Roman" w:cs="Times New Roman"/>
          <w:sz w:val="24"/>
          <w:szCs w:val="24"/>
        </w:rPr>
        <w:t xml:space="preserve">Elektrisõidukite laiema kasutuselevõtuga on võimalik neid heitkoguseid suurel </w:t>
      </w:r>
      <w:r w:rsidR="692981CF" w:rsidRPr="7B66A4DA">
        <w:rPr>
          <w:rFonts w:ascii="Times New Roman" w:eastAsia="Times New Roman" w:hAnsi="Times New Roman" w:cs="Times New Roman"/>
          <w:sz w:val="24"/>
          <w:szCs w:val="24"/>
        </w:rPr>
        <w:t xml:space="preserve">määral vähendada, kuigi oluliselt vähendab </w:t>
      </w:r>
      <w:r w:rsidR="1B87878C" w:rsidRPr="7B66A4DA">
        <w:rPr>
          <w:rFonts w:ascii="Times New Roman" w:eastAsia="Times New Roman" w:hAnsi="Times New Roman" w:cs="Times New Roman"/>
          <w:sz w:val="24"/>
          <w:szCs w:val="24"/>
        </w:rPr>
        <w:t>negatiivset keskkonnamõju igapäevane valik liikuda jalgsi, ühistranspordi või ja</w:t>
      </w:r>
      <w:r w:rsidR="4B9A7C64" w:rsidRPr="7B66A4DA">
        <w:rPr>
          <w:rFonts w:ascii="Times New Roman" w:eastAsia="Times New Roman" w:hAnsi="Times New Roman" w:cs="Times New Roman"/>
          <w:sz w:val="24"/>
          <w:szCs w:val="24"/>
        </w:rPr>
        <w:t>l</w:t>
      </w:r>
      <w:r w:rsidR="1B87878C" w:rsidRPr="7B66A4DA">
        <w:rPr>
          <w:rFonts w:ascii="Times New Roman" w:eastAsia="Times New Roman" w:hAnsi="Times New Roman" w:cs="Times New Roman"/>
          <w:sz w:val="24"/>
          <w:szCs w:val="24"/>
        </w:rPr>
        <w:t>grattaga.</w:t>
      </w:r>
      <w:r w:rsidR="7BDF4CA4" w:rsidRPr="7B66A4DA">
        <w:rPr>
          <w:rFonts w:ascii="Times New Roman" w:eastAsia="Times New Roman" w:hAnsi="Times New Roman" w:cs="Times New Roman"/>
          <w:sz w:val="24"/>
          <w:szCs w:val="24"/>
        </w:rPr>
        <w:t xml:space="preserve"> Elektrisõidukite negatiivse</w:t>
      </w:r>
      <w:r>
        <w:rPr>
          <w:rFonts w:ascii="Times New Roman" w:eastAsia="Times New Roman" w:hAnsi="Times New Roman" w:cs="Times New Roman"/>
          <w:sz w:val="24"/>
          <w:szCs w:val="24"/>
        </w:rPr>
        <w:t>t</w:t>
      </w:r>
      <w:r w:rsidR="7BDF4CA4" w:rsidRPr="7B66A4DA">
        <w:rPr>
          <w:rFonts w:ascii="Times New Roman" w:eastAsia="Times New Roman" w:hAnsi="Times New Roman" w:cs="Times New Roman"/>
          <w:sz w:val="24"/>
          <w:szCs w:val="24"/>
        </w:rPr>
        <w:t xml:space="preserve"> keskkonnamõju vähenda</w:t>
      </w:r>
      <w:r>
        <w:rPr>
          <w:rFonts w:ascii="Times New Roman" w:eastAsia="Times New Roman" w:hAnsi="Times New Roman" w:cs="Times New Roman"/>
          <w:sz w:val="24"/>
          <w:szCs w:val="24"/>
        </w:rPr>
        <w:t>da</w:t>
      </w:r>
      <w:r w:rsidR="7BDF4CA4" w:rsidRPr="7B66A4DA">
        <w:rPr>
          <w:rFonts w:ascii="Times New Roman" w:eastAsia="Times New Roman" w:hAnsi="Times New Roman" w:cs="Times New Roman"/>
          <w:sz w:val="24"/>
          <w:szCs w:val="24"/>
        </w:rPr>
        <w:t xml:space="preserve"> aitab tõhusalt energiatõhususe ja taastuvenergia</w:t>
      </w:r>
      <w:r w:rsidR="65E3AA10" w:rsidRPr="7B66A4DA">
        <w:rPr>
          <w:rFonts w:ascii="Times New Roman" w:eastAsia="Times New Roman" w:hAnsi="Times New Roman" w:cs="Times New Roman"/>
          <w:sz w:val="24"/>
          <w:szCs w:val="24"/>
        </w:rPr>
        <w:t xml:space="preserve"> rakendamine, sh auto kasutusest kõrvaldamise etapis võimalikult paljude </w:t>
      </w:r>
      <w:r w:rsidR="206BC1AD" w:rsidRPr="7B66A4DA">
        <w:rPr>
          <w:rFonts w:ascii="Times New Roman" w:eastAsia="Times New Roman" w:hAnsi="Times New Roman" w:cs="Times New Roman"/>
          <w:sz w:val="24"/>
          <w:szCs w:val="24"/>
        </w:rPr>
        <w:t>osade, materjalide korduskasutamine, taaskasutamine ja tagasi ringlusse suunamine.</w:t>
      </w:r>
    </w:p>
    <w:p w14:paraId="4B156B0E" w14:textId="77777777" w:rsidR="00B92633" w:rsidRPr="0074724F" w:rsidRDefault="00B92633" w:rsidP="005E4CF6">
      <w:pPr>
        <w:spacing w:after="0" w:line="240" w:lineRule="auto"/>
        <w:jc w:val="both"/>
        <w:rPr>
          <w:rFonts w:ascii="Times New Roman" w:eastAsia="Times New Roman" w:hAnsi="Times New Roman" w:cs="Times New Roman"/>
          <w:sz w:val="24"/>
          <w:szCs w:val="24"/>
        </w:rPr>
      </w:pPr>
    </w:p>
    <w:p w14:paraId="20BEC9B1" w14:textId="77777777" w:rsidR="003A34FD" w:rsidRDefault="206BC1AD" w:rsidP="003A34FD">
      <w:pPr>
        <w:spacing w:after="0" w:line="240" w:lineRule="auto"/>
        <w:jc w:val="both"/>
        <w:rPr>
          <w:rFonts w:ascii="Times New Roman" w:eastAsia="Times New Roman" w:hAnsi="Times New Roman" w:cs="Times New Roman"/>
          <w:sz w:val="24"/>
          <w:szCs w:val="24"/>
        </w:rPr>
      </w:pPr>
      <w:r w:rsidRPr="7B66A4DA">
        <w:rPr>
          <w:rFonts w:ascii="Times New Roman" w:eastAsia="Times New Roman" w:hAnsi="Times New Roman" w:cs="Times New Roman"/>
          <w:sz w:val="24"/>
          <w:szCs w:val="24"/>
        </w:rPr>
        <w:t xml:space="preserve">Elektrisõidukite kasutuselevõttu pärsib </w:t>
      </w:r>
      <w:proofErr w:type="spellStart"/>
      <w:r w:rsidRPr="7B66A4DA">
        <w:rPr>
          <w:rFonts w:ascii="Times New Roman" w:eastAsia="Times New Roman" w:hAnsi="Times New Roman" w:cs="Times New Roman"/>
          <w:sz w:val="24"/>
          <w:szCs w:val="24"/>
        </w:rPr>
        <w:t>hajaasu</w:t>
      </w:r>
      <w:r w:rsidR="4088DEB5" w:rsidRPr="7B66A4DA">
        <w:rPr>
          <w:rFonts w:ascii="Times New Roman" w:eastAsia="Times New Roman" w:hAnsi="Times New Roman" w:cs="Times New Roman"/>
          <w:sz w:val="24"/>
          <w:szCs w:val="24"/>
        </w:rPr>
        <w:t>s</w:t>
      </w:r>
      <w:r w:rsidRPr="7B66A4DA">
        <w:rPr>
          <w:rFonts w:ascii="Times New Roman" w:eastAsia="Times New Roman" w:hAnsi="Times New Roman" w:cs="Times New Roman"/>
          <w:sz w:val="24"/>
          <w:szCs w:val="24"/>
        </w:rPr>
        <w:t>tuspiirkondades</w:t>
      </w:r>
      <w:proofErr w:type="spellEnd"/>
      <w:r w:rsidRPr="7B66A4DA">
        <w:rPr>
          <w:rFonts w:ascii="Times New Roman" w:eastAsia="Times New Roman" w:hAnsi="Times New Roman" w:cs="Times New Roman"/>
          <w:sz w:val="24"/>
          <w:szCs w:val="24"/>
        </w:rPr>
        <w:t xml:space="preserve"> ennekõike</w:t>
      </w:r>
      <w:r w:rsidR="100BBB3D" w:rsidRPr="7B66A4DA">
        <w:rPr>
          <w:rFonts w:ascii="Times New Roman" w:eastAsia="Times New Roman" w:hAnsi="Times New Roman" w:cs="Times New Roman"/>
          <w:sz w:val="24"/>
          <w:szCs w:val="24"/>
        </w:rPr>
        <w:t xml:space="preserve"> puudulik taristu e</w:t>
      </w:r>
      <w:r w:rsidR="00C500BF">
        <w:rPr>
          <w:rFonts w:ascii="Times New Roman" w:eastAsia="Times New Roman" w:hAnsi="Times New Roman" w:cs="Times New Roman"/>
          <w:sz w:val="24"/>
          <w:szCs w:val="24"/>
        </w:rPr>
        <w:t>hk</w:t>
      </w:r>
      <w:r w:rsidR="100BBB3D" w:rsidRPr="7B66A4DA">
        <w:rPr>
          <w:rFonts w:ascii="Times New Roman" w:eastAsia="Times New Roman" w:hAnsi="Times New Roman" w:cs="Times New Roman"/>
          <w:sz w:val="24"/>
          <w:szCs w:val="24"/>
        </w:rPr>
        <w:t xml:space="preserve"> laadimisvõrgustik</w:t>
      </w:r>
      <w:r w:rsidR="490C2A44" w:rsidRPr="7B66A4DA">
        <w:rPr>
          <w:rFonts w:ascii="Times New Roman" w:eastAsia="Times New Roman" w:hAnsi="Times New Roman" w:cs="Times New Roman"/>
          <w:sz w:val="24"/>
          <w:szCs w:val="24"/>
        </w:rPr>
        <w:t>, mitte hankijate pädevus</w:t>
      </w:r>
      <w:r w:rsidR="100BBB3D" w:rsidRPr="7B66A4DA">
        <w:rPr>
          <w:rFonts w:ascii="Times New Roman" w:eastAsia="Times New Roman" w:hAnsi="Times New Roman" w:cs="Times New Roman"/>
          <w:sz w:val="24"/>
          <w:szCs w:val="24"/>
        </w:rPr>
        <w:t xml:space="preserve">. Saavutamaks </w:t>
      </w:r>
      <w:r w:rsidR="7B4819E0" w:rsidRPr="7B66A4DA">
        <w:rPr>
          <w:rFonts w:ascii="Times New Roman" w:eastAsia="Times New Roman" w:hAnsi="Times New Roman" w:cs="Times New Roman"/>
          <w:sz w:val="24"/>
          <w:szCs w:val="24"/>
        </w:rPr>
        <w:t>keskkonnahoidlikumate sõidukite täieulatuslikku kasu</w:t>
      </w:r>
      <w:r w:rsidR="552D8F8D" w:rsidRPr="7B66A4DA">
        <w:rPr>
          <w:rFonts w:ascii="Times New Roman" w:eastAsia="Times New Roman" w:hAnsi="Times New Roman" w:cs="Times New Roman"/>
          <w:sz w:val="24"/>
          <w:szCs w:val="24"/>
        </w:rPr>
        <w:t>tuselevõttu avaliku</w:t>
      </w:r>
      <w:r w:rsidR="00C500BF">
        <w:rPr>
          <w:rFonts w:ascii="Times New Roman" w:eastAsia="Times New Roman" w:hAnsi="Times New Roman" w:cs="Times New Roman"/>
          <w:sz w:val="24"/>
          <w:szCs w:val="24"/>
        </w:rPr>
        <w:t>s</w:t>
      </w:r>
      <w:r w:rsidR="552D8F8D" w:rsidRPr="7B66A4DA">
        <w:rPr>
          <w:rFonts w:ascii="Times New Roman" w:eastAsia="Times New Roman" w:hAnsi="Times New Roman" w:cs="Times New Roman"/>
          <w:sz w:val="24"/>
          <w:szCs w:val="24"/>
        </w:rPr>
        <w:t xml:space="preserve"> sektori</w:t>
      </w:r>
      <w:r w:rsidR="00C500BF">
        <w:rPr>
          <w:rFonts w:ascii="Times New Roman" w:eastAsia="Times New Roman" w:hAnsi="Times New Roman" w:cs="Times New Roman"/>
          <w:sz w:val="24"/>
          <w:szCs w:val="24"/>
        </w:rPr>
        <w:t>s</w:t>
      </w:r>
      <w:r w:rsidR="552D8F8D" w:rsidRPr="7B66A4DA">
        <w:rPr>
          <w:rFonts w:ascii="Times New Roman" w:eastAsia="Times New Roman" w:hAnsi="Times New Roman" w:cs="Times New Roman"/>
          <w:sz w:val="24"/>
          <w:szCs w:val="24"/>
        </w:rPr>
        <w:t xml:space="preserve"> </w:t>
      </w:r>
      <w:r w:rsidR="43BEBB27" w:rsidRPr="7B66A4DA">
        <w:rPr>
          <w:rFonts w:ascii="Times New Roman" w:eastAsia="Times New Roman" w:hAnsi="Times New Roman" w:cs="Times New Roman"/>
          <w:sz w:val="24"/>
          <w:szCs w:val="24"/>
        </w:rPr>
        <w:t xml:space="preserve">aastaks 2035 </w:t>
      </w:r>
      <w:r w:rsidR="552D8F8D" w:rsidRPr="7B66A4DA">
        <w:rPr>
          <w:rFonts w:ascii="Times New Roman" w:eastAsia="Times New Roman" w:hAnsi="Times New Roman" w:cs="Times New Roman"/>
          <w:sz w:val="24"/>
          <w:szCs w:val="24"/>
        </w:rPr>
        <w:t xml:space="preserve">tuleb </w:t>
      </w:r>
      <w:r w:rsidR="00C500BF">
        <w:rPr>
          <w:rFonts w:ascii="Times New Roman" w:eastAsia="Times New Roman" w:hAnsi="Times New Roman" w:cs="Times New Roman"/>
          <w:sz w:val="24"/>
          <w:szCs w:val="24"/>
        </w:rPr>
        <w:t>rajada</w:t>
      </w:r>
      <w:r w:rsidR="552D8F8D" w:rsidRPr="7B66A4DA">
        <w:rPr>
          <w:rFonts w:ascii="Times New Roman" w:eastAsia="Times New Roman" w:hAnsi="Times New Roman" w:cs="Times New Roman"/>
          <w:sz w:val="24"/>
          <w:szCs w:val="24"/>
        </w:rPr>
        <w:t xml:space="preserve"> taastuvenergial põhineva</w:t>
      </w:r>
      <w:r w:rsidR="00C500BF">
        <w:rPr>
          <w:rFonts w:ascii="Times New Roman" w:eastAsia="Times New Roman" w:hAnsi="Times New Roman" w:cs="Times New Roman"/>
          <w:sz w:val="24"/>
          <w:szCs w:val="24"/>
        </w:rPr>
        <w:t>id</w:t>
      </w:r>
      <w:r w:rsidR="552D8F8D" w:rsidRPr="7B66A4DA">
        <w:rPr>
          <w:rFonts w:ascii="Times New Roman" w:eastAsia="Times New Roman" w:hAnsi="Times New Roman" w:cs="Times New Roman"/>
          <w:sz w:val="24"/>
          <w:szCs w:val="24"/>
        </w:rPr>
        <w:t xml:space="preserve"> laadimisjaam</w:t>
      </w:r>
      <w:r w:rsidR="00C500BF">
        <w:rPr>
          <w:rFonts w:ascii="Times New Roman" w:eastAsia="Times New Roman" w:hAnsi="Times New Roman" w:cs="Times New Roman"/>
          <w:sz w:val="24"/>
          <w:szCs w:val="24"/>
        </w:rPr>
        <w:t>u.</w:t>
      </w:r>
    </w:p>
    <w:p w14:paraId="5E8F3BF7" w14:textId="77777777" w:rsidR="003A34FD" w:rsidRDefault="003A34FD" w:rsidP="003A34FD">
      <w:pPr>
        <w:spacing w:after="0" w:line="240" w:lineRule="auto"/>
        <w:jc w:val="both"/>
        <w:rPr>
          <w:rFonts w:ascii="Times New Roman" w:eastAsia="Times New Roman" w:hAnsi="Times New Roman" w:cs="Times New Roman"/>
          <w:sz w:val="24"/>
          <w:szCs w:val="24"/>
        </w:rPr>
      </w:pPr>
    </w:p>
    <w:p w14:paraId="1A4C7272" w14:textId="255C3CA5" w:rsidR="003C0784" w:rsidRPr="003A34FD" w:rsidRDefault="5E1CFC1E" w:rsidP="003A34FD">
      <w:pPr>
        <w:spacing w:after="0" w:line="240" w:lineRule="auto"/>
        <w:jc w:val="both"/>
        <w:rPr>
          <w:rFonts w:ascii="Times New Roman" w:eastAsia="Times New Roman" w:hAnsi="Times New Roman" w:cs="Times New Roman"/>
          <w:sz w:val="24"/>
          <w:szCs w:val="24"/>
        </w:rPr>
      </w:pPr>
      <w:r w:rsidRPr="7C84A48D">
        <w:rPr>
          <w:rFonts w:ascii="Times New Roman" w:eastAsia="Times New Roman" w:hAnsi="Times New Roman" w:cs="Times New Roman"/>
          <w:color w:val="000000" w:themeColor="text1"/>
          <w:sz w:val="24"/>
          <w:szCs w:val="24"/>
        </w:rPr>
        <w:t>Toetamaks avaliku sektori administratiivse sõidukipargi negatiivse jal</w:t>
      </w:r>
      <w:r w:rsidR="07C102FB" w:rsidRPr="7C84A48D">
        <w:rPr>
          <w:rFonts w:ascii="Times New Roman" w:eastAsia="Times New Roman" w:hAnsi="Times New Roman" w:cs="Times New Roman"/>
          <w:color w:val="000000" w:themeColor="text1"/>
          <w:sz w:val="24"/>
          <w:szCs w:val="24"/>
        </w:rPr>
        <w:t>ajälje vähendamist on Rahandusministeerium ette valmistamas</w:t>
      </w:r>
      <w:r w:rsidR="3BEFF507" w:rsidRPr="7C84A48D">
        <w:rPr>
          <w:rFonts w:ascii="Times New Roman" w:eastAsia="Times New Roman" w:hAnsi="Times New Roman" w:cs="Times New Roman"/>
          <w:color w:val="000000" w:themeColor="text1"/>
          <w:sz w:val="24"/>
          <w:szCs w:val="24"/>
        </w:rPr>
        <w:t xml:space="preserve"> sõidukipargi opt</w:t>
      </w:r>
      <w:r w:rsidR="2049B12B" w:rsidRPr="7C84A48D">
        <w:rPr>
          <w:rFonts w:ascii="Times New Roman" w:eastAsia="Times New Roman" w:hAnsi="Times New Roman" w:cs="Times New Roman"/>
          <w:color w:val="000000" w:themeColor="text1"/>
          <w:sz w:val="24"/>
          <w:szCs w:val="24"/>
        </w:rPr>
        <w:t>imeeri</w:t>
      </w:r>
      <w:r w:rsidR="231BC978" w:rsidRPr="7C84A48D">
        <w:rPr>
          <w:rFonts w:ascii="Times New Roman" w:eastAsia="Times New Roman" w:hAnsi="Times New Roman" w:cs="Times New Roman"/>
          <w:color w:val="000000" w:themeColor="text1"/>
          <w:sz w:val="24"/>
          <w:szCs w:val="24"/>
        </w:rPr>
        <w:t>vaid</w:t>
      </w:r>
      <w:r w:rsidR="404DAD31" w:rsidRPr="7C84A48D">
        <w:rPr>
          <w:rFonts w:ascii="Times New Roman" w:eastAsia="Times New Roman" w:hAnsi="Times New Roman" w:cs="Times New Roman"/>
          <w:color w:val="000000" w:themeColor="text1"/>
          <w:sz w:val="24"/>
          <w:szCs w:val="24"/>
        </w:rPr>
        <w:t xml:space="preserve"> </w:t>
      </w:r>
      <w:r w:rsidR="231BC978" w:rsidRPr="7C84A48D">
        <w:rPr>
          <w:rFonts w:ascii="Times New Roman" w:eastAsia="Times New Roman" w:hAnsi="Times New Roman" w:cs="Times New Roman"/>
          <w:color w:val="000000" w:themeColor="text1"/>
          <w:sz w:val="24"/>
          <w:szCs w:val="24"/>
        </w:rPr>
        <w:t>abinõusid.</w:t>
      </w:r>
    </w:p>
    <w:p w14:paraId="1F75EF72" w14:textId="77777777" w:rsidR="003A34FD" w:rsidRDefault="003A34FD" w:rsidP="003A34FD">
      <w:pPr>
        <w:spacing w:after="0" w:line="240" w:lineRule="auto"/>
        <w:jc w:val="both"/>
        <w:rPr>
          <w:rFonts w:ascii="Times New Roman" w:eastAsia="Times New Roman" w:hAnsi="Times New Roman" w:cs="Times New Roman"/>
          <w:color w:val="000000" w:themeColor="text1"/>
          <w:sz w:val="24"/>
          <w:szCs w:val="24"/>
        </w:rPr>
      </w:pPr>
    </w:p>
    <w:p w14:paraId="297C9CA7" w14:textId="61E44A7D" w:rsidR="6402D600" w:rsidRDefault="55FDE579" w:rsidP="005E4CF6">
      <w:pPr>
        <w:spacing w:after="0" w:line="240" w:lineRule="auto"/>
        <w:jc w:val="both"/>
        <w:rPr>
          <w:rFonts w:ascii="Times New Roman" w:eastAsia="Times New Roman" w:hAnsi="Times New Roman" w:cs="Times New Roman"/>
          <w:color w:val="000000" w:themeColor="text1"/>
          <w:sz w:val="24"/>
          <w:szCs w:val="24"/>
        </w:rPr>
      </w:pPr>
      <w:r w:rsidRPr="7C84A48D">
        <w:rPr>
          <w:rFonts w:ascii="Times New Roman" w:eastAsia="Times New Roman" w:hAnsi="Times New Roman" w:cs="Times New Roman"/>
          <w:b/>
          <w:bCs/>
          <w:color w:val="000000" w:themeColor="text1"/>
          <w:sz w:val="24"/>
          <w:szCs w:val="24"/>
        </w:rPr>
        <w:t xml:space="preserve">§ </w:t>
      </w:r>
      <w:r w:rsidR="6ACF345A" w:rsidRPr="7C84A48D">
        <w:rPr>
          <w:rFonts w:ascii="Times New Roman" w:eastAsia="Times New Roman" w:hAnsi="Times New Roman" w:cs="Times New Roman"/>
          <w:b/>
          <w:bCs/>
          <w:color w:val="000000" w:themeColor="text1"/>
          <w:sz w:val="24"/>
          <w:szCs w:val="24"/>
        </w:rPr>
        <w:t>3</w:t>
      </w:r>
      <w:r w:rsidR="3C14711B" w:rsidRPr="7C84A48D">
        <w:rPr>
          <w:rFonts w:ascii="Times New Roman" w:eastAsia="Times New Roman" w:hAnsi="Times New Roman" w:cs="Times New Roman"/>
          <w:b/>
          <w:bCs/>
          <w:color w:val="000000" w:themeColor="text1"/>
          <w:sz w:val="24"/>
          <w:szCs w:val="24"/>
        </w:rPr>
        <w:t>5</w:t>
      </w:r>
      <w:r w:rsidRPr="7C84A48D">
        <w:rPr>
          <w:rFonts w:ascii="Times New Roman" w:eastAsia="Times New Roman" w:hAnsi="Times New Roman" w:cs="Times New Roman"/>
          <w:b/>
          <w:bCs/>
          <w:color w:val="000000" w:themeColor="text1"/>
          <w:sz w:val="24"/>
          <w:szCs w:val="24"/>
        </w:rPr>
        <w:t>. Avaliku sektori kohustused kliimamuutuste leevendamisel ja kliimamuutustega kohanemisel</w:t>
      </w:r>
    </w:p>
    <w:p w14:paraId="563F7876" w14:textId="77777777" w:rsidR="00C500BF" w:rsidRDefault="00C500BF" w:rsidP="005E4CF6">
      <w:pPr>
        <w:spacing w:after="0" w:line="240" w:lineRule="auto"/>
        <w:jc w:val="both"/>
        <w:rPr>
          <w:rFonts w:ascii="Times New Roman" w:eastAsia="Times New Roman" w:hAnsi="Times New Roman" w:cs="Times New Roman"/>
          <w:color w:val="000000" w:themeColor="text1"/>
          <w:sz w:val="24"/>
          <w:szCs w:val="24"/>
        </w:rPr>
      </w:pPr>
    </w:p>
    <w:p w14:paraId="66E61529" w14:textId="564C4BB1" w:rsidR="6402D600" w:rsidRPr="005E4CF6" w:rsidRDefault="5FE795BE" w:rsidP="357EF7B9">
      <w:pPr>
        <w:spacing w:after="0" w:line="240" w:lineRule="auto"/>
        <w:jc w:val="both"/>
        <w:rPr>
          <w:rFonts w:ascii="Times New Roman" w:eastAsia="Times New Roman" w:hAnsi="Times New Roman" w:cs="Times New Roman"/>
          <w:sz w:val="24"/>
          <w:szCs w:val="24"/>
        </w:rPr>
      </w:pPr>
      <w:r w:rsidRPr="357EF7B9">
        <w:rPr>
          <w:rFonts w:ascii="Times New Roman" w:eastAsia="Times New Roman" w:hAnsi="Times New Roman" w:cs="Times New Roman"/>
          <w:color w:val="000000" w:themeColor="text1"/>
          <w:sz w:val="24"/>
          <w:szCs w:val="24"/>
        </w:rPr>
        <w:t>Paragrahvis 3</w:t>
      </w:r>
      <w:r w:rsidR="21183D0E" w:rsidRPr="357EF7B9">
        <w:rPr>
          <w:rFonts w:ascii="Times New Roman" w:eastAsia="Times New Roman" w:hAnsi="Times New Roman" w:cs="Times New Roman"/>
          <w:color w:val="000000" w:themeColor="text1"/>
          <w:sz w:val="24"/>
          <w:szCs w:val="24"/>
        </w:rPr>
        <w:t>5</w:t>
      </w:r>
      <w:r w:rsidRPr="357EF7B9">
        <w:rPr>
          <w:rFonts w:ascii="Times New Roman" w:eastAsia="Times New Roman" w:hAnsi="Times New Roman" w:cs="Times New Roman"/>
          <w:color w:val="000000" w:themeColor="text1"/>
          <w:sz w:val="24"/>
          <w:szCs w:val="24"/>
        </w:rPr>
        <w:t xml:space="preserve"> </w:t>
      </w:r>
      <w:r w:rsidR="78AD4103" w:rsidRPr="357EF7B9">
        <w:rPr>
          <w:rFonts w:ascii="Times New Roman" w:eastAsia="Times New Roman" w:hAnsi="Times New Roman" w:cs="Times New Roman"/>
          <w:color w:val="000000" w:themeColor="text1"/>
          <w:sz w:val="24"/>
          <w:szCs w:val="24"/>
        </w:rPr>
        <w:t xml:space="preserve">sätestatakse </w:t>
      </w:r>
      <w:r w:rsidR="02292514" w:rsidRPr="357EF7B9">
        <w:rPr>
          <w:rFonts w:ascii="Times New Roman" w:eastAsia="Times New Roman" w:hAnsi="Times New Roman" w:cs="Times New Roman"/>
          <w:color w:val="000000" w:themeColor="text1"/>
          <w:sz w:val="24"/>
          <w:szCs w:val="24"/>
        </w:rPr>
        <w:t>avalikule sektorile</w:t>
      </w:r>
      <w:r w:rsidRPr="357EF7B9">
        <w:rPr>
          <w:rFonts w:ascii="Times New Roman" w:eastAsia="Times New Roman" w:hAnsi="Times New Roman" w:cs="Times New Roman"/>
          <w:color w:val="000000" w:themeColor="text1"/>
          <w:sz w:val="24"/>
          <w:szCs w:val="24"/>
        </w:rPr>
        <w:t xml:space="preserve"> kohustus planeeringute, strateegiliste planeerimisdokumentide ja tegevuskavade</w:t>
      </w:r>
      <w:r w:rsidR="00BA179A" w:rsidRPr="357EF7B9">
        <w:rPr>
          <w:rFonts w:ascii="Times New Roman" w:eastAsia="Times New Roman" w:hAnsi="Times New Roman" w:cs="Times New Roman"/>
          <w:color w:val="000000" w:themeColor="text1"/>
          <w:sz w:val="24"/>
          <w:szCs w:val="24"/>
        </w:rPr>
        <w:t>ga</w:t>
      </w:r>
      <w:r w:rsidRPr="357EF7B9">
        <w:rPr>
          <w:rFonts w:ascii="Times New Roman" w:eastAsia="Times New Roman" w:hAnsi="Times New Roman" w:cs="Times New Roman"/>
          <w:color w:val="000000" w:themeColor="text1"/>
          <w:sz w:val="24"/>
          <w:szCs w:val="24"/>
        </w:rPr>
        <w:t xml:space="preserve"> ning </w:t>
      </w:r>
      <w:r w:rsidR="7AB96622" w:rsidRPr="357EF7B9">
        <w:rPr>
          <w:rFonts w:ascii="Times New Roman" w:eastAsia="Times New Roman" w:hAnsi="Times New Roman" w:cs="Times New Roman"/>
          <w:color w:val="000000" w:themeColor="text1"/>
          <w:sz w:val="24"/>
          <w:szCs w:val="24"/>
        </w:rPr>
        <w:t xml:space="preserve">nii palju kui võimalik </w:t>
      </w:r>
      <w:r w:rsidR="41F00746" w:rsidRPr="357EF7B9">
        <w:rPr>
          <w:rFonts w:ascii="Times New Roman" w:eastAsia="Times New Roman" w:hAnsi="Times New Roman" w:cs="Times New Roman"/>
          <w:color w:val="000000" w:themeColor="text1"/>
          <w:sz w:val="24"/>
          <w:szCs w:val="24"/>
        </w:rPr>
        <w:t>haldusotsuste</w:t>
      </w:r>
      <w:r w:rsidR="25622B96" w:rsidRPr="357EF7B9">
        <w:rPr>
          <w:rFonts w:ascii="Times New Roman" w:eastAsia="Times New Roman" w:hAnsi="Times New Roman" w:cs="Times New Roman"/>
          <w:color w:val="000000" w:themeColor="text1"/>
          <w:sz w:val="24"/>
          <w:szCs w:val="24"/>
        </w:rPr>
        <w:t xml:space="preserve"> ja hangete</w:t>
      </w:r>
      <w:r w:rsidR="41F00746" w:rsidRPr="357EF7B9">
        <w:rPr>
          <w:rFonts w:ascii="Times New Roman" w:eastAsia="Times New Roman" w:hAnsi="Times New Roman" w:cs="Times New Roman"/>
          <w:color w:val="000000" w:themeColor="text1"/>
          <w:sz w:val="24"/>
          <w:szCs w:val="24"/>
        </w:rPr>
        <w:t>ga</w:t>
      </w:r>
      <w:r w:rsidRPr="357EF7B9">
        <w:rPr>
          <w:rFonts w:ascii="Times New Roman" w:eastAsia="Times New Roman" w:hAnsi="Times New Roman" w:cs="Times New Roman"/>
          <w:color w:val="000000" w:themeColor="text1"/>
          <w:sz w:val="24"/>
          <w:szCs w:val="24"/>
        </w:rPr>
        <w:t xml:space="preserve"> viia ellu riigi või kohaliku tasandi kliimapoliitikat</w:t>
      </w:r>
      <w:r w:rsidR="4C0979A4" w:rsidRPr="357EF7B9">
        <w:rPr>
          <w:rFonts w:ascii="Times New Roman" w:eastAsia="Times New Roman" w:hAnsi="Times New Roman" w:cs="Times New Roman"/>
          <w:color w:val="000000" w:themeColor="text1"/>
          <w:sz w:val="24"/>
          <w:szCs w:val="24"/>
        </w:rPr>
        <w:t xml:space="preserve"> ning tagada kliimamuutustega kohanemine</w:t>
      </w:r>
      <w:r w:rsidRPr="357EF7B9">
        <w:rPr>
          <w:rFonts w:ascii="Times New Roman" w:eastAsia="Times New Roman" w:hAnsi="Times New Roman" w:cs="Times New Roman"/>
          <w:color w:val="000000" w:themeColor="text1"/>
          <w:sz w:val="24"/>
          <w:szCs w:val="24"/>
        </w:rPr>
        <w:t>. Lõikes 1 täpsustatakse, et riigil ja kohaliku omavalitsuse üksustel on kohustus planeeringute, strateegiliste arengudokumentide ja tegevusplaanide koostamisel ja elluviimisel</w:t>
      </w:r>
      <w:r w:rsidR="7B10DA00" w:rsidRPr="357EF7B9">
        <w:rPr>
          <w:rFonts w:ascii="Times New Roman" w:eastAsia="Times New Roman" w:hAnsi="Times New Roman" w:cs="Times New Roman"/>
          <w:color w:val="000000" w:themeColor="text1"/>
          <w:sz w:val="24"/>
          <w:szCs w:val="24"/>
        </w:rPr>
        <w:t>,</w:t>
      </w:r>
      <w:r w:rsidR="1422F9C8" w:rsidRPr="357EF7B9">
        <w:rPr>
          <w:rFonts w:ascii="Times New Roman" w:eastAsia="Times New Roman" w:hAnsi="Times New Roman" w:cs="Times New Roman"/>
          <w:color w:val="000000" w:themeColor="text1"/>
          <w:sz w:val="24"/>
          <w:szCs w:val="24"/>
        </w:rPr>
        <w:t xml:space="preserve"> </w:t>
      </w:r>
      <w:r w:rsidRPr="357EF7B9">
        <w:rPr>
          <w:rFonts w:ascii="Times New Roman" w:eastAsia="Times New Roman" w:hAnsi="Times New Roman" w:cs="Times New Roman"/>
          <w:color w:val="000000" w:themeColor="text1"/>
          <w:sz w:val="24"/>
          <w:szCs w:val="24"/>
        </w:rPr>
        <w:t xml:space="preserve">haldusotsuste tegemisel </w:t>
      </w:r>
      <w:r w:rsidR="7B10DA00" w:rsidRPr="357EF7B9">
        <w:rPr>
          <w:rFonts w:ascii="Times New Roman" w:eastAsia="Times New Roman" w:hAnsi="Times New Roman" w:cs="Times New Roman"/>
          <w:color w:val="000000" w:themeColor="text1"/>
          <w:sz w:val="24"/>
          <w:szCs w:val="24"/>
        </w:rPr>
        <w:t xml:space="preserve">ning hankemenetluses </w:t>
      </w:r>
      <w:r w:rsidRPr="357EF7B9">
        <w:rPr>
          <w:rFonts w:ascii="Times New Roman" w:eastAsia="Times New Roman" w:hAnsi="Times New Roman" w:cs="Times New Roman"/>
          <w:color w:val="000000" w:themeColor="text1"/>
          <w:sz w:val="24"/>
          <w:szCs w:val="24"/>
        </w:rPr>
        <w:t xml:space="preserve">arvestada seaduseelnõu </w:t>
      </w:r>
      <w:r w:rsidR="00BA179A" w:rsidRPr="357EF7B9">
        <w:rPr>
          <w:rFonts w:ascii="Times New Roman" w:eastAsia="Times New Roman" w:hAnsi="Times New Roman" w:cs="Times New Roman"/>
          <w:color w:val="000000" w:themeColor="text1"/>
          <w:sz w:val="24"/>
          <w:szCs w:val="24"/>
        </w:rPr>
        <w:t xml:space="preserve">4. </w:t>
      </w:r>
      <w:r w:rsidR="04ED4677" w:rsidRPr="357EF7B9">
        <w:rPr>
          <w:rFonts w:ascii="Times New Roman" w:eastAsia="Times New Roman" w:hAnsi="Times New Roman" w:cs="Times New Roman"/>
          <w:color w:val="000000" w:themeColor="text1"/>
          <w:sz w:val="24"/>
          <w:szCs w:val="24"/>
        </w:rPr>
        <w:t xml:space="preserve">peatükis </w:t>
      </w:r>
      <w:r w:rsidRPr="357EF7B9">
        <w:rPr>
          <w:rFonts w:ascii="Times New Roman" w:eastAsia="Times New Roman" w:hAnsi="Times New Roman" w:cs="Times New Roman"/>
          <w:color w:val="000000" w:themeColor="text1"/>
          <w:sz w:val="24"/>
          <w:szCs w:val="24"/>
        </w:rPr>
        <w:t xml:space="preserve">sätestatud kasvuhoonegaaside heitkoguse vähendamise </w:t>
      </w:r>
      <w:r w:rsidR="00B92633" w:rsidRPr="357EF7B9">
        <w:rPr>
          <w:rFonts w:ascii="Times New Roman" w:eastAsia="Times New Roman" w:hAnsi="Times New Roman" w:cs="Times New Roman"/>
          <w:color w:val="000000" w:themeColor="text1"/>
          <w:sz w:val="24"/>
          <w:szCs w:val="24"/>
        </w:rPr>
        <w:t>ja</w:t>
      </w:r>
      <w:r w:rsidRPr="357EF7B9">
        <w:rPr>
          <w:rFonts w:ascii="Times New Roman" w:eastAsia="Times New Roman" w:hAnsi="Times New Roman" w:cs="Times New Roman"/>
          <w:color w:val="000000" w:themeColor="text1"/>
          <w:sz w:val="24"/>
          <w:szCs w:val="24"/>
        </w:rPr>
        <w:t xml:space="preserve"> kliimamuutustega kohanemise eesmärkidega</w:t>
      </w:r>
      <w:r w:rsidR="0E8F32CB" w:rsidRPr="357EF7B9">
        <w:rPr>
          <w:rFonts w:ascii="Times New Roman" w:eastAsia="Times New Roman" w:hAnsi="Times New Roman" w:cs="Times New Roman"/>
          <w:color w:val="000000" w:themeColor="text1"/>
          <w:sz w:val="24"/>
          <w:szCs w:val="24"/>
        </w:rPr>
        <w:t>. Lisaks tuleb</w:t>
      </w:r>
      <w:r w:rsidR="6FDA4A02" w:rsidRPr="357EF7B9">
        <w:rPr>
          <w:rFonts w:ascii="Times New Roman" w:eastAsia="Times New Roman" w:hAnsi="Times New Roman" w:cs="Times New Roman"/>
          <w:color w:val="000000" w:themeColor="text1"/>
          <w:sz w:val="24"/>
          <w:szCs w:val="24"/>
        </w:rPr>
        <w:t xml:space="preserve"> avalikul sektoril planeeringute, strateegiliste planeerimisdokumentide ja tegevusplaanide koostamisel</w:t>
      </w:r>
      <w:r w:rsidR="388127DA" w:rsidRPr="357EF7B9">
        <w:rPr>
          <w:rFonts w:ascii="Times New Roman" w:eastAsia="Times New Roman" w:hAnsi="Times New Roman" w:cs="Times New Roman"/>
          <w:color w:val="000000" w:themeColor="text1"/>
          <w:sz w:val="24"/>
          <w:szCs w:val="24"/>
        </w:rPr>
        <w:t xml:space="preserve"> ja elluviimisel ning haldusotsuste tegemisel ja hankemenetluses</w:t>
      </w:r>
      <w:r w:rsidR="0E8F32CB" w:rsidRPr="357EF7B9">
        <w:rPr>
          <w:rFonts w:ascii="Times New Roman" w:eastAsia="Times New Roman" w:hAnsi="Times New Roman" w:cs="Times New Roman"/>
          <w:color w:val="000000" w:themeColor="text1"/>
          <w:sz w:val="24"/>
          <w:szCs w:val="24"/>
        </w:rPr>
        <w:t xml:space="preserve"> võtta arvesse</w:t>
      </w:r>
      <w:r w:rsidRPr="357EF7B9">
        <w:rPr>
          <w:rFonts w:ascii="Times New Roman" w:eastAsia="Times New Roman" w:hAnsi="Times New Roman" w:cs="Times New Roman"/>
          <w:color w:val="000000" w:themeColor="text1"/>
          <w:sz w:val="24"/>
          <w:szCs w:val="24"/>
        </w:rPr>
        <w:t xml:space="preserve"> kliimariskide </w:t>
      </w:r>
      <w:r w:rsidR="7B8AD4BF" w:rsidRPr="357EF7B9">
        <w:rPr>
          <w:rFonts w:ascii="Times New Roman" w:eastAsia="Times New Roman" w:hAnsi="Times New Roman" w:cs="Times New Roman"/>
          <w:color w:val="000000" w:themeColor="text1"/>
          <w:sz w:val="24"/>
          <w:szCs w:val="24"/>
        </w:rPr>
        <w:t>hinnangutes sisalduvat infot</w:t>
      </w:r>
      <w:r w:rsidRPr="357EF7B9">
        <w:rPr>
          <w:rFonts w:ascii="Times New Roman" w:eastAsia="Times New Roman" w:hAnsi="Times New Roman" w:cs="Times New Roman"/>
          <w:color w:val="000000" w:themeColor="text1"/>
          <w:sz w:val="24"/>
          <w:szCs w:val="24"/>
        </w:rPr>
        <w:t xml:space="preserve"> ning võtta asjakohaseid meetmeid. </w:t>
      </w:r>
      <w:r w:rsidR="1A70327D" w:rsidRPr="357EF7B9">
        <w:rPr>
          <w:rFonts w:ascii="Times New Roman" w:eastAsia="Times New Roman" w:hAnsi="Times New Roman" w:cs="Times New Roman"/>
          <w:color w:val="000000" w:themeColor="text1"/>
          <w:sz w:val="24"/>
          <w:szCs w:val="24"/>
        </w:rPr>
        <w:t xml:space="preserve">Kliimariskide hinnangu </w:t>
      </w:r>
      <w:r w:rsidR="10F84FEF" w:rsidRPr="357EF7B9">
        <w:rPr>
          <w:rFonts w:ascii="Times New Roman" w:eastAsia="Times New Roman" w:hAnsi="Times New Roman" w:cs="Times New Roman"/>
          <w:color w:val="000000" w:themeColor="text1"/>
          <w:sz w:val="24"/>
          <w:szCs w:val="24"/>
        </w:rPr>
        <w:t xml:space="preserve">sisu </w:t>
      </w:r>
      <w:r w:rsidR="6108ACCB" w:rsidRPr="357EF7B9">
        <w:rPr>
          <w:rFonts w:ascii="Times New Roman" w:eastAsia="Times New Roman" w:hAnsi="Times New Roman" w:cs="Times New Roman"/>
          <w:color w:val="000000" w:themeColor="text1"/>
          <w:sz w:val="24"/>
          <w:szCs w:val="24"/>
        </w:rPr>
        <w:t xml:space="preserve">käsitlus on täpsemalt </w:t>
      </w:r>
      <w:r w:rsidR="10F84FEF" w:rsidRPr="357EF7B9">
        <w:rPr>
          <w:rFonts w:ascii="Times New Roman" w:eastAsia="Times New Roman" w:hAnsi="Times New Roman" w:cs="Times New Roman"/>
          <w:color w:val="000000" w:themeColor="text1"/>
          <w:sz w:val="24"/>
          <w:szCs w:val="24"/>
        </w:rPr>
        <w:t xml:space="preserve">kirjeldatud </w:t>
      </w:r>
      <w:r w:rsidR="7A40F3B3" w:rsidRPr="357EF7B9">
        <w:rPr>
          <w:rFonts w:ascii="Times New Roman" w:eastAsia="Times New Roman" w:hAnsi="Times New Roman" w:cs="Times New Roman"/>
          <w:color w:val="000000" w:themeColor="text1"/>
          <w:sz w:val="24"/>
          <w:szCs w:val="24"/>
        </w:rPr>
        <w:t xml:space="preserve">käesoleva seaduseelnõu </w:t>
      </w:r>
      <w:r w:rsidR="10F84FEF" w:rsidRPr="357EF7B9">
        <w:rPr>
          <w:rFonts w:ascii="Times New Roman" w:eastAsia="Times New Roman" w:hAnsi="Times New Roman" w:cs="Times New Roman"/>
          <w:color w:val="000000" w:themeColor="text1"/>
          <w:sz w:val="24"/>
          <w:szCs w:val="24"/>
        </w:rPr>
        <w:t>§ 45 lg 4</w:t>
      </w:r>
      <w:r w:rsidR="7190F54D" w:rsidRPr="357EF7B9">
        <w:rPr>
          <w:rFonts w:ascii="Times New Roman" w:eastAsia="Times New Roman" w:hAnsi="Times New Roman" w:cs="Times New Roman"/>
          <w:color w:val="000000" w:themeColor="text1"/>
          <w:sz w:val="24"/>
          <w:szCs w:val="24"/>
        </w:rPr>
        <w:t>.</w:t>
      </w:r>
      <w:r w:rsidR="1F8E1C77" w:rsidRPr="357EF7B9">
        <w:rPr>
          <w:rFonts w:ascii="Times New Roman" w:eastAsia="Times New Roman" w:hAnsi="Times New Roman" w:cs="Times New Roman"/>
          <w:color w:val="000000" w:themeColor="text1"/>
          <w:sz w:val="24"/>
          <w:szCs w:val="24"/>
        </w:rPr>
        <w:t xml:space="preserve"> </w:t>
      </w:r>
      <w:r w:rsidRPr="357EF7B9">
        <w:rPr>
          <w:rFonts w:ascii="Times New Roman" w:eastAsia="Times New Roman" w:hAnsi="Times New Roman" w:cs="Times New Roman"/>
          <w:color w:val="000000" w:themeColor="text1"/>
          <w:sz w:val="24"/>
          <w:szCs w:val="24"/>
        </w:rPr>
        <w:t xml:space="preserve">Selle sätte eesmärk on suunata riigi ja </w:t>
      </w:r>
      <w:proofErr w:type="spellStart"/>
      <w:r w:rsidRPr="357EF7B9">
        <w:rPr>
          <w:rFonts w:ascii="Times New Roman" w:eastAsia="Times New Roman" w:hAnsi="Times New Roman" w:cs="Times New Roman"/>
          <w:color w:val="000000" w:themeColor="text1"/>
          <w:sz w:val="24"/>
          <w:szCs w:val="24"/>
        </w:rPr>
        <w:t>KOVi</w:t>
      </w:r>
      <w:proofErr w:type="spellEnd"/>
      <w:r w:rsidRPr="357EF7B9">
        <w:rPr>
          <w:rFonts w:ascii="Times New Roman" w:eastAsia="Times New Roman" w:hAnsi="Times New Roman" w:cs="Times New Roman"/>
          <w:color w:val="000000" w:themeColor="text1"/>
          <w:sz w:val="24"/>
          <w:szCs w:val="24"/>
        </w:rPr>
        <w:t xml:space="preserve"> üksusi nii ruumilises kui ka strateegilises planeerimises järgima </w:t>
      </w:r>
      <w:r w:rsidR="00BA179A" w:rsidRPr="357EF7B9">
        <w:rPr>
          <w:rFonts w:ascii="Times New Roman" w:eastAsia="Times New Roman" w:hAnsi="Times New Roman" w:cs="Times New Roman"/>
          <w:color w:val="000000" w:themeColor="text1"/>
          <w:sz w:val="24"/>
          <w:szCs w:val="24"/>
        </w:rPr>
        <w:t>oma</w:t>
      </w:r>
      <w:r w:rsidRPr="357EF7B9">
        <w:rPr>
          <w:rFonts w:ascii="Times New Roman" w:eastAsia="Times New Roman" w:hAnsi="Times New Roman" w:cs="Times New Roman"/>
          <w:color w:val="000000" w:themeColor="text1"/>
          <w:sz w:val="24"/>
          <w:szCs w:val="24"/>
        </w:rPr>
        <w:t xml:space="preserve"> energia- ja kliimakavaga seatud kliimaeesmärke ning </w:t>
      </w:r>
      <w:r w:rsidR="00BA179A" w:rsidRPr="357EF7B9">
        <w:rPr>
          <w:rFonts w:ascii="Times New Roman" w:eastAsia="Times New Roman" w:hAnsi="Times New Roman" w:cs="Times New Roman"/>
          <w:color w:val="000000" w:themeColor="text1"/>
          <w:sz w:val="24"/>
          <w:szCs w:val="24"/>
        </w:rPr>
        <w:t xml:space="preserve">tagada nendega kooskõla </w:t>
      </w:r>
      <w:r w:rsidRPr="357EF7B9">
        <w:rPr>
          <w:rFonts w:ascii="Times New Roman" w:eastAsia="Times New Roman" w:hAnsi="Times New Roman" w:cs="Times New Roman"/>
          <w:color w:val="000000" w:themeColor="text1"/>
          <w:sz w:val="24"/>
          <w:szCs w:val="24"/>
        </w:rPr>
        <w:t>haldusotsuste tegemisel</w:t>
      </w:r>
      <w:r w:rsidR="7B10DA00" w:rsidRPr="357EF7B9">
        <w:rPr>
          <w:rFonts w:ascii="Times New Roman" w:eastAsia="Times New Roman" w:hAnsi="Times New Roman" w:cs="Times New Roman"/>
          <w:color w:val="000000" w:themeColor="text1"/>
          <w:sz w:val="24"/>
          <w:szCs w:val="24"/>
        </w:rPr>
        <w:t xml:space="preserve"> ja hankemenetluses</w:t>
      </w:r>
      <w:r w:rsidR="00BA179A" w:rsidRPr="357EF7B9">
        <w:rPr>
          <w:rFonts w:ascii="Times New Roman" w:eastAsia="Times New Roman" w:hAnsi="Times New Roman" w:cs="Times New Roman"/>
          <w:color w:val="000000" w:themeColor="text1"/>
          <w:sz w:val="24"/>
          <w:szCs w:val="24"/>
        </w:rPr>
        <w:t>.</w:t>
      </w:r>
      <w:r w:rsidRPr="357EF7B9">
        <w:rPr>
          <w:rFonts w:ascii="Times New Roman" w:eastAsia="Times New Roman" w:hAnsi="Times New Roman" w:cs="Times New Roman"/>
          <w:color w:val="000000" w:themeColor="text1"/>
          <w:sz w:val="24"/>
          <w:szCs w:val="24"/>
        </w:rPr>
        <w:t xml:space="preserve"> Riik ja kohaliku omavalitsuse üksus saab ruumilise planeerimise erinevate</w:t>
      </w:r>
      <w:r w:rsidR="00BA179A" w:rsidRPr="357EF7B9">
        <w:rPr>
          <w:rFonts w:ascii="Times New Roman" w:eastAsia="Times New Roman" w:hAnsi="Times New Roman" w:cs="Times New Roman"/>
          <w:color w:val="000000" w:themeColor="text1"/>
          <w:sz w:val="24"/>
          <w:szCs w:val="24"/>
        </w:rPr>
        <w:t>l</w:t>
      </w:r>
      <w:r w:rsidRPr="357EF7B9">
        <w:rPr>
          <w:rFonts w:ascii="Times New Roman" w:eastAsia="Times New Roman" w:hAnsi="Times New Roman" w:cs="Times New Roman"/>
          <w:color w:val="000000" w:themeColor="text1"/>
          <w:sz w:val="24"/>
          <w:szCs w:val="24"/>
        </w:rPr>
        <w:t xml:space="preserve"> tasandite</w:t>
      </w:r>
      <w:r w:rsidR="00BA179A" w:rsidRPr="357EF7B9">
        <w:rPr>
          <w:rFonts w:ascii="Times New Roman" w:eastAsia="Times New Roman" w:hAnsi="Times New Roman" w:cs="Times New Roman"/>
          <w:color w:val="000000" w:themeColor="text1"/>
          <w:sz w:val="24"/>
          <w:szCs w:val="24"/>
        </w:rPr>
        <w:t>l</w:t>
      </w:r>
      <w:r w:rsidRPr="357EF7B9">
        <w:rPr>
          <w:rFonts w:ascii="Times New Roman" w:eastAsia="Times New Roman" w:hAnsi="Times New Roman" w:cs="Times New Roman"/>
          <w:color w:val="000000" w:themeColor="text1"/>
          <w:sz w:val="24"/>
          <w:szCs w:val="24"/>
        </w:rPr>
        <w:t xml:space="preserve"> teha valikuid oma territooriumil toimuva </w:t>
      </w:r>
      <w:r w:rsidR="00BA179A" w:rsidRPr="357EF7B9">
        <w:rPr>
          <w:rFonts w:ascii="Times New Roman" w:eastAsia="Times New Roman" w:hAnsi="Times New Roman" w:cs="Times New Roman"/>
          <w:color w:val="000000" w:themeColor="text1"/>
          <w:sz w:val="24"/>
          <w:szCs w:val="24"/>
        </w:rPr>
        <w:t>kohta</w:t>
      </w:r>
      <w:r w:rsidRPr="357EF7B9">
        <w:rPr>
          <w:rFonts w:ascii="Times New Roman" w:eastAsia="Times New Roman" w:hAnsi="Times New Roman" w:cs="Times New Roman"/>
          <w:color w:val="000000" w:themeColor="text1"/>
          <w:sz w:val="24"/>
          <w:szCs w:val="24"/>
        </w:rPr>
        <w:t>, n</w:t>
      </w:r>
      <w:r w:rsidR="00C35FDA" w:rsidRPr="357EF7B9">
        <w:rPr>
          <w:rFonts w:ascii="Times New Roman" w:eastAsia="Times New Roman" w:hAnsi="Times New Roman" w:cs="Times New Roman"/>
          <w:color w:val="000000" w:themeColor="text1"/>
          <w:sz w:val="24"/>
          <w:szCs w:val="24"/>
        </w:rPr>
        <w:t>t</w:t>
      </w:r>
      <w:r w:rsidRPr="357EF7B9">
        <w:rPr>
          <w:rFonts w:ascii="Times New Roman" w:eastAsia="Times New Roman" w:hAnsi="Times New Roman" w:cs="Times New Roman"/>
          <w:color w:val="000000" w:themeColor="text1"/>
          <w:sz w:val="24"/>
          <w:szCs w:val="24"/>
        </w:rPr>
        <w:t xml:space="preserve"> säästva liikuvuse (sundliikuvuse vähendamine), kestliku elamuarenduse ning rohealade planeerimine toetab kliimaeesmärkide saavutamist.</w:t>
      </w:r>
    </w:p>
    <w:p w14:paraId="0B5B0011" w14:textId="77777777" w:rsidR="00B92633" w:rsidRDefault="00B92633" w:rsidP="005E4CF6">
      <w:pPr>
        <w:spacing w:after="0" w:line="240" w:lineRule="auto"/>
        <w:jc w:val="both"/>
        <w:rPr>
          <w:rFonts w:ascii="Times New Roman" w:eastAsia="Times New Roman" w:hAnsi="Times New Roman" w:cs="Times New Roman"/>
          <w:color w:val="000000" w:themeColor="text1"/>
          <w:sz w:val="24"/>
          <w:szCs w:val="24"/>
        </w:rPr>
      </w:pPr>
    </w:p>
    <w:p w14:paraId="0C493889" w14:textId="01E5B0B9" w:rsidR="6402D600" w:rsidRPr="00880BE7" w:rsidRDefault="57FE8EE5" w:rsidP="005E4CF6">
      <w:pPr>
        <w:spacing w:after="0" w:line="240" w:lineRule="auto"/>
        <w:jc w:val="both"/>
        <w:rPr>
          <w:rFonts w:ascii="Times New Roman" w:eastAsia="Times New Roman" w:hAnsi="Times New Roman" w:cs="Times New Roman"/>
          <w:color w:val="000000" w:themeColor="text1"/>
          <w:sz w:val="24"/>
          <w:szCs w:val="24"/>
        </w:rPr>
      </w:pPr>
      <w:r w:rsidRPr="47687F2E">
        <w:rPr>
          <w:rFonts w:ascii="Times New Roman" w:eastAsia="Times New Roman" w:hAnsi="Times New Roman" w:cs="Times New Roman"/>
          <w:color w:val="000000" w:themeColor="text1"/>
          <w:sz w:val="24"/>
          <w:szCs w:val="24"/>
        </w:rPr>
        <w:t>Lõikes 2 sätestatakse, et riigil ja kohalik</w:t>
      </w:r>
      <w:r w:rsidR="00BA179A">
        <w:rPr>
          <w:rFonts w:ascii="Times New Roman" w:eastAsia="Times New Roman" w:hAnsi="Times New Roman" w:cs="Times New Roman"/>
          <w:color w:val="000000" w:themeColor="text1"/>
          <w:sz w:val="24"/>
          <w:szCs w:val="24"/>
        </w:rPr>
        <w:t>u</w:t>
      </w:r>
      <w:r w:rsidRPr="47687F2E">
        <w:rPr>
          <w:rFonts w:ascii="Times New Roman" w:eastAsia="Times New Roman" w:hAnsi="Times New Roman" w:cs="Times New Roman"/>
          <w:color w:val="000000" w:themeColor="text1"/>
          <w:sz w:val="24"/>
          <w:szCs w:val="24"/>
        </w:rPr>
        <w:t xml:space="preserve"> omavalitsuse üksustel on kohustus planeeringute ja strateegiliste arengudokumentide ettevalmistamisel, koostamisel ja elluviimisel/rakendamisel edendada ning eelistada looduspõhiseid kohanemislahendusi, mis toetavad elurikkust ja inimeste heaolu. Looduspõhised kohanemislahendused leevendavad kliimamuutustest (nt </w:t>
      </w:r>
      <w:r w:rsidRPr="47687F2E">
        <w:rPr>
          <w:rFonts w:ascii="Times New Roman" w:eastAsia="Times New Roman" w:hAnsi="Times New Roman" w:cs="Times New Roman"/>
          <w:color w:val="000000" w:themeColor="text1"/>
          <w:sz w:val="24"/>
          <w:szCs w:val="24"/>
        </w:rPr>
        <w:lastRenderedPageBreak/>
        <w:t xml:space="preserve">sagenevatest üleujutustest, suurenevast sademevee hulgast ja kuumalainetest) tingitud mõju. Näiteks märgalade taastamine, sademevee immutamine pinnases või ärajuhtimine selleks kohandatud rohealale aitab puhverdada üleujutusi ning liigset sademevett, kõrghaljastuse kasutamine on vajalik nii </w:t>
      </w:r>
      <w:r w:rsidRPr="374428A6">
        <w:rPr>
          <w:rFonts w:ascii="Times New Roman" w:eastAsia="Times New Roman" w:hAnsi="Times New Roman" w:cs="Times New Roman"/>
          <w:color w:val="000000" w:themeColor="text1"/>
          <w:sz w:val="24"/>
          <w:szCs w:val="24"/>
        </w:rPr>
        <w:t>süsiniku</w:t>
      </w:r>
      <w:r w:rsidRPr="47687F2E">
        <w:rPr>
          <w:rFonts w:ascii="Times New Roman" w:eastAsia="Times New Roman" w:hAnsi="Times New Roman" w:cs="Times New Roman"/>
          <w:color w:val="000000" w:themeColor="text1"/>
          <w:sz w:val="24"/>
          <w:szCs w:val="24"/>
        </w:rPr>
        <w:t xml:space="preserve"> sidumise suurendamiseks kui ka kuumalainete ajal varju ja jahutuse pakkumiseks.</w:t>
      </w:r>
      <w:r w:rsidR="4B24916F" w:rsidRPr="47687F2E">
        <w:rPr>
          <w:rFonts w:ascii="Times New Roman" w:eastAsia="Times New Roman" w:hAnsi="Times New Roman" w:cs="Times New Roman"/>
          <w:color w:val="000000" w:themeColor="text1"/>
          <w:sz w:val="24"/>
          <w:szCs w:val="24"/>
        </w:rPr>
        <w:t xml:space="preserve"> </w:t>
      </w:r>
      <w:r w:rsidR="00BA179A">
        <w:rPr>
          <w:rFonts w:ascii="Times New Roman" w:eastAsia="Times New Roman" w:hAnsi="Times New Roman" w:cs="Times New Roman"/>
          <w:color w:val="000000" w:themeColor="text1"/>
          <w:sz w:val="24"/>
          <w:szCs w:val="24"/>
        </w:rPr>
        <w:t>L</w:t>
      </w:r>
      <w:r w:rsidRPr="47687F2E">
        <w:rPr>
          <w:rFonts w:ascii="Times New Roman" w:eastAsia="Times New Roman" w:hAnsi="Times New Roman" w:cs="Times New Roman"/>
          <w:color w:val="000000" w:themeColor="text1"/>
          <w:sz w:val="24"/>
          <w:szCs w:val="24"/>
        </w:rPr>
        <w:t xml:space="preserve">õikes </w:t>
      </w:r>
      <w:r w:rsidR="00BA179A">
        <w:rPr>
          <w:rFonts w:ascii="Times New Roman" w:eastAsia="Times New Roman" w:hAnsi="Times New Roman" w:cs="Times New Roman"/>
          <w:color w:val="000000" w:themeColor="text1"/>
          <w:sz w:val="24"/>
          <w:szCs w:val="24"/>
        </w:rPr>
        <w:t xml:space="preserve">2 </w:t>
      </w:r>
      <w:r w:rsidRPr="47687F2E">
        <w:rPr>
          <w:rFonts w:ascii="Times New Roman" w:eastAsia="Times New Roman" w:hAnsi="Times New Roman" w:cs="Times New Roman"/>
          <w:color w:val="000000" w:themeColor="text1"/>
          <w:sz w:val="24"/>
          <w:szCs w:val="24"/>
        </w:rPr>
        <w:t xml:space="preserve">kirjeldatud </w:t>
      </w:r>
      <w:r w:rsidR="4A9FC343" w:rsidRPr="3719A35D">
        <w:rPr>
          <w:rFonts w:ascii="Times New Roman" w:eastAsia="Times New Roman" w:hAnsi="Times New Roman" w:cs="Times New Roman"/>
          <w:color w:val="000000" w:themeColor="text1"/>
          <w:sz w:val="24"/>
          <w:szCs w:val="24"/>
        </w:rPr>
        <w:t>neli</w:t>
      </w:r>
      <w:r w:rsidR="2F515C8E" w:rsidRPr="47687F2E">
        <w:rPr>
          <w:rFonts w:ascii="Times New Roman" w:eastAsia="Times New Roman" w:hAnsi="Times New Roman" w:cs="Times New Roman"/>
          <w:color w:val="000000" w:themeColor="text1"/>
          <w:sz w:val="24"/>
          <w:szCs w:val="24"/>
        </w:rPr>
        <w:t xml:space="preserve"> </w:t>
      </w:r>
      <w:r w:rsidRPr="47687F2E">
        <w:rPr>
          <w:rFonts w:ascii="Times New Roman" w:eastAsia="Times New Roman" w:hAnsi="Times New Roman" w:cs="Times New Roman"/>
          <w:color w:val="000000" w:themeColor="text1"/>
          <w:sz w:val="24"/>
          <w:szCs w:val="24"/>
        </w:rPr>
        <w:t xml:space="preserve">punkti täpsustavad, kuidas planeeringute ja strateegiliste arengudokumentide ettevalmistamisel, koostamisel ja elluviimisel tagada selliste lahenduste juurutamine, mis toetavad elurikkust ja inimeste heaolu. Selleks tuleb koostada kliimamõjude riski- ja </w:t>
      </w:r>
      <w:proofErr w:type="spellStart"/>
      <w:r w:rsidRPr="47687F2E">
        <w:rPr>
          <w:rFonts w:ascii="Times New Roman" w:eastAsia="Times New Roman" w:hAnsi="Times New Roman" w:cs="Times New Roman"/>
          <w:color w:val="000000" w:themeColor="text1"/>
          <w:sz w:val="24"/>
          <w:szCs w:val="24"/>
        </w:rPr>
        <w:t>haavatavushinnang</w:t>
      </w:r>
      <w:proofErr w:type="spellEnd"/>
      <w:r w:rsidRPr="47687F2E">
        <w:rPr>
          <w:rFonts w:ascii="Times New Roman" w:eastAsia="Times New Roman" w:hAnsi="Times New Roman" w:cs="Times New Roman"/>
          <w:color w:val="000000" w:themeColor="text1"/>
          <w:sz w:val="24"/>
          <w:szCs w:val="24"/>
        </w:rPr>
        <w:t xml:space="preserve">, arendada ja säilitada elurikkust ja kliimamuutuste mõjuga kohanemist toetavat </w:t>
      </w:r>
      <w:r w:rsidR="539843F4" w:rsidRPr="3719A35D">
        <w:rPr>
          <w:rFonts w:ascii="Times New Roman" w:eastAsia="Times New Roman" w:hAnsi="Times New Roman" w:cs="Times New Roman"/>
          <w:color w:val="000000" w:themeColor="text1"/>
          <w:sz w:val="24"/>
          <w:szCs w:val="24"/>
        </w:rPr>
        <w:t>rohevõrgustikku</w:t>
      </w:r>
      <w:r w:rsidR="34FD843C" w:rsidRPr="3719A35D">
        <w:rPr>
          <w:rFonts w:ascii="Times New Roman" w:eastAsia="Times New Roman" w:hAnsi="Times New Roman" w:cs="Times New Roman"/>
          <w:color w:val="000000" w:themeColor="text1"/>
          <w:sz w:val="24"/>
          <w:szCs w:val="24"/>
        </w:rPr>
        <w:t>.</w:t>
      </w:r>
      <w:r w:rsidRPr="47687F2E">
        <w:rPr>
          <w:rFonts w:ascii="Times New Roman" w:eastAsia="Times New Roman" w:hAnsi="Times New Roman" w:cs="Times New Roman"/>
          <w:color w:val="000000" w:themeColor="text1"/>
          <w:sz w:val="24"/>
          <w:szCs w:val="24"/>
        </w:rPr>
        <w:t xml:space="preserve"> Taristuinvesteeringute</w:t>
      </w:r>
      <w:r w:rsidRPr="47687F2E" w:rsidDel="00E60696">
        <w:rPr>
          <w:rFonts w:ascii="Times New Roman" w:eastAsia="Times New Roman" w:hAnsi="Times New Roman" w:cs="Times New Roman"/>
          <w:color w:val="000000" w:themeColor="text1"/>
          <w:sz w:val="24"/>
          <w:szCs w:val="24"/>
        </w:rPr>
        <w:t xml:space="preserve"> </w:t>
      </w:r>
      <w:r w:rsidR="00E60696">
        <w:rPr>
          <w:rFonts w:ascii="Times New Roman" w:eastAsia="Times New Roman" w:hAnsi="Times New Roman" w:cs="Times New Roman"/>
          <w:color w:val="000000" w:themeColor="text1"/>
          <w:sz w:val="24"/>
          <w:szCs w:val="24"/>
        </w:rPr>
        <w:t>tegemisel</w:t>
      </w:r>
      <w:r w:rsidR="00E60696" w:rsidRPr="47687F2E">
        <w:rPr>
          <w:rFonts w:ascii="Times New Roman" w:eastAsia="Times New Roman" w:hAnsi="Times New Roman" w:cs="Times New Roman"/>
          <w:color w:val="000000" w:themeColor="text1"/>
          <w:sz w:val="24"/>
          <w:szCs w:val="24"/>
        </w:rPr>
        <w:t xml:space="preserve"> </w:t>
      </w:r>
      <w:r w:rsidRPr="47687F2E">
        <w:rPr>
          <w:rFonts w:ascii="Times New Roman" w:eastAsia="Times New Roman" w:hAnsi="Times New Roman" w:cs="Times New Roman"/>
          <w:color w:val="000000" w:themeColor="text1"/>
          <w:sz w:val="24"/>
          <w:szCs w:val="24"/>
        </w:rPr>
        <w:t>tuleb tagada taristu kliimakindlus. Planeeringute koostamisel ning hilisemal elluviimisel tuleb arvesse võtta ja rakendada tormi- ja üleujutusriskide ning soojussaarte leevendusmeetmeid, seejuures tuleb vältida ebatõhusate kohanemismeetmete</w:t>
      </w:r>
      <w:r w:rsidR="00BA179A">
        <w:rPr>
          <w:rFonts w:ascii="Times New Roman" w:eastAsia="Times New Roman" w:hAnsi="Times New Roman" w:cs="Times New Roman"/>
          <w:color w:val="000000" w:themeColor="text1"/>
          <w:sz w:val="24"/>
          <w:szCs w:val="24"/>
        </w:rPr>
        <w:t>, st</w:t>
      </w:r>
      <w:r w:rsidRPr="47687F2E">
        <w:rPr>
          <w:rFonts w:ascii="Times New Roman" w:eastAsia="Times New Roman" w:hAnsi="Times New Roman" w:cs="Times New Roman"/>
          <w:color w:val="000000" w:themeColor="text1"/>
          <w:sz w:val="24"/>
          <w:szCs w:val="24"/>
        </w:rPr>
        <w:t xml:space="preserve"> sellis</w:t>
      </w:r>
      <w:r w:rsidR="00CC0100">
        <w:rPr>
          <w:rFonts w:ascii="Times New Roman" w:eastAsia="Times New Roman" w:hAnsi="Times New Roman" w:cs="Times New Roman"/>
          <w:color w:val="000000" w:themeColor="text1"/>
          <w:sz w:val="24"/>
          <w:szCs w:val="24"/>
        </w:rPr>
        <w:t>te</w:t>
      </w:r>
      <w:r w:rsidRPr="47687F2E">
        <w:rPr>
          <w:rFonts w:ascii="Times New Roman" w:eastAsia="Times New Roman" w:hAnsi="Times New Roman" w:cs="Times New Roman"/>
          <w:color w:val="000000" w:themeColor="text1"/>
          <w:sz w:val="24"/>
          <w:szCs w:val="24"/>
        </w:rPr>
        <w:t xml:space="preserve"> kohanemismeetme</w:t>
      </w:r>
      <w:r w:rsidR="00CC0100">
        <w:rPr>
          <w:rFonts w:ascii="Times New Roman" w:eastAsia="Times New Roman" w:hAnsi="Times New Roman" w:cs="Times New Roman"/>
          <w:color w:val="000000" w:themeColor="text1"/>
          <w:sz w:val="24"/>
          <w:szCs w:val="24"/>
        </w:rPr>
        <w:t>te kasutamist</w:t>
      </w:r>
      <w:r w:rsidRPr="47687F2E">
        <w:rPr>
          <w:rFonts w:ascii="Times New Roman" w:eastAsia="Times New Roman" w:hAnsi="Times New Roman" w:cs="Times New Roman"/>
          <w:color w:val="000000" w:themeColor="text1"/>
          <w:sz w:val="24"/>
          <w:szCs w:val="24"/>
        </w:rPr>
        <w:t>, mis ei tööta või nende kasutamine põhjustab n</w:t>
      </w:r>
      <w:r w:rsidR="00C35FDA">
        <w:rPr>
          <w:rFonts w:ascii="Times New Roman" w:eastAsia="Times New Roman" w:hAnsi="Times New Roman" w:cs="Times New Roman"/>
          <w:color w:val="000000" w:themeColor="text1"/>
          <w:sz w:val="24"/>
          <w:szCs w:val="24"/>
        </w:rPr>
        <w:t>t</w:t>
      </w:r>
      <w:r w:rsidRPr="47687F2E">
        <w:rPr>
          <w:rFonts w:ascii="Times New Roman" w:eastAsia="Times New Roman" w:hAnsi="Times New Roman" w:cs="Times New Roman"/>
          <w:color w:val="000000" w:themeColor="text1"/>
          <w:sz w:val="24"/>
          <w:szCs w:val="24"/>
        </w:rPr>
        <w:t xml:space="preserve"> </w:t>
      </w:r>
      <w:r w:rsidRPr="00880BE7">
        <w:rPr>
          <w:rFonts w:ascii="Times New Roman" w:eastAsia="Times New Roman" w:hAnsi="Times New Roman" w:cs="Times New Roman"/>
          <w:color w:val="000000" w:themeColor="text1"/>
          <w:sz w:val="24"/>
          <w:szCs w:val="24"/>
        </w:rPr>
        <w:t>üleujutuste tekkimist kusagil mujal. Selleks, et looduspõhised sademevee ärajuhtimis</w:t>
      </w:r>
      <w:r w:rsidR="00CC0100">
        <w:rPr>
          <w:rFonts w:ascii="Times New Roman" w:eastAsia="Times New Roman" w:hAnsi="Times New Roman" w:cs="Times New Roman"/>
          <w:color w:val="000000" w:themeColor="text1"/>
          <w:sz w:val="24"/>
          <w:szCs w:val="24"/>
        </w:rPr>
        <w:t xml:space="preserve">e </w:t>
      </w:r>
      <w:r w:rsidRPr="00880BE7">
        <w:rPr>
          <w:rFonts w:ascii="Times New Roman" w:eastAsia="Times New Roman" w:hAnsi="Times New Roman" w:cs="Times New Roman"/>
          <w:color w:val="000000" w:themeColor="text1"/>
          <w:sz w:val="24"/>
          <w:szCs w:val="24"/>
        </w:rPr>
        <w:t>lahendused töötaksid ja täidaksid oma eesmärki, tuleb sademevee ärajuhtimine lahendada valgala</w:t>
      </w:r>
      <w:r w:rsidR="00CC0100">
        <w:rPr>
          <w:rFonts w:ascii="Times New Roman" w:eastAsia="Times New Roman" w:hAnsi="Times New Roman" w:cs="Times New Roman"/>
          <w:color w:val="000000" w:themeColor="text1"/>
          <w:sz w:val="24"/>
          <w:szCs w:val="24"/>
        </w:rPr>
        <w:t xml:space="preserve"> </w:t>
      </w:r>
      <w:r w:rsidRPr="00880BE7">
        <w:rPr>
          <w:rFonts w:ascii="Times New Roman" w:eastAsia="Times New Roman" w:hAnsi="Times New Roman" w:cs="Times New Roman"/>
          <w:color w:val="000000" w:themeColor="text1"/>
          <w:sz w:val="24"/>
          <w:szCs w:val="24"/>
        </w:rPr>
        <w:t>põh</w:t>
      </w:r>
      <w:r w:rsidR="00CC0100">
        <w:rPr>
          <w:rFonts w:ascii="Times New Roman" w:eastAsia="Times New Roman" w:hAnsi="Times New Roman" w:cs="Times New Roman"/>
          <w:color w:val="000000" w:themeColor="text1"/>
          <w:sz w:val="24"/>
          <w:szCs w:val="24"/>
        </w:rPr>
        <w:t>jal</w:t>
      </w:r>
      <w:r w:rsidRPr="00880BE7">
        <w:rPr>
          <w:rFonts w:ascii="Times New Roman" w:eastAsia="Times New Roman" w:hAnsi="Times New Roman" w:cs="Times New Roman"/>
          <w:color w:val="000000" w:themeColor="text1"/>
          <w:sz w:val="24"/>
          <w:szCs w:val="24"/>
        </w:rPr>
        <w:t>. Lisaks tuleb planeeringute koostamisel arvestada ühistranspordi ja muu toetava taristuga.</w:t>
      </w:r>
    </w:p>
    <w:p w14:paraId="4C66FB63" w14:textId="77777777" w:rsidR="00CC0100" w:rsidRDefault="00CC0100" w:rsidP="005E4CF6">
      <w:pPr>
        <w:spacing w:after="0" w:line="240" w:lineRule="auto"/>
        <w:jc w:val="both"/>
        <w:rPr>
          <w:rFonts w:ascii="Times New Roman" w:eastAsia="Times New Roman" w:hAnsi="Times New Roman" w:cs="Times New Roman"/>
          <w:color w:val="000000" w:themeColor="text1"/>
          <w:sz w:val="24"/>
          <w:szCs w:val="24"/>
        </w:rPr>
      </w:pPr>
    </w:p>
    <w:p w14:paraId="4E45C6C7" w14:textId="6FEEA994" w:rsidR="00B92633" w:rsidRDefault="72C5D099" w:rsidP="005E4CF6">
      <w:pPr>
        <w:spacing w:after="0" w:line="240" w:lineRule="auto"/>
        <w:jc w:val="both"/>
        <w:rPr>
          <w:rFonts w:ascii="Times New Roman" w:eastAsia="Times New Roman" w:hAnsi="Times New Roman" w:cs="Times New Roman"/>
          <w:sz w:val="24"/>
          <w:szCs w:val="24"/>
        </w:rPr>
      </w:pPr>
      <w:r w:rsidRPr="00880BE7">
        <w:rPr>
          <w:rFonts w:ascii="Times New Roman" w:eastAsia="Times New Roman" w:hAnsi="Times New Roman" w:cs="Times New Roman"/>
          <w:color w:val="000000" w:themeColor="text1"/>
          <w:sz w:val="24"/>
          <w:szCs w:val="24"/>
        </w:rPr>
        <w:t xml:space="preserve">Lisaks ülaltoodule </w:t>
      </w:r>
      <w:r w:rsidR="005B3536">
        <w:rPr>
          <w:rFonts w:ascii="Times New Roman" w:eastAsia="Times New Roman" w:hAnsi="Times New Roman" w:cs="Times New Roman"/>
          <w:color w:val="000000" w:themeColor="text1"/>
          <w:sz w:val="24"/>
          <w:szCs w:val="24"/>
        </w:rPr>
        <w:t>sätestatakse</w:t>
      </w:r>
      <w:r w:rsidR="006A738A">
        <w:rPr>
          <w:rFonts w:ascii="Times New Roman" w:eastAsia="Times New Roman" w:hAnsi="Times New Roman" w:cs="Times New Roman"/>
          <w:color w:val="000000" w:themeColor="text1"/>
          <w:sz w:val="24"/>
          <w:szCs w:val="24"/>
        </w:rPr>
        <w:t xml:space="preserve"> </w:t>
      </w:r>
      <w:r w:rsidR="746CB3E2" w:rsidRPr="3719A35D">
        <w:rPr>
          <w:rFonts w:ascii="Times New Roman" w:eastAsia="Times New Roman" w:hAnsi="Times New Roman" w:cs="Times New Roman"/>
          <w:color w:val="000000" w:themeColor="text1"/>
          <w:sz w:val="24"/>
          <w:szCs w:val="24"/>
        </w:rPr>
        <w:t>lõi</w:t>
      </w:r>
      <w:r w:rsidR="7391D7C5" w:rsidRPr="3719A35D">
        <w:rPr>
          <w:rFonts w:ascii="Times New Roman" w:eastAsia="Times New Roman" w:hAnsi="Times New Roman" w:cs="Times New Roman"/>
          <w:color w:val="000000" w:themeColor="text1"/>
          <w:sz w:val="24"/>
          <w:szCs w:val="24"/>
        </w:rPr>
        <w:t>get</w:t>
      </w:r>
      <w:r w:rsidR="746CB3E2" w:rsidRPr="3719A35D">
        <w:rPr>
          <w:rFonts w:ascii="Times New Roman" w:eastAsia="Times New Roman" w:hAnsi="Times New Roman" w:cs="Times New Roman"/>
          <w:color w:val="000000" w:themeColor="text1"/>
          <w:sz w:val="24"/>
          <w:szCs w:val="24"/>
        </w:rPr>
        <w:t>es</w:t>
      </w:r>
      <w:r w:rsidRPr="00880BE7">
        <w:rPr>
          <w:rFonts w:ascii="Times New Roman" w:eastAsia="Times New Roman" w:hAnsi="Times New Roman" w:cs="Times New Roman"/>
          <w:color w:val="000000" w:themeColor="text1"/>
          <w:sz w:val="24"/>
          <w:szCs w:val="24"/>
        </w:rPr>
        <w:t xml:space="preserve"> 3 </w:t>
      </w:r>
      <w:r w:rsidR="00E61A12">
        <w:rPr>
          <w:rFonts w:ascii="Times New Roman" w:eastAsia="Times New Roman" w:hAnsi="Times New Roman" w:cs="Times New Roman"/>
          <w:color w:val="000000" w:themeColor="text1"/>
          <w:sz w:val="24"/>
          <w:szCs w:val="24"/>
        </w:rPr>
        <w:t xml:space="preserve">ja 4 </w:t>
      </w:r>
      <w:r w:rsidRPr="00880BE7">
        <w:rPr>
          <w:rFonts w:ascii="Times New Roman" w:eastAsia="Times New Roman" w:hAnsi="Times New Roman" w:cs="Times New Roman"/>
          <w:color w:val="000000" w:themeColor="text1"/>
          <w:sz w:val="24"/>
          <w:szCs w:val="24"/>
        </w:rPr>
        <w:t>r</w:t>
      </w:r>
      <w:r w:rsidR="7E94A0DF" w:rsidRPr="00880BE7">
        <w:rPr>
          <w:rFonts w:ascii="Times New Roman" w:eastAsia="Times New Roman" w:hAnsi="Times New Roman" w:cs="Times New Roman"/>
          <w:color w:val="000000" w:themeColor="text1"/>
          <w:sz w:val="24"/>
          <w:szCs w:val="24"/>
        </w:rPr>
        <w:t>iigi ja kohaliku omavalitsuse üksus</w:t>
      </w:r>
      <w:r w:rsidR="005B3536">
        <w:rPr>
          <w:rFonts w:ascii="Times New Roman" w:eastAsia="Times New Roman" w:hAnsi="Times New Roman" w:cs="Times New Roman"/>
          <w:color w:val="000000" w:themeColor="text1"/>
          <w:sz w:val="24"/>
          <w:szCs w:val="24"/>
        </w:rPr>
        <w:t xml:space="preserve">e </w:t>
      </w:r>
      <w:r w:rsidR="7F9996BE" w:rsidRPr="3719A35D">
        <w:rPr>
          <w:rFonts w:ascii="Times New Roman" w:eastAsia="Times New Roman" w:hAnsi="Times New Roman" w:cs="Times New Roman"/>
          <w:color w:val="000000" w:themeColor="text1"/>
          <w:sz w:val="24"/>
          <w:szCs w:val="24"/>
        </w:rPr>
        <w:t>kohustus</w:t>
      </w:r>
      <w:r w:rsidR="7E94A0DF" w:rsidRPr="00880BE7">
        <w:rPr>
          <w:rFonts w:ascii="Times New Roman" w:eastAsia="Times New Roman" w:hAnsi="Times New Roman" w:cs="Times New Roman"/>
          <w:color w:val="000000" w:themeColor="text1"/>
          <w:sz w:val="24"/>
          <w:szCs w:val="24"/>
        </w:rPr>
        <w:t xml:space="preserve"> koostada 4. peatükis sätestatud kliimamuutuste leevendamise ja kliimamuutustega kohanemise eesmärkide saavutamiseks riiklik energia- ja kliimakava ning kohaliku omavalitsuse energia- ja </w:t>
      </w:r>
      <w:r w:rsidR="10DD7CA5" w:rsidRPr="3719A35D">
        <w:rPr>
          <w:rFonts w:ascii="Times New Roman" w:eastAsia="Times New Roman" w:hAnsi="Times New Roman" w:cs="Times New Roman"/>
          <w:color w:val="000000" w:themeColor="text1"/>
          <w:sz w:val="24"/>
          <w:szCs w:val="24"/>
        </w:rPr>
        <w:t>kliimakava.</w:t>
      </w:r>
      <w:r w:rsidR="00B17A6F">
        <w:rPr>
          <w:rFonts w:ascii="Times New Roman" w:eastAsia="Times New Roman" w:hAnsi="Times New Roman" w:cs="Times New Roman"/>
          <w:color w:val="000000" w:themeColor="text1"/>
          <w:sz w:val="24"/>
          <w:szCs w:val="24"/>
        </w:rPr>
        <w:t xml:space="preserve"> </w:t>
      </w:r>
      <w:r w:rsidR="002E6B39">
        <w:rPr>
          <w:rFonts w:ascii="Times New Roman" w:eastAsia="Times New Roman" w:hAnsi="Times New Roman" w:cs="Times New Roman"/>
          <w:color w:val="000000" w:themeColor="text1"/>
          <w:sz w:val="24"/>
          <w:szCs w:val="24"/>
        </w:rPr>
        <w:t>K</w:t>
      </w:r>
      <w:r w:rsidR="00855743">
        <w:rPr>
          <w:rFonts w:ascii="Times New Roman" w:eastAsia="Times New Roman" w:hAnsi="Times New Roman" w:cs="Times New Roman"/>
          <w:color w:val="000000" w:themeColor="text1"/>
          <w:sz w:val="24"/>
          <w:szCs w:val="24"/>
        </w:rPr>
        <w:t xml:space="preserve">ohaliku omavalitsuse üksus võib energia- ja kliimakava koostada eraldi dokumendina või </w:t>
      </w:r>
      <w:r w:rsidR="002E605B">
        <w:rPr>
          <w:rFonts w:ascii="Times New Roman" w:eastAsia="Times New Roman" w:hAnsi="Times New Roman" w:cs="Times New Roman"/>
          <w:color w:val="000000" w:themeColor="text1"/>
          <w:sz w:val="24"/>
          <w:szCs w:val="24"/>
        </w:rPr>
        <w:t xml:space="preserve">kinnitada selle </w:t>
      </w:r>
      <w:r w:rsidR="00E1347C">
        <w:rPr>
          <w:rFonts w:ascii="Times New Roman" w:eastAsia="Times New Roman" w:hAnsi="Times New Roman" w:cs="Times New Roman"/>
          <w:color w:val="000000" w:themeColor="text1"/>
          <w:sz w:val="24"/>
          <w:szCs w:val="24"/>
        </w:rPr>
        <w:t>arengukava osana.</w:t>
      </w:r>
    </w:p>
    <w:p w14:paraId="1F72A9FA" w14:textId="4670DCC8" w:rsidR="47687F2E" w:rsidRDefault="47687F2E" w:rsidP="005E4CF6">
      <w:pPr>
        <w:spacing w:after="0" w:line="240" w:lineRule="auto"/>
        <w:jc w:val="both"/>
        <w:rPr>
          <w:rFonts w:ascii="Times New Roman" w:eastAsia="Times New Roman" w:hAnsi="Times New Roman" w:cs="Times New Roman"/>
          <w:color w:val="000000" w:themeColor="text1"/>
          <w:sz w:val="24"/>
          <w:szCs w:val="24"/>
          <w:highlight w:val="yellow"/>
        </w:rPr>
      </w:pPr>
    </w:p>
    <w:p w14:paraId="2D605A32" w14:textId="18B39320" w:rsidR="6402D600" w:rsidRDefault="466E3239" w:rsidP="005E4CF6">
      <w:pPr>
        <w:spacing w:after="0" w:line="240" w:lineRule="auto"/>
        <w:jc w:val="both"/>
        <w:rPr>
          <w:rFonts w:ascii="Times New Roman" w:eastAsia="Times New Roman" w:hAnsi="Times New Roman" w:cs="Times New Roman"/>
          <w:b/>
          <w:bCs/>
          <w:color w:val="000000" w:themeColor="text1"/>
          <w:sz w:val="24"/>
          <w:szCs w:val="24"/>
        </w:rPr>
      </w:pPr>
      <w:r w:rsidRPr="47687F2E">
        <w:rPr>
          <w:rFonts w:ascii="Times New Roman" w:eastAsia="Times New Roman" w:hAnsi="Times New Roman" w:cs="Times New Roman"/>
          <w:b/>
          <w:bCs/>
          <w:color w:val="000000" w:themeColor="text1"/>
          <w:sz w:val="24"/>
          <w:szCs w:val="24"/>
        </w:rPr>
        <w:t xml:space="preserve">§ </w:t>
      </w:r>
      <w:r w:rsidR="4D9F12D8" w:rsidRPr="7B0A6149">
        <w:rPr>
          <w:rFonts w:ascii="Times New Roman" w:eastAsia="Times New Roman" w:hAnsi="Times New Roman" w:cs="Times New Roman"/>
          <w:b/>
          <w:bCs/>
          <w:color w:val="000000" w:themeColor="text1"/>
          <w:sz w:val="24"/>
          <w:szCs w:val="24"/>
        </w:rPr>
        <w:t>3</w:t>
      </w:r>
      <w:r w:rsidR="5C4EA236" w:rsidRPr="7B0A6149">
        <w:rPr>
          <w:rFonts w:ascii="Times New Roman" w:eastAsia="Times New Roman" w:hAnsi="Times New Roman" w:cs="Times New Roman"/>
          <w:b/>
          <w:bCs/>
          <w:color w:val="000000" w:themeColor="text1"/>
          <w:sz w:val="24"/>
          <w:szCs w:val="24"/>
        </w:rPr>
        <w:t>6</w:t>
      </w:r>
      <w:r w:rsidRPr="47687F2E">
        <w:rPr>
          <w:rFonts w:ascii="Times New Roman" w:eastAsia="Times New Roman" w:hAnsi="Times New Roman" w:cs="Times New Roman"/>
          <w:b/>
          <w:bCs/>
          <w:color w:val="000000" w:themeColor="text1"/>
          <w:sz w:val="24"/>
          <w:szCs w:val="24"/>
        </w:rPr>
        <w:t>. Riiklik energia- ja kliimakava</w:t>
      </w:r>
    </w:p>
    <w:p w14:paraId="0089C21B" w14:textId="77777777" w:rsidR="00B92633" w:rsidRDefault="00B92633">
      <w:pPr>
        <w:spacing w:after="0" w:line="240" w:lineRule="auto"/>
        <w:jc w:val="both"/>
        <w:rPr>
          <w:rFonts w:ascii="Times New Roman" w:eastAsia="Times New Roman" w:hAnsi="Times New Roman" w:cs="Times New Roman"/>
          <w:color w:val="000000" w:themeColor="text1"/>
          <w:sz w:val="24"/>
          <w:szCs w:val="24"/>
        </w:rPr>
      </w:pPr>
    </w:p>
    <w:p w14:paraId="6B95C4C7" w14:textId="06789985" w:rsidR="1BDC96D2" w:rsidRDefault="3EBC28BB" w:rsidP="005E4CF6">
      <w:pPr>
        <w:spacing w:after="0" w:line="240" w:lineRule="auto"/>
        <w:jc w:val="both"/>
        <w:rPr>
          <w:rFonts w:ascii="Times New Roman" w:eastAsia="Times New Roman" w:hAnsi="Times New Roman" w:cs="Times New Roman"/>
          <w:color w:val="000000" w:themeColor="text1"/>
          <w:sz w:val="24"/>
          <w:szCs w:val="24"/>
        </w:rPr>
      </w:pPr>
      <w:r w:rsidRPr="47687F2E">
        <w:rPr>
          <w:rFonts w:ascii="Times New Roman" w:eastAsia="Times New Roman" w:hAnsi="Times New Roman" w:cs="Times New Roman"/>
          <w:color w:val="000000" w:themeColor="text1"/>
          <w:sz w:val="24"/>
          <w:szCs w:val="24"/>
        </w:rPr>
        <w:t xml:space="preserve">Lõikes 1 </w:t>
      </w:r>
      <w:r w:rsidR="23CCA918" w:rsidRPr="47687F2E">
        <w:rPr>
          <w:rFonts w:ascii="Times New Roman" w:eastAsia="Times New Roman" w:hAnsi="Times New Roman" w:cs="Times New Roman"/>
          <w:color w:val="000000" w:themeColor="text1"/>
          <w:sz w:val="24"/>
          <w:szCs w:val="24"/>
        </w:rPr>
        <w:t xml:space="preserve">selgitatakse, mis on </w:t>
      </w:r>
      <w:r w:rsidR="23CCA918" w:rsidRPr="00515975">
        <w:rPr>
          <w:rFonts w:ascii="Times New Roman" w:eastAsia="Times New Roman" w:hAnsi="Times New Roman" w:cs="Times New Roman"/>
          <w:i/>
          <w:iCs/>
          <w:color w:val="000000" w:themeColor="text1"/>
          <w:sz w:val="24"/>
          <w:szCs w:val="24"/>
        </w:rPr>
        <w:t>riiklik energia- ja kliimakava</w:t>
      </w:r>
      <w:r w:rsidR="00AC35F6">
        <w:rPr>
          <w:rFonts w:ascii="Times New Roman" w:eastAsia="Times New Roman" w:hAnsi="Times New Roman" w:cs="Times New Roman"/>
          <w:color w:val="000000" w:themeColor="text1"/>
          <w:sz w:val="24"/>
          <w:szCs w:val="24"/>
        </w:rPr>
        <w:t>.</w:t>
      </w:r>
      <w:r w:rsidR="23CCA918" w:rsidRPr="47687F2E">
        <w:rPr>
          <w:rFonts w:ascii="Times New Roman" w:eastAsia="Times New Roman" w:hAnsi="Times New Roman" w:cs="Times New Roman"/>
          <w:color w:val="000000" w:themeColor="text1"/>
          <w:sz w:val="24"/>
          <w:szCs w:val="24"/>
        </w:rPr>
        <w:t xml:space="preserve"> Tegemist on </w:t>
      </w:r>
      <w:r w:rsidR="6F947665" w:rsidRPr="00CA3DB3">
        <w:rPr>
          <w:rFonts w:ascii="Times New Roman" w:eastAsia="Times New Roman" w:hAnsi="Times New Roman" w:cs="Times New Roman"/>
          <w:sz w:val="24"/>
          <w:szCs w:val="24"/>
        </w:rPr>
        <w:t xml:space="preserve">Euroopa Parlamendi ja </w:t>
      </w:r>
      <w:r w:rsidR="5F5E6A92">
        <w:rPr>
          <w:rFonts w:ascii="Times New Roman" w:eastAsia="Times New Roman" w:hAnsi="Times New Roman" w:cs="Times New Roman"/>
          <w:sz w:val="24"/>
          <w:szCs w:val="24"/>
        </w:rPr>
        <w:t>n</w:t>
      </w:r>
      <w:r w:rsidR="6F947665" w:rsidRPr="00CA3DB3">
        <w:rPr>
          <w:rFonts w:ascii="Times New Roman" w:eastAsia="Times New Roman" w:hAnsi="Times New Roman" w:cs="Times New Roman"/>
          <w:sz w:val="24"/>
          <w:szCs w:val="24"/>
        </w:rPr>
        <w:t>õukogu (EL) määruse 2018/1999</w:t>
      </w:r>
      <w:r w:rsidR="00CA3DB3">
        <w:rPr>
          <w:rStyle w:val="Allmrkuseviide"/>
          <w:rFonts w:ascii="Times New Roman" w:eastAsia="Times New Roman" w:hAnsi="Times New Roman" w:cs="Times New Roman"/>
          <w:sz w:val="24"/>
          <w:szCs w:val="24"/>
        </w:rPr>
        <w:footnoteReference w:id="40"/>
      </w:r>
      <w:r w:rsidR="23CCA918" w:rsidRPr="47687F2E">
        <w:rPr>
          <w:rFonts w:ascii="Times New Roman" w:eastAsia="Times New Roman" w:hAnsi="Times New Roman" w:cs="Times New Roman"/>
          <w:color w:val="000000" w:themeColor="text1"/>
          <w:sz w:val="24"/>
          <w:szCs w:val="24"/>
        </w:rPr>
        <w:t xml:space="preserve"> art</w:t>
      </w:r>
      <w:r w:rsidR="5F5E6A92">
        <w:rPr>
          <w:rFonts w:ascii="Times New Roman" w:eastAsia="Times New Roman" w:hAnsi="Times New Roman" w:cs="Times New Roman"/>
          <w:color w:val="000000" w:themeColor="text1"/>
          <w:sz w:val="24"/>
          <w:szCs w:val="24"/>
        </w:rPr>
        <w:t>ikli</w:t>
      </w:r>
      <w:r w:rsidR="23CCA918" w:rsidRPr="47687F2E">
        <w:rPr>
          <w:rFonts w:ascii="Times New Roman" w:eastAsia="Times New Roman" w:hAnsi="Times New Roman" w:cs="Times New Roman"/>
          <w:color w:val="000000" w:themeColor="text1"/>
          <w:sz w:val="24"/>
          <w:szCs w:val="24"/>
        </w:rPr>
        <w:t xml:space="preserve"> 3 l</w:t>
      </w:r>
      <w:r w:rsidR="5F5E6A92">
        <w:rPr>
          <w:rFonts w:ascii="Times New Roman" w:eastAsia="Times New Roman" w:hAnsi="Times New Roman" w:cs="Times New Roman"/>
          <w:color w:val="000000" w:themeColor="text1"/>
          <w:sz w:val="24"/>
          <w:szCs w:val="24"/>
        </w:rPr>
        <w:t>õike</w:t>
      </w:r>
      <w:r w:rsidR="23CCA918" w:rsidRPr="47687F2E">
        <w:rPr>
          <w:rFonts w:ascii="Times New Roman" w:eastAsia="Times New Roman" w:hAnsi="Times New Roman" w:cs="Times New Roman"/>
          <w:color w:val="000000" w:themeColor="text1"/>
          <w:sz w:val="24"/>
          <w:szCs w:val="24"/>
        </w:rPr>
        <w:t xml:space="preserve"> 1 kohase kliimameetmete ülevaatega, kuhu koondatakse valdkondlike arengukavade, programmide ja riigieelarvestrateegia energia- ja kliimameetmed. EL määruse 2018/1999 artik</w:t>
      </w:r>
      <w:r w:rsidR="5F5E6A92">
        <w:rPr>
          <w:rFonts w:ascii="Times New Roman" w:eastAsia="Times New Roman" w:hAnsi="Times New Roman" w:cs="Times New Roman"/>
          <w:color w:val="000000" w:themeColor="text1"/>
          <w:sz w:val="24"/>
          <w:szCs w:val="24"/>
        </w:rPr>
        <w:t>li</w:t>
      </w:r>
      <w:r w:rsidR="23CCA918" w:rsidRPr="47687F2E">
        <w:rPr>
          <w:rFonts w:ascii="Times New Roman" w:eastAsia="Times New Roman" w:hAnsi="Times New Roman" w:cs="Times New Roman"/>
          <w:color w:val="000000" w:themeColor="text1"/>
          <w:sz w:val="24"/>
          <w:szCs w:val="24"/>
        </w:rPr>
        <w:t xml:space="preserve"> 3 lõike 1 kohaselt peavad kõik liikmesriigid esitama komisjonile 31. detsembriks 2019, seejärel 1.jaanuariks 2029 ning seejärel iga kümne aasta tagant lõimitud riikliku energia- ja kliimakava. Lõimitud riikliku energia- ja kliimakava peab sisaldama sama artikli lõikes 2 ja I lisas esitatud elemente.</w:t>
      </w:r>
      <w:r w:rsidR="1FAE010F" w:rsidRPr="47687F2E">
        <w:rPr>
          <w:rFonts w:ascii="Times New Roman" w:eastAsia="Times New Roman" w:hAnsi="Times New Roman" w:cs="Times New Roman"/>
          <w:color w:val="000000" w:themeColor="text1"/>
          <w:sz w:val="24"/>
          <w:szCs w:val="24"/>
        </w:rPr>
        <w:t xml:space="preserve"> </w:t>
      </w:r>
      <w:r w:rsidR="5F5E6A92">
        <w:rPr>
          <w:rFonts w:ascii="Times New Roman" w:eastAsia="Times New Roman" w:hAnsi="Times New Roman" w:cs="Times New Roman"/>
          <w:color w:val="000000" w:themeColor="text1"/>
          <w:sz w:val="24"/>
          <w:szCs w:val="24"/>
        </w:rPr>
        <w:t>Paragrahvi 36 l</w:t>
      </w:r>
      <w:r w:rsidR="1FAE010F" w:rsidRPr="47687F2E">
        <w:rPr>
          <w:rFonts w:ascii="Times New Roman" w:eastAsia="Times New Roman" w:hAnsi="Times New Roman" w:cs="Times New Roman"/>
          <w:color w:val="000000" w:themeColor="text1"/>
          <w:sz w:val="24"/>
          <w:szCs w:val="24"/>
        </w:rPr>
        <w:t xml:space="preserve">õikes 2 </w:t>
      </w:r>
      <w:r w:rsidR="73068F1F" w:rsidRPr="47687F2E">
        <w:rPr>
          <w:rFonts w:ascii="Times New Roman" w:eastAsia="Times New Roman" w:hAnsi="Times New Roman" w:cs="Times New Roman"/>
          <w:color w:val="000000" w:themeColor="text1"/>
          <w:sz w:val="24"/>
          <w:szCs w:val="24"/>
        </w:rPr>
        <w:t>sätestatakse, et riikliku energia- ja kliimakava koostamise algatab ja selle koostamist korraldab Kliimaministeerium</w:t>
      </w:r>
      <w:r w:rsidR="4F44BF6B" w:rsidRPr="47687F2E">
        <w:rPr>
          <w:rFonts w:ascii="Times New Roman" w:eastAsia="Times New Roman" w:hAnsi="Times New Roman" w:cs="Times New Roman"/>
          <w:color w:val="000000" w:themeColor="text1"/>
          <w:sz w:val="24"/>
          <w:szCs w:val="24"/>
        </w:rPr>
        <w:t xml:space="preserve"> ning lõike 3 kohaselt kehtestab riikliku energia- ja kliimakava </w:t>
      </w:r>
      <w:r w:rsidR="461A97A8" w:rsidRPr="47687F2E">
        <w:rPr>
          <w:rFonts w:ascii="Times New Roman" w:eastAsia="Times New Roman" w:hAnsi="Times New Roman" w:cs="Times New Roman"/>
          <w:color w:val="000000" w:themeColor="text1"/>
          <w:sz w:val="24"/>
          <w:szCs w:val="24"/>
        </w:rPr>
        <w:t>Vabariigi Valitsus.</w:t>
      </w:r>
      <w:r w:rsidR="351DD26C">
        <w:rPr>
          <w:rFonts w:ascii="Times New Roman" w:eastAsia="Times New Roman" w:hAnsi="Times New Roman" w:cs="Times New Roman"/>
          <w:color w:val="000000" w:themeColor="text1"/>
          <w:sz w:val="24"/>
          <w:szCs w:val="24"/>
        </w:rPr>
        <w:t xml:space="preserve"> </w:t>
      </w:r>
      <w:r w:rsidR="2B5828A0">
        <w:rPr>
          <w:rFonts w:ascii="Times New Roman" w:eastAsia="Times New Roman" w:hAnsi="Times New Roman" w:cs="Times New Roman"/>
          <w:color w:val="000000" w:themeColor="text1"/>
          <w:sz w:val="24"/>
          <w:szCs w:val="24"/>
        </w:rPr>
        <w:t>Kehtiv</w:t>
      </w:r>
      <w:r w:rsidR="11034598">
        <w:rPr>
          <w:rFonts w:ascii="Times New Roman" w:eastAsia="Times New Roman" w:hAnsi="Times New Roman" w:cs="Times New Roman"/>
          <w:color w:val="000000" w:themeColor="text1"/>
          <w:sz w:val="24"/>
          <w:szCs w:val="24"/>
        </w:rPr>
        <w:t xml:space="preserve">as õigusruumis reguleerib riikliku energia- ja kliimakava koostamist ja kehtestamist energiamajanduse korralduse seaduse </w:t>
      </w:r>
      <w:r w:rsidR="3413A288">
        <w:rPr>
          <w:rFonts w:ascii="Times New Roman" w:eastAsia="Times New Roman" w:hAnsi="Times New Roman" w:cs="Times New Roman"/>
          <w:color w:val="000000" w:themeColor="text1"/>
          <w:sz w:val="24"/>
          <w:szCs w:val="24"/>
        </w:rPr>
        <w:t>(</w:t>
      </w:r>
      <w:proofErr w:type="spellStart"/>
      <w:r w:rsidR="3413A288">
        <w:rPr>
          <w:rFonts w:ascii="Times New Roman" w:eastAsia="Times New Roman" w:hAnsi="Times New Roman" w:cs="Times New Roman"/>
          <w:color w:val="000000" w:themeColor="text1"/>
          <w:sz w:val="24"/>
          <w:szCs w:val="24"/>
        </w:rPr>
        <w:t>EnKS</w:t>
      </w:r>
      <w:proofErr w:type="spellEnd"/>
      <w:r w:rsidR="3413A288">
        <w:rPr>
          <w:rFonts w:ascii="Times New Roman" w:eastAsia="Times New Roman" w:hAnsi="Times New Roman" w:cs="Times New Roman"/>
          <w:color w:val="000000" w:themeColor="text1"/>
          <w:sz w:val="24"/>
          <w:szCs w:val="24"/>
        </w:rPr>
        <w:t xml:space="preserve">) </w:t>
      </w:r>
      <w:r w:rsidR="11034598">
        <w:rPr>
          <w:rFonts w:ascii="Times New Roman" w:eastAsia="Times New Roman" w:hAnsi="Times New Roman" w:cs="Times New Roman"/>
          <w:color w:val="000000" w:themeColor="text1"/>
          <w:sz w:val="24"/>
          <w:szCs w:val="24"/>
        </w:rPr>
        <w:t xml:space="preserve">§ </w:t>
      </w:r>
      <w:r w:rsidR="596B57AC">
        <w:rPr>
          <w:rFonts w:ascii="Times New Roman" w:eastAsia="Times New Roman" w:hAnsi="Times New Roman" w:cs="Times New Roman"/>
          <w:color w:val="000000" w:themeColor="text1"/>
          <w:sz w:val="24"/>
          <w:szCs w:val="24"/>
        </w:rPr>
        <w:t>3 lõi</w:t>
      </w:r>
      <w:r w:rsidR="1967D957">
        <w:rPr>
          <w:rFonts w:ascii="Times New Roman" w:eastAsia="Times New Roman" w:hAnsi="Times New Roman" w:cs="Times New Roman"/>
          <w:color w:val="000000" w:themeColor="text1"/>
          <w:sz w:val="24"/>
          <w:szCs w:val="24"/>
        </w:rPr>
        <w:t xml:space="preserve">ge 9. </w:t>
      </w:r>
      <w:r w:rsidR="1967D957" w:rsidRPr="7C84A48D">
        <w:rPr>
          <w:rFonts w:ascii="Times New Roman" w:eastAsia="Times New Roman" w:hAnsi="Times New Roman" w:cs="Times New Roman"/>
          <w:color w:val="000000" w:themeColor="text1"/>
          <w:sz w:val="24"/>
          <w:szCs w:val="24"/>
        </w:rPr>
        <w:t xml:space="preserve">Vastav </w:t>
      </w:r>
      <w:r w:rsidR="1610084C" w:rsidRPr="7C84A48D">
        <w:rPr>
          <w:rFonts w:ascii="Times New Roman" w:eastAsia="Times New Roman" w:hAnsi="Times New Roman" w:cs="Times New Roman"/>
          <w:color w:val="000000" w:themeColor="text1"/>
          <w:sz w:val="24"/>
          <w:szCs w:val="24"/>
        </w:rPr>
        <w:t xml:space="preserve">regulatsioon </w:t>
      </w:r>
      <w:r w:rsidR="15539B64" w:rsidRPr="7C84A48D">
        <w:rPr>
          <w:rFonts w:ascii="Times New Roman" w:eastAsia="Times New Roman" w:hAnsi="Times New Roman" w:cs="Times New Roman"/>
          <w:color w:val="000000" w:themeColor="text1"/>
          <w:sz w:val="24"/>
          <w:szCs w:val="24"/>
        </w:rPr>
        <w:t xml:space="preserve">asendatakse </w:t>
      </w:r>
      <w:proofErr w:type="spellStart"/>
      <w:r w:rsidR="3413A288" w:rsidRPr="7C84A48D">
        <w:rPr>
          <w:rFonts w:ascii="Times New Roman" w:eastAsia="Times New Roman" w:hAnsi="Times New Roman" w:cs="Times New Roman"/>
          <w:color w:val="000000" w:themeColor="text1"/>
          <w:sz w:val="24"/>
          <w:szCs w:val="24"/>
        </w:rPr>
        <w:t>EnKSis</w:t>
      </w:r>
      <w:proofErr w:type="spellEnd"/>
      <w:r w:rsidR="3413A288" w:rsidRPr="7C84A48D">
        <w:rPr>
          <w:rFonts w:ascii="Times New Roman" w:eastAsia="Times New Roman" w:hAnsi="Times New Roman" w:cs="Times New Roman"/>
          <w:color w:val="000000" w:themeColor="text1"/>
          <w:sz w:val="24"/>
          <w:szCs w:val="24"/>
        </w:rPr>
        <w:t xml:space="preserve"> viitega kliimakindla majanduse seadusele.</w:t>
      </w:r>
    </w:p>
    <w:p w14:paraId="4B2114BC" w14:textId="77777777" w:rsidR="00B92633" w:rsidRDefault="00B92633">
      <w:pPr>
        <w:spacing w:after="0" w:line="240" w:lineRule="auto"/>
        <w:jc w:val="both"/>
        <w:rPr>
          <w:rFonts w:ascii="Times New Roman" w:eastAsia="Times New Roman" w:hAnsi="Times New Roman" w:cs="Times New Roman"/>
          <w:b/>
          <w:bCs/>
          <w:color w:val="000000" w:themeColor="text1"/>
          <w:sz w:val="24"/>
          <w:szCs w:val="24"/>
        </w:rPr>
      </w:pPr>
    </w:p>
    <w:p w14:paraId="323F0C18" w14:textId="3FE83AB5" w:rsidR="3532F0A6" w:rsidRDefault="3532F0A6" w:rsidP="005E4CF6">
      <w:pPr>
        <w:spacing w:after="0" w:line="240" w:lineRule="auto"/>
        <w:jc w:val="both"/>
        <w:rPr>
          <w:rFonts w:ascii="Times New Roman" w:eastAsia="Times New Roman" w:hAnsi="Times New Roman" w:cs="Times New Roman"/>
          <w:b/>
          <w:bCs/>
          <w:color w:val="000000" w:themeColor="text1"/>
          <w:sz w:val="24"/>
          <w:szCs w:val="24"/>
        </w:rPr>
      </w:pPr>
      <w:r w:rsidRPr="34E69935">
        <w:rPr>
          <w:rFonts w:ascii="Times New Roman" w:eastAsia="Times New Roman" w:hAnsi="Times New Roman" w:cs="Times New Roman"/>
          <w:b/>
          <w:bCs/>
          <w:color w:val="000000" w:themeColor="text1"/>
          <w:sz w:val="24"/>
          <w:szCs w:val="24"/>
        </w:rPr>
        <w:t>§ 37. Kohaliku omavalitsuse energia- ja kliimakava</w:t>
      </w:r>
    </w:p>
    <w:p w14:paraId="3938A113" w14:textId="77777777" w:rsidR="00121A98" w:rsidRDefault="00121A98" w:rsidP="005E4CF6">
      <w:pPr>
        <w:spacing w:after="0" w:line="240" w:lineRule="auto"/>
        <w:jc w:val="both"/>
        <w:rPr>
          <w:rFonts w:ascii="Times New Roman" w:eastAsia="Times New Roman" w:hAnsi="Times New Roman" w:cs="Times New Roman"/>
          <w:color w:val="000000" w:themeColor="text1"/>
          <w:sz w:val="24"/>
          <w:szCs w:val="24"/>
        </w:rPr>
      </w:pPr>
    </w:p>
    <w:p w14:paraId="371ED466" w14:textId="553D29AB" w:rsidR="07CBE399" w:rsidRDefault="07CBE399" w:rsidP="00B92633">
      <w:pPr>
        <w:spacing w:after="0" w:line="240" w:lineRule="auto"/>
        <w:jc w:val="both"/>
        <w:rPr>
          <w:rFonts w:ascii="Times New Roman" w:eastAsia="Times New Roman" w:hAnsi="Times New Roman" w:cs="Times New Roman"/>
          <w:color w:val="000000" w:themeColor="text1"/>
          <w:sz w:val="24"/>
          <w:szCs w:val="24"/>
        </w:rPr>
      </w:pPr>
      <w:r w:rsidRPr="34E69935">
        <w:rPr>
          <w:rFonts w:ascii="Times New Roman" w:eastAsia="Times New Roman" w:hAnsi="Times New Roman" w:cs="Times New Roman"/>
          <w:color w:val="000000" w:themeColor="text1"/>
          <w:sz w:val="24"/>
          <w:szCs w:val="24"/>
        </w:rPr>
        <w:t xml:space="preserve">Lõikes 1 täpsustatakse, milliseid eesmärke </w:t>
      </w:r>
      <w:r w:rsidR="00CC0100" w:rsidRPr="34E69935">
        <w:rPr>
          <w:rFonts w:ascii="Times New Roman" w:eastAsia="Times New Roman" w:hAnsi="Times New Roman" w:cs="Times New Roman"/>
          <w:color w:val="000000" w:themeColor="text1"/>
          <w:sz w:val="24"/>
          <w:szCs w:val="24"/>
        </w:rPr>
        <w:t xml:space="preserve">peab </w:t>
      </w:r>
      <w:r w:rsidRPr="34E69935">
        <w:rPr>
          <w:rFonts w:ascii="Times New Roman" w:eastAsia="Times New Roman" w:hAnsi="Times New Roman" w:cs="Times New Roman"/>
          <w:color w:val="000000" w:themeColor="text1"/>
          <w:sz w:val="24"/>
          <w:szCs w:val="24"/>
        </w:rPr>
        <w:t xml:space="preserve">energia- ja kliimakava sisaldama. </w:t>
      </w:r>
      <w:r w:rsidRPr="000164FF">
        <w:rPr>
          <w:rFonts w:ascii="Times New Roman" w:eastAsia="Times New Roman" w:hAnsi="Times New Roman" w:cs="Times New Roman"/>
          <w:color w:val="000000" w:themeColor="text1"/>
          <w:sz w:val="24"/>
          <w:szCs w:val="24"/>
        </w:rPr>
        <w:t>Kohaliku</w:t>
      </w:r>
      <w:r w:rsidR="006A738A" w:rsidRPr="000164FF">
        <w:rPr>
          <w:rFonts w:ascii="Times New Roman" w:eastAsia="Times New Roman" w:hAnsi="Times New Roman" w:cs="Times New Roman"/>
          <w:color w:val="000000" w:themeColor="text1"/>
          <w:sz w:val="24"/>
          <w:szCs w:val="24"/>
        </w:rPr>
        <w:t xml:space="preserve"> </w:t>
      </w:r>
      <w:r w:rsidRPr="000164FF">
        <w:rPr>
          <w:rFonts w:ascii="Times New Roman" w:eastAsia="Times New Roman" w:hAnsi="Times New Roman" w:cs="Times New Roman"/>
          <w:color w:val="000000" w:themeColor="text1"/>
          <w:sz w:val="24"/>
          <w:szCs w:val="24"/>
        </w:rPr>
        <w:t>omavalitsuse energia- ja kliimakavas</w:t>
      </w:r>
      <w:r w:rsidRPr="00AC35F6">
        <w:rPr>
          <w:rFonts w:ascii="Times New Roman" w:eastAsia="Times New Roman" w:hAnsi="Times New Roman" w:cs="Times New Roman"/>
          <w:i/>
          <w:iCs/>
          <w:color w:val="000000" w:themeColor="text1"/>
          <w:sz w:val="24"/>
          <w:szCs w:val="24"/>
        </w:rPr>
        <w:t xml:space="preserve"> </w:t>
      </w:r>
      <w:r w:rsidRPr="34E69935">
        <w:rPr>
          <w:rFonts w:ascii="Times New Roman" w:eastAsia="Times New Roman" w:hAnsi="Times New Roman" w:cs="Times New Roman"/>
          <w:color w:val="000000" w:themeColor="text1"/>
          <w:sz w:val="24"/>
          <w:szCs w:val="24"/>
        </w:rPr>
        <w:t>peab olema seatud kvantitatiivsed kasvuhoonegaaside heite vähendamise eesmärgid, mis panustavad riiklike kasvuhoonegaaside heite vähendamise eesmärkide täitmisse</w:t>
      </w:r>
      <w:r w:rsidR="00CC0100">
        <w:rPr>
          <w:rFonts w:ascii="Times New Roman" w:eastAsia="Times New Roman" w:hAnsi="Times New Roman" w:cs="Times New Roman"/>
          <w:color w:val="000000" w:themeColor="text1"/>
          <w:sz w:val="24"/>
          <w:szCs w:val="24"/>
        </w:rPr>
        <w:t>,</w:t>
      </w:r>
      <w:r w:rsidRPr="34E69935">
        <w:rPr>
          <w:rFonts w:ascii="Times New Roman" w:eastAsia="Times New Roman" w:hAnsi="Times New Roman" w:cs="Times New Roman"/>
          <w:color w:val="000000" w:themeColor="text1"/>
          <w:sz w:val="24"/>
          <w:szCs w:val="24"/>
        </w:rPr>
        <w:t xml:space="preserve"> ning kliimamuutustega kohanemise eesmärgid koos tegevuskavaga nende eesmärkide saavutamiseks, lähtudes seaduseelnõu 4. peatük</w:t>
      </w:r>
      <w:r w:rsidR="00CC0100">
        <w:rPr>
          <w:rFonts w:ascii="Times New Roman" w:eastAsia="Times New Roman" w:hAnsi="Times New Roman" w:cs="Times New Roman"/>
          <w:color w:val="000000" w:themeColor="text1"/>
          <w:sz w:val="24"/>
          <w:szCs w:val="24"/>
        </w:rPr>
        <w:t>is</w:t>
      </w:r>
      <w:r w:rsidRPr="34E69935">
        <w:rPr>
          <w:rFonts w:ascii="Times New Roman" w:eastAsia="Times New Roman" w:hAnsi="Times New Roman" w:cs="Times New Roman"/>
          <w:color w:val="000000" w:themeColor="text1"/>
          <w:sz w:val="24"/>
          <w:szCs w:val="24"/>
        </w:rPr>
        <w:t xml:space="preserve"> sätestatud eesmärkidest.</w:t>
      </w:r>
      <w:r w:rsidRPr="180AED68">
        <w:rPr>
          <w:rFonts w:ascii="Times New Roman" w:eastAsia="Times New Roman" w:hAnsi="Times New Roman" w:cs="Times New Roman"/>
          <w:color w:val="000000" w:themeColor="text1"/>
          <w:sz w:val="24"/>
          <w:szCs w:val="24"/>
        </w:rPr>
        <w:t xml:space="preserve"> </w:t>
      </w:r>
      <w:r w:rsidR="00CC0100">
        <w:rPr>
          <w:rFonts w:ascii="Times New Roman" w:eastAsia="Times New Roman" w:hAnsi="Times New Roman" w:cs="Times New Roman"/>
          <w:color w:val="000000" w:themeColor="text1"/>
          <w:sz w:val="24"/>
          <w:szCs w:val="24"/>
        </w:rPr>
        <w:t>O</w:t>
      </w:r>
      <w:r w:rsidRPr="180AED68">
        <w:rPr>
          <w:rFonts w:ascii="Times New Roman" w:eastAsia="Times New Roman" w:hAnsi="Times New Roman" w:cs="Times New Roman"/>
          <w:color w:val="000000" w:themeColor="text1"/>
          <w:sz w:val="24"/>
          <w:szCs w:val="24"/>
        </w:rPr>
        <w:t>mavalitsusliidud võivad soovi korral ühiselt koostada energia- ja kliimakava, aga sel juhul peab iga liiduga ühinenud kohaliku omavalitsuse üksuse volikogu kinnitama energia- ja kliimakava eraldi.</w:t>
      </w:r>
    </w:p>
    <w:p w14:paraId="2DAFBE54" w14:textId="77777777" w:rsidR="0061122E" w:rsidRDefault="0061122E">
      <w:pPr>
        <w:spacing w:after="0" w:line="240" w:lineRule="auto"/>
        <w:jc w:val="both"/>
        <w:rPr>
          <w:rFonts w:ascii="Times New Roman" w:eastAsia="Times New Roman" w:hAnsi="Times New Roman" w:cs="Times New Roman"/>
          <w:color w:val="000000" w:themeColor="text1"/>
          <w:sz w:val="24"/>
          <w:szCs w:val="24"/>
        </w:rPr>
      </w:pPr>
    </w:p>
    <w:p w14:paraId="71EF45A5" w14:textId="799E8291" w:rsidR="3532F0A6" w:rsidRDefault="46838680">
      <w:pPr>
        <w:spacing w:after="0" w:line="240" w:lineRule="auto"/>
        <w:jc w:val="both"/>
        <w:rPr>
          <w:rFonts w:ascii="Times New Roman" w:eastAsia="Times New Roman" w:hAnsi="Times New Roman" w:cs="Times New Roman"/>
          <w:color w:val="000000" w:themeColor="text1"/>
          <w:sz w:val="24"/>
          <w:szCs w:val="24"/>
        </w:rPr>
      </w:pPr>
      <w:r w:rsidRPr="4CCBF323">
        <w:rPr>
          <w:rFonts w:ascii="Times New Roman" w:eastAsia="Times New Roman" w:hAnsi="Times New Roman" w:cs="Times New Roman"/>
          <w:color w:val="000000" w:themeColor="text1"/>
          <w:sz w:val="24"/>
          <w:szCs w:val="24"/>
        </w:rPr>
        <w:t>Lõi</w:t>
      </w:r>
      <w:r w:rsidR="50396A0F" w:rsidRPr="4CCBF323">
        <w:rPr>
          <w:rFonts w:ascii="Times New Roman" w:eastAsia="Times New Roman" w:hAnsi="Times New Roman" w:cs="Times New Roman"/>
          <w:color w:val="000000" w:themeColor="text1"/>
          <w:sz w:val="24"/>
          <w:szCs w:val="24"/>
        </w:rPr>
        <w:t xml:space="preserve">ke 2 </w:t>
      </w:r>
      <w:r w:rsidRPr="4CCBF323">
        <w:rPr>
          <w:rFonts w:ascii="Times New Roman" w:eastAsia="Times New Roman" w:hAnsi="Times New Roman" w:cs="Times New Roman"/>
          <w:color w:val="000000" w:themeColor="text1"/>
          <w:sz w:val="24"/>
          <w:szCs w:val="24"/>
        </w:rPr>
        <w:t>kohaselt</w:t>
      </w:r>
      <w:r w:rsidRPr="38CCD91C">
        <w:rPr>
          <w:rFonts w:ascii="Times New Roman" w:eastAsia="Times New Roman" w:hAnsi="Times New Roman" w:cs="Times New Roman"/>
          <w:color w:val="000000" w:themeColor="text1"/>
          <w:sz w:val="24"/>
          <w:szCs w:val="24"/>
        </w:rPr>
        <w:t xml:space="preserve"> peab kohaliku omavalitsuse üksus uuendama oma energia- ja kliimakava ning tegevuskava vähemalt iga viie aasta tagant</w:t>
      </w:r>
      <w:r w:rsidR="07011C13" w:rsidRPr="7E608FAC">
        <w:rPr>
          <w:rFonts w:ascii="Times New Roman" w:eastAsia="Times New Roman" w:hAnsi="Times New Roman" w:cs="Times New Roman"/>
          <w:color w:val="000000" w:themeColor="text1"/>
          <w:sz w:val="24"/>
          <w:szCs w:val="24"/>
        </w:rPr>
        <w:t>.</w:t>
      </w:r>
      <w:r w:rsidRPr="38CCD91C">
        <w:rPr>
          <w:rFonts w:ascii="Times New Roman" w:eastAsia="Times New Roman" w:hAnsi="Times New Roman" w:cs="Times New Roman"/>
          <w:color w:val="000000" w:themeColor="text1"/>
          <w:sz w:val="24"/>
          <w:szCs w:val="24"/>
        </w:rPr>
        <w:t xml:space="preserve"> </w:t>
      </w:r>
      <w:r w:rsidR="09E4AA35" w:rsidRPr="2CE1E43F">
        <w:rPr>
          <w:rFonts w:ascii="Times New Roman" w:eastAsia="Times New Roman" w:hAnsi="Times New Roman" w:cs="Times New Roman"/>
          <w:color w:val="000000" w:themeColor="text1"/>
          <w:sz w:val="24"/>
          <w:szCs w:val="24"/>
        </w:rPr>
        <w:t xml:space="preserve">Lõike 3 </w:t>
      </w:r>
      <w:r w:rsidR="00CC0100">
        <w:rPr>
          <w:rFonts w:ascii="Times New Roman" w:eastAsia="Times New Roman" w:hAnsi="Times New Roman" w:cs="Times New Roman"/>
          <w:color w:val="000000" w:themeColor="text1"/>
          <w:sz w:val="24"/>
          <w:szCs w:val="24"/>
        </w:rPr>
        <w:t xml:space="preserve">kohaselt </w:t>
      </w:r>
      <w:r w:rsidR="00CC0100" w:rsidRPr="78D14A4D">
        <w:rPr>
          <w:rFonts w:ascii="Times New Roman" w:eastAsia="Times New Roman" w:hAnsi="Times New Roman" w:cs="Times New Roman"/>
          <w:color w:val="000000" w:themeColor="text1"/>
          <w:sz w:val="24"/>
          <w:szCs w:val="24"/>
        </w:rPr>
        <w:t>kehtestab</w:t>
      </w:r>
      <w:r w:rsidR="09E4AA35" w:rsidRPr="2CE1E43F">
        <w:rPr>
          <w:rFonts w:ascii="Times New Roman" w:eastAsia="Times New Roman" w:hAnsi="Times New Roman" w:cs="Times New Roman"/>
          <w:color w:val="000000" w:themeColor="text1"/>
          <w:sz w:val="24"/>
          <w:szCs w:val="24"/>
        </w:rPr>
        <w:t xml:space="preserve"> </w:t>
      </w:r>
      <w:r w:rsidR="09E4AA35" w:rsidRPr="78D14A4D">
        <w:rPr>
          <w:rFonts w:ascii="Times New Roman" w:eastAsia="Times New Roman" w:hAnsi="Times New Roman" w:cs="Times New Roman"/>
          <w:color w:val="000000" w:themeColor="text1"/>
          <w:sz w:val="24"/>
          <w:szCs w:val="24"/>
        </w:rPr>
        <w:t xml:space="preserve">kohaliku omavalitsuse energia- ja kliimakava kohta </w:t>
      </w:r>
      <w:r w:rsidR="00CC0100" w:rsidRPr="2CE1E43F">
        <w:rPr>
          <w:rFonts w:ascii="Times New Roman" w:eastAsia="Times New Roman" w:hAnsi="Times New Roman" w:cs="Times New Roman"/>
          <w:color w:val="000000" w:themeColor="text1"/>
          <w:sz w:val="24"/>
          <w:szCs w:val="24"/>
        </w:rPr>
        <w:t>nõuded</w:t>
      </w:r>
      <w:r w:rsidR="00CC0100" w:rsidRPr="78D14A4D">
        <w:rPr>
          <w:rFonts w:ascii="Times New Roman" w:eastAsia="Times New Roman" w:hAnsi="Times New Roman" w:cs="Times New Roman"/>
          <w:color w:val="000000" w:themeColor="text1"/>
          <w:sz w:val="24"/>
          <w:szCs w:val="24"/>
        </w:rPr>
        <w:t xml:space="preserve"> </w:t>
      </w:r>
      <w:r w:rsidR="09E4AA35" w:rsidRPr="78D14A4D">
        <w:rPr>
          <w:rFonts w:ascii="Times New Roman" w:eastAsia="Times New Roman" w:hAnsi="Times New Roman" w:cs="Times New Roman"/>
          <w:color w:val="000000" w:themeColor="text1"/>
          <w:sz w:val="24"/>
          <w:szCs w:val="24"/>
        </w:rPr>
        <w:t>valdkonna eest vastutav minister määrusega.</w:t>
      </w:r>
    </w:p>
    <w:p w14:paraId="4CBB4FA7" w14:textId="77777777" w:rsidR="00B92633" w:rsidRDefault="00B92633" w:rsidP="005E4CF6">
      <w:pPr>
        <w:spacing w:after="0" w:line="240" w:lineRule="auto"/>
        <w:jc w:val="both"/>
        <w:rPr>
          <w:rFonts w:ascii="Times New Roman" w:eastAsia="Times New Roman" w:hAnsi="Times New Roman" w:cs="Times New Roman"/>
          <w:color w:val="000000" w:themeColor="text1"/>
          <w:sz w:val="24"/>
          <w:szCs w:val="24"/>
        </w:rPr>
      </w:pPr>
    </w:p>
    <w:p w14:paraId="1959A7F0" w14:textId="6326978F" w:rsidR="6402D600" w:rsidRDefault="466E3239" w:rsidP="005E4CF6">
      <w:pPr>
        <w:spacing w:after="0" w:line="240" w:lineRule="auto"/>
        <w:jc w:val="both"/>
        <w:rPr>
          <w:rFonts w:ascii="Times New Roman" w:eastAsia="Times New Roman" w:hAnsi="Times New Roman" w:cs="Times New Roman"/>
          <w:b/>
          <w:bCs/>
          <w:color w:val="000000" w:themeColor="text1"/>
          <w:sz w:val="24"/>
          <w:szCs w:val="24"/>
        </w:rPr>
      </w:pPr>
      <w:r w:rsidRPr="47687F2E">
        <w:rPr>
          <w:rFonts w:ascii="Times New Roman" w:eastAsia="Times New Roman" w:hAnsi="Times New Roman" w:cs="Times New Roman"/>
          <w:b/>
          <w:bCs/>
          <w:color w:val="000000" w:themeColor="text1"/>
          <w:sz w:val="24"/>
          <w:szCs w:val="24"/>
        </w:rPr>
        <w:t xml:space="preserve">§ </w:t>
      </w:r>
      <w:r w:rsidR="4D9F12D8" w:rsidRPr="3FB7C801">
        <w:rPr>
          <w:rFonts w:ascii="Times New Roman" w:eastAsia="Times New Roman" w:hAnsi="Times New Roman" w:cs="Times New Roman"/>
          <w:b/>
          <w:bCs/>
          <w:color w:val="000000" w:themeColor="text1"/>
          <w:sz w:val="24"/>
          <w:szCs w:val="24"/>
        </w:rPr>
        <w:t>3</w:t>
      </w:r>
      <w:r w:rsidR="11590A9C" w:rsidRPr="3FB7C801">
        <w:rPr>
          <w:rFonts w:ascii="Times New Roman" w:eastAsia="Times New Roman" w:hAnsi="Times New Roman" w:cs="Times New Roman"/>
          <w:b/>
          <w:bCs/>
          <w:color w:val="000000" w:themeColor="text1"/>
          <w:sz w:val="24"/>
          <w:szCs w:val="24"/>
        </w:rPr>
        <w:t>8</w:t>
      </w:r>
      <w:r w:rsidR="33E72A05" w:rsidRPr="21220615">
        <w:rPr>
          <w:rFonts w:ascii="Times New Roman" w:eastAsia="Times New Roman" w:hAnsi="Times New Roman" w:cs="Times New Roman"/>
          <w:b/>
          <w:bCs/>
          <w:color w:val="000000" w:themeColor="text1"/>
          <w:sz w:val="24"/>
          <w:szCs w:val="24"/>
        </w:rPr>
        <w:t>.</w:t>
      </w:r>
      <w:r w:rsidRPr="47687F2E">
        <w:rPr>
          <w:rFonts w:ascii="Times New Roman" w:eastAsia="Times New Roman" w:hAnsi="Times New Roman" w:cs="Times New Roman"/>
          <w:b/>
          <w:bCs/>
          <w:color w:val="000000" w:themeColor="text1"/>
          <w:sz w:val="24"/>
          <w:szCs w:val="24"/>
        </w:rPr>
        <w:t xml:space="preserve"> </w:t>
      </w:r>
      <w:r w:rsidR="6A2D6BAA" w:rsidRPr="75D8B159">
        <w:rPr>
          <w:rFonts w:ascii="Times New Roman" w:eastAsia="Times New Roman" w:hAnsi="Times New Roman" w:cs="Times New Roman"/>
          <w:b/>
          <w:bCs/>
          <w:color w:val="000000" w:themeColor="text1"/>
          <w:sz w:val="24"/>
          <w:szCs w:val="24"/>
        </w:rPr>
        <w:t>L</w:t>
      </w:r>
      <w:r w:rsidR="41D3C5B1" w:rsidRPr="75D8B159">
        <w:rPr>
          <w:rFonts w:ascii="Times New Roman" w:eastAsia="Times New Roman" w:hAnsi="Times New Roman" w:cs="Times New Roman"/>
          <w:b/>
          <w:bCs/>
          <w:color w:val="000000" w:themeColor="text1"/>
          <w:sz w:val="24"/>
          <w:szCs w:val="24"/>
        </w:rPr>
        <w:t>innaruumi</w:t>
      </w:r>
      <w:r w:rsidR="41D3C5B1" w:rsidRPr="2DC444E7">
        <w:rPr>
          <w:rFonts w:ascii="Times New Roman" w:eastAsia="Times New Roman" w:hAnsi="Times New Roman" w:cs="Times New Roman"/>
          <w:b/>
          <w:bCs/>
          <w:color w:val="000000" w:themeColor="text1"/>
          <w:sz w:val="24"/>
          <w:szCs w:val="24"/>
        </w:rPr>
        <w:t xml:space="preserve"> </w:t>
      </w:r>
      <w:r w:rsidR="50C26926" w:rsidRPr="7EBA428F">
        <w:rPr>
          <w:rFonts w:ascii="Times New Roman" w:eastAsia="Times New Roman" w:hAnsi="Times New Roman" w:cs="Times New Roman"/>
          <w:b/>
          <w:bCs/>
          <w:color w:val="000000" w:themeColor="text1"/>
          <w:sz w:val="24"/>
          <w:szCs w:val="24"/>
        </w:rPr>
        <w:t>ja looduse</w:t>
      </w:r>
      <w:r w:rsidR="41D3C5B1" w:rsidRPr="132A2B92">
        <w:rPr>
          <w:rFonts w:ascii="Times New Roman" w:eastAsia="Times New Roman" w:hAnsi="Times New Roman" w:cs="Times New Roman"/>
          <w:b/>
          <w:bCs/>
          <w:color w:val="000000" w:themeColor="text1"/>
          <w:sz w:val="24"/>
          <w:szCs w:val="24"/>
        </w:rPr>
        <w:t xml:space="preserve"> </w:t>
      </w:r>
      <w:r w:rsidR="4E6080C0" w:rsidRPr="148422AE">
        <w:rPr>
          <w:rFonts w:ascii="Times New Roman" w:eastAsia="Times New Roman" w:hAnsi="Times New Roman" w:cs="Times New Roman"/>
          <w:b/>
          <w:bCs/>
          <w:color w:val="000000" w:themeColor="text1"/>
          <w:sz w:val="24"/>
          <w:szCs w:val="24"/>
        </w:rPr>
        <w:t xml:space="preserve">lõimimise </w:t>
      </w:r>
      <w:r w:rsidR="41D3C5B1" w:rsidRPr="148422AE">
        <w:rPr>
          <w:rFonts w:ascii="Times New Roman" w:eastAsia="Times New Roman" w:hAnsi="Times New Roman" w:cs="Times New Roman"/>
          <w:b/>
          <w:bCs/>
          <w:color w:val="000000" w:themeColor="text1"/>
          <w:sz w:val="24"/>
          <w:szCs w:val="24"/>
        </w:rPr>
        <w:t>kava</w:t>
      </w:r>
    </w:p>
    <w:p w14:paraId="63BBCEA8" w14:textId="77777777" w:rsidR="00B92633" w:rsidRDefault="00B92633" w:rsidP="005E4CF6">
      <w:pPr>
        <w:spacing w:after="0" w:line="240" w:lineRule="auto"/>
        <w:jc w:val="both"/>
        <w:rPr>
          <w:rFonts w:ascii="Times New Roman" w:eastAsia="Times New Roman" w:hAnsi="Times New Roman" w:cs="Times New Roman"/>
          <w:color w:val="000000" w:themeColor="text1"/>
          <w:sz w:val="24"/>
          <w:szCs w:val="24"/>
        </w:rPr>
      </w:pPr>
    </w:p>
    <w:p w14:paraId="6CFD5F86" w14:textId="2DEEC1CA" w:rsidR="00B92633" w:rsidRDefault="3F350974" w:rsidP="005E4CF6">
      <w:pPr>
        <w:spacing w:after="0" w:line="240" w:lineRule="auto"/>
        <w:jc w:val="both"/>
        <w:rPr>
          <w:rFonts w:ascii="Times New Roman" w:eastAsia="Times New Roman" w:hAnsi="Times New Roman" w:cs="Times New Roman"/>
          <w:color w:val="000000" w:themeColor="text1"/>
          <w:sz w:val="24"/>
          <w:szCs w:val="24"/>
        </w:rPr>
      </w:pPr>
      <w:r w:rsidRPr="630ECEC8">
        <w:rPr>
          <w:rFonts w:ascii="Times New Roman" w:eastAsia="Times New Roman" w:hAnsi="Times New Roman" w:cs="Times New Roman"/>
          <w:color w:val="000000" w:themeColor="text1"/>
          <w:sz w:val="24"/>
          <w:szCs w:val="24"/>
        </w:rPr>
        <w:t>Paragrahvi 3</w:t>
      </w:r>
      <w:r w:rsidR="28A8A055" w:rsidRPr="630ECEC8">
        <w:rPr>
          <w:rFonts w:ascii="Times New Roman" w:eastAsia="Times New Roman" w:hAnsi="Times New Roman" w:cs="Times New Roman"/>
          <w:color w:val="000000" w:themeColor="text1"/>
          <w:sz w:val="24"/>
          <w:szCs w:val="24"/>
        </w:rPr>
        <w:t>8</w:t>
      </w:r>
      <w:r w:rsidR="7CDB021F" w:rsidRPr="630ECEC8">
        <w:rPr>
          <w:rFonts w:ascii="Times New Roman" w:eastAsia="Times New Roman" w:hAnsi="Times New Roman" w:cs="Times New Roman"/>
          <w:color w:val="000000" w:themeColor="text1"/>
          <w:sz w:val="24"/>
          <w:szCs w:val="24"/>
        </w:rPr>
        <w:t xml:space="preserve"> </w:t>
      </w:r>
      <w:r w:rsidR="0DBB99C2" w:rsidRPr="630ECEC8">
        <w:rPr>
          <w:rFonts w:ascii="Times New Roman" w:eastAsia="Times New Roman" w:hAnsi="Times New Roman" w:cs="Times New Roman"/>
          <w:color w:val="000000" w:themeColor="text1"/>
          <w:sz w:val="24"/>
          <w:szCs w:val="24"/>
        </w:rPr>
        <w:t>lõikes</w:t>
      </w:r>
      <w:r w:rsidR="7CDB021F" w:rsidRPr="630ECEC8">
        <w:rPr>
          <w:rFonts w:ascii="Times New Roman" w:eastAsia="Times New Roman" w:hAnsi="Times New Roman" w:cs="Times New Roman"/>
          <w:color w:val="000000" w:themeColor="text1"/>
          <w:sz w:val="24"/>
          <w:szCs w:val="24"/>
        </w:rPr>
        <w:t xml:space="preserve"> </w:t>
      </w:r>
      <w:r w:rsidR="0DBB99C2" w:rsidRPr="630ECEC8">
        <w:rPr>
          <w:rFonts w:ascii="Times New Roman" w:eastAsia="Times New Roman" w:hAnsi="Times New Roman" w:cs="Times New Roman"/>
          <w:color w:val="000000" w:themeColor="text1"/>
          <w:sz w:val="24"/>
          <w:szCs w:val="24"/>
        </w:rPr>
        <w:t>1</w:t>
      </w:r>
      <w:r w:rsidR="503CF8E3" w:rsidRPr="630ECEC8">
        <w:rPr>
          <w:rFonts w:ascii="Times New Roman" w:eastAsia="Times New Roman" w:hAnsi="Times New Roman" w:cs="Times New Roman"/>
          <w:color w:val="000000" w:themeColor="text1"/>
          <w:sz w:val="24"/>
          <w:szCs w:val="24"/>
        </w:rPr>
        <w:t xml:space="preserve"> </w:t>
      </w:r>
      <w:r w:rsidR="7CDB021F" w:rsidRPr="630ECEC8">
        <w:rPr>
          <w:rFonts w:ascii="Times New Roman" w:eastAsia="Times New Roman" w:hAnsi="Times New Roman" w:cs="Times New Roman"/>
          <w:color w:val="000000" w:themeColor="text1"/>
          <w:sz w:val="24"/>
          <w:szCs w:val="24"/>
        </w:rPr>
        <w:t>sätestat</w:t>
      </w:r>
      <w:r w:rsidR="6DA4DD25" w:rsidRPr="630ECEC8">
        <w:rPr>
          <w:rFonts w:ascii="Times New Roman" w:eastAsia="Times New Roman" w:hAnsi="Times New Roman" w:cs="Times New Roman"/>
          <w:color w:val="000000" w:themeColor="text1"/>
          <w:sz w:val="24"/>
          <w:szCs w:val="24"/>
        </w:rPr>
        <w:t>akse</w:t>
      </w:r>
      <w:r w:rsidR="7CDB021F" w:rsidRPr="630ECEC8">
        <w:rPr>
          <w:rFonts w:ascii="Times New Roman" w:eastAsia="Times New Roman" w:hAnsi="Times New Roman" w:cs="Times New Roman"/>
          <w:color w:val="000000" w:themeColor="text1"/>
          <w:sz w:val="24"/>
          <w:szCs w:val="24"/>
        </w:rPr>
        <w:t xml:space="preserve"> kohustus </w:t>
      </w:r>
      <w:r w:rsidR="55F0B89E" w:rsidRPr="630ECEC8">
        <w:rPr>
          <w:rFonts w:ascii="Times New Roman" w:eastAsia="Times New Roman" w:hAnsi="Times New Roman" w:cs="Times New Roman"/>
          <w:color w:val="000000" w:themeColor="text1"/>
          <w:sz w:val="24"/>
          <w:szCs w:val="24"/>
        </w:rPr>
        <w:t>vähemalt 10 000 elanikuga linnadel</w:t>
      </w:r>
      <w:r w:rsidR="7CDB021F" w:rsidRPr="630ECEC8">
        <w:rPr>
          <w:rFonts w:ascii="Times New Roman" w:eastAsia="Times New Roman" w:hAnsi="Times New Roman" w:cs="Times New Roman"/>
          <w:color w:val="000000" w:themeColor="text1"/>
          <w:sz w:val="24"/>
          <w:szCs w:val="24"/>
        </w:rPr>
        <w:t xml:space="preserve"> </w:t>
      </w:r>
      <w:r w:rsidR="1080611F" w:rsidRPr="630ECEC8">
        <w:rPr>
          <w:rFonts w:ascii="Times New Roman" w:eastAsia="Times New Roman" w:hAnsi="Times New Roman" w:cs="Times New Roman"/>
          <w:color w:val="000000" w:themeColor="text1"/>
          <w:sz w:val="24"/>
          <w:szCs w:val="24"/>
        </w:rPr>
        <w:t xml:space="preserve">kui asustusüksustel </w:t>
      </w:r>
      <w:r w:rsidR="5263D485" w:rsidRPr="630ECEC8">
        <w:rPr>
          <w:rFonts w:ascii="Times New Roman" w:eastAsia="Times New Roman" w:hAnsi="Times New Roman" w:cs="Times New Roman"/>
          <w:color w:val="000000" w:themeColor="text1"/>
          <w:sz w:val="24"/>
          <w:szCs w:val="24"/>
        </w:rPr>
        <w:t>koo</w:t>
      </w:r>
      <w:r w:rsidR="0266F5DF" w:rsidRPr="630ECEC8">
        <w:rPr>
          <w:rFonts w:ascii="Times New Roman" w:eastAsia="Times New Roman" w:hAnsi="Times New Roman" w:cs="Times New Roman"/>
          <w:color w:val="000000" w:themeColor="text1"/>
          <w:sz w:val="24"/>
          <w:szCs w:val="24"/>
        </w:rPr>
        <w:t xml:space="preserve">stada </w:t>
      </w:r>
      <w:r w:rsidR="7323619E" w:rsidRPr="630ECEC8">
        <w:rPr>
          <w:rFonts w:ascii="Times New Roman" w:eastAsia="Times New Roman" w:hAnsi="Times New Roman" w:cs="Times New Roman"/>
          <w:color w:val="000000" w:themeColor="text1"/>
          <w:sz w:val="24"/>
          <w:szCs w:val="24"/>
        </w:rPr>
        <w:t>linnakeskkonnas kliimamuutuste mõjude leevendamiseks</w:t>
      </w:r>
      <w:r w:rsidR="7CDB021F" w:rsidRPr="630ECEC8">
        <w:rPr>
          <w:rFonts w:ascii="Times New Roman" w:eastAsia="Times New Roman" w:hAnsi="Times New Roman" w:cs="Times New Roman"/>
          <w:color w:val="000000" w:themeColor="text1"/>
          <w:sz w:val="24"/>
          <w:szCs w:val="24"/>
        </w:rPr>
        <w:t xml:space="preserve"> </w:t>
      </w:r>
      <w:r w:rsidR="2B35EC1A" w:rsidRPr="630ECEC8">
        <w:rPr>
          <w:rFonts w:ascii="Times New Roman" w:eastAsia="Times New Roman" w:hAnsi="Times New Roman" w:cs="Times New Roman"/>
          <w:color w:val="000000" w:themeColor="text1"/>
          <w:sz w:val="24"/>
          <w:szCs w:val="24"/>
        </w:rPr>
        <w:t>meetmete võtmiseks</w:t>
      </w:r>
      <w:r w:rsidR="7CDB021F" w:rsidRPr="630ECEC8">
        <w:rPr>
          <w:rFonts w:ascii="Times New Roman" w:eastAsia="Times New Roman" w:hAnsi="Times New Roman" w:cs="Times New Roman"/>
          <w:color w:val="000000" w:themeColor="text1"/>
          <w:sz w:val="24"/>
          <w:szCs w:val="24"/>
        </w:rPr>
        <w:t xml:space="preserve"> </w:t>
      </w:r>
      <w:r w:rsidR="6A62BF68" w:rsidRPr="630ECEC8">
        <w:rPr>
          <w:rFonts w:ascii="Times New Roman" w:eastAsia="Times New Roman" w:hAnsi="Times New Roman" w:cs="Times New Roman"/>
          <w:color w:val="000000" w:themeColor="text1"/>
          <w:sz w:val="24"/>
          <w:szCs w:val="24"/>
        </w:rPr>
        <w:t>eraldi</w:t>
      </w:r>
      <w:r w:rsidR="7CDB021F" w:rsidRPr="630ECEC8">
        <w:rPr>
          <w:rFonts w:ascii="Times New Roman" w:eastAsia="Times New Roman" w:hAnsi="Times New Roman" w:cs="Times New Roman"/>
          <w:color w:val="000000" w:themeColor="text1"/>
          <w:sz w:val="24"/>
          <w:szCs w:val="24"/>
        </w:rPr>
        <w:t xml:space="preserve"> </w:t>
      </w:r>
      <w:r w:rsidR="6199CCB0" w:rsidRPr="630ECEC8">
        <w:rPr>
          <w:rFonts w:ascii="Times New Roman" w:eastAsia="Times New Roman" w:hAnsi="Times New Roman" w:cs="Times New Roman"/>
          <w:color w:val="000000" w:themeColor="text1"/>
          <w:sz w:val="24"/>
          <w:szCs w:val="24"/>
        </w:rPr>
        <w:t xml:space="preserve">dokumendina või </w:t>
      </w:r>
      <w:r w:rsidR="6D50A5A9" w:rsidRPr="630ECEC8">
        <w:rPr>
          <w:rFonts w:ascii="Times New Roman" w:eastAsia="Times New Roman" w:hAnsi="Times New Roman" w:cs="Times New Roman"/>
          <w:color w:val="000000" w:themeColor="text1"/>
          <w:sz w:val="24"/>
          <w:szCs w:val="24"/>
        </w:rPr>
        <w:t xml:space="preserve">energia- ja </w:t>
      </w:r>
      <w:r w:rsidR="7CDB021F" w:rsidRPr="630ECEC8">
        <w:rPr>
          <w:rFonts w:ascii="Times New Roman" w:eastAsia="Times New Roman" w:hAnsi="Times New Roman" w:cs="Times New Roman"/>
          <w:color w:val="000000" w:themeColor="text1"/>
          <w:sz w:val="24"/>
          <w:szCs w:val="24"/>
        </w:rPr>
        <w:t xml:space="preserve">kliimakava </w:t>
      </w:r>
      <w:r w:rsidR="2DE4F9BC" w:rsidRPr="630ECEC8">
        <w:rPr>
          <w:rFonts w:ascii="Times New Roman" w:eastAsia="Times New Roman" w:hAnsi="Times New Roman" w:cs="Times New Roman"/>
          <w:color w:val="000000" w:themeColor="text1"/>
          <w:sz w:val="24"/>
          <w:szCs w:val="24"/>
        </w:rPr>
        <w:t>või muu arengudokumendi</w:t>
      </w:r>
      <w:r w:rsidR="4DA20C20" w:rsidRPr="630ECEC8">
        <w:rPr>
          <w:rFonts w:ascii="Times New Roman" w:eastAsia="Times New Roman" w:hAnsi="Times New Roman" w:cs="Times New Roman"/>
          <w:color w:val="000000" w:themeColor="text1"/>
          <w:sz w:val="24"/>
          <w:szCs w:val="24"/>
        </w:rPr>
        <w:t xml:space="preserve"> </w:t>
      </w:r>
      <w:r w:rsidR="4C388005" w:rsidRPr="630ECEC8">
        <w:rPr>
          <w:rFonts w:ascii="Times New Roman" w:eastAsia="Times New Roman" w:hAnsi="Times New Roman" w:cs="Times New Roman"/>
          <w:color w:val="000000" w:themeColor="text1"/>
          <w:sz w:val="24"/>
          <w:szCs w:val="24"/>
        </w:rPr>
        <w:t>osana</w:t>
      </w:r>
      <w:r w:rsidR="48A9C939" w:rsidRPr="630ECEC8">
        <w:rPr>
          <w:rFonts w:ascii="Times New Roman" w:eastAsia="Times New Roman" w:hAnsi="Times New Roman" w:cs="Times New Roman"/>
          <w:color w:val="000000" w:themeColor="text1"/>
          <w:sz w:val="24"/>
          <w:szCs w:val="24"/>
        </w:rPr>
        <w:t xml:space="preserve"> </w:t>
      </w:r>
      <w:r w:rsidR="48A9C939" w:rsidRPr="00515975">
        <w:rPr>
          <w:rFonts w:ascii="Times New Roman" w:eastAsia="Times New Roman" w:hAnsi="Times New Roman" w:cs="Times New Roman"/>
          <w:i/>
          <w:iCs/>
          <w:color w:val="000000" w:themeColor="text1"/>
          <w:sz w:val="24"/>
          <w:szCs w:val="24"/>
        </w:rPr>
        <w:t xml:space="preserve">linnaruumi </w:t>
      </w:r>
      <w:r w:rsidR="29D15361" w:rsidRPr="00515975">
        <w:rPr>
          <w:rFonts w:ascii="Times New Roman" w:eastAsia="Times New Roman" w:hAnsi="Times New Roman" w:cs="Times New Roman"/>
          <w:i/>
          <w:iCs/>
          <w:color w:val="000000" w:themeColor="text1"/>
          <w:sz w:val="24"/>
          <w:szCs w:val="24"/>
        </w:rPr>
        <w:t>ja looduse lõimimise</w:t>
      </w:r>
      <w:r w:rsidR="48A9C939" w:rsidRPr="00515975">
        <w:rPr>
          <w:rFonts w:ascii="Times New Roman" w:eastAsia="Times New Roman" w:hAnsi="Times New Roman" w:cs="Times New Roman"/>
          <w:i/>
          <w:iCs/>
          <w:color w:val="000000" w:themeColor="text1"/>
          <w:sz w:val="24"/>
          <w:szCs w:val="24"/>
        </w:rPr>
        <w:t xml:space="preserve"> kava</w:t>
      </w:r>
      <w:r w:rsidR="06EFCC81" w:rsidRPr="630ECEC8">
        <w:rPr>
          <w:rFonts w:ascii="Times New Roman" w:eastAsia="Times New Roman" w:hAnsi="Times New Roman" w:cs="Times New Roman"/>
          <w:color w:val="000000" w:themeColor="text1"/>
          <w:sz w:val="24"/>
          <w:szCs w:val="24"/>
        </w:rPr>
        <w:t xml:space="preserve"> ehk </w:t>
      </w:r>
      <w:r w:rsidR="06EFCC81" w:rsidRPr="00515975">
        <w:rPr>
          <w:rFonts w:ascii="Times New Roman" w:eastAsia="Times New Roman" w:hAnsi="Times New Roman" w:cs="Times New Roman"/>
          <w:i/>
          <w:iCs/>
          <w:color w:val="000000" w:themeColor="text1"/>
          <w:sz w:val="24"/>
          <w:szCs w:val="24"/>
        </w:rPr>
        <w:t>linnalooduse kava</w:t>
      </w:r>
      <w:r w:rsidR="48A9C939" w:rsidRPr="630ECEC8">
        <w:rPr>
          <w:rFonts w:ascii="Times New Roman" w:eastAsia="Times New Roman" w:hAnsi="Times New Roman" w:cs="Times New Roman"/>
          <w:color w:val="000000" w:themeColor="text1"/>
          <w:sz w:val="24"/>
          <w:szCs w:val="24"/>
        </w:rPr>
        <w:t xml:space="preserve">, milles </w:t>
      </w:r>
      <w:r w:rsidR="52C7C833" w:rsidRPr="630ECEC8">
        <w:rPr>
          <w:rFonts w:ascii="Times New Roman" w:eastAsia="Times New Roman" w:hAnsi="Times New Roman" w:cs="Times New Roman"/>
          <w:color w:val="000000" w:themeColor="text1"/>
          <w:sz w:val="24"/>
          <w:szCs w:val="24"/>
        </w:rPr>
        <w:t xml:space="preserve">seatakse </w:t>
      </w:r>
      <w:r w:rsidR="778F571B" w:rsidRPr="630ECEC8">
        <w:rPr>
          <w:rFonts w:ascii="Times New Roman" w:eastAsia="Times New Roman" w:hAnsi="Times New Roman" w:cs="Times New Roman"/>
          <w:color w:val="000000" w:themeColor="text1"/>
          <w:sz w:val="24"/>
          <w:szCs w:val="24"/>
        </w:rPr>
        <w:t>eesmärk rohealade osakaalule linnas</w:t>
      </w:r>
      <w:r w:rsidR="7CDB021F" w:rsidRPr="630ECEC8">
        <w:rPr>
          <w:rFonts w:ascii="Times New Roman" w:eastAsia="Times New Roman" w:hAnsi="Times New Roman" w:cs="Times New Roman"/>
          <w:color w:val="000000" w:themeColor="text1"/>
          <w:sz w:val="24"/>
          <w:szCs w:val="24"/>
        </w:rPr>
        <w:t>.</w:t>
      </w:r>
      <w:r w:rsidR="2D54A8DC" w:rsidRPr="630ECEC8">
        <w:rPr>
          <w:rFonts w:ascii="Times New Roman" w:eastAsia="Times New Roman" w:hAnsi="Times New Roman" w:cs="Times New Roman"/>
          <w:color w:val="000000" w:themeColor="text1"/>
          <w:sz w:val="24"/>
          <w:szCs w:val="24"/>
        </w:rPr>
        <w:t xml:space="preserve"> K</w:t>
      </w:r>
      <w:r w:rsidR="7E089DEB" w:rsidRPr="630ECEC8">
        <w:rPr>
          <w:rFonts w:ascii="Times New Roman" w:eastAsia="Times New Roman" w:hAnsi="Times New Roman" w:cs="Times New Roman"/>
          <w:color w:val="000000" w:themeColor="text1"/>
          <w:sz w:val="24"/>
          <w:szCs w:val="24"/>
        </w:rPr>
        <w:t xml:space="preserve">eskkonna Investeeringute Keskus avas </w:t>
      </w:r>
      <w:r w:rsidR="663E24FD" w:rsidRPr="630ECEC8">
        <w:rPr>
          <w:rFonts w:ascii="Times New Roman" w:eastAsia="Times New Roman" w:hAnsi="Times New Roman" w:cs="Times New Roman"/>
          <w:color w:val="000000" w:themeColor="text1"/>
          <w:sz w:val="24"/>
          <w:szCs w:val="24"/>
        </w:rPr>
        <w:t xml:space="preserve">selle aasta </w:t>
      </w:r>
      <w:r w:rsidR="7E089DEB" w:rsidRPr="630ECEC8">
        <w:rPr>
          <w:rFonts w:ascii="Times New Roman" w:eastAsia="Times New Roman" w:hAnsi="Times New Roman" w:cs="Times New Roman"/>
          <w:color w:val="000000" w:themeColor="text1"/>
          <w:sz w:val="24"/>
          <w:szCs w:val="24"/>
        </w:rPr>
        <w:t>10.</w:t>
      </w:r>
      <w:r w:rsidR="3E236464" w:rsidRPr="630ECEC8">
        <w:rPr>
          <w:rFonts w:ascii="Times New Roman" w:eastAsia="Times New Roman" w:hAnsi="Times New Roman" w:cs="Times New Roman"/>
          <w:color w:val="000000" w:themeColor="text1"/>
          <w:sz w:val="24"/>
          <w:szCs w:val="24"/>
        </w:rPr>
        <w:t xml:space="preserve"> </w:t>
      </w:r>
      <w:r w:rsidR="7E089DEB" w:rsidRPr="630ECEC8">
        <w:rPr>
          <w:rFonts w:ascii="Times New Roman" w:eastAsia="Times New Roman" w:hAnsi="Times New Roman" w:cs="Times New Roman"/>
          <w:color w:val="000000" w:themeColor="text1"/>
          <w:sz w:val="24"/>
          <w:szCs w:val="24"/>
        </w:rPr>
        <w:t>mail taotlusvooru</w:t>
      </w:r>
      <w:r w:rsidR="1D08E7B8" w:rsidRPr="630ECEC8">
        <w:rPr>
          <w:rFonts w:ascii="Times New Roman" w:eastAsia="Times New Roman" w:hAnsi="Times New Roman" w:cs="Times New Roman"/>
          <w:color w:val="000000" w:themeColor="text1"/>
          <w:sz w:val="24"/>
          <w:szCs w:val="24"/>
        </w:rPr>
        <w:t>d</w:t>
      </w:r>
      <w:r w:rsidR="44F4E90F" w:rsidRPr="630ECEC8">
        <w:rPr>
          <w:rFonts w:ascii="Times New Roman" w:eastAsia="Times New Roman" w:hAnsi="Times New Roman" w:cs="Times New Roman"/>
          <w:color w:val="000000" w:themeColor="text1"/>
          <w:sz w:val="24"/>
          <w:szCs w:val="24"/>
        </w:rPr>
        <w:t xml:space="preserve"> </w:t>
      </w:r>
      <w:r w:rsidR="500035DC" w:rsidRPr="630ECEC8">
        <w:rPr>
          <w:rFonts w:ascii="Times New Roman" w:eastAsia="Times New Roman" w:hAnsi="Times New Roman" w:cs="Times New Roman"/>
          <w:color w:val="000000" w:themeColor="text1"/>
          <w:sz w:val="24"/>
          <w:szCs w:val="24"/>
        </w:rPr>
        <w:t>k</w:t>
      </w:r>
      <w:r w:rsidR="44F4E90F" w:rsidRPr="630ECEC8">
        <w:rPr>
          <w:rFonts w:ascii="Times New Roman" w:eastAsia="Times New Roman" w:hAnsi="Times New Roman" w:cs="Times New Roman"/>
          <w:color w:val="000000" w:themeColor="text1"/>
          <w:sz w:val="24"/>
          <w:szCs w:val="24"/>
        </w:rPr>
        <w:t>ohalike energia- ja kliimakavade koostami</w:t>
      </w:r>
      <w:r w:rsidR="7487643D" w:rsidRPr="630ECEC8">
        <w:rPr>
          <w:rFonts w:ascii="Times New Roman" w:eastAsia="Times New Roman" w:hAnsi="Times New Roman" w:cs="Times New Roman"/>
          <w:color w:val="000000" w:themeColor="text1"/>
          <w:sz w:val="24"/>
          <w:szCs w:val="24"/>
        </w:rPr>
        <w:t>s</w:t>
      </w:r>
      <w:r w:rsidR="44F4E90F" w:rsidRPr="630ECEC8">
        <w:rPr>
          <w:rFonts w:ascii="Times New Roman" w:eastAsia="Times New Roman" w:hAnsi="Times New Roman" w:cs="Times New Roman"/>
          <w:color w:val="000000" w:themeColor="text1"/>
          <w:sz w:val="24"/>
          <w:szCs w:val="24"/>
        </w:rPr>
        <w:t>e</w:t>
      </w:r>
      <w:r w:rsidR="114F1764" w:rsidRPr="630ECEC8">
        <w:rPr>
          <w:rFonts w:ascii="Times New Roman" w:eastAsia="Times New Roman" w:hAnsi="Times New Roman" w:cs="Times New Roman"/>
          <w:color w:val="000000" w:themeColor="text1"/>
          <w:sz w:val="24"/>
          <w:szCs w:val="24"/>
        </w:rPr>
        <w:t>ks</w:t>
      </w:r>
      <w:r w:rsidR="44F4E90F" w:rsidRPr="630ECEC8">
        <w:rPr>
          <w:rFonts w:ascii="Times New Roman" w:eastAsia="Times New Roman" w:hAnsi="Times New Roman" w:cs="Times New Roman"/>
          <w:color w:val="000000" w:themeColor="text1"/>
          <w:sz w:val="24"/>
          <w:szCs w:val="24"/>
        </w:rPr>
        <w:t xml:space="preserve"> ning linnade elurikkuse suurendami</w:t>
      </w:r>
      <w:r w:rsidR="08DA5A0F" w:rsidRPr="630ECEC8">
        <w:rPr>
          <w:rFonts w:ascii="Times New Roman" w:eastAsia="Times New Roman" w:hAnsi="Times New Roman" w:cs="Times New Roman"/>
          <w:color w:val="000000" w:themeColor="text1"/>
          <w:sz w:val="24"/>
          <w:szCs w:val="24"/>
        </w:rPr>
        <w:t xml:space="preserve">seks. </w:t>
      </w:r>
      <w:r w:rsidR="37120C98" w:rsidRPr="630ECEC8">
        <w:rPr>
          <w:rFonts w:ascii="Times New Roman" w:eastAsia="Times New Roman" w:hAnsi="Times New Roman" w:cs="Times New Roman"/>
          <w:color w:val="000000" w:themeColor="text1"/>
          <w:sz w:val="24"/>
          <w:szCs w:val="24"/>
        </w:rPr>
        <w:t xml:space="preserve">Linnade elurikkuse suurendamise voorus </w:t>
      </w:r>
      <w:r w:rsidR="08DA5A0F" w:rsidRPr="630ECEC8">
        <w:rPr>
          <w:rFonts w:ascii="Times New Roman" w:eastAsia="Times New Roman" w:hAnsi="Times New Roman" w:cs="Times New Roman"/>
          <w:color w:val="000000" w:themeColor="text1"/>
          <w:sz w:val="24"/>
          <w:szCs w:val="24"/>
        </w:rPr>
        <w:t>toeta</w:t>
      </w:r>
      <w:r w:rsidR="4EB36F12" w:rsidRPr="630ECEC8">
        <w:rPr>
          <w:rFonts w:ascii="Times New Roman" w:eastAsia="Times New Roman" w:hAnsi="Times New Roman" w:cs="Times New Roman"/>
          <w:color w:val="000000" w:themeColor="text1"/>
          <w:sz w:val="24"/>
          <w:szCs w:val="24"/>
        </w:rPr>
        <w:t>tavate</w:t>
      </w:r>
      <w:r w:rsidR="3D629A78" w:rsidRPr="630ECEC8">
        <w:rPr>
          <w:rFonts w:ascii="Times New Roman" w:eastAsia="Times New Roman" w:hAnsi="Times New Roman" w:cs="Times New Roman"/>
          <w:color w:val="000000" w:themeColor="text1"/>
          <w:sz w:val="24"/>
          <w:szCs w:val="24"/>
        </w:rPr>
        <w:t xml:space="preserve"> linnade </w:t>
      </w:r>
      <w:proofErr w:type="spellStart"/>
      <w:r w:rsidR="3D629A78" w:rsidRPr="630ECEC8">
        <w:rPr>
          <w:rFonts w:ascii="Times New Roman" w:eastAsia="Times New Roman" w:hAnsi="Times New Roman" w:cs="Times New Roman"/>
          <w:color w:val="000000" w:themeColor="text1"/>
          <w:sz w:val="24"/>
          <w:szCs w:val="24"/>
        </w:rPr>
        <w:t>rohestamiskavade</w:t>
      </w:r>
      <w:proofErr w:type="spellEnd"/>
      <w:r w:rsidR="3D629A78" w:rsidRPr="630ECEC8">
        <w:rPr>
          <w:rFonts w:ascii="Times New Roman" w:eastAsia="Times New Roman" w:hAnsi="Times New Roman" w:cs="Times New Roman"/>
          <w:color w:val="000000" w:themeColor="text1"/>
          <w:sz w:val="24"/>
          <w:szCs w:val="24"/>
        </w:rPr>
        <w:t xml:space="preserve"> koostami</w:t>
      </w:r>
      <w:r w:rsidR="61585A7B" w:rsidRPr="630ECEC8">
        <w:rPr>
          <w:rFonts w:ascii="Times New Roman" w:eastAsia="Times New Roman" w:hAnsi="Times New Roman" w:cs="Times New Roman"/>
          <w:color w:val="000000" w:themeColor="text1"/>
          <w:sz w:val="24"/>
          <w:szCs w:val="24"/>
        </w:rPr>
        <w:t xml:space="preserve">ne on sisult sama </w:t>
      </w:r>
      <w:r w:rsidR="625D62BE" w:rsidRPr="630ECEC8">
        <w:rPr>
          <w:rFonts w:ascii="Times New Roman" w:eastAsia="Times New Roman" w:hAnsi="Times New Roman" w:cs="Times New Roman"/>
          <w:color w:val="000000" w:themeColor="text1"/>
          <w:sz w:val="24"/>
          <w:szCs w:val="24"/>
        </w:rPr>
        <w:t xml:space="preserve">kui </w:t>
      </w:r>
      <w:r w:rsidR="61585A7B" w:rsidRPr="630ECEC8">
        <w:rPr>
          <w:rFonts w:ascii="Times New Roman" w:eastAsia="Times New Roman" w:hAnsi="Times New Roman" w:cs="Times New Roman"/>
          <w:color w:val="000000" w:themeColor="text1"/>
          <w:sz w:val="24"/>
          <w:szCs w:val="24"/>
        </w:rPr>
        <w:t>linnaruumi ja looduse lõimimise kava</w:t>
      </w:r>
      <w:r w:rsidR="7C14C5B3" w:rsidRPr="630ECEC8">
        <w:rPr>
          <w:rFonts w:ascii="Times New Roman" w:eastAsia="Times New Roman" w:hAnsi="Times New Roman" w:cs="Times New Roman"/>
          <w:color w:val="000000" w:themeColor="text1"/>
          <w:sz w:val="24"/>
          <w:szCs w:val="24"/>
        </w:rPr>
        <w:t>, kui</w:t>
      </w:r>
      <w:r w:rsidR="00CC0100">
        <w:rPr>
          <w:rFonts w:ascii="Times New Roman" w:eastAsia="Times New Roman" w:hAnsi="Times New Roman" w:cs="Times New Roman"/>
          <w:color w:val="000000" w:themeColor="text1"/>
          <w:sz w:val="24"/>
          <w:szCs w:val="24"/>
        </w:rPr>
        <w:t>d</w:t>
      </w:r>
      <w:r w:rsidR="7C14C5B3" w:rsidRPr="630ECEC8">
        <w:rPr>
          <w:rFonts w:ascii="Times New Roman" w:eastAsia="Times New Roman" w:hAnsi="Times New Roman" w:cs="Times New Roman"/>
          <w:color w:val="000000" w:themeColor="text1"/>
          <w:sz w:val="24"/>
          <w:szCs w:val="24"/>
        </w:rPr>
        <w:t xml:space="preserve"> e</w:t>
      </w:r>
      <w:r w:rsidR="15342EFA" w:rsidRPr="630ECEC8">
        <w:rPr>
          <w:rFonts w:ascii="Times New Roman" w:eastAsia="Times New Roman" w:hAnsi="Times New Roman" w:cs="Times New Roman"/>
          <w:color w:val="000000" w:themeColor="text1"/>
          <w:sz w:val="24"/>
          <w:szCs w:val="24"/>
        </w:rPr>
        <w:t>elnõukohase</w:t>
      </w:r>
      <w:r w:rsidR="0705C5E8" w:rsidRPr="630ECEC8">
        <w:rPr>
          <w:rFonts w:ascii="Times New Roman" w:eastAsia="Times New Roman" w:hAnsi="Times New Roman" w:cs="Times New Roman"/>
          <w:color w:val="000000" w:themeColor="text1"/>
          <w:sz w:val="24"/>
          <w:szCs w:val="24"/>
        </w:rPr>
        <w:t>s</w:t>
      </w:r>
      <w:r w:rsidR="15342EFA" w:rsidRPr="630ECEC8">
        <w:rPr>
          <w:rFonts w:ascii="Times New Roman" w:eastAsia="Times New Roman" w:hAnsi="Times New Roman" w:cs="Times New Roman"/>
          <w:color w:val="000000" w:themeColor="text1"/>
          <w:sz w:val="24"/>
          <w:szCs w:val="24"/>
        </w:rPr>
        <w:t xml:space="preserve"> seaduses kasutatav </w:t>
      </w:r>
      <w:r w:rsidR="15342EFA" w:rsidRPr="00D44B27">
        <w:rPr>
          <w:rFonts w:ascii="Times New Roman" w:eastAsia="Times New Roman" w:hAnsi="Times New Roman" w:cs="Times New Roman"/>
          <w:color w:val="000000" w:themeColor="text1"/>
          <w:sz w:val="24"/>
          <w:szCs w:val="24"/>
        </w:rPr>
        <w:t>termin linnaruumi ja looduse lõimimise kava</w:t>
      </w:r>
      <w:r w:rsidR="5360C680" w:rsidRPr="630ECEC8">
        <w:rPr>
          <w:rFonts w:ascii="Times New Roman" w:eastAsia="Times New Roman" w:hAnsi="Times New Roman" w:cs="Times New Roman"/>
          <w:color w:val="000000" w:themeColor="text1"/>
          <w:sz w:val="24"/>
          <w:szCs w:val="24"/>
        </w:rPr>
        <w:t xml:space="preserve"> </w:t>
      </w:r>
      <w:r w:rsidR="11E34D03" w:rsidRPr="630ECEC8">
        <w:rPr>
          <w:rFonts w:ascii="Times New Roman" w:eastAsia="Times New Roman" w:hAnsi="Times New Roman" w:cs="Times New Roman"/>
          <w:color w:val="000000" w:themeColor="text1"/>
          <w:sz w:val="24"/>
          <w:szCs w:val="24"/>
        </w:rPr>
        <w:t>kannab paremini</w:t>
      </w:r>
      <w:r w:rsidR="7AF0474E" w:rsidRPr="630ECEC8">
        <w:rPr>
          <w:rFonts w:ascii="Times New Roman" w:eastAsia="Times New Roman" w:hAnsi="Times New Roman" w:cs="Times New Roman"/>
          <w:color w:val="000000" w:themeColor="text1"/>
          <w:sz w:val="24"/>
          <w:szCs w:val="24"/>
        </w:rPr>
        <w:t xml:space="preserve"> </w:t>
      </w:r>
      <w:r w:rsidR="02731E52" w:rsidRPr="630ECEC8">
        <w:rPr>
          <w:rFonts w:ascii="Times New Roman" w:eastAsia="Times New Roman" w:hAnsi="Times New Roman" w:cs="Times New Roman"/>
          <w:color w:val="000000" w:themeColor="text1"/>
          <w:sz w:val="24"/>
          <w:szCs w:val="24"/>
        </w:rPr>
        <w:t>edasi mõtet selle taga</w:t>
      </w:r>
      <w:r w:rsidR="7B024647" w:rsidRPr="630ECEC8">
        <w:rPr>
          <w:rFonts w:ascii="Times New Roman" w:eastAsia="Times New Roman" w:hAnsi="Times New Roman" w:cs="Times New Roman"/>
          <w:color w:val="000000" w:themeColor="text1"/>
          <w:sz w:val="24"/>
          <w:szCs w:val="24"/>
        </w:rPr>
        <w:t xml:space="preserve">, näidates, et </w:t>
      </w:r>
      <w:r w:rsidR="5A49D086" w:rsidRPr="630ECEC8">
        <w:rPr>
          <w:rFonts w:ascii="Times New Roman" w:eastAsia="Times New Roman" w:hAnsi="Times New Roman" w:cs="Times New Roman"/>
          <w:color w:val="000000" w:themeColor="text1"/>
          <w:sz w:val="24"/>
          <w:szCs w:val="24"/>
        </w:rPr>
        <w:t xml:space="preserve">looduse tagasitoomine linna </w:t>
      </w:r>
      <w:r w:rsidR="04B95D16" w:rsidRPr="630ECEC8">
        <w:rPr>
          <w:rFonts w:ascii="Times New Roman" w:eastAsia="Times New Roman" w:hAnsi="Times New Roman" w:cs="Times New Roman"/>
          <w:color w:val="000000" w:themeColor="text1"/>
          <w:sz w:val="24"/>
          <w:szCs w:val="24"/>
        </w:rPr>
        <w:t>elurikkus</w:t>
      </w:r>
      <w:r w:rsidR="00CC0100">
        <w:rPr>
          <w:rFonts w:ascii="Times New Roman" w:eastAsia="Times New Roman" w:hAnsi="Times New Roman" w:cs="Times New Roman"/>
          <w:color w:val="000000" w:themeColor="text1"/>
          <w:sz w:val="24"/>
          <w:szCs w:val="24"/>
        </w:rPr>
        <w:t>t</w:t>
      </w:r>
      <w:r w:rsidR="04B95D16" w:rsidRPr="630ECEC8">
        <w:rPr>
          <w:rFonts w:ascii="Times New Roman" w:eastAsia="Times New Roman" w:hAnsi="Times New Roman" w:cs="Times New Roman"/>
          <w:color w:val="000000" w:themeColor="text1"/>
          <w:sz w:val="24"/>
          <w:szCs w:val="24"/>
        </w:rPr>
        <w:t xml:space="preserve"> suurenda</w:t>
      </w:r>
      <w:r w:rsidR="00CC0100">
        <w:rPr>
          <w:rFonts w:ascii="Times New Roman" w:eastAsia="Times New Roman" w:hAnsi="Times New Roman" w:cs="Times New Roman"/>
          <w:color w:val="000000" w:themeColor="text1"/>
          <w:sz w:val="24"/>
          <w:szCs w:val="24"/>
        </w:rPr>
        <w:t>des</w:t>
      </w:r>
      <w:r w:rsidR="76CD1F47" w:rsidRPr="630ECEC8">
        <w:rPr>
          <w:rFonts w:ascii="Times New Roman" w:eastAsia="Times New Roman" w:hAnsi="Times New Roman" w:cs="Times New Roman"/>
          <w:color w:val="000000" w:themeColor="text1"/>
          <w:sz w:val="24"/>
          <w:szCs w:val="24"/>
        </w:rPr>
        <w:t xml:space="preserve"> on midagi enamat kui linna rohelisemaks muutmine.</w:t>
      </w:r>
    </w:p>
    <w:p w14:paraId="414D20DE" w14:textId="77777777" w:rsidR="00B92633" w:rsidRDefault="00B92633" w:rsidP="005E4CF6">
      <w:pPr>
        <w:spacing w:after="0" w:line="240" w:lineRule="auto"/>
        <w:jc w:val="both"/>
        <w:rPr>
          <w:rFonts w:ascii="Times New Roman" w:eastAsia="Times New Roman" w:hAnsi="Times New Roman" w:cs="Times New Roman"/>
          <w:color w:val="000000" w:themeColor="text1"/>
          <w:sz w:val="24"/>
          <w:szCs w:val="24"/>
        </w:rPr>
      </w:pPr>
    </w:p>
    <w:p w14:paraId="492576C1" w14:textId="365054ED" w:rsidR="00D1682C" w:rsidRDefault="2665BEE2" w:rsidP="005E4CF6">
      <w:pPr>
        <w:spacing w:after="0" w:line="240" w:lineRule="auto"/>
        <w:jc w:val="both"/>
        <w:rPr>
          <w:rFonts w:ascii="Times New Roman" w:eastAsia="Times New Roman" w:hAnsi="Times New Roman" w:cs="Times New Roman"/>
          <w:sz w:val="24"/>
          <w:szCs w:val="24"/>
        </w:rPr>
      </w:pPr>
      <w:r w:rsidRPr="43BECCDB">
        <w:rPr>
          <w:rFonts w:ascii="Times New Roman" w:eastAsia="Times New Roman" w:hAnsi="Times New Roman" w:cs="Times New Roman"/>
          <w:color w:val="000000" w:themeColor="text1"/>
          <w:sz w:val="24"/>
          <w:szCs w:val="24"/>
        </w:rPr>
        <w:t xml:space="preserve">Linnaruumi </w:t>
      </w:r>
      <w:r w:rsidR="07F1B417" w:rsidRPr="18353ED0">
        <w:rPr>
          <w:rFonts w:ascii="Times New Roman" w:eastAsia="Times New Roman" w:hAnsi="Times New Roman" w:cs="Times New Roman"/>
          <w:color w:val="000000" w:themeColor="text1"/>
          <w:sz w:val="24"/>
          <w:szCs w:val="24"/>
        </w:rPr>
        <w:t xml:space="preserve">ja looduse lõimimise </w:t>
      </w:r>
      <w:r w:rsidRPr="18353ED0">
        <w:rPr>
          <w:rFonts w:ascii="Times New Roman" w:eastAsia="Times New Roman" w:hAnsi="Times New Roman" w:cs="Times New Roman"/>
          <w:color w:val="000000" w:themeColor="text1"/>
          <w:sz w:val="24"/>
          <w:szCs w:val="24"/>
        </w:rPr>
        <w:t>kava</w:t>
      </w:r>
      <w:r w:rsidRPr="43BECCDB">
        <w:rPr>
          <w:rFonts w:ascii="Times New Roman" w:eastAsia="Times New Roman" w:hAnsi="Times New Roman" w:cs="Times New Roman"/>
          <w:color w:val="000000" w:themeColor="text1"/>
          <w:sz w:val="24"/>
          <w:szCs w:val="24"/>
        </w:rPr>
        <w:t xml:space="preserve"> eesmär</w:t>
      </w:r>
      <w:r w:rsidR="00CC0100">
        <w:rPr>
          <w:rFonts w:ascii="Times New Roman" w:eastAsia="Times New Roman" w:hAnsi="Times New Roman" w:cs="Times New Roman"/>
          <w:color w:val="000000" w:themeColor="text1"/>
          <w:sz w:val="24"/>
          <w:szCs w:val="24"/>
        </w:rPr>
        <w:t>k</w:t>
      </w:r>
      <w:r w:rsidRPr="43BECCDB">
        <w:rPr>
          <w:rFonts w:ascii="Times New Roman" w:eastAsia="Times New Roman" w:hAnsi="Times New Roman" w:cs="Times New Roman"/>
          <w:color w:val="000000" w:themeColor="text1"/>
          <w:sz w:val="24"/>
          <w:szCs w:val="24"/>
        </w:rPr>
        <w:t xml:space="preserve"> on </w:t>
      </w:r>
      <w:r w:rsidR="03BAA297" w:rsidRPr="43BECCDB">
        <w:rPr>
          <w:rFonts w:ascii="Times New Roman" w:eastAsia="Times New Roman" w:hAnsi="Times New Roman" w:cs="Times New Roman"/>
          <w:color w:val="000000" w:themeColor="text1"/>
          <w:sz w:val="24"/>
          <w:szCs w:val="24"/>
        </w:rPr>
        <w:t xml:space="preserve">lisaks </w:t>
      </w:r>
      <w:r w:rsidRPr="43BECCDB">
        <w:rPr>
          <w:rFonts w:ascii="Times New Roman" w:eastAsia="Times New Roman" w:hAnsi="Times New Roman" w:cs="Times New Roman"/>
          <w:color w:val="000000" w:themeColor="text1"/>
          <w:sz w:val="24"/>
          <w:szCs w:val="24"/>
        </w:rPr>
        <w:t xml:space="preserve">kliimamuutuste </w:t>
      </w:r>
      <w:r w:rsidR="08D14126" w:rsidRPr="43BECCDB">
        <w:rPr>
          <w:rFonts w:ascii="Times New Roman" w:eastAsia="Times New Roman" w:hAnsi="Times New Roman" w:cs="Times New Roman"/>
          <w:color w:val="000000" w:themeColor="text1"/>
          <w:sz w:val="24"/>
          <w:szCs w:val="24"/>
        </w:rPr>
        <w:t>leevendamise</w:t>
      </w:r>
      <w:r w:rsidR="37D09ECD" w:rsidRPr="43BECCDB">
        <w:rPr>
          <w:rFonts w:ascii="Times New Roman" w:eastAsia="Times New Roman" w:hAnsi="Times New Roman" w:cs="Times New Roman"/>
          <w:color w:val="000000" w:themeColor="text1"/>
          <w:sz w:val="24"/>
          <w:szCs w:val="24"/>
        </w:rPr>
        <w:t>le</w:t>
      </w:r>
      <w:r w:rsidR="08D14126" w:rsidRPr="43BECCDB">
        <w:rPr>
          <w:rFonts w:ascii="Times New Roman" w:eastAsia="Times New Roman" w:hAnsi="Times New Roman" w:cs="Times New Roman"/>
          <w:color w:val="000000" w:themeColor="text1"/>
          <w:sz w:val="24"/>
          <w:szCs w:val="24"/>
        </w:rPr>
        <w:t xml:space="preserve"> ja </w:t>
      </w:r>
      <w:r w:rsidR="00D1682C">
        <w:rPr>
          <w:rFonts w:ascii="Times New Roman" w:eastAsia="Times New Roman" w:hAnsi="Times New Roman" w:cs="Times New Roman"/>
          <w:color w:val="000000" w:themeColor="text1"/>
          <w:sz w:val="24"/>
          <w:szCs w:val="24"/>
        </w:rPr>
        <w:t>kliima</w:t>
      </w:r>
      <w:r w:rsidR="6946D741" w:rsidRPr="43BECCDB">
        <w:rPr>
          <w:rFonts w:ascii="Times New Roman" w:eastAsia="Times New Roman" w:hAnsi="Times New Roman" w:cs="Times New Roman"/>
          <w:color w:val="000000" w:themeColor="text1"/>
          <w:sz w:val="24"/>
          <w:szCs w:val="24"/>
        </w:rPr>
        <w:t xml:space="preserve">muutustega </w:t>
      </w:r>
      <w:r w:rsidRPr="43BECCDB">
        <w:rPr>
          <w:rFonts w:ascii="Times New Roman" w:eastAsia="Times New Roman" w:hAnsi="Times New Roman" w:cs="Times New Roman"/>
          <w:color w:val="000000" w:themeColor="text1"/>
          <w:sz w:val="24"/>
          <w:szCs w:val="24"/>
        </w:rPr>
        <w:t>kohanemise</w:t>
      </w:r>
      <w:r w:rsidR="666AD0E4" w:rsidRPr="43BECCDB">
        <w:rPr>
          <w:rFonts w:ascii="Times New Roman" w:eastAsia="Times New Roman" w:hAnsi="Times New Roman" w:cs="Times New Roman"/>
          <w:color w:val="000000" w:themeColor="text1"/>
          <w:sz w:val="24"/>
          <w:szCs w:val="24"/>
        </w:rPr>
        <w:t>le</w:t>
      </w:r>
      <w:r w:rsidRPr="43BECCDB">
        <w:rPr>
          <w:rFonts w:ascii="Times New Roman" w:eastAsia="Times New Roman" w:hAnsi="Times New Roman" w:cs="Times New Roman"/>
          <w:color w:val="000000" w:themeColor="text1"/>
          <w:sz w:val="24"/>
          <w:szCs w:val="24"/>
        </w:rPr>
        <w:t xml:space="preserve"> </w:t>
      </w:r>
      <w:r w:rsidR="768E420A" w:rsidRPr="43BECCDB">
        <w:rPr>
          <w:rFonts w:ascii="Times New Roman" w:eastAsia="Times New Roman" w:hAnsi="Times New Roman" w:cs="Times New Roman"/>
          <w:color w:val="000000" w:themeColor="text1"/>
          <w:sz w:val="24"/>
          <w:szCs w:val="24"/>
        </w:rPr>
        <w:t xml:space="preserve">ka </w:t>
      </w:r>
      <w:r w:rsidR="00F2116A" w:rsidRPr="43BECCDB">
        <w:rPr>
          <w:rFonts w:ascii="Times New Roman" w:eastAsia="Times New Roman" w:hAnsi="Times New Roman" w:cs="Times New Roman"/>
          <w:color w:val="000000" w:themeColor="text1"/>
          <w:sz w:val="24"/>
          <w:szCs w:val="24"/>
        </w:rPr>
        <w:t xml:space="preserve">linnakeskkonna </w:t>
      </w:r>
      <w:r w:rsidR="768E420A" w:rsidRPr="43BECCDB">
        <w:rPr>
          <w:rFonts w:ascii="Times New Roman" w:eastAsia="Times New Roman" w:hAnsi="Times New Roman" w:cs="Times New Roman"/>
          <w:color w:val="000000" w:themeColor="text1"/>
          <w:sz w:val="24"/>
          <w:szCs w:val="24"/>
        </w:rPr>
        <w:t xml:space="preserve">elurikkuse suurendamine. </w:t>
      </w:r>
      <w:r w:rsidR="3361F239" w:rsidRPr="43BECCDB">
        <w:rPr>
          <w:rFonts w:ascii="Times New Roman" w:eastAsia="Times New Roman" w:hAnsi="Times New Roman" w:cs="Times New Roman"/>
          <w:sz w:val="24"/>
          <w:szCs w:val="24"/>
        </w:rPr>
        <w:t xml:space="preserve">Linnade elurikkuse suurendamine aitab hoida kohalikku loodust, </w:t>
      </w:r>
      <w:r w:rsidR="00C10D22">
        <w:rPr>
          <w:rFonts w:ascii="Times New Roman" w:eastAsia="Times New Roman" w:hAnsi="Times New Roman" w:cs="Times New Roman"/>
          <w:sz w:val="24"/>
          <w:szCs w:val="24"/>
        </w:rPr>
        <w:t>tagada</w:t>
      </w:r>
      <w:r w:rsidR="3361F239" w:rsidRPr="43BECCDB">
        <w:rPr>
          <w:rFonts w:ascii="Times New Roman" w:eastAsia="Times New Roman" w:hAnsi="Times New Roman" w:cs="Times New Roman"/>
          <w:sz w:val="24"/>
          <w:szCs w:val="24"/>
        </w:rPr>
        <w:t xml:space="preserve"> oluliste reguleerivate ja kultuuriliste looduse hüvede kättesaadavuse, panustada füüsilise ja vaimse tervise säilimisse, jahutada linnapiirkondi ja leevendada loodusõnnetuste mõju. Rohealad vähendavad õhu-, vee- ja mürasaastet</w:t>
      </w:r>
      <w:r w:rsidR="46256437" w:rsidRPr="43BECCDB">
        <w:rPr>
          <w:rFonts w:ascii="Times New Roman" w:eastAsia="Times New Roman" w:hAnsi="Times New Roman" w:cs="Times New Roman"/>
          <w:sz w:val="24"/>
          <w:szCs w:val="24"/>
        </w:rPr>
        <w:t>,</w:t>
      </w:r>
      <w:r w:rsidR="3361F239" w:rsidRPr="43BECCDB">
        <w:rPr>
          <w:rFonts w:ascii="Times New Roman" w:eastAsia="Times New Roman" w:hAnsi="Times New Roman" w:cs="Times New Roman"/>
          <w:sz w:val="24"/>
          <w:szCs w:val="24"/>
        </w:rPr>
        <w:t xml:space="preserve"> kaitsevad üleujutuste</w:t>
      </w:r>
      <w:r w:rsidR="2D9EFC8D" w:rsidRPr="43BECCDB">
        <w:rPr>
          <w:rFonts w:ascii="Times New Roman" w:eastAsia="Times New Roman" w:hAnsi="Times New Roman" w:cs="Times New Roman"/>
          <w:sz w:val="24"/>
          <w:szCs w:val="24"/>
        </w:rPr>
        <w:t>,</w:t>
      </w:r>
      <w:r w:rsidR="3361F239" w:rsidRPr="43BECCDB">
        <w:rPr>
          <w:rFonts w:ascii="Times New Roman" w:eastAsia="Times New Roman" w:hAnsi="Times New Roman" w:cs="Times New Roman"/>
          <w:sz w:val="24"/>
          <w:szCs w:val="24"/>
        </w:rPr>
        <w:t xml:space="preserve"> põua ja kuumalainete eest ning säilitavad seose inimeste ja looduse vahel. </w:t>
      </w:r>
      <w:r w:rsidR="53695F02" w:rsidRPr="18353ED0">
        <w:rPr>
          <w:rFonts w:ascii="Times New Roman" w:eastAsia="Times New Roman" w:hAnsi="Times New Roman" w:cs="Times New Roman"/>
          <w:sz w:val="24"/>
          <w:szCs w:val="24"/>
        </w:rPr>
        <w:t xml:space="preserve">Linnaruumi </w:t>
      </w:r>
      <w:r w:rsidR="760230A8" w:rsidRPr="18353ED0">
        <w:rPr>
          <w:rFonts w:ascii="Times New Roman" w:eastAsia="Times New Roman" w:hAnsi="Times New Roman" w:cs="Times New Roman"/>
          <w:sz w:val="24"/>
          <w:szCs w:val="24"/>
        </w:rPr>
        <w:t xml:space="preserve">ja looduse lõimimise </w:t>
      </w:r>
      <w:r w:rsidR="53695F02" w:rsidRPr="18353ED0">
        <w:rPr>
          <w:rFonts w:ascii="Times New Roman" w:eastAsia="Times New Roman" w:hAnsi="Times New Roman" w:cs="Times New Roman"/>
          <w:sz w:val="24"/>
          <w:szCs w:val="24"/>
        </w:rPr>
        <w:t>kavas</w:t>
      </w:r>
      <w:r w:rsidR="53695F02" w:rsidRPr="43BECCDB">
        <w:rPr>
          <w:rFonts w:ascii="Times New Roman" w:eastAsia="Times New Roman" w:hAnsi="Times New Roman" w:cs="Times New Roman"/>
          <w:sz w:val="24"/>
          <w:szCs w:val="24"/>
        </w:rPr>
        <w:t xml:space="preserve"> tuleb muuhulgas seada eesmärgid linna rohealade osakaalule, linnapuude võrastiku liitusele ja </w:t>
      </w:r>
      <w:r w:rsidR="3FDF73A1" w:rsidRPr="43BECCDB">
        <w:rPr>
          <w:rFonts w:ascii="Times New Roman" w:eastAsia="Times New Roman" w:hAnsi="Times New Roman" w:cs="Times New Roman"/>
          <w:color w:val="000000" w:themeColor="text1"/>
          <w:sz w:val="24"/>
          <w:szCs w:val="24"/>
        </w:rPr>
        <w:t xml:space="preserve">riiklikult ning </w:t>
      </w:r>
      <w:r w:rsidR="3FDF73A1" w:rsidRPr="541BC16E">
        <w:rPr>
          <w:rFonts w:ascii="Times New Roman" w:eastAsia="Times New Roman" w:hAnsi="Times New Roman" w:cs="Times New Roman"/>
          <w:color w:val="202020"/>
          <w:sz w:val="24"/>
          <w:szCs w:val="24"/>
        </w:rPr>
        <w:t>kohaliku omavalitsuse tasandil kaitstavatele loodusobjektidele</w:t>
      </w:r>
      <w:r w:rsidR="6A40B5D0" w:rsidRPr="43BECCDB">
        <w:rPr>
          <w:rFonts w:ascii="Times New Roman" w:eastAsia="Times New Roman" w:hAnsi="Times New Roman" w:cs="Times New Roman"/>
          <w:sz w:val="24"/>
          <w:szCs w:val="24"/>
        </w:rPr>
        <w:t>.</w:t>
      </w:r>
    </w:p>
    <w:p w14:paraId="38A487CD" w14:textId="77777777" w:rsidR="0061122E" w:rsidRDefault="0061122E" w:rsidP="005E4CF6">
      <w:pPr>
        <w:spacing w:after="0" w:line="240" w:lineRule="auto"/>
        <w:jc w:val="both"/>
        <w:rPr>
          <w:rFonts w:ascii="Times New Roman" w:eastAsia="Times New Roman" w:hAnsi="Times New Roman" w:cs="Times New Roman"/>
          <w:color w:val="000000" w:themeColor="text1"/>
          <w:sz w:val="24"/>
          <w:szCs w:val="24"/>
        </w:rPr>
      </w:pPr>
    </w:p>
    <w:p w14:paraId="6CE80151" w14:textId="484E9BD0" w:rsidR="00D1682C" w:rsidRDefault="72F3B3EF" w:rsidP="005E4CF6">
      <w:pPr>
        <w:spacing w:after="0" w:line="240" w:lineRule="auto"/>
        <w:jc w:val="both"/>
        <w:rPr>
          <w:rFonts w:ascii="Times New Roman" w:eastAsia="Times New Roman" w:hAnsi="Times New Roman" w:cs="Times New Roman"/>
          <w:sz w:val="24"/>
          <w:szCs w:val="24"/>
        </w:rPr>
      </w:pPr>
      <w:r w:rsidRPr="18353ED0">
        <w:rPr>
          <w:rFonts w:ascii="Times New Roman" w:eastAsia="Times New Roman" w:hAnsi="Times New Roman" w:cs="Times New Roman"/>
          <w:color w:val="000000" w:themeColor="text1"/>
          <w:sz w:val="24"/>
          <w:szCs w:val="24"/>
        </w:rPr>
        <w:t xml:space="preserve">Lõike 2 kohaselt uuendab </w:t>
      </w:r>
      <w:r w:rsidRPr="48D32451">
        <w:rPr>
          <w:rFonts w:ascii="Times New Roman" w:eastAsia="Times New Roman" w:hAnsi="Times New Roman" w:cs="Times New Roman"/>
          <w:color w:val="000000" w:themeColor="text1"/>
          <w:sz w:val="24"/>
          <w:szCs w:val="24"/>
        </w:rPr>
        <w:t>k</w:t>
      </w:r>
      <w:r w:rsidR="1E3D7E76" w:rsidRPr="48D32451">
        <w:rPr>
          <w:rFonts w:ascii="Times New Roman" w:eastAsia="Times New Roman" w:hAnsi="Times New Roman" w:cs="Times New Roman"/>
          <w:color w:val="000000" w:themeColor="text1"/>
          <w:sz w:val="24"/>
          <w:szCs w:val="24"/>
        </w:rPr>
        <w:t>ohaliku</w:t>
      </w:r>
      <w:r w:rsidR="1E3D7E76" w:rsidRPr="06329855">
        <w:rPr>
          <w:rFonts w:ascii="Times New Roman" w:eastAsia="Times New Roman" w:hAnsi="Times New Roman" w:cs="Times New Roman"/>
          <w:color w:val="000000" w:themeColor="text1"/>
          <w:sz w:val="24"/>
          <w:szCs w:val="24"/>
        </w:rPr>
        <w:t xml:space="preserve"> omavalitsuse üksus linnaruumi ja looduse lõimimise kava vähemalt iga kümne aasta tagant.</w:t>
      </w:r>
      <w:r w:rsidR="2AE364E5" w:rsidRPr="48D32451">
        <w:rPr>
          <w:rFonts w:ascii="Times New Roman" w:eastAsia="Times New Roman" w:hAnsi="Times New Roman" w:cs="Times New Roman"/>
          <w:color w:val="000000" w:themeColor="text1"/>
          <w:sz w:val="24"/>
          <w:szCs w:val="24"/>
        </w:rPr>
        <w:t xml:space="preserve"> Lõike</w:t>
      </w:r>
      <w:r w:rsidR="00C10D22">
        <w:rPr>
          <w:rFonts w:ascii="Times New Roman" w:eastAsia="Times New Roman" w:hAnsi="Times New Roman" w:cs="Times New Roman"/>
          <w:color w:val="000000" w:themeColor="text1"/>
          <w:sz w:val="24"/>
          <w:szCs w:val="24"/>
        </w:rPr>
        <w:t>s</w:t>
      </w:r>
      <w:r w:rsidR="2AE364E5" w:rsidRPr="48D32451">
        <w:rPr>
          <w:rFonts w:ascii="Times New Roman" w:eastAsia="Times New Roman" w:hAnsi="Times New Roman" w:cs="Times New Roman"/>
          <w:color w:val="000000" w:themeColor="text1"/>
          <w:sz w:val="24"/>
          <w:szCs w:val="24"/>
        </w:rPr>
        <w:t xml:space="preserve"> 3 sätestatakse, et </w:t>
      </w:r>
      <w:r w:rsidR="001F5C62">
        <w:rPr>
          <w:rFonts w:ascii="Times New Roman" w:eastAsia="Times New Roman" w:hAnsi="Times New Roman" w:cs="Times New Roman"/>
          <w:color w:val="000000" w:themeColor="text1"/>
          <w:sz w:val="24"/>
          <w:szCs w:val="24"/>
        </w:rPr>
        <w:t>K</w:t>
      </w:r>
      <w:r w:rsidR="2AE364E5" w:rsidRPr="48D32451">
        <w:rPr>
          <w:rFonts w:ascii="Times New Roman" w:eastAsia="Times New Roman" w:hAnsi="Times New Roman" w:cs="Times New Roman"/>
          <w:color w:val="000000" w:themeColor="text1"/>
          <w:sz w:val="24"/>
          <w:szCs w:val="24"/>
        </w:rPr>
        <w:t>liimaministeerium töötab välja juhise linnaruumi ja looduse lõimimise kava koostamiseks.</w:t>
      </w:r>
    </w:p>
    <w:p w14:paraId="671B6EC1" w14:textId="77777777" w:rsidR="00B92633" w:rsidRDefault="00B92633" w:rsidP="005E4CF6">
      <w:pPr>
        <w:spacing w:after="0" w:line="240" w:lineRule="auto"/>
        <w:jc w:val="both"/>
        <w:rPr>
          <w:rFonts w:ascii="Times New Roman" w:eastAsia="Times New Roman" w:hAnsi="Times New Roman" w:cs="Times New Roman"/>
          <w:color w:val="000000" w:themeColor="text1"/>
          <w:sz w:val="24"/>
          <w:szCs w:val="24"/>
        </w:rPr>
      </w:pPr>
    </w:p>
    <w:p w14:paraId="77878975" w14:textId="324166F9" w:rsidR="6402D600" w:rsidRDefault="317359CE" w:rsidP="00B92633">
      <w:pPr>
        <w:spacing w:after="0" w:line="240" w:lineRule="auto"/>
        <w:jc w:val="both"/>
        <w:rPr>
          <w:rFonts w:ascii="Times New Roman" w:eastAsia="Times New Roman" w:hAnsi="Times New Roman" w:cs="Times New Roman"/>
          <w:b/>
          <w:bCs/>
          <w:color w:val="000000" w:themeColor="text1"/>
          <w:sz w:val="24"/>
          <w:szCs w:val="24"/>
        </w:rPr>
      </w:pPr>
      <w:r w:rsidRPr="3719A35D">
        <w:rPr>
          <w:rFonts w:ascii="Times New Roman" w:eastAsia="Times New Roman" w:hAnsi="Times New Roman" w:cs="Times New Roman"/>
          <w:b/>
          <w:bCs/>
          <w:color w:val="000000" w:themeColor="text1"/>
          <w:sz w:val="24"/>
          <w:szCs w:val="24"/>
        </w:rPr>
        <w:t xml:space="preserve">§ </w:t>
      </w:r>
      <w:r w:rsidR="5C2B1D2E" w:rsidRPr="48D32451">
        <w:rPr>
          <w:rFonts w:ascii="Times New Roman" w:eastAsia="Times New Roman" w:hAnsi="Times New Roman" w:cs="Times New Roman"/>
          <w:b/>
          <w:bCs/>
          <w:color w:val="000000" w:themeColor="text1"/>
          <w:sz w:val="24"/>
          <w:szCs w:val="24"/>
        </w:rPr>
        <w:t>3</w:t>
      </w:r>
      <w:r w:rsidR="3775F0B0" w:rsidRPr="48D32451">
        <w:rPr>
          <w:rFonts w:ascii="Times New Roman" w:eastAsia="Times New Roman" w:hAnsi="Times New Roman" w:cs="Times New Roman"/>
          <w:b/>
          <w:bCs/>
          <w:color w:val="000000" w:themeColor="text1"/>
          <w:sz w:val="24"/>
          <w:szCs w:val="24"/>
        </w:rPr>
        <w:t>9</w:t>
      </w:r>
      <w:r w:rsidRPr="3719A35D">
        <w:rPr>
          <w:rFonts w:ascii="Times New Roman" w:eastAsia="Times New Roman" w:hAnsi="Times New Roman" w:cs="Times New Roman"/>
          <w:b/>
          <w:bCs/>
          <w:color w:val="000000" w:themeColor="text1"/>
          <w:sz w:val="24"/>
          <w:szCs w:val="24"/>
        </w:rPr>
        <w:t xml:space="preserve">. </w:t>
      </w:r>
      <w:r w:rsidR="115A5FA6" w:rsidRPr="3719A35D">
        <w:rPr>
          <w:rFonts w:ascii="Times New Roman" w:eastAsia="Times New Roman" w:hAnsi="Times New Roman" w:cs="Times New Roman"/>
          <w:b/>
          <w:bCs/>
          <w:color w:val="000000" w:themeColor="text1"/>
          <w:sz w:val="24"/>
          <w:szCs w:val="24"/>
        </w:rPr>
        <w:t>K</w:t>
      </w:r>
      <w:r w:rsidRPr="3719A35D">
        <w:rPr>
          <w:rFonts w:ascii="Times New Roman" w:eastAsia="Times New Roman" w:hAnsi="Times New Roman" w:cs="Times New Roman"/>
          <w:b/>
          <w:bCs/>
          <w:color w:val="000000" w:themeColor="text1"/>
          <w:sz w:val="24"/>
          <w:szCs w:val="24"/>
        </w:rPr>
        <w:t>aasamine</w:t>
      </w:r>
    </w:p>
    <w:p w14:paraId="78F890A5" w14:textId="77777777" w:rsidR="00B92633" w:rsidRDefault="00B92633" w:rsidP="005E4CF6">
      <w:pPr>
        <w:spacing w:after="0" w:line="240" w:lineRule="auto"/>
        <w:jc w:val="both"/>
        <w:rPr>
          <w:rFonts w:ascii="Times New Roman" w:eastAsia="Times New Roman" w:hAnsi="Times New Roman" w:cs="Times New Roman"/>
          <w:color w:val="000000" w:themeColor="text1"/>
          <w:sz w:val="24"/>
          <w:szCs w:val="24"/>
        </w:rPr>
      </w:pPr>
    </w:p>
    <w:p w14:paraId="7913303E" w14:textId="2F0627C3" w:rsidR="6402D600" w:rsidRDefault="00C10D22" w:rsidP="005E4CF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themeColor="text1"/>
          <w:sz w:val="24"/>
          <w:szCs w:val="24"/>
        </w:rPr>
        <w:t>P</w:t>
      </w:r>
      <w:r w:rsidR="698AE594" w:rsidRPr="2B8F2C22">
        <w:rPr>
          <w:rFonts w:ascii="Times New Roman" w:eastAsia="Times New Roman" w:hAnsi="Times New Roman" w:cs="Times New Roman"/>
          <w:color w:val="000000" w:themeColor="text1"/>
          <w:sz w:val="24"/>
          <w:szCs w:val="24"/>
        </w:rPr>
        <w:t xml:space="preserve">aragrahvis </w:t>
      </w:r>
      <w:r>
        <w:rPr>
          <w:rFonts w:ascii="Times New Roman" w:eastAsia="Times New Roman" w:hAnsi="Times New Roman" w:cs="Times New Roman"/>
          <w:color w:val="000000" w:themeColor="text1"/>
          <w:sz w:val="24"/>
          <w:szCs w:val="24"/>
        </w:rPr>
        <w:t xml:space="preserve">39 </w:t>
      </w:r>
      <w:r w:rsidR="698AE594" w:rsidRPr="2B8F2C22">
        <w:rPr>
          <w:rFonts w:ascii="Times New Roman" w:eastAsia="Times New Roman" w:hAnsi="Times New Roman" w:cs="Times New Roman"/>
          <w:color w:val="000000" w:themeColor="text1"/>
          <w:sz w:val="24"/>
          <w:szCs w:val="24"/>
        </w:rPr>
        <w:t>on kirjeldatud</w:t>
      </w:r>
      <w:r w:rsidR="00D1682C">
        <w:rPr>
          <w:rFonts w:ascii="Times New Roman" w:eastAsia="Times New Roman" w:hAnsi="Times New Roman" w:cs="Times New Roman"/>
          <w:color w:val="000000" w:themeColor="text1"/>
          <w:sz w:val="24"/>
          <w:szCs w:val="24"/>
        </w:rPr>
        <w:t>,</w:t>
      </w:r>
      <w:r w:rsidR="698AE594" w:rsidRPr="2B8F2C22">
        <w:rPr>
          <w:rFonts w:ascii="Times New Roman" w:eastAsia="Times New Roman" w:hAnsi="Times New Roman" w:cs="Times New Roman"/>
          <w:color w:val="000000" w:themeColor="text1"/>
          <w:sz w:val="24"/>
          <w:szCs w:val="24"/>
        </w:rPr>
        <w:t xml:space="preserve"> milliste kliimaotsuste tegemisse tuleb kaasata avalikkus, millised kaasamisviisid ja </w:t>
      </w:r>
      <w:r>
        <w:rPr>
          <w:rFonts w:ascii="Times New Roman" w:eastAsia="Times New Roman" w:hAnsi="Times New Roman" w:cs="Times New Roman"/>
          <w:color w:val="000000" w:themeColor="text1"/>
          <w:sz w:val="24"/>
          <w:szCs w:val="24"/>
        </w:rPr>
        <w:t>-</w:t>
      </w:r>
      <w:r w:rsidR="698AE594" w:rsidRPr="2B8F2C22">
        <w:rPr>
          <w:rFonts w:ascii="Times New Roman" w:eastAsia="Times New Roman" w:hAnsi="Times New Roman" w:cs="Times New Roman"/>
          <w:color w:val="000000" w:themeColor="text1"/>
          <w:sz w:val="24"/>
          <w:szCs w:val="24"/>
        </w:rPr>
        <w:t xml:space="preserve">kanalid tuleb valida ning millised sihtrühmad tuleb kaasata. Lõige 1 sätestab, et avalikkust tuleb kaasata riikliku kliima- ja energiakava, kohaliku omavalitsuse üksuse ja üksuste liitude koostatud kohaliku kliima- ja energiakava, </w:t>
      </w:r>
      <w:r w:rsidR="20DC9633" w:rsidRPr="40204FBD">
        <w:rPr>
          <w:rFonts w:ascii="Times New Roman" w:eastAsia="Times New Roman" w:hAnsi="Times New Roman" w:cs="Times New Roman"/>
          <w:color w:val="000000" w:themeColor="text1"/>
          <w:sz w:val="24"/>
          <w:szCs w:val="24"/>
        </w:rPr>
        <w:t>linnaruumi</w:t>
      </w:r>
      <w:r w:rsidR="20DC9633" w:rsidRPr="381E0725">
        <w:rPr>
          <w:rFonts w:ascii="Times New Roman" w:eastAsia="Times New Roman" w:hAnsi="Times New Roman" w:cs="Times New Roman"/>
          <w:color w:val="000000" w:themeColor="text1"/>
          <w:sz w:val="24"/>
          <w:szCs w:val="24"/>
        </w:rPr>
        <w:t xml:space="preserve"> ja looduse lõimimise</w:t>
      </w:r>
      <w:r w:rsidR="20DC9633" w:rsidRPr="5EA359D2">
        <w:rPr>
          <w:rFonts w:ascii="Times New Roman" w:eastAsia="Times New Roman" w:hAnsi="Times New Roman" w:cs="Times New Roman"/>
          <w:color w:val="000000" w:themeColor="text1"/>
          <w:sz w:val="24"/>
          <w:szCs w:val="24"/>
        </w:rPr>
        <w:t xml:space="preserve"> kava</w:t>
      </w:r>
      <w:r w:rsidR="698AE594" w:rsidRPr="43BECCDB">
        <w:rPr>
          <w:rFonts w:ascii="Times New Roman" w:eastAsia="Times New Roman" w:hAnsi="Times New Roman" w:cs="Times New Roman"/>
          <w:color w:val="000000" w:themeColor="text1"/>
          <w:sz w:val="24"/>
          <w:szCs w:val="24"/>
        </w:rPr>
        <w:t xml:space="preserve"> </w:t>
      </w:r>
      <w:r w:rsidR="698AE594" w:rsidRPr="2B8F2C22">
        <w:rPr>
          <w:rFonts w:ascii="Times New Roman" w:eastAsia="Times New Roman" w:hAnsi="Times New Roman" w:cs="Times New Roman"/>
          <w:color w:val="000000" w:themeColor="text1"/>
          <w:sz w:val="24"/>
          <w:szCs w:val="24"/>
        </w:rPr>
        <w:t>kliimaeesmärkide täitmise ja põhimõtete ülevaatuse aruande koostamisse. Lõikes 2 kirjeldatakse kaasamisviiside ja kanalite valiku põhimõtteid, mille kohaselt peab kaasamine olema tõhus ja võimalikult varajane.</w:t>
      </w:r>
    </w:p>
    <w:p w14:paraId="0D62D50B" w14:textId="0C71D895" w:rsidR="78D16FC3" w:rsidRDefault="78D16FC3" w:rsidP="005E4CF6">
      <w:pPr>
        <w:spacing w:after="0" w:line="240" w:lineRule="auto"/>
        <w:jc w:val="both"/>
        <w:rPr>
          <w:rFonts w:ascii="Times New Roman" w:eastAsia="Times New Roman" w:hAnsi="Times New Roman" w:cs="Times New Roman"/>
          <w:color w:val="000000" w:themeColor="text1"/>
          <w:sz w:val="24"/>
          <w:szCs w:val="24"/>
        </w:rPr>
      </w:pPr>
    </w:p>
    <w:p w14:paraId="4690A0A7" w14:textId="244514A9" w:rsidR="6402D600" w:rsidRPr="00EC12B1" w:rsidRDefault="3AC9F258" w:rsidP="001320CE">
      <w:pPr>
        <w:pStyle w:val="Pealkiri2"/>
      </w:pPr>
      <w:bookmarkStart w:id="32" w:name="_Toc173748435"/>
      <w:r w:rsidRPr="00EC12B1">
        <w:t>6. peatükk</w:t>
      </w:r>
      <w:r w:rsidR="00C10D22" w:rsidRPr="00EC12B1">
        <w:t>.</w:t>
      </w:r>
      <w:r w:rsidR="20F4A958" w:rsidRPr="00EC12B1">
        <w:t xml:space="preserve"> </w:t>
      </w:r>
      <w:r w:rsidR="54DFD092" w:rsidRPr="00EC12B1">
        <w:t xml:space="preserve">Avaliku sektori tugimeetmed </w:t>
      </w:r>
      <w:r w:rsidR="7E25AE88" w:rsidRPr="00EC12B1">
        <w:t>majanduse</w:t>
      </w:r>
      <w:r w:rsidR="65A6A388" w:rsidRPr="00EC12B1">
        <w:t xml:space="preserve"> kliimakindl</w:t>
      </w:r>
      <w:r w:rsidR="7E25AE88" w:rsidRPr="00EC12B1">
        <w:t>use</w:t>
      </w:r>
      <w:r w:rsidR="65A6A388" w:rsidRPr="00EC12B1">
        <w:t xml:space="preserve"> </w:t>
      </w:r>
      <w:r w:rsidR="37EF3118" w:rsidRPr="00EC12B1">
        <w:t>suurendamiseks</w:t>
      </w:r>
      <w:bookmarkEnd w:id="32"/>
    </w:p>
    <w:p w14:paraId="6A6CFA4F" w14:textId="77777777" w:rsidR="00C778AA" w:rsidRDefault="00C778AA" w:rsidP="005E4CF6">
      <w:pPr>
        <w:spacing w:after="0" w:line="240" w:lineRule="auto"/>
        <w:jc w:val="both"/>
        <w:rPr>
          <w:rFonts w:ascii="Times New Roman" w:eastAsia="Times New Roman" w:hAnsi="Times New Roman" w:cs="Times New Roman"/>
          <w:sz w:val="24"/>
          <w:szCs w:val="24"/>
        </w:rPr>
      </w:pPr>
    </w:p>
    <w:p w14:paraId="0EB60DEC" w14:textId="73D38364" w:rsidR="1AC43F44" w:rsidRPr="005E4CF6" w:rsidRDefault="1AC43F44" w:rsidP="005E4CF6">
      <w:pPr>
        <w:spacing w:after="0" w:line="240" w:lineRule="auto"/>
        <w:rPr>
          <w:rFonts w:ascii="Times New Roman" w:eastAsia="Times New Roman" w:hAnsi="Times New Roman" w:cs="Times New Roman"/>
          <w:sz w:val="24"/>
          <w:szCs w:val="24"/>
        </w:rPr>
      </w:pPr>
      <w:r w:rsidRPr="005E4CF6">
        <w:rPr>
          <w:rFonts w:ascii="Times New Roman" w:eastAsia="Times New Roman" w:hAnsi="Times New Roman" w:cs="Times New Roman"/>
          <w:b/>
          <w:bCs/>
          <w:sz w:val="24"/>
          <w:szCs w:val="24"/>
        </w:rPr>
        <w:t xml:space="preserve">§ </w:t>
      </w:r>
      <w:r w:rsidR="04D882A3" w:rsidRPr="005E4CF6">
        <w:rPr>
          <w:rFonts w:ascii="Times New Roman" w:eastAsia="Times New Roman" w:hAnsi="Times New Roman" w:cs="Times New Roman"/>
          <w:b/>
          <w:bCs/>
          <w:sz w:val="24"/>
          <w:szCs w:val="24"/>
        </w:rPr>
        <w:t>4</w:t>
      </w:r>
      <w:r w:rsidR="60BC3B1D" w:rsidRPr="005E4CF6">
        <w:rPr>
          <w:rFonts w:ascii="Times New Roman" w:eastAsia="Times New Roman" w:hAnsi="Times New Roman" w:cs="Times New Roman"/>
          <w:b/>
          <w:bCs/>
          <w:sz w:val="24"/>
          <w:szCs w:val="24"/>
        </w:rPr>
        <w:t>0</w:t>
      </w:r>
      <w:r w:rsidRPr="005E4CF6">
        <w:rPr>
          <w:rFonts w:ascii="Times New Roman" w:eastAsia="Times New Roman" w:hAnsi="Times New Roman" w:cs="Times New Roman"/>
          <w:b/>
          <w:bCs/>
          <w:sz w:val="24"/>
          <w:szCs w:val="24"/>
        </w:rPr>
        <w:t xml:space="preserve">. </w:t>
      </w:r>
      <w:r w:rsidR="2CB72306" w:rsidRPr="005E4CF6">
        <w:rPr>
          <w:rFonts w:ascii="Times New Roman" w:eastAsia="Times New Roman" w:hAnsi="Times New Roman" w:cs="Times New Roman"/>
          <w:b/>
          <w:bCs/>
          <w:sz w:val="24"/>
          <w:szCs w:val="24"/>
        </w:rPr>
        <w:t>Avaliku sektori tugimeetmed majanduse kliimakindluse suurendamiseks</w:t>
      </w:r>
    </w:p>
    <w:p w14:paraId="0E3A153B" w14:textId="77777777" w:rsidR="00C778AA" w:rsidRDefault="00C778AA" w:rsidP="005E4CF6">
      <w:pPr>
        <w:spacing w:after="0" w:line="240" w:lineRule="auto"/>
        <w:jc w:val="both"/>
        <w:rPr>
          <w:rFonts w:ascii="Times New Roman" w:eastAsia="Times New Roman" w:hAnsi="Times New Roman" w:cs="Times New Roman"/>
          <w:color w:val="000000" w:themeColor="text1"/>
          <w:sz w:val="24"/>
          <w:szCs w:val="24"/>
        </w:rPr>
      </w:pPr>
    </w:p>
    <w:p w14:paraId="02832E61" w14:textId="1E97810E" w:rsidR="00C778AA" w:rsidRDefault="5DFB051E" w:rsidP="39A9B226">
      <w:pPr>
        <w:spacing w:after="0" w:line="240" w:lineRule="auto"/>
        <w:jc w:val="both"/>
        <w:rPr>
          <w:rFonts w:ascii="Times New Roman" w:eastAsia="Times New Roman" w:hAnsi="Times New Roman" w:cs="Times New Roman"/>
          <w:color w:val="000000" w:themeColor="text1"/>
          <w:sz w:val="24"/>
          <w:szCs w:val="24"/>
        </w:rPr>
      </w:pPr>
      <w:r w:rsidRPr="7C84A48D">
        <w:rPr>
          <w:rFonts w:ascii="Times New Roman" w:eastAsia="Times New Roman" w:hAnsi="Times New Roman" w:cs="Times New Roman"/>
          <w:color w:val="000000" w:themeColor="text1"/>
          <w:sz w:val="24"/>
          <w:szCs w:val="24"/>
        </w:rPr>
        <w:t xml:space="preserve">Paragrahv </w:t>
      </w:r>
      <w:r w:rsidR="718E1F5D" w:rsidRPr="7C84A48D">
        <w:rPr>
          <w:rFonts w:ascii="Times New Roman" w:eastAsia="Times New Roman" w:hAnsi="Times New Roman" w:cs="Times New Roman"/>
          <w:color w:val="000000" w:themeColor="text1"/>
          <w:sz w:val="24"/>
          <w:szCs w:val="24"/>
        </w:rPr>
        <w:t>40</w:t>
      </w:r>
      <w:r w:rsidRPr="7C84A48D">
        <w:rPr>
          <w:rFonts w:ascii="Times New Roman" w:eastAsia="Times New Roman" w:hAnsi="Times New Roman" w:cs="Times New Roman"/>
          <w:color w:val="000000" w:themeColor="text1"/>
          <w:sz w:val="24"/>
          <w:szCs w:val="24"/>
        </w:rPr>
        <w:t xml:space="preserve"> käsitleb KHG heidet vähendavate tehnoloogiate soodustamiseks </w:t>
      </w:r>
      <w:r w:rsidR="1558B1D3" w:rsidRPr="7C84A48D">
        <w:rPr>
          <w:rFonts w:ascii="Times New Roman" w:eastAsia="Times New Roman" w:hAnsi="Times New Roman" w:cs="Times New Roman"/>
          <w:color w:val="000000" w:themeColor="text1"/>
          <w:sz w:val="24"/>
          <w:szCs w:val="24"/>
        </w:rPr>
        <w:t xml:space="preserve">vajalike tegevuste loetelu. </w:t>
      </w:r>
      <w:r w:rsidR="1889496F" w:rsidRPr="39A9B226">
        <w:rPr>
          <w:rFonts w:ascii="Times New Roman" w:eastAsia="Times New Roman" w:hAnsi="Times New Roman" w:cs="Times New Roman"/>
          <w:color w:val="000000" w:themeColor="text1"/>
          <w:sz w:val="24"/>
          <w:szCs w:val="24"/>
        </w:rPr>
        <w:t>Arvestades sellega</w:t>
      </w:r>
      <w:r w:rsidR="52C6A5E1" w:rsidRPr="39A9B226">
        <w:rPr>
          <w:rFonts w:ascii="Times New Roman" w:eastAsia="Times New Roman" w:hAnsi="Times New Roman" w:cs="Times New Roman"/>
          <w:color w:val="000000" w:themeColor="text1"/>
          <w:sz w:val="24"/>
          <w:szCs w:val="24"/>
        </w:rPr>
        <w:t>,</w:t>
      </w:r>
      <w:r w:rsidR="1889496F" w:rsidRPr="39A9B226">
        <w:rPr>
          <w:rFonts w:ascii="Times New Roman" w:eastAsia="Times New Roman" w:hAnsi="Times New Roman" w:cs="Times New Roman"/>
          <w:color w:val="000000" w:themeColor="text1"/>
          <w:sz w:val="24"/>
          <w:szCs w:val="24"/>
        </w:rPr>
        <w:t xml:space="preserve"> et </w:t>
      </w:r>
      <w:r w:rsidR="1C121A0A" w:rsidRPr="39A9B226">
        <w:rPr>
          <w:rFonts w:ascii="Times New Roman" w:eastAsia="Times New Roman" w:hAnsi="Times New Roman" w:cs="Times New Roman"/>
          <w:color w:val="000000" w:themeColor="text1"/>
          <w:sz w:val="24"/>
          <w:szCs w:val="24"/>
        </w:rPr>
        <w:t>avalik sektor on suur tarbija ning riigihangete</w:t>
      </w:r>
      <w:r w:rsidR="4FB113E1" w:rsidRPr="39A9B226">
        <w:rPr>
          <w:rFonts w:ascii="Times New Roman" w:eastAsia="Times New Roman" w:hAnsi="Times New Roman" w:cs="Times New Roman"/>
          <w:color w:val="000000" w:themeColor="text1"/>
          <w:sz w:val="24"/>
          <w:szCs w:val="24"/>
        </w:rPr>
        <w:t xml:space="preserve"> kasutamisel horisontaalsete teemade kandjana on suur</w:t>
      </w:r>
      <w:r w:rsidR="1C121A0A" w:rsidRPr="39A9B226">
        <w:rPr>
          <w:rFonts w:ascii="Times New Roman" w:eastAsia="Times New Roman" w:hAnsi="Times New Roman" w:cs="Times New Roman"/>
          <w:color w:val="000000" w:themeColor="text1"/>
          <w:sz w:val="24"/>
          <w:szCs w:val="24"/>
        </w:rPr>
        <w:t xml:space="preserve"> </w:t>
      </w:r>
      <w:r w:rsidR="681AD99E" w:rsidRPr="39A9B226">
        <w:rPr>
          <w:rFonts w:ascii="Times New Roman" w:eastAsia="Times New Roman" w:hAnsi="Times New Roman" w:cs="Times New Roman"/>
          <w:color w:val="000000" w:themeColor="text1"/>
          <w:sz w:val="24"/>
          <w:szCs w:val="24"/>
        </w:rPr>
        <w:t xml:space="preserve">roll, siis </w:t>
      </w:r>
      <w:r w:rsidR="3A7D97CA" w:rsidRPr="39A9B226">
        <w:rPr>
          <w:rFonts w:ascii="Times New Roman" w:eastAsia="Times New Roman" w:hAnsi="Times New Roman" w:cs="Times New Roman"/>
          <w:color w:val="000000" w:themeColor="text1"/>
          <w:sz w:val="24"/>
          <w:szCs w:val="24"/>
        </w:rPr>
        <w:t>s</w:t>
      </w:r>
      <w:r w:rsidR="78443FC9" w:rsidRPr="39A9B226">
        <w:rPr>
          <w:rFonts w:ascii="Times New Roman" w:eastAsia="Times New Roman" w:hAnsi="Times New Roman" w:cs="Times New Roman"/>
          <w:color w:val="000000" w:themeColor="text1"/>
          <w:sz w:val="24"/>
          <w:szCs w:val="24"/>
        </w:rPr>
        <w:t>elleks</w:t>
      </w:r>
      <w:r w:rsidR="7405AF00" w:rsidRPr="7C84A48D">
        <w:rPr>
          <w:rFonts w:ascii="Times New Roman" w:eastAsia="Times New Roman" w:hAnsi="Times New Roman" w:cs="Times New Roman"/>
          <w:color w:val="000000" w:themeColor="text1"/>
          <w:sz w:val="24"/>
          <w:szCs w:val="24"/>
        </w:rPr>
        <w:t xml:space="preserve">, et tagada </w:t>
      </w:r>
      <w:r w:rsidR="661A76D2" w:rsidRPr="39A9B226">
        <w:rPr>
          <w:rFonts w:ascii="Times New Roman" w:eastAsia="Times New Roman" w:hAnsi="Times New Roman" w:cs="Times New Roman"/>
          <w:color w:val="000000" w:themeColor="text1"/>
          <w:sz w:val="24"/>
          <w:szCs w:val="24"/>
        </w:rPr>
        <w:t xml:space="preserve">ka </w:t>
      </w:r>
      <w:r w:rsidR="7405AF00" w:rsidRPr="7C84A48D">
        <w:rPr>
          <w:rFonts w:ascii="Times New Roman" w:eastAsia="Times New Roman" w:hAnsi="Times New Roman" w:cs="Times New Roman"/>
          <w:color w:val="000000" w:themeColor="text1"/>
          <w:sz w:val="24"/>
          <w:szCs w:val="24"/>
        </w:rPr>
        <w:t xml:space="preserve">ettevõtetele </w:t>
      </w:r>
      <w:r w:rsidR="11FD7F40" w:rsidRPr="7C84A48D">
        <w:rPr>
          <w:rFonts w:ascii="Times New Roman" w:eastAsia="Times New Roman" w:hAnsi="Times New Roman" w:cs="Times New Roman"/>
          <w:color w:val="000000" w:themeColor="text1"/>
          <w:sz w:val="24"/>
          <w:szCs w:val="24"/>
        </w:rPr>
        <w:lastRenderedPageBreak/>
        <w:t xml:space="preserve">õigusselgus ja </w:t>
      </w:r>
      <w:r w:rsidR="7405AF00" w:rsidRPr="7C84A48D">
        <w:rPr>
          <w:rFonts w:ascii="Times New Roman" w:eastAsia="Times New Roman" w:hAnsi="Times New Roman" w:cs="Times New Roman"/>
          <w:color w:val="000000" w:themeColor="text1"/>
          <w:sz w:val="24"/>
          <w:szCs w:val="24"/>
        </w:rPr>
        <w:t>investeerimiskindlus</w:t>
      </w:r>
      <w:r w:rsidR="633798CE" w:rsidRPr="7C84A48D">
        <w:rPr>
          <w:rFonts w:ascii="Times New Roman" w:eastAsia="Times New Roman" w:hAnsi="Times New Roman" w:cs="Times New Roman"/>
          <w:color w:val="000000" w:themeColor="text1"/>
          <w:sz w:val="24"/>
          <w:szCs w:val="24"/>
        </w:rPr>
        <w:t>,</w:t>
      </w:r>
      <w:r w:rsidR="1F741B21" w:rsidRPr="7C84A48D">
        <w:rPr>
          <w:rFonts w:ascii="Times New Roman" w:eastAsia="Times New Roman" w:hAnsi="Times New Roman" w:cs="Times New Roman"/>
          <w:color w:val="000000" w:themeColor="text1"/>
          <w:sz w:val="24"/>
          <w:szCs w:val="24"/>
        </w:rPr>
        <w:t xml:space="preserve"> </w:t>
      </w:r>
      <w:r w:rsidR="57E05B33" w:rsidRPr="7C84A48D">
        <w:rPr>
          <w:rFonts w:ascii="Times New Roman" w:eastAsia="Times New Roman" w:hAnsi="Times New Roman" w:cs="Times New Roman"/>
          <w:color w:val="000000" w:themeColor="text1"/>
          <w:sz w:val="24"/>
          <w:szCs w:val="24"/>
        </w:rPr>
        <w:t>sätestatakse lõikes 1, et a</w:t>
      </w:r>
      <w:r w:rsidR="60C8D36E" w:rsidRPr="7C84A48D">
        <w:rPr>
          <w:rFonts w:ascii="Times New Roman" w:eastAsia="Times New Roman" w:hAnsi="Times New Roman" w:cs="Times New Roman"/>
          <w:color w:val="000000" w:themeColor="text1"/>
          <w:sz w:val="24"/>
          <w:szCs w:val="24"/>
        </w:rPr>
        <w:t xml:space="preserve">valiku sektori </w:t>
      </w:r>
      <w:r w:rsidR="1A234C7B" w:rsidRPr="39A9B226">
        <w:rPr>
          <w:rFonts w:ascii="Times New Roman" w:eastAsia="Times New Roman" w:hAnsi="Times New Roman" w:cs="Times New Roman"/>
          <w:color w:val="000000" w:themeColor="text1"/>
          <w:sz w:val="24"/>
          <w:szCs w:val="24"/>
        </w:rPr>
        <w:t>han</w:t>
      </w:r>
      <w:r w:rsidR="04AB5A46" w:rsidRPr="39A9B226">
        <w:rPr>
          <w:rFonts w:ascii="Times New Roman" w:eastAsia="Times New Roman" w:hAnsi="Times New Roman" w:cs="Times New Roman"/>
          <w:color w:val="000000" w:themeColor="text1"/>
          <w:sz w:val="24"/>
          <w:szCs w:val="24"/>
        </w:rPr>
        <w:t>ked peavad aitama kaasa käesoleva seaduse eesmärkide täitmisele ja alates 2026. aastast võtma arvesse</w:t>
      </w:r>
      <w:r w:rsidR="543BDEEE" w:rsidRPr="39A9B226">
        <w:rPr>
          <w:rFonts w:ascii="Times New Roman" w:eastAsia="Times New Roman" w:hAnsi="Times New Roman" w:cs="Times New Roman"/>
          <w:color w:val="000000" w:themeColor="text1"/>
          <w:sz w:val="24"/>
          <w:szCs w:val="24"/>
        </w:rPr>
        <w:t xml:space="preserve"> </w:t>
      </w:r>
      <w:r w:rsidR="05E35694" w:rsidRPr="39A9B226">
        <w:rPr>
          <w:rFonts w:ascii="Times New Roman" w:eastAsia="Times New Roman" w:hAnsi="Times New Roman" w:cs="Times New Roman"/>
          <w:color w:val="000000" w:themeColor="text1"/>
          <w:sz w:val="24"/>
          <w:szCs w:val="24"/>
        </w:rPr>
        <w:t>vähemalt ühte</w:t>
      </w:r>
      <w:r w:rsidR="543BDEEE" w:rsidRPr="39A9B226">
        <w:rPr>
          <w:rFonts w:ascii="Times New Roman" w:eastAsia="Times New Roman" w:hAnsi="Times New Roman" w:cs="Times New Roman"/>
          <w:color w:val="000000" w:themeColor="text1"/>
          <w:sz w:val="24"/>
          <w:szCs w:val="24"/>
        </w:rPr>
        <w:t xml:space="preserve"> kriteeriumit</w:t>
      </w:r>
      <w:r w:rsidR="37461902" w:rsidRPr="39A9B226">
        <w:rPr>
          <w:rFonts w:ascii="Times New Roman" w:eastAsia="Times New Roman" w:hAnsi="Times New Roman" w:cs="Times New Roman"/>
          <w:color w:val="000000" w:themeColor="text1"/>
          <w:sz w:val="24"/>
          <w:szCs w:val="24"/>
        </w:rPr>
        <w:t xml:space="preserve">: kas </w:t>
      </w:r>
      <w:r w:rsidR="04AB5A46" w:rsidRPr="39A9B226">
        <w:rPr>
          <w:rFonts w:ascii="Times New Roman" w:eastAsia="Times New Roman" w:hAnsi="Times New Roman" w:cs="Times New Roman"/>
          <w:color w:val="000000" w:themeColor="text1"/>
          <w:sz w:val="24"/>
          <w:szCs w:val="24"/>
        </w:rPr>
        <w:t>soodustama</w:t>
      </w:r>
      <w:r w:rsidR="60C8D36E" w:rsidRPr="7C84A48D">
        <w:rPr>
          <w:rFonts w:ascii="Times New Roman" w:eastAsia="Times New Roman" w:hAnsi="Times New Roman" w:cs="Times New Roman"/>
          <w:color w:val="000000" w:themeColor="text1"/>
          <w:sz w:val="24"/>
          <w:szCs w:val="24"/>
        </w:rPr>
        <w:t xml:space="preserve"> </w:t>
      </w:r>
      <w:r w:rsidR="5DF4B89F" w:rsidRPr="7C84A48D">
        <w:rPr>
          <w:rFonts w:ascii="Times New Roman" w:eastAsia="Times New Roman" w:hAnsi="Times New Roman" w:cs="Times New Roman"/>
          <w:color w:val="000000" w:themeColor="text1"/>
          <w:sz w:val="24"/>
          <w:szCs w:val="24"/>
        </w:rPr>
        <w:t>kliima</w:t>
      </w:r>
      <w:r w:rsidR="22FAF4A8" w:rsidRPr="7C84A48D">
        <w:rPr>
          <w:rFonts w:ascii="Times New Roman" w:eastAsia="Times New Roman" w:hAnsi="Times New Roman" w:cs="Times New Roman"/>
          <w:color w:val="000000" w:themeColor="text1"/>
          <w:sz w:val="24"/>
          <w:szCs w:val="24"/>
        </w:rPr>
        <w:t>säästlike</w:t>
      </w:r>
      <w:r w:rsidR="0B36C924" w:rsidRPr="7C84A48D">
        <w:rPr>
          <w:rFonts w:ascii="Times New Roman" w:eastAsia="Times New Roman" w:hAnsi="Times New Roman" w:cs="Times New Roman"/>
          <w:color w:val="000000" w:themeColor="text1"/>
          <w:sz w:val="24"/>
          <w:szCs w:val="24"/>
        </w:rPr>
        <w:t xml:space="preserve"> </w:t>
      </w:r>
      <w:r w:rsidR="60C8D36E" w:rsidRPr="7C84A48D">
        <w:rPr>
          <w:rFonts w:ascii="Times New Roman" w:eastAsia="Times New Roman" w:hAnsi="Times New Roman" w:cs="Times New Roman"/>
          <w:color w:val="000000" w:themeColor="text1"/>
          <w:sz w:val="24"/>
          <w:szCs w:val="24"/>
        </w:rPr>
        <w:t>tehnoloogiate arendamist</w:t>
      </w:r>
      <w:r w:rsidR="0F524305" w:rsidRPr="39A9B226">
        <w:rPr>
          <w:rFonts w:ascii="Times New Roman" w:eastAsia="Times New Roman" w:hAnsi="Times New Roman" w:cs="Times New Roman"/>
          <w:color w:val="000000" w:themeColor="text1"/>
          <w:sz w:val="24"/>
          <w:szCs w:val="24"/>
        </w:rPr>
        <w:t xml:space="preserve"> või</w:t>
      </w:r>
      <w:r w:rsidR="34FA4EA9" w:rsidRPr="7C84A48D">
        <w:rPr>
          <w:rFonts w:ascii="Times New Roman" w:eastAsia="Times New Roman" w:hAnsi="Times New Roman" w:cs="Times New Roman"/>
          <w:color w:val="000000" w:themeColor="text1"/>
          <w:sz w:val="24"/>
          <w:szCs w:val="24"/>
        </w:rPr>
        <w:t xml:space="preserve"> energiatõhusate seadmete kasutust</w:t>
      </w:r>
      <w:r w:rsidR="6DAFE631" w:rsidRPr="7C84A48D">
        <w:rPr>
          <w:rFonts w:ascii="Times New Roman" w:eastAsia="Times New Roman" w:hAnsi="Times New Roman" w:cs="Times New Roman"/>
          <w:color w:val="000000" w:themeColor="text1"/>
          <w:sz w:val="24"/>
          <w:szCs w:val="24"/>
        </w:rPr>
        <w:t xml:space="preserve"> </w:t>
      </w:r>
      <w:r w:rsidR="34FA4EA9" w:rsidRPr="7C84A48D">
        <w:rPr>
          <w:rFonts w:ascii="Times New Roman" w:eastAsia="Times New Roman" w:hAnsi="Times New Roman" w:cs="Times New Roman"/>
          <w:color w:val="000000" w:themeColor="text1"/>
          <w:sz w:val="24"/>
          <w:szCs w:val="24"/>
        </w:rPr>
        <w:t>ja ringmajandust</w:t>
      </w:r>
      <w:r w:rsidR="0A3DC302" w:rsidRPr="39A9B226">
        <w:rPr>
          <w:rFonts w:ascii="Times New Roman" w:eastAsia="Times New Roman" w:hAnsi="Times New Roman" w:cs="Times New Roman"/>
          <w:color w:val="000000" w:themeColor="text1"/>
          <w:sz w:val="24"/>
          <w:szCs w:val="24"/>
        </w:rPr>
        <w:t xml:space="preserve"> või</w:t>
      </w:r>
      <w:r w:rsidR="04AB5A46" w:rsidRPr="39A9B226">
        <w:rPr>
          <w:rFonts w:ascii="Times New Roman" w:eastAsia="Times New Roman" w:hAnsi="Times New Roman" w:cs="Times New Roman"/>
          <w:color w:val="000000" w:themeColor="text1"/>
          <w:sz w:val="24"/>
          <w:szCs w:val="24"/>
        </w:rPr>
        <w:t xml:space="preserve"> andma eelise madalama</w:t>
      </w:r>
      <w:r w:rsidR="79C11573" w:rsidRPr="7C84A48D">
        <w:rPr>
          <w:rFonts w:ascii="Times New Roman" w:eastAsia="Times New Roman" w:hAnsi="Times New Roman" w:cs="Times New Roman"/>
          <w:color w:val="000000" w:themeColor="text1"/>
          <w:sz w:val="24"/>
          <w:szCs w:val="24"/>
        </w:rPr>
        <w:t xml:space="preserve"> süsinikujalajäljega toodetele</w:t>
      </w:r>
      <w:r w:rsidR="04AB5A46" w:rsidRPr="39A9B226">
        <w:rPr>
          <w:rFonts w:ascii="Times New Roman" w:eastAsia="Times New Roman" w:hAnsi="Times New Roman" w:cs="Times New Roman"/>
          <w:color w:val="000000" w:themeColor="text1"/>
          <w:sz w:val="24"/>
          <w:szCs w:val="24"/>
        </w:rPr>
        <w:t>.</w:t>
      </w:r>
    </w:p>
    <w:p w14:paraId="2B920DE2" w14:textId="16BB124E" w:rsidR="00C778AA" w:rsidRDefault="00C778AA" w:rsidP="39A9B226">
      <w:pPr>
        <w:spacing w:after="0" w:line="240" w:lineRule="auto"/>
        <w:jc w:val="both"/>
        <w:rPr>
          <w:rFonts w:ascii="Times New Roman" w:eastAsia="Times New Roman" w:hAnsi="Times New Roman" w:cs="Times New Roman"/>
          <w:color w:val="000000" w:themeColor="text1"/>
          <w:sz w:val="24"/>
          <w:szCs w:val="24"/>
        </w:rPr>
      </w:pPr>
    </w:p>
    <w:p w14:paraId="15E188E8" w14:textId="37053587" w:rsidR="00C778AA" w:rsidRDefault="3EEC083C" w:rsidP="00F46374">
      <w:pPr>
        <w:spacing w:after="0" w:line="240" w:lineRule="auto"/>
        <w:jc w:val="both"/>
        <w:rPr>
          <w:rFonts w:ascii="Times New Roman" w:eastAsia="Times New Roman" w:hAnsi="Times New Roman" w:cs="Times New Roman"/>
          <w:sz w:val="24"/>
          <w:szCs w:val="24"/>
        </w:rPr>
      </w:pPr>
      <w:r w:rsidRPr="7C84A48D">
        <w:rPr>
          <w:rFonts w:ascii="Times New Roman" w:eastAsia="Times New Roman" w:hAnsi="Times New Roman" w:cs="Times New Roman"/>
          <w:color w:val="000000" w:themeColor="text1"/>
          <w:sz w:val="24"/>
          <w:szCs w:val="24"/>
        </w:rPr>
        <w:t>Eestis</w:t>
      </w:r>
      <w:r w:rsidR="4613AB7B" w:rsidRPr="7C84A48D">
        <w:rPr>
          <w:rFonts w:ascii="Times New Roman" w:eastAsia="Times New Roman" w:hAnsi="Times New Roman" w:cs="Times New Roman"/>
          <w:color w:val="000000" w:themeColor="text1"/>
          <w:sz w:val="24"/>
          <w:szCs w:val="24"/>
        </w:rPr>
        <w:t xml:space="preserve"> toimub</w:t>
      </w:r>
      <w:r w:rsidRPr="7C84A48D">
        <w:rPr>
          <w:rFonts w:ascii="Times New Roman" w:eastAsia="Times New Roman" w:hAnsi="Times New Roman" w:cs="Times New Roman"/>
          <w:color w:val="000000" w:themeColor="text1"/>
          <w:sz w:val="24"/>
          <w:szCs w:val="24"/>
        </w:rPr>
        <w:t xml:space="preserve"> </w:t>
      </w:r>
      <w:r w:rsidR="686BB440" w:rsidRPr="7C84A48D">
        <w:rPr>
          <w:rFonts w:ascii="Times New Roman" w:eastAsia="Times New Roman" w:hAnsi="Times New Roman" w:cs="Times New Roman"/>
          <w:color w:val="000000" w:themeColor="text1"/>
          <w:sz w:val="24"/>
          <w:szCs w:val="24"/>
        </w:rPr>
        <w:t>kliimas</w:t>
      </w:r>
      <w:r w:rsidR="39DDDF1A" w:rsidRPr="7C84A48D">
        <w:rPr>
          <w:rFonts w:ascii="Times New Roman" w:eastAsia="Times New Roman" w:hAnsi="Times New Roman" w:cs="Times New Roman"/>
          <w:color w:val="000000" w:themeColor="text1"/>
          <w:sz w:val="24"/>
          <w:szCs w:val="24"/>
        </w:rPr>
        <w:t>äästliku</w:t>
      </w:r>
      <w:r w:rsidR="686BB440" w:rsidRPr="7C84A48D">
        <w:rPr>
          <w:rFonts w:ascii="Times New Roman" w:eastAsia="Times New Roman" w:hAnsi="Times New Roman" w:cs="Times New Roman"/>
          <w:color w:val="000000" w:themeColor="text1"/>
          <w:sz w:val="24"/>
          <w:szCs w:val="24"/>
        </w:rPr>
        <w:t xml:space="preserve"> </w:t>
      </w:r>
      <w:r w:rsidRPr="7C84A48D">
        <w:rPr>
          <w:rFonts w:ascii="Times New Roman" w:eastAsia="Times New Roman" w:hAnsi="Times New Roman" w:cs="Times New Roman"/>
          <w:color w:val="000000" w:themeColor="text1"/>
          <w:sz w:val="24"/>
          <w:szCs w:val="24"/>
        </w:rPr>
        <w:t>tehnoloogia katsetami</w:t>
      </w:r>
      <w:r w:rsidR="57ABD7C6" w:rsidRPr="7C84A48D">
        <w:rPr>
          <w:rFonts w:ascii="Times New Roman" w:eastAsia="Times New Roman" w:hAnsi="Times New Roman" w:cs="Times New Roman"/>
          <w:color w:val="000000" w:themeColor="text1"/>
          <w:sz w:val="24"/>
          <w:szCs w:val="24"/>
        </w:rPr>
        <w:t>seks vajalike lubade taotlemine ja menetlemine</w:t>
      </w:r>
      <w:r w:rsidRPr="7C84A48D">
        <w:rPr>
          <w:rFonts w:ascii="Times New Roman" w:eastAsia="Times New Roman" w:hAnsi="Times New Roman" w:cs="Times New Roman"/>
          <w:color w:val="000000" w:themeColor="text1"/>
          <w:sz w:val="24"/>
          <w:szCs w:val="24"/>
        </w:rPr>
        <w:t xml:space="preserve"> s</w:t>
      </w:r>
      <w:r w:rsidR="712D5D23" w:rsidRPr="7C84A48D">
        <w:rPr>
          <w:rFonts w:ascii="Times New Roman" w:eastAsia="Times New Roman" w:hAnsi="Times New Roman" w:cs="Times New Roman"/>
          <w:color w:val="000000" w:themeColor="text1"/>
          <w:sz w:val="24"/>
          <w:szCs w:val="24"/>
        </w:rPr>
        <w:t>amadel tingimustel</w:t>
      </w:r>
      <w:r w:rsidR="1AB4F05F" w:rsidRPr="7C84A48D">
        <w:rPr>
          <w:rFonts w:ascii="Times New Roman" w:eastAsia="Times New Roman" w:hAnsi="Times New Roman" w:cs="Times New Roman"/>
          <w:color w:val="000000" w:themeColor="text1"/>
          <w:sz w:val="24"/>
          <w:szCs w:val="24"/>
        </w:rPr>
        <w:t xml:space="preserve"> võrreldes </w:t>
      </w:r>
      <w:r w:rsidR="06B6C8C0" w:rsidRPr="7C84A48D">
        <w:rPr>
          <w:rFonts w:ascii="Times New Roman" w:eastAsia="Times New Roman" w:hAnsi="Times New Roman" w:cs="Times New Roman"/>
          <w:color w:val="000000" w:themeColor="text1"/>
          <w:sz w:val="24"/>
          <w:szCs w:val="24"/>
        </w:rPr>
        <w:t>traditsioonilis</w:t>
      </w:r>
      <w:r w:rsidR="701A8D3F" w:rsidRPr="7C84A48D">
        <w:rPr>
          <w:rFonts w:ascii="Times New Roman" w:eastAsia="Times New Roman" w:hAnsi="Times New Roman" w:cs="Times New Roman"/>
          <w:color w:val="000000" w:themeColor="text1"/>
          <w:sz w:val="24"/>
          <w:szCs w:val="24"/>
        </w:rPr>
        <w:t>te tehnoloogiate kasutuselevõtuks vajalike lubadega</w:t>
      </w:r>
      <w:r w:rsidR="4613AB7B" w:rsidRPr="7C84A48D">
        <w:rPr>
          <w:rFonts w:ascii="Times New Roman" w:eastAsia="Times New Roman" w:hAnsi="Times New Roman" w:cs="Times New Roman"/>
          <w:color w:val="000000" w:themeColor="text1"/>
          <w:sz w:val="24"/>
          <w:szCs w:val="24"/>
        </w:rPr>
        <w:t>.</w:t>
      </w:r>
      <w:r w:rsidR="3DD2FAC4" w:rsidRPr="7C84A48D">
        <w:rPr>
          <w:rFonts w:ascii="Times New Roman" w:eastAsia="Times New Roman" w:hAnsi="Times New Roman" w:cs="Times New Roman"/>
          <w:color w:val="000000" w:themeColor="text1"/>
          <w:sz w:val="24"/>
          <w:szCs w:val="24"/>
        </w:rPr>
        <w:t xml:space="preserve"> </w:t>
      </w:r>
      <w:r w:rsidR="4613AB7B" w:rsidRPr="7C84A48D">
        <w:rPr>
          <w:rFonts w:ascii="Times New Roman" w:eastAsia="Times New Roman" w:hAnsi="Times New Roman" w:cs="Times New Roman"/>
          <w:color w:val="000000" w:themeColor="text1"/>
          <w:sz w:val="24"/>
          <w:szCs w:val="24"/>
        </w:rPr>
        <w:t>S</w:t>
      </w:r>
      <w:r w:rsidR="3DD2FAC4" w:rsidRPr="7C84A48D">
        <w:rPr>
          <w:rFonts w:ascii="Times New Roman" w:eastAsia="Times New Roman" w:hAnsi="Times New Roman" w:cs="Times New Roman"/>
          <w:color w:val="000000" w:themeColor="text1"/>
          <w:sz w:val="24"/>
          <w:szCs w:val="24"/>
        </w:rPr>
        <w:t xml:space="preserve">elleks, et </w:t>
      </w:r>
      <w:r w:rsidR="19325306" w:rsidRPr="7C84A48D">
        <w:rPr>
          <w:rFonts w:ascii="Times New Roman" w:eastAsia="Times New Roman" w:hAnsi="Times New Roman" w:cs="Times New Roman"/>
          <w:color w:val="000000" w:themeColor="text1"/>
          <w:sz w:val="24"/>
          <w:szCs w:val="24"/>
        </w:rPr>
        <w:t xml:space="preserve">luua </w:t>
      </w:r>
      <w:r w:rsidR="328ED69E" w:rsidRPr="7C84A48D">
        <w:rPr>
          <w:rFonts w:ascii="Times New Roman" w:eastAsia="Times New Roman" w:hAnsi="Times New Roman" w:cs="Times New Roman"/>
          <w:color w:val="000000" w:themeColor="text1"/>
          <w:sz w:val="24"/>
          <w:szCs w:val="24"/>
        </w:rPr>
        <w:t>katseta</w:t>
      </w:r>
      <w:r w:rsidR="47A2F533" w:rsidRPr="7C84A48D">
        <w:rPr>
          <w:rFonts w:ascii="Times New Roman" w:eastAsia="Times New Roman" w:hAnsi="Times New Roman" w:cs="Times New Roman"/>
          <w:color w:val="000000" w:themeColor="text1"/>
          <w:sz w:val="24"/>
          <w:szCs w:val="24"/>
        </w:rPr>
        <w:t>mist soodustavad tingimused</w:t>
      </w:r>
      <w:r w:rsidR="328ED69E" w:rsidRPr="7C84A48D">
        <w:rPr>
          <w:rFonts w:ascii="Times New Roman" w:eastAsia="Times New Roman" w:hAnsi="Times New Roman" w:cs="Times New Roman"/>
          <w:color w:val="000000" w:themeColor="text1"/>
          <w:sz w:val="24"/>
          <w:szCs w:val="24"/>
        </w:rPr>
        <w:t>, on oluline luua selleks vajalikud</w:t>
      </w:r>
      <w:r w:rsidR="5F315BBA" w:rsidRPr="7C84A48D">
        <w:rPr>
          <w:rFonts w:ascii="Times New Roman" w:eastAsia="Times New Roman" w:hAnsi="Times New Roman" w:cs="Times New Roman"/>
          <w:color w:val="000000" w:themeColor="text1"/>
          <w:sz w:val="24"/>
          <w:szCs w:val="24"/>
        </w:rPr>
        <w:t xml:space="preserve"> eeldused</w:t>
      </w:r>
      <w:r w:rsidR="4969ACC6" w:rsidRPr="7C84A48D">
        <w:rPr>
          <w:rFonts w:ascii="Times New Roman" w:eastAsia="Times New Roman" w:hAnsi="Times New Roman" w:cs="Times New Roman"/>
          <w:color w:val="000000" w:themeColor="text1"/>
          <w:sz w:val="24"/>
          <w:szCs w:val="24"/>
        </w:rPr>
        <w:t xml:space="preserve"> nii</w:t>
      </w:r>
      <w:r w:rsidR="5F315BBA" w:rsidRPr="7C84A48D">
        <w:rPr>
          <w:rFonts w:ascii="Times New Roman" w:eastAsia="Times New Roman" w:hAnsi="Times New Roman" w:cs="Times New Roman"/>
          <w:color w:val="000000" w:themeColor="text1"/>
          <w:sz w:val="24"/>
          <w:szCs w:val="24"/>
        </w:rPr>
        <w:t xml:space="preserve"> katsealade rajamist toetavate planeerimisotsuste</w:t>
      </w:r>
      <w:r w:rsidR="6DAFE631" w:rsidRPr="7C84A48D">
        <w:rPr>
          <w:rFonts w:ascii="Times New Roman" w:eastAsia="Times New Roman" w:hAnsi="Times New Roman" w:cs="Times New Roman"/>
          <w:color w:val="000000" w:themeColor="text1"/>
          <w:sz w:val="24"/>
          <w:szCs w:val="24"/>
        </w:rPr>
        <w:t>ga</w:t>
      </w:r>
      <w:r w:rsidR="5F315BBA" w:rsidRPr="7C84A48D">
        <w:rPr>
          <w:rFonts w:ascii="Times New Roman" w:eastAsia="Times New Roman" w:hAnsi="Times New Roman" w:cs="Times New Roman"/>
          <w:color w:val="000000" w:themeColor="text1"/>
          <w:sz w:val="24"/>
          <w:szCs w:val="24"/>
        </w:rPr>
        <w:t xml:space="preserve"> kui ka</w:t>
      </w:r>
      <w:r w:rsidR="328ED69E" w:rsidRPr="7C84A48D">
        <w:rPr>
          <w:rFonts w:ascii="Times New Roman" w:eastAsia="Times New Roman" w:hAnsi="Times New Roman" w:cs="Times New Roman"/>
          <w:color w:val="000000" w:themeColor="text1"/>
          <w:sz w:val="24"/>
          <w:szCs w:val="24"/>
        </w:rPr>
        <w:t xml:space="preserve"> </w:t>
      </w:r>
      <w:r w:rsidR="7B01C410" w:rsidRPr="7C84A48D">
        <w:rPr>
          <w:rFonts w:ascii="Times New Roman" w:eastAsia="Times New Roman" w:hAnsi="Times New Roman" w:cs="Times New Roman"/>
          <w:color w:val="000000" w:themeColor="text1"/>
          <w:sz w:val="24"/>
          <w:szCs w:val="24"/>
        </w:rPr>
        <w:t>katsetamist soodustava</w:t>
      </w:r>
      <w:r w:rsidR="6DAFE631" w:rsidRPr="7C84A48D">
        <w:rPr>
          <w:rFonts w:ascii="Times New Roman" w:eastAsia="Times New Roman" w:hAnsi="Times New Roman" w:cs="Times New Roman"/>
          <w:color w:val="000000" w:themeColor="text1"/>
          <w:sz w:val="24"/>
          <w:szCs w:val="24"/>
        </w:rPr>
        <w:t>te</w:t>
      </w:r>
      <w:r w:rsidR="7B01C410" w:rsidRPr="7C84A48D">
        <w:rPr>
          <w:rFonts w:ascii="Times New Roman" w:eastAsia="Times New Roman" w:hAnsi="Times New Roman" w:cs="Times New Roman"/>
          <w:color w:val="000000" w:themeColor="text1"/>
          <w:sz w:val="24"/>
          <w:szCs w:val="24"/>
        </w:rPr>
        <w:t xml:space="preserve"> </w:t>
      </w:r>
      <w:r w:rsidR="328ED69E" w:rsidRPr="7C84A48D">
        <w:rPr>
          <w:rFonts w:ascii="Times New Roman" w:eastAsia="Times New Roman" w:hAnsi="Times New Roman" w:cs="Times New Roman"/>
          <w:color w:val="000000" w:themeColor="text1"/>
          <w:sz w:val="24"/>
          <w:szCs w:val="24"/>
        </w:rPr>
        <w:t>tingimus</w:t>
      </w:r>
      <w:r w:rsidR="6DAFE631" w:rsidRPr="7C84A48D">
        <w:rPr>
          <w:rFonts w:ascii="Times New Roman" w:eastAsia="Times New Roman" w:hAnsi="Times New Roman" w:cs="Times New Roman"/>
          <w:color w:val="000000" w:themeColor="text1"/>
          <w:sz w:val="24"/>
          <w:szCs w:val="24"/>
        </w:rPr>
        <w:t>tega</w:t>
      </w:r>
      <w:r w:rsidR="0356EA56" w:rsidRPr="7C84A48D">
        <w:rPr>
          <w:rFonts w:ascii="Times New Roman" w:eastAsia="Times New Roman" w:hAnsi="Times New Roman" w:cs="Times New Roman"/>
          <w:color w:val="000000" w:themeColor="text1"/>
          <w:sz w:val="24"/>
          <w:szCs w:val="24"/>
        </w:rPr>
        <w:t xml:space="preserve"> lubade menetluse</w:t>
      </w:r>
      <w:r w:rsidR="6DAFE631" w:rsidRPr="7C84A48D">
        <w:rPr>
          <w:rFonts w:ascii="Times New Roman" w:eastAsia="Times New Roman" w:hAnsi="Times New Roman" w:cs="Times New Roman"/>
          <w:color w:val="000000" w:themeColor="text1"/>
          <w:sz w:val="24"/>
          <w:szCs w:val="24"/>
        </w:rPr>
        <w:t>ga</w:t>
      </w:r>
      <w:r w:rsidR="701A8D3F" w:rsidRPr="7C84A48D">
        <w:rPr>
          <w:rFonts w:ascii="Times New Roman" w:eastAsia="Times New Roman" w:hAnsi="Times New Roman" w:cs="Times New Roman"/>
          <w:color w:val="000000" w:themeColor="text1"/>
          <w:sz w:val="24"/>
          <w:szCs w:val="24"/>
        </w:rPr>
        <w:t>.</w:t>
      </w:r>
      <w:r w:rsidR="6A828FFF" w:rsidRPr="7C84A48D">
        <w:rPr>
          <w:rFonts w:ascii="Times New Roman" w:eastAsia="Times New Roman" w:hAnsi="Times New Roman" w:cs="Times New Roman"/>
          <w:color w:val="000000" w:themeColor="text1"/>
          <w:sz w:val="24"/>
          <w:szCs w:val="24"/>
        </w:rPr>
        <w:t xml:space="preserve"> Seetõttu sätestatakse l</w:t>
      </w:r>
      <w:r w:rsidR="13D314C0" w:rsidRPr="7C84A48D">
        <w:rPr>
          <w:rFonts w:ascii="Times New Roman" w:eastAsia="Times New Roman" w:hAnsi="Times New Roman" w:cs="Times New Roman"/>
          <w:color w:val="000000" w:themeColor="text1"/>
          <w:sz w:val="24"/>
          <w:szCs w:val="24"/>
        </w:rPr>
        <w:t>õikes 2</w:t>
      </w:r>
      <w:r w:rsidR="180E1607" w:rsidRPr="7C84A48D">
        <w:rPr>
          <w:rFonts w:ascii="Times New Roman" w:eastAsia="Times New Roman" w:hAnsi="Times New Roman" w:cs="Times New Roman"/>
          <w:color w:val="000000" w:themeColor="text1"/>
          <w:sz w:val="24"/>
          <w:szCs w:val="24"/>
        </w:rPr>
        <w:t xml:space="preserve"> r</w:t>
      </w:r>
      <w:r w:rsidR="234E23EA" w:rsidRPr="7C84A48D">
        <w:rPr>
          <w:rFonts w:ascii="Times New Roman" w:eastAsia="Times New Roman" w:hAnsi="Times New Roman" w:cs="Times New Roman"/>
          <w:color w:val="000000" w:themeColor="text1"/>
          <w:sz w:val="24"/>
          <w:szCs w:val="24"/>
        </w:rPr>
        <w:t>ii</w:t>
      </w:r>
      <w:r w:rsidR="3E82022A" w:rsidRPr="7C84A48D">
        <w:rPr>
          <w:rFonts w:ascii="Times New Roman" w:eastAsia="Times New Roman" w:hAnsi="Times New Roman" w:cs="Times New Roman"/>
          <w:color w:val="000000" w:themeColor="text1"/>
          <w:sz w:val="24"/>
          <w:szCs w:val="24"/>
        </w:rPr>
        <w:t>gile kohustus</w:t>
      </w:r>
      <w:r w:rsidR="234E23EA" w:rsidRPr="7C84A48D">
        <w:rPr>
          <w:rFonts w:ascii="Times New Roman" w:eastAsia="Times New Roman" w:hAnsi="Times New Roman" w:cs="Times New Roman"/>
          <w:color w:val="000000" w:themeColor="text1"/>
          <w:sz w:val="24"/>
          <w:szCs w:val="24"/>
        </w:rPr>
        <w:t xml:space="preserve"> taga</w:t>
      </w:r>
      <w:r w:rsidR="3E832685" w:rsidRPr="7C84A48D">
        <w:rPr>
          <w:rFonts w:ascii="Times New Roman" w:eastAsia="Times New Roman" w:hAnsi="Times New Roman" w:cs="Times New Roman"/>
          <w:color w:val="000000" w:themeColor="text1"/>
          <w:sz w:val="24"/>
          <w:szCs w:val="24"/>
        </w:rPr>
        <w:t>da</w:t>
      </w:r>
      <w:r w:rsidR="234E23EA" w:rsidRPr="7C84A48D">
        <w:rPr>
          <w:rFonts w:ascii="Times New Roman" w:eastAsia="Times New Roman" w:hAnsi="Times New Roman" w:cs="Times New Roman"/>
          <w:color w:val="000000" w:themeColor="text1"/>
          <w:sz w:val="24"/>
          <w:szCs w:val="24"/>
        </w:rPr>
        <w:t xml:space="preserve"> </w:t>
      </w:r>
      <w:r w:rsidR="65E927E4" w:rsidRPr="7C84A48D">
        <w:rPr>
          <w:rFonts w:ascii="Times New Roman" w:eastAsia="Times New Roman" w:hAnsi="Times New Roman" w:cs="Times New Roman"/>
          <w:color w:val="000000" w:themeColor="text1"/>
          <w:sz w:val="24"/>
          <w:szCs w:val="24"/>
        </w:rPr>
        <w:t>KHG</w:t>
      </w:r>
      <w:r w:rsidR="234E23EA" w:rsidRPr="7C84A48D">
        <w:rPr>
          <w:rFonts w:ascii="Times New Roman" w:eastAsia="Times New Roman" w:hAnsi="Times New Roman" w:cs="Times New Roman"/>
          <w:color w:val="000000" w:themeColor="text1"/>
          <w:sz w:val="24"/>
          <w:szCs w:val="24"/>
        </w:rPr>
        <w:t xml:space="preserve"> heite vähendamise või sidumise ja kliimasäästlike tehnoloogiate katsetamist toetav loamenetlus</w:t>
      </w:r>
      <w:r w:rsidR="77D12FBF" w:rsidRPr="7C84A48D">
        <w:rPr>
          <w:rFonts w:ascii="Times New Roman" w:eastAsia="Times New Roman" w:hAnsi="Times New Roman" w:cs="Times New Roman"/>
          <w:color w:val="000000" w:themeColor="text1"/>
          <w:sz w:val="24"/>
          <w:szCs w:val="24"/>
        </w:rPr>
        <w:t>,</w:t>
      </w:r>
      <w:r w:rsidR="234E23EA" w:rsidRPr="7C84A48D">
        <w:rPr>
          <w:rFonts w:ascii="Times New Roman" w:eastAsia="Times New Roman" w:hAnsi="Times New Roman" w:cs="Times New Roman"/>
          <w:color w:val="000000" w:themeColor="text1"/>
          <w:sz w:val="24"/>
          <w:szCs w:val="24"/>
        </w:rPr>
        <w:t xml:space="preserve"> </w:t>
      </w:r>
      <w:r w:rsidR="77D12FBF" w:rsidRPr="7C84A48D">
        <w:rPr>
          <w:rFonts w:ascii="Times New Roman" w:eastAsia="Times New Roman" w:hAnsi="Times New Roman" w:cs="Times New Roman"/>
          <w:sz w:val="24"/>
          <w:szCs w:val="24"/>
        </w:rPr>
        <w:t xml:space="preserve">mille </w:t>
      </w:r>
      <w:r w:rsidR="058AFD0B" w:rsidRPr="7C84A48D">
        <w:rPr>
          <w:rFonts w:ascii="Times New Roman" w:eastAsia="Times New Roman" w:hAnsi="Times New Roman" w:cs="Times New Roman"/>
          <w:sz w:val="24"/>
          <w:szCs w:val="24"/>
        </w:rPr>
        <w:t>eesmär</w:t>
      </w:r>
      <w:r w:rsidR="6DAFE631" w:rsidRPr="7C84A48D">
        <w:rPr>
          <w:rFonts w:ascii="Times New Roman" w:eastAsia="Times New Roman" w:hAnsi="Times New Roman" w:cs="Times New Roman"/>
          <w:sz w:val="24"/>
          <w:szCs w:val="24"/>
        </w:rPr>
        <w:t>k</w:t>
      </w:r>
      <w:r w:rsidR="058AFD0B" w:rsidRPr="7C84A48D">
        <w:rPr>
          <w:rFonts w:ascii="Times New Roman" w:eastAsia="Times New Roman" w:hAnsi="Times New Roman" w:cs="Times New Roman"/>
          <w:sz w:val="24"/>
          <w:szCs w:val="24"/>
        </w:rPr>
        <w:t xml:space="preserve"> on edendada ja soodustada </w:t>
      </w:r>
      <w:r w:rsidR="6DAFE631" w:rsidRPr="7C84A48D">
        <w:rPr>
          <w:rFonts w:ascii="Times New Roman" w:eastAsia="Times New Roman" w:hAnsi="Times New Roman" w:cs="Times New Roman"/>
          <w:sz w:val="24"/>
          <w:szCs w:val="24"/>
        </w:rPr>
        <w:t>selliste</w:t>
      </w:r>
      <w:r w:rsidR="058AFD0B" w:rsidRPr="7C84A48D">
        <w:rPr>
          <w:rFonts w:ascii="Times New Roman" w:eastAsia="Times New Roman" w:hAnsi="Times New Roman" w:cs="Times New Roman"/>
          <w:sz w:val="24"/>
          <w:szCs w:val="24"/>
        </w:rPr>
        <w:t xml:space="preserve"> tehnoloogiate väljatöötamist. </w:t>
      </w:r>
    </w:p>
    <w:p w14:paraId="36FA3593" w14:textId="77777777" w:rsidR="0061122E" w:rsidRDefault="0061122E" w:rsidP="005E4CF6">
      <w:pPr>
        <w:spacing w:after="0" w:line="240" w:lineRule="auto"/>
        <w:jc w:val="both"/>
        <w:rPr>
          <w:rFonts w:ascii="Times New Roman" w:eastAsia="Times New Roman" w:hAnsi="Times New Roman" w:cs="Times New Roman"/>
          <w:sz w:val="24"/>
          <w:szCs w:val="24"/>
        </w:rPr>
      </w:pPr>
    </w:p>
    <w:p w14:paraId="71CAF613" w14:textId="321041F1" w:rsidR="000B158D" w:rsidRDefault="2D09643D" w:rsidP="005E4CF6">
      <w:pPr>
        <w:spacing w:after="0" w:line="240" w:lineRule="auto"/>
        <w:jc w:val="both"/>
        <w:rPr>
          <w:rFonts w:ascii="Times New Roman" w:eastAsia="Times New Roman" w:hAnsi="Times New Roman" w:cs="Times New Roman"/>
          <w:sz w:val="24"/>
          <w:szCs w:val="24"/>
        </w:rPr>
      </w:pPr>
      <w:r w:rsidRPr="2B2CB921">
        <w:rPr>
          <w:rFonts w:ascii="Times New Roman" w:eastAsia="Times New Roman" w:hAnsi="Times New Roman" w:cs="Times New Roman"/>
          <w:sz w:val="24"/>
          <w:szCs w:val="24"/>
        </w:rPr>
        <w:t xml:space="preserve">Kehtiva õiguse alusel on võimalik </w:t>
      </w:r>
      <w:r w:rsidR="39C108CC" w:rsidRPr="2B2CB921">
        <w:rPr>
          <w:rFonts w:ascii="Times New Roman" w:eastAsia="Times New Roman" w:hAnsi="Times New Roman" w:cs="Times New Roman"/>
          <w:sz w:val="24"/>
          <w:szCs w:val="24"/>
        </w:rPr>
        <w:t xml:space="preserve">anda </w:t>
      </w:r>
      <w:r w:rsidRPr="2B2CB921">
        <w:rPr>
          <w:rFonts w:ascii="Times New Roman" w:eastAsia="Times New Roman" w:hAnsi="Times New Roman" w:cs="Times New Roman"/>
          <w:sz w:val="24"/>
          <w:szCs w:val="24"/>
        </w:rPr>
        <w:t>keskkonnal</w:t>
      </w:r>
      <w:r w:rsidR="39C108CC" w:rsidRPr="2B2CB921">
        <w:rPr>
          <w:rFonts w:ascii="Times New Roman" w:eastAsia="Times New Roman" w:hAnsi="Times New Roman" w:cs="Times New Roman"/>
          <w:sz w:val="24"/>
          <w:szCs w:val="24"/>
        </w:rPr>
        <w:t>uba</w:t>
      </w:r>
      <w:r w:rsidRPr="2B2CB921">
        <w:rPr>
          <w:rFonts w:ascii="Times New Roman" w:eastAsia="Times New Roman" w:hAnsi="Times New Roman" w:cs="Times New Roman"/>
          <w:sz w:val="24"/>
          <w:szCs w:val="24"/>
        </w:rPr>
        <w:t xml:space="preserve"> lihtsustatu</w:t>
      </w:r>
      <w:r w:rsidR="39C108CC" w:rsidRPr="2B2CB921">
        <w:rPr>
          <w:rFonts w:ascii="Times New Roman" w:eastAsia="Times New Roman" w:hAnsi="Times New Roman" w:cs="Times New Roman"/>
          <w:sz w:val="24"/>
          <w:szCs w:val="24"/>
        </w:rPr>
        <w:t>lt</w:t>
      </w:r>
      <w:r w:rsidRPr="2B2CB921">
        <w:rPr>
          <w:rFonts w:ascii="Times New Roman" w:eastAsia="Times New Roman" w:hAnsi="Times New Roman" w:cs="Times New Roman"/>
          <w:sz w:val="24"/>
          <w:szCs w:val="24"/>
        </w:rPr>
        <w:t xml:space="preserve">, kui </w:t>
      </w:r>
      <w:r w:rsidR="2CCE9032" w:rsidRPr="2B2CB921">
        <w:rPr>
          <w:rFonts w:ascii="Times New Roman" w:eastAsia="Times New Roman" w:hAnsi="Times New Roman" w:cs="Times New Roman"/>
          <w:sz w:val="24"/>
          <w:szCs w:val="24"/>
        </w:rPr>
        <w:t xml:space="preserve">täiemahulise </w:t>
      </w:r>
      <w:r w:rsidRPr="2B2CB921">
        <w:rPr>
          <w:rFonts w:ascii="Times New Roman" w:eastAsia="Times New Roman" w:hAnsi="Times New Roman" w:cs="Times New Roman"/>
          <w:sz w:val="24"/>
          <w:szCs w:val="24"/>
        </w:rPr>
        <w:t>tegevuse</w:t>
      </w:r>
      <w:r w:rsidR="30488167" w:rsidRPr="2B2CB921">
        <w:rPr>
          <w:rFonts w:ascii="Times New Roman" w:eastAsia="Times New Roman" w:hAnsi="Times New Roman" w:cs="Times New Roman"/>
          <w:sz w:val="24"/>
          <w:szCs w:val="24"/>
        </w:rPr>
        <w:t xml:space="preserve"> lubamise</w:t>
      </w:r>
      <w:r w:rsidRPr="2B2CB921">
        <w:rPr>
          <w:rFonts w:ascii="Times New Roman" w:eastAsia="Times New Roman" w:hAnsi="Times New Roman" w:cs="Times New Roman"/>
          <w:sz w:val="24"/>
          <w:szCs w:val="24"/>
        </w:rPr>
        <w:t xml:space="preserve">ks on vaja </w:t>
      </w:r>
      <w:r w:rsidR="2CCE9032" w:rsidRPr="2B2CB921">
        <w:rPr>
          <w:rFonts w:ascii="Times New Roman" w:eastAsia="Times New Roman" w:hAnsi="Times New Roman" w:cs="Times New Roman"/>
          <w:sz w:val="24"/>
          <w:szCs w:val="24"/>
        </w:rPr>
        <w:t xml:space="preserve">küll </w:t>
      </w:r>
      <w:r w:rsidRPr="2B2CB921">
        <w:rPr>
          <w:rFonts w:ascii="Times New Roman" w:eastAsia="Times New Roman" w:hAnsi="Times New Roman" w:cs="Times New Roman"/>
          <w:sz w:val="24"/>
          <w:szCs w:val="24"/>
        </w:rPr>
        <w:t xml:space="preserve">teha </w:t>
      </w:r>
      <w:r w:rsidR="3289C3D6" w:rsidRPr="2B2CB921">
        <w:rPr>
          <w:rFonts w:ascii="Times New Roman" w:eastAsia="Times New Roman" w:hAnsi="Times New Roman" w:cs="Times New Roman"/>
          <w:sz w:val="24"/>
          <w:szCs w:val="24"/>
        </w:rPr>
        <w:t>keskkonnamõju hindamine (</w:t>
      </w:r>
      <w:r w:rsidRPr="2B2CB921">
        <w:rPr>
          <w:rFonts w:ascii="Times New Roman" w:eastAsia="Times New Roman" w:hAnsi="Times New Roman" w:cs="Times New Roman"/>
          <w:sz w:val="24"/>
          <w:szCs w:val="24"/>
        </w:rPr>
        <w:t>KMH</w:t>
      </w:r>
      <w:r w:rsidR="3289C3D6" w:rsidRPr="2B2CB921">
        <w:rPr>
          <w:rFonts w:ascii="Times New Roman" w:eastAsia="Times New Roman" w:hAnsi="Times New Roman" w:cs="Times New Roman"/>
          <w:sz w:val="24"/>
          <w:szCs w:val="24"/>
        </w:rPr>
        <w:t>)</w:t>
      </w:r>
      <w:r w:rsidRPr="2B2CB921">
        <w:rPr>
          <w:rFonts w:ascii="Times New Roman" w:eastAsia="Times New Roman" w:hAnsi="Times New Roman" w:cs="Times New Roman"/>
          <w:sz w:val="24"/>
          <w:szCs w:val="24"/>
        </w:rPr>
        <w:t xml:space="preserve">, kuid pilootprojekti käigus tootmine jääb alla keskkonnamõju hindamise seaduses sätestatud künnisvõimsuse. </w:t>
      </w:r>
      <w:proofErr w:type="spellStart"/>
      <w:r w:rsidRPr="2B2CB921">
        <w:rPr>
          <w:rFonts w:ascii="Times New Roman" w:eastAsia="Times New Roman" w:hAnsi="Times New Roman" w:cs="Times New Roman"/>
          <w:sz w:val="24"/>
          <w:szCs w:val="24"/>
        </w:rPr>
        <w:t>KeÜS</w:t>
      </w:r>
      <w:r w:rsidR="39C108CC" w:rsidRPr="2B2CB921">
        <w:rPr>
          <w:rFonts w:ascii="Times New Roman" w:eastAsia="Times New Roman" w:hAnsi="Times New Roman" w:cs="Times New Roman"/>
          <w:sz w:val="24"/>
          <w:szCs w:val="24"/>
        </w:rPr>
        <w:t>i</w:t>
      </w:r>
      <w:proofErr w:type="spellEnd"/>
      <w:r w:rsidRPr="2B2CB921">
        <w:rPr>
          <w:rFonts w:ascii="Times New Roman" w:eastAsia="Times New Roman" w:hAnsi="Times New Roman" w:cs="Times New Roman"/>
          <w:sz w:val="24"/>
          <w:szCs w:val="24"/>
        </w:rPr>
        <w:t xml:space="preserve"> § 56 annab võimaluse anda keskkonnaluba osaliselt ja ajutiste tingimustega ehk tähtajaliselt. See paragrahv annab m</w:t>
      </w:r>
      <w:r w:rsidR="39C108CC" w:rsidRPr="2B2CB921">
        <w:rPr>
          <w:rFonts w:ascii="Times New Roman" w:eastAsia="Times New Roman" w:hAnsi="Times New Roman" w:cs="Times New Roman"/>
          <w:sz w:val="24"/>
          <w:szCs w:val="24"/>
        </w:rPr>
        <w:t>uuhulgas</w:t>
      </w:r>
      <w:r w:rsidRPr="2B2CB921">
        <w:rPr>
          <w:rFonts w:ascii="Times New Roman" w:eastAsia="Times New Roman" w:hAnsi="Times New Roman" w:cs="Times New Roman"/>
          <w:sz w:val="24"/>
          <w:szCs w:val="24"/>
        </w:rPr>
        <w:t xml:space="preserve"> loa andjale veel enne lõpliku otsuse tegemist võimaluse välja selgitada tegevuse elluviimise mõjusid. Sätte alusel saab keskkonnaloa välja anda osaliselt ka mahulises mõttes ja lubada küll kavandatud tegevust kõigis aspektides, ent vähendatud mahus. Samas on oluline lisatingimus, et vähendatud mahus tegevus on ise lubatav</w:t>
      </w:r>
      <w:r w:rsidR="39C108CC" w:rsidRPr="2B2CB921">
        <w:rPr>
          <w:rFonts w:ascii="Times New Roman" w:eastAsia="Times New Roman" w:hAnsi="Times New Roman" w:cs="Times New Roman"/>
          <w:sz w:val="24"/>
          <w:szCs w:val="24"/>
        </w:rPr>
        <w:t xml:space="preserve"> ja</w:t>
      </w:r>
      <w:r w:rsidRPr="2B2CB921">
        <w:rPr>
          <w:rFonts w:ascii="Times New Roman" w:eastAsia="Times New Roman" w:hAnsi="Times New Roman" w:cs="Times New Roman"/>
          <w:sz w:val="24"/>
          <w:szCs w:val="24"/>
        </w:rPr>
        <w:t xml:space="preserve"> selle elluviimisega ei kaasne keskkonnaohtu </w:t>
      </w:r>
      <w:proofErr w:type="spellStart"/>
      <w:r w:rsidRPr="2B2CB921">
        <w:rPr>
          <w:rFonts w:ascii="Times New Roman" w:eastAsia="Times New Roman" w:hAnsi="Times New Roman" w:cs="Times New Roman"/>
          <w:sz w:val="24"/>
          <w:szCs w:val="24"/>
        </w:rPr>
        <w:t>KeÜS</w:t>
      </w:r>
      <w:r w:rsidR="39C108CC" w:rsidRPr="2B2CB921">
        <w:rPr>
          <w:rFonts w:ascii="Times New Roman" w:eastAsia="Times New Roman" w:hAnsi="Times New Roman" w:cs="Times New Roman"/>
          <w:sz w:val="24"/>
          <w:szCs w:val="24"/>
        </w:rPr>
        <w:t>i</w:t>
      </w:r>
      <w:proofErr w:type="spellEnd"/>
      <w:r w:rsidRPr="2B2CB921">
        <w:rPr>
          <w:rFonts w:ascii="Times New Roman" w:eastAsia="Times New Roman" w:hAnsi="Times New Roman" w:cs="Times New Roman"/>
          <w:sz w:val="24"/>
          <w:szCs w:val="24"/>
        </w:rPr>
        <w:t xml:space="preserve"> § 5 tähenduses. Seega saab sätet rakendada, kui </w:t>
      </w:r>
      <w:proofErr w:type="spellStart"/>
      <w:r w:rsidRPr="2B2CB921">
        <w:rPr>
          <w:rFonts w:ascii="Times New Roman" w:eastAsia="Times New Roman" w:hAnsi="Times New Roman" w:cs="Times New Roman"/>
          <w:sz w:val="24"/>
          <w:szCs w:val="24"/>
        </w:rPr>
        <w:t>ökoinnovaatilise</w:t>
      </w:r>
      <w:proofErr w:type="spellEnd"/>
      <w:r w:rsidRPr="2B2CB921">
        <w:rPr>
          <w:rFonts w:ascii="Times New Roman" w:eastAsia="Times New Roman" w:hAnsi="Times New Roman" w:cs="Times New Roman"/>
          <w:sz w:val="24"/>
          <w:szCs w:val="24"/>
        </w:rPr>
        <w:t xml:space="preserve"> lahenduse puhul tekitab konflikti ettevaatuspõhimõttega just tegevuse suur maht. Kui lahenduse väiksemas mahus kasutuselevõtmisega kaasnev riskitase on vastuvõetav (tegu on keskkonnariskiga, mitte ohuga), saab sätet kasutada n-ö pilootprojekti korras uute lahenduste katsetamiseks. </w:t>
      </w:r>
      <w:proofErr w:type="spellStart"/>
      <w:r w:rsidRPr="2B2CB921">
        <w:rPr>
          <w:rFonts w:ascii="Times New Roman" w:eastAsia="Times New Roman" w:hAnsi="Times New Roman" w:cs="Times New Roman"/>
          <w:sz w:val="24"/>
          <w:szCs w:val="24"/>
        </w:rPr>
        <w:t>KeÜS</w:t>
      </w:r>
      <w:r w:rsidR="39C108CC" w:rsidRPr="2B2CB921">
        <w:rPr>
          <w:rFonts w:ascii="Times New Roman" w:eastAsia="Times New Roman" w:hAnsi="Times New Roman" w:cs="Times New Roman"/>
          <w:sz w:val="24"/>
          <w:szCs w:val="24"/>
        </w:rPr>
        <w:t>i</w:t>
      </w:r>
      <w:proofErr w:type="spellEnd"/>
      <w:r w:rsidRPr="2B2CB921">
        <w:rPr>
          <w:rFonts w:ascii="Times New Roman" w:eastAsia="Times New Roman" w:hAnsi="Times New Roman" w:cs="Times New Roman"/>
          <w:sz w:val="24"/>
          <w:szCs w:val="24"/>
        </w:rPr>
        <w:t xml:space="preserve"> § 56 l</w:t>
      </w:r>
      <w:r w:rsidR="39C108CC" w:rsidRPr="2B2CB921">
        <w:rPr>
          <w:rFonts w:ascii="Times New Roman" w:eastAsia="Times New Roman" w:hAnsi="Times New Roman" w:cs="Times New Roman"/>
          <w:sz w:val="24"/>
          <w:szCs w:val="24"/>
        </w:rPr>
        <w:t>õike</w:t>
      </w:r>
      <w:r w:rsidRPr="2B2CB921">
        <w:rPr>
          <w:rFonts w:ascii="Times New Roman" w:eastAsia="Times New Roman" w:hAnsi="Times New Roman" w:cs="Times New Roman"/>
          <w:sz w:val="24"/>
          <w:szCs w:val="24"/>
        </w:rPr>
        <w:t xml:space="preserve"> 2 </w:t>
      </w:r>
      <w:r w:rsidR="39C108CC" w:rsidRPr="2B2CB921">
        <w:rPr>
          <w:rFonts w:ascii="Times New Roman" w:eastAsia="Times New Roman" w:hAnsi="Times New Roman" w:cs="Times New Roman"/>
          <w:sz w:val="24"/>
          <w:szCs w:val="24"/>
        </w:rPr>
        <w:t xml:space="preserve">kohaselt </w:t>
      </w:r>
      <w:r w:rsidRPr="2B2CB921">
        <w:rPr>
          <w:rFonts w:ascii="Times New Roman" w:eastAsia="Times New Roman" w:hAnsi="Times New Roman" w:cs="Times New Roman"/>
          <w:sz w:val="24"/>
          <w:szCs w:val="24"/>
        </w:rPr>
        <w:t xml:space="preserve">saab sellise lahenduse lisaks loa taotlejale välja pakkuda ka keskkonnaloa andja. </w:t>
      </w:r>
      <w:proofErr w:type="spellStart"/>
      <w:r w:rsidRPr="2B2CB921">
        <w:rPr>
          <w:rFonts w:ascii="Times New Roman" w:eastAsia="Times New Roman" w:hAnsi="Times New Roman" w:cs="Times New Roman"/>
          <w:sz w:val="24"/>
          <w:szCs w:val="24"/>
        </w:rPr>
        <w:t>KeÜS</w:t>
      </w:r>
      <w:r w:rsidR="6D9DFD62" w:rsidRPr="2B2CB921">
        <w:rPr>
          <w:rFonts w:ascii="Times New Roman" w:eastAsia="Times New Roman" w:hAnsi="Times New Roman" w:cs="Times New Roman"/>
          <w:sz w:val="24"/>
          <w:szCs w:val="24"/>
        </w:rPr>
        <w:t>i</w:t>
      </w:r>
      <w:proofErr w:type="spellEnd"/>
      <w:r w:rsidRPr="2B2CB921">
        <w:rPr>
          <w:rFonts w:ascii="Times New Roman" w:eastAsia="Times New Roman" w:hAnsi="Times New Roman" w:cs="Times New Roman"/>
          <w:sz w:val="24"/>
          <w:szCs w:val="24"/>
        </w:rPr>
        <w:t xml:space="preserve"> § 56 l</w:t>
      </w:r>
      <w:r w:rsidR="6D9DFD62" w:rsidRPr="2B2CB921">
        <w:rPr>
          <w:rFonts w:ascii="Times New Roman" w:eastAsia="Times New Roman" w:hAnsi="Times New Roman" w:cs="Times New Roman"/>
          <w:sz w:val="24"/>
          <w:szCs w:val="24"/>
        </w:rPr>
        <w:t>õige</w:t>
      </w:r>
      <w:r w:rsidRPr="2B2CB921">
        <w:rPr>
          <w:rFonts w:ascii="Times New Roman" w:eastAsia="Times New Roman" w:hAnsi="Times New Roman" w:cs="Times New Roman"/>
          <w:sz w:val="24"/>
          <w:szCs w:val="24"/>
        </w:rPr>
        <w:t xml:space="preserve"> 4 annab võimaluse seada tegevuse </w:t>
      </w:r>
      <w:proofErr w:type="spellStart"/>
      <w:r w:rsidRPr="2B2CB921">
        <w:rPr>
          <w:rFonts w:ascii="Times New Roman" w:eastAsia="Times New Roman" w:hAnsi="Times New Roman" w:cs="Times New Roman"/>
          <w:sz w:val="24"/>
          <w:szCs w:val="24"/>
        </w:rPr>
        <w:t>kõrvaltingimused</w:t>
      </w:r>
      <w:proofErr w:type="spellEnd"/>
      <w:r w:rsidRPr="2B2CB921">
        <w:rPr>
          <w:rFonts w:ascii="Times New Roman" w:eastAsia="Times New Roman" w:hAnsi="Times New Roman" w:cs="Times New Roman"/>
          <w:sz w:val="24"/>
          <w:szCs w:val="24"/>
        </w:rPr>
        <w:t xml:space="preserve"> ajutistena ning neid katseperioodi lõppedes vajaduse</w:t>
      </w:r>
      <w:r w:rsidR="6D9DFD62" w:rsidRPr="2B2CB921">
        <w:rPr>
          <w:rFonts w:ascii="Times New Roman" w:eastAsia="Times New Roman" w:hAnsi="Times New Roman" w:cs="Times New Roman"/>
          <w:sz w:val="24"/>
          <w:szCs w:val="24"/>
        </w:rPr>
        <w:t xml:space="preserve"> korra</w:t>
      </w:r>
      <w:r w:rsidRPr="2B2CB921">
        <w:rPr>
          <w:rFonts w:ascii="Times New Roman" w:eastAsia="Times New Roman" w:hAnsi="Times New Roman" w:cs="Times New Roman"/>
          <w:sz w:val="24"/>
          <w:szCs w:val="24"/>
        </w:rPr>
        <w:t>l muuta. Se</w:t>
      </w:r>
      <w:r w:rsidR="6D9DFD62" w:rsidRPr="2B2CB921">
        <w:rPr>
          <w:rFonts w:ascii="Times New Roman" w:eastAsia="Times New Roman" w:hAnsi="Times New Roman" w:cs="Times New Roman"/>
          <w:sz w:val="24"/>
          <w:szCs w:val="24"/>
        </w:rPr>
        <w:t>da</w:t>
      </w:r>
      <w:r w:rsidRPr="2B2CB921">
        <w:rPr>
          <w:rFonts w:ascii="Times New Roman" w:eastAsia="Times New Roman" w:hAnsi="Times New Roman" w:cs="Times New Roman"/>
          <w:sz w:val="24"/>
          <w:szCs w:val="24"/>
        </w:rPr>
        <w:t xml:space="preserve"> sät</w:t>
      </w:r>
      <w:r w:rsidR="6D9DFD62" w:rsidRPr="2B2CB921">
        <w:rPr>
          <w:rFonts w:ascii="Times New Roman" w:eastAsia="Times New Roman" w:hAnsi="Times New Roman" w:cs="Times New Roman"/>
          <w:sz w:val="24"/>
          <w:szCs w:val="24"/>
        </w:rPr>
        <w:t>et</w:t>
      </w:r>
      <w:r w:rsidRPr="2B2CB921">
        <w:rPr>
          <w:rFonts w:ascii="Times New Roman" w:eastAsia="Times New Roman" w:hAnsi="Times New Roman" w:cs="Times New Roman"/>
          <w:sz w:val="24"/>
          <w:szCs w:val="24"/>
        </w:rPr>
        <w:t xml:space="preserve"> kohalda</w:t>
      </w:r>
      <w:r w:rsidR="6D9DFD62" w:rsidRPr="2B2CB921">
        <w:rPr>
          <w:rFonts w:ascii="Times New Roman" w:eastAsia="Times New Roman" w:hAnsi="Times New Roman" w:cs="Times New Roman"/>
          <w:sz w:val="24"/>
          <w:szCs w:val="24"/>
        </w:rPr>
        <w:t>da</w:t>
      </w:r>
      <w:r w:rsidRPr="2B2CB921">
        <w:rPr>
          <w:rFonts w:ascii="Times New Roman" w:eastAsia="Times New Roman" w:hAnsi="Times New Roman" w:cs="Times New Roman"/>
          <w:sz w:val="24"/>
          <w:szCs w:val="24"/>
        </w:rPr>
        <w:t xml:space="preserve"> on ennekõike mõtet juhul, kui tegevusega kaasneb KMH kohustus, kuid luba antakse nii väikeses mahus, et sellele KMH ei kohaldu. KMH saab tegevuse suuremale mahule samal ajal projekti töö käigus </w:t>
      </w:r>
      <w:r w:rsidR="6D9DFD62" w:rsidRPr="2B2CB921">
        <w:rPr>
          <w:rFonts w:ascii="Times New Roman" w:eastAsia="Times New Roman" w:hAnsi="Times New Roman" w:cs="Times New Roman"/>
          <w:sz w:val="24"/>
          <w:szCs w:val="24"/>
        </w:rPr>
        <w:t>teha,</w:t>
      </w:r>
      <w:r w:rsidRPr="2B2CB921">
        <w:rPr>
          <w:rFonts w:ascii="Times New Roman" w:eastAsia="Times New Roman" w:hAnsi="Times New Roman" w:cs="Times New Roman"/>
          <w:sz w:val="24"/>
          <w:szCs w:val="24"/>
        </w:rPr>
        <w:t xml:space="preserve"> ilma et see takistaks </w:t>
      </w:r>
      <w:r w:rsidR="6D9DFD62" w:rsidRPr="2B2CB921">
        <w:rPr>
          <w:rFonts w:ascii="Times New Roman" w:eastAsia="Times New Roman" w:hAnsi="Times New Roman" w:cs="Times New Roman"/>
          <w:sz w:val="24"/>
          <w:szCs w:val="24"/>
        </w:rPr>
        <w:t>uuenduse</w:t>
      </w:r>
      <w:r w:rsidRPr="2B2CB921">
        <w:rPr>
          <w:rFonts w:ascii="Times New Roman" w:eastAsia="Times New Roman" w:hAnsi="Times New Roman" w:cs="Times New Roman"/>
          <w:sz w:val="24"/>
          <w:szCs w:val="24"/>
        </w:rPr>
        <w:t xml:space="preserve"> katsetamist.</w:t>
      </w:r>
    </w:p>
    <w:p w14:paraId="124F1CE2" w14:textId="77777777" w:rsidR="000B158D" w:rsidRDefault="000B158D" w:rsidP="005E4CF6">
      <w:pPr>
        <w:spacing w:after="0" w:line="240" w:lineRule="auto"/>
        <w:jc w:val="both"/>
        <w:rPr>
          <w:rFonts w:ascii="Times New Roman" w:eastAsia="Times New Roman" w:hAnsi="Times New Roman" w:cs="Times New Roman"/>
          <w:sz w:val="24"/>
          <w:szCs w:val="24"/>
        </w:rPr>
      </w:pPr>
    </w:p>
    <w:p w14:paraId="0013C5D3" w14:textId="44091082" w:rsidR="000B158D" w:rsidRDefault="000B158D" w:rsidP="005E4CF6">
      <w:pPr>
        <w:spacing w:after="0" w:line="240" w:lineRule="auto"/>
        <w:jc w:val="both"/>
        <w:rPr>
          <w:rFonts w:ascii="Times New Roman" w:eastAsia="Times New Roman" w:hAnsi="Times New Roman" w:cs="Times New Roman"/>
          <w:sz w:val="24"/>
          <w:szCs w:val="24"/>
        </w:rPr>
      </w:pPr>
      <w:proofErr w:type="spellStart"/>
      <w:r w:rsidRPr="48430483">
        <w:rPr>
          <w:rFonts w:ascii="Times New Roman" w:eastAsia="Times New Roman" w:hAnsi="Times New Roman" w:cs="Times New Roman"/>
          <w:sz w:val="24"/>
          <w:szCs w:val="24"/>
        </w:rPr>
        <w:t>KeÜS</w:t>
      </w:r>
      <w:r w:rsidR="005448B2">
        <w:rPr>
          <w:rFonts w:ascii="Times New Roman" w:eastAsia="Times New Roman" w:hAnsi="Times New Roman" w:cs="Times New Roman"/>
          <w:sz w:val="24"/>
          <w:szCs w:val="24"/>
        </w:rPr>
        <w:t>i</w:t>
      </w:r>
      <w:proofErr w:type="spellEnd"/>
      <w:r w:rsidRPr="48430483">
        <w:rPr>
          <w:rFonts w:ascii="Times New Roman" w:eastAsia="Times New Roman" w:hAnsi="Times New Roman" w:cs="Times New Roman"/>
          <w:sz w:val="24"/>
          <w:szCs w:val="24"/>
        </w:rPr>
        <w:t xml:space="preserve"> </w:t>
      </w:r>
      <w:r w:rsidRPr="56A4E846">
        <w:rPr>
          <w:rFonts w:ascii="Times New Roman" w:eastAsia="Times New Roman" w:hAnsi="Times New Roman" w:cs="Times New Roman"/>
          <w:sz w:val="24"/>
          <w:szCs w:val="24"/>
        </w:rPr>
        <w:t>§-</w:t>
      </w:r>
      <w:r w:rsidRPr="48430483">
        <w:rPr>
          <w:rFonts w:ascii="Times New Roman" w:eastAsia="Times New Roman" w:hAnsi="Times New Roman" w:cs="Times New Roman"/>
          <w:sz w:val="24"/>
          <w:szCs w:val="24"/>
        </w:rPr>
        <w:t xml:space="preserve">s 56 sätestatud võimalus tasakaalustada </w:t>
      </w:r>
      <w:proofErr w:type="spellStart"/>
      <w:r w:rsidRPr="48430483">
        <w:rPr>
          <w:rFonts w:ascii="Times New Roman" w:eastAsia="Times New Roman" w:hAnsi="Times New Roman" w:cs="Times New Roman"/>
          <w:sz w:val="24"/>
          <w:szCs w:val="24"/>
        </w:rPr>
        <w:t>ökoinnovatsiooni</w:t>
      </w:r>
      <w:proofErr w:type="spellEnd"/>
      <w:r w:rsidRPr="48430483">
        <w:rPr>
          <w:rFonts w:ascii="Times New Roman" w:eastAsia="Times New Roman" w:hAnsi="Times New Roman" w:cs="Times New Roman"/>
          <w:sz w:val="24"/>
          <w:szCs w:val="24"/>
        </w:rPr>
        <w:t xml:space="preserve"> ja ettevaatuspõhimõtet on ajaliselt piiratud, kuna </w:t>
      </w:r>
      <w:r w:rsidR="000F4F0C">
        <w:rPr>
          <w:rFonts w:ascii="Times New Roman" w:eastAsia="Times New Roman" w:hAnsi="Times New Roman" w:cs="Times New Roman"/>
          <w:sz w:val="24"/>
          <w:szCs w:val="24"/>
        </w:rPr>
        <w:t xml:space="preserve">see </w:t>
      </w:r>
      <w:r w:rsidRPr="48430483">
        <w:rPr>
          <w:rFonts w:ascii="Times New Roman" w:eastAsia="Times New Roman" w:hAnsi="Times New Roman" w:cs="Times New Roman"/>
          <w:sz w:val="24"/>
          <w:szCs w:val="24"/>
        </w:rPr>
        <w:t>nõua</w:t>
      </w:r>
      <w:r w:rsidR="000F4F0C">
        <w:rPr>
          <w:rFonts w:ascii="Times New Roman" w:eastAsia="Times New Roman" w:hAnsi="Times New Roman" w:cs="Times New Roman"/>
          <w:sz w:val="24"/>
          <w:szCs w:val="24"/>
        </w:rPr>
        <w:t>b</w:t>
      </w:r>
      <w:r w:rsidRPr="48430483">
        <w:rPr>
          <w:rFonts w:ascii="Times New Roman" w:eastAsia="Times New Roman" w:hAnsi="Times New Roman" w:cs="Times New Roman"/>
          <w:sz w:val="24"/>
          <w:szCs w:val="24"/>
        </w:rPr>
        <w:t xml:space="preserve"> lõplikku otsust kogu tegevuse lubatavuse ja selle </w:t>
      </w:r>
      <w:proofErr w:type="spellStart"/>
      <w:r w:rsidRPr="48430483">
        <w:rPr>
          <w:rFonts w:ascii="Times New Roman" w:eastAsia="Times New Roman" w:hAnsi="Times New Roman" w:cs="Times New Roman"/>
          <w:sz w:val="24"/>
          <w:szCs w:val="24"/>
        </w:rPr>
        <w:t>kõrvaltingimuste</w:t>
      </w:r>
      <w:proofErr w:type="spellEnd"/>
      <w:r w:rsidRPr="48430483">
        <w:rPr>
          <w:rFonts w:ascii="Times New Roman" w:eastAsia="Times New Roman" w:hAnsi="Times New Roman" w:cs="Times New Roman"/>
          <w:sz w:val="24"/>
          <w:szCs w:val="24"/>
        </w:rPr>
        <w:t xml:space="preserve"> kohta teatud tähtaja jooksul. Seda tähtaega võimaldab pikendada seiremeetmete seadmine keskkonnaloas. Seiremeetmete seadmine võimaldab lubada ühelt poolt innovaatilisi lahendusi (millega ei kaasne teadaolevalt keskkonnaohtu või viimast tuleb erandkorras taluda), jättes samas võimaluse nii täiendada arusaama tegevuse mõjudest</w:t>
      </w:r>
      <w:r w:rsidR="00F973C8">
        <w:rPr>
          <w:rFonts w:ascii="Times New Roman" w:eastAsia="Times New Roman" w:hAnsi="Times New Roman" w:cs="Times New Roman"/>
          <w:sz w:val="24"/>
          <w:szCs w:val="24"/>
        </w:rPr>
        <w:t>,</w:t>
      </w:r>
      <w:r w:rsidRPr="48430483">
        <w:rPr>
          <w:rFonts w:ascii="Times New Roman" w:eastAsia="Times New Roman" w:hAnsi="Times New Roman" w:cs="Times New Roman"/>
          <w:sz w:val="24"/>
          <w:szCs w:val="24"/>
        </w:rPr>
        <w:t xml:space="preserve"> kuidas reageerida olukorras, kus mõjud osutuvad ülemäärasteks (või vastupidi, oodatust väiksemaks).</w:t>
      </w:r>
    </w:p>
    <w:p w14:paraId="1198DA37" w14:textId="77777777" w:rsidR="000B158D" w:rsidRDefault="000B158D" w:rsidP="005E4CF6">
      <w:pPr>
        <w:spacing w:after="0" w:line="240" w:lineRule="auto"/>
        <w:jc w:val="both"/>
        <w:rPr>
          <w:rFonts w:ascii="Times New Roman" w:eastAsia="Times New Roman" w:hAnsi="Times New Roman" w:cs="Times New Roman"/>
          <w:sz w:val="24"/>
          <w:szCs w:val="24"/>
        </w:rPr>
      </w:pPr>
    </w:p>
    <w:p w14:paraId="2FF82A0D" w14:textId="1DD4D43E" w:rsidR="000B158D" w:rsidRDefault="000B158D" w:rsidP="005E4CF6">
      <w:pPr>
        <w:spacing w:after="0" w:line="240" w:lineRule="auto"/>
        <w:jc w:val="both"/>
        <w:rPr>
          <w:rFonts w:ascii="Times New Roman" w:eastAsia="Times New Roman" w:hAnsi="Times New Roman" w:cs="Times New Roman"/>
          <w:sz w:val="24"/>
          <w:szCs w:val="24"/>
        </w:rPr>
      </w:pPr>
      <w:proofErr w:type="spellStart"/>
      <w:r w:rsidRPr="00C778AA">
        <w:rPr>
          <w:rFonts w:ascii="Times New Roman" w:eastAsia="Times New Roman" w:hAnsi="Times New Roman" w:cs="Times New Roman"/>
          <w:sz w:val="24"/>
          <w:szCs w:val="24"/>
        </w:rPr>
        <w:t>KeÜS</w:t>
      </w:r>
      <w:r w:rsidR="005448B2" w:rsidRPr="00C778AA">
        <w:rPr>
          <w:rFonts w:ascii="Times New Roman" w:eastAsia="Times New Roman" w:hAnsi="Times New Roman" w:cs="Times New Roman"/>
          <w:sz w:val="24"/>
          <w:szCs w:val="24"/>
        </w:rPr>
        <w:t>i</w:t>
      </w:r>
      <w:proofErr w:type="spellEnd"/>
      <w:r w:rsidRPr="48430483">
        <w:rPr>
          <w:rFonts w:ascii="Times New Roman" w:eastAsia="Times New Roman" w:hAnsi="Times New Roman" w:cs="Times New Roman"/>
          <w:sz w:val="24"/>
          <w:szCs w:val="24"/>
        </w:rPr>
        <w:t xml:space="preserve"> § 53 l</w:t>
      </w:r>
      <w:r w:rsidR="005448B2">
        <w:rPr>
          <w:rFonts w:ascii="Times New Roman" w:eastAsia="Times New Roman" w:hAnsi="Times New Roman" w:cs="Times New Roman"/>
          <w:sz w:val="24"/>
          <w:szCs w:val="24"/>
        </w:rPr>
        <w:t>õike</w:t>
      </w:r>
      <w:r w:rsidRPr="48430483">
        <w:rPr>
          <w:rFonts w:ascii="Times New Roman" w:eastAsia="Times New Roman" w:hAnsi="Times New Roman" w:cs="Times New Roman"/>
          <w:sz w:val="24"/>
          <w:szCs w:val="24"/>
        </w:rPr>
        <w:t xml:space="preserve"> 1 p</w:t>
      </w:r>
      <w:r w:rsidR="005448B2">
        <w:rPr>
          <w:rFonts w:ascii="Times New Roman" w:eastAsia="Times New Roman" w:hAnsi="Times New Roman" w:cs="Times New Roman"/>
          <w:sz w:val="24"/>
          <w:szCs w:val="24"/>
        </w:rPr>
        <w:t>unkti</w:t>
      </w:r>
      <w:r w:rsidRPr="48430483">
        <w:rPr>
          <w:rFonts w:ascii="Times New Roman" w:eastAsia="Times New Roman" w:hAnsi="Times New Roman" w:cs="Times New Roman"/>
          <w:sz w:val="24"/>
          <w:szCs w:val="24"/>
        </w:rPr>
        <w:t xml:space="preserve"> 9 kohaselt on keskkonnaloas võimalik seada seiremeetmeid, kui selline võimalus on eriseaduses ette nähtud. Nii veeseadus, atmosfääriõhu kaitse seadus, jäätmeseadus (prügilate käitamise puhul) kui </w:t>
      </w:r>
      <w:r w:rsidR="005448B2">
        <w:rPr>
          <w:rFonts w:ascii="Times New Roman" w:eastAsia="Times New Roman" w:hAnsi="Times New Roman" w:cs="Times New Roman"/>
          <w:sz w:val="24"/>
          <w:szCs w:val="24"/>
        </w:rPr>
        <w:t xml:space="preserve">ka </w:t>
      </w:r>
      <w:r w:rsidRPr="48430483">
        <w:rPr>
          <w:rFonts w:ascii="Times New Roman" w:eastAsia="Times New Roman" w:hAnsi="Times New Roman" w:cs="Times New Roman"/>
          <w:sz w:val="24"/>
          <w:szCs w:val="24"/>
        </w:rPr>
        <w:t xml:space="preserve">maapõueseadus </w:t>
      </w:r>
      <w:r w:rsidRPr="4747E90B">
        <w:rPr>
          <w:rFonts w:ascii="Times New Roman" w:eastAsia="Times New Roman" w:hAnsi="Times New Roman" w:cs="Times New Roman"/>
          <w:sz w:val="24"/>
          <w:szCs w:val="24"/>
        </w:rPr>
        <w:t xml:space="preserve">näevad </w:t>
      </w:r>
      <w:r w:rsidRPr="48430483">
        <w:rPr>
          <w:rFonts w:ascii="Times New Roman" w:eastAsia="Times New Roman" w:hAnsi="Times New Roman" w:cs="Times New Roman"/>
          <w:sz w:val="24"/>
          <w:szCs w:val="24"/>
        </w:rPr>
        <w:t>ette võimaluse seirenõuete seadmiseks</w:t>
      </w:r>
      <w:r w:rsidR="005448B2">
        <w:rPr>
          <w:rFonts w:ascii="Times New Roman" w:eastAsia="Times New Roman" w:hAnsi="Times New Roman" w:cs="Times New Roman"/>
          <w:sz w:val="24"/>
          <w:szCs w:val="24"/>
        </w:rPr>
        <w:t>.</w:t>
      </w:r>
      <w:r w:rsidRPr="48430483">
        <w:rPr>
          <w:rFonts w:ascii="Times New Roman" w:eastAsia="Times New Roman" w:hAnsi="Times New Roman" w:cs="Times New Roman"/>
          <w:sz w:val="24"/>
          <w:szCs w:val="24"/>
        </w:rPr>
        <w:t xml:space="preserve"> Lisaks seirekohustusele tuleks loas määra</w:t>
      </w:r>
      <w:r w:rsidR="005448B2">
        <w:rPr>
          <w:rFonts w:ascii="Times New Roman" w:eastAsia="Times New Roman" w:hAnsi="Times New Roman" w:cs="Times New Roman"/>
          <w:sz w:val="24"/>
          <w:szCs w:val="24"/>
        </w:rPr>
        <w:t>ta kindlaks</w:t>
      </w:r>
      <w:r w:rsidRPr="48430483">
        <w:rPr>
          <w:rFonts w:ascii="Times New Roman" w:eastAsia="Times New Roman" w:hAnsi="Times New Roman" w:cs="Times New Roman"/>
          <w:sz w:val="24"/>
          <w:szCs w:val="24"/>
        </w:rPr>
        <w:t xml:space="preserve"> ka see, kuidas ja millal tuleb seireandmed edastada loa andjale, et </w:t>
      </w:r>
      <w:r w:rsidR="005448B2">
        <w:rPr>
          <w:rFonts w:ascii="Times New Roman" w:eastAsia="Times New Roman" w:hAnsi="Times New Roman" w:cs="Times New Roman"/>
          <w:sz w:val="24"/>
          <w:szCs w:val="24"/>
        </w:rPr>
        <w:t>ta</w:t>
      </w:r>
      <w:r w:rsidRPr="48430483">
        <w:rPr>
          <w:rFonts w:ascii="Times New Roman" w:eastAsia="Times New Roman" w:hAnsi="Times New Roman" w:cs="Times New Roman"/>
          <w:sz w:val="24"/>
          <w:szCs w:val="24"/>
        </w:rPr>
        <w:t xml:space="preserve"> saaks hinnata tegevuse vastavust nii õigusaktidele kui </w:t>
      </w:r>
      <w:r w:rsidR="005448B2">
        <w:rPr>
          <w:rFonts w:ascii="Times New Roman" w:eastAsia="Times New Roman" w:hAnsi="Times New Roman" w:cs="Times New Roman"/>
          <w:sz w:val="24"/>
          <w:szCs w:val="24"/>
        </w:rPr>
        <w:t xml:space="preserve">ka </w:t>
      </w:r>
      <w:r w:rsidRPr="48430483">
        <w:rPr>
          <w:rFonts w:ascii="Times New Roman" w:eastAsia="Times New Roman" w:hAnsi="Times New Roman" w:cs="Times New Roman"/>
          <w:sz w:val="24"/>
          <w:szCs w:val="24"/>
        </w:rPr>
        <w:t>ettevaatuspõhimõttele ning vajaduse</w:t>
      </w:r>
      <w:r w:rsidR="005448B2">
        <w:rPr>
          <w:rFonts w:ascii="Times New Roman" w:eastAsia="Times New Roman" w:hAnsi="Times New Roman" w:cs="Times New Roman"/>
          <w:sz w:val="24"/>
          <w:szCs w:val="24"/>
        </w:rPr>
        <w:t xml:space="preserve"> korra</w:t>
      </w:r>
      <w:r w:rsidRPr="48430483">
        <w:rPr>
          <w:rFonts w:ascii="Times New Roman" w:eastAsia="Times New Roman" w:hAnsi="Times New Roman" w:cs="Times New Roman"/>
          <w:sz w:val="24"/>
          <w:szCs w:val="24"/>
        </w:rPr>
        <w:t xml:space="preserve">l võtta </w:t>
      </w:r>
      <w:r w:rsidR="005448B2">
        <w:rPr>
          <w:rFonts w:ascii="Times New Roman" w:eastAsia="Times New Roman" w:hAnsi="Times New Roman" w:cs="Times New Roman"/>
          <w:sz w:val="24"/>
          <w:szCs w:val="24"/>
        </w:rPr>
        <w:t>lisameetmeid</w:t>
      </w:r>
      <w:r w:rsidRPr="48430483">
        <w:rPr>
          <w:rFonts w:ascii="Times New Roman" w:eastAsia="Times New Roman" w:hAnsi="Times New Roman" w:cs="Times New Roman"/>
          <w:sz w:val="24"/>
          <w:szCs w:val="24"/>
        </w:rPr>
        <w:t xml:space="preserve"> meetmeid.</w:t>
      </w:r>
    </w:p>
    <w:p w14:paraId="5E721373" w14:textId="77777777" w:rsidR="000B158D" w:rsidRDefault="000B158D" w:rsidP="005E4CF6">
      <w:pPr>
        <w:spacing w:after="0" w:line="240" w:lineRule="auto"/>
        <w:jc w:val="both"/>
        <w:rPr>
          <w:rFonts w:ascii="Times New Roman" w:eastAsia="Times New Roman" w:hAnsi="Times New Roman" w:cs="Times New Roman"/>
          <w:sz w:val="24"/>
          <w:szCs w:val="24"/>
        </w:rPr>
      </w:pPr>
    </w:p>
    <w:p w14:paraId="59610B87" w14:textId="01EC20E8" w:rsidR="000B158D" w:rsidRDefault="005448B2" w:rsidP="005E4CF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Lisa</w:t>
      </w:r>
      <w:r w:rsidR="000B158D" w:rsidRPr="48430483">
        <w:rPr>
          <w:rFonts w:ascii="Times New Roman" w:eastAsia="Times New Roman" w:hAnsi="Times New Roman" w:cs="Times New Roman"/>
          <w:sz w:val="24"/>
          <w:szCs w:val="24"/>
        </w:rPr>
        <w:t xml:space="preserve">meetmete võtmise, kui seire käigus ilmnevad </w:t>
      </w:r>
      <w:r>
        <w:rPr>
          <w:rFonts w:ascii="Times New Roman" w:eastAsia="Times New Roman" w:hAnsi="Times New Roman" w:cs="Times New Roman"/>
          <w:sz w:val="24"/>
          <w:szCs w:val="24"/>
        </w:rPr>
        <w:t>uued</w:t>
      </w:r>
      <w:r w:rsidR="000B158D" w:rsidRPr="48430483">
        <w:rPr>
          <w:rFonts w:ascii="Times New Roman" w:eastAsia="Times New Roman" w:hAnsi="Times New Roman" w:cs="Times New Roman"/>
          <w:sz w:val="24"/>
          <w:szCs w:val="24"/>
        </w:rPr>
        <w:t xml:space="preserve"> mõjud või mõjud osutuvad esialgselt arvatust suuremaks, tagab </w:t>
      </w:r>
      <w:proofErr w:type="spellStart"/>
      <w:r w:rsidR="000B158D" w:rsidRPr="48430483">
        <w:rPr>
          <w:rFonts w:ascii="Times New Roman" w:eastAsia="Times New Roman" w:hAnsi="Times New Roman" w:cs="Times New Roman"/>
          <w:sz w:val="24"/>
          <w:szCs w:val="24"/>
        </w:rPr>
        <w:t>KeÜS</w:t>
      </w:r>
      <w:r>
        <w:rPr>
          <w:rFonts w:ascii="Times New Roman" w:eastAsia="Times New Roman" w:hAnsi="Times New Roman" w:cs="Times New Roman"/>
          <w:sz w:val="24"/>
          <w:szCs w:val="24"/>
        </w:rPr>
        <w:t>i</w:t>
      </w:r>
      <w:proofErr w:type="spellEnd"/>
      <w:r w:rsidR="000B158D" w:rsidRPr="48430483">
        <w:rPr>
          <w:rFonts w:ascii="Times New Roman" w:eastAsia="Times New Roman" w:hAnsi="Times New Roman" w:cs="Times New Roman"/>
          <w:sz w:val="24"/>
          <w:szCs w:val="24"/>
        </w:rPr>
        <w:t xml:space="preserve"> § 59 l</w:t>
      </w:r>
      <w:r>
        <w:rPr>
          <w:rFonts w:ascii="Times New Roman" w:eastAsia="Times New Roman" w:hAnsi="Times New Roman" w:cs="Times New Roman"/>
          <w:sz w:val="24"/>
          <w:szCs w:val="24"/>
        </w:rPr>
        <w:t>õike</w:t>
      </w:r>
      <w:r w:rsidR="000B158D" w:rsidRPr="48430483">
        <w:rPr>
          <w:rFonts w:ascii="Times New Roman" w:eastAsia="Times New Roman" w:hAnsi="Times New Roman" w:cs="Times New Roman"/>
          <w:sz w:val="24"/>
          <w:szCs w:val="24"/>
        </w:rPr>
        <w:t xml:space="preserve"> 1 p</w:t>
      </w:r>
      <w:r>
        <w:rPr>
          <w:rFonts w:ascii="Times New Roman" w:eastAsia="Times New Roman" w:hAnsi="Times New Roman" w:cs="Times New Roman"/>
          <w:sz w:val="24"/>
          <w:szCs w:val="24"/>
        </w:rPr>
        <w:t>unkt</w:t>
      </w:r>
      <w:r w:rsidR="000B158D" w:rsidRPr="48430483">
        <w:rPr>
          <w:rFonts w:ascii="Times New Roman" w:eastAsia="Times New Roman" w:hAnsi="Times New Roman" w:cs="Times New Roman"/>
          <w:sz w:val="24"/>
          <w:szCs w:val="24"/>
        </w:rPr>
        <w:t xml:space="preserve"> 2. Sätte kohaselt tuleb seire käigus (või </w:t>
      </w:r>
      <w:r w:rsidR="000B158D" w:rsidRPr="48430483">
        <w:rPr>
          <w:rFonts w:ascii="Times New Roman" w:eastAsia="Times New Roman" w:hAnsi="Times New Roman" w:cs="Times New Roman"/>
          <w:sz w:val="24"/>
          <w:szCs w:val="24"/>
        </w:rPr>
        <w:lastRenderedPageBreak/>
        <w:t>muul viisil) kogutud andmete põhjal keskkonnaohu või olulise keskkonnahäiringu ilmnemisel muuta keskkonnaloa tingimusi. Äärmuslikul juhul, kui avalikku või kolmanda isiku huvi ei ole loa muutmisega võimalik tõhusalt kaitsta, võib loa kehtetuks tunnistada (</w:t>
      </w:r>
      <w:proofErr w:type="spellStart"/>
      <w:r w:rsidR="000B158D" w:rsidRPr="48430483">
        <w:rPr>
          <w:rFonts w:ascii="Times New Roman" w:eastAsia="Times New Roman" w:hAnsi="Times New Roman" w:cs="Times New Roman"/>
          <w:sz w:val="24"/>
          <w:szCs w:val="24"/>
        </w:rPr>
        <w:t>KeÜS</w:t>
      </w:r>
      <w:proofErr w:type="spellEnd"/>
      <w:r w:rsidR="000B158D" w:rsidRPr="48430483">
        <w:rPr>
          <w:rFonts w:ascii="Times New Roman" w:eastAsia="Times New Roman" w:hAnsi="Times New Roman" w:cs="Times New Roman"/>
          <w:sz w:val="24"/>
          <w:szCs w:val="24"/>
        </w:rPr>
        <w:t xml:space="preserve"> § 62 lg 2 p 1).</w:t>
      </w:r>
    </w:p>
    <w:p w14:paraId="7B041155" w14:textId="77777777" w:rsidR="000B158D" w:rsidRDefault="000B158D" w:rsidP="005E4CF6">
      <w:pPr>
        <w:spacing w:after="0" w:line="240" w:lineRule="auto"/>
        <w:jc w:val="both"/>
        <w:rPr>
          <w:rFonts w:ascii="Times New Roman" w:eastAsia="Times New Roman" w:hAnsi="Times New Roman" w:cs="Times New Roman"/>
          <w:sz w:val="24"/>
          <w:szCs w:val="24"/>
        </w:rPr>
      </w:pPr>
    </w:p>
    <w:p w14:paraId="6619DB2B" w14:textId="3C67A44F" w:rsidR="000B158D" w:rsidRDefault="000B158D" w:rsidP="005E4CF6">
      <w:pPr>
        <w:spacing w:after="0" w:line="240" w:lineRule="auto"/>
        <w:jc w:val="both"/>
        <w:rPr>
          <w:rFonts w:ascii="Times New Roman" w:eastAsia="Times New Roman" w:hAnsi="Times New Roman" w:cs="Times New Roman"/>
          <w:sz w:val="24"/>
          <w:szCs w:val="24"/>
        </w:rPr>
      </w:pPr>
      <w:r w:rsidRPr="48430483">
        <w:rPr>
          <w:rFonts w:ascii="Times New Roman" w:eastAsia="Times New Roman" w:hAnsi="Times New Roman" w:cs="Times New Roman"/>
          <w:sz w:val="24"/>
          <w:szCs w:val="24"/>
        </w:rPr>
        <w:t xml:space="preserve">Tööstusheite direktiivis ja </w:t>
      </w:r>
      <w:proofErr w:type="spellStart"/>
      <w:r w:rsidRPr="48430483">
        <w:rPr>
          <w:rFonts w:ascii="Times New Roman" w:eastAsia="Times New Roman" w:hAnsi="Times New Roman" w:cs="Times New Roman"/>
          <w:sz w:val="24"/>
          <w:szCs w:val="24"/>
        </w:rPr>
        <w:t>THS</w:t>
      </w:r>
      <w:r w:rsidR="000B7E07">
        <w:rPr>
          <w:rFonts w:ascii="Times New Roman" w:eastAsia="Times New Roman" w:hAnsi="Times New Roman" w:cs="Times New Roman"/>
          <w:sz w:val="24"/>
          <w:szCs w:val="24"/>
        </w:rPr>
        <w:t>i</w:t>
      </w:r>
      <w:r w:rsidRPr="48430483">
        <w:rPr>
          <w:rFonts w:ascii="Times New Roman" w:eastAsia="Times New Roman" w:hAnsi="Times New Roman" w:cs="Times New Roman"/>
          <w:sz w:val="24"/>
          <w:szCs w:val="24"/>
        </w:rPr>
        <w:t>s</w:t>
      </w:r>
      <w:proofErr w:type="spellEnd"/>
      <w:r w:rsidRPr="48430483">
        <w:rPr>
          <w:rFonts w:ascii="Times New Roman" w:eastAsia="Times New Roman" w:hAnsi="Times New Roman" w:cs="Times New Roman"/>
          <w:sz w:val="24"/>
          <w:szCs w:val="24"/>
        </w:rPr>
        <w:t xml:space="preserve"> leidub mitu konkreetselt innovatsiooni ja teaduse arengut toetavat erandit. Olulisimana neist on seaduse kohaldamisalast (ja seega loakohustusest, parima võimaliku tehnika rakendamise kohustusest jm kohustus</w:t>
      </w:r>
      <w:r w:rsidR="00CC5176">
        <w:rPr>
          <w:rFonts w:ascii="Times New Roman" w:eastAsia="Times New Roman" w:hAnsi="Times New Roman" w:cs="Times New Roman"/>
          <w:sz w:val="24"/>
          <w:szCs w:val="24"/>
        </w:rPr>
        <w:t>t</w:t>
      </w:r>
      <w:r w:rsidRPr="48430483">
        <w:rPr>
          <w:rFonts w:ascii="Times New Roman" w:eastAsia="Times New Roman" w:hAnsi="Times New Roman" w:cs="Times New Roman"/>
          <w:sz w:val="24"/>
          <w:szCs w:val="24"/>
        </w:rPr>
        <w:t>est) välja arvatud teadusuuringud, arendustegevus</w:t>
      </w:r>
      <w:r w:rsidR="000B7E07">
        <w:rPr>
          <w:rFonts w:ascii="Times New Roman" w:eastAsia="Times New Roman" w:hAnsi="Times New Roman" w:cs="Times New Roman"/>
          <w:sz w:val="24"/>
          <w:szCs w:val="24"/>
        </w:rPr>
        <w:t>,</w:t>
      </w:r>
      <w:r w:rsidRPr="48430483">
        <w:rPr>
          <w:rFonts w:ascii="Times New Roman" w:eastAsia="Times New Roman" w:hAnsi="Times New Roman" w:cs="Times New Roman"/>
          <w:sz w:val="24"/>
          <w:szCs w:val="24"/>
        </w:rPr>
        <w:t xml:space="preserve"> uute toodete ja protsesside katsetamine (THS § 2 lg 2). </w:t>
      </w:r>
      <w:r w:rsidR="000B7E07">
        <w:rPr>
          <w:rFonts w:ascii="Times New Roman" w:eastAsia="Times New Roman" w:hAnsi="Times New Roman" w:cs="Times New Roman"/>
          <w:sz w:val="24"/>
          <w:szCs w:val="24"/>
        </w:rPr>
        <w:t>Lisa</w:t>
      </w:r>
      <w:r w:rsidRPr="48430483">
        <w:rPr>
          <w:rFonts w:ascii="Times New Roman" w:eastAsia="Times New Roman" w:hAnsi="Times New Roman" w:cs="Times New Roman"/>
          <w:sz w:val="24"/>
          <w:szCs w:val="24"/>
        </w:rPr>
        <w:t>kriteeriumina, mida direktiivi tekstis otsesõnu ei mainita, on Eesti õiguses</w:t>
      </w:r>
      <w:r w:rsidR="007904C5">
        <w:rPr>
          <w:rFonts w:ascii="Times New Roman" w:eastAsia="Times New Roman" w:hAnsi="Times New Roman" w:cs="Times New Roman"/>
          <w:sz w:val="24"/>
          <w:szCs w:val="24"/>
        </w:rPr>
        <w:t xml:space="preserve"> sätestatud</w:t>
      </w:r>
      <w:r w:rsidRPr="48430483">
        <w:rPr>
          <w:rFonts w:ascii="Times New Roman" w:eastAsia="Times New Roman" w:hAnsi="Times New Roman" w:cs="Times New Roman"/>
          <w:sz w:val="24"/>
          <w:szCs w:val="24"/>
        </w:rPr>
        <w:t xml:space="preserve">, et tegevuse ulatus peab olema sedavõrd väike, et ei mõjuta keskkonda oluliselt. Nimetatud erand võimaldab ka suurtes tööstuskäitistes välja töötada ja katsetada </w:t>
      </w:r>
      <w:r w:rsidR="000B7E07">
        <w:rPr>
          <w:rFonts w:ascii="Times New Roman" w:eastAsia="Times New Roman" w:hAnsi="Times New Roman" w:cs="Times New Roman"/>
          <w:sz w:val="24"/>
          <w:szCs w:val="24"/>
        </w:rPr>
        <w:t>uudseid</w:t>
      </w:r>
      <w:r w:rsidRPr="48430483">
        <w:rPr>
          <w:rFonts w:ascii="Times New Roman" w:eastAsia="Times New Roman" w:hAnsi="Times New Roman" w:cs="Times New Roman"/>
          <w:sz w:val="24"/>
          <w:szCs w:val="24"/>
        </w:rPr>
        <w:t xml:space="preserve"> tehnoloogiad. Samas tuleb silmas pidada, et kuigi </w:t>
      </w:r>
      <w:proofErr w:type="spellStart"/>
      <w:r w:rsidRPr="48430483">
        <w:rPr>
          <w:rFonts w:ascii="Times New Roman" w:eastAsia="Times New Roman" w:hAnsi="Times New Roman" w:cs="Times New Roman"/>
          <w:sz w:val="24"/>
          <w:szCs w:val="24"/>
        </w:rPr>
        <w:t>THS</w:t>
      </w:r>
      <w:r w:rsidR="000B7E07">
        <w:rPr>
          <w:rFonts w:ascii="Times New Roman" w:eastAsia="Times New Roman" w:hAnsi="Times New Roman" w:cs="Times New Roman"/>
          <w:sz w:val="24"/>
          <w:szCs w:val="24"/>
        </w:rPr>
        <w:t>i</w:t>
      </w:r>
      <w:proofErr w:type="spellEnd"/>
      <w:r w:rsidRPr="48430483">
        <w:rPr>
          <w:rFonts w:ascii="Times New Roman" w:eastAsia="Times New Roman" w:hAnsi="Times New Roman" w:cs="Times New Roman"/>
          <w:sz w:val="24"/>
          <w:szCs w:val="24"/>
        </w:rPr>
        <w:t xml:space="preserve"> nõuded selliste tehnoloogiate suhtes ei kehti, kehtivad teistest õigusaktidest tulenevad (keskkonna)nõuded, sh vee- ja õhuheite, jäätmekäitluse jms </w:t>
      </w:r>
      <w:r w:rsidR="000B7E07">
        <w:rPr>
          <w:rFonts w:ascii="Times New Roman" w:eastAsia="Times New Roman" w:hAnsi="Times New Roman" w:cs="Times New Roman"/>
          <w:sz w:val="24"/>
          <w:szCs w:val="24"/>
        </w:rPr>
        <w:t>kohta</w:t>
      </w:r>
      <w:r w:rsidRPr="48430483">
        <w:rPr>
          <w:rFonts w:ascii="Times New Roman" w:eastAsia="Times New Roman" w:hAnsi="Times New Roman" w:cs="Times New Roman"/>
          <w:sz w:val="24"/>
          <w:szCs w:val="24"/>
        </w:rPr>
        <w:t>.</w:t>
      </w:r>
    </w:p>
    <w:p w14:paraId="08F9F30A" w14:textId="77777777" w:rsidR="000B158D" w:rsidRDefault="000B158D" w:rsidP="005E4CF6">
      <w:pPr>
        <w:spacing w:after="0" w:line="240" w:lineRule="auto"/>
        <w:jc w:val="both"/>
        <w:rPr>
          <w:rFonts w:ascii="Times New Roman" w:eastAsia="Times New Roman" w:hAnsi="Times New Roman" w:cs="Times New Roman"/>
          <w:sz w:val="24"/>
          <w:szCs w:val="24"/>
        </w:rPr>
      </w:pPr>
    </w:p>
    <w:p w14:paraId="77ED881E" w14:textId="0C56CB64" w:rsidR="000B158D" w:rsidRDefault="000B158D" w:rsidP="005E4CF6">
      <w:pPr>
        <w:spacing w:after="0" w:line="240" w:lineRule="auto"/>
        <w:jc w:val="both"/>
        <w:rPr>
          <w:rFonts w:ascii="Times New Roman" w:eastAsia="Times New Roman" w:hAnsi="Times New Roman" w:cs="Times New Roman"/>
          <w:sz w:val="24"/>
          <w:szCs w:val="24"/>
        </w:rPr>
      </w:pPr>
      <w:r w:rsidRPr="48430483">
        <w:rPr>
          <w:rFonts w:ascii="Times New Roman" w:eastAsia="Times New Roman" w:hAnsi="Times New Roman" w:cs="Times New Roman"/>
          <w:sz w:val="24"/>
          <w:szCs w:val="24"/>
        </w:rPr>
        <w:t>Teine erisus puudutab nn kujunemisjärgus tehni</w:t>
      </w:r>
      <w:r w:rsidR="000B7E07">
        <w:rPr>
          <w:rFonts w:ascii="Times New Roman" w:eastAsia="Times New Roman" w:hAnsi="Times New Roman" w:cs="Times New Roman"/>
          <w:sz w:val="24"/>
          <w:szCs w:val="24"/>
        </w:rPr>
        <w:t>liste vahendite</w:t>
      </w:r>
      <w:r w:rsidRPr="48430483">
        <w:rPr>
          <w:rFonts w:ascii="Times New Roman" w:eastAsia="Times New Roman" w:hAnsi="Times New Roman" w:cs="Times New Roman"/>
          <w:sz w:val="24"/>
          <w:szCs w:val="24"/>
        </w:rPr>
        <w:t xml:space="preserve">, mis on </w:t>
      </w:r>
      <w:proofErr w:type="spellStart"/>
      <w:r w:rsidRPr="48430483">
        <w:rPr>
          <w:rFonts w:ascii="Times New Roman" w:eastAsia="Times New Roman" w:hAnsi="Times New Roman" w:cs="Times New Roman"/>
          <w:sz w:val="24"/>
          <w:szCs w:val="24"/>
        </w:rPr>
        <w:t>THS</w:t>
      </w:r>
      <w:r w:rsidR="000B7E07">
        <w:rPr>
          <w:rFonts w:ascii="Times New Roman" w:eastAsia="Times New Roman" w:hAnsi="Times New Roman" w:cs="Times New Roman"/>
          <w:sz w:val="24"/>
          <w:szCs w:val="24"/>
        </w:rPr>
        <w:t>i</w:t>
      </w:r>
      <w:proofErr w:type="spellEnd"/>
      <w:r w:rsidRPr="48430483">
        <w:rPr>
          <w:rFonts w:ascii="Times New Roman" w:eastAsia="Times New Roman" w:hAnsi="Times New Roman" w:cs="Times New Roman"/>
          <w:sz w:val="24"/>
          <w:szCs w:val="24"/>
        </w:rPr>
        <w:t xml:space="preserve"> §</w:t>
      </w:r>
      <w:r w:rsidR="004854A5">
        <w:rPr>
          <w:rFonts w:ascii="Times New Roman" w:eastAsia="Times New Roman" w:hAnsi="Times New Roman" w:cs="Times New Roman"/>
          <w:sz w:val="24"/>
          <w:szCs w:val="24"/>
        </w:rPr>
        <w:t>-s</w:t>
      </w:r>
      <w:r w:rsidRPr="48430483">
        <w:rPr>
          <w:rFonts w:ascii="Times New Roman" w:eastAsia="Times New Roman" w:hAnsi="Times New Roman" w:cs="Times New Roman"/>
          <w:sz w:val="24"/>
          <w:szCs w:val="24"/>
        </w:rPr>
        <w:t xml:space="preserve"> 22 defineeritud kui uudne tehnika, mis arendamistegevuse tulemusena võiks võrreldes olemasoleva parima võimaliku tehnikaga tagada keskkonnakaitse veelgi kõrgema taseme või vähemalt sama taseme vähemate kuludega. Selliste </w:t>
      </w:r>
      <w:r w:rsidR="000B7E07">
        <w:rPr>
          <w:rFonts w:ascii="Times New Roman" w:eastAsia="Times New Roman" w:hAnsi="Times New Roman" w:cs="Times New Roman"/>
          <w:sz w:val="24"/>
          <w:szCs w:val="24"/>
        </w:rPr>
        <w:t>seadme</w:t>
      </w:r>
      <w:r w:rsidRPr="48430483">
        <w:rPr>
          <w:rFonts w:ascii="Times New Roman" w:eastAsia="Times New Roman" w:hAnsi="Times New Roman" w:cs="Times New Roman"/>
          <w:sz w:val="24"/>
          <w:szCs w:val="24"/>
        </w:rPr>
        <w:t xml:space="preserve">te katsetamiseks ja kasutamiseks võib loa andja teha ajutisi, kuni </w:t>
      </w:r>
      <w:r w:rsidR="000B7E07">
        <w:rPr>
          <w:rFonts w:ascii="Times New Roman" w:eastAsia="Times New Roman" w:hAnsi="Times New Roman" w:cs="Times New Roman"/>
          <w:sz w:val="24"/>
          <w:szCs w:val="24"/>
        </w:rPr>
        <w:t>üheksa</w:t>
      </w:r>
      <w:r w:rsidRPr="48430483">
        <w:rPr>
          <w:rFonts w:ascii="Times New Roman" w:eastAsia="Times New Roman" w:hAnsi="Times New Roman" w:cs="Times New Roman"/>
          <w:sz w:val="24"/>
          <w:szCs w:val="24"/>
        </w:rPr>
        <w:t xml:space="preserve"> kuud kestvaid erandeid parima võimaliku tehnika, selle alusel kindlaks määratud heite piirväärtuste, võrdväärsete parameetrite, tehniliste meetmete ja muude saastatuse vältimise ennetusmeetmete rakendamisest. Perioodi lõppedes tuleb </w:t>
      </w:r>
      <w:r w:rsidR="000B7E07">
        <w:rPr>
          <w:rFonts w:ascii="Times New Roman" w:eastAsia="Times New Roman" w:hAnsi="Times New Roman" w:cs="Times New Roman"/>
          <w:sz w:val="24"/>
          <w:szCs w:val="24"/>
        </w:rPr>
        <w:t>seadmete</w:t>
      </w:r>
      <w:r w:rsidRPr="48430483">
        <w:rPr>
          <w:rFonts w:ascii="Times New Roman" w:eastAsia="Times New Roman" w:hAnsi="Times New Roman" w:cs="Times New Roman"/>
          <w:sz w:val="24"/>
          <w:szCs w:val="24"/>
        </w:rPr>
        <w:t xml:space="preserve"> kasutamise ja vajaduse</w:t>
      </w:r>
      <w:r w:rsidR="000B7E07">
        <w:rPr>
          <w:rFonts w:ascii="Times New Roman" w:eastAsia="Times New Roman" w:hAnsi="Times New Roman" w:cs="Times New Roman"/>
          <w:sz w:val="24"/>
          <w:szCs w:val="24"/>
        </w:rPr>
        <w:t xml:space="preserve"> korra</w:t>
      </w:r>
      <w:r w:rsidRPr="48430483">
        <w:rPr>
          <w:rFonts w:ascii="Times New Roman" w:eastAsia="Times New Roman" w:hAnsi="Times New Roman" w:cs="Times New Roman"/>
          <w:sz w:val="24"/>
          <w:szCs w:val="24"/>
        </w:rPr>
        <w:t>l parendamisega saavutada vähemalt parima võimaliku tehnikaga võrdväärne heitetase või kui see pole võimalik, lõpetada sellise tehnika kasutamine (THS § 44 lg 8).</w:t>
      </w:r>
    </w:p>
    <w:p w14:paraId="6E8BDDA8" w14:textId="77777777" w:rsidR="000B158D" w:rsidRDefault="000B158D" w:rsidP="005E4CF6">
      <w:pPr>
        <w:spacing w:after="0" w:line="240" w:lineRule="auto"/>
        <w:jc w:val="both"/>
        <w:rPr>
          <w:rFonts w:ascii="Times New Roman" w:eastAsia="Times New Roman" w:hAnsi="Times New Roman" w:cs="Times New Roman"/>
          <w:sz w:val="24"/>
          <w:szCs w:val="24"/>
        </w:rPr>
      </w:pPr>
    </w:p>
    <w:p w14:paraId="7817BABB" w14:textId="21550C16" w:rsidR="000B158D" w:rsidRPr="00EA51EE" w:rsidRDefault="004724A6" w:rsidP="005E4CF6">
      <w:pPr>
        <w:spacing w:after="0" w:line="240" w:lineRule="auto"/>
        <w:jc w:val="both"/>
        <w:rPr>
          <w:rFonts w:ascii="Times New Roman" w:eastAsia="Times New Roman" w:hAnsi="Times New Roman" w:cs="Times New Roman"/>
          <w:color w:val="000000" w:themeColor="text1"/>
          <w:sz w:val="24"/>
          <w:szCs w:val="24"/>
        </w:rPr>
      </w:pPr>
      <w:r w:rsidRPr="005E4CF6">
        <w:rPr>
          <w:rFonts w:ascii="Times New Roman" w:eastAsia="Times New Roman" w:hAnsi="Times New Roman" w:cs="Times New Roman"/>
          <w:sz w:val="24"/>
          <w:szCs w:val="24"/>
        </w:rPr>
        <w:t>Seega on i</w:t>
      </w:r>
      <w:r w:rsidR="000B158D" w:rsidRPr="005E4CF6">
        <w:rPr>
          <w:rFonts w:ascii="Times New Roman" w:eastAsia="Times New Roman" w:hAnsi="Times New Roman" w:cs="Times New Roman"/>
          <w:sz w:val="24"/>
          <w:szCs w:val="24"/>
        </w:rPr>
        <w:t xml:space="preserve">nnovatsiooni soodustamiseks ka kehtivas õiguses võimalused, mida saab kasutada ja </w:t>
      </w:r>
      <w:r w:rsidR="0000506B" w:rsidRPr="005E4CF6">
        <w:rPr>
          <w:rFonts w:ascii="Times New Roman" w:eastAsia="Times New Roman" w:hAnsi="Times New Roman" w:cs="Times New Roman"/>
          <w:sz w:val="24"/>
          <w:szCs w:val="24"/>
        </w:rPr>
        <w:t xml:space="preserve">rakendada </w:t>
      </w:r>
      <w:r w:rsidR="000B158D" w:rsidRPr="005E4CF6">
        <w:rPr>
          <w:rFonts w:ascii="Times New Roman" w:eastAsia="Times New Roman" w:hAnsi="Times New Roman" w:cs="Times New Roman"/>
          <w:sz w:val="24"/>
          <w:szCs w:val="24"/>
        </w:rPr>
        <w:t>võimaluse</w:t>
      </w:r>
      <w:r w:rsidR="0000506B" w:rsidRPr="005E4CF6">
        <w:rPr>
          <w:rFonts w:ascii="Times New Roman" w:eastAsia="Times New Roman" w:hAnsi="Times New Roman" w:cs="Times New Roman"/>
          <w:sz w:val="24"/>
          <w:szCs w:val="24"/>
        </w:rPr>
        <w:t xml:space="preserve"> korra</w:t>
      </w:r>
      <w:r w:rsidR="000B158D" w:rsidRPr="005E4CF6">
        <w:rPr>
          <w:rFonts w:ascii="Times New Roman" w:eastAsia="Times New Roman" w:hAnsi="Times New Roman" w:cs="Times New Roman"/>
          <w:sz w:val="24"/>
          <w:szCs w:val="24"/>
        </w:rPr>
        <w:t>l loa andmiseks seaduses sätestatust lühemat tähtaega.</w:t>
      </w:r>
      <w:r w:rsidR="00EA51EE">
        <w:rPr>
          <w:rFonts w:ascii="Times New Roman" w:eastAsia="Times New Roman" w:hAnsi="Times New Roman" w:cs="Times New Roman"/>
          <w:color w:val="000000" w:themeColor="text1"/>
          <w:sz w:val="24"/>
          <w:szCs w:val="24"/>
        </w:rPr>
        <w:t xml:space="preserve"> </w:t>
      </w:r>
      <w:r w:rsidR="74DD61D5" w:rsidRPr="53577F2A">
        <w:rPr>
          <w:rFonts w:ascii="Times New Roman" w:eastAsia="Times New Roman" w:hAnsi="Times New Roman" w:cs="Times New Roman"/>
          <w:color w:val="000000" w:themeColor="text1"/>
          <w:sz w:val="24"/>
          <w:szCs w:val="24"/>
        </w:rPr>
        <w:t>Lõikes 3 sätestatakse, et avalik sektor soosib planeeringute</w:t>
      </w:r>
      <w:r w:rsidR="0000506B">
        <w:rPr>
          <w:rFonts w:ascii="Times New Roman" w:eastAsia="Times New Roman" w:hAnsi="Times New Roman" w:cs="Times New Roman"/>
          <w:color w:val="000000" w:themeColor="text1"/>
          <w:sz w:val="24"/>
          <w:szCs w:val="24"/>
        </w:rPr>
        <w:t xml:space="preserve">ga </w:t>
      </w:r>
      <w:r w:rsidR="74DD61D5" w:rsidRPr="53577F2A">
        <w:rPr>
          <w:rFonts w:ascii="Times New Roman" w:eastAsia="Times New Roman" w:hAnsi="Times New Roman" w:cs="Times New Roman"/>
          <w:color w:val="000000" w:themeColor="text1"/>
          <w:sz w:val="24"/>
          <w:szCs w:val="24"/>
        </w:rPr>
        <w:t>vähese kasvuhoonegaaside heitega tehnoloogiate katsetamiseks selleks mõeldud alade rajamist.</w:t>
      </w:r>
      <w:r w:rsidR="007178C1">
        <w:rPr>
          <w:rFonts w:ascii="Times New Roman" w:eastAsia="Times New Roman" w:hAnsi="Times New Roman" w:cs="Times New Roman"/>
          <w:color w:val="000000" w:themeColor="text1"/>
          <w:sz w:val="24"/>
          <w:szCs w:val="24"/>
        </w:rPr>
        <w:t xml:space="preserve"> </w:t>
      </w:r>
      <w:r w:rsidR="6E1BD4E5" w:rsidRPr="53577F2A">
        <w:rPr>
          <w:rFonts w:ascii="Times New Roman" w:eastAsia="Times New Roman" w:hAnsi="Times New Roman" w:cs="Times New Roman"/>
          <w:sz w:val="24"/>
          <w:szCs w:val="24"/>
        </w:rPr>
        <w:t>Lisaks</w:t>
      </w:r>
      <w:r w:rsidR="5530DCD3" w:rsidRPr="53577F2A">
        <w:rPr>
          <w:rFonts w:ascii="Times New Roman" w:eastAsia="Times New Roman" w:hAnsi="Times New Roman" w:cs="Times New Roman"/>
          <w:sz w:val="24"/>
          <w:szCs w:val="24"/>
        </w:rPr>
        <w:t xml:space="preserve"> </w:t>
      </w:r>
      <w:r w:rsidR="2D29556D" w:rsidRPr="53577F2A">
        <w:rPr>
          <w:rFonts w:ascii="Times New Roman" w:eastAsia="Times New Roman" w:hAnsi="Times New Roman" w:cs="Times New Roman"/>
          <w:sz w:val="24"/>
          <w:szCs w:val="24"/>
        </w:rPr>
        <w:t xml:space="preserve">katsetamise kiirendamisele </w:t>
      </w:r>
      <w:r w:rsidR="2087794A" w:rsidRPr="53577F2A">
        <w:rPr>
          <w:rFonts w:ascii="Times New Roman" w:eastAsia="Times New Roman" w:hAnsi="Times New Roman" w:cs="Times New Roman"/>
          <w:sz w:val="24"/>
          <w:szCs w:val="24"/>
        </w:rPr>
        <w:t>saavad kohalikud omavalitsuse</w:t>
      </w:r>
      <w:r w:rsidR="464F6F47" w:rsidRPr="53577F2A">
        <w:rPr>
          <w:rFonts w:ascii="Times New Roman" w:eastAsia="Times New Roman" w:hAnsi="Times New Roman" w:cs="Times New Roman"/>
          <w:sz w:val="24"/>
          <w:szCs w:val="24"/>
        </w:rPr>
        <w:t>d</w:t>
      </w:r>
      <w:r w:rsidR="2087794A" w:rsidRPr="53577F2A">
        <w:rPr>
          <w:rFonts w:ascii="Times New Roman" w:eastAsia="Times New Roman" w:hAnsi="Times New Roman" w:cs="Times New Roman"/>
          <w:sz w:val="24"/>
          <w:szCs w:val="24"/>
        </w:rPr>
        <w:t xml:space="preserve"> </w:t>
      </w:r>
      <w:r w:rsidR="38908869" w:rsidRPr="53577F2A">
        <w:rPr>
          <w:rFonts w:ascii="Times New Roman" w:eastAsia="Times New Roman" w:hAnsi="Times New Roman" w:cs="Times New Roman"/>
          <w:sz w:val="24"/>
          <w:szCs w:val="24"/>
        </w:rPr>
        <w:t>planeerimisprotsessi</w:t>
      </w:r>
      <w:r w:rsidR="0000506B">
        <w:rPr>
          <w:rFonts w:ascii="Times New Roman" w:eastAsia="Times New Roman" w:hAnsi="Times New Roman" w:cs="Times New Roman"/>
          <w:sz w:val="24"/>
          <w:szCs w:val="24"/>
        </w:rPr>
        <w:t>s</w:t>
      </w:r>
      <w:r w:rsidR="38908869" w:rsidRPr="53577F2A">
        <w:rPr>
          <w:rFonts w:ascii="Times New Roman" w:eastAsia="Times New Roman" w:hAnsi="Times New Roman" w:cs="Times New Roman"/>
          <w:sz w:val="24"/>
          <w:szCs w:val="24"/>
        </w:rPr>
        <w:t xml:space="preserve"> mitmel viisil soodustada katsealade loomist, kus tööstussektoril o</w:t>
      </w:r>
      <w:r w:rsidR="20D7929C" w:rsidRPr="53577F2A">
        <w:rPr>
          <w:rFonts w:ascii="Times New Roman" w:eastAsia="Times New Roman" w:hAnsi="Times New Roman" w:cs="Times New Roman"/>
          <w:sz w:val="24"/>
          <w:szCs w:val="24"/>
        </w:rPr>
        <w:t>leks</w:t>
      </w:r>
      <w:r w:rsidR="38908869" w:rsidRPr="53577F2A">
        <w:rPr>
          <w:rFonts w:ascii="Times New Roman" w:eastAsia="Times New Roman" w:hAnsi="Times New Roman" w:cs="Times New Roman"/>
          <w:sz w:val="24"/>
          <w:szCs w:val="24"/>
        </w:rPr>
        <w:t xml:space="preserve"> võimalik katsetada uusi vähese heitega tehnoloogiaid. </w:t>
      </w:r>
      <w:r w:rsidR="66249B37" w:rsidRPr="53577F2A">
        <w:rPr>
          <w:rFonts w:ascii="Times New Roman" w:eastAsia="Times New Roman" w:hAnsi="Times New Roman" w:cs="Times New Roman"/>
          <w:sz w:val="24"/>
          <w:szCs w:val="24"/>
        </w:rPr>
        <w:t>Selleks peaksid kohalikud omavalitsused määrama selge visiooni ja strateegia, mis toetab innovatsiooni ja tehnoloogia arengut. See võib hõlmata spetsiaalsete innovatsiooniparkide või katsealade loomist</w:t>
      </w:r>
      <w:r w:rsidR="1AD90E2B" w:rsidRPr="53577F2A">
        <w:rPr>
          <w:rFonts w:ascii="Times New Roman" w:eastAsia="Times New Roman" w:hAnsi="Times New Roman" w:cs="Times New Roman"/>
          <w:sz w:val="24"/>
          <w:szCs w:val="24"/>
        </w:rPr>
        <w:t xml:space="preserve">. </w:t>
      </w:r>
      <w:r w:rsidR="11302E5D" w:rsidRPr="53577F2A">
        <w:rPr>
          <w:rFonts w:ascii="Times New Roman" w:eastAsia="Times New Roman" w:hAnsi="Times New Roman" w:cs="Times New Roman"/>
          <w:sz w:val="24"/>
          <w:szCs w:val="24"/>
        </w:rPr>
        <w:t xml:space="preserve">Katsealade rajamise võimaldamiseks ja soodustamiseks on omavalitsustel </w:t>
      </w:r>
      <w:r w:rsidR="34B4C2EE" w:rsidRPr="53577F2A">
        <w:rPr>
          <w:rFonts w:ascii="Times New Roman" w:eastAsia="Times New Roman" w:hAnsi="Times New Roman" w:cs="Times New Roman"/>
          <w:sz w:val="24"/>
          <w:szCs w:val="24"/>
        </w:rPr>
        <w:t>võimalik muu</w:t>
      </w:r>
      <w:r w:rsidR="25A110B4" w:rsidRPr="53577F2A">
        <w:rPr>
          <w:rFonts w:ascii="Times New Roman" w:eastAsia="Times New Roman" w:hAnsi="Times New Roman" w:cs="Times New Roman"/>
          <w:sz w:val="24"/>
          <w:szCs w:val="24"/>
        </w:rPr>
        <w:t>ta</w:t>
      </w:r>
      <w:r w:rsidR="34B4C2EE" w:rsidRPr="53577F2A">
        <w:rPr>
          <w:rFonts w:ascii="Times New Roman" w:eastAsia="Times New Roman" w:hAnsi="Times New Roman" w:cs="Times New Roman"/>
          <w:sz w:val="24"/>
          <w:szCs w:val="24"/>
        </w:rPr>
        <w:t xml:space="preserve"> oma </w:t>
      </w:r>
      <w:proofErr w:type="spellStart"/>
      <w:r w:rsidR="34B4C2EE" w:rsidRPr="53577F2A">
        <w:rPr>
          <w:rFonts w:ascii="Times New Roman" w:eastAsia="Times New Roman" w:hAnsi="Times New Roman" w:cs="Times New Roman"/>
          <w:sz w:val="24"/>
          <w:szCs w:val="24"/>
        </w:rPr>
        <w:t>üld</w:t>
      </w:r>
      <w:proofErr w:type="spellEnd"/>
      <w:r w:rsidR="00C778AA">
        <w:rPr>
          <w:rFonts w:ascii="Times New Roman" w:eastAsia="Times New Roman" w:hAnsi="Times New Roman" w:cs="Times New Roman"/>
          <w:sz w:val="24"/>
          <w:szCs w:val="24"/>
        </w:rPr>
        <w:t>-</w:t>
      </w:r>
      <w:r w:rsidR="34B4C2EE" w:rsidRPr="53577F2A">
        <w:rPr>
          <w:rFonts w:ascii="Times New Roman" w:eastAsia="Times New Roman" w:hAnsi="Times New Roman" w:cs="Times New Roman"/>
          <w:sz w:val="24"/>
          <w:szCs w:val="24"/>
        </w:rPr>
        <w:t xml:space="preserve"> ja detailplaneeringutes maa-alade kasutusotstarvet</w:t>
      </w:r>
      <w:r w:rsidR="39404776" w:rsidRPr="53577F2A">
        <w:rPr>
          <w:rFonts w:ascii="Times New Roman" w:eastAsia="Times New Roman" w:hAnsi="Times New Roman" w:cs="Times New Roman"/>
          <w:sz w:val="24"/>
          <w:szCs w:val="24"/>
        </w:rPr>
        <w:t>, et need sobiksid katsetamiseks ja arendusteg</w:t>
      </w:r>
      <w:r w:rsidR="6ACCE09D" w:rsidRPr="53577F2A">
        <w:rPr>
          <w:rFonts w:ascii="Times New Roman" w:eastAsia="Times New Roman" w:hAnsi="Times New Roman" w:cs="Times New Roman"/>
          <w:sz w:val="24"/>
          <w:szCs w:val="24"/>
        </w:rPr>
        <w:t>evuseks.</w:t>
      </w:r>
      <w:r w:rsidR="77426827" w:rsidRPr="53577F2A">
        <w:rPr>
          <w:rFonts w:ascii="Times New Roman" w:eastAsia="Times New Roman" w:hAnsi="Times New Roman" w:cs="Times New Roman"/>
          <w:sz w:val="24"/>
          <w:szCs w:val="24"/>
        </w:rPr>
        <w:t xml:space="preserve"> Samuti on katsealade rajamisel koostöö</w:t>
      </w:r>
      <w:r w:rsidR="00371561" w:rsidRPr="53577F2A">
        <w:rPr>
          <w:rFonts w:ascii="Times New Roman" w:eastAsia="Times New Roman" w:hAnsi="Times New Roman" w:cs="Times New Roman"/>
          <w:sz w:val="24"/>
          <w:szCs w:val="24"/>
        </w:rPr>
        <w:t xml:space="preserve"> ülikoolide, teadusasutuste ja ettevõtetega võtmetähtsusega</w:t>
      </w:r>
      <w:r w:rsidR="7BA4770C" w:rsidRPr="53577F2A">
        <w:rPr>
          <w:rFonts w:ascii="Times New Roman" w:eastAsia="Times New Roman" w:hAnsi="Times New Roman" w:cs="Times New Roman"/>
          <w:sz w:val="24"/>
          <w:szCs w:val="24"/>
        </w:rPr>
        <w:t>, seejuures saavad omavalitsused algatada ja toetada avaliku ja erasektori partnerlus</w:t>
      </w:r>
      <w:r w:rsidR="0000506B">
        <w:rPr>
          <w:rFonts w:ascii="Times New Roman" w:eastAsia="Times New Roman" w:hAnsi="Times New Roman" w:cs="Times New Roman"/>
          <w:sz w:val="24"/>
          <w:szCs w:val="24"/>
        </w:rPr>
        <w:t>t</w:t>
      </w:r>
      <w:r w:rsidR="314E858D" w:rsidRPr="53577F2A">
        <w:rPr>
          <w:rFonts w:ascii="Times New Roman" w:eastAsia="Times New Roman" w:hAnsi="Times New Roman" w:cs="Times New Roman"/>
          <w:sz w:val="24"/>
          <w:szCs w:val="24"/>
        </w:rPr>
        <w:t xml:space="preserve">, toetades </w:t>
      </w:r>
      <w:r w:rsidR="0000506B">
        <w:rPr>
          <w:rFonts w:ascii="Times New Roman" w:eastAsia="Times New Roman" w:hAnsi="Times New Roman" w:cs="Times New Roman"/>
          <w:sz w:val="24"/>
          <w:szCs w:val="24"/>
        </w:rPr>
        <w:t xml:space="preserve">seda </w:t>
      </w:r>
      <w:r w:rsidR="314E858D" w:rsidRPr="53577F2A">
        <w:rPr>
          <w:rFonts w:ascii="Times New Roman" w:eastAsia="Times New Roman" w:hAnsi="Times New Roman" w:cs="Times New Roman"/>
          <w:sz w:val="24"/>
          <w:szCs w:val="24"/>
        </w:rPr>
        <w:t>võimaluse</w:t>
      </w:r>
      <w:r w:rsidR="0000506B">
        <w:rPr>
          <w:rFonts w:ascii="Times New Roman" w:eastAsia="Times New Roman" w:hAnsi="Times New Roman" w:cs="Times New Roman"/>
          <w:sz w:val="24"/>
          <w:szCs w:val="24"/>
        </w:rPr>
        <w:t xml:space="preserve"> korra</w:t>
      </w:r>
      <w:r w:rsidR="314E858D" w:rsidRPr="53577F2A">
        <w:rPr>
          <w:rFonts w:ascii="Times New Roman" w:eastAsia="Times New Roman" w:hAnsi="Times New Roman" w:cs="Times New Roman"/>
          <w:sz w:val="24"/>
          <w:szCs w:val="24"/>
        </w:rPr>
        <w:t xml:space="preserve">l nii </w:t>
      </w:r>
      <w:r w:rsidR="0000506B">
        <w:rPr>
          <w:rFonts w:ascii="Times New Roman" w:eastAsia="Times New Roman" w:hAnsi="Times New Roman" w:cs="Times New Roman"/>
          <w:sz w:val="24"/>
          <w:szCs w:val="24"/>
        </w:rPr>
        <w:t>rahaliselt</w:t>
      </w:r>
      <w:r w:rsidR="6FE89F97" w:rsidRPr="53577F2A">
        <w:rPr>
          <w:rFonts w:ascii="Times New Roman" w:eastAsia="Times New Roman" w:hAnsi="Times New Roman" w:cs="Times New Roman"/>
          <w:sz w:val="24"/>
          <w:szCs w:val="24"/>
        </w:rPr>
        <w:t xml:space="preserve"> kui ka lihtsustades</w:t>
      </w:r>
      <w:r w:rsidR="4C0C67FE" w:rsidRPr="53577F2A">
        <w:rPr>
          <w:rFonts w:ascii="Times New Roman" w:eastAsia="Times New Roman" w:hAnsi="Times New Roman" w:cs="Times New Roman"/>
          <w:sz w:val="24"/>
          <w:szCs w:val="24"/>
        </w:rPr>
        <w:t xml:space="preserve"> nõudeid, vähendades bürokraatiat</w:t>
      </w:r>
      <w:r w:rsidR="0000506B">
        <w:rPr>
          <w:rFonts w:ascii="Times New Roman" w:eastAsia="Times New Roman" w:hAnsi="Times New Roman" w:cs="Times New Roman"/>
          <w:sz w:val="24"/>
          <w:szCs w:val="24"/>
        </w:rPr>
        <w:t>, et</w:t>
      </w:r>
      <w:r w:rsidR="4C0C67FE" w:rsidRPr="53577F2A">
        <w:rPr>
          <w:rFonts w:ascii="Times New Roman" w:eastAsia="Times New Roman" w:hAnsi="Times New Roman" w:cs="Times New Roman"/>
          <w:sz w:val="24"/>
          <w:szCs w:val="24"/>
        </w:rPr>
        <w:t xml:space="preserve"> kiirendada projektide elluviimist.</w:t>
      </w:r>
    </w:p>
    <w:p w14:paraId="69310F86" w14:textId="77777777" w:rsidR="0061122E" w:rsidRDefault="0061122E" w:rsidP="005E4CF6">
      <w:pPr>
        <w:spacing w:after="0" w:line="240" w:lineRule="auto"/>
        <w:jc w:val="both"/>
        <w:rPr>
          <w:rFonts w:ascii="Times New Roman" w:eastAsia="Times New Roman" w:hAnsi="Times New Roman" w:cs="Times New Roman"/>
          <w:color w:val="000000" w:themeColor="text1"/>
          <w:sz w:val="24"/>
          <w:szCs w:val="24"/>
        </w:rPr>
      </w:pPr>
    </w:p>
    <w:p w14:paraId="3EBB9C03" w14:textId="67FCEE23" w:rsidR="155AB896" w:rsidRDefault="155AB896" w:rsidP="005E4CF6">
      <w:pPr>
        <w:spacing w:after="0" w:line="240" w:lineRule="auto"/>
        <w:jc w:val="both"/>
        <w:rPr>
          <w:rFonts w:ascii="Times New Roman" w:eastAsia="Times New Roman" w:hAnsi="Times New Roman" w:cs="Times New Roman"/>
          <w:color w:val="000000" w:themeColor="text1"/>
          <w:sz w:val="24"/>
          <w:szCs w:val="24"/>
        </w:rPr>
      </w:pPr>
      <w:r w:rsidRPr="53577F2A">
        <w:rPr>
          <w:rFonts w:ascii="Times New Roman" w:eastAsia="Times New Roman" w:hAnsi="Times New Roman" w:cs="Times New Roman"/>
          <w:color w:val="000000" w:themeColor="text1"/>
          <w:sz w:val="24"/>
          <w:szCs w:val="24"/>
        </w:rPr>
        <w:t xml:space="preserve">Lisaks sellele </w:t>
      </w:r>
      <w:r w:rsidR="2D12FE19" w:rsidRPr="53577F2A">
        <w:rPr>
          <w:rFonts w:ascii="Times New Roman" w:eastAsia="Times New Roman" w:hAnsi="Times New Roman" w:cs="Times New Roman"/>
          <w:color w:val="000000" w:themeColor="text1"/>
          <w:sz w:val="24"/>
          <w:szCs w:val="24"/>
        </w:rPr>
        <w:t xml:space="preserve">suunatakse </w:t>
      </w:r>
      <w:r w:rsidR="00526207" w:rsidRPr="53577F2A">
        <w:rPr>
          <w:rFonts w:ascii="Times New Roman" w:eastAsia="Times New Roman" w:hAnsi="Times New Roman" w:cs="Times New Roman"/>
          <w:color w:val="000000" w:themeColor="text1"/>
          <w:sz w:val="24"/>
          <w:szCs w:val="24"/>
        </w:rPr>
        <w:t xml:space="preserve">lõike 4 kohaselt </w:t>
      </w:r>
      <w:r w:rsidR="2D12FE19" w:rsidRPr="53577F2A">
        <w:rPr>
          <w:rFonts w:ascii="Times New Roman" w:eastAsia="Times New Roman" w:hAnsi="Times New Roman" w:cs="Times New Roman"/>
          <w:color w:val="000000" w:themeColor="text1"/>
          <w:sz w:val="24"/>
          <w:szCs w:val="24"/>
        </w:rPr>
        <w:t>l</w:t>
      </w:r>
      <w:r w:rsidR="1AC43F44" w:rsidRPr="53577F2A">
        <w:rPr>
          <w:rFonts w:ascii="Times New Roman" w:eastAsia="Times New Roman" w:hAnsi="Times New Roman" w:cs="Times New Roman"/>
          <w:color w:val="000000" w:themeColor="text1"/>
          <w:sz w:val="24"/>
          <w:szCs w:val="24"/>
        </w:rPr>
        <w:t xml:space="preserve">ubatud heitkoguste ühikute kauplemise süsteemi tulud </w:t>
      </w:r>
      <w:r w:rsidR="00A91869" w:rsidRPr="53577F2A">
        <w:rPr>
          <w:rFonts w:ascii="Times New Roman" w:eastAsia="Times New Roman" w:hAnsi="Times New Roman" w:cs="Times New Roman"/>
          <w:color w:val="000000" w:themeColor="text1"/>
          <w:sz w:val="24"/>
          <w:szCs w:val="24"/>
        </w:rPr>
        <w:t xml:space="preserve">kogu perioodi arvestuses </w:t>
      </w:r>
      <w:r w:rsidR="1AC43F44" w:rsidRPr="53577F2A">
        <w:rPr>
          <w:rFonts w:ascii="Times New Roman" w:eastAsia="Times New Roman" w:hAnsi="Times New Roman" w:cs="Times New Roman"/>
          <w:color w:val="000000" w:themeColor="text1"/>
          <w:sz w:val="24"/>
          <w:szCs w:val="24"/>
        </w:rPr>
        <w:t xml:space="preserve">vähemalt 30% ulatuses erasektorile roheinnovatsiooni ja </w:t>
      </w:r>
      <w:r w:rsidR="0000506B">
        <w:rPr>
          <w:rFonts w:ascii="Times New Roman" w:eastAsia="Times New Roman" w:hAnsi="Times New Roman" w:cs="Times New Roman"/>
          <w:color w:val="000000" w:themeColor="text1"/>
          <w:sz w:val="24"/>
          <w:szCs w:val="24"/>
        </w:rPr>
        <w:t>-</w:t>
      </w:r>
      <w:r w:rsidR="1AC43F44" w:rsidRPr="53577F2A">
        <w:rPr>
          <w:rFonts w:ascii="Times New Roman" w:eastAsia="Times New Roman" w:hAnsi="Times New Roman" w:cs="Times New Roman"/>
          <w:color w:val="000000" w:themeColor="text1"/>
          <w:sz w:val="24"/>
          <w:szCs w:val="24"/>
        </w:rPr>
        <w:t>tehnoloogiate arendamise ja kasutuselevõtu toetamiseks</w:t>
      </w:r>
      <w:r w:rsidR="3C900F01" w:rsidRPr="53577F2A">
        <w:rPr>
          <w:rFonts w:ascii="Times New Roman" w:eastAsia="Times New Roman" w:hAnsi="Times New Roman" w:cs="Times New Roman"/>
          <w:color w:val="000000" w:themeColor="text1"/>
          <w:sz w:val="24"/>
          <w:szCs w:val="24"/>
        </w:rPr>
        <w:t xml:space="preserve">, kuna ettevõtetel on oluline roll kliimaneutraalsele majandusele üleminekul, </w:t>
      </w:r>
      <w:r w:rsidR="7EE49BA3" w:rsidRPr="53577F2A">
        <w:rPr>
          <w:rFonts w:ascii="Times New Roman" w:eastAsia="Times New Roman" w:hAnsi="Times New Roman" w:cs="Times New Roman"/>
          <w:color w:val="000000" w:themeColor="text1"/>
          <w:sz w:val="24"/>
          <w:szCs w:val="24"/>
        </w:rPr>
        <w:t xml:space="preserve">kuid </w:t>
      </w:r>
      <w:r w:rsidR="0000506B">
        <w:rPr>
          <w:rFonts w:ascii="Times New Roman" w:eastAsia="Times New Roman" w:hAnsi="Times New Roman" w:cs="Times New Roman"/>
          <w:color w:val="000000" w:themeColor="text1"/>
          <w:sz w:val="24"/>
          <w:szCs w:val="24"/>
        </w:rPr>
        <w:t>sellega</w:t>
      </w:r>
      <w:r w:rsidR="3C900F01" w:rsidRPr="53577F2A">
        <w:rPr>
          <w:rFonts w:ascii="Times New Roman" w:eastAsia="Times New Roman" w:hAnsi="Times New Roman" w:cs="Times New Roman"/>
          <w:color w:val="000000" w:themeColor="text1"/>
          <w:sz w:val="24"/>
          <w:szCs w:val="24"/>
        </w:rPr>
        <w:t xml:space="preserve"> </w:t>
      </w:r>
      <w:r w:rsidR="0000506B">
        <w:rPr>
          <w:rFonts w:ascii="Times New Roman" w:eastAsia="Times New Roman" w:hAnsi="Times New Roman" w:cs="Times New Roman"/>
          <w:color w:val="000000" w:themeColor="text1"/>
          <w:sz w:val="24"/>
          <w:szCs w:val="24"/>
        </w:rPr>
        <w:t>lisandub</w:t>
      </w:r>
      <w:r w:rsidR="3C900F01" w:rsidRPr="53577F2A">
        <w:rPr>
          <w:rFonts w:ascii="Times New Roman" w:eastAsia="Times New Roman" w:hAnsi="Times New Roman" w:cs="Times New Roman"/>
          <w:color w:val="000000" w:themeColor="text1"/>
          <w:sz w:val="24"/>
          <w:szCs w:val="24"/>
        </w:rPr>
        <w:t xml:space="preserve"> investeeringuvajadus</w:t>
      </w:r>
      <w:r w:rsidR="406CC2B6" w:rsidRPr="53577F2A">
        <w:rPr>
          <w:rFonts w:ascii="Times New Roman" w:eastAsia="Times New Roman" w:hAnsi="Times New Roman" w:cs="Times New Roman"/>
          <w:color w:val="000000" w:themeColor="text1"/>
          <w:sz w:val="24"/>
          <w:szCs w:val="24"/>
        </w:rPr>
        <w:t>.</w:t>
      </w:r>
    </w:p>
    <w:p w14:paraId="34F4CE74" w14:textId="77777777" w:rsidR="00C778AA" w:rsidRDefault="00C778AA">
      <w:pPr>
        <w:spacing w:after="0" w:line="240" w:lineRule="auto"/>
        <w:jc w:val="both"/>
        <w:rPr>
          <w:rFonts w:ascii="Times New Roman" w:eastAsia="Times New Roman" w:hAnsi="Times New Roman" w:cs="Times New Roman"/>
          <w:sz w:val="24"/>
          <w:szCs w:val="24"/>
        </w:rPr>
      </w:pPr>
    </w:p>
    <w:p w14:paraId="7DEF29FE" w14:textId="662E77DE" w:rsidR="004F02F7" w:rsidRDefault="004F02F7" w:rsidP="00F30CA3">
      <w:pPr>
        <w:spacing w:after="0" w:line="240" w:lineRule="auto"/>
        <w:jc w:val="both"/>
        <w:rPr>
          <w:rFonts w:ascii="Times New Roman" w:eastAsia="Times New Roman" w:hAnsi="Times New Roman" w:cs="Times New Roman"/>
          <w:color w:val="000000" w:themeColor="text1"/>
          <w:sz w:val="24"/>
          <w:szCs w:val="24"/>
        </w:rPr>
      </w:pPr>
      <w:r w:rsidRPr="3098FAA7">
        <w:rPr>
          <w:rFonts w:ascii="Times New Roman" w:eastAsia="Times New Roman" w:hAnsi="Times New Roman" w:cs="Times New Roman"/>
          <w:sz w:val="24"/>
          <w:szCs w:val="24"/>
        </w:rPr>
        <w:t>Eesti kliimakindla majanduse konkurentsieeliste mõtestamiseks ning valdkondade liikumiseks kliimaneutraalsuse suunas on kavas koostada ettevõtete, erialaliitude ja Kliimaministeeriumi</w:t>
      </w:r>
      <w:r w:rsidR="006A738A">
        <w:rPr>
          <w:rFonts w:ascii="Times New Roman" w:eastAsia="Times New Roman" w:hAnsi="Times New Roman" w:cs="Times New Roman"/>
          <w:sz w:val="24"/>
          <w:szCs w:val="24"/>
        </w:rPr>
        <w:t xml:space="preserve"> </w:t>
      </w:r>
      <w:r w:rsidRPr="3098FAA7">
        <w:rPr>
          <w:rFonts w:ascii="Times New Roman" w:eastAsia="Times New Roman" w:hAnsi="Times New Roman" w:cs="Times New Roman"/>
          <w:sz w:val="24"/>
          <w:szCs w:val="24"/>
        </w:rPr>
        <w:t xml:space="preserve">(ja teiste asjakohaste asutustega) </w:t>
      </w:r>
      <w:r w:rsidR="0000506B" w:rsidRPr="3098FAA7">
        <w:rPr>
          <w:rFonts w:ascii="Times New Roman" w:eastAsia="Times New Roman" w:hAnsi="Times New Roman" w:cs="Times New Roman"/>
          <w:sz w:val="24"/>
          <w:szCs w:val="24"/>
        </w:rPr>
        <w:t xml:space="preserve">koostöös </w:t>
      </w:r>
      <w:r w:rsidRPr="3098FAA7">
        <w:rPr>
          <w:rFonts w:ascii="Times New Roman" w:eastAsia="Times New Roman" w:hAnsi="Times New Roman" w:cs="Times New Roman"/>
          <w:sz w:val="24"/>
          <w:szCs w:val="24"/>
        </w:rPr>
        <w:t xml:space="preserve">tehnoloogia arengu ning kliimaneutraalsuse saavutamise teekaardid. Teekaartide koostamisel hinnatakse, kuidas saab fossiilkütustest loobumisel ja/või kliimaneutraalsuse saavutamisel </w:t>
      </w:r>
      <w:r w:rsidR="0000506B">
        <w:rPr>
          <w:rFonts w:ascii="Times New Roman" w:eastAsia="Times New Roman" w:hAnsi="Times New Roman" w:cs="Times New Roman"/>
          <w:sz w:val="24"/>
          <w:szCs w:val="24"/>
        </w:rPr>
        <w:t>suurendada</w:t>
      </w:r>
      <w:r w:rsidRPr="3098FAA7">
        <w:rPr>
          <w:rFonts w:ascii="Times New Roman" w:eastAsia="Times New Roman" w:hAnsi="Times New Roman" w:cs="Times New Roman"/>
          <w:sz w:val="24"/>
          <w:szCs w:val="24"/>
        </w:rPr>
        <w:t xml:space="preserve"> erinevate tööstusharude konkurentsivõimet ning arendada tehnoloogiaid, mis annavad riigile ja valdkondadele </w:t>
      </w:r>
      <w:r w:rsidRPr="3098FAA7">
        <w:rPr>
          <w:rFonts w:ascii="Times New Roman" w:eastAsia="Times New Roman" w:hAnsi="Times New Roman" w:cs="Times New Roman"/>
          <w:sz w:val="24"/>
          <w:szCs w:val="24"/>
        </w:rPr>
        <w:lastRenderedPageBreak/>
        <w:t>konkurentsieelise. Teekaartides tuuakse välja sektori/tehnoloogia kasutuselevõtu spetsiifilised probleemid ja trendid ning pakutakse välja tegevused nende lahendamiseks, sh regulatiivsed ja võimalikud toetusmeetmed. Samuti tuuakse välja võimalused rahvusvahelise konkurentsivõime suurendamiseks. Oluline on tagada, et teekaardid sisaldaks just ettevõtete vaadet ja ka nende ettepanekuid</w:t>
      </w:r>
      <w:r w:rsidR="006A738A">
        <w:rPr>
          <w:rFonts w:ascii="Times New Roman" w:eastAsia="Times New Roman" w:hAnsi="Times New Roman" w:cs="Times New Roman"/>
          <w:sz w:val="24"/>
          <w:szCs w:val="24"/>
        </w:rPr>
        <w:t xml:space="preserve"> </w:t>
      </w:r>
      <w:r w:rsidRPr="3098FAA7">
        <w:rPr>
          <w:rFonts w:ascii="Times New Roman" w:eastAsia="Times New Roman" w:hAnsi="Times New Roman" w:cs="Times New Roman"/>
          <w:sz w:val="24"/>
          <w:szCs w:val="24"/>
        </w:rPr>
        <w:t>avalikule sektorile</w:t>
      </w:r>
      <w:r w:rsidR="0000506B">
        <w:rPr>
          <w:rFonts w:ascii="Times New Roman" w:eastAsia="Times New Roman" w:hAnsi="Times New Roman" w:cs="Times New Roman"/>
          <w:sz w:val="24"/>
          <w:szCs w:val="24"/>
        </w:rPr>
        <w:t>,</w:t>
      </w:r>
      <w:r w:rsidRPr="3098FAA7">
        <w:rPr>
          <w:rFonts w:ascii="Times New Roman" w:eastAsia="Times New Roman" w:hAnsi="Times New Roman" w:cs="Times New Roman"/>
          <w:sz w:val="24"/>
          <w:szCs w:val="24"/>
        </w:rPr>
        <w:t xml:space="preserve"> teisalt ka avaliku sektori tahet muutusi ellu viia.</w:t>
      </w:r>
    </w:p>
    <w:p w14:paraId="3150C048" w14:textId="439CFD24" w:rsidR="00BCF469" w:rsidRDefault="00BCF469" w:rsidP="00F30CA3">
      <w:pPr>
        <w:spacing w:after="0" w:line="240" w:lineRule="auto"/>
        <w:jc w:val="both"/>
        <w:rPr>
          <w:rFonts w:ascii="Times New Roman" w:eastAsia="Times New Roman" w:hAnsi="Times New Roman" w:cs="Times New Roman"/>
          <w:color w:val="000000" w:themeColor="text1"/>
          <w:sz w:val="24"/>
          <w:szCs w:val="24"/>
        </w:rPr>
      </w:pPr>
    </w:p>
    <w:p w14:paraId="61F61A40" w14:textId="01CF973B" w:rsidR="6ED549B2" w:rsidRPr="00EC12B1" w:rsidRDefault="6ED549B2" w:rsidP="001320CE">
      <w:pPr>
        <w:pStyle w:val="Pealkiri2"/>
      </w:pPr>
      <w:bookmarkStart w:id="33" w:name="_Toc173748436"/>
      <w:r w:rsidRPr="00EC12B1">
        <w:t xml:space="preserve">7. </w:t>
      </w:r>
      <w:r w:rsidR="3D2DB895" w:rsidRPr="00EC12B1">
        <w:t>p</w:t>
      </w:r>
      <w:r w:rsidR="107B550F" w:rsidRPr="00EC12B1">
        <w:t>eatükk</w:t>
      </w:r>
      <w:r w:rsidR="0000506B" w:rsidRPr="00EC12B1">
        <w:t>.</w:t>
      </w:r>
      <w:r w:rsidRPr="00EC12B1">
        <w:t xml:space="preserve"> Kliimarahastus</w:t>
      </w:r>
      <w:bookmarkEnd w:id="33"/>
    </w:p>
    <w:p w14:paraId="6FEBCD84" w14:textId="77777777" w:rsidR="00C778AA" w:rsidRDefault="00C778AA">
      <w:pPr>
        <w:spacing w:after="0" w:line="240" w:lineRule="auto"/>
        <w:jc w:val="both"/>
        <w:rPr>
          <w:rFonts w:ascii="Times New Roman" w:eastAsia="Times New Roman" w:hAnsi="Times New Roman" w:cs="Times New Roman"/>
          <w:b/>
          <w:bCs/>
          <w:color w:val="000000" w:themeColor="text1"/>
          <w:sz w:val="24"/>
          <w:szCs w:val="24"/>
        </w:rPr>
      </w:pPr>
    </w:p>
    <w:p w14:paraId="3BCD696D" w14:textId="6260F500" w:rsidR="21220615" w:rsidRDefault="6ED549B2" w:rsidP="00F30CA3">
      <w:pPr>
        <w:spacing w:after="0" w:line="240" w:lineRule="auto"/>
        <w:jc w:val="both"/>
        <w:rPr>
          <w:rFonts w:ascii="Times New Roman" w:eastAsia="Times New Roman" w:hAnsi="Times New Roman" w:cs="Times New Roman"/>
          <w:b/>
          <w:bCs/>
          <w:color w:val="000000" w:themeColor="text1"/>
          <w:sz w:val="24"/>
          <w:szCs w:val="24"/>
        </w:rPr>
      </w:pPr>
      <w:r w:rsidRPr="00BCF469">
        <w:rPr>
          <w:rFonts w:ascii="Times New Roman" w:eastAsia="Times New Roman" w:hAnsi="Times New Roman" w:cs="Times New Roman"/>
          <w:b/>
          <w:bCs/>
          <w:color w:val="000000" w:themeColor="text1"/>
          <w:sz w:val="24"/>
          <w:szCs w:val="24"/>
        </w:rPr>
        <w:t xml:space="preserve">§ </w:t>
      </w:r>
      <w:r w:rsidR="5DF2A453" w:rsidRPr="63A863DF">
        <w:rPr>
          <w:rFonts w:ascii="Times New Roman" w:eastAsia="Times New Roman" w:hAnsi="Times New Roman" w:cs="Times New Roman"/>
          <w:b/>
          <w:bCs/>
          <w:color w:val="000000" w:themeColor="text1"/>
          <w:sz w:val="24"/>
          <w:szCs w:val="24"/>
        </w:rPr>
        <w:t>41</w:t>
      </w:r>
      <w:r w:rsidR="27495FA2" w:rsidRPr="3719A35D">
        <w:rPr>
          <w:rFonts w:ascii="Times New Roman" w:eastAsia="Times New Roman" w:hAnsi="Times New Roman" w:cs="Times New Roman"/>
          <w:b/>
          <w:bCs/>
          <w:color w:val="000000" w:themeColor="text1"/>
          <w:sz w:val="24"/>
          <w:szCs w:val="24"/>
        </w:rPr>
        <w:t>.</w:t>
      </w:r>
      <w:r w:rsidRPr="00BCF469">
        <w:rPr>
          <w:rFonts w:ascii="Times New Roman" w:eastAsia="Times New Roman" w:hAnsi="Times New Roman" w:cs="Times New Roman"/>
          <w:b/>
          <w:bCs/>
          <w:color w:val="000000" w:themeColor="text1"/>
          <w:sz w:val="24"/>
          <w:szCs w:val="24"/>
        </w:rPr>
        <w:t xml:space="preserve"> Riigi ja kohaliku </w:t>
      </w:r>
      <w:r w:rsidR="5C6C6ED7" w:rsidRPr="458356DB">
        <w:rPr>
          <w:rFonts w:ascii="Times New Roman" w:eastAsia="Times New Roman" w:hAnsi="Times New Roman" w:cs="Times New Roman"/>
          <w:b/>
          <w:bCs/>
          <w:color w:val="000000" w:themeColor="text1"/>
          <w:sz w:val="24"/>
          <w:szCs w:val="24"/>
        </w:rPr>
        <w:t>omavalitsus</w:t>
      </w:r>
      <w:r w:rsidR="0000506B">
        <w:rPr>
          <w:rFonts w:ascii="Times New Roman" w:eastAsia="Times New Roman" w:hAnsi="Times New Roman" w:cs="Times New Roman"/>
          <w:b/>
          <w:bCs/>
          <w:color w:val="000000" w:themeColor="text1"/>
          <w:sz w:val="24"/>
          <w:szCs w:val="24"/>
        </w:rPr>
        <w:t xml:space="preserve">e </w:t>
      </w:r>
      <w:r w:rsidR="47D3515D" w:rsidRPr="458356DB">
        <w:rPr>
          <w:rFonts w:ascii="Times New Roman" w:eastAsia="Times New Roman" w:hAnsi="Times New Roman" w:cs="Times New Roman"/>
          <w:b/>
          <w:bCs/>
          <w:color w:val="000000" w:themeColor="text1"/>
          <w:sz w:val="24"/>
          <w:szCs w:val="24"/>
        </w:rPr>
        <w:t xml:space="preserve">üksuse </w:t>
      </w:r>
      <w:r w:rsidR="54C1FF48" w:rsidRPr="458356DB">
        <w:rPr>
          <w:rFonts w:ascii="Times New Roman" w:eastAsia="Times New Roman" w:hAnsi="Times New Roman" w:cs="Times New Roman"/>
          <w:b/>
          <w:bCs/>
          <w:color w:val="000000" w:themeColor="text1"/>
          <w:sz w:val="24"/>
          <w:szCs w:val="24"/>
        </w:rPr>
        <w:t>investeeringute</w:t>
      </w:r>
      <w:r w:rsidRPr="00BCF469">
        <w:rPr>
          <w:rFonts w:ascii="Times New Roman" w:eastAsia="Times New Roman" w:hAnsi="Times New Roman" w:cs="Times New Roman"/>
          <w:b/>
          <w:bCs/>
          <w:color w:val="000000" w:themeColor="text1"/>
          <w:sz w:val="24"/>
          <w:szCs w:val="24"/>
        </w:rPr>
        <w:t xml:space="preserve"> kooskõla</w:t>
      </w:r>
      <w:r w:rsidRPr="00BCF469" w:rsidDel="006A738A">
        <w:rPr>
          <w:rFonts w:ascii="Times New Roman" w:eastAsia="Times New Roman" w:hAnsi="Times New Roman" w:cs="Times New Roman"/>
          <w:b/>
          <w:bCs/>
          <w:color w:val="000000" w:themeColor="text1"/>
          <w:sz w:val="24"/>
          <w:szCs w:val="24"/>
        </w:rPr>
        <w:t xml:space="preserve"> </w:t>
      </w:r>
      <w:r w:rsidRPr="00BCF469">
        <w:rPr>
          <w:rFonts w:ascii="Times New Roman" w:eastAsia="Times New Roman" w:hAnsi="Times New Roman" w:cs="Times New Roman"/>
          <w:b/>
          <w:bCs/>
          <w:color w:val="000000" w:themeColor="text1"/>
          <w:sz w:val="24"/>
          <w:szCs w:val="24"/>
        </w:rPr>
        <w:t>kliimamuutuste leevendamise ja kliimamuutustega kohanemise põhimõtete ja eesmärkidega</w:t>
      </w:r>
    </w:p>
    <w:p w14:paraId="267F0ABF" w14:textId="77777777" w:rsidR="00AE5C44" w:rsidRDefault="00AE5C44" w:rsidP="00F30CA3">
      <w:pPr>
        <w:spacing w:after="0" w:line="240" w:lineRule="auto"/>
        <w:jc w:val="both"/>
        <w:rPr>
          <w:rFonts w:ascii="Times New Roman" w:eastAsia="Times New Roman" w:hAnsi="Times New Roman" w:cs="Times New Roman"/>
          <w:color w:val="000000" w:themeColor="text1"/>
          <w:sz w:val="24"/>
          <w:szCs w:val="24"/>
        </w:rPr>
      </w:pPr>
    </w:p>
    <w:p w14:paraId="67A0CBA9" w14:textId="64DC4120" w:rsidR="00066AFE" w:rsidRDefault="0E8C7992" w:rsidP="00F30CA3">
      <w:pPr>
        <w:spacing w:after="0" w:line="240" w:lineRule="auto"/>
        <w:jc w:val="both"/>
        <w:rPr>
          <w:rFonts w:ascii="Times New Roman" w:eastAsia="Times New Roman" w:hAnsi="Times New Roman" w:cs="Times New Roman"/>
          <w:color w:val="000000" w:themeColor="text1"/>
          <w:sz w:val="24"/>
          <w:szCs w:val="24"/>
        </w:rPr>
      </w:pPr>
      <w:r w:rsidRPr="14F30D4A">
        <w:rPr>
          <w:rFonts w:ascii="Times New Roman" w:eastAsia="Times New Roman" w:hAnsi="Times New Roman" w:cs="Times New Roman"/>
          <w:color w:val="000000" w:themeColor="text1"/>
          <w:sz w:val="24"/>
          <w:szCs w:val="24"/>
        </w:rPr>
        <w:t xml:space="preserve">Paragrahvis </w:t>
      </w:r>
      <w:r w:rsidR="63C30E41" w:rsidRPr="6AB5C98F">
        <w:rPr>
          <w:rFonts w:ascii="Times New Roman" w:eastAsia="Times New Roman" w:hAnsi="Times New Roman" w:cs="Times New Roman"/>
          <w:color w:val="000000" w:themeColor="text1"/>
          <w:sz w:val="24"/>
          <w:szCs w:val="24"/>
        </w:rPr>
        <w:t>41</w:t>
      </w:r>
      <w:r w:rsidRPr="14F30D4A">
        <w:rPr>
          <w:rFonts w:ascii="Times New Roman" w:eastAsia="Times New Roman" w:hAnsi="Times New Roman" w:cs="Times New Roman"/>
          <w:color w:val="000000" w:themeColor="text1"/>
          <w:sz w:val="24"/>
          <w:szCs w:val="24"/>
        </w:rPr>
        <w:t xml:space="preserve"> sätestatakse</w:t>
      </w:r>
      <w:r w:rsidR="7360F41C" w:rsidRPr="458356DB">
        <w:rPr>
          <w:rFonts w:ascii="Times New Roman" w:eastAsia="Times New Roman" w:hAnsi="Times New Roman" w:cs="Times New Roman"/>
          <w:color w:val="000000" w:themeColor="text1"/>
          <w:sz w:val="24"/>
          <w:szCs w:val="24"/>
        </w:rPr>
        <w:t>, et</w:t>
      </w:r>
      <w:r w:rsidRPr="14F30D4A">
        <w:rPr>
          <w:rFonts w:ascii="Times New Roman" w:eastAsia="Times New Roman" w:hAnsi="Times New Roman" w:cs="Times New Roman"/>
          <w:color w:val="000000" w:themeColor="text1"/>
          <w:sz w:val="24"/>
          <w:szCs w:val="24"/>
        </w:rPr>
        <w:t xml:space="preserve"> riigi ja kohaliku omavalituse üksuse </w:t>
      </w:r>
      <w:r w:rsidR="514B8B61" w:rsidRPr="458356DB">
        <w:rPr>
          <w:rFonts w:ascii="Times New Roman" w:eastAsia="Times New Roman" w:hAnsi="Times New Roman" w:cs="Times New Roman"/>
          <w:color w:val="000000" w:themeColor="text1"/>
          <w:sz w:val="24"/>
          <w:szCs w:val="24"/>
        </w:rPr>
        <w:t xml:space="preserve">investeeringute planeerimisel tuleb hinnata ja arvestada </w:t>
      </w:r>
      <w:r w:rsidRPr="14F30D4A">
        <w:rPr>
          <w:rFonts w:ascii="Times New Roman" w:eastAsia="Times New Roman" w:hAnsi="Times New Roman" w:cs="Times New Roman"/>
          <w:color w:val="000000" w:themeColor="text1"/>
          <w:sz w:val="24"/>
          <w:szCs w:val="24"/>
        </w:rPr>
        <w:t xml:space="preserve"> </w:t>
      </w:r>
      <w:r w:rsidR="29AB1AF2" w:rsidRPr="6AB5C98F">
        <w:rPr>
          <w:rFonts w:ascii="Times New Roman" w:eastAsia="Times New Roman" w:hAnsi="Times New Roman" w:cs="Times New Roman"/>
          <w:color w:val="000000" w:themeColor="text1"/>
          <w:sz w:val="24"/>
          <w:szCs w:val="24"/>
        </w:rPr>
        <w:t>eelnõukohase</w:t>
      </w:r>
      <w:r w:rsidR="007B46C3">
        <w:rPr>
          <w:rFonts w:ascii="Times New Roman" w:eastAsia="Times New Roman" w:hAnsi="Times New Roman" w:cs="Times New Roman"/>
          <w:color w:val="000000" w:themeColor="text1"/>
          <w:sz w:val="24"/>
          <w:szCs w:val="24"/>
        </w:rPr>
        <w:t xml:space="preserve"> seaduse</w:t>
      </w:r>
      <w:r w:rsidRPr="14F30D4A">
        <w:rPr>
          <w:rFonts w:ascii="Times New Roman" w:eastAsia="Times New Roman" w:hAnsi="Times New Roman" w:cs="Times New Roman"/>
          <w:color w:val="000000" w:themeColor="text1"/>
          <w:sz w:val="24"/>
          <w:szCs w:val="24"/>
        </w:rPr>
        <w:t xml:space="preserve"> 4. peatükis seatud kliimamuutuste leevendamise </w:t>
      </w:r>
      <w:r w:rsidR="7BB05696" w:rsidRPr="14F30D4A">
        <w:rPr>
          <w:rFonts w:ascii="Times New Roman" w:eastAsia="Times New Roman" w:hAnsi="Times New Roman" w:cs="Times New Roman"/>
          <w:color w:val="000000" w:themeColor="text1"/>
          <w:sz w:val="24"/>
          <w:szCs w:val="24"/>
        </w:rPr>
        <w:t>ja kliimamuutustega kohanemise</w:t>
      </w:r>
      <w:r w:rsidRPr="14F30D4A">
        <w:rPr>
          <w:rFonts w:ascii="Times New Roman" w:eastAsia="Times New Roman" w:hAnsi="Times New Roman" w:cs="Times New Roman"/>
          <w:color w:val="000000" w:themeColor="text1"/>
          <w:sz w:val="24"/>
          <w:szCs w:val="24"/>
        </w:rPr>
        <w:t xml:space="preserve"> eesmärkidega</w:t>
      </w:r>
      <w:r w:rsidR="16F4DE27" w:rsidRPr="14F30D4A">
        <w:rPr>
          <w:rFonts w:ascii="Times New Roman" w:eastAsia="Times New Roman" w:hAnsi="Times New Roman" w:cs="Times New Roman"/>
          <w:color w:val="000000" w:themeColor="text1"/>
          <w:sz w:val="24"/>
          <w:szCs w:val="24"/>
        </w:rPr>
        <w:t xml:space="preserve">. </w:t>
      </w:r>
      <w:r w:rsidR="7F96554A" w:rsidRPr="458356DB">
        <w:rPr>
          <w:rFonts w:ascii="Times New Roman" w:eastAsia="Times New Roman" w:hAnsi="Times New Roman" w:cs="Times New Roman"/>
          <w:color w:val="000000" w:themeColor="text1"/>
          <w:sz w:val="24"/>
          <w:szCs w:val="24"/>
        </w:rPr>
        <w:t>Riigi eelarvestrateegia</w:t>
      </w:r>
      <w:r w:rsidR="65C03BA3" w:rsidRPr="458356DB">
        <w:rPr>
          <w:rFonts w:ascii="Times New Roman" w:eastAsia="Times New Roman" w:hAnsi="Times New Roman" w:cs="Times New Roman"/>
          <w:color w:val="000000" w:themeColor="text1"/>
          <w:sz w:val="24"/>
          <w:szCs w:val="24"/>
        </w:rPr>
        <w:t xml:space="preserve">s </w:t>
      </w:r>
      <w:r w:rsidR="7F96554A" w:rsidRPr="458356DB">
        <w:rPr>
          <w:rFonts w:ascii="Times New Roman" w:eastAsia="Times New Roman" w:hAnsi="Times New Roman" w:cs="Times New Roman"/>
          <w:color w:val="000000" w:themeColor="text1"/>
          <w:sz w:val="24"/>
          <w:szCs w:val="24"/>
        </w:rPr>
        <w:t>ja riigieelarve</w:t>
      </w:r>
      <w:r w:rsidR="194891C1" w:rsidRPr="458356DB">
        <w:rPr>
          <w:rFonts w:ascii="Times New Roman" w:eastAsia="Times New Roman" w:hAnsi="Times New Roman" w:cs="Times New Roman"/>
          <w:color w:val="000000" w:themeColor="text1"/>
          <w:sz w:val="24"/>
          <w:szCs w:val="24"/>
        </w:rPr>
        <w:t>s investeeringute</w:t>
      </w:r>
      <w:r w:rsidR="7F96554A" w:rsidRPr="458356DB">
        <w:rPr>
          <w:rFonts w:ascii="Times New Roman" w:eastAsia="Times New Roman" w:hAnsi="Times New Roman" w:cs="Times New Roman"/>
          <w:color w:val="000000" w:themeColor="text1"/>
          <w:sz w:val="24"/>
          <w:szCs w:val="24"/>
        </w:rPr>
        <w:t xml:space="preserve"> </w:t>
      </w:r>
      <w:r w:rsidR="7E123B31" w:rsidRPr="458356DB">
        <w:rPr>
          <w:rFonts w:ascii="Times New Roman" w:eastAsia="Times New Roman" w:hAnsi="Times New Roman" w:cs="Times New Roman"/>
          <w:color w:val="000000" w:themeColor="text1"/>
          <w:sz w:val="24"/>
          <w:szCs w:val="24"/>
        </w:rPr>
        <w:t>planeerimisel</w:t>
      </w:r>
      <w:r w:rsidR="7F96554A" w:rsidRPr="458356DB">
        <w:rPr>
          <w:rFonts w:ascii="Times New Roman" w:eastAsia="Times New Roman" w:hAnsi="Times New Roman" w:cs="Times New Roman"/>
          <w:color w:val="000000" w:themeColor="text1"/>
          <w:sz w:val="24"/>
          <w:szCs w:val="24"/>
        </w:rPr>
        <w:t xml:space="preserve"> tuleb arvestada seaduseelnõu §-des 25–33 sätestatud eesmärkidega ja §-s 34 sätestatud avaliku sektori eesmärkidega. </w:t>
      </w:r>
      <w:r w:rsidR="16F4DE27" w:rsidRPr="14F30D4A">
        <w:rPr>
          <w:rFonts w:ascii="Times New Roman" w:eastAsia="Times New Roman" w:hAnsi="Times New Roman" w:cs="Times New Roman"/>
          <w:color w:val="000000" w:themeColor="text1"/>
          <w:sz w:val="24"/>
          <w:szCs w:val="24"/>
        </w:rPr>
        <w:t xml:space="preserve">Kohaliku omavalitsuse </w:t>
      </w:r>
      <w:r w:rsidR="55DB9AFD" w:rsidRPr="458356DB">
        <w:rPr>
          <w:rFonts w:ascii="Times New Roman" w:eastAsia="Times New Roman" w:hAnsi="Times New Roman" w:cs="Times New Roman"/>
          <w:color w:val="000000" w:themeColor="text1"/>
          <w:sz w:val="24"/>
          <w:szCs w:val="24"/>
        </w:rPr>
        <w:t>investeerimis</w:t>
      </w:r>
      <w:r w:rsidR="69F4B6FB" w:rsidRPr="09472043">
        <w:rPr>
          <w:rFonts w:ascii="Times New Roman" w:eastAsia="Times New Roman" w:hAnsi="Times New Roman" w:cs="Times New Roman"/>
          <w:color w:val="000000" w:themeColor="text1"/>
          <w:sz w:val="24"/>
          <w:szCs w:val="24"/>
        </w:rPr>
        <w:t xml:space="preserve">otsused </w:t>
      </w:r>
      <w:r w:rsidR="16F4DE27" w:rsidRPr="09472043">
        <w:rPr>
          <w:rFonts w:ascii="Times New Roman" w:eastAsia="Times New Roman" w:hAnsi="Times New Roman" w:cs="Times New Roman"/>
          <w:color w:val="000000" w:themeColor="text1"/>
          <w:sz w:val="24"/>
          <w:szCs w:val="24"/>
        </w:rPr>
        <w:t>pea</w:t>
      </w:r>
      <w:r w:rsidR="5177A9A6" w:rsidRPr="09472043">
        <w:rPr>
          <w:rFonts w:ascii="Times New Roman" w:eastAsia="Times New Roman" w:hAnsi="Times New Roman" w:cs="Times New Roman"/>
          <w:color w:val="000000" w:themeColor="text1"/>
          <w:sz w:val="24"/>
          <w:szCs w:val="24"/>
        </w:rPr>
        <w:t>vad</w:t>
      </w:r>
      <w:r w:rsidR="16F4DE27" w:rsidRPr="14F30D4A">
        <w:rPr>
          <w:rFonts w:ascii="Times New Roman" w:eastAsia="Times New Roman" w:hAnsi="Times New Roman" w:cs="Times New Roman"/>
          <w:color w:val="000000" w:themeColor="text1"/>
          <w:sz w:val="24"/>
          <w:szCs w:val="24"/>
        </w:rPr>
        <w:t xml:space="preserve"> olema kooskõlas </w:t>
      </w:r>
      <w:r w:rsidRPr="14F30D4A">
        <w:rPr>
          <w:rFonts w:ascii="Times New Roman" w:eastAsia="Times New Roman" w:hAnsi="Times New Roman" w:cs="Times New Roman"/>
          <w:color w:val="000000" w:themeColor="text1"/>
          <w:sz w:val="24"/>
          <w:szCs w:val="24"/>
        </w:rPr>
        <w:t xml:space="preserve">seaduseelnõu § </w:t>
      </w:r>
      <w:r w:rsidR="21C5D33B" w:rsidRPr="14F30D4A">
        <w:rPr>
          <w:rFonts w:ascii="Times New Roman" w:eastAsia="Times New Roman" w:hAnsi="Times New Roman" w:cs="Times New Roman"/>
          <w:color w:val="000000" w:themeColor="text1"/>
          <w:sz w:val="24"/>
          <w:szCs w:val="24"/>
        </w:rPr>
        <w:t>3</w:t>
      </w:r>
      <w:r w:rsidR="1D9A84B1" w:rsidRPr="14F30D4A">
        <w:rPr>
          <w:rFonts w:ascii="Times New Roman" w:eastAsia="Times New Roman" w:hAnsi="Times New Roman" w:cs="Times New Roman"/>
          <w:color w:val="000000" w:themeColor="text1"/>
          <w:sz w:val="24"/>
          <w:szCs w:val="24"/>
        </w:rPr>
        <w:t>7</w:t>
      </w:r>
      <w:r w:rsidRPr="14F30D4A">
        <w:rPr>
          <w:rFonts w:ascii="Times New Roman" w:eastAsia="Times New Roman" w:hAnsi="Times New Roman" w:cs="Times New Roman"/>
          <w:color w:val="000000" w:themeColor="text1"/>
          <w:sz w:val="24"/>
          <w:szCs w:val="24"/>
        </w:rPr>
        <w:t xml:space="preserve"> l</w:t>
      </w:r>
      <w:r w:rsidR="00444E56">
        <w:rPr>
          <w:rFonts w:ascii="Times New Roman" w:eastAsia="Times New Roman" w:hAnsi="Times New Roman" w:cs="Times New Roman"/>
          <w:color w:val="000000" w:themeColor="text1"/>
          <w:sz w:val="24"/>
          <w:szCs w:val="24"/>
        </w:rPr>
        <w:t>õike</w:t>
      </w:r>
      <w:r w:rsidR="00C778AA">
        <w:rPr>
          <w:rFonts w:ascii="Times New Roman" w:eastAsia="Times New Roman" w:hAnsi="Times New Roman" w:cs="Times New Roman"/>
          <w:color w:val="000000" w:themeColor="text1"/>
          <w:sz w:val="24"/>
          <w:szCs w:val="24"/>
        </w:rPr>
        <w:t> </w:t>
      </w:r>
      <w:r w:rsidRPr="14F30D4A">
        <w:rPr>
          <w:rFonts w:ascii="Times New Roman" w:eastAsia="Times New Roman" w:hAnsi="Times New Roman" w:cs="Times New Roman"/>
          <w:color w:val="000000" w:themeColor="text1"/>
          <w:sz w:val="24"/>
          <w:szCs w:val="24"/>
        </w:rPr>
        <w:t xml:space="preserve">1 kohase kohaliku omavalitsuse energia- ja kliimakavas seatud KHG heitkoguse vähendamise </w:t>
      </w:r>
      <w:r w:rsidR="3D3A6FDD" w:rsidRPr="4A7F24AA">
        <w:rPr>
          <w:rFonts w:ascii="Times New Roman" w:eastAsia="Times New Roman" w:hAnsi="Times New Roman" w:cs="Times New Roman"/>
          <w:color w:val="000000" w:themeColor="text1"/>
          <w:sz w:val="24"/>
          <w:szCs w:val="24"/>
        </w:rPr>
        <w:t xml:space="preserve">ja kliimamuutustega kohanemise </w:t>
      </w:r>
      <w:r w:rsidRPr="4A7F24AA">
        <w:rPr>
          <w:rFonts w:ascii="Times New Roman" w:eastAsia="Times New Roman" w:hAnsi="Times New Roman" w:cs="Times New Roman"/>
          <w:color w:val="000000" w:themeColor="text1"/>
          <w:sz w:val="24"/>
          <w:szCs w:val="24"/>
        </w:rPr>
        <w:t>eesmärkide</w:t>
      </w:r>
      <w:r w:rsidR="3F4E7F8E" w:rsidRPr="4A7F24AA">
        <w:rPr>
          <w:rFonts w:ascii="Times New Roman" w:eastAsia="Times New Roman" w:hAnsi="Times New Roman" w:cs="Times New Roman"/>
          <w:color w:val="000000" w:themeColor="text1"/>
          <w:sz w:val="24"/>
          <w:szCs w:val="24"/>
        </w:rPr>
        <w:t>ga</w:t>
      </w:r>
      <w:r w:rsidRPr="4A7F24AA">
        <w:rPr>
          <w:rFonts w:ascii="Times New Roman" w:eastAsia="Times New Roman" w:hAnsi="Times New Roman" w:cs="Times New Roman"/>
          <w:color w:val="000000" w:themeColor="text1"/>
          <w:sz w:val="24"/>
          <w:szCs w:val="24"/>
        </w:rPr>
        <w:t>.</w:t>
      </w:r>
    </w:p>
    <w:p w14:paraId="16904EBA" w14:textId="1195A4D7" w:rsidR="00A91869" w:rsidRDefault="00A91869" w:rsidP="00F30CA3">
      <w:pPr>
        <w:spacing w:after="0" w:line="240" w:lineRule="auto"/>
        <w:jc w:val="both"/>
        <w:rPr>
          <w:rFonts w:ascii="Times New Roman" w:eastAsia="Times New Roman" w:hAnsi="Times New Roman" w:cs="Times New Roman"/>
          <w:color w:val="000000" w:themeColor="text1"/>
          <w:sz w:val="24"/>
          <w:szCs w:val="24"/>
        </w:rPr>
      </w:pPr>
    </w:p>
    <w:p w14:paraId="53D4EA4C" w14:textId="37E228AC" w:rsidR="6402D600" w:rsidRDefault="6A8FBC69" w:rsidP="00F30CA3">
      <w:pPr>
        <w:spacing w:after="0" w:line="240" w:lineRule="auto"/>
        <w:jc w:val="both"/>
        <w:rPr>
          <w:rFonts w:ascii="Times New Roman" w:eastAsia="Times New Roman" w:hAnsi="Times New Roman" w:cs="Times New Roman"/>
          <w:color w:val="000000" w:themeColor="text1"/>
          <w:sz w:val="24"/>
          <w:szCs w:val="24"/>
        </w:rPr>
      </w:pPr>
      <w:r w:rsidRPr="14F30D4A">
        <w:rPr>
          <w:rFonts w:ascii="Times New Roman" w:eastAsia="Times New Roman" w:hAnsi="Times New Roman" w:cs="Times New Roman"/>
          <w:b/>
          <w:bCs/>
          <w:color w:val="000000" w:themeColor="text1"/>
          <w:sz w:val="24"/>
          <w:szCs w:val="24"/>
        </w:rPr>
        <w:t xml:space="preserve">§ </w:t>
      </w:r>
      <w:r w:rsidR="0BC3C314" w:rsidRPr="14F30D4A">
        <w:rPr>
          <w:rFonts w:ascii="Times New Roman" w:eastAsia="Times New Roman" w:hAnsi="Times New Roman" w:cs="Times New Roman"/>
          <w:b/>
          <w:bCs/>
          <w:color w:val="000000" w:themeColor="text1"/>
          <w:sz w:val="24"/>
          <w:szCs w:val="24"/>
        </w:rPr>
        <w:t>4</w:t>
      </w:r>
      <w:r w:rsidR="74BB8B7C" w:rsidRPr="14F30D4A">
        <w:rPr>
          <w:rFonts w:ascii="Times New Roman" w:eastAsia="Times New Roman" w:hAnsi="Times New Roman" w:cs="Times New Roman"/>
          <w:b/>
          <w:bCs/>
          <w:color w:val="000000" w:themeColor="text1"/>
          <w:sz w:val="24"/>
          <w:szCs w:val="24"/>
        </w:rPr>
        <w:t>2</w:t>
      </w:r>
      <w:r w:rsidR="711306B7" w:rsidRPr="14F30D4A">
        <w:rPr>
          <w:rFonts w:ascii="Times New Roman" w:eastAsia="Times New Roman" w:hAnsi="Times New Roman" w:cs="Times New Roman"/>
          <w:b/>
          <w:bCs/>
          <w:color w:val="000000" w:themeColor="text1"/>
          <w:sz w:val="24"/>
          <w:szCs w:val="24"/>
        </w:rPr>
        <w:t>.</w:t>
      </w:r>
      <w:r w:rsidRPr="14F30D4A">
        <w:rPr>
          <w:rFonts w:ascii="Times New Roman" w:eastAsia="Times New Roman" w:hAnsi="Times New Roman" w:cs="Times New Roman"/>
          <w:b/>
          <w:bCs/>
          <w:color w:val="000000" w:themeColor="text1"/>
          <w:sz w:val="24"/>
          <w:szCs w:val="24"/>
        </w:rPr>
        <w:t xml:space="preserve"> Heitkogustega kauplemise süsteemide </w:t>
      </w:r>
      <w:r w:rsidR="002264DD" w:rsidRPr="14F30D4A">
        <w:rPr>
          <w:rFonts w:ascii="Times New Roman" w:eastAsia="Times New Roman" w:hAnsi="Times New Roman" w:cs="Times New Roman"/>
          <w:b/>
          <w:bCs/>
          <w:color w:val="000000" w:themeColor="text1"/>
          <w:sz w:val="24"/>
          <w:szCs w:val="24"/>
        </w:rPr>
        <w:t xml:space="preserve">lubatud heitkoguse ühikute </w:t>
      </w:r>
      <w:r w:rsidRPr="14F30D4A">
        <w:rPr>
          <w:rFonts w:ascii="Times New Roman" w:eastAsia="Times New Roman" w:hAnsi="Times New Roman" w:cs="Times New Roman"/>
          <w:b/>
          <w:bCs/>
          <w:color w:val="000000" w:themeColor="text1"/>
          <w:sz w:val="24"/>
          <w:szCs w:val="24"/>
        </w:rPr>
        <w:t>enampakkumistulude planeerimine ja kasutamine</w:t>
      </w:r>
    </w:p>
    <w:p w14:paraId="39AB5CBF" w14:textId="77777777" w:rsidR="00F34D40" w:rsidRDefault="00F34D40" w:rsidP="00F30CA3">
      <w:pPr>
        <w:spacing w:after="0" w:line="240" w:lineRule="auto"/>
        <w:jc w:val="both"/>
        <w:rPr>
          <w:rFonts w:ascii="Times New Roman" w:eastAsia="Times New Roman" w:hAnsi="Times New Roman" w:cs="Times New Roman"/>
          <w:color w:val="000000" w:themeColor="text1"/>
          <w:sz w:val="24"/>
          <w:szCs w:val="24"/>
        </w:rPr>
      </w:pPr>
    </w:p>
    <w:p w14:paraId="2ACE4664" w14:textId="1EA099AB" w:rsidR="6402D600" w:rsidRDefault="3B2B8AE5" w:rsidP="00F30CA3">
      <w:pPr>
        <w:spacing w:after="0" w:line="240" w:lineRule="auto"/>
        <w:jc w:val="both"/>
        <w:rPr>
          <w:rFonts w:ascii="Times New Roman" w:eastAsia="Times New Roman" w:hAnsi="Times New Roman" w:cs="Times New Roman"/>
          <w:color w:val="000000" w:themeColor="text1"/>
          <w:sz w:val="24"/>
          <w:szCs w:val="24"/>
        </w:rPr>
      </w:pPr>
      <w:r w:rsidRPr="00BCF469">
        <w:rPr>
          <w:rFonts w:ascii="Times New Roman" w:eastAsia="Times New Roman" w:hAnsi="Times New Roman" w:cs="Times New Roman"/>
          <w:color w:val="000000" w:themeColor="text1"/>
          <w:sz w:val="24"/>
          <w:szCs w:val="24"/>
        </w:rPr>
        <w:t xml:space="preserve">Paragrahv </w:t>
      </w:r>
      <w:r w:rsidR="3776AC7F" w:rsidRPr="6AB5C98F">
        <w:rPr>
          <w:rFonts w:ascii="Times New Roman" w:eastAsia="Times New Roman" w:hAnsi="Times New Roman" w:cs="Times New Roman"/>
          <w:color w:val="000000" w:themeColor="text1"/>
          <w:sz w:val="24"/>
          <w:szCs w:val="24"/>
        </w:rPr>
        <w:t>4</w:t>
      </w:r>
      <w:r w:rsidR="04FB7586" w:rsidRPr="6AB5C98F">
        <w:rPr>
          <w:rFonts w:ascii="Times New Roman" w:eastAsia="Times New Roman" w:hAnsi="Times New Roman" w:cs="Times New Roman"/>
          <w:color w:val="000000" w:themeColor="text1"/>
          <w:sz w:val="24"/>
          <w:szCs w:val="24"/>
        </w:rPr>
        <w:t>2</w:t>
      </w:r>
      <w:r w:rsidRPr="00BCF469">
        <w:rPr>
          <w:rFonts w:ascii="Times New Roman" w:eastAsia="Times New Roman" w:hAnsi="Times New Roman" w:cs="Times New Roman"/>
          <w:color w:val="000000" w:themeColor="text1"/>
          <w:sz w:val="24"/>
          <w:szCs w:val="24"/>
        </w:rPr>
        <w:t xml:space="preserve"> käsitleb heitkogustega kauplemise süsteemide enampakkumistulude planeerimist ja kasutamist. </w:t>
      </w:r>
      <w:r w:rsidR="006679BE">
        <w:rPr>
          <w:rFonts w:ascii="Times New Roman" w:eastAsia="Times New Roman" w:hAnsi="Times New Roman" w:cs="Times New Roman"/>
          <w:color w:val="000000" w:themeColor="text1"/>
          <w:sz w:val="24"/>
          <w:szCs w:val="24"/>
        </w:rPr>
        <w:t xml:space="preserve">Enampakkumistulu kasutamist reguleerib </w:t>
      </w:r>
      <w:r w:rsidRPr="00BCF469">
        <w:rPr>
          <w:rFonts w:ascii="Times New Roman" w:eastAsia="Times New Roman" w:hAnsi="Times New Roman" w:cs="Times New Roman"/>
          <w:color w:val="000000" w:themeColor="text1"/>
          <w:sz w:val="24"/>
          <w:szCs w:val="24"/>
        </w:rPr>
        <w:t xml:space="preserve"> </w:t>
      </w:r>
      <w:r w:rsidR="10EBEACF" w:rsidRPr="3719A35D">
        <w:rPr>
          <w:rFonts w:ascii="Times New Roman" w:eastAsia="Times New Roman" w:hAnsi="Times New Roman" w:cs="Times New Roman"/>
          <w:color w:val="000000" w:themeColor="text1"/>
          <w:sz w:val="24"/>
          <w:szCs w:val="24"/>
        </w:rPr>
        <w:t>a</w:t>
      </w:r>
      <w:r w:rsidR="07A707F4" w:rsidRPr="3719A35D">
        <w:rPr>
          <w:rFonts w:ascii="Times New Roman" w:eastAsia="Times New Roman" w:hAnsi="Times New Roman" w:cs="Times New Roman"/>
          <w:color w:val="000000" w:themeColor="text1"/>
          <w:sz w:val="24"/>
          <w:szCs w:val="24"/>
        </w:rPr>
        <w:t>tmosfääriõhu</w:t>
      </w:r>
      <w:r w:rsidRPr="00BCF469">
        <w:rPr>
          <w:rFonts w:ascii="Times New Roman" w:eastAsia="Times New Roman" w:hAnsi="Times New Roman" w:cs="Times New Roman"/>
          <w:color w:val="000000" w:themeColor="text1"/>
          <w:sz w:val="24"/>
          <w:szCs w:val="24"/>
        </w:rPr>
        <w:t xml:space="preserve"> kaitse seaduse (AÕKS) § 161</w:t>
      </w:r>
      <w:r w:rsidR="0022010A">
        <w:rPr>
          <w:rFonts w:ascii="Times New Roman" w:eastAsia="Times New Roman" w:hAnsi="Times New Roman" w:cs="Times New Roman"/>
          <w:color w:val="000000" w:themeColor="text1"/>
          <w:sz w:val="24"/>
          <w:szCs w:val="24"/>
        </w:rPr>
        <w:t xml:space="preserve">. </w:t>
      </w:r>
      <w:r w:rsidR="00444E56">
        <w:rPr>
          <w:rFonts w:ascii="Times New Roman" w:eastAsia="Times New Roman" w:hAnsi="Times New Roman" w:cs="Times New Roman"/>
          <w:color w:val="000000" w:themeColor="text1"/>
          <w:sz w:val="24"/>
          <w:szCs w:val="24"/>
        </w:rPr>
        <w:t>D</w:t>
      </w:r>
      <w:r w:rsidR="405ECCED" w:rsidRPr="6AB5C98F">
        <w:rPr>
          <w:rFonts w:ascii="Times New Roman" w:eastAsia="Times New Roman" w:hAnsi="Times New Roman" w:cs="Times New Roman"/>
          <w:color w:val="000000" w:themeColor="text1"/>
          <w:sz w:val="24"/>
          <w:szCs w:val="24"/>
        </w:rPr>
        <w:t>irektiivi</w:t>
      </w:r>
      <w:r w:rsidRPr="00BCF469">
        <w:rPr>
          <w:rFonts w:ascii="Times New Roman" w:eastAsia="Times New Roman" w:hAnsi="Times New Roman" w:cs="Times New Roman"/>
          <w:color w:val="000000" w:themeColor="text1"/>
          <w:sz w:val="24"/>
          <w:szCs w:val="24"/>
        </w:rPr>
        <w:t xml:space="preserve"> 2003/87 </w:t>
      </w:r>
      <w:r w:rsidR="00D72B6D">
        <w:rPr>
          <w:rFonts w:ascii="Times New Roman" w:eastAsia="Times New Roman" w:hAnsi="Times New Roman" w:cs="Times New Roman"/>
          <w:color w:val="000000" w:themeColor="text1"/>
          <w:sz w:val="24"/>
          <w:szCs w:val="24"/>
        </w:rPr>
        <w:t xml:space="preserve">muudetud </w:t>
      </w:r>
      <w:r w:rsidRPr="00BCF469">
        <w:rPr>
          <w:rFonts w:ascii="Times New Roman" w:eastAsia="Times New Roman" w:hAnsi="Times New Roman" w:cs="Times New Roman"/>
          <w:color w:val="000000" w:themeColor="text1"/>
          <w:sz w:val="24"/>
          <w:szCs w:val="24"/>
        </w:rPr>
        <w:t xml:space="preserve">artikli 10 </w:t>
      </w:r>
      <w:r w:rsidR="405ECCED" w:rsidRPr="6AB5C98F">
        <w:rPr>
          <w:rFonts w:ascii="Times New Roman" w:eastAsia="Times New Roman" w:hAnsi="Times New Roman" w:cs="Times New Roman"/>
          <w:color w:val="000000" w:themeColor="text1"/>
          <w:sz w:val="24"/>
          <w:szCs w:val="24"/>
        </w:rPr>
        <w:t>lõike</w:t>
      </w:r>
      <w:r w:rsidRPr="00BCF469">
        <w:rPr>
          <w:rFonts w:ascii="Times New Roman" w:eastAsia="Times New Roman" w:hAnsi="Times New Roman" w:cs="Times New Roman"/>
          <w:color w:val="000000" w:themeColor="text1"/>
          <w:sz w:val="24"/>
          <w:szCs w:val="24"/>
        </w:rPr>
        <w:t xml:space="preserve"> 3</w:t>
      </w:r>
      <w:r w:rsidR="00D72B6D">
        <w:rPr>
          <w:rFonts w:ascii="Times New Roman" w:eastAsia="Times New Roman" w:hAnsi="Times New Roman" w:cs="Times New Roman"/>
          <w:color w:val="000000" w:themeColor="text1"/>
          <w:sz w:val="24"/>
          <w:szCs w:val="24"/>
        </w:rPr>
        <w:t xml:space="preserve"> </w:t>
      </w:r>
      <w:r w:rsidR="00444E56">
        <w:rPr>
          <w:rFonts w:ascii="Times New Roman" w:eastAsia="Times New Roman" w:hAnsi="Times New Roman" w:cs="Times New Roman"/>
          <w:color w:val="000000" w:themeColor="text1"/>
          <w:sz w:val="24"/>
          <w:szCs w:val="24"/>
        </w:rPr>
        <w:t xml:space="preserve">alusel </w:t>
      </w:r>
      <w:r w:rsidR="00D72B6D">
        <w:rPr>
          <w:rFonts w:ascii="Times New Roman" w:eastAsia="Times New Roman" w:hAnsi="Times New Roman" w:cs="Times New Roman"/>
          <w:color w:val="000000" w:themeColor="text1"/>
          <w:sz w:val="24"/>
          <w:szCs w:val="24"/>
        </w:rPr>
        <w:t xml:space="preserve">on ette valmistamisel </w:t>
      </w:r>
      <w:proofErr w:type="spellStart"/>
      <w:r w:rsidR="00D72B6D">
        <w:rPr>
          <w:rFonts w:ascii="Times New Roman" w:eastAsia="Times New Roman" w:hAnsi="Times New Roman" w:cs="Times New Roman"/>
          <w:color w:val="000000" w:themeColor="text1"/>
          <w:sz w:val="24"/>
          <w:szCs w:val="24"/>
        </w:rPr>
        <w:t>AÕKSi</w:t>
      </w:r>
      <w:proofErr w:type="spellEnd"/>
      <w:r w:rsidR="00D72B6D">
        <w:rPr>
          <w:rFonts w:ascii="Times New Roman" w:eastAsia="Times New Roman" w:hAnsi="Times New Roman" w:cs="Times New Roman"/>
          <w:color w:val="000000" w:themeColor="text1"/>
          <w:sz w:val="24"/>
          <w:szCs w:val="24"/>
        </w:rPr>
        <w:t xml:space="preserve"> muudatus</w:t>
      </w:r>
      <w:r w:rsidRPr="00BCF469">
        <w:rPr>
          <w:rFonts w:ascii="Times New Roman" w:eastAsia="Times New Roman" w:hAnsi="Times New Roman" w:cs="Times New Roman"/>
          <w:color w:val="000000" w:themeColor="text1"/>
          <w:sz w:val="24"/>
          <w:szCs w:val="24"/>
        </w:rPr>
        <w:t>, mille kohaselt tuleb</w:t>
      </w:r>
      <w:r w:rsidR="00CC6DA2">
        <w:rPr>
          <w:rFonts w:ascii="Times New Roman" w:eastAsia="Times New Roman" w:hAnsi="Times New Roman" w:cs="Times New Roman"/>
          <w:color w:val="000000" w:themeColor="text1"/>
          <w:sz w:val="24"/>
          <w:szCs w:val="24"/>
        </w:rPr>
        <w:t xml:space="preserve"> edaspidi</w:t>
      </w:r>
      <w:r w:rsidRPr="00BCF469">
        <w:rPr>
          <w:rFonts w:ascii="Times New Roman" w:eastAsia="Times New Roman" w:hAnsi="Times New Roman" w:cs="Times New Roman"/>
          <w:color w:val="000000" w:themeColor="text1"/>
          <w:sz w:val="24"/>
          <w:szCs w:val="24"/>
        </w:rPr>
        <w:t xml:space="preserve"> kogu enampakkumisel saadud tulu kasutada </w:t>
      </w:r>
      <w:r w:rsidR="10D61189" w:rsidRPr="00BCF469">
        <w:rPr>
          <w:rFonts w:ascii="Times New Roman" w:eastAsia="Times New Roman" w:hAnsi="Times New Roman" w:cs="Times New Roman"/>
          <w:color w:val="000000" w:themeColor="text1"/>
          <w:sz w:val="24"/>
          <w:szCs w:val="24"/>
        </w:rPr>
        <w:t>kliima- ja energiaeesmärkidega seotud tegevusteks</w:t>
      </w:r>
      <w:r w:rsidR="00CC6DA2">
        <w:rPr>
          <w:rFonts w:ascii="Times New Roman" w:eastAsia="Times New Roman" w:hAnsi="Times New Roman" w:cs="Times New Roman"/>
          <w:color w:val="000000" w:themeColor="text1"/>
          <w:sz w:val="24"/>
          <w:szCs w:val="24"/>
        </w:rPr>
        <w:t xml:space="preserve">. Sellise tulu jaotamise üldpõhimõtted </w:t>
      </w:r>
      <w:r w:rsidR="00730EFD">
        <w:rPr>
          <w:rFonts w:ascii="Times New Roman" w:eastAsia="Times New Roman" w:hAnsi="Times New Roman" w:cs="Times New Roman"/>
          <w:color w:val="000000" w:themeColor="text1"/>
          <w:sz w:val="24"/>
          <w:szCs w:val="24"/>
        </w:rPr>
        <w:t>sätestatakse eelnõukohases</w:t>
      </w:r>
      <w:r w:rsidR="00730EFD" w:rsidRPr="00BCF469">
        <w:rPr>
          <w:rFonts w:ascii="Times New Roman" w:eastAsia="Times New Roman" w:hAnsi="Times New Roman" w:cs="Times New Roman"/>
          <w:color w:val="000000" w:themeColor="text1"/>
          <w:sz w:val="24"/>
          <w:szCs w:val="24"/>
        </w:rPr>
        <w:t xml:space="preserve"> </w:t>
      </w:r>
      <w:r w:rsidR="77998053" w:rsidRPr="6AB5C98F">
        <w:rPr>
          <w:rFonts w:ascii="Times New Roman" w:eastAsia="Times New Roman" w:hAnsi="Times New Roman" w:cs="Times New Roman"/>
          <w:color w:val="000000" w:themeColor="text1"/>
          <w:sz w:val="24"/>
          <w:szCs w:val="24"/>
        </w:rPr>
        <w:t>seaduses</w:t>
      </w:r>
      <w:r w:rsidR="1DDC1368" w:rsidRPr="6AB5C98F">
        <w:rPr>
          <w:rFonts w:ascii="Times New Roman" w:eastAsia="Times New Roman" w:hAnsi="Times New Roman" w:cs="Times New Roman"/>
          <w:color w:val="000000" w:themeColor="text1"/>
          <w:sz w:val="24"/>
          <w:szCs w:val="24"/>
        </w:rPr>
        <w:t xml:space="preserve">, </w:t>
      </w:r>
      <w:r w:rsidR="00FC4437">
        <w:rPr>
          <w:rFonts w:ascii="Times New Roman" w:eastAsia="Times New Roman" w:hAnsi="Times New Roman" w:cs="Times New Roman"/>
          <w:color w:val="000000" w:themeColor="text1"/>
          <w:sz w:val="24"/>
          <w:szCs w:val="24"/>
        </w:rPr>
        <w:t>et</w:t>
      </w:r>
      <w:r w:rsidR="508E8C08" w:rsidRPr="00BCF469">
        <w:rPr>
          <w:rFonts w:ascii="Times New Roman" w:eastAsia="Times New Roman" w:hAnsi="Times New Roman" w:cs="Times New Roman"/>
          <w:color w:val="000000" w:themeColor="text1"/>
          <w:sz w:val="24"/>
          <w:szCs w:val="24"/>
        </w:rPr>
        <w:t xml:space="preserve"> </w:t>
      </w:r>
      <w:r w:rsidR="77998053" w:rsidRPr="6AB5C98F">
        <w:rPr>
          <w:rFonts w:ascii="Times New Roman" w:eastAsia="Times New Roman" w:hAnsi="Times New Roman" w:cs="Times New Roman"/>
          <w:color w:val="000000" w:themeColor="text1"/>
          <w:sz w:val="24"/>
          <w:szCs w:val="24"/>
        </w:rPr>
        <w:t>toeta</w:t>
      </w:r>
      <w:r w:rsidR="303C52C9" w:rsidRPr="6AB5C98F">
        <w:rPr>
          <w:rFonts w:ascii="Times New Roman" w:eastAsia="Times New Roman" w:hAnsi="Times New Roman" w:cs="Times New Roman"/>
          <w:color w:val="000000" w:themeColor="text1"/>
          <w:sz w:val="24"/>
          <w:szCs w:val="24"/>
        </w:rPr>
        <w:t>da</w:t>
      </w:r>
      <w:r w:rsidR="77998053" w:rsidRPr="6AB5C98F">
        <w:rPr>
          <w:rFonts w:ascii="Times New Roman" w:eastAsia="Times New Roman" w:hAnsi="Times New Roman" w:cs="Times New Roman"/>
          <w:color w:val="000000" w:themeColor="text1"/>
          <w:sz w:val="24"/>
          <w:szCs w:val="24"/>
        </w:rPr>
        <w:t xml:space="preserve"> </w:t>
      </w:r>
      <w:proofErr w:type="spellStart"/>
      <w:r w:rsidR="405ECCED" w:rsidRPr="6AB5C98F">
        <w:rPr>
          <w:rFonts w:ascii="Times New Roman" w:eastAsia="Times New Roman" w:hAnsi="Times New Roman" w:cs="Times New Roman"/>
          <w:color w:val="000000" w:themeColor="text1"/>
          <w:sz w:val="24"/>
          <w:szCs w:val="24"/>
        </w:rPr>
        <w:t>AÕKS</w:t>
      </w:r>
      <w:r w:rsidR="00C778AA">
        <w:rPr>
          <w:rFonts w:ascii="Times New Roman" w:eastAsia="Times New Roman" w:hAnsi="Times New Roman" w:cs="Times New Roman"/>
          <w:color w:val="000000" w:themeColor="text1"/>
          <w:sz w:val="24"/>
          <w:szCs w:val="24"/>
        </w:rPr>
        <w:t>i</w:t>
      </w:r>
      <w:proofErr w:type="spellEnd"/>
      <w:r w:rsidR="00C778AA">
        <w:rPr>
          <w:rFonts w:ascii="Times New Roman" w:eastAsia="Times New Roman" w:hAnsi="Times New Roman" w:cs="Times New Roman"/>
          <w:color w:val="000000" w:themeColor="text1"/>
          <w:sz w:val="24"/>
          <w:szCs w:val="24"/>
        </w:rPr>
        <w:t xml:space="preserve"> </w:t>
      </w:r>
      <w:r w:rsidRPr="00BCF469">
        <w:rPr>
          <w:rFonts w:ascii="Times New Roman" w:eastAsia="Times New Roman" w:hAnsi="Times New Roman" w:cs="Times New Roman"/>
          <w:color w:val="000000" w:themeColor="text1"/>
          <w:sz w:val="24"/>
          <w:szCs w:val="24"/>
        </w:rPr>
        <w:t>§ 161</w:t>
      </w:r>
      <w:r w:rsidR="00A05CD5">
        <w:rPr>
          <w:rFonts w:ascii="Times New Roman" w:eastAsia="Times New Roman" w:hAnsi="Times New Roman" w:cs="Times New Roman"/>
          <w:color w:val="000000" w:themeColor="text1"/>
          <w:sz w:val="24"/>
          <w:szCs w:val="24"/>
        </w:rPr>
        <w:t xml:space="preserve"> </w:t>
      </w:r>
      <w:r w:rsidR="00C02FE2">
        <w:rPr>
          <w:rFonts w:ascii="Times New Roman" w:eastAsia="Times New Roman" w:hAnsi="Times New Roman" w:cs="Times New Roman"/>
          <w:color w:val="000000" w:themeColor="text1"/>
          <w:sz w:val="24"/>
          <w:szCs w:val="24"/>
        </w:rPr>
        <w:t>rakendamist</w:t>
      </w:r>
      <w:r w:rsidR="000D67CE">
        <w:rPr>
          <w:rFonts w:ascii="Times New Roman" w:eastAsia="Times New Roman" w:hAnsi="Times New Roman" w:cs="Times New Roman"/>
          <w:color w:val="000000" w:themeColor="text1"/>
          <w:sz w:val="24"/>
          <w:szCs w:val="24"/>
        </w:rPr>
        <w:t xml:space="preserve"> ja siduda see eel</w:t>
      </w:r>
      <w:r w:rsidR="00E774D6">
        <w:rPr>
          <w:rFonts w:ascii="Times New Roman" w:eastAsia="Times New Roman" w:hAnsi="Times New Roman" w:cs="Times New Roman"/>
          <w:color w:val="000000" w:themeColor="text1"/>
          <w:sz w:val="24"/>
          <w:szCs w:val="24"/>
        </w:rPr>
        <w:t>nõukohase seadusega</w:t>
      </w:r>
      <w:r w:rsidR="1003199B" w:rsidRPr="00BCF469">
        <w:rPr>
          <w:rFonts w:ascii="Times New Roman" w:eastAsia="Times New Roman" w:hAnsi="Times New Roman" w:cs="Times New Roman"/>
          <w:color w:val="000000" w:themeColor="text1"/>
          <w:sz w:val="24"/>
          <w:szCs w:val="24"/>
        </w:rPr>
        <w:t>.</w:t>
      </w:r>
      <w:r w:rsidRPr="00BCF469" w:rsidDel="006A738A">
        <w:rPr>
          <w:rFonts w:ascii="Times New Roman" w:eastAsia="Times New Roman" w:hAnsi="Times New Roman" w:cs="Times New Roman"/>
          <w:color w:val="000000" w:themeColor="text1"/>
          <w:sz w:val="24"/>
          <w:szCs w:val="24"/>
        </w:rPr>
        <w:t xml:space="preserve"> </w:t>
      </w:r>
      <w:r w:rsidR="0E6ECCD9" w:rsidRPr="00BCF469">
        <w:rPr>
          <w:rFonts w:ascii="Times New Roman" w:eastAsia="Times New Roman" w:hAnsi="Times New Roman" w:cs="Times New Roman"/>
          <w:color w:val="000000" w:themeColor="text1"/>
          <w:sz w:val="24"/>
          <w:szCs w:val="24"/>
        </w:rPr>
        <w:t>H</w:t>
      </w:r>
      <w:r w:rsidRPr="00BCF469">
        <w:rPr>
          <w:rFonts w:ascii="Times New Roman" w:eastAsia="Times New Roman" w:hAnsi="Times New Roman" w:cs="Times New Roman"/>
          <w:color w:val="000000" w:themeColor="text1"/>
          <w:sz w:val="24"/>
          <w:szCs w:val="24"/>
        </w:rPr>
        <w:t>eitkogustega kauplemissüsteemide enampakkumistulude planeerimise ja kasutamise tingimus</w:t>
      </w:r>
      <w:r w:rsidR="1CB81D6F" w:rsidRPr="00BCF469">
        <w:rPr>
          <w:rFonts w:ascii="Times New Roman" w:eastAsia="Times New Roman" w:hAnsi="Times New Roman" w:cs="Times New Roman"/>
          <w:color w:val="000000" w:themeColor="text1"/>
          <w:sz w:val="24"/>
          <w:szCs w:val="24"/>
        </w:rPr>
        <w:t>i täpsustatakse</w:t>
      </w:r>
      <w:r w:rsidRPr="00BCF469">
        <w:rPr>
          <w:rFonts w:ascii="Times New Roman" w:eastAsia="Times New Roman" w:hAnsi="Times New Roman" w:cs="Times New Roman"/>
          <w:color w:val="000000" w:themeColor="text1"/>
          <w:sz w:val="24"/>
          <w:szCs w:val="24"/>
        </w:rPr>
        <w:t>, et oleks tagatud tulude kasutamine KHG heitkoguste vähendamise tegevusteks</w:t>
      </w:r>
      <w:r w:rsidR="275F0C7B" w:rsidRPr="00BCF469">
        <w:rPr>
          <w:rFonts w:ascii="Times New Roman" w:eastAsia="Times New Roman" w:hAnsi="Times New Roman" w:cs="Times New Roman"/>
          <w:color w:val="000000" w:themeColor="text1"/>
          <w:sz w:val="24"/>
          <w:szCs w:val="24"/>
        </w:rPr>
        <w:t xml:space="preserve"> kõige efektiivsemal viisil</w:t>
      </w:r>
      <w:r w:rsidRPr="00BCF469">
        <w:rPr>
          <w:rFonts w:ascii="Times New Roman" w:eastAsia="Times New Roman" w:hAnsi="Times New Roman" w:cs="Times New Roman"/>
          <w:color w:val="000000" w:themeColor="text1"/>
          <w:sz w:val="24"/>
          <w:szCs w:val="24"/>
        </w:rPr>
        <w:t>.</w:t>
      </w:r>
      <w:r w:rsidRPr="00BCF469" w:rsidDel="006A738A">
        <w:rPr>
          <w:rFonts w:ascii="Times New Roman" w:eastAsia="Times New Roman" w:hAnsi="Times New Roman" w:cs="Times New Roman"/>
          <w:color w:val="000000" w:themeColor="text1"/>
          <w:sz w:val="24"/>
          <w:szCs w:val="24"/>
        </w:rPr>
        <w:t xml:space="preserve"> </w:t>
      </w:r>
      <w:r w:rsidR="3B737906" w:rsidRPr="00BCF469">
        <w:rPr>
          <w:rFonts w:ascii="Times New Roman" w:eastAsia="Times New Roman" w:hAnsi="Times New Roman" w:cs="Times New Roman"/>
          <w:color w:val="000000" w:themeColor="text1"/>
          <w:sz w:val="24"/>
          <w:szCs w:val="24"/>
        </w:rPr>
        <w:t>Tulude kasutamise abikõ</w:t>
      </w:r>
      <w:r w:rsidR="00437A3C">
        <w:rPr>
          <w:rFonts w:ascii="Times New Roman" w:eastAsia="Times New Roman" w:hAnsi="Times New Roman" w:cs="Times New Roman"/>
          <w:color w:val="000000" w:themeColor="text1"/>
          <w:sz w:val="24"/>
          <w:szCs w:val="24"/>
        </w:rPr>
        <w:t>l</w:t>
      </w:r>
      <w:r w:rsidR="3B737906" w:rsidRPr="00BCF469">
        <w:rPr>
          <w:rFonts w:ascii="Times New Roman" w:eastAsia="Times New Roman" w:hAnsi="Times New Roman" w:cs="Times New Roman"/>
          <w:color w:val="000000" w:themeColor="text1"/>
          <w:sz w:val="24"/>
          <w:szCs w:val="24"/>
        </w:rPr>
        <w:t>blikkuse kriteeriumid ning otsustatud meetmete rakendamist reguleerivad sätted</w:t>
      </w:r>
      <w:r w:rsidR="6E983E65" w:rsidRPr="00BCF469">
        <w:rPr>
          <w:rFonts w:ascii="Times New Roman" w:eastAsia="Times New Roman" w:hAnsi="Times New Roman" w:cs="Times New Roman"/>
          <w:color w:val="000000" w:themeColor="text1"/>
          <w:sz w:val="24"/>
          <w:szCs w:val="24"/>
        </w:rPr>
        <w:t xml:space="preserve"> jäävad </w:t>
      </w:r>
      <w:proofErr w:type="spellStart"/>
      <w:r w:rsidR="6E983E65" w:rsidRPr="00BCF469">
        <w:rPr>
          <w:rFonts w:ascii="Times New Roman" w:eastAsia="Times New Roman" w:hAnsi="Times New Roman" w:cs="Times New Roman"/>
          <w:color w:val="000000" w:themeColor="text1"/>
          <w:sz w:val="24"/>
          <w:szCs w:val="24"/>
        </w:rPr>
        <w:t>AÕKSi</w:t>
      </w:r>
      <w:proofErr w:type="spellEnd"/>
      <w:r w:rsidR="00C02FE2">
        <w:rPr>
          <w:rFonts w:ascii="Times New Roman" w:eastAsia="Times New Roman" w:hAnsi="Times New Roman" w:cs="Times New Roman"/>
          <w:color w:val="000000" w:themeColor="text1"/>
          <w:sz w:val="24"/>
          <w:szCs w:val="24"/>
        </w:rPr>
        <w:t xml:space="preserve"> reguleerimisalasse</w:t>
      </w:r>
      <w:r w:rsidR="6E983E65" w:rsidRPr="00BCF469">
        <w:rPr>
          <w:rFonts w:ascii="Times New Roman" w:eastAsia="Times New Roman" w:hAnsi="Times New Roman" w:cs="Times New Roman"/>
          <w:color w:val="000000" w:themeColor="text1"/>
          <w:sz w:val="24"/>
          <w:szCs w:val="24"/>
        </w:rPr>
        <w:t>.</w:t>
      </w:r>
    </w:p>
    <w:p w14:paraId="27D0167B" w14:textId="29669B4A" w:rsidR="00BCF469" w:rsidRDefault="00BCF469" w:rsidP="00F30CA3">
      <w:pPr>
        <w:spacing w:after="0" w:line="240" w:lineRule="auto"/>
        <w:jc w:val="both"/>
        <w:rPr>
          <w:rFonts w:ascii="Times New Roman" w:eastAsia="Times New Roman" w:hAnsi="Times New Roman" w:cs="Times New Roman"/>
          <w:color w:val="000000" w:themeColor="text1"/>
          <w:sz w:val="24"/>
          <w:szCs w:val="24"/>
        </w:rPr>
      </w:pPr>
    </w:p>
    <w:p w14:paraId="16068A02" w14:textId="09574F48" w:rsidR="00BCF469" w:rsidRDefault="4A8DB138" w:rsidP="00F30CA3">
      <w:pPr>
        <w:spacing w:after="0" w:line="240" w:lineRule="auto"/>
        <w:jc w:val="both"/>
        <w:rPr>
          <w:rFonts w:ascii="Times New Roman" w:eastAsia="Times New Roman" w:hAnsi="Times New Roman" w:cs="Times New Roman"/>
          <w:color w:val="000000" w:themeColor="text1"/>
          <w:sz w:val="24"/>
          <w:szCs w:val="24"/>
        </w:rPr>
      </w:pPr>
      <w:r w:rsidRPr="630ECEC8">
        <w:rPr>
          <w:rFonts w:ascii="Times New Roman" w:eastAsia="Times New Roman" w:hAnsi="Times New Roman" w:cs="Times New Roman"/>
          <w:color w:val="000000" w:themeColor="text1"/>
          <w:sz w:val="24"/>
          <w:szCs w:val="24"/>
        </w:rPr>
        <w:t>Paragra</w:t>
      </w:r>
      <w:r w:rsidR="52ABC1F8" w:rsidRPr="630ECEC8">
        <w:rPr>
          <w:rFonts w:ascii="Times New Roman" w:eastAsia="Times New Roman" w:hAnsi="Times New Roman" w:cs="Times New Roman"/>
          <w:color w:val="000000" w:themeColor="text1"/>
          <w:sz w:val="24"/>
          <w:szCs w:val="24"/>
        </w:rPr>
        <w:t>hv</w:t>
      </w:r>
      <w:r w:rsidRPr="630ECEC8">
        <w:rPr>
          <w:rFonts w:ascii="Times New Roman" w:eastAsia="Times New Roman" w:hAnsi="Times New Roman" w:cs="Times New Roman"/>
          <w:color w:val="000000" w:themeColor="text1"/>
          <w:sz w:val="24"/>
          <w:szCs w:val="24"/>
        </w:rPr>
        <w:t xml:space="preserve">i lõikes 1 sätestatakse </w:t>
      </w:r>
      <w:r w:rsidR="199E18D6" w:rsidRPr="630ECEC8">
        <w:rPr>
          <w:rFonts w:ascii="Times New Roman" w:eastAsia="Times New Roman" w:hAnsi="Times New Roman" w:cs="Times New Roman"/>
          <w:color w:val="000000" w:themeColor="text1"/>
          <w:sz w:val="24"/>
          <w:szCs w:val="24"/>
        </w:rPr>
        <w:t xml:space="preserve">enampakkumistulu laekumise ning planeerimise </w:t>
      </w:r>
      <w:r w:rsidR="558FA63A" w:rsidRPr="630ECEC8">
        <w:rPr>
          <w:rFonts w:ascii="Times New Roman" w:eastAsia="Times New Roman" w:hAnsi="Times New Roman" w:cs="Times New Roman"/>
          <w:color w:val="000000" w:themeColor="text1"/>
          <w:sz w:val="24"/>
          <w:szCs w:val="24"/>
        </w:rPr>
        <w:t>eesmär</w:t>
      </w:r>
      <w:r w:rsidR="768CE640" w:rsidRPr="630ECEC8">
        <w:rPr>
          <w:rFonts w:ascii="Times New Roman" w:eastAsia="Times New Roman" w:hAnsi="Times New Roman" w:cs="Times New Roman"/>
          <w:color w:val="000000" w:themeColor="text1"/>
          <w:sz w:val="24"/>
          <w:szCs w:val="24"/>
        </w:rPr>
        <w:t>k</w:t>
      </w:r>
      <w:r w:rsidR="558FA63A" w:rsidRPr="630ECEC8">
        <w:rPr>
          <w:rFonts w:ascii="Times New Roman" w:eastAsia="Times New Roman" w:hAnsi="Times New Roman" w:cs="Times New Roman"/>
          <w:color w:val="000000" w:themeColor="text1"/>
          <w:sz w:val="24"/>
          <w:szCs w:val="24"/>
        </w:rPr>
        <w:t xml:space="preserve"> ja </w:t>
      </w:r>
      <w:r w:rsidR="199E18D6" w:rsidRPr="630ECEC8">
        <w:rPr>
          <w:rFonts w:ascii="Times New Roman" w:eastAsia="Times New Roman" w:hAnsi="Times New Roman" w:cs="Times New Roman"/>
          <w:color w:val="000000" w:themeColor="text1"/>
          <w:sz w:val="24"/>
          <w:szCs w:val="24"/>
        </w:rPr>
        <w:t>põhimõt</w:t>
      </w:r>
      <w:r w:rsidR="66A5FE2B" w:rsidRPr="630ECEC8">
        <w:rPr>
          <w:rFonts w:ascii="Times New Roman" w:eastAsia="Times New Roman" w:hAnsi="Times New Roman" w:cs="Times New Roman"/>
          <w:color w:val="000000" w:themeColor="text1"/>
          <w:sz w:val="24"/>
          <w:szCs w:val="24"/>
        </w:rPr>
        <w:t>e</w:t>
      </w:r>
      <w:r w:rsidR="43646454" w:rsidRPr="630ECEC8">
        <w:rPr>
          <w:rFonts w:ascii="Times New Roman" w:eastAsia="Times New Roman" w:hAnsi="Times New Roman" w:cs="Times New Roman"/>
          <w:color w:val="000000" w:themeColor="text1"/>
          <w:sz w:val="24"/>
          <w:szCs w:val="24"/>
        </w:rPr>
        <w:t xml:space="preserve">, mille järgi peab tulude kasutamine lähtuma </w:t>
      </w:r>
      <w:r w:rsidR="00444E56">
        <w:rPr>
          <w:rFonts w:ascii="Times New Roman" w:eastAsia="Times New Roman" w:hAnsi="Times New Roman" w:cs="Times New Roman"/>
          <w:color w:val="000000" w:themeColor="text1"/>
          <w:sz w:val="24"/>
          <w:szCs w:val="24"/>
        </w:rPr>
        <w:t xml:space="preserve">kehtestatavast </w:t>
      </w:r>
      <w:r w:rsidR="43646454" w:rsidRPr="630ECEC8">
        <w:rPr>
          <w:rFonts w:ascii="Times New Roman" w:eastAsia="Times New Roman" w:hAnsi="Times New Roman" w:cs="Times New Roman"/>
          <w:color w:val="000000" w:themeColor="text1"/>
          <w:sz w:val="24"/>
          <w:szCs w:val="24"/>
        </w:rPr>
        <w:t>seadusest</w:t>
      </w:r>
      <w:r w:rsidR="199E18D6" w:rsidRPr="630ECEC8">
        <w:rPr>
          <w:rFonts w:ascii="Times New Roman" w:eastAsia="Times New Roman" w:hAnsi="Times New Roman" w:cs="Times New Roman"/>
          <w:color w:val="000000" w:themeColor="text1"/>
          <w:sz w:val="24"/>
          <w:szCs w:val="24"/>
        </w:rPr>
        <w:t>.</w:t>
      </w:r>
      <w:r w:rsidR="51C8509F" w:rsidRPr="630ECEC8">
        <w:rPr>
          <w:rFonts w:ascii="Times New Roman" w:eastAsia="Times New Roman" w:hAnsi="Times New Roman" w:cs="Times New Roman"/>
          <w:color w:val="000000" w:themeColor="text1"/>
          <w:sz w:val="24"/>
          <w:szCs w:val="24"/>
        </w:rPr>
        <w:t xml:space="preserve"> </w:t>
      </w:r>
      <w:r w:rsidR="3B7BECED" w:rsidRPr="630ECEC8">
        <w:rPr>
          <w:rFonts w:ascii="Times New Roman" w:eastAsia="Times New Roman" w:hAnsi="Times New Roman" w:cs="Times New Roman"/>
          <w:color w:val="000000" w:themeColor="text1"/>
          <w:sz w:val="24"/>
          <w:szCs w:val="24"/>
        </w:rPr>
        <w:t>Euroopa Liidu 2005. aastal toimima hakanud HKS on ELi kliimapoliitika nurgakivi, mille eesmär</w:t>
      </w:r>
      <w:r w:rsidR="00444E56">
        <w:rPr>
          <w:rFonts w:ascii="Times New Roman" w:eastAsia="Times New Roman" w:hAnsi="Times New Roman" w:cs="Times New Roman"/>
          <w:color w:val="000000" w:themeColor="text1"/>
          <w:sz w:val="24"/>
          <w:szCs w:val="24"/>
        </w:rPr>
        <w:t>k</w:t>
      </w:r>
      <w:r w:rsidR="3B7BECED" w:rsidRPr="630ECEC8">
        <w:rPr>
          <w:rFonts w:ascii="Times New Roman" w:eastAsia="Times New Roman" w:hAnsi="Times New Roman" w:cs="Times New Roman"/>
          <w:color w:val="000000" w:themeColor="text1"/>
          <w:sz w:val="24"/>
          <w:szCs w:val="24"/>
        </w:rPr>
        <w:t xml:space="preserve"> on võidelda kliimamuutustega. </w:t>
      </w:r>
      <w:r w:rsidR="09557EBD" w:rsidRPr="630ECEC8">
        <w:rPr>
          <w:rFonts w:ascii="Times New Roman" w:eastAsia="Times New Roman" w:hAnsi="Times New Roman" w:cs="Times New Roman"/>
          <w:color w:val="000000" w:themeColor="text1"/>
          <w:sz w:val="24"/>
          <w:szCs w:val="24"/>
        </w:rPr>
        <w:t>EL</w:t>
      </w:r>
      <w:r w:rsidR="00444E56">
        <w:rPr>
          <w:rFonts w:ascii="Times New Roman" w:eastAsia="Times New Roman" w:hAnsi="Times New Roman" w:cs="Times New Roman"/>
          <w:color w:val="000000" w:themeColor="text1"/>
          <w:sz w:val="24"/>
          <w:szCs w:val="24"/>
        </w:rPr>
        <w:t>i</w:t>
      </w:r>
      <w:r w:rsidR="09557EBD" w:rsidRPr="630ECEC8">
        <w:rPr>
          <w:rFonts w:ascii="Times New Roman" w:eastAsia="Times New Roman" w:hAnsi="Times New Roman" w:cs="Times New Roman"/>
          <w:color w:val="000000" w:themeColor="text1"/>
          <w:sz w:val="24"/>
          <w:szCs w:val="24"/>
        </w:rPr>
        <w:t xml:space="preserve"> </w:t>
      </w:r>
      <w:proofErr w:type="spellStart"/>
      <w:r w:rsidR="09557EBD" w:rsidRPr="630ECEC8">
        <w:rPr>
          <w:rFonts w:ascii="Times New Roman" w:eastAsia="Times New Roman" w:hAnsi="Times New Roman" w:cs="Times New Roman"/>
          <w:color w:val="000000" w:themeColor="text1"/>
          <w:sz w:val="24"/>
          <w:szCs w:val="24"/>
        </w:rPr>
        <w:t>HKSi</w:t>
      </w:r>
      <w:proofErr w:type="spellEnd"/>
      <w:r w:rsidR="09557EBD" w:rsidRPr="630ECEC8">
        <w:rPr>
          <w:rFonts w:ascii="Times New Roman" w:eastAsia="Times New Roman" w:hAnsi="Times New Roman" w:cs="Times New Roman"/>
          <w:color w:val="000000" w:themeColor="text1"/>
          <w:sz w:val="24"/>
          <w:szCs w:val="24"/>
        </w:rPr>
        <w:t xml:space="preserve"> kuuluvad esimese kauplemissüsteemi ja teise kauplemissüsteemi</w:t>
      </w:r>
      <w:r w:rsidR="4DA20C20" w:rsidRPr="630ECEC8">
        <w:rPr>
          <w:rFonts w:ascii="Times New Roman" w:eastAsia="Times New Roman" w:hAnsi="Times New Roman" w:cs="Times New Roman"/>
          <w:color w:val="000000" w:themeColor="text1"/>
          <w:sz w:val="24"/>
          <w:szCs w:val="24"/>
        </w:rPr>
        <w:t xml:space="preserve"> </w:t>
      </w:r>
      <w:r w:rsidR="09557EBD" w:rsidRPr="630ECEC8">
        <w:rPr>
          <w:rFonts w:ascii="Times New Roman" w:eastAsia="Times New Roman" w:hAnsi="Times New Roman" w:cs="Times New Roman"/>
          <w:color w:val="000000" w:themeColor="text1"/>
          <w:sz w:val="24"/>
          <w:szCs w:val="24"/>
        </w:rPr>
        <w:t>käitised ja ettevõtjad peavad oma KHG heite kompenseerima lubatud heitkoguse ühikutega.</w:t>
      </w:r>
      <w:r w:rsidR="3B7BECED" w:rsidRPr="630ECEC8">
        <w:rPr>
          <w:rFonts w:ascii="Times New Roman" w:eastAsia="Times New Roman" w:hAnsi="Times New Roman" w:cs="Times New Roman"/>
          <w:color w:val="000000" w:themeColor="text1"/>
          <w:sz w:val="24"/>
          <w:szCs w:val="24"/>
        </w:rPr>
        <w:t xml:space="preserve"> </w:t>
      </w:r>
      <w:r w:rsidR="51C8509F" w:rsidRPr="630ECEC8">
        <w:rPr>
          <w:rFonts w:ascii="Times New Roman" w:eastAsia="Times New Roman" w:hAnsi="Times New Roman" w:cs="Times New Roman"/>
          <w:color w:val="000000" w:themeColor="text1"/>
          <w:sz w:val="24"/>
          <w:szCs w:val="24"/>
        </w:rPr>
        <w:t>Komisjon kinnitab iga-aastased lubatud heitkoguse ühikute määrad, mis jagunevad tasuta lubatud heitkoguse ühiku</w:t>
      </w:r>
      <w:r w:rsidR="408362A4" w:rsidRPr="630ECEC8">
        <w:rPr>
          <w:rFonts w:ascii="Times New Roman" w:eastAsia="Times New Roman" w:hAnsi="Times New Roman" w:cs="Times New Roman"/>
          <w:color w:val="000000" w:themeColor="text1"/>
          <w:sz w:val="24"/>
          <w:szCs w:val="24"/>
        </w:rPr>
        <w:t>teks</w:t>
      </w:r>
      <w:r w:rsidR="51C8509F" w:rsidRPr="630ECEC8">
        <w:rPr>
          <w:rFonts w:ascii="Times New Roman" w:eastAsia="Times New Roman" w:hAnsi="Times New Roman" w:cs="Times New Roman"/>
          <w:color w:val="000000" w:themeColor="text1"/>
          <w:sz w:val="24"/>
          <w:szCs w:val="24"/>
        </w:rPr>
        <w:t xml:space="preserve"> ning enampakkumisele mineva</w:t>
      </w:r>
      <w:r w:rsidR="0F204C0D" w:rsidRPr="630ECEC8">
        <w:rPr>
          <w:rFonts w:ascii="Times New Roman" w:eastAsia="Times New Roman" w:hAnsi="Times New Roman" w:cs="Times New Roman"/>
          <w:color w:val="000000" w:themeColor="text1"/>
          <w:sz w:val="24"/>
          <w:szCs w:val="24"/>
        </w:rPr>
        <w:t>teks lubatud heitkoguse ühikuteks.</w:t>
      </w:r>
      <w:r w:rsidR="199E18D6" w:rsidRPr="630ECEC8">
        <w:rPr>
          <w:rFonts w:ascii="Times New Roman" w:eastAsia="Times New Roman" w:hAnsi="Times New Roman" w:cs="Times New Roman"/>
          <w:color w:val="000000" w:themeColor="text1"/>
          <w:sz w:val="24"/>
          <w:szCs w:val="24"/>
        </w:rPr>
        <w:t xml:space="preserve"> </w:t>
      </w:r>
      <w:r w:rsidR="179E8AF2" w:rsidRPr="630ECEC8">
        <w:rPr>
          <w:rFonts w:ascii="Times New Roman" w:eastAsia="Times New Roman" w:hAnsi="Times New Roman" w:cs="Times New Roman"/>
          <w:color w:val="000000" w:themeColor="text1"/>
          <w:sz w:val="24"/>
          <w:szCs w:val="24"/>
        </w:rPr>
        <w:t>Ena</w:t>
      </w:r>
      <w:r w:rsidR="2966B8B6" w:rsidRPr="630ECEC8">
        <w:rPr>
          <w:rFonts w:ascii="Times New Roman" w:eastAsia="Times New Roman" w:hAnsi="Times New Roman" w:cs="Times New Roman"/>
          <w:color w:val="000000" w:themeColor="text1"/>
          <w:sz w:val="24"/>
          <w:szCs w:val="24"/>
        </w:rPr>
        <w:t>m</w:t>
      </w:r>
      <w:r w:rsidR="179E8AF2" w:rsidRPr="630ECEC8">
        <w:rPr>
          <w:rFonts w:ascii="Times New Roman" w:eastAsia="Times New Roman" w:hAnsi="Times New Roman" w:cs="Times New Roman"/>
          <w:color w:val="000000" w:themeColor="text1"/>
          <w:sz w:val="24"/>
          <w:szCs w:val="24"/>
        </w:rPr>
        <w:t>pakkumisele minevate l</w:t>
      </w:r>
      <w:r w:rsidR="4CAA5AAF" w:rsidRPr="630ECEC8">
        <w:rPr>
          <w:rFonts w:ascii="Times New Roman" w:eastAsia="Times New Roman" w:hAnsi="Times New Roman" w:cs="Times New Roman"/>
          <w:color w:val="000000" w:themeColor="text1"/>
          <w:sz w:val="24"/>
          <w:szCs w:val="24"/>
        </w:rPr>
        <w:t>ubatud heitkoguse ühikute jaotusvõti riikide vahel on direktiiv</w:t>
      </w:r>
      <w:r w:rsidR="00326520">
        <w:rPr>
          <w:rFonts w:ascii="Times New Roman" w:eastAsia="Times New Roman" w:hAnsi="Times New Roman" w:cs="Times New Roman"/>
          <w:color w:val="000000" w:themeColor="text1"/>
          <w:sz w:val="24"/>
          <w:szCs w:val="24"/>
        </w:rPr>
        <w:t xml:space="preserve"> </w:t>
      </w:r>
      <w:r w:rsidR="4CAA5AAF" w:rsidRPr="630ECEC8">
        <w:rPr>
          <w:rFonts w:ascii="Times New Roman" w:eastAsia="Times New Roman" w:hAnsi="Times New Roman" w:cs="Times New Roman"/>
          <w:sz w:val="24"/>
          <w:szCs w:val="24"/>
        </w:rPr>
        <w:t>2003/87/EÜ artik</w:t>
      </w:r>
      <w:r w:rsidR="00444E56">
        <w:rPr>
          <w:rFonts w:ascii="Times New Roman" w:eastAsia="Times New Roman" w:hAnsi="Times New Roman" w:cs="Times New Roman"/>
          <w:sz w:val="24"/>
          <w:szCs w:val="24"/>
        </w:rPr>
        <w:t>li</w:t>
      </w:r>
      <w:r w:rsidR="4CAA5AAF" w:rsidRPr="630ECEC8">
        <w:rPr>
          <w:rFonts w:ascii="Times New Roman" w:eastAsia="Times New Roman" w:hAnsi="Times New Roman" w:cs="Times New Roman"/>
          <w:sz w:val="24"/>
          <w:szCs w:val="24"/>
        </w:rPr>
        <w:t xml:space="preserve"> 10 lõikes 2. </w:t>
      </w:r>
      <w:r w:rsidR="199E18D6" w:rsidRPr="630ECEC8">
        <w:rPr>
          <w:rFonts w:ascii="Times New Roman" w:eastAsia="Times New Roman" w:hAnsi="Times New Roman" w:cs="Times New Roman"/>
          <w:color w:val="000000" w:themeColor="text1"/>
          <w:sz w:val="24"/>
          <w:szCs w:val="24"/>
        </w:rPr>
        <w:t>EL</w:t>
      </w:r>
      <w:r w:rsidR="00444E56">
        <w:rPr>
          <w:rFonts w:ascii="Times New Roman" w:eastAsia="Times New Roman" w:hAnsi="Times New Roman" w:cs="Times New Roman"/>
          <w:color w:val="000000" w:themeColor="text1"/>
          <w:sz w:val="24"/>
          <w:szCs w:val="24"/>
        </w:rPr>
        <w:t>i</w:t>
      </w:r>
      <w:r w:rsidR="199E18D6" w:rsidRPr="630ECEC8">
        <w:rPr>
          <w:rFonts w:ascii="Times New Roman" w:eastAsia="Times New Roman" w:hAnsi="Times New Roman" w:cs="Times New Roman"/>
          <w:color w:val="000000" w:themeColor="text1"/>
          <w:sz w:val="24"/>
          <w:szCs w:val="24"/>
        </w:rPr>
        <w:t xml:space="preserve"> </w:t>
      </w:r>
      <w:proofErr w:type="spellStart"/>
      <w:r w:rsidR="199E18D6" w:rsidRPr="630ECEC8">
        <w:rPr>
          <w:rFonts w:ascii="Times New Roman" w:eastAsia="Times New Roman" w:hAnsi="Times New Roman" w:cs="Times New Roman"/>
          <w:color w:val="000000" w:themeColor="text1"/>
          <w:sz w:val="24"/>
          <w:szCs w:val="24"/>
        </w:rPr>
        <w:t>HKS</w:t>
      </w:r>
      <w:r w:rsidR="00444E56">
        <w:rPr>
          <w:rFonts w:ascii="Times New Roman" w:eastAsia="Times New Roman" w:hAnsi="Times New Roman" w:cs="Times New Roman"/>
          <w:color w:val="000000" w:themeColor="text1"/>
          <w:sz w:val="24"/>
          <w:szCs w:val="24"/>
        </w:rPr>
        <w:t>i</w:t>
      </w:r>
      <w:proofErr w:type="spellEnd"/>
      <w:r w:rsidR="199E18D6" w:rsidRPr="630ECEC8">
        <w:rPr>
          <w:rFonts w:ascii="Times New Roman" w:eastAsia="Times New Roman" w:hAnsi="Times New Roman" w:cs="Times New Roman"/>
          <w:color w:val="000000" w:themeColor="text1"/>
          <w:sz w:val="24"/>
          <w:szCs w:val="24"/>
        </w:rPr>
        <w:t xml:space="preserve"> enampakkumised toimuvad enampakkumisplatvormil iga</w:t>
      </w:r>
      <w:r w:rsidR="00444E56">
        <w:rPr>
          <w:rFonts w:ascii="Times New Roman" w:eastAsia="Times New Roman" w:hAnsi="Times New Roman" w:cs="Times New Roman"/>
          <w:color w:val="000000" w:themeColor="text1"/>
          <w:sz w:val="24"/>
          <w:szCs w:val="24"/>
        </w:rPr>
        <w:t xml:space="preserve">l </w:t>
      </w:r>
      <w:r w:rsidR="199E18D6" w:rsidRPr="630ECEC8">
        <w:rPr>
          <w:rFonts w:ascii="Times New Roman" w:eastAsia="Times New Roman" w:hAnsi="Times New Roman" w:cs="Times New Roman"/>
          <w:color w:val="000000" w:themeColor="text1"/>
          <w:sz w:val="24"/>
          <w:szCs w:val="24"/>
        </w:rPr>
        <w:t>nädala</w:t>
      </w:r>
      <w:r w:rsidR="00444E56">
        <w:rPr>
          <w:rFonts w:ascii="Times New Roman" w:eastAsia="Times New Roman" w:hAnsi="Times New Roman" w:cs="Times New Roman"/>
          <w:color w:val="000000" w:themeColor="text1"/>
          <w:sz w:val="24"/>
          <w:szCs w:val="24"/>
        </w:rPr>
        <w:t>l</w:t>
      </w:r>
      <w:r w:rsidR="07CB88B6" w:rsidRPr="630ECEC8">
        <w:rPr>
          <w:rFonts w:ascii="Times New Roman" w:eastAsia="Times New Roman" w:hAnsi="Times New Roman" w:cs="Times New Roman"/>
          <w:color w:val="000000" w:themeColor="text1"/>
          <w:sz w:val="24"/>
          <w:szCs w:val="24"/>
        </w:rPr>
        <w:t xml:space="preserve"> ning jaotusvõtmele vastavast ühikute</w:t>
      </w:r>
      <w:r w:rsidR="2BC2D3BF" w:rsidRPr="630ECEC8">
        <w:rPr>
          <w:rFonts w:ascii="Times New Roman" w:eastAsia="Times New Roman" w:hAnsi="Times New Roman" w:cs="Times New Roman"/>
          <w:color w:val="000000" w:themeColor="text1"/>
          <w:sz w:val="24"/>
          <w:szCs w:val="24"/>
        </w:rPr>
        <w:t xml:space="preserve"> </w:t>
      </w:r>
      <w:r w:rsidR="07CB88B6" w:rsidRPr="630ECEC8">
        <w:rPr>
          <w:rFonts w:ascii="Times New Roman" w:eastAsia="Times New Roman" w:hAnsi="Times New Roman" w:cs="Times New Roman"/>
          <w:color w:val="000000" w:themeColor="text1"/>
          <w:sz w:val="24"/>
          <w:szCs w:val="24"/>
        </w:rPr>
        <w:t>arvu</w:t>
      </w:r>
      <w:r w:rsidR="3A775347" w:rsidRPr="630ECEC8">
        <w:rPr>
          <w:rFonts w:ascii="Times New Roman" w:eastAsia="Times New Roman" w:hAnsi="Times New Roman" w:cs="Times New Roman"/>
          <w:color w:val="000000" w:themeColor="text1"/>
          <w:sz w:val="24"/>
          <w:szCs w:val="24"/>
        </w:rPr>
        <w:t>st lähtuv</w:t>
      </w:r>
      <w:r w:rsidR="07CB88B6" w:rsidRPr="630ECEC8">
        <w:rPr>
          <w:rFonts w:ascii="Times New Roman" w:eastAsia="Times New Roman" w:hAnsi="Times New Roman" w:cs="Times New Roman"/>
          <w:color w:val="000000" w:themeColor="text1"/>
          <w:sz w:val="24"/>
          <w:szCs w:val="24"/>
        </w:rPr>
        <w:t xml:space="preserve"> tulu kantakse liikmesriikidele kord</w:t>
      </w:r>
      <w:r w:rsidR="36ED9E7E" w:rsidRPr="630ECEC8">
        <w:rPr>
          <w:rFonts w:ascii="Times New Roman" w:eastAsia="Times New Roman" w:hAnsi="Times New Roman" w:cs="Times New Roman"/>
          <w:color w:val="000000" w:themeColor="text1"/>
          <w:sz w:val="24"/>
          <w:szCs w:val="24"/>
        </w:rPr>
        <w:t xml:space="preserve"> kuus. Eestis kantakse see summa Kliimaministeeriumi kontole. </w:t>
      </w:r>
      <w:r w:rsidR="7F69D341" w:rsidRPr="630ECEC8">
        <w:rPr>
          <w:rFonts w:ascii="Times New Roman" w:eastAsia="Times New Roman" w:hAnsi="Times New Roman" w:cs="Times New Roman"/>
          <w:color w:val="000000" w:themeColor="text1"/>
          <w:sz w:val="24"/>
          <w:szCs w:val="24"/>
        </w:rPr>
        <w:t>Kliimaministeerium</w:t>
      </w:r>
      <w:r w:rsidR="77957D3A" w:rsidRPr="630ECEC8">
        <w:rPr>
          <w:rFonts w:ascii="Times New Roman" w:eastAsia="Times New Roman" w:hAnsi="Times New Roman" w:cs="Times New Roman"/>
          <w:color w:val="000000" w:themeColor="text1"/>
          <w:sz w:val="24"/>
          <w:szCs w:val="24"/>
        </w:rPr>
        <w:t xml:space="preserve"> koostöös </w:t>
      </w:r>
      <w:r w:rsidR="1A42AD29" w:rsidRPr="630ECEC8">
        <w:rPr>
          <w:rFonts w:ascii="Times New Roman" w:eastAsia="Times New Roman" w:hAnsi="Times New Roman" w:cs="Times New Roman"/>
          <w:color w:val="000000" w:themeColor="text1"/>
          <w:sz w:val="24"/>
          <w:szCs w:val="24"/>
        </w:rPr>
        <w:t>Rahandus</w:t>
      </w:r>
      <w:r w:rsidR="77957D3A" w:rsidRPr="630ECEC8">
        <w:rPr>
          <w:rFonts w:ascii="Times New Roman" w:eastAsia="Times New Roman" w:hAnsi="Times New Roman" w:cs="Times New Roman"/>
          <w:color w:val="000000" w:themeColor="text1"/>
          <w:sz w:val="24"/>
          <w:szCs w:val="24"/>
        </w:rPr>
        <w:t xml:space="preserve">ministeeriumiga planeerib riigi eelarvestrateegiasse </w:t>
      </w:r>
      <w:r w:rsidR="00444E56">
        <w:rPr>
          <w:rFonts w:ascii="Times New Roman" w:eastAsia="Times New Roman" w:hAnsi="Times New Roman" w:cs="Times New Roman"/>
          <w:color w:val="000000" w:themeColor="text1"/>
          <w:sz w:val="24"/>
          <w:szCs w:val="24"/>
        </w:rPr>
        <w:t>nelja</w:t>
      </w:r>
      <w:r w:rsidR="77957D3A" w:rsidRPr="630ECEC8">
        <w:rPr>
          <w:rFonts w:ascii="Times New Roman" w:eastAsia="Times New Roman" w:hAnsi="Times New Roman" w:cs="Times New Roman"/>
          <w:color w:val="000000" w:themeColor="text1"/>
          <w:sz w:val="24"/>
          <w:szCs w:val="24"/>
        </w:rPr>
        <w:t xml:space="preserve"> aasta </w:t>
      </w:r>
      <w:r w:rsidR="1DCF3D7B" w:rsidRPr="630ECEC8">
        <w:rPr>
          <w:rFonts w:ascii="Times New Roman" w:eastAsia="Times New Roman" w:hAnsi="Times New Roman" w:cs="Times New Roman"/>
          <w:color w:val="000000" w:themeColor="text1"/>
          <w:sz w:val="24"/>
          <w:szCs w:val="24"/>
        </w:rPr>
        <w:t xml:space="preserve">Eesti </w:t>
      </w:r>
      <w:r w:rsidR="77957D3A" w:rsidRPr="630ECEC8">
        <w:rPr>
          <w:rFonts w:ascii="Times New Roman" w:eastAsia="Times New Roman" w:hAnsi="Times New Roman" w:cs="Times New Roman"/>
          <w:color w:val="000000" w:themeColor="text1"/>
          <w:sz w:val="24"/>
          <w:szCs w:val="24"/>
        </w:rPr>
        <w:t xml:space="preserve">eeldatava </w:t>
      </w:r>
      <w:r w:rsidR="5E161362" w:rsidRPr="630ECEC8">
        <w:rPr>
          <w:rFonts w:ascii="Times New Roman" w:eastAsia="Times New Roman" w:hAnsi="Times New Roman" w:cs="Times New Roman"/>
          <w:color w:val="000000" w:themeColor="text1"/>
          <w:sz w:val="24"/>
          <w:szCs w:val="24"/>
        </w:rPr>
        <w:t>lubatud heitkoguse ühikute arvu ning t</w:t>
      </w:r>
      <w:r w:rsidR="77957D3A" w:rsidRPr="630ECEC8">
        <w:rPr>
          <w:rFonts w:ascii="Times New Roman" w:eastAsia="Times New Roman" w:hAnsi="Times New Roman" w:cs="Times New Roman"/>
          <w:color w:val="000000" w:themeColor="text1"/>
          <w:sz w:val="24"/>
          <w:szCs w:val="24"/>
        </w:rPr>
        <w:t xml:space="preserve">ulu. </w:t>
      </w:r>
      <w:r w:rsidR="74BB91D4" w:rsidRPr="630ECEC8">
        <w:rPr>
          <w:rFonts w:ascii="Times New Roman" w:eastAsia="Times New Roman" w:hAnsi="Times New Roman" w:cs="Times New Roman"/>
          <w:color w:val="000000" w:themeColor="text1"/>
          <w:sz w:val="24"/>
          <w:szCs w:val="24"/>
        </w:rPr>
        <w:t xml:space="preserve">Tulude planeerimine toimub riigieelarve ja riigi eelarvestrateegia protsessiga kooskõlas ning samas ajaraamis. </w:t>
      </w:r>
      <w:r w:rsidR="6CE20AFC" w:rsidRPr="630ECEC8">
        <w:rPr>
          <w:rFonts w:ascii="Times New Roman" w:eastAsia="Times New Roman" w:hAnsi="Times New Roman" w:cs="Times New Roman"/>
          <w:color w:val="000000" w:themeColor="text1"/>
          <w:sz w:val="24"/>
          <w:szCs w:val="24"/>
        </w:rPr>
        <w:t xml:space="preserve">Riigi eelarvestrateegiasse märgitakse meetme pealkiri, planeeritud maksimaalne eelarve ning </w:t>
      </w:r>
      <w:r w:rsidR="6CE20AFC" w:rsidRPr="630ECEC8">
        <w:rPr>
          <w:rFonts w:ascii="Times New Roman" w:eastAsia="Times New Roman" w:hAnsi="Times New Roman" w:cs="Times New Roman"/>
          <w:color w:val="000000" w:themeColor="text1"/>
          <w:sz w:val="24"/>
          <w:szCs w:val="24"/>
        </w:rPr>
        <w:lastRenderedPageBreak/>
        <w:t xml:space="preserve">meetme eest vastutav minister. </w:t>
      </w:r>
      <w:r w:rsidR="75CA977A" w:rsidRPr="630ECEC8">
        <w:rPr>
          <w:rFonts w:ascii="Times New Roman" w:eastAsia="Times New Roman" w:hAnsi="Times New Roman" w:cs="Times New Roman"/>
          <w:color w:val="000000" w:themeColor="text1"/>
          <w:sz w:val="24"/>
          <w:szCs w:val="24"/>
        </w:rPr>
        <w:t>Ena</w:t>
      </w:r>
      <w:r w:rsidR="4294D621" w:rsidRPr="630ECEC8">
        <w:rPr>
          <w:rFonts w:ascii="Times New Roman" w:eastAsia="Times New Roman" w:hAnsi="Times New Roman" w:cs="Times New Roman"/>
          <w:color w:val="000000" w:themeColor="text1"/>
          <w:sz w:val="24"/>
          <w:szCs w:val="24"/>
        </w:rPr>
        <w:t>m</w:t>
      </w:r>
      <w:r w:rsidR="75CA977A" w:rsidRPr="630ECEC8">
        <w:rPr>
          <w:rFonts w:ascii="Times New Roman" w:eastAsia="Times New Roman" w:hAnsi="Times New Roman" w:cs="Times New Roman"/>
          <w:color w:val="000000" w:themeColor="text1"/>
          <w:sz w:val="24"/>
          <w:szCs w:val="24"/>
        </w:rPr>
        <w:t xml:space="preserve">pakkumisel saadud tulude kasutamise </w:t>
      </w:r>
      <w:r w:rsidR="57A907E6" w:rsidRPr="630ECEC8">
        <w:rPr>
          <w:rFonts w:ascii="Times New Roman" w:eastAsia="Times New Roman" w:hAnsi="Times New Roman" w:cs="Times New Roman"/>
          <w:color w:val="000000" w:themeColor="text1"/>
          <w:sz w:val="24"/>
          <w:szCs w:val="24"/>
        </w:rPr>
        <w:t>abikõlblikud valdkonnad ja tegevused</w:t>
      </w:r>
      <w:r w:rsidR="75CA977A" w:rsidRPr="630ECEC8">
        <w:rPr>
          <w:rFonts w:ascii="Times New Roman" w:eastAsia="Times New Roman" w:hAnsi="Times New Roman" w:cs="Times New Roman"/>
          <w:color w:val="000000" w:themeColor="text1"/>
          <w:sz w:val="24"/>
          <w:szCs w:val="24"/>
        </w:rPr>
        <w:t xml:space="preserve"> on </w:t>
      </w:r>
      <w:r w:rsidR="00444E56">
        <w:rPr>
          <w:rFonts w:ascii="Times New Roman" w:eastAsia="Times New Roman" w:hAnsi="Times New Roman" w:cs="Times New Roman"/>
          <w:color w:val="000000" w:themeColor="text1"/>
          <w:sz w:val="24"/>
          <w:szCs w:val="24"/>
        </w:rPr>
        <w:t>nimetatud</w:t>
      </w:r>
      <w:r w:rsidR="75CA977A" w:rsidRPr="630ECEC8">
        <w:rPr>
          <w:rFonts w:ascii="Times New Roman" w:eastAsia="Times New Roman" w:hAnsi="Times New Roman" w:cs="Times New Roman"/>
          <w:color w:val="000000" w:themeColor="text1"/>
          <w:sz w:val="24"/>
          <w:szCs w:val="24"/>
        </w:rPr>
        <w:t xml:space="preserve"> </w:t>
      </w:r>
      <w:proofErr w:type="spellStart"/>
      <w:r w:rsidR="0963D4A6" w:rsidRPr="6AB5C98F">
        <w:rPr>
          <w:rFonts w:ascii="Times New Roman" w:eastAsia="Times New Roman" w:hAnsi="Times New Roman" w:cs="Times New Roman"/>
          <w:color w:val="000000" w:themeColor="text1"/>
          <w:sz w:val="24"/>
          <w:szCs w:val="24"/>
        </w:rPr>
        <w:t>AÕKS</w:t>
      </w:r>
      <w:r w:rsidR="00444E56">
        <w:rPr>
          <w:rFonts w:ascii="Times New Roman" w:eastAsia="Times New Roman" w:hAnsi="Times New Roman" w:cs="Times New Roman"/>
          <w:color w:val="000000" w:themeColor="text1"/>
          <w:sz w:val="24"/>
          <w:szCs w:val="24"/>
        </w:rPr>
        <w:t>i</w:t>
      </w:r>
      <w:proofErr w:type="spellEnd"/>
      <w:r w:rsidR="700FF1B7" w:rsidRPr="630ECEC8">
        <w:rPr>
          <w:rFonts w:ascii="Times New Roman" w:eastAsia="Times New Roman" w:hAnsi="Times New Roman" w:cs="Times New Roman"/>
          <w:color w:val="000000" w:themeColor="text1"/>
          <w:sz w:val="24"/>
          <w:szCs w:val="24"/>
        </w:rPr>
        <w:t xml:space="preserve"> §</w:t>
      </w:r>
      <w:r w:rsidR="75CA977A" w:rsidRPr="630ECEC8">
        <w:rPr>
          <w:rFonts w:ascii="Times New Roman" w:eastAsia="Times New Roman" w:hAnsi="Times New Roman" w:cs="Times New Roman"/>
          <w:color w:val="000000" w:themeColor="text1"/>
          <w:sz w:val="24"/>
          <w:szCs w:val="24"/>
        </w:rPr>
        <w:t xml:space="preserve"> 161 lõikes 4</w:t>
      </w:r>
      <w:r w:rsidR="5A512EF0" w:rsidRPr="630ECEC8">
        <w:rPr>
          <w:rFonts w:ascii="Times New Roman" w:eastAsia="Times New Roman" w:hAnsi="Times New Roman" w:cs="Times New Roman"/>
          <w:color w:val="000000" w:themeColor="text1"/>
          <w:sz w:val="24"/>
          <w:szCs w:val="24"/>
        </w:rPr>
        <w:t xml:space="preserve"> ning</w:t>
      </w:r>
      <w:r w:rsidR="246467EE" w:rsidRPr="630ECEC8">
        <w:rPr>
          <w:rFonts w:ascii="Times New Roman" w:eastAsia="Times New Roman" w:hAnsi="Times New Roman" w:cs="Times New Roman"/>
          <w:color w:val="000000" w:themeColor="text1"/>
          <w:sz w:val="24"/>
          <w:szCs w:val="24"/>
        </w:rPr>
        <w:t xml:space="preserve"> planeeritud meetmed peavad </w:t>
      </w:r>
      <w:r w:rsidR="0CE499D5" w:rsidRPr="630ECEC8">
        <w:rPr>
          <w:rFonts w:ascii="Times New Roman" w:eastAsia="Times New Roman" w:hAnsi="Times New Roman" w:cs="Times New Roman"/>
          <w:color w:val="000000" w:themeColor="text1"/>
          <w:sz w:val="24"/>
          <w:szCs w:val="24"/>
        </w:rPr>
        <w:t xml:space="preserve">nendele </w:t>
      </w:r>
      <w:r w:rsidR="246467EE" w:rsidRPr="630ECEC8">
        <w:rPr>
          <w:rFonts w:ascii="Times New Roman" w:eastAsia="Times New Roman" w:hAnsi="Times New Roman" w:cs="Times New Roman"/>
          <w:color w:val="000000" w:themeColor="text1"/>
          <w:sz w:val="24"/>
          <w:szCs w:val="24"/>
        </w:rPr>
        <w:t>vastama.</w:t>
      </w:r>
      <w:r w:rsidR="5903D773" w:rsidRPr="630ECEC8">
        <w:rPr>
          <w:rFonts w:ascii="Times New Roman" w:eastAsia="Times New Roman" w:hAnsi="Times New Roman" w:cs="Times New Roman"/>
          <w:color w:val="000000" w:themeColor="text1"/>
          <w:sz w:val="24"/>
          <w:szCs w:val="24"/>
        </w:rPr>
        <w:t xml:space="preserve"> Enampakkumistulust rahastatavate meetmete nimekiri on riigi eelarvestrateegia lisas 5</w:t>
      </w:r>
      <w:r w:rsidR="603CAD64" w:rsidRPr="630ECEC8">
        <w:rPr>
          <w:rFonts w:ascii="Times New Roman" w:eastAsia="Times New Roman" w:hAnsi="Times New Roman" w:cs="Times New Roman"/>
          <w:color w:val="000000" w:themeColor="text1"/>
          <w:sz w:val="24"/>
          <w:szCs w:val="24"/>
        </w:rPr>
        <w:t>,</w:t>
      </w:r>
      <w:r w:rsidR="5903D773" w:rsidRPr="630ECEC8">
        <w:rPr>
          <w:rFonts w:ascii="Times New Roman" w:eastAsia="Times New Roman" w:hAnsi="Times New Roman" w:cs="Times New Roman"/>
          <w:color w:val="000000" w:themeColor="text1"/>
          <w:sz w:val="24"/>
          <w:szCs w:val="24"/>
        </w:rPr>
        <w:t xml:space="preserve"> sh on </w:t>
      </w:r>
      <w:r w:rsidR="00C778AA">
        <w:rPr>
          <w:rFonts w:ascii="Times New Roman" w:eastAsia="Times New Roman" w:hAnsi="Times New Roman" w:cs="Times New Roman"/>
          <w:color w:val="000000" w:themeColor="text1"/>
          <w:sz w:val="24"/>
          <w:szCs w:val="24"/>
        </w:rPr>
        <w:t xml:space="preserve">neist </w:t>
      </w:r>
      <w:r w:rsidR="246467EE" w:rsidRPr="630ECEC8">
        <w:rPr>
          <w:rFonts w:ascii="Times New Roman" w:eastAsia="Times New Roman" w:hAnsi="Times New Roman" w:cs="Times New Roman"/>
          <w:color w:val="000000" w:themeColor="text1"/>
          <w:sz w:val="24"/>
          <w:szCs w:val="24"/>
        </w:rPr>
        <w:t xml:space="preserve">tuludest nähtud ette </w:t>
      </w:r>
      <w:r w:rsidR="603CAD64" w:rsidRPr="630ECEC8">
        <w:rPr>
          <w:rFonts w:ascii="Times New Roman" w:eastAsia="Times New Roman" w:hAnsi="Times New Roman" w:cs="Times New Roman"/>
          <w:color w:val="000000" w:themeColor="text1"/>
          <w:sz w:val="24"/>
          <w:szCs w:val="24"/>
        </w:rPr>
        <w:t xml:space="preserve">katta </w:t>
      </w:r>
      <w:r w:rsidR="246467EE" w:rsidRPr="630ECEC8">
        <w:rPr>
          <w:rFonts w:ascii="Times New Roman" w:eastAsia="Times New Roman" w:hAnsi="Times New Roman" w:cs="Times New Roman"/>
          <w:color w:val="000000" w:themeColor="text1"/>
          <w:sz w:val="24"/>
          <w:szCs w:val="24"/>
        </w:rPr>
        <w:t>ka süsteemi halduskulud</w:t>
      </w:r>
      <w:r w:rsidR="155801B6" w:rsidRPr="630ECEC8">
        <w:rPr>
          <w:rFonts w:ascii="Times New Roman" w:eastAsia="Times New Roman" w:hAnsi="Times New Roman" w:cs="Times New Roman"/>
          <w:color w:val="000000" w:themeColor="text1"/>
          <w:sz w:val="24"/>
          <w:szCs w:val="24"/>
        </w:rPr>
        <w:t>, n</w:t>
      </w:r>
      <w:r w:rsidR="00444E56">
        <w:rPr>
          <w:rFonts w:ascii="Times New Roman" w:eastAsia="Times New Roman" w:hAnsi="Times New Roman" w:cs="Times New Roman"/>
          <w:color w:val="000000" w:themeColor="text1"/>
          <w:sz w:val="24"/>
          <w:szCs w:val="24"/>
        </w:rPr>
        <w:t>t</w:t>
      </w:r>
      <w:r w:rsidR="246467EE" w:rsidRPr="630ECEC8">
        <w:rPr>
          <w:rFonts w:ascii="Times New Roman" w:eastAsia="Times New Roman" w:hAnsi="Times New Roman" w:cs="Times New Roman"/>
          <w:color w:val="000000" w:themeColor="text1"/>
          <w:sz w:val="24"/>
          <w:szCs w:val="24"/>
        </w:rPr>
        <w:t xml:space="preserve"> rahastatakse </w:t>
      </w:r>
      <w:r w:rsidR="586AC610" w:rsidRPr="630ECEC8">
        <w:rPr>
          <w:rFonts w:ascii="Times New Roman" w:eastAsia="Times New Roman" w:hAnsi="Times New Roman" w:cs="Times New Roman"/>
          <w:color w:val="000000" w:themeColor="text1"/>
          <w:sz w:val="24"/>
          <w:szCs w:val="24"/>
        </w:rPr>
        <w:t>sellest</w:t>
      </w:r>
      <w:r w:rsidR="4BC5FD1C" w:rsidRPr="630ECEC8">
        <w:rPr>
          <w:rFonts w:ascii="Times New Roman" w:eastAsia="Times New Roman" w:hAnsi="Times New Roman" w:cs="Times New Roman"/>
          <w:color w:val="000000" w:themeColor="text1"/>
          <w:sz w:val="24"/>
          <w:szCs w:val="24"/>
        </w:rPr>
        <w:t xml:space="preserve"> </w:t>
      </w:r>
      <w:r w:rsidR="246467EE" w:rsidRPr="630ECEC8">
        <w:rPr>
          <w:rFonts w:ascii="Times New Roman" w:eastAsia="Times New Roman" w:hAnsi="Times New Roman" w:cs="Times New Roman"/>
          <w:color w:val="000000" w:themeColor="text1"/>
          <w:sz w:val="24"/>
          <w:szCs w:val="24"/>
        </w:rPr>
        <w:t xml:space="preserve">Keskkonnaameti personalikulusid ning </w:t>
      </w:r>
      <w:r w:rsidR="70918456" w:rsidRPr="630ECEC8">
        <w:rPr>
          <w:rFonts w:ascii="Times New Roman" w:eastAsia="Times New Roman" w:hAnsi="Times New Roman" w:cs="Times New Roman"/>
          <w:color w:val="000000" w:themeColor="text1"/>
          <w:sz w:val="24"/>
          <w:szCs w:val="24"/>
        </w:rPr>
        <w:t>analüüse ja arendus</w:t>
      </w:r>
      <w:r w:rsidR="00444E56">
        <w:rPr>
          <w:rFonts w:ascii="Times New Roman" w:eastAsia="Times New Roman" w:hAnsi="Times New Roman" w:cs="Times New Roman"/>
          <w:color w:val="000000" w:themeColor="text1"/>
          <w:sz w:val="24"/>
          <w:szCs w:val="24"/>
        </w:rPr>
        <w:t>tööd.</w:t>
      </w:r>
    </w:p>
    <w:p w14:paraId="788121DA" w14:textId="77777777" w:rsidR="00C778AA" w:rsidRDefault="00C778AA">
      <w:pPr>
        <w:spacing w:after="0" w:line="240" w:lineRule="auto"/>
        <w:jc w:val="both"/>
        <w:rPr>
          <w:rFonts w:ascii="Times New Roman" w:eastAsia="Times New Roman" w:hAnsi="Times New Roman" w:cs="Times New Roman"/>
          <w:color w:val="000000" w:themeColor="text1"/>
          <w:sz w:val="24"/>
          <w:szCs w:val="24"/>
        </w:rPr>
      </w:pPr>
    </w:p>
    <w:p w14:paraId="672C72F6" w14:textId="06E4CDDF" w:rsidR="63839033" w:rsidRDefault="20C8B9F2" w:rsidP="00F30CA3">
      <w:pPr>
        <w:spacing w:after="0" w:line="240" w:lineRule="auto"/>
        <w:jc w:val="both"/>
        <w:rPr>
          <w:rFonts w:ascii="Times New Roman" w:eastAsia="Times New Roman" w:hAnsi="Times New Roman" w:cs="Times New Roman"/>
          <w:color w:val="000000" w:themeColor="text1"/>
          <w:sz w:val="24"/>
          <w:szCs w:val="24"/>
        </w:rPr>
      </w:pPr>
      <w:r w:rsidRPr="2B2CB921">
        <w:rPr>
          <w:rFonts w:ascii="Times New Roman" w:eastAsia="Times New Roman" w:hAnsi="Times New Roman" w:cs="Times New Roman"/>
          <w:color w:val="000000" w:themeColor="text1"/>
          <w:sz w:val="24"/>
          <w:szCs w:val="24"/>
        </w:rPr>
        <w:t>L</w:t>
      </w:r>
      <w:r w:rsidR="01034E9C" w:rsidRPr="2B2CB921">
        <w:rPr>
          <w:rFonts w:ascii="Times New Roman" w:eastAsia="Times New Roman" w:hAnsi="Times New Roman" w:cs="Times New Roman"/>
          <w:color w:val="000000" w:themeColor="text1"/>
          <w:sz w:val="24"/>
          <w:szCs w:val="24"/>
        </w:rPr>
        <w:t xml:space="preserve">õikes </w:t>
      </w:r>
      <w:r w:rsidR="263C2D75" w:rsidRPr="2B2CB921">
        <w:rPr>
          <w:rFonts w:ascii="Times New Roman" w:eastAsia="Times New Roman" w:hAnsi="Times New Roman" w:cs="Times New Roman"/>
          <w:color w:val="000000" w:themeColor="text1"/>
          <w:sz w:val="24"/>
          <w:szCs w:val="24"/>
        </w:rPr>
        <w:t>2</w:t>
      </w:r>
      <w:r w:rsidR="01034E9C" w:rsidRPr="2B2CB921">
        <w:rPr>
          <w:rFonts w:ascii="Times New Roman" w:eastAsia="Times New Roman" w:hAnsi="Times New Roman" w:cs="Times New Roman"/>
          <w:color w:val="000000" w:themeColor="text1"/>
          <w:sz w:val="24"/>
          <w:szCs w:val="24"/>
        </w:rPr>
        <w:t xml:space="preserve"> sätestatakse tähtaeg, mi</w:t>
      </w:r>
      <w:r w:rsidRPr="2B2CB921">
        <w:rPr>
          <w:rFonts w:ascii="Times New Roman" w:eastAsia="Times New Roman" w:hAnsi="Times New Roman" w:cs="Times New Roman"/>
          <w:color w:val="000000" w:themeColor="text1"/>
          <w:sz w:val="24"/>
          <w:szCs w:val="24"/>
        </w:rPr>
        <w:t>lleks</w:t>
      </w:r>
      <w:r w:rsidR="01034E9C" w:rsidRPr="2B2CB921">
        <w:rPr>
          <w:rFonts w:ascii="Times New Roman" w:eastAsia="Times New Roman" w:hAnsi="Times New Roman" w:cs="Times New Roman"/>
          <w:color w:val="000000" w:themeColor="text1"/>
          <w:sz w:val="24"/>
          <w:szCs w:val="24"/>
        </w:rPr>
        <w:t xml:space="preserve"> peab kliimaminister kehtestama enampakkumisel saadud tulu jaotamise kriteeriumid.</w:t>
      </w:r>
      <w:r w:rsidR="4C38D668" w:rsidRPr="2B2CB921">
        <w:rPr>
          <w:rFonts w:ascii="Times New Roman" w:eastAsia="Times New Roman" w:hAnsi="Times New Roman" w:cs="Times New Roman"/>
          <w:color w:val="000000" w:themeColor="text1"/>
          <w:sz w:val="24"/>
          <w:szCs w:val="24"/>
        </w:rPr>
        <w:t xml:space="preserve"> Enampakkumistulu planeeritakse riigieelarve ja riigi eelarvestrateegiaga samas protsessis</w:t>
      </w:r>
      <w:r w:rsidR="4E0B2615" w:rsidRPr="2B2CB921">
        <w:rPr>
          <w:rFonts w:ascii="Times New Roman" w:eastAsia="Times New Roman" w:hAnsi="Times New Roman" w:cs="Times New Roman"/>
          <w:color w:val="000000" w:themeColor="text1"/>
          <w:sz w:val="24"/>
          <w:szCs w:val="24"/>
        </w:rPr>
        <w:t>.</w:t>
      </w:r>
      <w:r w:rsidR="5C1E255F" w:rsidRPr="2B2CB921">
        <w:rPr>
          <w:rFonts w:ascii="Times New Roman" w:eastAsia="Times New Roman" w:hAnsi="Times New Roman" w:cs="Times New Roman"/>
          <w:color w:val="000000" w:themeColor="text1"/>
          <w:sz w:val="24"/>
          <w:szCs w:val="24"/>
        </w:rPr>
        <w:t xml:space="preserve"> </w:t>
      </w:r>
      <w:r w:rsidR="4E0B2615" w:rsidRPr="2B2CB921">
        <w:rPr>
          <w:rFonts w:ascii="Times New Roman" w:eastAsia="Times New Roman" w:hAnsi="Times New Roman" w:cs="Times New Roman"/>
          <w:color w:val="000000" w:themeColor="text1"/>
          <w:sz w:val="24"/>
          <w:szCs w:val="24"/>
        </w:rPr>
        <w:t>Arvestades enampakkumistulu laekumiste prognoose</w:t>
      </w:r>
      <w:r w:rsidRPr="2B2CB921">
        <w:rPr>
          <w:rFonts w:ascii="Times New Roman" w:eastAsia="Times New Roman" w:hAnsi="Times New Roman" w:cs="Times New Roman"/>
          <w:color w:val="000000" w:themeColor="text1"/>
          <w:sz w:val="24"/>
          <w:szCs w:val="24"/>
        </w:rPr>
        <w:t>,</w:t>
      </w:r>
      <w:r w:rsidR="4E0B2615" w:rsidRPr="2B2CB921">
        <w:rPr>
          <w:rFonts w:ascii="Times New Roman" w:eastAsia="Times New Roman" w:hAnsi="Times New Roman" w:cs="Times New Roman"/>
          <w:color w:val="000000" w:themeColor="text1"/>
          <w:sz w:val="24"/>
          <w:szCs w:val="24"/>
        </w:rPr>
        <w:t xml:space="preserve"> </w:t>
      </w:r>
      <w:r w:rsidR="15AD30EE" w:rsidRPr="2B2CB921">
        <w:rPr>
          <w:rFonts w:ascii="Times New Roman" w:eastAsia="Times New Roman" w:hAnsi="Times New Roman" w:cs="Times New Roman"/>
          <w:color w:val="000000" w:themeColor="text1"/>
          <w:sz w:val="24"/>
          <w:szCs w:val="24"/>
        </w:rPr>
        <w:t>koondatakse</w:t>
      </w:r>
      <w:r w:rsidR="4E0B2615" w:rsidRPr="2B2CB921">
        <w:rPr>
          <w:rFonts w:ascii="Times New Roman" w:eastAsia="Times New Roman" w:hAnsi="Times New Roman" w:cs="Times New Roman"/>
          <w:color w:val="000000" w:themeColor="text1"/>
          <w:sz w:val="24"/>
          <w:szCs w:val="24"/>
        </w:rPr>
        <w:t xml:space="preserve"> etteantud vormil ja tingimustel meetmete ettepanekud. </w:t>
      </w:r>
      <w:r w:rsidR="4C38D668" w:rsidRPr="2B2CB921">
        <w:rPr>
          <w:rFonts w:ascii="Times New Roman" w:eastAsia="Times New Roman" w:hAnsi="Times New Roman" w:cs="Times New Roman"/>
          <w:color w:val="000000" w:themeColor="text1"/>
          <w:sz w:val="24"/>
          <w:szCs w:val="24"/>
        </w:rPr>
        <w:t xml:space="preserve">Selleks, et </w:t>
      </w:r>
      <w:r w:rsidR="7433BD9A" w:rsidRPr="2B2CB921">
        <w:rPr>
          <w:rFonts w:ascii="Times New Roman" w:eastAsia="Times New Roman" w:hAnsi="Times New Roman" w:cs="Times New Roman"/>
          <w:color w:val="000000" w:themeColor="text1"/>
          <w:sz w:val="24"/>
          <w:szCs w:val="24"/>
        </w:rPr>
        <w:t xml:space="preserve">tulu kasutamise üle otsustamine oleks läbipaistev ning tulu oleks suunatud </w:t>
      </w:r>
      <w:r w:rsidR="38E24FB7" w:rsidRPr="2B2CB921">
        <w:rPr>
          <w:rFonts w:ascii="Times New Roman" w:eastAsia="Times New Roman" w:hAnsi="Times New Roman" w:cs="Times New Roman"/>
          <w:color w:val="000000" w:themeColor="text1"/>
          <w:sz w:val="24"/>
          <w:szCs w:val="24"/>
        </w:rPr>
        <w:t xml:space="preserve">kuluefektiivselt </w:t>
      </w:r>
      <w:r w:rsidR="7433BD9A" w:rsidRPr="2B2CB921">
        <w:rPr>
          <w:rFonts w:ascii="Times New Roman" w:eastAsia="Times New Roman" w:hAnsi="Times New Roman" w:cs="Times New Roman"/>
          <w:color w:val="000000" w:themeColor="text1"/>
          <w:sz w:val="24"/>
          <w:szCs w:val="24"/>
        </w:rPr>
        <w:t>kõige prioriteetsematele tegevustele</w:t>
      </w:r>
      <w:r w:rsidR="38167A4C" w:rsidRPr="2B2CB921">
        <w:rPr>
          <w:rFonts w:ascii="Times New Roman" w:eastAsia="Times New Roman" w:hAnsi="Times New Roman" w:cs="Times New Roman"/>
          <w:color w:val="000000" w:themeColor="text1"/>
          <w:sz w:val="24"/>
          <w:szCs w:val="24"/>
        </w:rPr>
        <w:t>,</w:t>
      </w:r>
      <w:r w:rsidR="7433BD9A" w:rsidRPr="2B2CB921">
        <w:rPr>
          <w:rFonts w:ascii="Times New Roman" w:eastAsia="Times New Roman" w:hAnsi="Times New Roman" w:cs="Times New Roman"/>
          <w:color w:val="000000" w:themeColor="text1"/>
          <w:sz w:val="24"/>
          <w:szCs w:val="24"/>
        </w:rPr>
        <w:t xml:space="preserve"> </w:t>
      </w:r>
      <w:r w:rsidR="618B0C04" w:rsidRPr="2B2CB921">
        <w:rPr>
          <w:rFonts w:ascii="Times New Roman" w:eastAsia="Times New Roman" w:hAnsi="Times New Roman" w:cs="Times New Roman"/>
          <w:color w:val="000000" w:themeColor="text1"/>
          <w:sz w:val="24"/>
          <w:szCs w:val="24"/>
        </w:rPr>
        <w:t>on vaja kehtestada meetmete ettepanekute hindamiseks kriteeriumid.</w:t>
      </w:r>
      <w:r w:rsidR="495CDBD1" w:rsidRPr="2B2CB921">
        <w:rPr>
          <w:rFonts w:ascii="Times New Roman" w:eastAsia="Times New Roman" w:hAnsi="Times New Roman" w:cs="Times New Roman"/>
          <w:color w:val="000000" w:themeColor="text1"/>
          <w:sz w:val="24"/>
          <w:szCs w:val="24"/>
        </w:rPr>
        <w:t xml:space="preserve"> </w:t>
      </w:r>
      <w:r w:rsidR="4B092DA9" w:rsidRPr="2B2CB921">
        <w:rPr>
          <w:rFonts w:ascii="Times New Roman" w:eastAsia="Times New Roman" w:hAnsi="Times New Roman" w:cs="Times New Roman"/>
          <w:color w:val="000000" w:themeColor="text1"/>
          <w:sz w:val="24"/>
          <w:szCs w:val="24"/>
        </w:rPr>
        <w:t xml:space="preserve">Kriteeriumitega </w:t>
      </w:r>
      <w:r w:rsidR="73104B45" w:rsidRPr="2B2CB921">
        <w:rPr>
          <w:rFonts w:ascii="Times New Roman" w:eastAsia="Times New Roman" w:hAnsi="Times New Roman" w:cs="Times New Roman"/>
          <w:color w:val="000000" w:themeColor="text1"/>
          <w:sz w:val="24"/>
          <w:szCs w:val="24"/>
        </w:rPr>
        <w:t xml:space="preserve">peab olema võimalik </w:t>
      </w:r>
      <w:r w:rsidR="4B092DA9" w:rsidRPr="2B2CB921">
        <w:rPr>
          <w:rFonts w:ascii="Times New Roman" w:eastAsia="Times New Roman" w:hAnsi="Times New Roman" w:cs="Times New Roman"/>
          <w:color w:val="000000" w:themeColor="text1"/>
          <w:sz w:val="24"/>
          <w:szCs w:val="24"/>
        </w:rPr>
        <w:t>hinnata vähemalt meetme vajalikkust, selle panust kliimaeesmärkidesse, kuluefektiivsust</w:t>
      </w:r>
      <w:r w:rsidR="1D93F996" w:rsidRPr="2B2CB921">
        <w:rPr>
          <w:rFonts w:ascii="Times New Roman" w:eastAsia="Times New Roman" w:hAnsi="Times New Roman" w:cs="Times New Roman"/>
          <w:color w:val="000000" w:themeColor="text1"/>
          <w:sz w:val="24"/>
          <w:szCs w:val="24"/>
        </w:rPr>
        <w:t xml:space="preserve"> ja </w:t>
      </w:r>
      <w:r w:rsidR="4B092DA9" w:rsidRPr="2B2CB921">
        <w:rPr>
          <w:rFonts w:ascii="Times New Roman" w:eastAsia="Times New Roman" w:hAnsi="Times New Roman" w:cs="Times New Roman"/>
          <w:color w:val="000000" w:themeColor="text1"/>
          <w:sz w:val="24"/>
          <w:szCs w:val="24"/>
        </w:rPr>
        <w:t>rakendusskeemi läbimõ</w:t>
      </w:r>
      <w:r w:rsidRPr="2B2CB921">
        <w:rPr>
          <w:rFonts w:ascii="Times New Roman" w:eastAsia="Times New Roman" w:hAnsi="Times New Roman" w:cs="Times New Roman"/>
          <w:color w:val="000000" w:themeColor="text1"/>
          <w:sz w:val="24"/>
          <w:szCs w:val="24"/>
        </w:rPr>
        <w:t>eldust.</w:t>
      </w:r>
      <w:r w:rsidR="4B092DA9" w:rsidRPr="2B2CB921">
        <w:rPr>
          <w:rFonts w:ascii="Times New Roman" w:eastAsia="Times New Roman" w:hAnsi="Times New Roman" w:cs="Times New Roman"/>
          <w:color w:val="000000" w:themeColor="text1"/>
          <w:sz w:val="24"/>
          <w:szCs w:val="24"/>
        </w:rPr>
        <w:t xml:space="preserve"> </w:t>
      </w:r>
      <w:r w:rsidR="3A5A20F4" w:rsidRPr="2B2CB921">
        <w:rPr>
          <w:rFonts w:ascii="Times New Roman" w:eastAsia="Times New Roman" w:hAnsi="Times New Roman" w:cs="Times New Roman"/>
          <w:color w:val="000000" w:themeColor="text1"/>
          <w:sz w:val="24"/>
          <w:szCs w:val="24"/>
        </w:rPr>
        <w:t xml:space="preserve">Kriteeriumite kehtestamine 15. aprilliks </w:t>
      </w:r>
      <w:r w:rsidR="6CB08025" w:rsidRPr="2B2CB921">
        <w:rPr>
          <w:rFonts w:ascii="Times New Roman" w:eastAsia="Times New Roman" w:hAnsi="Times New Roman" w:cs="Times New Roman"/>
          <w:color w:val="000000" w:themeColor="text1"/>
          <w:sz w:val="24"/>
          <w:szCs w:val="24"/>
        </w:rPr>
        <w:t xml:space="preserve">on kooskõlas </w:t>
      </w:r>
      <w:r w:rsidR="3A5A20F4" w:rsidRPr="2B2CB921">
        <w:rPr>
          <w:rFonts w:ascii="Times New Roman" w:eastAsia="Times New Roman" w:hAnsi="Times New Roman" w:cs="Times New Roman"/>
          <w:color w:val="000000" w:themeColor="text1"/>
          <w:sz w:val="24"/>
          <w:szCs w:val="24"/>
        </w:rPr>
        <w:t>riigieelarve ja riigi eelarvestrateegia protsessi ajaraami</w:t>
      </w:r>
      <w:r w:rsidR="6CB08025" w:rsidRPr="2B2CB921">
        <w:rPr>
          <w:rFonts w:ascii="Times New Roman" w:eastAsia="Times New Roman" w:hAnsi="Times New Roman" w:cs="Times New Roman"/>
          <w:color w:val="000000" w:themeColor="text1"/>
          <w:sz w:val="24"/>
          <w:szCs w:val="24"/>
        </w:rPr>
        <w:t>ga</w:t>
      </w:r>
      <w:r w:rsidR="3A5A20F4" w:rsidRPr="2B2CB921">
        <w:rPr>
          <w:rFonts w:ascii="Times New Roman" w:eastAsia="Times New Roman" w:hAnsi="Times New Roman" w:cs="Times New Roman"/>
          <w:color w:val="000000" w:themeColor="text1"/>
          <w:sz w:val="24"/>
          <w:szCs w:val="24"/>
        </w:rPr>
        <w:t xml:space="preserve">, andes </w:t>
      </w:r>
      <w:r w:rsidR="12421EC1" w:rsidRPr="2B2CB921">
        <w:rPr>
          <w:rFonts w:ascii="Times New Roman" w:eastAsia="Times New Roman" w:hAnsi="Times New Roman" w:cs="Times New Roman"/>
          <w:color w:val="000000" w:themeColor="text1"/>
          <w:sz w:val="24"/>
          <w:szCs w:val="24"/>
        </w:rPr>
        <w:t xml:space="preserve">osapooltele </w:t>
      </w:r>
      <w:r w:rsidR="3A5A20F4" w:rsidRPr="2B2CB921">
        <w:rPr>
          <w:rFonts w:ascii="Times New Roman" w:eastAsia="Times New Roman" w:hAnsi="Times New Roman" w:cs="Times New Roman"/>
          <w:color w:val="000000" w:themeColor="text1"/>
          <w:sz w:val="24"/>
          <w:szCs w:val="24"/>
        </w:rPr>
        <w:t xml:space="preserve">võimaluse </w:t>
      </w:r>
      <w:r w:rsidR="314F7508" w:rsidRPr="2B2CB921">
        <w:rPr>
          <w:rFonts w:ascii="Times New Roman" w:eastAsia="Times New Roman" w:hAnsi="Times New Roman" w:cs="Times New Roman"/>
          <w:color w:val="000000" w:themeColor="text1"/>
          <w:sz w:val="24"/>
          <w:szCs w:val="24"/>
        </w:rPr>
        <w:t xml:space="preserve">koondada </w:t>
      </w:r>
      <w:r w:rsidR="57B61D49" w:rsidRPr="2B2CB921">
        <w:rPr>
          <w:rFonts w:ascii="Times New Roman" w:eastAsia="Times New Roman" w:hAnsi="Times New Roman" w:cs="Times New Roman"/>
          <w:color w:val="000000" w:themeColor="text1"/>
          <w:sz w:val="24"/>
          <w:szCs w:val="24"/>
        </w:rPr>
        <w:t>meetmete ettepaneku</w:t>
      </w:r>
      <w:r w:rsidR="37B3B6F6" w:rsidRPr="2B2CB921">
        <w:rPr>
          <w:rFonts w:ascii="Times New Roman" w:eastAsia="Times New Roman" w:hAnsi="Times New Roman" w:cs="Times New Roman"/>
          <w:color w:val="000000" w:themeColor="text1"/>
          <w:sz w:val="24"/>
          <w:szCs w:val="24"/>
        </w:rPr>
        <w:t>d</w:t>
      </w:r>
      <w:r w:rsidR="57B61D49" w:rsidRPr="2B2CB921">
        <w:rPr>
          <w:rFonts w:ascii="Times New Roman" w:eastAsia="Times New Roman" w:hAnsi="Times New Roman" w:cs="Times New Roman"/>
          <w:color w:val="000000" w:themeColor="text1"/>
          <w:sz w:val="24"/>
          <w:szCs w:val="24"/>
        </w:rPr>
        <w:t xml:space="preserve"> </w:t>
      </w:r>
      <w:r w:rsidR="75832EA9" w:rsidRPr="2B2CB921">
        <w:rPr>
          <w:rFonts w:ascii="Times New Roman" w:eastAsia="Times New Roman" w:hAnsi="Times New Roman" w:cs="Times New Roman"/>
          <w:color w:val="000000" w:themeColor="text1"/>
          <w:sz w:val="24"/>
          <w:szCs w:val="24"/>
        </w:rPr>
        <w:t>mõistliku</w:t>
      </w:r>
      <w:r w:rsidR="49BD525F" w:rsidRPr="2B2CB921">
        <w:rPr>
          <w:rFonts w:ascii="Times New Roman" w:eastAsia="Times New Roman" w:hAnsi="Times New Roman" w:cs="Times New Roman"/>
          <w:color w:val="000000" w:themeColor="text1"/>
          <w:sz w:val="24"/>
          <w:szCs w:val="24"/>
        </w:rPr>
        <w:t xml:space="preserve"> aja</w:t>
      </w:r>
      <w:r w:rsidR="531D4B08" w:rsidRPr="2B2CB921">
        <w:rPr>
          <w:rFonts w:ascii="Times New Roman" w:eastAsia="Times New Roman" w:hAnsi="Times New Roman" w:cs="Times New Roman"/>
          <w:color w:val="000000" w:themeColor="text1"/>
          <w:sz w:val="24"/>
          <w:szCs w:val="24"/>
        </w:rPr>
        <w:t xml:space="preserve"> </w:t>
      </w:r>
      <w:r w:rsidR="477B72AD" w:rsidRPr="2B2CB921">
        <w:rPr>
          <w:rFonts w:ascii="Times New Roman" w:eastAsia="Times New Roman" w:hAnsi="Times New Roman" w:cs="Times New Roman"/>
          <w:color w:val="000000" w:themeColor="text1"/>
          <w:sz w:val="24"/>
          <w:szCs w:val="24"/>
        </w:rPr>
        <w:t>jooksul</w:t>
      </w:r>
      <w:r w:rsidR="38C507FF" w:rsidRPr="2B2CB921">
        <w:rPr>
          <w:rFonts w:ascii="Times New Roman" w:eastAsia="Times New Roman" w:hAnsi="Times New Roman" w:cs="Times New Roman"/>
          <w:color w:val="000000" w:themeColor="text1"/>
          <w:sz w:val="24"/>
          <w:szCs w:val="24"/>
        </w:rPr>
        <w:t>,</w:t>
      </w:r>
      <w:r w:rsidR="49BD525F" w:rsidRPr="2B2CB921">
        <w:rPr>
          <w:rFonts w:ascii="Times New Roman" w:eastAsia="Times New Roman" w:hAnsi="Times New Roman" w:cs="Times New Roman"/>
          <w:color w:val="000000" w:themeColor="text1"/>
          <w:sz w:val="24"/>
          <w:szCs w:val="24"/>
        </w:rPr>
        <w:t xml:space="preserve"> arvestades ka puhkuste perioodi.</w:t>
      </w:r>
      <w:r w:rsidR="3A410B3E" w:rsidRPr="2B2CB921">
        <w:rPr>
          <w:rFonts w:ascii="Times New Roman" w:eastAsia="Times New Roman" w:hAnsi="Times New Roman" w:cs="Times New Roman"/>
          <w:color w:val="000000" w:themeColor="text1"/>
          <w:sz w:val="24"/>
          <w:szCs w:val="24"/>
        </w:rPr>
        <w:t xml:space="preserve"> </w:t>
      </w:r>
      <w:r w:rsidR="15D7D618" w:rsidRPr="2B2CB921">
        <w:rPr>
          <w:rFonts w:ascii="Times New Roman" w:eastAsia="Times New Roman" w:hAnsi="Times New Roman" w:cs="Times New Roman"/>
          <w:color w:val="000000" w:themeColor="text1"/>
          <w:sz w:val="24"/>
          <w:szCs w:val="24"/>
        </w:rPr>
        <w:t>Enampakkumistulu meetmete ettepanekud koondatakse ministeeriumide</w:t>
      </w:r>
      <w:r w:rsidR="42D23886" w:rsidRPr="2B2CB921">
        <w:rPr>
          <w:rFonts w:ascii="Times New Roman" w:eastAsia="Times New Roman" w:hAnsi="Times New Roman" w:cs="Times New Roman"/>
          <w:color w:val="000000" w:themeColor="text1"/>
          <w:sz w:val="24"/>
          <w:szCs w:val="24"/>
        </w:rPr>
        <w:t>lt sisendit küsides</w:t>
      </w:r>
      <w:r w:rsidR="15D7D618" w:rsidRPr="2B2CB921">
        <w:rPr>
          <w:rFonts w:ascii="Times New Roman" w:eastAsia="Times New Roman" w:hAnsi="Times New Roman" w:cs="Times New Roman"/>
          <w:color w:val="000000" w:themeColor="text1"/>
          <w:sz w:val="24"/>
          <w:szCs w:val="24"/>
        </w:rPr>
        <w:t xml:space="preserve"> või valdkonda reguleerivate dokumentide alusel. Ettepaneku</w:t>
      </w:r>
      <w:r w:rsidR="312FA0FF" w:rsidRPr="2B2CB921">
        <w:rPr>
          <w:rFonts w:ascii="Times New Roman" w:eastAsia="Times New Roman" w:hAnsi="Times New Roman" w:cs="Times New Roman"/>
          <w:color w:val="000000" w:themeColor="text1"/>
          <w:sz w:val="24"/>
          <w:szCs w:val="24"/>
        </w:rPr>
        <w:t>i</w:t>
      </w:r>
      <w:r w:rsidR="15D7D618" w:rsidRPr="2B2CB921">
        <w:rPr>
          <w:rFonts w:ascii="Times New Roman" w:eastAsia="Times New Roman" w:hAnsi="Times New Roman" w:cs="Times New Roman"/>
          <w:color w:val="000000" w:themeColor="text1"/>
          <w:sz w:val="24"/>
          <w:szCs w:val="24"/>
        </w:rPr>
        <w:t xml:space="preserve">d hinnatakse </w:t>
      </w:r>
      <w:r w:rsidR="627B94B9" w:rsidRPr="2B2CB921">
        <w:rPr>
          <w:rFonts w:ascii="Times New Roman" w:eastAsia="Times New Roman" w:hAnsi="Times New Roman" w:cs="Times New Roman"/>
          <w:color w:val="000000" w:themeColor="text1"/>
          <w:sz w:val="24"/>
          <w:szCs w:val="24"/>
        </w:rPr>
        <w:t>lõike</w:t>
      </w:r>
      <w:r w:rsidRPr="2B2CB921">
        <w:rPr>
          <w:rFonts w:ascii="Times New Roman" w:eastAsia="Times New Roman" w:hAnsi="Times New Roman" w:cs="Times New Roman"/>
          <w:color w:val="000000" w:themeColor="text1"/>
          <w:sz w:val="24"/>
          <w:szCs w:val="24"/>
        </w:rPr>
        <w:t>s</w:t>
      </w:r>
      <w:r w:rsidR="627B94B9" w:rsidRPr="2B2CB921">
        <w:rPr>
          <w:rFonts w:ascii="Times New Roman" w:eastAsia="Times New Roman" w:hAnsi="Times New Roman" w:cs="Times New Roman"/>
          <w:color w:val="000000" w:themeColor="text1"/>
          <w:sz w:val="24"/>
          <w:szCs w:val="24"/>
        </w:rPr>
        <w:t xml:space="preserve"> </w:t>
      </w:r>
      <w:r w:rsidR="47B953F3" w:rsidRPr="2B2CB921">
        <w:rPr>
          <w:rFonts w:ascii="Times New Roman" w:eastAsia="Times New Roman" w:hAnsi="Times New Roman" w:cs="Times New Roman"/>
          <w:color w:val="000000" w:themeColor="text1"/>
          <w:sz w:val="24"/>
          <w:szCs w:val="24"/>
        </w:rPr>
        <w:t>2</w:t>
      </w:r>
      <w:r w:rsidR="15D7D618" w:rsidRPr="2B2CB921">
        <w:rPr>
          <w:rFonts w:ascii="Times New Roman" w:eastAsia="Times New Roman" w:hAnsi="Times New Roman" w:cs="Times New Roman"/>
          <w:color w:val="000000" w:themeColor="text1"/>
          <w:sz w:val="24"/>
          <w:szCs w:val="24"/>
        </w:rPr>
        <w:t xml:space="preserve"> keht</w:t>
      </w:r>
      <w:r w:rsidR="2A8A7BA6" w:rsidRPr="2B2CB921">
        <w:rPr>
          <w:rFonts w:ascii="Times New Roman" w:eastAsia="Times New Roman" w:hAnsi="Times New Roman" w:cs="Times New Roman"/>
          <w:color w:val="000000" w:themeColor="text1"/>
          <w:sz w:val="24"/>
          <w:szCs w:val="24"/>
        </w:rPr>
        <w:t>estatud hindamiskriteeriumi</w:t>
      </w:r>
      <w:r w:rsidR="7BE30FC4" w:rsidRPr="2B2CB921">
        <w:rPr>
          <w:rFonts w:ascii="Times New Roman" w:eastAsia="Times New Roman" w:hAnsi="Times New Roman" w:cs="Times New Roman"/>
          <w:color w:val="000000" w:themeColor="text1"/>
          <w:sz w:val="24"/>
          <w:szCs w:val="24"/>
        </w:rPr>
        <w:t>t</w:t>
      </w:r>
      <w:r w:rsidR="2A8A7BA6" w:rsidRPr="2B2CB921">
        <w:rPr>
          <w:rFonts w:ascii="Times New Roman" w:eastAsia="Times New Roman" w:hAnsi="Times New Roman" w:cs="Times New Roman"/>
          <w:color w:val="000000" w:themeColor="text1"/>
          <w:sz w:val="24"/>
          <w:szCs w:val="24"/>
        </w:rPr>
        <w:t xml:space="preserve">e </w:t>
      </w:r>
      <w:r w:rsidR="292C6C9E" w:rsidRPr="2B2CB921">
        <w:rPr>
          <w:rFonts w:ascii="Times New Roman" w:eastAsia="Times New Roman" w:hAnsi="Times New Roman" w:cs="Times New Roman"/>
          <w:color w:val="000000" w:themeColor="text1"/>
          <w:sz w:val="24"/>
          <w:szCs w:val="24"/>
        </w:rPr>
        <w:t>järgi</w:t>
      </w:r>
      <w:r w:rsidR="2A8A7BA6" w:rsidRPr="2B2CB921">
        <w:rPr>
          <w:rFonts w:ascii="Times New Roman" w:eastAsia="Times New Roman" w:hAnsi="Times New Roman" w:cs="Times New Roman"/>
          <w:color w:val="000000" w:themeColor="text1"/>
          <w:sz w:val="24"/>
          <w:szCs w:val="24"/>
        </w:rPr>
        <w:t xml:space="preserve"> ning arvestades rahaliste vahendite </w:t>
      </w:r>
      <w:r w:rsidR="78DC8394" w:rsidRPr="2B2CB921">
        <w:rPr>
          <w:rFonts w:ascii="Times New Roman" w:eastAsia="Times New Roman" w:hAnsi="Times New Roman" w:cs="Times New Roman"/>
          <w:color w:val="000000" w:themeColor="text1"/>
          <w:sz w:val="24"/>
          <w:szCs w:val="24"/>
        </w:rPr>
        <w:t>mahtu</w:t>
      </w:r>
      <w:r w:rsidR="2A8A7BA6" w:rsidRPr="2B2CB921">
        <w:rPr>
          <w:rFonts w:ascii="Times New Roman" w:eastAsia="Times New Roman" w:hAnsi="Times New Roman" w:cs="Times New Roman"/>
          <w:color w:val="000000" w:themeColor="text1"/>
          <w:sz w:val="24"/>
          <w:szCs w:val="24"/>
        </w:rPr>
        <w:t xml:space="preserve"> tekib ettepanekutest pingerida</w:t>
      </w:r>
      <w:r w:rsidR="33B0D730" w:rsidRPr="2B2CB921">
        <w:rPr>
          <w:rFonts w:ascii="Times New Roman" w:eastAsia="Times New Roman" w:hAnsi="Times New Roman" w:cs="Times New Roman"/>
          <w:color w:val="000000" w:themeColor="text1"/>
          <w:sz w:val="24"/>
          <w:szCs w:val="24"/>
        </w:rPr>
        <w:t xml:space="preserve">. </w:t>
      </w:r>
      <w:r w:rsidR="0E50A669" w:rsidRPr="2B2CB921">
        <w:rPr>
          <w:rFonts w:ascii="Times New Roman" w:eastAsia="Times New Roman" w:hAnsi="Times New Roman" w:cs="Times New Roman"/>
          <w:color w:val="000000" w:themeColor="text1"/>
          <w:sz w:val="24"/>
          <w:szCs w:val="24"/>
        </w:rPr>
        <w:t>Lõikes 3 sätestatakse, et p</w:t>
      </w:r>
      <w:r w:rsidR="1169955D" w:rsidRPr="2B2CB921">
        <w:rPr>
          <w:rFonts w:ascii="Times New Roman" w:eastAsia="Times New Roman" w:hAnsi="Times New Roman" w:cs="Times New Roman"/>
          <w:color w:val="000000" w:themeColor="text1"/>
          <w:sz w:val="24"/>
          <w:szCs w:val="24"/>
        </w:rPr>
        <w:t>ingerea</w:t>
      </w:r>
      <w:r w:rsidR="27878DA2" w:rsidRPr="2B2CB921">
        <w:rPr>
          <w:rFonts w:ascii="Times New Roman" w:eastAsia="Times New Roman" w:hAnsi="Times New Roman" w:cs="Times New Roman"/>
          <w:color w:val="000000" w:themeColor="text1"/>
          <w:sz w:val="24"/>
          <w:szCs w:val="24"/>
        </w:rPr>
        <w:t>st</w:t>
      </w:r>
      <w:r w:rsidR="1169955D" w:rsidRPr="2B2CB921">
        <w:rPr>
          <w:rFonts w:ascii="Times New Roman" w:eastAsia="Times New Roman" w:hAnsi="Times New Roman" w:cs="Times New Roman"/>
          <w:color w:val="000000" w:themeColor="text1"/>
          <w:sz w:val="24"/>
          <w:szCs w:val="24"/>
        </w:rPr>
        <w:t xml:space="preserve"> </w:t>
      </w:r>
      <w:r w:rsidR="3D8DD48C" w:rsidRPr="2B2CB921">
        <w:rPr>
          <w:rFonts w:ascii="Times New Roman" w:eastAsia="Times New Roman" w:hAnsi="Times New Roman" w:cs="Times New Roman"/>
          <w:color w:val="000000" w:themeColor="text1"/>
          <w:sz w:val="24"/>
          <w:szCs w:val="24"/>
        </w:rPr>
        <w:t>moodustub</w:t>
      </w:r>
      <w:r w:rsidR="1169955D" w:rsidRPr="2B2CB921">
        <w:rPr>
          <w:rFonts w:ascii="Times New Roman" w:eastAsia="Times New Roman" w:hAnsi="Times New Roman" w:cs="Times New Roman"/>
          <w:color w:val="000000" w:themeColor="text1"/>
          <w:sz w:val="24"/>
          <w:szCs w:val="24"/>
        </w:rPr>
        <w:t xml:space="preserve"> rahasta</w:t>
      </w:r>
      <w:r w:rsidR="0737AEFA" w:rsidRPr="2B2CB921">
        <w:rPr>
          <w:rFonts w:ascii="Times New Roman" w:eastAsia="Times New Roman" w:hAnsi="Times New Roman" w:cs="Times New Roman"/>
          <w:color w:val="000000" w:themeColor="text1"/>
          <w:sz w:val="24"/>
          <w:szCs w:val="24"/>
        </w:rPr>
        <w:t>ta</w:t>
      </w:r>
      <w:r w:rsidR="78A1C8E9" w:rsidRPr="2B2CB921">
        <w:rPr>
          <w:rFonts w:ascii="Times New Roman" w:eastAsia="Times New Roman" w:hAnsi="Times New Roman" w:cs="Times New Roman"/>
          <w:color w:val="000000" w:themeColor="text1"/>
          <w:sz w:val="24"/>
          <w:szCs w:val="24"/>
        </w:rPr>
        <w:t>vate meetmete ettepanek</w:t>
      </w:r>
      <w:r w:rsidR="039D8D02" w:rsidRPr="2B2CB921">
        <w:rPr>
          <w:rFonts w:ascii="Times New Roman" w:eastAsia="Times New Roman" w:hAnsi="Times New Roman" w:cs="Times New Roman"/>
          <w:color w:val="000000" w:themeColor="text1"/>
          <w:sz w:val="24"/>
          <w:szCs w:val="24"/>
        </w:rPr>
        <w:t>, mille</w:t>
      </w:r>
      <w:r w:rsidR="1169955D" w:rsidRPr="2B2CB921">
        <w:rPr>
          <w:rFonts w:ascii="Times New Roman" w:eastAsia="Times New Roman" w:hAnsi="Times New Roman" w:cs="Times New Roman"/>
          <w:color w:val="000000" w:themeColor="text1"/>
          <w:sz w:val="24"/>
          <w:szCs w:val="24"/>
        </w:rPr>
        <w:t xml:space="preserve"> </w:t>
      </w:r>
      <w:r w:rsidR="4CB50439" w:rsidRPr="2B2CB921">
        <w:rPr>
          <w:rFonts w:ascii="Times New Roman" w:eastAsia="Times New Roman" w:hAnsi="Times New Roman" w:cs="Times New Roman"/>
          <w:color w:val="000000" w:themeColor="text1"/>
          <w:sz w:val="24"/>
          <w:szCs w:val="24"/>
        </w:rPr>
        <w:t>kliimaminister</w:t>
      </w:r>
      <w:r w:rsidR="2A8A7BA6" w:rsidRPr="2B2CB921">
        <w:rPr>
          <w:rFonts w:ascii="Times New Roman" w:eastAsia="Times New Roman" w:hAnsi="Times New Roman" w:cs="Times New Roman"/>
          <w:color w:val="000000" w:themeColor="text1"/>
          <w:sz w:val="24"/>
          <w:szCs w:val="24"/>
        </w:rPr>
        <w:t xml:space="preserve"> esitab </w:t>
      </w:r>
      <w:r w:rsidR="3674916B" w:rsidRPr="2B2CB921">
        <w:rPr>
          <w:rFonts w:ascii="Times New Roman" w:eastAsia="Times New Roman" w:hAnsi="Times New Roman" w:cs="Times New Roman"/>
          <w:color w:val="000000" w:themeColor="text1"/>
          <w:sz w:val="24"/>
          <w:szCs w:val="24"/>
        </w:rPr>
        <w:t>riigieelarve protsessi</w:t>
      </w:r>
      <w:r w:rsidR="5D103130" w:rsidRPr="2B2CB921">
        <w:rPr>
          <w:rFonts w:ascii="Times New Roman" w:eastAsia="Times New Roman" w:hAnsi="Times New Roman" w:cs="Times New Roman"/>
          <w:color w:val="000000" w:themeColor="text1"/>
          <w:sz w:val="24"/>
          <w:szCs w:val="24"/>
        </w:rPr>
        <w:t>s Vabariigi Valitsusele</w:t>
      </w:r>
      <w:r w:rsidR="3674916B" w:rsidRPr="2B2CB921">
        <w:rPr>
          <w:rFonts w:ascii="Times New Roman" w:eastAsia="Times New Roman" w:hAnsi="Times New Roman" w:cs="Times New Roman"/>
          <w:color w:val="000000" w:themeColor="text1"/>
          <w:sz w:val="24"/>
          <w:szCs w:val="24"/>
        </w:rPr>
        <w:t>.</w:t>
      </w:r>
    </w:p>
    <w:p w14:paraId="2858B3CB" w14:textId="0A2CF5D5" w:rsidR="00BCF469" w:rsidRDefault="00BCF469" w:rsidP="00F30CA3">
      <w:pPr>
        <w:spacing w:after="0" w:line="240" w:lineRule="auto"/>
        <w:jc w:val="both"/>
        <w:rPr>
          <w:rFonts w:ascii="Times New Roman" w:eastAsia="Times New Roman" w:hAnsi="Times New Roman" w:cs="Times New Roman"/>
          <w:b/>
          <w:color w:val="000000" w:themeColor="text1"/>
          <w:sz w:val="24"/>
          <w:szCs w:val="24"/>
        </w:rPr>
      </w:pPr>
    </w:p>
    <w:p w14:paraId="108E5179" w14:textId="3ED73D1C" w:rsidR="00344321" w:rsidRPr="00EC12B1" w:rsidRDefault="56179863" w:rsidP="001320CE">
      <w:pPr>
        <w:pStyle w:val="Pealkiri2"/>
      </w:pPr>
      <w:bookmarkStart w:id="34" w:name="_Toc173748437"/>
      <w:r w:rsidRPr="00EC12B1">
        <w:t>8. peatükk</w:t>
      </w:r>
      <w:r w:rsidR="00444E56" w:rsidRPr="00EC12B1">
        <w:t>.</w:t>
      </w:r>
      <w:r w:rsidRPr="00EC12B1">
        <w:t xml:space="preserve"> Kliimamuutuste leevendamise ja kohanemise alane aruandlus, seire ja prognooside koostamine</w:t>
      </w:r>
      <w:bookmarkEnd w:id="34"/>
    </w:p>
    <w:p w14:paraId="10AA053A" w14:textId="77777777" w:rsidR="00F5730B" w:rsidRPr="003B1B4F" w:rsidRDefault="00F5730B" w:rsidP="00F30CA3">
      <w:pPr>
        <w:spacing w:after="0" w:line="240" w:lineRule="auto"/>
        <w:jc w:val="both"/>
        <w:rPr>
          <w:rFonts w:ascii="Times New Roman" w:eastAsia="Times New Roman" w:hAnsi="Times New Roman" w:cs="Times New Roman"/>
          <w:color w:val="000000" w:themeColor="text1"/>
          <w:sz w:val="24"/>
          <w:szCs w:val="24"/>
        </w:rPr>
      </w:pPr>
    </w:p>
    <w:p w14:paraId="7198BC01" w14:textId="1965C125" w:rsidR="00344321" w:rsidRDefault="435B837B" w:rsidP="00F5730B">
      <w:pPr>
        <w:spacing w:after="0" w:line="240" w:lineRule="auto"/>
        <w:jc w:val="both"/>
        <w:rPr>
          <w:rFonts w:ascii="Times New Roman" w:eastAsia="Times New Roman" w:hAnsi="Times New Roman" w:cs="Times New Roman"/>
          <w:b/>
          <w:bCs/>
          <w:color w:val="000000" w:themeColor="text1"/>
          <w:sz w:val="24"/>
          <w:szCs w:val="24"/>
        </w:rPr>
      </w:pPr>
      <w:r w:rsidRPr="00BCF469">
        <w:rPr>
          <w:rFonts w:ascii="Times New Roman" w:eastAsia="Times New Roman" w:hAnsi="Times New Roman" w:cs="Times New Roman"/>
          <w:b/>
          <w:bCs/>
          <w:color w:val="000000" w:themeColor="text1"/>
          <w:sz w:val="24"/>
          <w:szCs w:val="24"/>
        </w:rPr>
        <w:t xml:space="preserve">§ </w:t>
      </w:r>
      <w:r w:rsidR="1E95F9B0" w:rsidRPr="7B447209">
        <w:rPr>
          <w:rFonts w:ascii="Times New Roman" w:eastAsia="Times New Roman" w:hAnsi="Times New Roman" w:cs="Times New Roman"/>
          <w:b/>
          <w:bCs/>
          <w:color w:val="000000" w:themeColor="text1"/>
          <w:sz w:val="24"/>
          <w:szCs w:val="24"/>
        </w:rPr>
        <w:t>4</w:t>
      </w:r>
      <w:r w:rsidR="558BD5E2" w:rsidRPr="7B447209">
        <w:rPr>
          <w:rFonts w:ascii="Times New Roman" w:eastAsia="Times New Roman" w:hAnsi="Times New Roman" w:cs="Times New Roman"/>
          <w:b/>
          <w:bCs/>
          <w:color w:val="000000" w:themeColor="text1"/>
          <w:sz w:val="24"/>
          <w:szCs w:val="24"/>
        </w:rPr>
        <w:t>3</w:t>
      </w:r>
      <w:r w:rsidRPr="00BCF469">
        <w:rPr>
          <w:rFonts w:ascii="Times New Roman" w:eastAsia="Times New Roman" w:hAnsi="Times New Roman" w:cs="Times New Roman"/>
          <w:b/>
          <w:bCs/>
          <w:color w:val="000000" w:themeColor="text1"/>
          <w:sz w:val="24"/>
          <w:szCs w:val="24"/>
        </w:rPr>
        <w:t xml:space="preserve">. </w:t>
      </w:r>
      <w:r w:rsidR="000C6991">
        <w:rPr>
          <w:rFonts w:ascii="Times New Roman" w:eastAsia="Times New Roman" w:hAnsi="Times New Roman" w:cs="Times New Roman"/>
          <w:b/>
          <w:bCs/>
          <w:color w:val="000000" w:themeColor="text1"/>
          <w:sz w:val="24"/>
          <w:szCs w:val="24"/>
        </w:rPr>
        <w:t xml:space="preserve">Kliimamuutuste leevendamise ja kohanemise alase aruandluse, seire ja prognooside koostamise korraldamine ja </w:t>
      </w:r>
      <w:r w:rsidR="0FCADB3C" w:rsidRPr="3719A35D">
        <w:rPr>
          <w:rFonts w:ascii="Times New Roman" w:eastAsia="Times New Roman" w:hAnsi="Times New Roman" w:cs="Times New Roman"/>
          <w:b/>
          <w:bCs/>
          <w:color w:val="000000" w:themeColor="text1"/>
          <w:sz w:val="24"/>
          <w:szCs w:val="24"/>
        </w:rPr>
        <w:t>koostajad</w:t>
      </w:r>
    </w:p>
    <w:p w14:paraId="76162035" w14:textId="77777777" w:rsidR="00F5730B" w:rsidRPr="003B1B4F" w:rsidRDefault="00F5730B" w:rsidP="00F30CA3">
      <w:pPr>
        <w:spacing w:after="0" w:line="240" w:lineRule="auto"/>
        <w:jc w:val="both"/>
        <w:rPr>
          <w:rFonts w:ascii="Times New Roman" w:eastAsia="Times New Roman" w:hAnsi="Times New Roman" w:cs="Times New Roman"/>
          <w:b/>
          <w:color w:val="000000" w:themeColor="text1"/>
          <w:sz w:val="24"/>
          <w:szCs w:val="24"/>
        </w:rPr>
      </w:pPr>
    </w:p>
    <w:p w14:paraId="1C3FC66D" w14:textId="10ADC12F" w:rsidR="6402D600" w:rsidRDefault="779031CE" w:rsidP="00F30CA3">
      <w:pPr>
        <w:spacing w:after="0" w:line="240" w:lineRule="auto"/>
        <w:jc w:val="both"/>
        <w:rPr>
          <w:rFonts w:ascii="Times New Roman" w:eastAsia="Times New Roman" w:hAnsi="Times New Roman" w:cs="Times New Roman"/>
          <w:color w:val="000000" w:themeColor="text1"/>
          <w:sz w:val="24"/>
          <w:szCs w:val="24"/>
        </w:rPr>
      </w:pPr>
      <w:r w:rsidRPr="00BCF469">
        <w:rPr>
          <w:rFonts w:ascii="Times New Roman" w:eastAsia="Times New Roman" w:hAnsi="Times New Roman" w:cs="Times New Roman"/>
          <w:color w:val="000000" w:themeColor="text1"/>
          <w:sz w:val="24"/>
          <w:szCs w:val="24"/>
        </w:rPr>
        <w:t xml:space="preserve">Paragrahvi </w:t>
      </w:r>
      <w:r w:rsidRPr="6937E295">
        <w:rPr>
          <w:rFonts w:ascii="Times New Roman" w:eastAsia="Times New Roman" w:hAnsi="Times New Roman" w:cs="Times New Roman"/>
          <w:color w:val="000000" w:themeColor="text1"/>
          <w:sz w:val="24"/>
          <w:szCs w:val="24"/>
        </w:rPr>
        <w:t>4</w:t>
      </w:r>
      <w:r w:rsidR="042ED781" w:rsidRPr="6937E295">
        <w:rPr>
          <w:rFonts w:ascii="Times New Roman" w:eastAsia="Times New Roman" w:hAnsi="Times New Roman" w:cs="Times New Roman"/>
          <w:color w:val="000000" w:themeColor="text1"/>
          <w:sz w:val="24"/>
          <w:szCs w:val="24"/>
        </w:rPr>
        <w:t>3</w:t>
      </w:r>
      <w:r w:rsidRPr="666A003E">
        <w:rPr>
          <w:rFonts w:ascii="Times New Roman" w:eastAsia="Times New Roman" w:hAnsi="Times New Roman" w:cs="Times New Roman"/>
          <w:color w:val="000000" w:themeColor="text1"/>
          <w:sz w:val="24"/>
          <w:szCs w:val="24"/>
        </w:rPr>
        <w:t xml:space="preserve"> lõikes 1</w:t>
      </w:r>
      <w:r w:rsidR="327F2061" w:rsidRPr="666A003E">
        <w:rPr>
          <w:rFonts w:ascii="Times New Roman" w:eastAsia="Times New Roman" w:hAnsi="Times New Roman" w:cs="Times New Roman"/>
          <w:color w:val="000000" w:themeColor="text1"/>
          <w:sz w:val="24"/>
          <w:szCs w:val="24"/>
        </w:rPr>
        <w:t xml:space="preserve"> </w:t>
      </w:r>
      <w:r w:rsidR="0ED25564" w:rsidRPr="666A003E">
        <w:rPr>
          <w:rFonts w:ascii="Times New Roman" w:eastAsia="Times New Roman" w:hAnsi="Times New Roman" w:cs="Times New Roman"/>
          <w:color w:val="000000" w:themeColor="text1"/>
          <w:sz w:val="24"/>
          <w:szCs w:val="24"/>
        </w:rPr>
        <w:t>sätestatakse</w:t>
      </w:r>
      <w:r w:rsidR="271E2AB5" w:rsidRPr="6642F924">
        <w:rPr>
          <w:rFonts w:ascii="Times New Roman" w:eastAsia="Times New Roman" w:hAnsi="Times New Roman" w:cs="Times New Roman"/>
          <w:color w:val="000000" w:themeColor="text1"/>
          <w:sz w:val="24"/>
          <w:szCs w:val="24"/>
        </w:rPr>
        <w:t xml:space="preserve">, et </w:t>
      </w:r>
      <w:r w:rsidR="0ED25564" w:rsidRPr="666A003E">
        <w:rPr>
          <w:rFonts w:ascii="Times New Roman" w:eastAsia="Times New Roman" w:hAnsi="Times New Roman" w:cs="Times New Roman"/>
          <w:color w:val="000000" w:themeColor="text1"/>
          <w:sz w:val="24"/>
          <w:szCs w:val="24"/>
        </w:rPr>
        <w:t>kliimamuutuste leevendamise ja kohanemise aruandluse</w:t>
      </w:r>
      <w:r w:rsidR="71F50F8B" w:rsidRPr="6A3422AB">
        <w:rPr>
          <w:rFonts w:ascii="Times New Roman" w:eastAsia="Times New Roman" w:hAnsi="Times New Roman" w:cs="Times New Roman"/>
          <w:color w:val="000000" w:themeColor="text1"/>
          <w:sz w:val="24"/>
          <w:szCs w:val="24"/>
        </w:rPr>
        <w:t>,</w:t>
      </w:r>
      <w:r w:rsidR="0ED25564" w:rsidRPr="666A003E">
        <w:rPr>
          <w:rFonts w:ascii="Times New Roman" w:eastAsia="Times New Roman" w:hAnsi="Times New Roman" w:cs="Times New Roman"/>
          <w:color w:val="000000" w:themeColor="text1"/>
          <w:sz w:val="24"/>
          <w:szCs w:val="24"/>
        </w:rPr>
        <w:t xml:space="preserve"> </w:t>
      </w:r>
      <w:r w:rsidR="6D9392D9" w:rsidRPr="666A003E">
        <w:rPr>
          <w:rFonts w:ascii="Times New Roman" w:eastAsia="Times New Roman" w:hAnsi="Times New Roman" w:cs="Times New Roman"/>
          <w:color w:val="000000" w:themeColor="text1"/>
          <w:sz w:val="24"/>
          <w:szCs w:val="24"/>
        </w:rPr>
        <w:t>seire</w:t>
      </w:r>
      <w:r w:rsidR="6D9392D9" w:rsidRPr="59AF932E">
        <w:rPr>
          <w:rFonts w:ascii="Times New Roman" w:eastAsia="Times New Roman" w:hAnsi="Times New Roman" w:cs="Times New Roman"/>
          <w:color w:val="000000" w:themeColor="text1"/>
          <w:sz w:val="24"/>
          <w:szCs w:val="24"/>
        </w:rPr>
        <w:t xml:space="preserve"> ja prognooside </w:t>
      </w:r>
      <w:r w:rsidR="55AB6B7F" w:rsidRPr="1B79C255">
        <w:rPr>
          <w:rFonts w:ascii="Times New Roman" w:eastAsia="Times New Roman" w:hAnsi="Times New Roman" w:cs="Times New Roman"/>
          <w:color w:val="000000" w:themeColor="text1"/>
          <w:sz w:val="24"/>
          <w:szCs w:val="24"/>
        </w:rPr>
        <w:t xml:space="preserve">ehk </w:t>
      </w:r>
      <w:r w:rsidR="55AB6B7F" w:rsidRPr="00B00D74">
        <w:rPr>
          <w:rFonts w:ascii="Times New Roman" w:eastAsia="Times New Roman" w:hAnsi="Times New Roman" w:cs="Times New Roman"/>
          <w:color w:val="000000" w:themeColor="text1"/>
          <w:sz w:val="24"/>
          <w:szCs w:val="24"/>
        </w:rPr>
        <w:t>kliimaaruande</w:t>
      </w:r>
      <w:r w:rsidR="55AB6B7F" w:rsidRPr="1B79C255">
        <w:rPr>
          <w:rFonts w:ascii="Times New Roman" w:eastAsia="Times New Roman" w:hAnsi="Times New Roman" w:cs="Times New Roman"/>
          <w:color w:val="000000" w:themeColor="text1"/>
          <w:sz w:val="24"/>
          <w:szCs w:val="24"/>
        </w:rPr>
        <w:t xml:space="preserve"> </w:t>
      </w:r>
      <w:r w:rsidR="271E2AB5" w:rsidRPr="6A3422AB">
        <w:rPr>
          <w:rFonts w:ascii="Times New Roman" w:eastAsia="Times New Roman" w:hAnsi="Times New Roman" w:cs="Times New Roman"/>
          <w:color w:val="000000" w:themeColor="text1"/>
          <w:sz w:val="24"/>
          <w:szCs w:val="24"/>
        </w:rPr>
        <w:t xml:space="preserve">koostamist </w:t>
      </w:r>
      <w:r w:rsidR="5EB511D1" w:rsidRPr="029DC1DD">
        <w:rPr>
          <w:rFonts w:ascii="Times New Roman" w:eastAsia="Times New Roman" w:hAnsi="Times New Roman" w:cs="Times New Roman"/>
          <w:color w:val="000000" w:themeColor="text1"/>
          <w:sz w:val="24"/>
          <w:szCs w:val="24"/>
        </w:rPr>
        <w:t xml:space="preserve">koordineerib ja </w:t>
      </w:r>
      <w:r w:rsidR="271E2AB5" w:rsidRPr="6A3422AB">
        <w:rPr>
          <w:rFonts w:ascii="Times New Roman" w:eastAsia="Times New Roman" w:hAnsi="Times New Roman" w:cs="Times New Roman"/>
          <w:color w:val="000000" w:themeColor="text1"/>
          <w:sz w:val="24"/>
          <w:szCs w:val="24"/>
        </w:rPr>
        <w:t>korraldab Kliimaministeerium</w:t>
      </w:r>
      <w:r w:rsidR="6D9392D9" w:rsidRPr="445DEF94">
        <w:rPr>
          <w:rFonts w:ascii="Times New Roman" w:eastAsia="Times New Roman" w:hAnsi="Times New Roman" w:cs="Times New Roman"/>
          <w:color w:val="000000" w:themeColor="text1"/>
          <w:sz w:val="24"/>
          <w:szCs w:val="24"/>
        </w:rPr>
        <w:t>.</w:t>
      </w:r>
      <w:r w:rsidR="1D310DFC" w:rsidRPr="528FB525">
        <w:rPr>
          <w:rFonts w:ascii="Times New Roman" w:eastAsia="Times New Roman" w:hAnsi="Times New Roman" w:cs="Times New Roman"/>
          <w:color w:val="000000" w:themeColor="text1"/>
          <w:sz w:val="24"/>
          <w:szCs w:val="24"/>
        </w:rPr>
        <w:t xml:space="preserve"> </w:t>
      </w:r>
      <w:r w:rsidR="1D310DFC" w:rsidRPr="29381CBD">
        <w:rPr>
          <w:rFonts w:ascii="Times New Roman" w:eastAsia="Times New Roman" w:hAnsi="Times New Roman" w:cs="Times New Roman"/>
          <w:color w:val="000000" w:themeColor="text1"/>
          <w:sz w:val="24"/>
          <w:szCs w:val="24"/>
        </w:rPr>
        <w:t xml:space="preserve">See tähendab, et kliimaaruande koostamise </w:t>
      </w:r>
      <w:proofErr w:type="spellStart"/>
      <w:r w:rsidR="1D310DFC" w:rsidRPr="29381CBD">
        <w:rPr>
          <w:rFonts w:ascii="Times New Roman" w:eastAsia="Times New Roman" w:hAnsi="Times New Roman" w:cs="Times New Roman"/>
          <w:color w:val="000000" w:themeColor="text1"/>
          <w:sz w:val="24"/>
          <w:szCs w:val="24"/>
        </w:rPr>
        <w:t>üldkoordinatsioon</w:t>
      </w:r>
      <w:proofErr w:type="spellEnd"/>
      <w:r w:rsidR="1D310DFC" w:rsidRPr="29381CBD">
        <w:rPr>
          <w:rFonts w:ascii="Times New Roman" w:eastAsia="Times New Roman" w:hAnsi="Times New Roman" w:cs="Times New Roman"/>
          <w:color w:val="000000" w:themeColor="text1"/>
          <w:sz w:val="24"/>
          <w:szCs w:val="24"/>
        </w:rPr>
        <w:t xml:space="preserve"> on Kliimaministeeriumil, kuigi aruande </w:t>
      </w:r>
      <w:r w:rsidR="1D310DFC" w:rsidRPr="7449FFF9">
        <w:rPr>
          <w:rFonts w:ascii="Times New Roman" w:eastAsia="Times New Roman" w:hAnsi="Times New Roman" w:cs="Times New Roman"/>
          <w:color w:val="000000" w:themeColor="text1"/>
          <w:sz w:val="24"/>
          <w:szCs w:val="24"/>
        </w:rPr>
        <w:t xml:space="preserve">üksikute osade koostamist võivad korraldada </w:t>
      </w:r>
      <w:r w:rsidR="1D310DFC" w:rsidRPr="54ABDF76">
        <w:rPr>
          <w:rFonts w:ascii="Times New Roman" w:eastAsia="Times New Roman" w:hAnsi="Times New Roman" w:cs="Times New Roman"/>
          <w:color w:val="000000" w:themeColor="text1"/>
          <w:sz w:val="24"/>
          <w:szCs w:val="24"/>
        </w:rPr>
        <w:t>või</w:t>
      </w:r>
      <w:r w:rsidR="1D310DFC" w:rsidRPr="7449FFF9">
        <w:rPr>
          <w:rFonts w:ascii="Times New Roman" w:eastAsia="Times New Roman" w:hAnsi="Times New Roman" w:cs="Times New Roman"/>
          <w:color w:val="000000" w:themeColor="text1"/>
          <w:sz w:val="24"/>
          <w:szCs w:val="24"/>
        </w:rPr>
        <w:t xml:space="preserve"> neid koostada ka muud </w:t>
      </w:r>
      <w:r w:rsidR="1D310DFC" w:rsidRPr="1C193923">
        <w:rPr>
          <w:rFonts w:ascii="Times New Roman" w:eastAsia="Times New Roman" w:hAnsi="Times New Roman" w:cs="Times New Roman"/>
          <w:color w:val="000000" w:themeColor="text1"/>
          <w:sz w:val="24"/>
          <w:szCs w:val="24"/>
        </w:rPr>
        <w:t>isikud</w:t>
      </w:r>
      <w:r w:rsidR="00A34C3B">
        <w:rPr>
          <w:rFonts w:ascii="Times New Roman" w:eastAsia="Times New Roman" w:hAnsi="Times New Roman" w:cs="Times New Roman"/>
          <w:color w:val="000000" w:themeColor="text1"/>
          <w:sz w:val="24"/>
          <w:szCs w:val="24"/>
        </w:rPr>
        <w:t xml:space="preserve"> </w:t>
      </w:r>
      <w:r w:rsidR="00A34C3B" w:rsidRPr="1C193923">
        <w:rPr>
          <w:rFonts w:ascii="Times New Roman" w:eastAsia="Times New Roman" w:hAnsi="Times New Roman" w:cs="Times New Roman"/>
          <w:color w:val="000000" w:themeColor="text1"/>
          <w:sz w:val="24"/>
          <w:szCs w:val="24"/>
        </w:rPr>
        <w:t xml:space="preserve">(nt MKM </w:t>
      </w:r>
      <w:r w:rsidR="00A34C3B" w:rsidRPr="3B37C84E">
        <w:rPr>
          <w:rFonts w:ascii="Times New Roman" w:eastAsia="Times New Roman" w:hAnsi="Times New Roman" w:cs="Times New Roman"/>
          <w:color w:val="000000" w:themeColor="text1"/>
          <w:sz w:val="24"/>
          <w:szCs w:val="24"/>
        </w:rPr>
        <w:t xml:space="preserve">konkurentsivõime </w:t>
      </w:r>
      <w:r w:rsidR="00A34C3B" w:rsidRPr="54ABDF76">
        <w:rPr>
          <w:rFonts w:ascii="Times New Roman" w:eastAsia="Times New Roman" w:hAnsi="Times New Roman" w:cs="Times New Roman"/>
          <w:color w:val="000000" w:themeColor="text1"/>
          <w:sz w:val="24"/>
          <w:szCs w:val="24"/>
        </w:rPr>
        <w:t>hinnang</w:t>
      </w:r>
      <w:r w:rsidR="00A34C3B">
        <w:rPr>
          <w:rFonts w:ascii="Times New Roman" w:eastAsia="Times New Roman" w:hAnsi="Times New Roman" w:cs="Times New Roman"/>
          <w:color w:val="000000" w:themeColor="text1"/>
          <w:sz w:val="24"/>
          <w:szCs w:val="24"/>
        </w:rPr>
        <w:t>u</w:t>
      </w:r>
      <w:r w:rsidR="00A34C3B" w:rsidRPr="54ABDF76">
        <w:rPr>
          <w:rFonts w:ascii="Times New Roman" w:eastAsia="Times New Roman" w:hAnsi="Times New Roman" w:cs="Times New Roman"/>
          <w:color w:val="000000" w:themeColor="text1"/>
          <w:sz w:val="24"/>
          <w:szCs w:val="24"/>
        </w:rPr>
        <w:t>)</w:t>
      </w:r>
      <w:r w:rsidR="1D310DFC" w:rsidRPr="1C193923">
        <w:rPr>
          <w:rFonts w:ascii="Times New Roman" w:eastAsia="Times New Roman" w:hAnsi="Times New Roman" w:cs="Times New Roman"/>
          <w:color w:val="000000" w:themeColor="text1"/>
          <w:sz w:val="24"/>
          <w:szCs w:val="24"/>
        </w:rPr>
        <w:t>.</w:t>
      </w:r>
    </w:p>
    <w:p w14:paraId="75F55C73" w14:textId="3F55DE8F" w:rsidR="528FB525" w:rsidRDefault="528FB525" w:rsidP="00F30CA3">
      <w:pPr>
        <w:spacing w:after="0" w:line="240" w:lineRule="auto"/>
        <w:jc w:val="both"/>
        <w:rPr>
          <w:rFonts w:ascii="Times New Roman" w:eastAsia="Times New Roman" w:hAnsi="Times New Roman" w:cs="Times New Roman"/>
          <w:color w:val="000000" w:themeColor="text1"/>
          <w:sz w:val="24"/>
          <w:szCs w:val="24"/>
        </w:rPr>
      </w:pPr>
    </w:p>
    <w:p w14:paraId="732DC81B" w14:textId="6A2A4EDB" w:rsidR="26951F48" w:rsidRDefault="26951F48" w:rsidP="00F30CA3">
      <w:pPr>
        <w:spacing w:after="0" w:line="240" w:lineRule="auto"/>
        <w:jc w:val="both"/>
        <w:rPr>
          <w:rFonts w:ascii="Times New Roman" w:eastAsia="Times New Roman" w:hAnsi="Times New Roman" w:cs="Times New Roman"/>
          <w:color w:val="000000" w:themeColor="text1"/>
          <w:sz w:val="24"/>
          <w:szCs w:val="24"/>
        </w:rPr>
      </w:pPr>
      <w:r w:rsidRPr="5F67E952">
        <w:rPr>
          <w:rFonts w:ascii="Times New Roman" w:eastAsia="Times New Roman" w:hAnsi="Times New Roman" w:cs="Times New Roman"/>
          <w:color w:val="000000" w:themeColor="text1"/>
          <w:sz w:val="24"/>
          <w:szCs w:val="24"/>
        </w:rPr>
        <w:t xml:space="preserve">Lõike 2 kohaselt võib Kliimaministeerium kliimaaruande koostamiseks </w:t>
      </w:r>
      <w:r w:rsidR="00CA4FFF">
        <w:rPr>
          <w:rFonts w:ascii="Times New Roman" w:eastAsia="Times New Roman" w:hAnsi="Times New Roman" w:cs="Times New Roman"/>
          <w:color w:val="000000" w:themeColor="text1"/>
          <w:sz w:val="24"/>
          <w:szCs w:val="24"/>
        </w:rPr>
        <w:t>eelnõukohase</w:t>
      </w:r>
      <w:r w:rsidR="00CA4FFF" w:rsidRPr="5F67E952">
        <w:rPr>
          <w:rFonts w:ascii="Times New Roman" w:eastAsia="Times New Roman" w:hAnsi="Times New Roman" w:cs="Times New Roman"/>
          <w:color w:val="000000" w:themeColor="text1"/>
          <w:sz w:val="24"/>
          <w:szCs w:val="24"/>
        </w:rPr>
        <w:t xml:space="preserve"> </w:t>
      </w:r>
      <w:r w:rsidRPr="5F67E952">
        <w:rPr>
          <w:rFonts w:ascii="Times New Roman" w:eastAsia="Times New Roman" w:hAnsi="Times New Roman" w:cs="Times New Roman"/>
          <w:color w:val="000000" w:themeColor="text1"/>
          <w:sz w:val="24"/>
          <w:szCs w:val="24"/>
        </w:rPr>
        <w:t xml:space="preserve">seaduse § </w:t>
      </w:r>
      <w:r w:rsidR="7167E153" w:rsidRPr="6AB5C98F">
        <w:rPr>
          <w:rFonts w:ascii="Times New Roman" w:eastAsia="Times New Roman" w:hAnsi="Times New Roman" w:cs="Times New Roman"/>
          <w:color w:val="000000" w:themeColor="text1"/>
          <w:sz w:val="24"/>
          <w:szCs w:val="24"/>
        </w:rPr>
        <w:t>4</w:t>
      </w:r>
      <w:r w:rsidR="6DEAFF17" w:rsidRPr="6AB5C98F">
        <w:rPr>
          <w:rFonts w:ascii="Times New Roman" w:eastAsia="Times New Roman" w:hAnsi="Times New Roman" w:cs="Times New Roman"/>
          <w:color w:val="000000" w:themeColor="text1"/>
          <w:sz w:val="24"/>
          <w:szCs w:val="24"/>
        </w:rPr>
        <w:t>4</w:t>
      </w:r>
      <w:r w:rsidRPr="5F67E952">
        <w:rPr>
          <w:rFonts w:ascii="Times New Roman" w:eastAsia="Times New Roman" w:hAnsi="Times New Roman" w:cs="Times New Roman"/>
          <w:color w:val="000000" w:themeColor="text1"/>
          <w:sz w:val="24"/>
          <w:szCs w:val="24"/>
        </w:rPr>
        <w:t xml:space="preserve"> lõike</w:t>
      </w:r>
      <w:r w:rsidR="001905FC">
        <w:rPr>
          <w:rFonts w:ascii="Times New Roman" w:eastAsia="Times New Roman" w:hAnsi="Times New Roman" w:cs="Times New Roman"/>
          <w:color w:val="000000" w:themeColor="text1"/>
          <w:sz w:val="24"/>
          <w:szCs w:val="24"/>
        </w:rPr>
        <w:t xml:space="preserve"> 1 punkti</w:t>
      </w:r>
      <w:r w:rsidRPr="5F67E952">
        <w:rPr>
          <w:rFonts w:ascii="Times New Roman" w:eastAsia="Times New Roman" w:hAnsi="Times New Roman" w:cs="Times New Roman"/>
          <w:color w:val="000000" w:themeColor="text1"/>
          <w:sz w:val="24"/>
          <w:szCs w:val="24"/>
        </w:rPr>
        <w:t>s 1 ja lõikes 2 nimetatud osas sõlmida halduskoostöö seaduses sätestatud korras halduslepingu riigi omandis oleva äriühinguga, kelle põhitegevus on keskkonnauuringu</w:t>
      </w:r>
      <w:r w:rsidR="0098381D">
        <w:rPr>
          <w:rFonts w:ascii="Times New Roman" w:eastAsia="Times New Roman" w:hAnsi="Times New Roman" w:cs="Times New Roman"/>
          <w:color w:val="000000" w:themeColor="text1"/>
          <w:sz w:val="24"/>
          <w:szCs w:val="24"/>
        </w:rPr>
        <w:t>te läbiviimine</w:t>
      </w:r>
      <w:r w:rsidR="00444E56">
        <w:rPr>
          <w:rFonts w:ascii="Times New Roman" w:eastAsia="Times New Roman" w:hAnsi="Times New Roman" w:cs="Times New Roman"/>
          <w:color w:val="000000" w:themeColor="text1"/>
          <w:sz w:val="24"/>
          <w:szCs w:val="24"/>
        </w:rPr>
        <w:t>.</w:t>
      </w:r>
    </w:p>
    <w:p w14:paraId="5F939FDA" w14:textId="20875F8C" w:rsidR="528FB525" w:rsidRDefault="528FB525" w:rsidP="00F30CA3">
      <w:pPr>
        <w:spacing w:after="0" w:line="240" w:lineRule="auto"/>
        <w:jc w:val="both"/>
        <w:rPr>
          <w:rFonts w:ascii="Times New Roman" w:eastAsia="Times New Roman" w:hAnsi="Times New Roman" w:cs="Times New Roman"/>
          <w:color w:val="000000" w:themeColor="text1"/>
          <w:sz w:val="24"/>
          <w:szCs w:val="24"/>
        </w:rPr>
      </w:pPr>
    </w:p>
    <w:p w14:paraId="424B4D88" w14:textId="36320985" w:rsidR="26951F48" w:rsidRDefault="7B9836F4" w:rsidP="00F30CA3">
      <w:pPr>
        <w:spacing w:after="0" w:line="240" w:lineRule="auto"/>
        <w:jc w:val="both"/>
        <w:rPr>
          <w:rFonts w:ascii="Times New Roman" w:eastAsia="Times New Roman" w:hAnsi="Times New Roman" w:cs="Times New Roman"/>
          <w:color w:val="000000" w:themeColor="text1"/>
          <w:sz w:val="24"/>
          <w:szCs w:val="24"/>
        </w:rPr>
      </w:pPr>
      <w:proofErr w:type="spellStart"/>
      <w:r w:rsidRPr="2B2CB921">
        <w:rPr>
          <w:rFonts w:ascii="Times New Roman" w:eastAsia="Times New Roman" w:hAnsi="Times New Roman" w:cs="Times New Roman"/>
          <w:color w:val="000000" w:themeColor="text1"/>
          <w:sz w:val="24"/>
          <w:szCs w:val="24"/>
        </w:rPr>
        <w:t>A</w:t>
      </w:r>
      <w:r w:rsidR="43D0023B" w:rsidRPr="2B2CB921">
        <w:rPr>
          <w:rFonts w:ascii="Times New Roman" w:eastAsia="Times New Roman" w:hAnsi="Times New Roman" w:cs="Times New Roman"/>
          <w:color w:val="000000" w:themeColor="text1"/>
          <w:sz w:val="24"/>
          <w:szCs w:val="24"/>
        </w:rPr>
        <w:t>ÕKSi</w:t>
      </w:r>
      <w:proofErr w:type="spellEnd"/>
      <w:r w:rsidRPr="2B2CB921">
        <w:rPr>
          <w:rFonts w:ascii="Times New Roman" w:eastAsia="Times New Roman" w:hAnsi="Times New Roman" w:cs="Times New Roman"/>
          <w:color w:val="000000" w:themeColor="text1"/>
          <w:sz w:val="24"/>
          <w:szCs w:val="24"/>
        </w:rPr>
        <w:t xml:space="preserve"> § 143 alusel </w:t>
      </w:r>
      <w:r w:rsidR="6BFFD0BB" w:rsidRPr="2B2CB921">
        <w:rPr>
          <w:rFonts w:ascii="Times New Roman" w:eastAsia="Times New Roman" w:hAnsi="Times New Roman" w:cs="Times New Roman"/>
          <w:color w:val="000000" w:themeColor="text1"/>
          <w:sz w:val="24"/>
          <w:szCs w:val="24"/>
        </w:rPr>
        <w:t>on riikliku KHG heite inventuuri ja prognooside koostamiseks Kliimaministeerium sõlmi</w:t>
      </w:r>
      <w:r w:rsidR="2DDE652D" w:rsidRPr="2B2CB921">
        <w:rPr>
          <w:rFonts w:ascii="Times New Roman" w:eastAsia="Times New Roman" w:hAnsi="Times New Roman" w:cs="Times New Roman"/>
          <w:color w:val="000000" w:themeColor="text1"/>
          <w:sz w:val="24"/>
          <w:szCs w:val="24"/>
        </w:rPr>
        <w:t>nud</w:t>
      </w:r>
      <w:r w:rsidR="6BFFD0BB" w:rsidRPr="2B2CB921">
        <w:rPr>
          <w:rFonts w:ascii="Times New Roman" w:eastAsia="Times New Roman" w:hAnsi="Times New Roman" w:cs="Times New Roman"/>
          <w:color w:val="000000" w:themeColor="text1"/>
          <w:sz w:val="24"/>
          <w:szCs w:val="24"/>
        </w:rPr>
        <w:t xml:space="preserve"> haldusleping</w:t>
      </w:r>
      <w:r w:rsidR="5EB4A6D7" w:rsidRPr="2B2CB921">
        <w:rPr>
          <w:rFonts w:ascii="Times New Roman" w:eastAsia="Times New Roman" w:hAnsi="Times New Roman" w:cs="Times New Roman"/>
          <w:color w:val="000000" w:themeColor="text1"/>
          <w:sz w:val="24"/>
          <w:szCs w:val="24"/>
        </w:rPr>
        <w:t>u</w:t>
      </w:r>
      <w:r w:rsidR="6BFFD0BB" w:rsidRPr="2B2CB921">
        <w:rPr>
          <w:rFonts w:ascii="Times New Roman" w:eastAsia="Times New Roman" w:hAnsi="Times New Roman" w:cs="Times New Roman"/>
          <w:color w:val="000000" w:themeColor="text1"/>
          <w:sz w:val="24"/>
          <w:szCs w:val="24"/>
        </w:rPr>
        <w:t xml:space="preserve"> </w:t>
      </w:r>
      <w:r w:rsidR="36DA486B" w:rsidRPr="2B2CB921">
        <w:rPr>
          <w:rFonts w:ascii="Times New Roman" w:eastAsia="Times New Roman" w:hAnsi="Times New Roman" w:cs="Times New Roman"/>
          <w:sz w:val="24"/>
          <w:szCs w:val="24"/>
        </w:rPr>
        <w:t xml:space="preserve">Kliimaministeeriumi valitsemisalas oleva riigi äriühinguga OÜ Eesti Keskkonnauuringute Keskus (edaspidi </w:t>
      </w:r>
      <w:r w:rsidR="36DA486B" w:rsidRPr="2B2CB921">
        <w:rPr>
          <w:rFonts w:ascii="Times New Roman" w:eastAsia="Times New Roman" w:hAnsi="Times New Roman" w:cs="Times New Roman"/>
          <w:i/>
          <w:iCs/>
          <w:sz w:val="24"/>
          <w:szCs w:val="24"/>
        </w:rPr>
        <w:t>EKUK</w:t>
      </w:r>
      <w:r w:rsidR="36DA486B" w:rsidRPr="2B2CB921">
        <w:rPr>
          <w:rFonts w:ascii="Times New Roman" w:eastAsia="Times New Roman" w:hAnsi="Times New Roman" w:cs="Times New Roman"/>
          <w:sz w:val="24"/>
          <w:szCs w:val="24"/>
        </w:rPr>
        <w:t>), mille põhiülesanne on keskkonnauuringute tegemine.</w:t>
      </w:r>
      <w:r w:rsidR="36DA486B" w:rsidRPr="2B2CB921">
        <w:rPr>
          <w:rFonts w:ascii="Times New Roman" w:eastAsia="Times New Roman" w:hAnsi="Times New Roman" w:cs="Times New Roman"/>
          <w:color w:val="000000" w:themeColor="text1"/>
          <w:sz w:val="24"/>
          <w:szCs w:val="24"/>
        </w:rPr>
        <w:t xml:space="preserve"> </w:t>
      </w:r>
      <w:r w:rsidR="4B3C1ABC" w:rsidRPr="2B2CB921">
        <w:rPr>
          <w:rFonts w:ascii="Times New Roman" w:eastAsia="Times New Roman" w:hAnsi="Times New Roman" w:cs="Times New Roman"/>
          <w:color w:val="000000" w:themeColor="text1"/>
          <w:sz w:val="24"/>
          <w:szCs w:val="24"/>
        </w:rPr>
        <w:t xml:space="preserve">Muudatusega luuakse </w:t>
      </w:r>
      <w:r w:rsidR="0FF7C328" w:rsidRPr="2B2CB921">
        <w:rPr>
          <w:rFonts w:ascii="Times New Roman" w:eastAsia="Times New Roman" w:hAnsi="Times New Roman" w:cs="Times New Roman"/>
          <w:color w:val="000000" w:themeColor="text1"/>
          <w:sz w:val="24"/>
          <w:szCs w:val="24"/>
        </w:rPr>
        <w:t>eelnõukohases seaduses</w:t>
      </w:r>
      <w:r w:rsidR="4B3C1ABC" w:rsidRPr="2B2CB921">
        <w:rPr>
          <w:rFonts w:ascii="Times New Roman" w:eastAsia="Times New Roman" w:hAnsi="Times New Roman" w:cs="Times New Roman"/>
          <w:color w:val="000000" w:themeColor="text1"/>
          <w:sz w:val="24"/>
          <w:szCs w:val="24"/>
        </w:rPr>
        <w:t xml:space="preserve"> nende uuringute ja analüüside tegemisele eraldi halduslepingu sõlmimise alus, et kliimaaruande koostamises osalevate asutuste </w:t>
      </w:r>
      <w:r w:rsidR="347929AF" w:rsidRPr="2B2CB921">
        <w:rPr>
          <w:rFonts w:ascii="Times New Roman" w:eastAsia="Times New Roman" w:hAnsi="Times New Roman" w:cs="Times New Roman"/>
          <w:color w:val="000000" w:themeColor="text1"/>
          <w:sz w:val="24"/>
          <w:szCs w:val="24"/>
        </w:rPr>
        <w:t>üle tekiks tervikpilt.</w:t>
      </w:r>
    </w:p>
    <w:p w14:paraId="2DD12367" w14:textId="77777777" w:rsidR="0061122E" w:rsidRDefault="0061122E" w:rsidP="00F30CA3">
      <w:pPr>
        <w:spacing w:after="0" w:line="240" w:lineRule="auto"/>
        <w:jc w:val="both"/>
        <w:rPr>
          <w:rFonts w:ascii="Times New Roman" w:eastAsia="Times New Roman" w:hAnsi="Times New Roman" w:cs="Times New Roman"/>
          <w:sz w:val="24"/>
          <w:szCs w:val="24"/>
        </w:rPr>
      </w:pPr>
    </w:p>
    <w:p w14:paraId="7915954D" w14:textId="131ACAA0" w:rsidR="2F22FF67" w:rsidRDefault="2F22FF67" w:rsidP="00F30CA3">
      <w:pPr>
        <w:spacing w:after="0" w:line="240" w:lineRule="auto"/>
        <w:jc w:val="both"/>
        <w:rPr>
          <w:rFonts w:ascii="Times New Roman" w:eastAsia="Times New Roman" w:hAnsi="Times New Roman" w:cs="Times New Roman"/>
          <w:sz w:val="24"/>
          <w:szCs w:val="24"/>
        </w:rPr>
      </w:pPr>
      <w:r w:rsidRPr="386249A9">
        <w:rPr>
          <w:rFonts w:ascii="Times New Roman" w:eastAsia="Times New Roman" w:hAnsi="Times New Roman" w:cs="Times New Roman"/>
          <w:sz w:val="24"/>
          <w:szCs w:val="24"/>
        </w:rPr>
        <w:t>H</w:t>
      </w:r>
      <w:r w:rsidR="1042292C" w:rsidRPr="386249A9">
        <w:rPr>
          <w:rFonts w:ascii="Times New Roman" w:eastAsia="Times New Roman" w:hAnsi="Times New Roman" w:cs="Times New Roman"/>
          <w:sz w:val="24"/>
          <w:szCs w:val="24"/>
        </w:rPr>
        <w:t xml:space="preserve">aldusülesanded </w:t>
      </w:r>
      <w:r w:rsidR="0811236B" w:rsidRPr="42F2751B">
        <w:rPr>
          <w:rFonts w:ascii="Times New Roman" w:eastAsia="Times New Roman" w:hAnsi="Times New Roman" w:cs="Times New Roman"/>
          <w:sz w:val="24"/>
          <w:szCs w:val="24"/>
        </w:rPr>
        <w:t>antaks</w:t>
      </w:r>
      <w:r w:rsidR="003E51C2" w:rsidRPr="42F2751B">
        <w:rPr>
          <w:rFonts w:ascii="Times New Roman" w:eastAsia="Times New Roman" w:hAnsi="Times New Roman" w:cs="Times New Roman"/>
          <w:sz w:val="24"/>
          <w:szCs w:val="24"/>
        </w:rPr>
        <w:t>e</w:t>
      </w:r>
      <w:r w:rsidR="0811236B" w:rsidRPr="386249A9">
        <w:rPr>
          <w:rFonts w:ascii="Times New Roman" w:eastAsia="Times New Roman" w:hAnsi="Times New Roman" w:cs="Times New Roman"/>
          <w:sz w:val="24"/>
          <w:szCs w:val="24"/>
        </w:rPr>
        <w:t xml:space="preserve"> </w:t>
      </w:r>
      <w:proofErr w:type="spellStart"/>
      <w:r w:rsidR="1042292C" w:rsidRPr="386249A9">
        <w:rPr>
          <w:rFonts w:ascii="Times New Roman" w:eastAsia="Times New Roman" w:hAnsi="Times New Roman" w:cs="Times New Roman"/>
          <w:sz w:val="24"/>
          <w:szCs w:val="24"/>
        </w:rPr>
        <w:t>EKUKle</w:t>
      </w:r>
      <w:proofErr w:type="spellEnd"/>
      <w:r w:rsidR="1042292C" w:rsidRPr="386249A9">
        <w:rPr>
          <w:rFonts w:ascii="Times New Roman" w:eastAsia="Times New Roman" w:hAnsi="Times New Roman" w:cs="Times New Roman"/>
          <w:sz w:val="24"/>
          <w:szCs w:val="24"/>
        </w:rPr>
        <w:t xml:space="preserve"> üle selles mahus, milles EKUK on neid ülesandeid siiani täitnud.</w:t>
      </w:r>
      <w:r w:rsidR="58C7FDA7" w:rsidRPr="386249A9">
        <w:rPr>
          <w:rFonts w:ascii="Times New Roman" w:eastAsia="Times New Roman" w:hAnsi="Times New Roman" w:cs="Times New Roman"/>
          <w:sz w:val="24"/>
          <w:szCs w:val="24"/>
        </w:rPr>
        <w:t xml:space="preserve"> </w:t>
      </w:r>
      <w:r w:rsidR="1042292C" w:rsidRPr="386249A9">
        <w:rPr>
          <w:rFonts w:ascii="Times New Roman" w:eastAsia="Times New Roman" w:hAnsi="Times New Roman" w:cs="Times New Roman"/>
          <w:sz w:val="24"/>
          <w:szCs w:val="24"/>
        </w:rPr>
        <w:t>Muudatusega ei kavandata sisulist muutust senises ülesannete täitmise korralduses.</w:t>
      </w:r>
    </w:p>
    <w:p w14:paraId="32F2171D" w14:textId="2049657D" w:rsidR="386249A9" w:rsidRDefault="386249A9" w:rsidP="00F30CA3">
      <w:pPr>
        <w:spacing w:after="0" w:line="240" w:lineRule="auto"/>
        <w:jc w:val="both"/>
        <w:rPr>
          <w:rFonts w:ascii="Times New Roman" w:eastAsia="Times New Roman" w:hAnsi="Times New Roman" w:cs="Times New Roman"/>
          <w:sz w:val="24"/>
          <w:szCs w:val="24"/>
        </w:rPr>
      </w:pPr>
    </w:p>
    <w:p w14:paraId="629E2A8E" w14:textId="234F2367" w:rsidR="1042292C" w:rsidRDefault="1042292C" w:rsidP="00F30CA3">
      <w:pPr>
        <w:spacing w:after="0" w:line="240" w:lineRule="auto"/>
        <w:jc w:val="both"/>
        <w:rPr>
          <w:rFonts w:ascii="Times New Roman" w:eastAsia="Times New Roman" w:hAnsi="Times New Roman" w:cs="Times New Roman"/>
          <w:sz w:val="24"/>
          <w:szCs w:val="24"/>
        </w:rPr>
      </w:pPr>
      <w:r w:rsidRPr="386249A9">
        <w:rPr>
          <w:rFonts w:ascii="Times New Roman" w:eastAsia="Times New Roman" w:hAnsi="Times New Roman" w:cs="Times New Roman"/>
          <w:sz w:val="24"/>
          <w:szCs w:val="24"/>
        </w:rPr>
        <w:lastRenderedPageBreak/>
        <w:t xml:space="preserve">EKUK on riigi äriühinguna määratletud riigi keskkonnauuringute kompetentsikeskusena. EKUK on keemiliste ja füüsikaliste uuringutega tegelev riigi ainuomandis olev äriühing ning on aastakümneid olnud riiklike ülesannete täitja laborianalüüside ja keskkonnauuringute valdkonnas. EKUK on välisõhu ja kliima valdkondades olnud </w:t>
      </w:r>
      <w:r w:rsidR="0554AE80" w:rsidRPr="6AB5C98F">
        <w:rPr>
          <w:rFonts w:ascii="Times New Roman" w:eastAsia="Times New Roman" w:hAnsi="Times New Roman" w:cs="Times New Roman"/>
          <w:sz w:val="24"/>
          <w:szCs w:val="24"/>
        </w:rPr>
        <w:t>riigi</w:t>
      </w:r>
      <w:r w:rsidRPr="386249A9">
        <w:rPr>
          <w:rFonts w:ascii="Times New Roman" w:eastAsia="Times New Roman" w:hAnsi="Times New Roman" w:cs="Times New Roman"/>
          <w:sz w:val="24"/>
          <w:szCs w:val="24"/>
        </w:rPr>
        <w:t xml:space="preserve"> rahvusvaheliste kohustuste täitja. </w:t>
      </w:r>
      <w:proofErr w:type="spellStart"/>
      <w:r w:rsidRPr="386249A9">
        <w:rPr>
          <w:rFonts w:ascii="Times New Roman" w:eastAsia="Times New Roman" w:hAnsi="Times New Roman" w:cs="Times New Roman"/>
          <w:sz w:val="24"/>
          <w:szCs w:val="24"/>
        </w:rPr>
        <w:t>EKUKi</w:t>
      </w:r>
      <w:proofErr w:type="spellEnd"/>
      <w:r w:rsidRPr="386249A9">
        <w:rPr>
          <w:rFonts w:ascii="Times New Roman" w:eastAsia="Times New Roman" w:hAnsi="Times New Roman" w:cs="Times New Roman"/>
          <w:sz w:val="24"/>
          <w:szCs w:val="24"/>
        </w:rPr>
        <w:t xml:space="preserve"> tegevusest moodustab peamine osa (üle 80%) riigi seatud ülesannete täitmine. Eelnõukohase seaduse </w:t>
      </w:r>
      <w:r w:rsidRPr="00F30CA3">
        <w:rPr>
          <w:rFonts w:ascii="Times New Roman" w:eastAsia="Times New Roman" w:hAnsi="Times New Roman" w:cs="Times New Roman"/>
          <w:sz w:val="24"/>
          <w:szCs w:val="24"/>
        </w:rPr>
        <w:t>§</w:t>
      </w:r>
      <w:r w:rsidR="13BF8586" w:rsidRPr="00F30CA3">
        <w:rPr>
          <w:rFonts w:ascii="Times New Roman" w:eastAsia="Times New Roman" w:hAnsi="Times New Roman" w:cs="Times New Roman"/>
          <w:sz w:val="24"/>
          <w:szCs w:val="24"/>
        </w:rPr>
        <w:t xml:space="preserve"> 4</w:t>
      </w:r>
      <w:r w:rsidR="61560122" w:rsidRPr="00F30CA3">
        <w:rPr>
          <w:rFonts w:ascii="Times New Roman" w:eastAsia="Times New Roman" w:hAnsi="Times New Roman" w:cs="Times New Roman"/>
          <w:sz w:val="24"/>
          <w:szCs w:val="24"/>
        </w:rPr>
        <w:t>3</w:t>
      </w:r>
      <w:r w:rsidR="13BF8586" w:rsidRPr="00F30CA3">
        <w:rPr>
          <w:rFonts w:ascii="Times New Roman" w:eastAsia="Times New Roman" w:hAnsi="Times New Roman" w:cs="Times New Roman"/>
          <w:sz w:val="24"/>
          <w:szCs w:val="24"/>
        </w:rPr>
        <w:t xml:space="preserve"> </w:t>
      </w:r>
      <w:r w:rsidR="552260DD" w:rsidRPr="00F30CA3">
        <w:rPr>
          <w:rFonts w:ascii="Times New Roman" w:eastAsia="Times New Roman" w:hAnsi="Times New Roman" w:cs="Times New Roman"/>
          <w:sz w:val="24"/>
          <w:szCs w:val="24"/>
        </w:rPr>
        <w:t>lõike</w:t>
      </w:r>
      <w:r w:rsidR="486A5836" w:rsidRPr="00F30CA3">
        <w:rPr>
          <w:rFonts w:ascii="Times New Roman" w:eastAsia="Times New Roman" w:hAnsi="Times New Roman" w:cs="Times New Roman"/>
          <w:sz w:val="24"/>
          <w:szCs w:val="24"/>
        </w:rPr>
        <w:t>ga</w:t>
      </w:r>
      <w:r w:rsidR="13BF8586" w:rsidRPr="00F30CA3">
        <w:rPr>
          <w:rFonts w:ascii="Times New Roman" w:eastAsia="Times New Roman" w:hAnsi="Times New Roman" w:cs="Times New Roman"/>
          <w:sz w:val="24"/>
          <w:szCs w:val="24"/>
        </w:rPr>
        <w:t xml:space="preserve"> </w:t>
      </w:r>
      <w:r w:rsidR="06ADAFC8" w:rsidRPr="00F30CA3">
        <w:rPr>
          <w:rFonts w:ascii="Times New Roman" w:eastAsia="Times New Roman" w:hAnsi="Times New Roman" w:cs="Times New Roman"/>
          <w:sz w:val="24"/>
          <w:szCs w:val="24"/>
        </w:rPr>
        <w:t>2</w:t>
      </w:r>
      <w:r w:rsidRPr="00F30CA3">
        <w:rPr>
          <w:rFonts w:ascii="Times New Roman" w:eastAsia="Times New Roman" w:hAnsi="Times New Roman" w:cs="Times New Roman"/>
          <w:sz w:val="24"/>
          <w:szCs w:val="24"/>
        </w:rPr>
        <w:t xml:space="preserve"> </w:t>
      </w:r>
      <w:r w:rsidRPr="386249A9">
        <w:rPr>
          <w:rFonts w:ascii="Times New Roman" w:eastAsia="Times New Roman" w:hAnsi="Times New Roman" w:cs="Times New Roman"/>
          <w:sz w:val="24"/>
          <w:szCs w:val="24"/>
        </w:rPr>
        <w:t>võimaldatakse haldusleping sõlmida riigi äriühinguga, kelle põhiülesanne on keskkonnauuringute t</w:t>
      </w:r>
      <w:r w:rsidR="00444E56">
        <w:rPr>
          <w:rFonts w:ascii="Times New Roman" w:eastAsia="Times New Roman" w:hAnsi="Times New Roman" w:cs="Times New Roman"/>
          <w:sz w:val="24"/>
          <w:szCs w:val="24"/>
        </w:rPr>
        <w:t>egemine</w:t>
      </w:r>
      <w:r w:rsidRPr="386249A9">
        <w:rPr>
          <w:rFonts w:ascii="Times New Roman" w:eastAsia="Times New Roman" w:hAnsi="Times New Roman" w:cs="Times New Roman"/>
          <w:sz w:val="24"/>
          <w:szCs w:val="24"/>
        </w:rPr>
        <w:t>. Sellise kriteeriumi sätestamine on vajalik, kuna valdkond eeldab kompetents</w:t>
      </w:r>
      <w:r w:rsidR="00444E56">
        <w:rPr>
          <w:rFonts w:ascii="Times New Roman" w:eastAsia="Times New Roman" w:hAnsi="Times New Roman" w:cs="Times New Roman"/>
          <w:sz w:val="24"/>
          <w:szCs w:val="24"/>
        </w:rPr>
        <w:t>ust</w:t>
      </w:r>
      <w:r w:rsidRPr="386249A9">
        <w:rPr>
          <w:rFonts w:ascii="Times New Roman" w:eastAsia="Times New Roman" w:hAnsi="Times New Roman" w:cs="Times New Roman"/>
          <w:sz w:val="24"/>
          <w:szCs w:val="24"/>
        </w:rPr>
        <w:t>, sh laiaulatuslikult akrediteeritud laborit.</w:t>
      </w:r>
    </w:p>
    <w:p w14:paraId="28739942" w14:textId="60A7F0F1" w:rsidR="386249A9" w:rsidRDefault="386249A9" w:rsidP="00F30CA3">
      <w:pPr>
        <w:spacing w:after="0" w:line="240" w:lineRule="auto"/>
        <w:jc w:val="both"/>
        <w:rPr>
          <w:rFonts w:ascii="Times New Roman" w:eastAsia="Times New Roman" w:hAnsi="Times New Roman" w:cs="Times New Roman"/>
          <w:sz w:val="24"/>
          <w:szCs w:val="24"/>
        </w:rPr>
      </w:pPr>
    </w:p>
    <w:p w14:paraId="1755B5F5" w14:textId="139A4686" w:rsidR="1042292C" w:rsidRDefault="1042292C" w:rsidP="00F30CA3">
      <w:pPr>
        <w:spacing w:after="0" w:line="240" w:lineRule="auto"/>
        <w:jc w:val="both"/>
        <w:rPr>
          <w:rFonts w:ascii="Times New Roman" w:eastAsia="Times New Roman" w:hAnsi="Times New Roman" w:cs="Times New Roman"/>
          <w:sz w:val="24"/>
          <w:szCs w:val="24"/>
        </w:rPr>
      </w:pPr>
      <w:r w:rsidRPr="386249A9">
        <w:rPr>
          <w:rFonts w:ascii="Times New Roman" w:eastAsia="Times New Roman" w:hAnsi="Times New Roman" w:cs="Times New Roman"/>
          <w:sz w:val="24"/>
          <w:szCs w:val="24"/>
        </w:rPr>
        <w:t>Eelnõu</w:t>
      </w:r>
      <w:r w:rsidR="00444E56">
        <w:rPr>
          <w:rFonts w:ascii="Times New Roman" w:eastAsia="Times New Roman" w:hAnsi="Times New Roman" w:cs="Times New Roman"/>
          <w:sz w:val="24"/>
          <w:szCs w:val="24"/>
        </w:rPr>
        <w:t xml:space="preserve"> kohaselt ei kohaldata</w:t>
      </w:r>
      <w:r w:rsidRPr="386249A9">
        <w:rPr>
          <w:rFonts w:ascii="Times New Roman" w:eastAsia="Times New Roman" w:hAnsi="Times New Roman" w:cs="Times New Roman"/>
          <w:sz w:val="24"/>
          <w:szCs w:val="24"/>
        </w:rPr>
        <w:t xml:space="preserve"> </w:t>
      </w:r>
      <w:r w:rsidR="4F726AC6" w:rsidRPr="386249A9">
        <w:rPr>
          <w:rFonts w:ascii="Times New Roman" w:eastAsia="Times New Roman" w:hAnsi="Times New Roman" w:cs="Times New Roman"/>
          <w:sz w:val="24"/>
          <w:szCs w:val="24"/>
        </w:rPr>
        <w:t>selle</w:t>
      </w:r>
      <w:r w:rsidRPr="386249A9">
        <w:rPr>
          <w:rFonts w:ascii="Times New Roman" w:eastAsia="Times New Roman" w:hAnsi="Times New Roman" w:cs="Times New Roman"/>
          <w:sz w:val="24"/>
          <w:szCs w:val="24"/>
        </w:rPr>
        <w:t xml:space="preserve"> halduslepingu sõlmimisel halduskoostöö seaduse §-e 6 ja 14 (</w:t>
      </w:r>
      <w:r w:rsidR="00826CEE">
        <w:rPr>
          <w:rFonts w:ascii="Times New Roman" w:eastAsia="Times New Roman" w:hAnsi="Times New Roman" w:cs="Times New Roman"/>
          <w:sz w:val="24"/>
          <w:szCs w:val="24"/>
        </w:rPr>
        <w:t xml:space="preserve">vastavalt muudetakse ka </w:t>
      </w:r>
      <w:r w:rsidRPr="386249A9">
        <w:rPr>
          <w:rFonts w:ascii="Times New Roman" w:eastAsia="Times New Roman" w:hAnsi="Times New Roman" w:cs="Times New Roman"/>
          <w:sz w:val="24"/>
          <w:szCs w:val="24"/>
        </w:rPr>
        <w:t>halduskoostöö seaduse § 13</w:t>
      </w:r>
      <w:r w:rsidR="0554AE80" w:rsidRPr="6AB5C98F">
        <w:rPr>
          <w:rFonts w:ascii="Times New Roman" w:eastAsia="Times New Roman" w:hAnsi="Times New Roman" w:cs="Times New Roman"/>
          <w:sz w:val="24"/>
          <w:szCs w:val="24"/>
        </w:rPr>
        <w:t>).</w:t>
      </w:r>
      <w:r w:rsidRPr="386249A9">
        <w:rPr>
          <w:rFonts w:ascii="Times New Roman" w:eastAsia="Times New Roman" w:hAnsi="Times New Roman" w:cs="Times New Roman"/>
          <w:sz w:val="24"/>
          <w:szCs w:val="24"/>
        </w:rPr>
        <w:t xml:space="preserve"> </w:t>
      </w:r>
      <w:r w:rsidR="761780EC" w:rsidRPr="386249A9">
        <w:rPr>
          <w:rFonts w:ascii="Times New Roman" w:eastAsia="Times New Roman" w:hAnsi="Times New Roman" w:cs="Times New Roman"/>
          <w:sz w:val="24"/>
          <w:szCs w:val="24"/>
        </w:rPr>
        <w:t>See on analoogne atmosfääriõhu kaitse seaduse §-le 143, mille alusel see haldusleping on seni sõlmitud.</w:t>
      </w:r>
      <w:r w:rsidR="00534613">
        <w:rPr>
          <w:rFonts w:ascii="Times New Roman" w:eastAsia="Times New Roman" w:hAnsi="Times New Roman" w:cs="Times New Roman"/>
          <w:sz w:val="24"/>
          <w:szCs w:val="24"/>
        </w:rPr>
        <w:t xml:space="preserve"> </w:t>
      </w:r>
      <w:r w:rsidR="00A6597F">
        <w:rPr>
          <w:rFonts w:ascii="Times New Roman" w:eastAsia="Times New Roman" w:hAnsi="Times New Roman" w:cs="Times New Roman"/>
          <w:sz w:val="24"/>
          <w:szCs w:val="24"/>
        </w:rPr>
        <w:t>Seda</w:t>
      </w:r>
      <w:r w:rsidR="008441DA">
        <w:rPr>
          <w:rFonts w:ascii="Times New Roman" w:eastAsia="Times New Roman" w:hAnsi="Times New Roman" w:cs="Times New Roman"/>
          <w:sz w:val="24"/>
          <w:szCs w:val="24"/>
        </w:rPr>
        <w:t xml:space="preserve"> ei ole siiski kavas muuta,</w:t>
      </w:r>
      <w:r w:rsidR="00A51930">
        <w:rPr>
          <w:rFonts w:ascii="Times New Roman" w:eastAsia="Times New Roman" w:hAnsi="Times New Roman" w:cs="Times New Roman"/>
          <w:sz w:val="24"/>
          <w:szCs w:val="24"/>
        </w:rPr>
        <w:t xml:space="preserve"> kuna </w:t>
      </w:r>
      <w:r w:rsidR="008F1FFF">
        <w:rPr>
          <w:rFonts w:ascii="Times New Roman" w:eastAsia="Times New Roman" w:hAnsi="Times New Roman" w:cs="Times New Roman"/>
          <w:sz w:val="24"/>
          <w:szCs w:val="24"/>
        </w:rPr>
        <w:t>kohaldamisala on laiem.</w:t>
      </w:r>
    </w:p>
    <w:p w14:paraId="30FD324F" w14:textId="21C9D2C5" w:rsidR="386249A9" w:rsidRDefault="386249A9" w:rsidP="00F30CA3">
      <w:pPr>
        <w:spacing w:after="0" w:line="240" w:lineRule="auto"/>
        <w:jc w:val="both"/>
        <w:rPr>
          <w:rFonts w:ascii="Times New Roman" w:eastAsia="Times New Roman" w:hAnsi="Times New Roman" w:cs="Times New Roman"/>
          <w:sz w:val="24"/>
          <w:szCs w:val="24"/>
        </w:rPr>
      </w:pPr>
    </w:p>
    <w:p w14:paraId="40F0F53C" w14:textId="08AD3A2A" w:rsidR="1042292C" w:rsidRDefault="1042292C" w:rsidP="00F30CA3">
      <w:pPr>
        <w:spacing w:after="0" w:line="240" w:lineRule="auto"/>
        <w:jc w:val="both"/>
        <w:rPr>
          <w:rFonts w:ascii="Times New Roman" w:eastAsia="Times New Roman" w:hAnsi="Times New Roman" w:cs="Times New Roman"/>
          <w:sz w:val="24"/>
          <w:szCs w:val="24"/>
        </w:rPr>
      </w:pPr>
      <w:r w:rsidRPr="386249A9">
        <w:rPr>
          <w:rFonts w:ascii="Times New Roman" w:eastAsia="Times New Roman" w:hAnsi="Times New Roman" w:cs="Times New Roman"/>
          <w:sz w:val="24"/>
          <w:szCs w:val="24"/>
        </w:rPr>
        <w:t xml:space="preserve">Keskkonnaseisundi hindamisega seotud ülesanded ei </w:t>
      </w:r>
      <w:r w:rsidR="00A6597F">
        <w:rPr>
          <w:rFonts w:ascii="Times New Roman" w:eastAsia="Times New Roman" w:hAnsi="Times New Roman" w:cs="Times New Roman"/>
          <w:sz w:val="24"/>
          <w:szCs w:val="24"/>
        </w:rPr>
        <w:t>sisalda</w:t>
      </w:r>
      <w:r w:rsidRPr="386249A9">
        <w:rPr>
          <w:rFonts w:ascii="Times New Roman" w:eastAsia="Times New Roman" w:hAnsi="Times New Roman" w:cs="Times New Roman"/>
          <w:sz w:val="24"/>
          <w:szCs w:val="24"/>
        </w:rPr>
        <w:t xml:space="preserve"> täidesaatva riigivõimu teostamise ülesannet. Tegemist on tüüpilise avaliku halduse ülesandega, mis on vajalik keskkonnakaitse eesmärkide saavutamiseks riigis. Keskkonnaseisundi jälgimis</w:t>
      </w:r>
      <w:r w:rsidR="00A6597F">
        <w:rPr>
          <w:rFonts w:ascii="Times New Roman" w:eastAsia="Times New Roman" w:hAnsi="Times New Roman" w:cs="Times New Roman"/>
          <w:sz w:val="24"/>
          <w:szCs w:val="24"/>
        </w:rPr>
        <w:t>e</w:t>
      </w:r>
      <w:r w:rsidRPr="386249A9">
        <w:rPr>
          <w:rFonts w:ascii="Times New Roman" w:eastAsia="Times New Roman" w:hAnsi="Times New Roman" w:cs="Times New Roman"/>
          <w:sz w:val="24"/>
          <w:szCs w:val="24"/>
        </w:rPr>
        <w:t xml:space="preserve"> on tüüpiliseks avaliku halduse ülesandeks lugenud ka Euroopa Kohus otsuses C-343/95 asjas </w:t>
      </w:r>
      <w:proofErr w:type="spellStart"/>
      <w:r w:rsidRPr="386249A9">
        <w:rPr>
          <w:rFonts w:ascii="Times New Roman" w:eastAsia="Times New Roman" w:hAnsi="Times New Roman" w:cs="Times New Roman"/>
          <w:sz w:val="24"/>
          <w:szCs w:val="24"/>
        </w:rPr>
        <w:t>Cali&amp;Figli</w:t>
      </w:r>
      <w:proofErr w:type="spellEnd"/>
      <w:r w:rsidRPr="386249A9">
        <w:rPr>
          <w:rFonts w:ascii="Times New Roman" w:eastAsia="Times New Roman" w:hAnsi="Times New Roman" w:cs="Times New Roman"/>
          <w:sz w:val="24"/>
          <w:szCs w:val="24"/>
        </w:rPr>
        <w:t>, tuvastades selles, et saastevastase jälgimise ja järelevalve ülesanne on avalikes huvides ning üks osa riigi põhiülesannetest. Euroopa Kohus on oma otsustes korduvalt selgitanud, et avaliku võimu teostamise ülesandeid ei loeta majandustegevuseks (lisaks eelviidatule ka nt kohtuasi T-309/12, kohtuasi T</w:t>
      </w:r>
      <w:r w:rsidRPr="386249A9">
        <w:rPr>
          <w:rFonts w:ascii="Cambria Math" w:eastAsia="Cambria Math" w:hAnsi="Cambria Math" w:cs="Cambria Math"/>
          <w:sz w:val="24"/>
          <w:szCs w:val="24"/>
        </w:rPr>
        <w:t>‑</w:t>
      </w:r>
      <w:r w:rsidRPr="386249A9">
        <w:rPr>
          <w:rFonts w:ascii="Times New Roman" w:eastAsia="Times New Roman" w:hAnsi="Times New Roman" w:cs="Times New Roman"/>
          <w:sz w:val="24"/>
          <w:szCs w:val="24"/>
        </w:rPr>
        <w:t xml:space="preserve">461/13). Avaliku võimu ülesanded on riigi põhitegevus, mille korraldamisel on riigil </w:t>
      </w:r>
      <w:proofErr w:type="spellStart"/>
      <w:r w:rsidRPr="386249A9">
        <w:rPr>
          <w:rFonts w:ascii="Times New Roman" w:eastAsia="Times New Roman" w:hAnsi="Times New Roman" w:cs="Times New Roman"/>
          <w:sz w:val="24"/>
          <w:szCs w:val="24"/>
        </w:rPr>
        <w:t>isemääramisõigus</w:t>
      </w:r>
      <w:proofErr w:type="spellEnd"/>
      <w:r w:rsidRPr="386249A9">
        <w:rPr>
          <w:rFonts w:ascii="Times New Roman" w:eastAsia="Times New Roman" w:hAnsi="Times New Roman" w:cs="Times New Roman"/>
          <w:sz w:val="24"/>
          <w:szCs w:val="24"/>
        </w:rPr>
        <w:t>. Saastevasta</w:t>
      </w:r>
      <w:r w:rsidR="00A6597F">
        <w:rPr>
          <w:rFonts w:ascii="Times New Roman" w:eastAsia="Times New Roman" w:hAnsi="Times New Roman" w:cs="Times New Roman"/>
          <w:sz w:val="24"/>
          <w:szCs w:val="24"/>
        </w:rPr>
        <w:t>ne</w:t>
      </w:r>
      <w:r w:rsidRPr="386249A9">
        <w:rPr>
          <w:rFonts w:ascii="Times New Roman" w:eastAsia="Times New Roman" w:hAnsi="Times New Roman" w:cs="Times New Roman"/>
          <w:sz w:val="24"/>
          <w:szCs w:val="24"/>
        </w:rPr>
        <w:t xml:space="preserve"> järelevalve ja sedalaadi keskkonnakaitselised ülesanded on Euroopa Kohtu hinnangul sarnased n</w:t>
      </w:r>
      <w:r w:rsidR="00A6597F">
        <w:rPr>
          <w:rFonts w:ascii="Times New Roman" w:eastAsia="Times New Roman" w:hAnsi="Times New Roman" w:cs="Times New Roman"/>
          <w:sz w:val="24"/>
          <w:szCs w:val="24"/>
        </w:rPr>
        <w:t>t</w:t>
      </w:r>
      <w:r w:rsidRPr="386249A9">
        <w:rPr>
          <w:rFonts w:ascii="Times New Roman" w:eastAsia="Times New Roman" w:hAnsi="Times New Roman" w:cs="Times New Roman"/>
          <w:sz w:val="24"/>
          <w:szCs w:val="24"/>
        </w:rPr>
        <w:t xml:space="preserve"> riigikaitse, sisejulgeoleku või kinnipidamiskohtade haldamisele. Se</w:t>
      </w:r>
      <w:r w:rsidR="00A6597F">
        <w:rPr>
          <w:rFonts w:ascii="Times New Roman" w:eastAsia="Times New Roman" w:hAnsi="Times New Roman" w:cs="Times New Roman"/>
          <w:sz w:val="24"/>
          <w:szCs w:val="24"/>
        </w:rPr>
        <w:t>etõttu</w:t>
      </w:r>
      <w:r w:rsidRPr="386249A9">
        <w:rPr>
          <w:rFonts w:ascii="Times New Roman" w:eastAsia="Times New Roman" w:hAnsi="Times New Roman" w:cs="Times New Roman"/>
          <w:sz w:val="24"/>
          <w:szCs w:val="24"/>
        </w:rPr>
        <w:t xml:space="preserve"> on riigil õigus määratleda, milline tema üksustest selle ülesande täitmisega tegeleb, sõltumata sellest, millises juriidilises vormis see üksus tegutseb. Võrdse kohtlemise põhimõtte rikkumise oht oleks juhul, kui riigiasutus eelarvest finantseeritult tegeleks majandustegevusega (turul kaupade või teenuste pakkumisega).</w:t>
      </w:r>
    </w:p>
    <w:p w14:paraId="4B55D626" w14:textId="5ACE8E5A" w:rsidR="1042292C" w:rsidRDefault="1042292C" w:rsidP="00F30CA3">
      <w:pPr>
        <w:spacing w:after="0" w:line="240" w:lineRule="auto"/>
        <w:jc w:val="both"/>
        <w:rPr>
          <w:rFonts w:ascii="Times New Roman" w:eastAsia="Times New Roman" w:hAnsi="Times New Roman" w:cs="Times New Roman"/>
          <w:sz w:val="24"/>
          <w:szCs w:val="24"/>
        </w:rPr>
      </w:pPr>
    </w:p>
    <w:p w14:paraId="7F8F8EB9" w14:textId="3329914B" w:rsidR="1042292C" w:rsidRDefault="1042292C" w:rsidP="00F30CA3">
      <w:pPr>
        <w:spacing w:after="0" w:line="240" w:lineRule="auto"/>
        <w:jc w:val="both"/>
        <w:rPr>
          <w:rFonts w:ascii="Times New Roman" w:eastAsia="Times New Roman" w:hAnsi="Times New Roman" w:cs="Times New Roman"/>
          <w:sz w:val="24"/>
          <w:szCs w:val="24"/>
        </w:rPr>
      </w:pPr>
      <w:r w:rsidRPr="386249A9">
        <w:rPr>
          <w:rFonts w:ascii="Times New Roman" w:eastAsia="Times New Roman" w:hAnsi="Times New Roman" w:cs="Times New Roman"/>
          <w:sz w:val="24"/>
          <w:szCs w:val="24"/>
        </w:rPr>
        <w:t xml:space="preserve">Halduskoostöö seaduse § 6 sätestab </w:t>
      </w:r>
      <w:proofErr w:type="spellStart"/>
      <w:r w:rsidRPr="386249A9">
        <w:rPr>
          <w:rFonts w:ascii="Times New Roman" w:eastAsia="Times New Roman" w:hAnsi="Times New Roman" w:cs="Times New Roman"/>
          <w:sz w:val="24"/>
          <w:szCs w:val="24"/>
        </w:rPr>
        <w:t>üldnormi</w:t>
      </w:r>
      <w:proofErr w:type="spellEnd"/>
      <w:r w:rsidRPr="386249A9">
        <w:rPr>
          <w:rFonts w:ascii="Times New Roman" w:eastAsia="Times New Roman" w:hAnsi="Times New Roman" w:cs="Times New Roman"/>
          <w:sz w:val="24"/>
          <w:szCs w:val="24"/>
        </w:rPr>
        <w:t xml:space="preserve"> haldusülesande volitamise pädevuse kohta. Sätet ei ole vaja rakendada, kuna eelnõus sätestatakse haldusülesande volitamise pädevus erinormina. Halduskoostöö seaduse § 13 sätestab, et halduslepingu sõlmimisel järgitakse riigihangete seaduses sätestatud korda selles paragrahvis sätestatud erisustega. Eelnõukohase seaduse § </w:t>
      </w:r>
      <w:r w:rsidR="181AE38C" w:rsidRPr="0EBA89B0">
        <w:rPr>
          <w:rFonts w:ascii="Times New Roman" w:eastAsia="Times New Roman" w:hAnsi="Times New Roman" w:cs="Times New Roman"/>
          <w:sz w:val="24"/>
          <w:szCs w:val="24"/>
        </w:rPr>
        <w:t>5</w:t>
      </w:r>
      <w:r w:rsidR="25F7A842" w:rsidRPr="0EBA89B0">
        <w:rPr>
          <w:rFonts w:ascii="Times New Roman" w:eastAsia="Times New Roman" w:hAnsi="Times New Roman" w:cs="Times New Roman"/>
          <w:sz w:val="24"/>
          <w:szCs w:val="24"/>
        </w:rPr>
        <w:t>9</w:t>
      </w:r>
      <w:r w:rsidRPr="0EBA89B0">
        <w:rPr>
          <w:rFonts w:ascii="Times New Roman" w:eastAsia="Times New Roman" w:hAnsi="Times New Roman" w:cs="Times New Roman"/>
          <w:sz w:val="24"/>
          <w:szCs w:val="24"/>
        </w:rPr>
        <w:t xml:space="preserve"> </w:t>
      </w:r>
      <w:r w:rsidRPr="386249A9">
        <w:rPr>
          <w:rFonts w:ascii="Times New Roman" w:eastAsia="Times New Roman" w:hAnsi="Times New Roman" w:cs="Times New Roman"/>
          <w:sz w:val="24"/>
          <w:szCs w:val="24"/>
        </w:rPr>
        <w:t>kohaselt seda paragrahvi kõnealuste ülesannete täitmiseks volitamisel ei rakendata, kuna ülesanne volitatakse riigi äriühingule, kelle põhitegevus on keskkonnauuringute te</w:t>
      </w:r>
      <w:r w:rsidR="00A6597F">
        <w:rPr>
          <w:rFonts w:ascii="Times New Roman" w:eastAsia="Times New Roman" w:hAnsi="Times New Roman" w:cs="Times New Roman"/>
          <w:sz w:val="24"/>
          <w:szCs w:val="24"/>
        </w:rPr>
        <w:t>gemine</w:t>
      </w:r>
      <w:r w:rsidRPr="386249A9">
        <w:rPr>
          <w:rFonts w:ascii="Times New Roman" w:eastAsia="Times New Roman" w:hAnsi="Times New Roman" w:cs="Times New Roman"/>
          <w:sz w:val="24"/>
          <w:szCs w:val="24"/>
        </w:rPr>
        <w:t xml:space="preserve">. Riigihangete seaduse mõistes on sellisel juhul tegemist riigihangete seaduse §-s 12 sätestatud </w:t>
      </w:r>
      <w:proofErr w:type="spellStart"/>
      <w:r w:rsidRPr="386249A9">
        <w:rPr>
          <w:rFonts w:ascii="Times New Roman" w:eastAsia="Times New Roman" w:hAnsi="Times New Roman" w:cs="Times New Roman"/>
          <w:sz w:val="24"/>
          <w:szCs w:val="24"/>
        </w:rPr>
        <w:t>sisetehingu</w:t>
      </w:r>
      <w:proofErr w:type="spellEnd"/>
      <w:r w:rsidRPr="386249A9">
        <w:rPr>
          <w:rFonts w:ascii="Times New Roman" w:eastAsia="Times New Roman" w:hAnsi="Times New Roman" w:cs="Times New Roman"/>
          <w:sz w:val="24"/>
          <w:szCs w:val="24"/>
        </w:rPr>
        <w:t xml:space="preserve"> erandiga, mille kohaselt ei ole avaliku sektori hankija kohustatud riigihangete seaduses sätestatud korda rakendama </w:t>
      </w:r>
      <w:proofErr w:type="spellStart"/>
      <w:r w:rsidRPr="386249A9">
        <w:rPr>
          <w:rFonts w:ascii="Times New Roman" w:eastAsia="Times New Roman" w:hAnsi="Times New Roman" w:cs="Times New Roman"/>
          <w:sz w:val="24"/>
          <w:szCs w:val="24"/>
        </w:rPr>
        <w:t>sisetehingule</w:t>
      </w:r>
      <w:proofErr w:type="spellEnd"/>
      <w:r w:rsidRPr="386249A9">
        <w:rPr>
          <w:rFonts w:ascii="Times New Roman" w:eastAsia="Times New Roman" w:hAnsi="Times New Roman" w:cs="Times New Roman"/>
          <w:sz w:val="24"/>
          <w:szCs w:val="24"/>
        </w:rPr>
        <w:t>. Sisetehingu erandi kohaldumise eelduseks on, et kõnealune riigi äriühing vastab riigihangete seaduse §-s 13 sätestatud kriteeriumitele. Halduskoostöö seaduse § 14 rakendamise erisus tuleb sätestada</w:t>
      </w:r>
      <w:r w:rsidR="00A6597F">
        <w:rPr>
          <w:rFonts w:ascii="Times New Roman" w:eastAsia="Times New Roman" w:hAnsi="Times New Roman" w:cs="Times New Roman"/>
          <w:sz w:val="24"/>
          <w:szCs w:val="24"/>
        </w:rPr>
        <w:t>, kuna</w:t>
      </w:r>
      <w:r w:rsidRPr="386249A9">
        <w:rPr>
          <w:rFonts w:ascii="Times New Roman" w:eastAsia="Times New Roman" w:hAnsi="Times New Roman" w:cs="Times New Roman"/>
          <w:sz w:val="24"/>
          <w:szCs w:val="24"/>
        </w:rPr>
        <w:t xml:space="preserve"> muudetavates eriseadustes sätestatakse sellest paragrahvist erinev kord.</w:t>
      </w:r>
    </w:p>
    <w:p w14:paraId="665EC492" w14:textId="6B42B83C" w:rsidR="386249A9" w:rsidRDefault="386249A9" w:rsidP="00F30CA3">
      <w:pPr>
        <w:spacing w:after="0" w:line="240" w:lineRule="auto"/>
        <w:jc w:val="both"/>
        <w:rPr>
          <w:rFonts w:ascii="Times New Roman" w:eastAsia="Times New Roman" w:hAnsi="Times New Roman" w:cs="Times New Roman"/>
          <w:color w:val="000000" w:themeColor="text1"/>
          <w:sz w:val="24"/>
          <w:szCs w:val="24"/>
          <w:highlight w:val="yellow"/>
        </w:rPr>
      </w:pPr>
    </w:p>
    <w:p w14:paraId="0EA76978" w14:textId="519095CE" w:rsidR="5F67E952" w:rsidRDefault="5DEEB0C9" w:rsidP="00F30CA3">
      <w:pPr>
        <w:spacing w:after="0" w:line="240" w:lineRule="auto"/>
        <w:jc w:val="both"/>
        <w:rPr>
          <w:rFonts w:ascii="Times New Roman" w:eastAsia="Times New Roman" w:hAnsi="Times New Roman" w:cs="Times New Roman"/>
          <w:color w:val="000000" w:themeColor="text1"/>
          <w:sz w:val="24"/>
          <w:szCs w:val="24"/>
        </w:rPr>
      </w:pPr>
      <w:r w:rsidRPr="7C84A48D">
        <w:rPr>
          <w:rFonts w:ascii="Times New Roman" w:eastAsia="Times New Roman" w:hAnsi="Times New Roman" w:cs="Times New Roman"/>
          <w:color w:val="000000" w:themeColor="text1"/>
          <w:sz w:val="24"/>
          <w:szCs w:val="24"/>
        </w:rPr>
        <w:t>Lõike 3 kohaselt korraldab Majandus- ja Kommunikatsiooniministeerium konkurentsivõime hinnangu koostamise</w:t>
      </w:r>
      <w:r w:rsidR="556ADBA1" w:rsidRPr="7C84A48D">
        <w:rPr>
          <w:rFonts w:ascii="Times New Roman" w:eastAsia="Times New Roman" w:hAnsi="Times New Roman" w:cs="Times New Roman"/>
          <w:color w:val="000000" w:themeColor="text1"/>
          <w:sz w:val="24"/>
          <w:szCs w:val="24"/>
        </w:rPr>
        <w:t xml:space="preserve">. </w:t>
      </w:r>
      <w:r w:rsidR="02B1FCE0" w:rsidRPr="7C84A48D">
        <w:rPr>
          <w:rFonts w:ascii="Times New Roman" w:eastAsia="Times New Roman" w:hAnsi="Times New Roman" w:cs="Times New Roman"/>
          <w:color w:val="000000" w:themeColor="text1"/>
          <w:sz w:val="24"/>
          <w:szCs w:val="24"/>
        </w:rPr>
        <w:t>Konkurentsivõime hinnan</w:t>
      </w:r>
      <w:r w:rsidR="64A3A0AE" w:rsidRPr="7C84A48D">
        <w:rPr>
          <w:rFonts w:ascii="Times New Roman" w:eastAsia="Times New Roman" w:hAnsi="Times New Roman" w:cs="Times New Roman"/>
          <w:color w:val="000000" w:themeColor="text1"/>
          <w:sz w:val="24"/>
          <w:szCs w:val="24"/>
        </w:rPr>
        <w:t>g, mis koostatakse iga viie aasta tagant, on üks osa kliimaaruandest</w:t>
      </w:r>
      <w:r w:rsidR="18A4FFE8" w:rsidRPr="7C84A48D">
        <w:rPr>
          <w:rFonts w:ascii="Times New Roman" w:eastAsia="Times New Roman" w:hAnsi="Times New Roman" w:cs="Times New Roman"/>
          <w:color w:val="000000" w:themeColor="text1"/>
          <w:sz w:val="24"/>
          <w:szCs w:val="24"/>
        </w:rPr>
        <w:t xml:space="preserve">, mille täpsem sisu on kirjeldatud </w:t>
      </w:r>
      <w:r w:rsidR="7069967F" w:rsidRPr="7C84A48D">
        <w:rPr>
          <w:rFonts w:ascii="Times New Roman" w:eastAsia="Times New Roman" w:hAnsi="Times New Roman" w:cs="Times New Roman"/>
          <w:color w:val="000000" w:themeColor="text1"/>
          <w:sz w:val="24"/>
          <w:szCs w:val="24"/>
        </w:rPr>
        <w:t xml:space="preserve">eelnõukohase </w:t>
      </w:r>
      <w:r w:rsidR="18A4FFE8" w:rsidRPr="7C84A48D">
        <w:rPr>
          <w:rFonts w:ascii="Times New Roman" w:eastAsia="Times New Roman" w:hAnsi="Times New Roman" w:cs="Times New Roman"/>
          <w:color w:val="000000" w:themeColor="text1"/>
          <w:sz w:val="24"/>
          <w:szCs w:val="24"/>
        </w:rPr>
        <w:t xml:space="preserve">seaduse § </w:t>
      </w:r>
      <w:r w:rsidR="20A65C44" w:rsidRPr="7C84A48D">
        <w:rPr>
          <w:rFonts w:ascii="Times New Roman" w:eastAsia="Times New Roman" w:hAnsi="Times New Roman" w:cs="Times New Roman"/>
          <w:color w:val="000000" w:themeColor="text1"/>
          <w:sz w:val="24"/>
          <w:szCs w:val="24"/>
        </w:rPr>
        <w:t>4</w:t>
      </w:r>
      <w:r w:rsidR="4B2DE8DF" w:rsidRPr="7C84A48D">
        <w:rPr>
          <w:rFonts w:ascii="Times New Roman" w:eastAsia="Times New Roman" w:hAnsi="Times New Roman" w:cs="Times New Roman"/>
          <w:color w:val="000000" w:themeColor="text1"/>
          <w:sz w:val="24"/>
          <w:szCs w:val="24"/>
        </w:rPr>
        <w:t>5</w:t>
      </w:r>
      <w:r w:rsidR="20A65C44" w:rsidRPr="7C84A48D">
        <w:rPr>
          <w:rFonts w:ascii="Times New Roman" w:eastAsia="Times New Roman" w:hAnsi="Times New Roman" w:cs="Times New Roman"/>
          <w:color w:val="000000" w:themeColor="text1"/>
          <w:sz w:val="24"/>
          <w:szCs w:val="24"/>
        </w:rPr>
        <w:t xml:space="preserve"> lõikes</w:t>
      </w:r>
      <w:r w:rsidR="4461C92C" w:rsidRPr="7C84A48D">
        <w:rPr>
          <w:rFonts w:ascii="Times New Roman" w:eastAsia="Times New Roman" w:hAnsi="Times New Roman" w:cs="Times New Roman"/>
          <w:color w:val="000000" w:themeColor="text1"/>
          <w:sz w:val="24"/>
          <w:szCs w:val="24"/>
        </w:rPr>
        <w:t xml:space="preserve"> 3</w:t>
      </w:r>
      <w:r w:rsidR="690B0115" w:rsidRPr="7C84A48D">
        <w:rPr>
          <w:rFonts w:ascii="Times New Roman" w:eastAsia="Times New Roman" w:hAnsi="Times New Roman" w:cs="Times New Roman"/>
          <w:color w:val="000000" w:themeColor="text1"/>
          <w:sz w:val="24"/>
          <w:szCs w:val="24"/>
        </w:rPr>
        <w:t>.</w:t>
      </w:r>
      <w:r w:rsidR="64A3A0AE" w:rsidRPr="7C84A48D">
        <w:rPr>
          <w:rFonts w:ascii="Times New Roman" w:eastAsia="Times New Roman" w:hAnsi="Times New Roman" w:cs="Times New Roman"/>
          <w:color w:val="000000" w:themeColor="text1"/>
          <w:sz w:val="24"/>
          <w:szCs w:val="24"/>
        </w:rPr>
        <w:t xml:space="preserve"> </w:t>
      </w:r>
      <w:r w:rsidR="556ADBA1" w:rsidRPr="7C84A48D">
        <w:rPr>
          <w:rFonts w:ascii="Times New Roman" w:eastAsia="Times New Roman" w:hAnsi="Times New Roman" w:cs="Times New Roman"/>
          <w:color w:val="000000" w:themeColor="text1"/>
          <w:sz w:val="24"/>
          <w:szCs w:val="24"/>
        </w:rPr>
        <w:t>Konkurentsivõime hinnang on vajal</w:t>
      </w:r>
      <w:r w:rsidR="68A5943C" w:rsidRPr="7C84A48D">
        <w:rPr>
          <w:rFonts w:ascii="Times New Roman" w:eastAsia="Times New Roman" w:hAnsi="Times New Roman" w:cs="Times New Roman"/>
          <w:color w:val="000000" w:themeColor="text1"/>
          <w:sz w:val="24"/>
          <w:szCs w:val="24"/>
        </w:rPr>
        <w:t xml:space="preserve">ik selleks, et </w:t>
      </w:r>
      <w:r w:rsidR="17C46593" w:rsidRPr="7C84A48D">
        <w:rPr>
          <w:rFonts w:ascii="Times New Roman" w:eastAsia="Times New Roman" w:hAnsi="Times New Roman" w:cs="Times New Roman"/>
          <w:color w:val="000000" w:themeColor="text1"/>
          <w:sz w:val="24"/>
          <w:szCs w:val="24"/>
        </w:rPr>
        <w:t>juhul kui iga</w:t>
      </w:r>
      <w:r w:rsidR="48C6B5F6" w:rsidRPr="7C84A48D">
        <w:rPr>
          <w:rFonts w:ascii="Times New Roman" w:eastAsia="Times New Roman" w:hAnsi="Times New Roman" w:cs="Times New Roman"/>
          <w:color w:val="000000" w:themeColor="text1"/>
          <w:sz w:val="24"/>
          <w:szCs w:val="24"/>
        </w:rPr>
        <w:t xml:space="preserve"> </w:t>
      </w:r>
      <w:r w:rsidR="17C46593" w:rsidRPr="7C84A48D">
        <w:rPr>
          <w:rFonts w:ascii="Times New Roman" w:eastAsia="Times New Roman" w:hAnsi="Times New Roman" w:cs="Times New Roman"/>
          <w:color w:val="000000" w:themeColor="text1"/>
          <w:sz w:val="24"/>
          <w:szCs w:val="24"/>
        </w:rPr>
        <w:t xml:space="preserve">aasta koostatavast </w:t>
      </w:r>
      <w:r w:rsidR="2616E00C" w:rsidRPr="7C84A48D">
        <w:rPr>
          <w:rFonts w:ascii="Times New Roman" w:eastAsia="Times New Roman" w:hAnsi="Times New Roman" w:cs="Times New Roman"/>
          <w:color w:val="000000" w:themeColor="text1"/>
          <w:sz w:val="24"/>
          <w:szCs w:val="24"/>
        </w:rPr>
        <w:t xml:space="preserve">kliimaaruandest nähtub, et mingis sektoris ei ole </w:t>
      </w:r>
      <w:r w:rsidR="5074FBE1" w:rsidRPr="7C84A48D">
        <w:rPr>
          <w:rFonts w:ascii="Times New Roman" w:eastAsia="Times New Roman" w:hAnsi="Times New Roman" w:cs="Times New Roman"/>
          <w:color w:val="000000" w:themeColor="text1"/>
          <w:sz w:val="24"/>
          <w:szCs w:val="24"/>
        </w:rPr>
        <w:t>KHG heite eesmärgi saavutamine</w:t>
      </w:r>
      <w:r w:rsidR="2616E00C" w:rsidRPr="7C84A48D">
        <w:rPr>
          <w:rFonts w:ascii="Times New Roman" w:eastAsia="Times New Roman" w:hAnsi="Times New Roman" w:cs="Times New Roman"/>
          <w:color w:val="000000" w:themeColor="text1"/>
          <w:sz w:val="24"/>
          <w:szCs w:val="24"/>
        </w:rPr>
        <w:t xml:space="preserve"> </w:t>
      </w:r>
      <w:r w:rsidR="17C46593" w:rsidRPr="7C84A48D">
        <w:rPr>
          <w:rFonts w:ascii="Times New Roman" w:eastAsia="Times New Roman" w:hAnsi="Times New Roman" w:cs="Times New Roman"/>
          <w:color w:val="000000" w:themeColor="text1"/>
          <w:sz w:val="24"/>
          <w:szCs w:val="24"/>
        </w:rPr>
        <w:t>olemasolevate või lisameetmete</w:t>
      </w:r>
      <w:r w:rsidR="1CDEAB5E" w:rsidRPr="7C84A48D">
        <w:rPr>
          <w:rFonts w:ascii="Times New Roman" w:eastAsia="Times New Roman" w:hAnsi="Times New Roman" w:cs="Times New Roman"/>
          <w:color w:val="000000" w:themeColor="text1"/>
          <w:sz w:val="24"/>
          <w:szCs w:val="24"/>
        </w:rPr>
        <w:t xml:space="preserve">ga võimalik, </w:t>
      </w:r>
      <w:r w:rsidR="48C6B5F6" w:rsidRPr="7C84A48D">
        <w:rPr>
          <w:rFonts w:ascii="Times New Roman" w:eastAsia="Times New Roman" w:hAnsi="Times New Roman" w:cs="Times New Roman"/>
          <w:color w:val="000000" w:themeColor="text1"/>
          <w:sz w:val="24"/>
          <w:szCs w:val="24"/>
        </w:rPr>
        <w:t>peab</w:t>
      </w:r>
      <w:r w:rsidR="1CDEAB5E" w:rsidRPr="7C84A48D">
        <w:rPr>
          <w:rFonts w:ascii="Times New Roman" w:eastAsia="Times New Roman" w:hAnsi="Times New Roman" w:cs="Times New Roman"/>
          <w:color w:val="000000" w:themeColor="text1"/>
          <w:sz w:val="24"/>
          <w:szCs w:val="24"/>
        </w:rPr>
        <w:t xml:space="preserve"> uute meetmete väljatöötamisel Majandus- ja Kommunikatsiooniministeerium</w:t>
      </w:r>
      <w:r w:rsidR="17C46593" w:rsidRPr="7C84A48D">
        <w:rPr>
          <w:rFonts w:ascii="Times New Roman" w:eastAsia="Times New Roman" w:hAnsi="Times New Roman" w:cs="Times New Roman"/>
          <w:color w:val="000000" w:themeColor="text1"/>
          <w:sz w:val="24"/>
          <w:szCs w:val="24"/>
        </w:rPr>
        <w:t xml:space="preserve"> </w:t>
      </w:r>
      <w:r w:rsidR="68A5943C" w:rsidRPr="7C84A48D">
        <w:rPr>
          <w:rFonts w:ascii="Times New Roman" w:eastAsia="Times New Roman" w:hAnsi="Times New Roman" w:cs="Times New Roman"/>
          <w:color w:val="000000" w:themeColor="text1"/>
          <w:sz w:val="24"/>
          <w:szCs w:val="24"/>
        </w:rPr>
        <w:t>hin</w:t>
      </w:r>
      <w:r w:rsidR="4524CF76" w:rsidRPr="7C84A48D">
        <w:rPr>
          <w:rFonts w:ascii="Times New Roman" w:eastAsia="Times New Roman" w:hAnsi="Times New Roman" w:cs="Times New Roman"/>
          <w:color w:val="000000" w:themeColor="text1"/>
          <w:sz w:val="24"/>
          <w:szCs w:val="24"/>
        </w:rPr>
        <w:t>dama</w:t>
      </w:r>
      <w:r w:rsidR="68A5943C" w:rsidRPr="7C84A48D">
        <w:rPr>
          <w:rFonts w:ascii="Times New Roman" w:eastAsia="Times New Roman" w:hAnsi="Times New Roman" w:cs="Times New Roman"/>
          <w:color w:val="000000" w:themeColor="text1"/>
          <w:sz w:val="24"/>
          <w:szCs w:val="24"/>
        </w:rPr>
        <w:t xml:space="preserve"> eri sektorite</w:t>
      </w:r>
      <w:r w:rsidR="0072F3D3" w:rsidRPr="7C84A48D">
        <w:rPr>
          <w:rFonts w:ascii="Times New Roman" w:eastAsia="Times New Roman" w:hAnsi="Times New Roman" w:cs="Times New Roman"/>
          <w:color w:val="000000" w:themeColor="text1"/>
          <w:sz w:val="24"/>
          <w:szCs w:val="24"/>
        </w:rPr>
        <w:t xml:space="preserve"> plaanitavate meetmete mõju </w:t>
      </w:r>
      <w:r w:rsidR="010F73D9" w:rsidRPr="7C84A48D">
        <w:rPr>
          <w:rFonts w:ascii="Times New Roman" w:eastAsia="Times New Roman" w:hAnsi="Times New Roman" w:cs="Times New Roman"/>
          <w:color w:val="000000" w:themeColor="text1"/>
          <w:sz w:val="24"/>
          <w:szCs w:val="24"/>
        </w:rPr>
        <w:lastRenderedPageBreak/>
        <w:t>konkurentsivõimele</w:t>
      </w:r>
      <w:r w:rsidR="1A9906B7" w:rsidRPr="7C84A48D">
        <w:rPr>
          <w:rFonts w:ascii="Times New Roman" w:eastAsia="Times New Roman" w:hAnsi="Times New Roman" w:cs="Times New Roman"/>
          <w:color w:val="000000" w:themeColor="text1"/>
          <w:sz w:val="24"/>
          <w:szCs w:val="24"/>
        </w:rPr>
        <w:t xml:space="preserve"> ning </w:t>
      </w:r>
      <w:r w:rsidR="3DC032B8" w:rsidRPr="7C84A48D">
        <w:rPr>
          <w:rFonts w:ascii="Times New Roman" w:eastAsia="Times New Roman" w:hAnsi="Times New Roman" w:cs="Times New Roman"/>
          <w:color w:val="000000" w:themeColor="text1"/>
          <w:sz w:val="24"/>
          <w:szCs w:val="24"/>
        </w:rPr>
        <w:t xml:space="preserve">andma hinnangu </w:t>
      </w:r>
      <w:r w:rsidR="7069967F" w:rsidRPr="7C84A48D">
        <w:rPr>
          <w:rFonts w:ascii="Times New Roman" w:eastAsia="Times New Roman" w:hAnsi="Times New Roman" w:cs="Times New Roman"/>
          <w:color w:val="000000" w:themeColor="text1"/>
          <w:sz w:val="24"/>
          <w:szCs w:val="24"/>
        </w:rPr>
        <w:t xml:space="preserve">eelnõukohase </w:t>
      </w:r>
      <w:r w:rsidR="3DC032B8" w:rsidRPr="7C84A48D">
        <w:rPr>
          <w:rFonts w:ascii="Times New Roman" w:eastAsia="Times New Roman" w:hAnsi="Times New Roman" w:cs="Times New Roman"/>
          <w:color w:val="000000" w:themeColor="text1"/>
          <w:sz w:val="24"/>
          <w:szCs w:val="24"/>
        </w:rPr>
        <w:t xml:space="preserve">seaduse § </w:t>
      </w:r>
      <w:r w:rsidR="55EF29EE" w:rsidRPr="7C84A48D">
        <w:rPr>
          <w:rFonts w:ascii="Times New Roman" w:eastAsia="Times New Roman" w:hAnsi="Times New Roman" w:cs="Times New Roman"/>
          <w:color w:val="000000" w:themeColor="text1"/>
          <w:sz w:val="24"/>
          <w:szCs w:val="24"/>
        </w:rPr>
        <w:t>40</w:t>
      </w:r>
      <w:r w:rsidR="016C6CE4" w:rsidRPr="7C84A48D">
        <w:rPr>
          <w:rFonts w:ascii="Times New Roman" w:eastAsia="Times New Roman" w:hAnsi="Times New Roman" w:cs="Times New Roman"/>
          <w:color w:val="000000" w:themeColor="text1"/>
          <w:sz w:val="24"/>
          <w:szCs w:val="24"/>
        </w:rPr>
        <w:t xml:space="preserve"> alusel</w:t>
      </w:r>
      <w:r w:rsidR="3DC032B8" w:rsidRPr="7C84A48D">
        <w:rPr>
          <w:rFonts w:ascii="Times New Roman" w:eastAsia="Times New Roman" w:hAnsi="Times New Roman" w:cs="Times New Roman"/>
          <w:color w:val="000000" w:themeColor="text1"/>
          <w:sz w:val="24"/>
          <w:szCs w:val="24"/>
        </w:rPr>
        <w:t xml:space="preserve"> kavandatud asjakohaste tugimeetmete piisavusele majanduse kliimakindluse soodustamiseks</w:t>
      </w:r>
      <w:r w:rsidR="1A9906B7" w:rsidRPr="7C84A48D">
        <w:rPr>
          <w:rFonts w:ascii="Times New Roman" w:eastAsia="Times New Roman" w:hAnsi="Times New Roman" w:cs="Times New Roman"/>
          <w:color w:val="000000" w:themeColor="text1"/>
          <w:sz w:val="24"/>
          <w:szCs w:val="24"/>
        </w:rPr>
        <w:t>.</w:t>
      </w:r>
    </w:p>
    <w:p w14:paraId="130E3331" w14:textId="77777777" w:rsidR="00667A69" w:rsidRDefault="00667A69" w:rsidP="00F30CA3">
      <w:pPr>
        <w:spacing w:after="0" w:line="240" w:lineRule="auto"/>
        <w:jc w:val="both"/>
        <w:rPr>
          <w:rFonts w:ascii="Times New Roman" w:eastAsia="Times New Roman" w:hAnsi="Times New Roman" w:cs="Times New Roman"/>
          <w:color w:val="000000" w:themeColor="text1"/>
          <w:sz w:val="24"/>
          <w:szCs w:val="24"/>
        </w:rPr>
      </w:pPr>
    </w:p>
    <w:p w14:paraId="5770C170" w14:textId="4A14AAFB" w:rsidR="70768B1E" w:rsidRDefault="5FBB8ED4" w:rsidP="00F30CA3">
      <w:pPr>
        <w:spacing w:after="0" w:line="240" w:lineRule="auto"/>
        <w:jc w:val="both"/>
        <w:rPr>
          <w:rFonts w:ascii="Times New Roman" w:eastAsia="Times New Roman" w:hAnsi="Times New Roman" w:cs="Times New Roman"/>
          <w:color w:val="000000" w:themeColor="text1"/>
          <w:sz w:val="24"/>
          <w:szCs w:val="24"/>
        </w:rPr>
      </w:pPr>
      <w:r w:rsidRPr="458356DB">
        <w:rPr>
          <w:rFonts w:ascii="Times New Roman" w:eastAsia="Times New Roman" w:hAnsi="Times New Roman" w:cs="Times New Roman"/>
          <w:color w:val="000000" w:themeColor="text1"/>
          <w:sz w:val="24"/>
          <w:szCs w:val="24"/>
        </w:rPr>
        <w:t xml:space="preserve">Lõike 4 </w:t>
      </w:r>
      <w:r w:rsidR="438ADA8C" w:rsidRPr="458356DB">
        <w:rPr>
          <w:rFonts w:ascii="Times New Roman" w:eastAsia="Times New Roman" w:hAnsi="Times New Roman" w:cs="Times New Roman"/>
          <w:color w:val="000000" w:themeColor="text1"/>
          <w:sz w:val="24"/>
          <w:szCs w:val="24"/>
        </w:rPr>
        <w:t xml:space="preserve">kohaselt </w:t>
      </w:r>
      <w:r w:rsidRPr="458356DB">
        <w:rPr>
          <w:rFonts w:ascii="Times New Roman" w:eastAsia="Times New Roman" w:hAnsi="Times New Roman" w:cs="Times New Roman"/>
          <w:color w:val="000000" w:themeColor="text1"/>
          <w:sz w:val="24"/>
          <w:szCs w:val="24"/>
        </w:rPr>
        <w:t>koostab kliimariskide hinnangu Keskkonnaagentuur.</w:t>
      </w:r>
      <w:r w:rsidR="22F3FF87" w:rsidRPr="458356DB">
        <w:rPr>
          <w:rFonts w:ascii="Times New Roman" w:eastAsia="Times New Roman" w:hAnsi="Times New Roman" w:cs="Times New Roman"/>
          <w:color w:val="000000" w:themeColor="text1"/>
          <w:sz w:val="24"/>
          <w:szCs w:val="24"/>
        </w:rPr>
        <w:t xml:space="preserve"> Eesti</w:t>
      </w:r>
      <w:r w:rsidR="4CAFE6C6" w:rsidRPr="458356DB">
        <w:rPr>
          <w:rFonts w:ascii="Times New Roman" w:eastAsia="Times New Roman" w:hAnsi="Times New Roman" w:cs="Times New Roman"/>
          <w:color w:val="000000" w:themeColor="text1"/>
          <w:sz w:val="24"/>
          <w:szCs w:val="24"/>
        </w:rPr>
        <w:t xml:space="preserve"> ilmaandmete aegrida </w:t>
      </w:r>
      <w:r w:rsidR="1D16E3AD" w:rsidRPr="458356DB">
        <w:rPr>
          <w:rFonts w:ascii="Times New Roman" w:eastAsia="Times New Roman" w:hAnsi="Times New Roman" w:cs="Times New Roman"/>
          <w:color w:val="000000" w:themeColor="text1"/>
          <w:sz w:val="24"/>
          <w:szCs w:val="24"/>
        </w:rPr>
        <w:t>ulatub</w:t>
      </w:r>
      <w:r w:rsidR="6B5EDBD7" w:rsidRPr="458356DB">
        <w:rPr>
          <w:rFonts w:ascii="Times New Roman" w:eastAsia="Times New Roman" w:hAnsi="Times New Roman" w:cs="Times New Roman"/>
          <w:color w:val="000000" w:themeColor="text1"/>
          <w:sz w:val="24"/>
          <w:szCs w:val="24"/>
        </w:rPr>
        <w:t xml:space="preserve"> 19.</w:t>
      </w:r>
      <w:r w:rsidR="00A6597F">
        <w:rPr>
          <w:rFonts w:ascii="Times New Roman" w:eastAsia="Times New Roman" w:hAnsi="Times New Roman" w:cs="Times New Roman"/>
          <w:color w:val="000000" w:themeColor="text1"/>
          <w:sz w:val="24"/>
          <w:szCs w:val="24"/>
        </w:rPr>
        <w:t xml:space="preserve"> </w:t>
      </w:r>
      <w:r w:rsidR="6B5EDBD7" w:rsidRPr="458356DB">
        <w:rPr>
          <w:rFonts w:ascii="Times New Roman" w:eastAsia="Times New Roman" w:hAnsi="Times New Roman" w:cs="Times New Roman"/>
          <w:color w:val="000000" w:themeColor="text1"/>
          <w:sz w:val="24"/>
          <w:szCs w:val="24"/>
        </w:rPr>
        <w:t>sajandi keskpai</w:t>
      </w:r>
      <w:r w:rsidR="48FD1D8B" w:rsidRPr="458356DB">
        <w:rPr>
          <w:rFonts w:ascii="Times New Roman" w:eastAsia="Times New Roman" w:hAnsi="Times New Roman" w:cs="Times New Roman"/>
          <w:color w:val="000000" w:themeColor="text1"/>
          <w:sz w:val="24"/>
          <w:szCs w:val="24"/>
        </w:rPr>
        <w:t>ka</w:t>
      </w:r>
      <w:r w:rsidR="6B5EDBD7" w:rsidRPr="458356DB">
        <w:rPr>
          <w:rFonts w:ascii="Times New Roman" w:eastAsia="Times New Roman" w:hAnsi="Times New Roman" w:cs="Times New Roman"/>
          <w:color w:val="000000" w:themeColor="text1"/>
          <w:sz w:val="24"/>
          <w:szCs w:val="24"/>
        </w:rPr>
        <w:t xml:space="preserve">, kui Eestis hakati meteoroloogilisi vaatlusi </w:t>
      </w:r>
      <w:r w:rsidR="00A6597F">
        <w:rPr>
          <w:rFonts w:ascii="Times New Roman" w:eastAsia="Times New Roman" w:hAnsi="Times New Roman" w:cs="Times New Roman"/>
          <w:color w:val="000000" w:themeColor="text1"/>
          <w:sz w:val="24"/>
          <w:szCs w:val="24"/>
        </w:rPr>
        <w:t>tegema</w:t>
      </w:r>
      <w:r w:rsidR="6B5EDBD7" w:rsidRPr="458356DB">
        <w:rPr>
          <w:rFonts w:ascii="Times New Roman" w:eastAsia="Times New Roman" w:hAnsi="Times New Roman" w:cs="Times New Roman"/>
          <w:color w:val="000000" w:themeColor="text1"/>
          <w:sz w:val="24"/>
          <w:szCs w:val="24"/>
        </w:rPr>
        <w:t xml:space="preserve"> koor</w:t>
      </w:r>
      <w:r w:rsidR="0F32FE5B" w:rsidRPr="458356DB">
        <w:rPr>
          <w:rFonts w:ascii="Times New Roman" w:eastAsia="Times New Roman" w:hAnsi="Times New Roman" w:cs="Times New Roman"/>
          <w:color w:val="000000" w:themeColor="text1"/>
          <w:sz w:val="24"/>
          <w:szCs w:val="24"/>
        </w:rPr>
        <w:t>dineeritult ja süsteemselt</w:t>
      </w:r>
      <w:r w:rsidR="00A6597F">
        <w:rPr>
          <w:rFonts w:ascii="Times New Roman" w:eastAsia="Times New Roman" w:hAnsi="Times New Roman" w:cs="Times New Roman"/>
          <w:color w:val="000000" w:themeColor="text1"/>
          <w:sz w:val="24"/>
          <w:szCs w:val="24"/>
        </w:rPr>
        <w:t>. M</w:t>
      </w:r>
      <w:r w:rsidR="2599ACF9" w:rsidRPr="458356DB">
        <w:rPr>
          <w:rFonts w:ascii="Times New Roman" w:eastAsia="Times New Roman" w:hAnsi="Times New Roman" w:cs="Times New Roman"/>
          <w:color w:val="000000" w:themeColor="text1"/>
          <w:sz w:val="24"/>
          <w:szCs w:val="24"/>
        </w:rPr>
        <w:t xml:space="preserve">ida pikemad on aegread </w:t>
      </w:r>
      <w:r w:rsidR="50DB880F" w:rsidRPr="458356DB">
        <w:rPr>
          <w:rFonts w:ascii="Times New Roman" w:eastAsia="Times New Roman" w:hAnsi="Times New Roman" w:cs="Times New Roman"/>
          <w:color w:val="000000" w:themeColor="text1"/>
          <w:sz w:val="24"/>
          <w:szCs w:val="24"/>
        </w:rPr>
        <w:t>ja mida rohkem ilmaandmeid</w:t>
      </w:r>
      <w:r w:rsidR="00A6597F">
        <w:rPr>
          <w:rFonts w:ascii="Times New Roman" w:eastAsia="Times New Roman" w:hAnsi="Times New Roman" w:cs="Times New Roman"/>
          <w:color w:val="000000" w:themeColor="text1"/>
          <w:sz w:val="24"/>
          <w:szCs w:val="24"/>
        </w:rPr>
        <w:t>,</w:t>
      </w:r>
      <w:r w:rsidR="50DB880F" w:rsidRPr="458356DB">
        <w:rPr>
          <w:rFonts w:ascii="Times New Roman" w:eastAsia="Times New Roman" w:hAnsi="Times New Roman" w:cs="Times New Roman"/>
          <w:color w:val="000000" w:themeColor="text1"/>
          <w:sz w:val="24"/>
          <w:szCs w:val="24"/>
        </w:rPr>
        <w:t xml:space="preserve"> seda täpsemad on tuleviku prognoosid.</w:t>
      </w:r>
      <w:r w:rsidR="22F3FF87" w:rsidRPr="458356DB">
        <w:rPr>
          <w:rFonts w:ascii="Times New Roman" w:eastAsia="Times New Roman" w:hAnsi="Times New Roman" w:cs="Times New Roman"/>
          <w:color w:val="000000" w:themeColor="text1"/>
          <w:sz w:val="24"/>
          <w:szCs w:val="24"/>
        </w:rPr>
        <w:t xml:space="preserve"> </w:t>
      </w:r>
      <w:r w:rsidR="33AF8792" w:rsidRPr="458356DB">
        <w:rPr>
          <w:rFonts w:ascii="Times New Roman" w:eastAsia="Times New Roman" w:hAnsi="Times New Roman" w:cs="Times New Roman"/>
          <w:color w:val="000000" w:themeColor="text1"/>
          <w:sz w:val="24"/>
          <w:szCs w:val="24"/>
        </w:rPr>
        <w:t>Keskkonnaagentuur</w:t>
      </w:r>
      <w:r w:rsidR="5AA9549C" w:rsidRPr="458356DB">
        <w:rPr>
          <w:rFonts w:ascii="Times New Roman" w:eastAsia="Times New Roman" w:hAnsi="Times New Roman" w:cs="Times New Roman"/>
          <w:color w:val="000000" w:themeColor="text1"/>
          <w:sz w:val="24"/>
          <w:szCs w:val="24"/>
        </w:rPr>
        <w:t>il on</w:t>
      </w:r>
      <w:r w:rsidR="33AF8792" w:rsidRPr="458356DB">
        <w:rPr>
          <w:rFonts w:ascii="Times New Roman" w:eastAsia="Times New Roman" w:hAnsi="Times New Roman" w:cs="Times New Roman"/>
          <w:color w:val="000000" w:themeColor="text1"/>
          <w:sz w:val="24"/>
          <w:szCs w:val="24"/>
        </w:rPr>
        <w:t xml:space="preserve"> kliima</w:t>
      </w:r>
      <w:r w:rsidR="232E0067" w:rsidRPr="458356DB">
        <w:rPr>
          <w:rFonts w:ascii="Times New Roman" w:eastAsia="Times New Roman" w:hAnsi="Times New Roman" w:cs="Times New Roman"/>
          <w:color w:val="000000" w:themeColor="text1"/>
          <w:sz w:val="24"/>
          <w:szCs w:val="24"/>
        </w:rPr>
        <w:t xml:space="preserve">prognooside </w:t>
      </w:r>
      <w:r w:rsidR="33117256" w:rsidRPr="458356DB">
        <w:rPr>
          <w:rFonts w:ascii="Times New Roman" w:eastAsia="Times New Roman" w:hAnsi="Times New Roman" w:cs="Times New Roman"/>
          <w:color w:val="000000" w:themeColor="text1"/>
          <w:sz w:val="24"/>
          <w:szCs w:val="24"/>
        </w:rPr>
        <w:t>(sh kliimariskide hinnangu)</w:t>
      </w:r>
      <w:r w:rsidR="33AF8792" w:rsidRPr="458356DB">
        <w:rPr>
          <w:rFonts w:ascii="Times New Roman" w:eastAsia="Times New Roman" w:hAnsi="Times New Roman" w:cs="Times New Roman"/>
          <w:color w:val="000000" w:themeColor="text1"/>
          <w:sz w:val="24"/>
          <w:szCs w:val="24"/>
        </w:rPr>
        <w:t xml:space="preserve"> koostamise kogemus</w:t>
      </w:r>
      <w:r w:rsidR="0135EEBA" w:rsidRPr="458356DB">
        <w:rPr>
          <w:rFonts w:ascii="Times New Roman" w:eastAsia="Times New Roman" w:hAnsi="Times New Roman" w:cs="Times New Roman"/>
          <w:color w:val="000000" w:themeColor="text1"/>
          <w:sz w:val="24"/>
          <w:szCs w:val="24"/>
        </w:rPr>
        <w:t xml:space="preserve"> aastast 2014, kui alustati Euroopa Majanduspiirkonna keskkonnaprogrammi raames Eesti</w:t>
      </w:r>
      <w:r w:rsidR="264D2180" w:rsidRPr="458356DB">
        <w:rPr>
          <w:rFonts w:ascii="Times New Roman" w:eastAsia="Times New Roman" w:hAnsi="Times New Roman" w:cs="Times New Roman"/>
          <w:color w:val="000000" w:themeColor="text1"/>
          <w:sz w:val="24"/>
          <w:szCs w:val="24"/>
        </w:rPr>
        <w:t xml:space="preserve"> kliimamuutustega kohanemise</w:t>
      </w:r>
      <w:r w:rsidR="56A637F0" w:rsidRPr="458356DB">
        <w:rPr>
          <w:rFonts w:ascii="Times New Roman" w:eastAsia="Times New Roman" w:hAnsi="Times New Roman" w:cs="Times New Roman"/>
          <w:color w:val="000000" w:themeColor="text1"/>
          <w:sz w:val="24"/>
          <w:szCs w:val="24"/>
        </w:rPr>
        <w:t xml:space="preserve"> arengukava jaoks vajalik</w:t>
      </w:r>
      <w:r w:rsidR="00A6597F">
        <w:rPr>
          <w:rFonts w:ascii="Times New Roman" w:eastAsia="Times New Roman" w:hAnsi="Times New Roman" w:cs="Times New Roman"/>
          <w:color w:val="000000" w:themeColor="text1"/>
          <w:sz w:val="24"/>
          <w:szCs w:val="24"/>
        </w:rPr>
        <w:t>e</w:t>
      </w:r>
      <w:r w:rsidR="56A637F0" w:rsidRPr="458356DB">
        <w:rPr>
          <w:rFonts w:ascii="Times New Roman" w:eastAsia="Times New Roman" w:hAnsi="Times New Roman" w:cs="Times New Roman"/>
          <w:color w:val="000000" w:themeColor="text1"/>
          <w:sz w:val="24"/>
          <w:szCs w:val="24"/>
        </w:rPr>
        <w:t xml:space="preserve"> kliimastsenaariumite</w:t>
      </w:r>
      <w:r w:rsidR="0D009FED" w:rsidRPr="458356DB">
        <w:rPr>
          <w:rFonts w:ascii="Times New Roman" w:eastAsia="Times New Roman" w:hAnsi="Times New Roman" w:cs="Times New Roman"/>
          <w:color w:val="000000" w:themeColor="text1"/>
          <w:sz w:val="24"/>
          <w:szCs w:val="24"/>
        </w:rPr>
        <w:t xml:space="preserve"> </w:t>
      </w:r>
      <w:r w:rsidR="3D9F847E" w:rsidRPr="458356DB">
        <w:rPr>
          <w:rFonts w:ascii="Times New Roman" w:eastAsia="Times New Roman" w:hAnsi="Times New Roman" w:cs="Times New Roman"/>
          <w:color w:val="000000" w:themeColor="text1"/>
          <w:sz w:val="24"/>
          <w:szCs w:val="24"/>
        </w:rPr>
        <w:t>koostamisega. Alates 2023.</w:t>
      </w:r>
      <w:r w:rsidR="00A6597F">
        <w:rPr>
          <w:rFonts w:ascii="Times New Roman" w:eastAsia="Times New Roman" w:hAnsi="Times New Roman" w:cs="Times New Roman"/>
          <w:color w:val="000000" w:themeColor="text1"/>
          <w:sz w:val="24"/>
          <w:szCs w:val="24"/>
        </w:rPr>
        <w:t xml:space="preserve"> </w:t>
      </w:r>
      <w:r w:rsidR="3D9F847E" w:rsidRPr="458356DB">
        <w:rPr>
          <w:rFonts w:ascii="Times New Roman" w:eastAsia="Times New Roman" w:hAnsi="Times New Roman" w:cs="Times New Roman"/>
          <w:color w:val="000000" w:themeColor="text1"/>
          <w:sz w:val="24"/>
          <w:szCs w:val="24"/>
        </w:rPr>
        <w:t xml:space="preserve">aastast on Keskkonnaagentuur juhtinud Eesti kliimaprojektsioonide </w:t>
      </w:r>
      <w:r w:rsidR="103F2BC0" w:rsidRPr="458356DB">
        <w:rPr>
          <w:rFonts w:ascii="Times New Roman" w:eastAsia="Times New Roman" w:hAnsi="Times New Roman" w:cs="Times New Roman"/>
          <w:color w:val="000000" w:themeColor="text1"/>
          <w:sz w:val="24"/>
          <w:szCs w:val="24"/>
        </w:rPr>
        <w:t>ajakohastamis</w:t>
      </w:r>
      <w:r w:rsidR="3D9F847E" w:rsidRPr="458356DB">
        <w:rPr>
          <w:rFonts w:ascii="Times New Roman" w:eastAsia="Times New Roman" w:hAnsi="Times New Roman" w:cs="Times New Roman"/>
          <w:color w:val="000000" w:themeColor="text1"/>
          <w:sz w:val="24"/>
          <w:szCs w:val="24"/>
        </w:rPr>
        <w:t xml:space="preserve">t. </w:t>
      </w:r>
      <w:r w:rsidR="3D168693" w:rsidRPr="458356DB">
        <w:rPr>
          <w:rFonts w:ascii="Times New Roman" w:eastAsia="Times New Roman" w:hAnsi="Times New Roman" w:cs="Times New Roman"/>
          <w:color w:val="000000" w:themeColor="text1"/>
          <w:sz w:val="24"/>
          <w:szCs w:val="24"/>
        </w:rPr>
        <w:t>Projekti on kaasatud Tallinna Tehnikaülikool ja Tartu Ülikool. Projektsioonid valmivad 2027.</w:t>
      </w:r>
      <w:r w:rsidR="00A6597F">
        <w:rPr>
          <w:rFonts w:ascii="Times New Roman" w:eastAsia="Times New Roman" w:hAnsi="Times New Roman" w:cs="Times New Roman"/>
          <w:color w:val="000000" w:themeColor="text1"/>
          <w:sz w:val="24"/>
          <w:szCs w:val="24"/>
        </w:rPr>
        <w:t xml:space="preserve"> </w:t>
      </w:r>
      <w:r w:rsidR="3D168693" w:rsidRPr="458356DB">
        <w:rPr>
          <w:rFonts w:ascii="Times New Roman" w:eastAsia="Times New Roman" w:hAnsi="Times New Roman" w:cs="Times New Roman"/>
          <w:color w:val="000000" w:themeColor="text1"/>
          <w:sz w:val="24"/>
          <w:szCs w:val="24"/>
        </w:rPr>
        <w:t>aasta alguses, mis järel uuendatakse proje</w:t>
      </w:r>
      <w:r w:rsidR="2A1F4406" w:rsidRPr="458356DB">
        <w:rPr>
          <w:rFonts w:ascii="Times New Roman" w:eastAsia="Times New Roman" w:hAnsi="Times New Roman" w:cs="Times New Roman"/>
          <w:color w:val="000000" w:themeColor="text1"/>
          <w:sz w:val="24"/>
          <w:szCs w:val="24"/>
        </w:rPr>
        <w:t>ktsioonide</w:t>
      </w:r>
      <w:r w:rsidR="00A6597F">
        <w:rPr>
          <w:rFonts w:ascii="Times New Roman" w:eastAsia="Times New Roman" w:hAnsi="Times New Roman" w:cs="Times New Roman"/>
          <w:color w:val="000000" w:themeColor="text1"/>
          <w:sz w:val="24"/>
          <w:szCs w:val="24"/>
        </w:rPr>
        <w:t xml:space="preserve"> alusel</w:t>
      </w:r>
      <w:r w:rsidR="2A1F4406" w:rsidRPr="458356DB">
        <w:rPr>
          <w:rFonts w:ascii="Times New Roman" w:eastAsia="Times New Roman" w:hAnsi="Times New Roman" w:cs="Times New Roman"/>
          <w:color w:val="000000" w:themeColor="text1"/>
          <w:sz w:val="24"/>
          <w:szCs w:val="24"/>
        </w:rPr>
        <w:t xml:space="preserve"> </w:t>
      </w:r>
      <w:r w:rsidR="0C867054" w:rsidRPr="458356DB">
        <w:rPr>
          <w:rFonts w:ascii="Times New Roman" w:eastAsia="Times New Roman" w:hAnsi="Times New Roman" w:cs="Times New Roman"/>
          <w:color w:val="000000" w:themeColor="text1"/>
          <w:sz w:val="24"/>
          <w:szCs w:val="24"/>
        </w:rPr>
        <w:t>kliimariskide hinnangut.</w:t>
      </w:r>
    </w:p>
    <w:p w14:paraId="5F947506" w14:textId="07300DD9" w:rsidR="43BECCDB" w:rsidRDefault="43BECCDB" w:rsidP="00F30CA3">
      <w:pPr>
        <w:spacing w:after="0" w:line="240" w:lineRule="auto"/>
        <w:jc w:val="both"/>
        <w:rPr>
          <w:rFonts w:ascii="Times New Roman" w:eastAsia="Times New Roman" w:hAnsi="Times New Roman" w:cs="Times New Roman"/>
          <w:sz w:val="24"/>
          <w:szCs w:val="24"/>
        </w:rPr>
      </w:pPr>
    </w:p>
    <w:p w14:paraId="5F1365C3" w14:textId="3B9ECFBB" w:rsidR="60FB96C3" w:rsidRDefault="60FB96C3" w:rsidP="00F30CA3">
      <w:pPr>
        <w:spacing w:after="0" w:line="240" w:lineRule="auto"/>
        <w:jc w:val="both"/>
        <w:rPr>
          <w:rFonts w:ascii="Times New Roman" w:eastAsia="Times New Roman" w:hAnsi="Times New Roman" w:cs="Times New Roman"/>
          <w:sz w:val="24"/>
          <w:szCs w:val="24"/>
        </w:rPr>
      </w:pPr>
      <w:r w:rsidRPr="00034B1B">
        <w:rPr>
          <w:rFonts w:ascii="Times New Roman" w:eastAsia="Times New Roman" w:hAnsi="Times New Roman" w:cs="Times New Roman"/>
          <w:b/>
          <w:bCs/>
          <w:color w:val="000000" w:themeColor="text1"/>
          <w:sz w:val="24"/>
          <w:szCs w:val="24"/>
        </w:rPr>
        <w:t>§ 4</w:t>
      </w:r>
      <w:r w:rsidR="66DCFE7C" w:rsidRPr="00034B1B">
        <w:rPr>
          <w:rFonts w:ascii="Times New Roman" w:eastAsia="Times New Roman" w:hAnsi="Times New Roman" w:cs="Times New Roman"/>
          <w:b/>
          <w:bCs/>
          <w:color w:val="000000" w:themeColor="text1"/>
          <w:sz w:val="24"/>
          <w:szCs w:val="24"/>
        </w:rPr>
        <w:t>4</w:t>
      </w:r>
      <w:r w:rsidRPr="00034B1B">
        <w:rPr>
          <w:rFonts w:ascii="Times New Roman" w:eastAsia="Times New Roman" w:hAnsi="Times New Roman" w:cs="Times New Roman"/>
          <w:b/>
          <w:bCs/>
          <w:color w:val="000000" w:themeColor="text1"/>
          <w:sz w:val="24"/>
          <w:szCs w:val="24"/>
        </w:rPr>
        <w:t>. Kliimaaruande koostamise aeg ja aruande osad</w:t>
      </w:r>
    </w:p>
    <w:p w14:paraId="6EEFD1AE" w14:textId="77777777" w:rsidR="00E44F49" w:rsidRDefault="00E44F49" w:rsidP="00F30CA3">
      <w:pPr>
        <w:spacing w:after="0" w:line="240" w:lineRule="auto"/>
        <w:jc w:val="both"/>
        <w:rPr>
          <w:rFonts w:ascii="Times New Roman" w:eastAsia="Times New Roman" w:hAnsi="Times New Roman" w:cs="Times New Roman"/>
          <w:sz w:val="24"/>
          <w:szCs w:val="24"/>
        </w:rPr>
      </w:pPr>
    </w:p>
    <w:p w14:paraId="7F611F1C" w14:textId="1A2150D7" w:rsidR="60FB96C3" w:rsidRDefault="60FB96C3" w:rsidP="00F30CA3">
      <w:pPr>
        <w:spacing w:after="0" w:line="240" w:lineRule="auto"/>
        <w:jc w:val="both"/>
        <w:rPr>
          <w:rFonts w:ascii="Times New Roman" w:eastAsia="Times New Roman" w:hAnsi="Times New Roman" w:cs="Times New Roman"/>
          <w:sz w:val="24"/>
          <w:szCs w:val="24"/>
        </w:rPr>
      </w:pPr>
      <w:r w:rsidRPr="43BECCDB">
        <w:rPr>
          <w:rFonts w:ascii="Times New Roman" w:eastAsia="Times New Roman" w:hAnsi="Times New Roman" w:cs="Times New Roman"/>
          <w:sz w:val="24"/>
          <w:szCs w:val="24"/>
        </w:rPr>
        <w:t xml:space="preserve">Paragrahvis </w:t>
      </w:r>
      <w:r w:rsidRPr="5C9FB262">
        <w:rPr>
          <w:rFonts w:ascii="Times New Roman" w:eastAsia="Times New Roman" w:hAnsi="Times New Roman" w:cs="Times New Roman"/>
          <w:sz w:val="24"/>
          <w:szCs w:val="24"/>
        </w:rPr>
        <w:t>4</w:t>
      </w:r>
      <w:r w:rsidR="42FD6003" w:rsidRPr="5C9FB262">
        <w:rPr>
          <w:rFonts w:ascii="Times New Roman" w:eastAsia="Times New Roman" w:hAnsi="Times New Roman" w:cs="Times New Roman"/>
          <w:sz w:val="24"/>
          <w:szCs w:val="24"/>
        </w:rPr>
        <w:t>4</w:t>
      </w:r>
      <w:r w:rsidRPr="43BECCDB">
        <w:rPr>
          <w:rFonts w:ascii="Times New Roman" w:eastAsia="Times New Roman" w:hAnsi="Times New Roman" w:cs="Times New Roman"/>
          <w:sz w:val="24"/>
          <w:szCs w:val="24"/>
        </w:rPr>
        <w:t xml:space="preserve"> </w:t>
      </w:r>
      <w:r w:rsidR="76F8E069" w:rsidRPr="43BECCDB">
        <w:rPr>
          <w:rFonts w:ascii="Times New Roman" w:eastAsia="Times New Roman" w:hAnsi="Times New Roman" w:cs="Times New Roman"/>
          <w:sz w:val="24"/>
          <w:szCs w:val="24"/>
        </w:rPr>
        <w:t xml:space="preserve">sätestatakse </w:t>
      </w:r>
      <w:r w:rsidR="76F8E069" w:rsidRPr="00B00D74">
        <w:rPr>
          <w:rFonts w:ascii="Times New Roman" w:eastAsia="Times New Roman" w:hAnsi="Times New Roman" w:cs="Times New Roman"/>
          <w:sz w:val="24"/>
          <w:szCs w:val="24"/>
        </w:rPr>
        <w:t>kliimaaruande</w:t>
      </w:r>
      <w:r w:rsidR="76F8E069" w:rsidRPr="43BECCDB">
        <w:rPr>
          <w:rFonts w:ascii="Times New Roman" w:eastAsia="Times New Roman" w:hAnsi="Times New Roman" w:cs="Times New Roman"/>
          <w:sz w:val="24"/>
          <w:szCs w:val="24"/>
        </w:rPr>
        <w:t xml:space="preserve"> koostamise aeg ja</w:t>
      </w:r>
      <w:r w:rsidR="76F8E069" w:rsidRPr="43BECCDB" w:rsidDel="004443A3">
        <w:rPr>
          <w:rFonts w:ascii="Times New Roman" w:eastAsia="Times New Roman" w:hAnsi="Times New Roman" w:cs="Times New Roman"/>
          <w:sz w:val="24"/>
          <w:szCs w:val="24"/>
        </w:rPr>
        <w:t xml:space="preserve"> </w:t>
      </w:r>
      <w:r w:rsidR="00116957">
        <w:rPr>
          <w:rFonts w:ascii="Times New Roman" w:eastAsia="Times New Roman" w:hAnsi="Times New Roman" w:cs="Times New Roman"/>
          <w:sz w:val="24"/>
          <w:szCs w:val="24"/>
        </w:rPr>
        <w:t>aruande osad.</w:t>
      </w:r>
      <w:r w:rsidR="0E372736" w:rsidRPr="43BECCDB">
        <w:rPr>
          <w:rFonts w:ascii="Times New Roman" w:eastAsia="Times New Roman" w:hAnsi="Times New Roman" w:cs="Times New Roman"/>
          <w:sz w:val="24"/>
          <w:szCs w:val="24"/>
        </w:rPr>
        <w:t xml:space="preserve"> </w:t>
      </w:r>
      <w:r w:rsidR="0E372736" w:rsidRPr="029DC1DD">
        <w:rPr>
          <w:rFonts w:ascii="Times New Roman" w:eastAsia="Times New Roman" w:hAnsi="Times New Roman" w:cs="Times New Roman"/>
          <w:sz w:val="24"/>
          <w:szCs w:val="24"/>
        </w:rPr>
        <w:t>Kliimaaruanne koostatakse iga</w:t>
      </w:r>
      <w:r w:rsidR="006C52E8">
        <w:rPr>
          <w:rFonts w:ascii="Times New Roman" w:eastAsia="Times New Roman" w:hAnsi="Times New Roman" w:cs="Times New Roman"/>
          <w:sz w:val="24"/>
          <w:szCs w:val="24"/>
        </w:rPr>
        <w:t>l</w:t>
      </w:r>
      <w:r w:rsidR="007E0E88">
        <w:rPr>
          <w:rFonts w:ascii="Times New Roman" w:eastAsia="Times New Roman" w:hAnsi="Times New Roman" w:cs="Times New Roman"/>
          <w:sz w:val="24"/>
          <w:szCs w:val="24"/>
        </w:rPr>
        <w:t xml:space="preserve"> </w:t>
      </w:r>
      <w:r w:rsidR="35A5FF11" w:rsidRPr="6AB5C98F">
        <w:rPr>
          <w:rFonts w:ascii="Times New Roman" w:eastAsia="Times New Roman" w:hAnsi="Times New Roman" w:cs="Times New Roman"/>
          <w:sz w:val="24"/>
          <w:szCs w:val="24"/>
        </w:rPr>
        <w:t>aasta</w:t>
      </w:r>
      <w:r w:rsidR="79E5440D" w:rsidRPr="6AB5C98F">
        <w:rPr>
          <w:rFonts w:ascii="Times New Roman" w:eastAsia="Times New Roman" w:hAnsi="Times New Roman" w:cs="Times New Roman"/>
          <w:sz w:val="24"/>
          <w:szCs w:val="24"/>
        </w:rPr>
        <w:t>l</w:t>
      </w:r>
      <w:r w:rsidR="0E372736" w:rsidRPr="029DC1DD" w:rsidDel="0092681B">
        <w:rPr>
          <w:rFonts w:ascii="Times New Roman" w:eastAsia="Times New Roman" w:hAnsi="Times New Roman" w:cs="Times New Roman"/>
          <w:sz w:val="24"/>
          <w:szCs w:val="24"/>
        </w:rPr>
        <w:t xml:space="preserve">, </w:t>
      </w:r>
      <w:r w:rsidR="0E372736" w:rsidRPr="029DC1DD">
        <w:rPr>
          <w:rFonts w:ascii="Times New Roman" w:eastAsia="Times New Roman" w:hAnsi="Times New Roman" w:cs="Times New Roman"/>
          <w:sz w:val="24"/>
          <w:szCs w:val="24"/>
        </w:rPr>
        <w:t xml:space="preserve">et seirata </w:t>
      </w:r>
      <w:r w:rsidR="3617930F" w:rsidRPr="029DC1DD">
        <w:rPr>
          <w:rFonts w:ascii="Times New Roman" w:eastAsia="Times New Roman" w:hAnsi="Times New Roman" w:cs="Times New Roman"/>
          <w:sz w:val="24"/>
          <w:szCs w:val="24"/>
        </w:rPr>
        <w:t xml:space="preserve">inventuuriandmete ja prognooside põhjal </w:t>
      </w:r>
      <w:r w:rsidR="0E372736" w:rsidRPr="029DC1DD">
        <w:rPr>
          <w:rFonts w:ascii="Times New Roman" w:eastAsia="Times New Roman" w:hAnsi="Times New Roman" w:cs="Times New Roman"/>
          <w:sz w:val="24"/>
          <w:szCs w:val="24"/>
        </w:rPr>
        <w:t xml:space="preserve">kliimaeesmärkide </w:t>
      </w:r>
      <w:r w:rsidR="460FFB3B" w:rsidRPr="029DC1DD">
        <w:rPr>
          <w:rFonts w:ascii="Times New Roman" w:eastAsia="Times New Roman" w:hAnsi="Times New Roman" w:cs="Times New Roman"/>
          <w:sz w:val="24"/>
          <w:szCs w:val="24"/>
        </w:rPr>
        <w:t>saavutamist</w:t>
      </w:r>
      <w:r w:rsidR="57AC5719" w:rsidRPr="029DC1DD">
        <w:rPr>
          <w:rFonts w:ascii="Times New Roman" w:eastAsia="Times New Roman" w:hAnsi="Times New Roman" w:cs="Times New Roman"/>
          <w:sz w:val="24"/>
          <w:szCs w:val="24"/>
        </w:rPr>
        <w:t xml:space="preserve"> ning anda hinnang nii kliimamuutuste leevendamise kui ka kliimamuutustega kohanemise eesmärkide täitmisele.</w:t>
      </w:r>
      <w:r w:rsidR="00153AC6">
        <w:rPr>
          <w:rFonts w:ascii="Times New Roman" w:eastAsia="Times New Roman" w:hAnsi="Times New Roman" w:cs="Times New Roman"/>
          <w:sz w:val="24"/>
          <w:szCs w:val="24"/>
        </w:rPr>
        <w:t xml:space="preserve"> Teatud aastatel täiendatakse kliimaaruannet </w:t>
      </w:r>
      <w:r w:rsidR="00116957">
        <w:rPr>
          <w:rFonts w:ascii="Times New Roman" w:eastAsia="Times New Roman" w:hAnsi="Times New Roman" w:cs="Times New Roman"/>
          <w:sz w:val="24"/>
          <w:szCs w:val="24"/>
        </w:rPr>
        <w:t>uute</w:t>
      </w:r>
      <w:r w:rsidR="00153AC6">
        <w:rPr>
          <w:rFonts w:ascii="Times New Roman" w:eastAsia="Times New Roman" w:hAnsi="Times New Roman" w:cs="Times New Roman"/>
          <w:sz w:val="24"/>
          <w:szCs w:val="24"/>
        </w:rPr>
        <w:t xml:space="preserve"> osadega.</w:t>
      </w:r>
    </w:p>
    <w:p w14:paraId="19D066C1" w14:textId="77777777" w:rsidR="0054494D" w:rsidRDefault="0054494D" w:rsidP="00F30CA3">
      <w:pPr>
        <w:spacing w:after="0" w:line="240" w:lineRule="auto"/>
        <w:jc w:val="both"/>
        <w:rPr>
          <w:rFonts w:ascii="Times New Roman" w:eastAsia="Times New Roman" w:hAnsi="Times New Roman" w:cs="Times New Roman"/>
          <w:sz w:val="24"/>
          <w:szCs w:val="24"/>
        </w:rPr>
      </w:pPr>
    </w:p>
    <w:p w14:paraId="1C3CD6D5" w14:textId="31D09FE3" w:rsidR="7CFC86BD" w:rsidRDefault="7953D97F" w:rsidP="00F30CA3">
      <w:pPr>
        <w:spacing w:after="0" w:line="240" w:lineRule="auto"/>
        <w:jc w:val="both"/>
        <w:rPr>
          <w:rFonts w:ascii="Times New Roman" w:eastAsia="Times New Roman" w:hAnsi="Times New Roman" w:cs="Times New Roman"/>
          <w:color w:val="000000" w:themeColor="text1"/>
          <w:sz w:val="24"/>
          <w:szCs w:val="24"/>
        </w:rPr>
      </w:pPr>
      <w:r w:rsidRPr="386249A9">
        <w:rPr>
          <w:rFonts w:ascii="Times New Roman" w:eastAsia="Times New Roman" w:hAnsi="Times New Roman" w:cs="Times New Roman"/>
          <w:sz w:val="24"/>
          <w:szCs w:val="24"/>
        </w:rPr>
        <w:t xml:space="preserve">Lõike 2 kohaselt </w:t>
      </w:r>
      <w:r w:rsidR="105E4348" w:rsidRPr="386249A9">
        <w:rPr>
          <w:rFonts w:ascii="Times New Roman" w:eastAsia="Times New Roman" w:hAnsi="Times New Roman" w:cs="Times New Roman"/>
          <w:sz w:val="24"/>
          <w:szCs w:val="24"/>
        </w:rPr>
        <w:t xml:space="preserve">peab kliimaaruanne sisaldama vähemalt iga kahe aasta tagant KHG heitkoguste prognoosi. </w:t>
      </w:r>
      <w:r w:rsidR="65E7A0FB" w:rsidRPr="386249A9">
        <w:rPr>
          <w:rFonts w:ascii="Times New Roman" w:eastAsia="Times New Roman" w:hAnsi="Times New Roman" w:cs="Times New Roman"/>
          <w:color w:val="000000" w:themeColor="text1"/>
          <w:sz w:val="24"/>
          <w:szCs w:val="24"/>
        </w:rPr>
        <w:t>KHG prognoose koostatakse riikliku inventuuri meetodite</w:t>
      </w:r>
      <w:r w:rsidR="00116957">
        <w:rPr>
          <w:rFonts w:ascii="Times New Roman" w:eastAsia="Times New Roman" w:hAnsi="Times New Roman" w:cs="Times New Roman"/>
          <w:color w:val="000000" w:themeColor="text1"/>
          <w:sz w:val="24"/>
          <w:szCs w:val="24"/>
        </w:rPr>
        <w:t xml:space="preserve"> järgi</w:t>
      </w:r>
      <w:r w:rsidR="65E7A0FB" w:rsidRPr="386249A9">
        <w:rPr>
          <w:rFonts w:ascii="Times New Roman" w:eastAsia="Times New Roman" w:hAnsi="Times New Roman" w:cs="Times New Roman"/>
          <w:color w:val="000000" w:themeColor="text1"/>
          <w:sz w:val="24"/>
          <w:szCs w:val="24"/>
        </w:rPr>
        <w:t xml:space="preserve"> ning neis eristatakse energeetika, transpordi, tööstuslike protsesside ja toodete (IPPU),</w:t>
      </w:r>
      <w:r w:rsidR="004E6823">
        <w:rPr>
          <w:rFonts w:ascii="Times New Roman" w:eastAsia="Times New Roman" w:hAnsi="Times New Roman" w:cs="Times New Roman"/>
          <w:color w:val="000000" w:themeColor="text1"/>
          <w:sz w:val="24"/>
          <w:szCs w:val="24"/>
        </w:rPr>
        <w:t xml:space="preserve"> ja</w:t>
      </w:r>
      <w:r w:rsidR="65E7A0FB" w:rsidRPr="386249A9">
        <w:rPr>
          <w:rFonts w:ascii="Times New Roman" w:eastAsia="Times New Roman" w:hAnsi="Times New Roman" w:cs="Times New Roman"/>
          <w:color w:val="000000" w:themeColor="text1"/>
          <w:sz w:val="24"/>
          <w:szCs w:val="24"/>
        </w:rPr>
        <w:t xml:space="preserve"> põllumajanduse, jäätmemajanduse ja maakasutuse, maakasutuse muutuse ja metsanduse (LULUCF) sektorit. Prognoose esitatakse Euroopa </w:t>
      </w:r>
      <w:r w:rsidR="00116957">
        <w:rPr>
          <w:rFonts w:ascii="Times New Roman" w:eastAsia="Times New Roman" w:hAnsi="Times New Roman" w:cs="Times New Roman"/>
          <w:color w:val="000000" w:themeColor="text1"/>
          <w:sz w:val="24"/>
          <w:szCs w:val="24"/>
        </w:rPr>
        <w:t>K</w:t>
      </w:r>
      <w:r w:rsidR="65E7A0FB" w:rsidRPr="386249A9">
        <w:rPr>
          <w:rFonts w:ascii="Times New Roman" w:eastAsia="Times New Roman" w:hAnsi="Times New Roman" w:cs="Times New Roman"/>
          <w:color w:val="000000" w:themeColor="text1"/>
          <w:sz w:val="24"/>
          <w:szCs w:val="24"/>
        </w:rPr>
        <w:t>omisjonile iga kahe aasta tagant, se</w:t>
      </w:r>
      <w:r w:rsidR="00116957">
        <w:rPr>
          <w:rFonts w:ascii="Times New Roman" w:eastAsia="Times New Roman" w:hAnsi="Times New Roman" w:cs="Times New Roman"/>
          <w:color w:val="000000" w:themeColor="text1"/>
          <w:sz w:val="24"/>
          <w:szCs w:val="24"/>
        </w:rPr>
        <w:t>etõttu</w:t>
      </w:r>
      <w:r w:rsidR="65E7A0FB" w:rsidRPr="386249A9">
        <w:rPr>
          <w:rFonts w:ascii="Times New Roman" w:eastAsia="Times New Roman" w:hAnsi="Times New Roman" w:cs="Times New Roman"/>
          <w:color w:val="000000" w:themeColor="text1"/>
          <w:sz w:val="24"/>
          <w:szCs w:val="24"/>
        </w:rPr>
        <w:t xml:space="preserve"> on lõikes sätestatud</w:t>
      </w:r>
      <w:r w:rsidR="11E5991B" w:rsidRPr="386249A9">
        <w:rPr>
          <w:rFonts w:ascii="Times New Roman" w:eastAsia="Times New Roman" w:hAnsi="Times New Roman" w:cs="Times New Roman"/>
          <w:color w:val="000000" w:themeColor="text1"/>
          <w:sz w:val="24"/>
          <w:szCs w:val="24"/>
        </w:rPr>
        <w:t>, et kliimaaruanne sisaldab KHG heitkoguste prognoose vähemalt iga kahe aasta tagant</w:t>
      </w:r>
      <w:r w:rsidR="65E7A0FB" w:rsidRPr="386249A9">
        <w:rPr>
          <w:rFonts w:ascii="Times New Roman" w:eastAsia="Times New Roman" w:hAnsi="Times New Roman" w:cs="Times New Roman"/>
          <w:color w:val="000000" w:themeColor="text1"/>
          <w:sz w:val="24"/>
          <w:szCs w:val="24"/>
        </w:rPr>
        <w:t>. Vajaduse</w:t>
      </w:r>
      <w:r w:rsidR="00116957">
        <w:rPr>
          <w:rFonts w:ascii="Times New Roman" w:eastAsia="Times New Roman" w:hAnsi="Times New Roman" w:cs="Times New Roman"/>
          <w:color w:val="000000" w:themeColor="text1"/>
          <w:sz w:val="24"/>
          <w:szCs w:val="24"/>
        </w:rPr>
        <w:t xml:space="preserve"> korra</w:t>
      </w:r>
      <w:r w:rsidR="65E7A0FB" w:rsidRPr="386249A9">
        <w:rPr>
          <w:rFonts w:ascii="Times New Roman" w:eastAsia="Times New Roman" w:hAnsi="Times New Roman" w:cs="Times New Roman"/>
          <w:color w:val="000000" w:themeColor="text1"/>
          <w:sz w:val="24"/>
          <w:szCs w:val="24"/>
        </w:rPr>
        <w:t xml:space="preserve">l koostatakse vaheprognoosid </w:t>
      </w:r>
      <w:r w:rsidR="00116957">
        <w:rPr>
          <w:rFonts w:ascii="Times New Roman" w:eastAsia="Times New Roman" w:hAnsi="Times New Roman" w:cs="Times New Roman"/>
          <w:color w:val="000000" w:themeColor="text1"/>
          <w:sz w:val="24"/>
          <w:szCs w:val="24"/>
        </w:rPr>
        <w:t>lisa</w:t>
      </w:r>
      <w:r w:rsidR="65E7A0FB" w:rsidRPr="386249A9">
        <w:rPr>
          <w:rFonts w:ascii="Times New Roman" w:eastAsia="Times New Roman" w:hAnsi="Times New Roman" w:cs="Times New Roman"/>
          <w:color w:val="000000" w:themeColor="text1"/>
          <w:sz w:val="24"/>
          <w:szCs w:val="24"/>
        </w:rPr>
        <w:t>info saamiseks valitud sektorites.</w:t>
      </w:r>
      <w:r w:rsidR="09B1F9C5" w:rsidRPr="6AB5C98F">
        <w:rPr>
          <w:rFonts w:ascii="Times New Roman" w:hAnsi="Times New Roman"/>
          <w:color w:val="000000" w:themeColor="text1"/>
          <w:sz w:val="24"/>
          <w:szCs w:val="24"/>
        </w:rPr>
        <w:t xml:space="preserve"> Nii riiklik kasvuhoonegaaside inventuur kui ka prognoosid koostatakse </w:t>
      </w:r>
      <w:r w:rsidR="3CF91213" w:rsidRPr="001852A0">
        <w:rPr>
          <w:rFonts w:ascii="Times New Roman" w:eastAsia="Times New Roman" w:hAnsi="Times New Roman" w:cs="Times New Roman"/>
          <w:color w:val="000000" w:themeColor="text1"/>
          <w:sz w:val="24"/>
          <w:szCs w:val="24"/>
        </w:rPr>
        <w:t>Euroopa Parlamendi ja nõukogu määrus</w:t>
      </w:r>
      <w:r w:rsidR="3CF91213" w:rsidRPr="386249A9">
        <w:rPr>
          <w:rFonts w:ascii="Times New Roman" w:eastAsia="Times New Roman" w:hAnsi="Times New Roman" w:cs="Times New Roman"/>
          <w:color w:val="000000" w:themeColor="text1"/>
          <w:sz w:val="24"/>
          <w:szCs w:val="24"/>
        </w:rPr>
        <w:t>e (</w:t>
      </w:r>
      <w:r w:rsidR="2B44D27C" w:rsidRPr="386249A9">
        <w:rPr>
          <w:rFonts w:ascii="Times New Roman" w:eastAsia="Times New Roman" w:hAnsi="Times New Roman" w:cs="Times New Roman"/>
          <w:color w:val="000000" w:themeColor="text1"/>
          <w:sz w:val="24"/>
          <w:szCs w:val="24"/>
        </w:rPr>
        <w:t>EL) 2018/1999</w:t>
      </w:r>
      <w:r w:rsidR="3E132470" w:rsidRPr="386249A9">
        <w:rPr>
          <w:rFonts w:ascii="Times New Roman" w:eastAsia="Times New Roman" w:hAnsi="Times New Roman" w:cs="Times New Roman"/>
          <w:color w:val="000000" w:themeColor="text1"/>
          <w:sz w:val="24"/>
          <w:szCs w:val="24"/>
        </w:rPr>
        <w:t xml:space="preserve">, </w:t>
      </w:r>
      <w:r w:rsidR="4BA65D49" w:rsidRPr="6AB5C98F">
        <w:rPr>
          <w:rFonts w:ascii="Times New Roman" w:hAnsi="Times New Roman"/>
          <w:color w:val="000000" w:themeColor="text1"/>
          <w:sz w:val="24"/>
          <w:szCs w:val="24"/>
        </w:rPr>
        <w:t>ÜRO kliimamuutuste raamkonventsiooni ja Pariisi kokkuleppe aruandlusnõuete</w:t>
      </w:r>
      <w:r w:rsidR="00116957">
        <w:rPr>
          <w:rFonts w:ascii="Times New Roman" w:hAnsi="Times New Roman"/>
          <w:color w:val="000000" w:themeColor="text1"/>
          <w:sz w:val="24"/>
          <w:szCs w:val="24"/>
        </w:rPr>
        <w:t xml:space="preserve"> kohaselt</w:t>
      </w:r>
      <w:r w:rsidR="4BA65D49" w:rsidRPr="386249A9">
        <w:rPr>
          <w:rFonts w:ascii="Times New Roman" w:eastAsia="Times New Roman" w:hAnsi="Times New Roman" w:cs="Times New Roman"/>
          <w:color w:val="000000" w:themeColor="text1"/>
          <w:sz w:val="24"/>
          <w:szCs w:val="24"/>
        </w:rPr>
        <w:t>.</w:t>
      </w:r>
      <w:r w:rsidR="4BA65D49" w:rsidRPr="386249A9">
        <w:rPr>
          <w:rFonts w:ascii="Times New Roman" w:eastAsia="Times New Roman" w:hAnsi="Times New Roman" w:cs="Times New Roman"/>
          <w:sz w:val="24"/>
          <w:szCs w:val="24"/>
        </w:rPr>
        <w:t xml:space="preserve"> </w:t>
      </w:r>
      <w:r w:rsidR="1ED2A642" w:rsidRPr="386249A9">
        <w:rPr>
          <w:rFonts w:ascii="Times New Roman" w:eastAsia="Times New Roman" w:hAnsi="Times New Roman" w:cs="Times New Roman"/>
          <w:sz w:val="24"/>
          <w:szCs w:val="24"/>
        </w:rPr>
        <w:t xml:space="preserve">ÜRO kliimamuutuste raamkonventsiooni ja </w:t>
      </w:r>
      <w:r w:rsidR="09B1F9C5" w:rsidRPr="6AB5C98F">
        <w:rPr>
          <w:rFonts w:ascii="Times New Roman" w:hAnsi="Times New Roman"/>
          <w:color w:val="000000" w:themeColor="text1"/>
          <w:sz w:val="24"/>
          <w:szCs w:val="24"/>
        </w:rPr>
        <w:t xml:space="preserve">Pariisi kokkuleppe osaliste otsusega </w:t>
      </w:r>
      <w:r w:rsidR="68AE0B13" w:rsidRPr="6AB5C98F">
        <w:rPr>
          <w:rFonts w:ascii="Times New Roman" w:hAnsi="Times New Roman"/>
          <w:color w:val="000000" w:themeColor="text1"/>
          <w:sz w:val="24"/>
          <w:szCs w:val="24"/>
        </w:rPr>
        <w:t xml:space="preserve">vastuvõetud inventuurisuunised lähtuvad </w:t>
      </w:r>
      <w:r w:rsidR="09B1F9C5" w:rsidRPr="6AB5C98F">
        <w:rPr>
          <w:rFonts w:ascii="Times New Roman" w:hAnsi="Times New Roman"/>
          <w:color w:val="000000" w:themeColor="text1"/>
          <w:sz w:val="24"/>
          <w:szCs w:val="24"/>
        </w:rPr>
        <w:t>IPCC arvutusmetoodika</w:t>
      </w:r>
      <w:r w:rsidR="2E7C81DF" w:rsidRPr="6AB5C98F">
        <w:rPr>
          <w:rFonts w:ascii="Times New Roman" w:hAnsi="Times New Roman"/>
          <w:color w:val="000000" w:themeColor="text1"/>
          <w:sz w:val="24"/>
          <w:szCs w:val="24"/>
        </w:rPr>
        <w:t xml:space="preserve">st. </w:t>
      </w:r>
      <w:r w:rsidR="6C13EFCC" w:rsidRPr="321C33B2">
        <w:rPr>
          <w:rFonts w:ascii="Times New Roman" w:eastAsia="Times New Roman" w:hAnsi="Times New Roman" w:cs="Times New Roman"/>
          <w:color w:val="000000" w:themeColor="text1"/>
          <w:sz w:val="24"/>
          <w:szCs w:val="24"/>
        </w:rPr>
        <w:t xml:space="preserve">IPCC 2006. aasta juhised </w:t>
      </w:r>
      <w:r w:rsidR="409A035D" w:rsidRPr="321C33B2">
        <w:rPr>
          <w:rFonts w:ascii="Times New Roman" w:eastAsia="Times New Roman" w:hAnsi="Times New Roman" w:cs="Times New Roman"/>
          <w:color w:val="000000" w:themeColor="text1"/>
          <w:sz w:val="24"/>
          <w:szCs w:val="24"/>
        </w:rPr>
        <w:t xml:space="preserve">on kohustuslikud </w:t>
      </w:r>
      <w:r w:rsidR="6C13EFCC" w:rsidRPr="321C33B2">
        <w:rPr>
          <w:rFonts w:ascii="Times New Roman" w:eastAsia="Times New Roman" w:hAnsi="Times New Roman" w:cs="Times New Roman"/>
          <w:color w:val="000000" w:themeColor="text1"/>
          <w:sz w:val="24"/>
          <w:szCs w:val="24"/>
        </w:rPr>
        <w:t>riiklike kasvuhoonegaaside inventu</w:t>
      </w:r>
      <w:r w:rsidR="56FB3C64" w:rsidRPr="321C33B2">
        <w:rPr>
          <w:rFonts w:ascii="Times New Roman" w:eastAsia="Times New Roman" w:hAnsi="Times New Roman" w:cs="Times New Roman"/>
          <w:color w:val="000000" w:themeColor="text1"/>
          <w:sz w:val="24"/>
          <w:szCs w:val="24"/>
        </w:rPr>
        <w:t>uri</w:t>
      </w:r>
      <w:r w:rsidR="6C13EFCC" w:rsidRPr="321C33B2">
        <w:rPr>
          <w:rFonts w:ascii="Times New Roman" w:eastAsia="Times New Roman" w:hAnsi="Times New Roman" w:cs="Times New Roman"/>
          <w:color w:val="000000" w:themeColor="text1"/>
          <w:sz w:val="24"/>
          <w:szCs w:val="24"/>
        </w:rPr>
        <w:t>de koostamiseks</w:t>
      </w:r>
      <w:r w:rsidR="78D378DD" w:rsidRPr="321C33B2">
        <w:rPr>
          <w:rFonts w:ascii="Times New Roman" w:eastAsia="Times New Roman" w:hAnsi="Times New Roman" w:cs="Times New Roman"/>
          <w:color w:val="000000" w:themeColor="text1"/>
          <w:sz w:val="24"/>
          <w:szCs w:val="24"/>
        </w:rPr>
        <w:t>. Lisaks on soovitatud kasutada IPCC täiendatud juhiseid aastast 2013 ja 2019.</w:t>
      </w:r>
      <w:r w:rsidR="78D378DD" w:rsidRPr="321C33B2" w:rsidDel="006A738A">
        <w:rPr>
          <w:rFonts w:ascii="Times New Roman" w:eastAsia="Times New Roman" w:hAnsi="Times New Roman" w:cs="Times New Roman"/>
          <w:color w:val="000000" w:themeColor="text1"/>
          <w:sz w:val="24"/>
          <w:szCs w:val="24"/>
        </w:rPr>
        <w:t xml:space="preserve"> </w:t>
      </w:r>
      <w:r w:rsidR="7271F9F4" w:rsidRPr="321C33B2">
        <w:rPr>
          <w:rFonts w:ascii="Times New Roman" w:eastAsia="Times New Roman" w:hAnsi="Times New Roman" w:cs="Times New Roman"/>
          <w:color w:val="000000" w:themeColor="text1"/>
          <w:sz w:val="24"/>
          <w:szCs w:val="24"/>
        </w:rPr>
        <w:t xml:space="preserve">Riiklikud kasvuhoonegaaside inventuurid peavad </w:t>
      </w:r>
      <w:r w:rsidR="00116957">
        <w:rPr>
          <w:rFonts w:ascii="Times New Roman" w:eastAsia="Times New Roman" w:hAnsi="Times New Roman" w:cs="Times New Roman"/>
          <w:color w:val="000000" w:themeColor="text1"/>
          <w:sz w:val="24"/>
          <w:szCs w:val="24"/>
        </w:rPr>
        <w:t>sisaldama</w:t>
      </w:r>
      <w:r w:rsidR="7271F9F4" w:rsidRPr="321C33B2">
        <w:rPr>
          <w:rFonts w:ascii="Times New Roman" w:eastAsia="Times New Roman" w:hAnsi="Times New Roman" w:cs="Times New Roman"/>
          <w:color w:val="000000" w:themeColor="text1"/>
          <w:sz w:val="24"/>
          <w:szCs w:val="24"/>
        </w:rPr>
        <w:t xml:space="preserve"> andmeid heite ja sidumise kohta, mis ei ole olemasolevate andmete ja teabe põhjal liigselt üle- ega alahinnatud.</w:t>
      </w:r>
      <w:r w:rsidR="4BBF64BE" w:rsidRPr="386249A9">
        <w:rPr>
          <w:rFonts w:ascii="Times New Roman" w:eastAsia="Times New Roman" w:hAnsi="Times New Roman" w:cs="Times New Roman"/>
          <w:color w:val="000000" w:themeColor="text1"/>
          <w:sz w:val="24"/>
          <w:szCs w:val="24"/>
        </w:rPr>
        <w:t xml:space="preserve"> </w:t>
      </w:r>
      <w:r w:rsidR="42A36808" w:rsidRPr="386249A9">
        <w:rPr>
          <w:rFonts w:ascii="Times New Roman" w:eastAsia="Times New Roman" w:hAnsi="Times New Roman" w:cs="Times New Roman"/>
          <w:color w:val="000000" w:themeColor="text1"/>
          <w:sz w:val="24"/>
          <w:szCs w:val="24"/>
        </w:rPr>
        <w:t xml:space="preserve">Aruannete õigeaegsus, läbipaistvus, täpsus, kooskõla, võrreldavus ja terviklikkus on põhimõtted, mida </w:t>
      </w:r>
      <w:r w:rsidR="00116957">
        <w:rPr>
          <w:rFonts w:ascii="Times New Roman" w:eastAsia="Times New Roman" w:hAnsi="Times New Roman" w:cs="Times New Roman"/>
          <w:color w:val="000000" w:themeColor="text1"/>
          <w:sz w:val="24"/>
          <w:szCs w:val="24"/>
        </w:rPr>
        <w:t>järgides</w:t>
      </w:r>
      <w:r w:rsidR="539C2541" w:rsidRPr="386249A9">
        <w:rPr>
          <w:rFonts w:ascii="Times New Roman" w:eastAsia="Times New Roman" w:hAnsi="Times New Roman" w:cs="Times New Roman"/>
          <w:color w:val="000000" w:themeColor="text1"/>
          <w:sz w:val="24"/>
          <w:szCs w:val="24"/>
        </w:rPr>
        <w:t xml:space="preserve"> saadakse usaldusväärne info inimtekkelistest kasvuhoonegaaside heitkogustest ja sidumisest.</w:t>
      </w:r>
      <w:r w:rsidR="42A36808" w:rsidRPr="386249A9">
        <w:rPr>
          <w:rFonts w:ascii="Times New Roman" w:eastAsia="Times New Roman" w:hAnsi="Times New Roman" w:cs="Times New Roman"/>
          <w:sz w:val="24"/>
          <w:szCs w:val="24"/>
        </w:rPr>
        <w:t xml:space="preserve"> </w:t>
      </w:r>
      <w:r w:rsidR="4BBF64BE" w:rsidRPr="386249A9">
        <w:rPr>
          <w:rFonts w:ascii="Times New Roman" w:eastAsia="Times New Roman" w:hAnsi="Times New Roman" w:cs="Times New Roman"/>
          <w:color w:val="000000" w:themeColor="text1"/>
          <w:sz w:val="24"/>
          <w:szCs w:val="24"/>
        </w:rPr>
        <w:t>Kasvuhoonegaaside heite kohta aruannete esitamisel on oluline kasutada järjepidevaid and</w:t>
      </w:r>
      <w:r w:rsidR="053C75CC" w:rsidRPr="386249A9">
        <w:rPr>
          <w:rFonts w:ascii="Times New Roman" w:eastAsia="Times New Roman" w:hAnsi="Times New Roman" w:cs="Times New Roman"/>
          <w:color w:val="000000" w:themeColor="text1"/>
          <w:sz w:val="24"/>
          <w:szCs w:val="24"/>
        </w:rPr>
        <w:t>m</w:t>
      </w:r>
      <w:r w:rsidR="4BBF64BE" w:rsidRPr="386249A9">
        <w:rPr>
          <w:rFonts w:ascii="Times New Roman" w:eastAsia="Times New Roman" w:hAnsi="Times New Roman" w:cs="Times New Roman"/>
          <w:color w:val="000000" w:themeColor="text1"/>
          <w:sz w:val="24"/>
          <w:szCs w:val="24"/>
        </w:rPr>
        <w:t xml:space="preserve">eid </w:t>
      </w:r>
      <w:r w:rsidR="4D409320" w:rsidRPr="321C33B2">
        <w:rPr>
          <w:rFonts w:ascii="Times New Roman" w:eastAsia="Times New Roman" w:hAnsi="Times New Roman" w:cs="Times New Roman"/>
          <w:color w:val="000000" w:themeColor="text1"/>
          <w:sz w:val="24"/>
          <w:szCs w:val="24"/>
        </w:rPr>
        <w:t xml:space="preserve">kogu riigi piires </w:t>
      </w:r>
      <w:r w:rsidR="4BBF64BE" w:rsidRPr="386249A9">
        <w:rPr>
          <w:rFonts w:ascii="Times New Roman" w:eastAsia="Times New Roman" w:hAnsi="Times New Roman" w:cs="Times New Roman"/>
          <w:color w:val="000000" w:themeColor="text1"/>
          <w:sz w:val="24"/>
          <w:szCs w:val="24"/>
        </w:rPr>
        <w:t>ning ühtset metoodikat</w:t>
      </w:r>
      <w:r w:rsidR="43C5ED0F" w:rsidRPr="321C33B2">
        <w:rPr>
          <w:rFonts w:ascii="Times New Roman" w:eastAsia="Times New Roman" w:hAnsi="Times New Roman" w:cs="Times New Roman"/>
          <w:color w:val="000000" w:themeColor="text1"/>
          <w:sz w:val="24"/>
          <w:szCs w:val="24"/>
        </w:rPr>
        <w:t xml:space="preserve"> kogu </w:t>
      </w:r>
      <w:proofErr w:type="spellStart"/>
      <w:r w:rsidR="43C5ED0F" w:rsidRPr="321C33B2">
        <w:rPr>
          <w:rFonts w:ascii="Times New Roman" w:eastAsia="Times New Roman" w:hAnsi="Times New Roman" w:cs="Times New Roman"/>
          <w:color w:val="000000" w:themeColor="text1"/>
          <w:sz w:val="24"/>
          <w:szCs w:val="24"/>
        </w:rPr>
        <w:t>aegrea</w:t>
      </w:r>
      <w:proofErr w:type="spellEnd"/>
      <w:r w:rsidR="43C5ED0F" w:rsidRPr="321C33B2">
        <w:rPr>
          <w:rFonts w:ascii="Times New Roman" w:eastAsia="Times New Roman" w:hAnsi="Times New Roman" w:cs="Times New Roman"/>
          <w:color w:val="000000" w:themeColor="text1"/>
          <w:sz w:val="24"/>
          <w:szCs w:val="24"/>
        </w:rPr>
        <w:t xml:space="preserve"> ulatuses</w:t>
      </w:r>
      <w:r w:rsidR="19558A75" w:rsidRPr="321C33B2">
        <w:rPr>
          <w:rFonts w:ascii="Times New Roman" w:eastAsia="Times New Roman" w:hAnsi="Times New Roman" w:cs="Times New Roman"/>
          <w:color w:val="000000" w:themeColor="text1"/>
          <w:sz w:val="24"/>
          <w:szCs w:val="24"/>
        </w:rPr>
        <w:t>,</w:t>
      </w:r>
      <w:r w:rsidR="32F77CA6" w:rsidRPr="321C33B2">
        <w:rPr>
          <w:rFonts w:ascii="Times New Roman" w:eastAsia="Times New Roman" w:hAnsi="Times New Roman" w:cs="Times New Roman"/>
          <w:color w:val="000000" w:themeColor="text1"/>
          <w:sz w:val="24"/>
          <w:szCs w:val="24"/>
        </w:rPr>
        <w:t xml:space="preserve"> vähendada määramatust nii</w:t>
      </w:r>
      <w:r w:rsidR="00555081">
        <w:rPr>
          <w:rFonts w:ascii="Times New Roman" w:eastAsia="Times New Roman" w:hAnsi="Times New Roman" w:cs="Times New Roman"/>
          <w:color w:val="000000" w:themeColor="text1"/>
          <w:sz w:val="24"/>
          <w:szCs w:val="24"/>
        </w:rPr>
        <w:t>palju</w:t>
      </w:r>
      <w:r w:rsidR="32F77CA6" w:rsidRPr="321C33B2">
        <w:rPr>
          <w:rFonts w:ascii="Times New Roman" w:eastAsia="Times New Roman" w:hAnsi="Times New Roman" w:cs="Times New Roman"/>
          <w:color w:val="000000" w:themeColor="text1"/>
          <w:sz w:val="24"/>
          <w:szCs w:val="24"/>
        </w:rPr>
        <w:t xml:space="preserve"> kui võimalik, kasutada asjakohaseid IPCC metoodikaid</w:t>
      </w:r>
      <w:r w:rsidR="4BBF64BE" w:rsidRPr="386249A9">
        <w:rPr>
          <w:rFonts w:ascii="Times New Roman" w:eastAsia="Times New Roman" w:hAnsi="Times New Roman" w:cs="Times New Roman"/>
          <w:color w:val="000000" w:themeColor="text1"/>
          <w:sz w:val="24"/>
          <w:szCs w:val="24"/>
        </w:rPr>
        <w:t xml:space="preserve">, et tagada heiteid </w:t>
      </w:r>
      <w:r w:rsidR="16D386AA" w:rsidRPr="321C33B2">
        <w:rPr>
          <w:rFonts w:ascii="Times New Roman" w:eastAsia="Times New Roman" w:hAnsi="Times New Roman" w:cs="Times New Roman"/>
          <w:color w:val="000000" w:themeColor="text1"/>
          <w:sz w:val="24"/>
          <w:szCs w:val="24"/>
        </w:rPr>
        <w:t>ja sidumist</w:t>
      </w:r>
      <w:r w:rsidR="19558A75" w:rsidRPr="321C33B2">
        <w:rPr>
          <w:rFonts w:ascii="Times New Roman" w:eastAsia="Times New Roman" w:hAnsi="Times New Roman" w:cs="Times New Roman"/>
          <w:color w:val="000000" w:themeColor="text1"/>
          <w:sz w:val="24"/>
          <w:szCs w:val="24"/>
        </w:rPr>
        <w:t xml:space="preserve"> </w:t>
      </w:r>
      <w:r w:rsidR="4BBF64BE" w:rsidRPr="386249A9">
        <w:rPr>
          <w:rFonts w:ascii="Times New Roman" w:eastAsia="Times New Roman" w:hAnsi="Times New Roman" w:cs="Times New Roman"/>
          <w:color w:val="000000" w:themeColor="text1"/>
          <w:sz w:val="24"/>
          <w:szCs w:val="24"/>
        </w:rPr>
        <w:t xml:space="preserve">käsitlevate aruannete kvaliteet, sünergia ja sidusus </w:t>
      </w:r>
      <w:r w:rsidR="7FEF13A9" w:rsidRPr="386249A9">
        <w:rPr>
          <w:rFonts w:ascii="Times New Roman" w:eastAsia="Times New Roman" w:hAnsi="Times New Roman" w:cs="Times New Roman"/>
          <w:color w:val="000000" w:themeColor="text1"/>
          <w:sz w:val="24"/>
          <w:szCs w:val="24"/>
        </w:rPr>
        <w:t>poliitikakujunduse sisendina</w:t>
      </w:r>
      <w:r w:rsidR="4BA31C64" w:rsidRPr="321C33B2">
        <w:rPr>
          <w:rFonts w:ascii="Times New Roman" w:eastAsia="Times New Roman" w:hAnsi="Times New Roman" w:cs="Times New Roman"/>
          <w:color w:val="000000" w:themeColor="text1"/>
          <w:sz w:val="24"/>
          <w:szCs w:val="24"/>
        </w:rPr>
        <w:t xml:space="preserve"> </w:t>
      </w:r>
      <w:r w:rsidR="6126D8B1" w:rsidRPr="321C33B2">
        <w:rPr>
          <w:rFonts w:ascii="Times New Roman" w:eastAsia="Times New Roman" w:hAnsi="Times New Roman" w:cs="Times New Roman"/>
          <w:color w:val="000000" w:themeColor="text1"/>
          <w:sz w:val="24"/>
          <w:szCs w:val="24"/>
        </w:rPr>
        <w:t xml:space="preserve">ning tulemuste </w:t>
      </w:r>
      <w:r w:rsidR="1C654C47" w:rsidRPr="6AB5C98F">
        <w:rPr>
          <w:rFonts w:ascii="Times New Roman" w:eastAsia="Times New Roman" w:hAnsi="Times New Roman" w:cs="Times New Roman"/>
          <w:color w:val="000000" w:themeColor="text1"/>
          <w:sz w:val="24"/>
          <w:szCs w:val="24"/>
        </w:rPr>
        <w:t>võrreldavus</w:t>
      </w:r>
      <w:r w:rsidR="6126D8B1" w:rsidRPr="321C33B2">
        <w:rPr>
          <w:rFonts w:ascii="Times New Roman" w:eastAsia="Times New Roman" w:hAnsi="Times New Roman" w:cs="Times New Roman"/>
          <w:color w:val="000000" w:themeColor="text1"/>
          <w:sz w:val="24"/>
          <w:szCs w:val="24"/>
        </w:rPr>
        <w:t xml:space="preserve"> </w:t>
      </w:r>
      <w:r w:rsidR="4BA31C64" w:rsidRPr="321C33B2">
        <w:rPr>
          <w:rFonts w:ascii="Times New Roman" w:eastAsia="Times New Roman" w:hAnsi="Times New Roman" w:cs="Times New Roman"/>
          <w:color w:val="000000" w:themeColor="text1"/>
          <w:sz w:val="24"/>
          <w:szCs w:val="24"/>
        </w:rPr>
        <w:t>kõikides riikides</w:t>
      </w:r>
      <w:r w:rsidR="7FEF13A9" w:rsidRPr="386249A9">
        <w:rPr>
          <w:rFonts w:ascii="Times New Roman" w:eastAsia="Times New Roman" w:hAnsi="Times New Roman" w:cs="Times New Roman"/>
          <w:color w:val="000000" w:themeColor="text1"/>
          <w:sz w:val="24"/>
          <w:szCs w:val="24"/>
        </w:rPr>
        <w:t>.</w:t>
      </w:r>
    </w:p>
    <w:p w14:paraId="059E5B66" w14:textId="77777777" w:rsidR="00717D0D" w:rsidRDefault="00717D0D" w:rsidP="00F30CA3">
      <w:pPr>
        <w:spacing w:after="0" w:line="240" w:lineRule="auto"/>
        <w:jc w:val="both"/>
        <w:rPr>
          <w:rFonts w:ascii="Times New Roman" w:eastAsia="Times New Roman" w:hAnsi="Times New Roman" w:cs="Times New Roman"/>
          <w:color w:val="000000" w:themeColor="text1"/>
          <w:sz w:val="24"/>
          <w:szCs w:val="24"/>
        </w:rPr>
      </w:pPr>
    </w:p>
    <w:p w14:paraId="1F001F0C" w14:textId="1D5599D9" w:rsidR="69E37357" w:rsidRDefault="20126C49" w:rsidP="00F30CA3">
      <w:pPr>
        <w:spacing w:after="0" w:line="240" w:lineRule="auto"/>
        <w:jc w:val="both"/>
        <w:rPr>
          <w:rFonts w:ascii="Times New Roman" w:eastAsia="Times New Roman" w:hAnsi="Times New Roman" w:cs="Times New Roman"/>
          <w:color w:val="000000" w:themeColor="text1"/>
          <w:sz w:val="24"/>
          <w:szCs w:val="24"/>
        </w:rPr>
      </w:pPr>
      <w:r w:rsidRPr="00FE075D">
        <w:rPr>
          <w:rFonts w:ascii="Times New Roman" w:eastAsia="Times New Roman" w:hAnsi="Times New Roman" w:cs="Times New Roman"/>
          <w:color w:val="000000" w:themeColor="text1"/>
          <w:sz w:val="24"/>
          <w:szCs w:val="24"/>
        </w:rPr>
        <w:t>Lõike 3 kohaselt</w:t>
      </w:r>
      <w:r w:rsidRPr="029DC1DD">
        <w:rPr>
          <w:rFonts w:ascii="Times New Roman" w:eastAsia="Times New Roman" w:hAnsi="Times New Roman" w:cs="Times New Roman"/>
          <w:color w:val="000000" w:themeColor="text1"/>
          <w:sz w:val="24"/>
          <w:szCs w:val="24"/>
        </w:rPr>
        <w:t xml:space="preserve"> peab kliimaaruanne</w:t>
      </w:r>
      <w:r w:rsidR="549608D2" w:rsidRPr="029DC1DD" w:rsidDel="006A738A">
        <w:rPr>
          <w:rFonts w:ascii="Times New Roman" w:eastAsia="Times New Roman" w:hAnsi="Times New Roman" w:cs="Times New Roman"/>
          <w:color w:val="000000" w:themeColor="text1"/>
          <w:sz w:val="24"/>
          <w:szCs w:val="24"/>
        </w:rPr>
        <w:t xml:space="preserve"> </w:t>
      </w:r>
      <w:r w:rsidR="69E37357" w:rsidRPr="029DC1DD">
        <w:rPr>
          <w:rFonts w:ascii="Times New Roman" w:eastAsia="Times New Roman" w:hAnsi="Times New Roman" w:cs="Times New Roman"/>
          <w:color w:val="000000" w:themeColor="text1"/>
          <w:sz w:val="24"/>
          <w:szCs w:val="24"/>
        </w:rPr>
        <w:t xml:space="preserve">kolm aastat enne </w:t>
      </w:r>
      <w:r w:rsidR="00A91456">
        <w:rPr>
          <w:rFonts w:ascii="Times New Roman" w:eastAsia="Times New Roman" w:hAnsi="Times New Roman" w:cs="Times New Roman"/>
          <w:color w:val="000000" w:themeColor="text1"/>
          <w:sz w:val="24"/>
          <w:szCs w:val="24"/>
        </w:rPr>
        <w:t>eelnõukohase</w:t>
      </w:r>
      <w:r w:rsidR="00A91456" w:rsidRPr="029DC1DD">
        <w:rPr>
          <w:rFonts w:ascii="Times New Roman" w:eastAsia="Times New Roman" w:hAnsi="Times New Roman" w:cs="Times New Roman"/>
          <w:color w:val="000000" w:themeColor="text1"/>
          <w:sz w:val="24"/>
          <w:szCs w:val="24"/>
        </w:rPr>
        <w:t xml:space="preserve"> </w:t>
      </w:r>
      <w:r w:rsidR="69E37357" w:rsidRPr="029DC1DD">
        <w:rPr>
          <w:rFonts w:ascii="Times New Roman" w:eastAsia="Times New Roman" w:hAnsi="Times New Roman" w:cs="Times New Roman"/>
          <w:color w:val="000000" w:themeColor="text1"/>
          <w:sz w:val="24"/>
          <w:szCs w:val="24"/>
        </w:rPr>
        <w:t xml:space="preserve">seaduse § </w:t>
      </w:r>
      <w:r w:rsidR="0036C714" w:rsidRPr="6AB5C98F">
        <w:rPr>
          <w:rFonts w:ascii="Times New Roman" w:eastAsia="Times New Roman" w:hAnsi="Times New Roman" w:cs="Times New Roman"/>
          <w:color w:val="000000" w:themeColor="text1"/>
          <w:sz w:val="24"/>
          <w:szCs w:val="24"/>
        </w:rPr>
        <w:t>2</w:t>
      </w:r>
      <w:r w:rsidR="4B6C94A0" w:rsidRPr="6AB5C98F">
        <w:rPr>
          <w:rFonts w:ascii="Times New Roman" w:eastAsia="Times New Roman" w:hAnsi="Times New Roman" w:cs="Times New Roman"/>
          <w:color w:val="000000" w:themeColor="text1"/>
          <w:sz w:val="24"/>
          <w:szCs w:val="24"/>
        </w:rPr>
        <w:t>5</w:t>
      </w:r>
      <w:r w:rsidR="69E37357" w:rsidRPr="029DC1DD">
        <w:rPr>
          <w:rFonts w:ascii="Times New Roman" w:eastAsia="Times New Roman" w:hAnsi="Times New Roman" w:cs="Times New Roman"/>
          <w:color w:val="000000" w:themeColor="text1"/>
          <w:sz w:val="24"/>
          <w:szCs w:val="24"/>
        </w:rPr>
        <w:t xml:space="preserve"> lõikes 2 sätestatud </w:t>
      </w:r>
      <w:r w:rsidR="515A9B4A" w:rsidRPr="3719A35D">
        <w:rPr>
          <w:rFonts w:ascii="Times New Roman" w:eastAsia="Times New Roman" w:hAnsi="Times New Roman" w:cs="Times New Roman"/>
          <w:color w:val="000000" w:themeColor="text1"/>
          <w:sz w:val="24"/>
          <w:szCs w:val="24"/>
        </w:rPr>
        <w:t>KHG</w:t>
      </w:r>
      <w:r w:rsidR="69E37357" w:rsidRPr="029DC1DD">
        <w:rPr>
          <w:rFonts w:ascii="Times New Roman" w:eastAsia="Times New Roman" w:hAnsi="Times New Roman" w:cs="Times New Roman"/>
          <w:color w:val="000000" w:themeColor="text1"/>
          <w:sz w:val="24"/>
          <w:szCs w:val="24"/>
        </w:rPr>
        <w:t xml:space="preserve"> heitkoguse eesmärkide saavutamise </w:t>
      </w:r>
      <w:r w:rsidR="0036C714" w:rsidRPr="6AB5C98F">
        <w:rPr>
          <w:rFonts w:ascii="Times New Roman" w:eastAsia="Times New Roman" w:hAnsi="Times New Roman" w:cs="Times New Roman"/>
          <w:color w:val="000000" w:themeColor="text1"/>
          <w:sz w:val="24"/>
          <w:szCs w:val="24"/>
        </w:rPr>
        <w:t>tähtaeg</w:t>
      </w:r>
      <w:r w:rsidR="4B6C94A0" w:rsidRPr="6AB5C98F">
        <w:rPr>
          <w:rFonts w:ascii="Times New Roman" w:eastAsia="Times New Roman" w:hAnsi="Times New Roman" w:cs="Times New Roman"/>
          <w:color w:val="000000" w:themeColor="text1"/>
          <w:sz w:val="24"/>
          <w:szCs w:val="24"/>
        </w:rPr>
        <w:t>u</w:t>
      </w:r>
      <w:r w:rsidR="738F123B" w:rsidRPr="029DC1DD">
        <w:rPr>
          <w:rFonts w:ascii="Times New Roman" w:eastAsia="Times New Roman" w:hAnsi="Times New Roman" w:cs="Times New Roman"/>
          <w:color w:val="000000" w:themeColor="text1"/>
          <w:sz w:val="24"/>
          <w:szCs w:val="24"/>
        </w:rPr>
        <w:t>, s.o 2027., 2032., ja 2037.</w:t>
      </w:r>
      <w:r w:rsidR="007B0977">
        <w:rPr>
          <w:rFonts w:ascii="Times New Roman" w:eastAsia="Times New Roman" w:hAnsi="Times New Roman" w:cs="Times New Roman"/>
          <w:color w:val="000000" w:themeColor="text1"/>
          <w:sz w:val="24"/>
          <w:szCs w:val="24"/>
        </w:rPr>
        <w:t xml:space="preserve"> </w:t>
      </w:r>
      <w:r w:rsidR="738F123B" w:rsidRPr="029DC1DD">
        <w:rPr>
          <w:rFonts w:ascii="Times New Roman" w:eastAsia="Times New Roman" w:hAnsi="Times New Roman" w:cs="Times New Roman"/>
          <w:color w:val="000000" w:themeColor="text1"/>
          <w:sz w:val="24"/>
          <w:szCs w:val="24"/>
        </w:rPr>
        <w:t xml:space="preserve">aastal </w:t>
      </w:r>
      <w:r w:rsidR="0EF2686D" w:rsidRPr="3719A35D">
        <w:rPr>
          <w:rFonts w:ascii="Times New Roman" w:eastAsia="Times New Roman" w:hAnsi="Times New Roman" w:cs="Times New Roman"/>
          <w:color w:val="000000" w:themeColor="text1"/>
          <w:sz w:val="24"/>
          <w:szCs w:val="24"/>
        </w:rPr>
        <w:t>sisalda</w:t>
      </w:r>
      <w:r w:rsidR="2ED56E61" w:rsidRPr="3719A35D">
        <w:rPr>
          <w:rFonts w:ascii="Times New Roman" w:eastAsia="Times New Roman" w:hAnsi="Times New Roman" w:cs="Times New Roman"/>
          <w:color w:val="000000" w:themeColor="text1"/>
          <w:sz w:val="24"/>
          <w:szCs w:val="24"/>
        </w:rPr>
        <w:t>ma</w:t>
      </w:r>
      <w:r w:rsidR="69E37357" w:rsidRPr="029DC1DD">
        <w:rPr>
          <w:rFonts w:ascii="Times New Roman" w:eastAsia="Times New Roman" w:hAnsi="Times New Roman" w:cs="Times New Roman"/>
          <w:color w:val="000000" w:themeColor="text1"/>
          <w:sz w:val="24"/>
          <w:szCs w:val="24"/>
        </w:rPr>
        <w:t xml:space="preserve"> lisaks </w:t>
      </w:r>
      <w:r w:rsidR="4A6EC6DB" w:rsidRPr="029DC1DD">
        <w:rPr>
          <w:rFonts w:ascii="Times New Roman" w:eastAsia="Times New Roman" w:hAnsi="Times New Roman" w:cs="Times New Roman"/>
          <w:color w:val="000000" w:themeColor="text1"/>
          <w:sz w:val="24"/>
          <w:szCs w:val="24"/>
        </w:rPr>
        <w:t xml:space="preserve">kliimamuutuste leevendamise ja kliimamuutustega kohanemise eesmärkide täitmise hinnangule ja KHG heitkoguse prognoosidele ka </w:t>
      </w:r>
      <w:r w:rsidR="69E37357" w:rsidRPr="029DC1DD">
        <w:rPr>
          <w:rFonts w:ascii="Times New Roman" w:eastAsia="Times New Roman" w:hAnsi="Times New Roman" w:cs="Times New Roman"/>
          <w:color w:val="000000" w:themeColor="text1"/>
          <w:sz w:val="24"/>
          <w:szCs w:val="24"/>
        </w:rPr>
        <w:t>konkurentsivõime hinnangut</w:t>
      </w:r>
      <w:r w:rsidR="08755B5B" w:rsidRPr="63639F0C">
        <w:rPr>
          <w:rFonts w:ascii="Times New Roman" w:eastAsia="Times New Roman" w:hAnsi="Times New Roman" w:cs="Times New Roman"/>
          <w:color w:val="000000" w:themeColor="text1"/>
          <w:sz w:val="24"/>
          <w:szCs w:val="24"/>
        </w:rPr>
        <w:t xml:space="preserve"> ja </w:t>
      </w:r>
      <w:r w:rsidR="69E37357" w:rsidRPr="029DC1DD">
        <w:rPr>
          <w:rFonts w:ascii="Times New Roman" w:eastAsia="Times New Roman" w:hAnsi="Times New Roman" w:cs="Times New Roman"/>
          <w:color w:val="000000" w:themeColor="text1"/>
          <w:sz w:val="24"/>
          <w:szCs w:val="24"/>
        </w:rPr>
        <w:t>kliimamuutuste leevendamise ja kliimamuutustega kohanemise eesmärkide ülevaadet.</w:t>
      </w:r>
    </w:p>
    <w:p w14:paraId="33A2D61E" w14:textId="77777777" w:rsidR="00C0485C" w:rsidRDefault="00C0485C" w:rsidP="00F30CA3">
      <w:pPr>
        <w:spacing w:after="0" w:line="240" w:lineRule="auto"/>
        <w:jc w:val="both"/>
        <w:rPr>
          <w:rFonts w:ascii="Times New Roman" w:eastAsia="Times New Roman" w:hAnsi="Times New Roman" w:cs="Times New Roman"/>
          <w:color w:val="000000" w:themeColor="text1"/>
          <w:sz w:val="24"/>
          <w:szCs w:val="24"/>
        </w:rPr>
      </w:pPr>
    </w:p>
    <w:p w14:paraId="4093814D" w14:textId="6C4EF689" w:rsidR="65BC72BB" w:rsidRDefault="00116957" w:rsidP="00F30CA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themeColor="text1"/>
          <w:sz w:val="24"/>
          <w:szCs w:val="24"/>
        </w:rPr>
        <w:lastRenderedPageBreak/>
        <w:t>Ü</w:t>
      </w:r>
      <w:r w:rsidR="68830E92" w:rsidRPr="029DC1DD">
        <w:rPr>
          <w:rFonts w:ascii="Times New Roman" w:eastAsia="Times New Roman" w:hAnsi="Times New Roman" w:cs="Times New Roman"/>
          <w:color w:val="000000" w:themeColor="text1"/>
          <w:sz w:val="24"/>
          <w:szCs w:val="24"/>
        </w:rPr>
        <w:t>levaa</w:t>
      </w:r>
      <w:r w:rsidR="00FE075D">
        <w:rPr>
          <w:rFonts w:ascii="Times New Roman" w:eastAsia="Times New Roman" w:hAnsi="Times New Roman" w:cs="Times New Roman"/>
          <w:color w:val="000000" w:themeColor="text1"/>
          <w:sz w:val="24"/>
          <w:szCs w:val="24"/>
        </w:rPr>
        <w:t xml:space="preserve">de on vaja </w:t>
      </w:r>
      <w:r w:rsidR="4BEB054D" w:rsidRPr="029DC1DD">
        <w:rPr>
          <w:rFonts w:ascii="Times New Roman" w:eastAsia="Times New Roman" w:hAnsi="Times New Roman" w:cs="Times New Roman"/>
          <w:color w:val="000000" w:themeColor="text1"/>
          <w:sz w:val="24"/>
          <w:szCs w:val="24"/>
        </w:rPr>
        <w:t>koosta</w:t>
      </w:r>
      <w:r w:rsidR="00FE075D">
        <w:rPr>
          <w:rFonts w:ascii="Times New Roman" w:eastAsia="Times New Roman" w:hAnsi="Times New Roman" w:cs="Times New Roman"/>
          <w:color w:val="000000" w:themeColor="text1"/>
          <w:sz w:val="24"/>
          <w:szCs w:val="24"/>
        </w:rPr>
        <w:t>da</w:t>
      </w:r>
      <w:r w:rsidR="4BEB054D" w:rsidRPr="029DC1DD">
        <w:rPr>
          <w:rFonts w:ascii="Times New Roman" w:eastAsia="Times New Roman" w:hAnsi="Times New Roman" w:cs="Times New Roman"/>
          <w:color w:val="000000" w:themeColor="text1"/>
          <w:sz w:val="24"/>
          <w:szCs w:val="24"/>
        </w:rPr>
        <w:t xml:space="preserve"> selleks, et kolm aastat enne </w:t>
      </w:r>
      <w:r w:rsidR="221605EB" w:rsidRPr="6AB5C98F">
        <w:rPr>
          <w:rFonts w:ascii="Times New Roman" w:eastAsia="Times New Roman" w:hAnsi="Times New Roman" w:cs="Times New Roman"/>
          <w:color w:val="000000" w:themeColor="text1"/>
          <w:sz w:val="24"/>
          <w:szCs w:val="24"/>
        </w:rPr>
        <w:t>riiklik</w:t>
      </w:r>
      <w:r w:rsidR="5336D27C" w:rsidRPr="6AB5C98F">
        <w:rPr>
          <w:rFonts w:ascii="Times New Roman" w:eastAsia="Times New Roman" w:hAnsi="Times New Roman" w:cs="Times New Roman"/>
          <w:color w:val="000000" w:themeColor="text1"/>
          <w:sz w:val="24"/>
          <w:szCs w:val="24"/>
        </w:rPr>
        <w:t>ke</w:t>
      </w:r>
      <w:r w:rsidR="1BA9F92A" w:rsidRPr="029DC1DD">
        <w:rPr>
          <w:rFonts w:ascii="Times New Roman" w:eastAsia="Times New Roman" w:hAnsi="Times New Roman" w:cs="Times New Roman"/>
          <w:color w:val="000000" w:themeColor="text1"/>
          <w:sz w:val="24"/>
          <w:szCs w:val="24"/>
        </w:rPr>
        <w:t xml:space="preserve"> </w:t>
      </w:r>
      <w:r w:rsidR="00AD5F2C">
        <w:rPr>
          <w:rFonts w:ascii="Times New Roman" w:eastAsia="Times New Roman" w:hAnsi="Times New Roman" w:cs="Times New Roman"/>
          <w:color w:val="000000" w:themeColor="text1"/>
          <w:sz w:val="24"/>
          <w:szCs w:val="24"/>
        </w:rPr>
        <w:t>(</w:t>
      </w:r>
      <w:r w:rsidR="1BA9F92A" w:rsidRPr="029DC1DD">
        <w:rPr>
          <w:rFonts w:ascii="Times New Roman" w:eastAsia="Times New Roman" w:hAnsi="Times New Roman" w:cs="Times New Roman"/>
          <w:color w:val="000000" w:themeColor="text1"/>
          <w:sz w:val="24"/>
          <w:szCs w:val="24"/>
        </w:rPr>
        <w:t xml:space="preserve">ja </w:t>
      </w:r>
      <w:r w:rsidR="00AD5F2C">
        <w:rPr>
          <w:rFonts w:ascii="Times New Roman" w:eastAsia="Times New Roman" w:hAnsi="Times New Roman" w:cs="Times New Roman"/>
          <w:color w:val="000000" w:themeColor="text1"/>
          <w:sz w:val="24"/>
          <w:szCs w:val="24"/>
        </w:rPr>
        <w:t xml:space="preserve">ka </w:t>
      </w:r>
      <w:r w:rsidR="1BA9F92A" w:rsidRPr="029DC1DD">
        <w:rPr>
          <w:rFonts w:ascii="Times New Roman" w:eastAsia="Times New Roman" w:hAnsi="Times New Roman" w:cs="Times New Roman"/>
          <w:color w:val="000000" w:themeColor="text1"/>
          <w:sz w:val="24"/>
          <w:szCs w:val="24"/>
        </w:rPr>
        <w:t>sektorite</w:t>
      </w:r>
      <w:r w:rsidR="00927542">
        <w:rPr>
          <w:rFonts w:ascii="Times New Roman" w:eastAsia="Times New Roman" w:hAnsi="Times New Roman" w:cs="Times New Roman"/>
          <w:color w:val="000000" w:themeColor="text1"/>
          <w:sz w:val="24"/>
          <w:szCs w:val="24"/>
        </w:rPr>
        <w:t>)</w:t>
      </w:r>
      <w:r w:rsidR="1BA9F92A" w:rsidRPr="029DC1DD">
        <w:rPr>
          <w:rFonts w:ascii="Times New Roman" w:eastAsia="Times New Roman" w:hAnsi="Times New Roman" w:cs="Times New Roman"/>
          <w:color w:val="000000" w:themeColor="text1"/>
          <w:sz w:val="24"/>
          <w:szCs w:val="24"/>
        </w:rPr>
        <w:t xml:space="preserve"> </w:t>
      </w:r>
      <w:r w:rsidR="1AE6297C" w:rsidRPr="029DC1DD">
        <w:rPr>
          <w:rFonts w:ascii="Times New Roman" w:eastAsia="Times New Roman" w:hAnsi="Times New Roman" w:cs="Times New Roman"/>
          <w:color w:val="000000" w:themeColor="text1"/>
          <w:sz w:val="24"/>
          <w:szCs w:val="24"/>
        </w:rPr>
        <w:t>KHG</w:t>
      </w:r>
      <w:r w:rsidR="397444B0" w:rsidRPr="029DC1DD">
        <w:rPr>
          <w:rFonts w:ascii="Times New Roman" w:eastAsia="Times New Roman" w:hAnsi="Times New Roman" w:cs="Times New Roman"/>
          <w:color w:val="000000" w:themeColor="text1"/>
          <w:sz w:val="24"/>
          <w:szCs w:val="24"/>
        </w:rPr>
        <w:t xml:space="preserve"> heitkoguse eesmärgi </w:t>
      </w:r>
      <w:r w:rsidR="6786E0AD" w:rsidRPr="6AB5C98F">
        <w:rPr>
          <w:rFonts w:ascii="Times New Roman" w:eastAsia="Times New Roman" w:hAnsi="Times New Roman" w:cs="Times New Roman"/>
          <w:color w:val="000000" w:themeColor="text1"/>
          <w:sz w:val="24"/>
          <w:szCs w:val="24"/>
        </w:rPr>
        <w:t>tähtaeg</w:t>
      </w:r>
      <w:r w:rsidR="107F0AE5" w:rsidRPr="6AB5C98F">
        <w:rPr>
          <w:rFonts w:ascii="Times New Roman" w:eastAsia="Times New Roman" w:hAnsi="Times New Roman" w:cs="Times New Roman"/>
          <w:color w:val="000000" w:themeColor="text1"/>
          <w:sz w:val="24"/>
          <w:szCs w:val="24"/>
        </w:rPr>
        <w:t>u</w:t>
      </w:r>
      <w:r w:rsidR="00153AC6">
        <w:rPr>
          <w:rFonts w:ascii="Times New Roman" w:eastAsia="Times New Roman" w:hAnsi="Times New Roman" w:cs="Times New Roman"/>
          <w:color w:val="000000" w:themeColor="text1"/>
          <w:sz w:val="24"/>
          <w:szCs w:val="24"/>
        </w:rPr>
        <w:t xml:space="preserve"> hinnata</w:t>
      </w:r>
      <w:r w:rsidR="397444B0" w:rsidRPr="029DC1DD">
        <w:rPr>
          <w:rFonts w:ascii="Times New Roman" w:eastAsia="Times New Roman" w:hAnsi="Times New Roman" w:cs="Times New Roman"/>
          <w:color w:val="000000" w:themeColor="text1"/>
          <w:sz w:val="24"/>
          <w:szCs w:val="24"/>
        </w:rPr>
        <w:t xml:space="preserve"> eesmärgi saav</w:t>
      </w:r>
      <w:r w:rsidR="539DF5AF" w:rsidRPr="029DC1DD">
        <w:rPr>
          <w:rFonts w:ascii="Times New Roman" w:eastAsia="Times New Roman" w:hAnsi="Times New Roman" w:cs="Times New Roman"/>
          <w:color w:val="000000" w:themeColor="text1"/>
          <w:sz w:val="24"/>
          <w:szCs w:val="24"/>
        </w:rPr>
        <w:t xml:space="preserve">utamise võimalikkust ja </w:t>
      </w:r>
      <w:r w:rsidR="379638CC" w:rsidRPr="029DC1DD">
        <w:rPr>
          <w:rFonts w:ascii="Times New Roman" w:eastAsia="Times New Roman" w:hAnsi="Times New Roman" w:cs="Times New Roman"/>
          <w:color w:val="000000" w:themeColor="text1"/>
          <w:sz w:val="24"/>
          <w:szCs w:val="24"/>
        </w:rPr>
        <w:t>vajaduse</w:t>
      </w:r>
      <w:r>
        <w:rPr>
          <w:rFonts w:ascii="Times New Roman" w:eastAsia="Times New Roman" w:hAnsi="Times New Roman" w:cs="Times New Roman"/>
          <w:color w:val="000000" w:themeColor="text1"/>
          <w:sz w:val="24"/>
          <w:szCs w:val="24"/>
        </w:rPr>
        <w:t xml:space="preserve"> korra</w:t>
      </w:r>
      <w:r w:rsidR="379638CC" w:rsidRPr="029DC1DD">
        <w:rPr>
          <w:rFonts w:ascii="Times New Roman" w:eastAsia="Times New Roman" w:hAnsi="Times New Roman" w:cs="Times New Roman"/>
          <w:color w:val="000000" w:themeColor="text1"/>
          <w:sz w:val="24"/>
          <w:szCs w:val="24"/>
        </w:rPr>
        <w:t>l planeerida tõhusamaid meetmeid</w:t>
      </w:r>
      <w:r w:rsidR="660F7653" w:rsidRPr="029DC1DD">
        <w:rPr>
          <w:rFonts w:ascii="Times New Roman" w:eastAsia="Times New Roman" w:hAnsi="Times New Roman" w:cs="Times New Roman"/>
          <w:color w:val="000000" w:themeColor="text1"/>
          <w:sz w:val="24"/>
          <w:szCs w:val="24"/>
        </w:rPr>
        <w:t xml:space="preserve">. </w:t>
      </w:r>
      <w:r w:rsidR="193AF4B6" w:rsidRPr="00A1060C">
        <w:rPr>
          <w:rFonts w:ascii="Times New Roman" w:eastAsia="Times New Roman" w:hAnsi="Times New Roman" w:cs="Times New Roman"/>
          <w:color w:val="000000" w:themeColor="text1"/>
          <w:sz w:val="24"/>
          <w:szCs w:val="24"/>
        </w:rPr>
        <w:t xml:space="preserve">Ülevaate koostamisel ja selle põhjal edasiste otsuste tegemisel võetakse arvesse </w:t>
      </w:r>
      <w:r w:rsidR="1E96B1E5" w:rsidRPr="00A1060C">
        <w:rPr>
          <w:rFonts w:ascii="Times New Roman" w:eastAsia="Times New Roman" w:hAnsi="Times New Roman" w:cs="Times New Roman"/>
          <w:color w:val="000000" w:themeColor="text1"/>
          <w:sz w:val="24"/>
          <w:szCs w:val="24"/>
        </w:rPr>
        <w:t>kliimaaruandes esitatud andmeid, metoodikate ja andmete täienemist, uusi tehnoloogilisi ja looduspõhiseid võimalusi ning seda, kuidas kõik majandussektorid aitavad kaasa kasvuhoonegaaside heitkoguste vähendamisele</w:t>
      </w:r>
      <w:r w:rsidR="00153AC6">
        <w:rPr>
          <w:rFonts w:ascii="Times New Roman" w:eastAsia="Times New Roman" w:hAnsi="Times New Roman" w:cs="Times New Roman"/>
          <w:color w:val="000000" w:themeColor="text1"/>
          <w:sz w:val="24"/>
          <w:szCs w:val="24"/>
        </w:rPr>
        <w:t>.</w:t>
      </w:r>
      <w:r w:rsidR="1E96B1E5" w:rsidRPr="00A1060C">
        <w:rPr>
          <w:rFonts w:ascii="Times New Roman" w:eastAsia="Times New Roman" w:hAnsi="Times New Roman" w:cs="Times New Roman"/>
          <w:color w:val="000000" w:themeColor="text1"/>
          <w:sz w:val="24"/>
          <w:szCs w:val="24"/>
        </w:rPr>
        <w:t xml:space="preserve"> </w:t>
      </w:r>
      <w:r w:rsidR="00153AC6">
        <w:rPr>
          <w:rFonts w:ascii="Times New Roman" w:eastAsia="Times New Roman" w:hAnsi="Times New Roman" w:cs="Times New Roman"/>
          <w:color w:val="000000" w:themeColor="text1"/>
          <w:sz w:val="24"/>
          <w:szCs w:val="24"/>
        </w:rPr>
        <w:t>S</w:t>
      </w:r>
      <w:r w:rsidR="1E96B1E5" w:rsidRPr="00A1060C">
        <w:rPr>
          <w:rFonts w:ascii="Times New Roman" w:eastAsia="Times New Roman" w:hAnsi="Times New Roman" w:cs="Times New Roman"/>
          <w:color w:val="000000" w:themeColor="text1"/>
          <w:sz w:val="24"/>
          <w:szCs w:val="24"/>
        </w:rPr>
        <w:t xml:space="preserve">amuti </w:t>
      </w:r>
      <w:r w:rsidR="00153AC6">
        <w:rPr>
          <w:rFonts w:ascii="Times New Roman" w:eastAsia="Times New Roman" w:hAnsi="Times New Roman" w:cs="Times New Roman"/>
          <w:color w:val="000000" w:themeColor="text1"/>
          <w:sz w:val="24"/>
          <w:szCs w:val="24"/>
        </w:rPr>
        <w:t xml:space="preserve">võetakse arvesse </w:t>
      </w:r>
      <w:r w:rsidR="1E96B1E5" w:rsidRPr="00A1060C">
        <w:rPr>
          <w:rFonts w:ascii="Times New Roman" w:eastAsia="Times New Roman" w:hAnsi="Times New Roman" w:cs="Times New Roman"/>
          <w:color w:val="000000" w:themeColor="text1"/>
          <w:sz w:val="24"/>
          <w:szCs w:val="24"/>
        </w:rPr>
        <w:t xml:space="preserve">rahvusvahelisi </w:t>
      </w:r>
      <w:r w:rsidR="7985C9B5" w:rsidRPr="48F86470">
        <w:rPr>
          <w:rFonts w:ascii="Times New Roman" w:eastAsia="Times New Roman" w:hAnsi="Times New Roman" w:cs="Times New Roman"/>
          <w:color w:val="000000" w:themeColor="text1"/>
          <w:sz w:val="24"/>
          <w:szCs w:val="24"/>
        </w:rPr>
        <w:t>ja E</w:t>
      </w:r>
      <w:r w:rsidR="00FE075D">
        <w:rPr>
          <w:rFonts w:ascii="Times New Roman" w:eastAsia="Times New Roman" w:hAnsi="Times New Roman" w:cs="Times New Roman"/>
          <w:color w:val="000000" w:themeColor="text1"/>
          <w:sz w:val="24"/>
          <w:szCs w:val="24"/>
        </w:rPr>
        <w:t>Li</w:t>
      </w:r>
      <w:r w:rsidR="7985C9B5" w:rsidRPr="48F86470">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color w:val="000000" w:themeColor="text1"/>
          <w:sz w:val="24"/>
          <w:szCs w:val="24"/>
        </w:rPr>
        <w:t>tulemusi</w:t>
      </w:r>
      <w:r w:rsidR="1E96B1E5" w:rsidRPr="00A1060C">
        <w:rPr>
          <w:rFonts w:ascii="Times New Roman" w:eastAsia="Times New Roman" w:hAnsi="Times New Roman" w:cs="Times New Roman"/>
          <w:color w:val="000000" w:themeColor="text1"/>
          <w:sz w:val="24"/>
          <w:szCs w:val="24"/>
        </w:rPr>
        <w:t xml:space="preserve"> ja jõupingutusi, mis on tehtud Pariisi kokkuleppe pikaajaliste eesmärkide saavutamiseks.</w:t>
      </w:r>
      <w:r w:rsidR="45A9702C" w:rsidRPr="3CABBBD1">
        <w:rPr>
          <w:rFonts w:ascii="Times New Roman" w:eastAsia="Times New Roman" w:hAnsi="Times New Roman" w:cs="Times New Roman"/>
          <w:color w:val="000000" w:themeColor="text1"/>
          <w:sz w:val="24"/>
          <w:szCs w:val="24"/>
        </w:rPr>
        <w:t xml:space="preserve"> </w:t>
      </w:r>
      <w:r w:rsidR="45A9702C" w:rsidRPr="3B52E926">
        <w:rPr>
          <w:rFonts w:ascii="Times New Roman" w:eastAsia="Times New Roman" w:hAnsi="Times New Roman" w:cs="Times New Roman"/>
          <w:color w:val="000000" w:themeColor="text1"/>
          <w:sz w:val="24"/>
          <w:szCs w:val="24"/>
        </w:rPr>
        <w:t xml:space="preserve">Konkurentsivõime hinnang on vajalik selleks, et kui </w:t>
      </w:r>
      <w:r w:rsidR="45A9702C" w:rsidRPr="3B52E926">
        <w:rPr>
          <w:rFonts w:ascii="Times New Roman" w:eastAsia="Times New Roman" w:hAnsi="Times New Roman" w:cs="Times New Roman"/>
          <w:sz w:val="24"/>
          <w:szCs w:val="24"/>
        </w:rPr>
        <w:t>ühes või mitmes sektoris ei ole KHG heite eesmär</w:t>
      </w:r>
      <w:r w:rsidR="00FE075D">
        <w:rPr>
          <w:rFonts w:ascii="Times New Roman" w:eastAsia="Times New Roman" w:hAnsi="Times New Roman" w:cs="Times New Roman"/>
          <w:sz w:val="24"/>
          <w:szCs w:val="24"/>
        </w:rPr>
        <w:t>ki</w:t>
      </w:r>
      <w:r w:rsidR="45A9702C" w:rsidRPr="3B52E926">
        <w:rPr>
          <w:rFonts w:ascii="Times New Roman" w:eastAsia="Times New Roman" w:hAnsi="Times New Roman" w:cs="Times New Roman"/>
          <w:sz w:val="24"/>
          <w:szCs w:val="24"/>
        </w:rPr>
        <w:t xml:space="preserve"> olemasolevate meetmetega võimalik</w:t>
      </w:r>
      <w:r w:rsidR="00FE075D">
        <w:rPr>
          <w:rFonts w:ascii="Times New Roman" w:eastAsia="Times New Roman" w:hAnsi="Times New Roman" w:cs="Times New Roman"/>
          <w:sz w:val="24"/>
          <w:szCs w:val="24"/>
        </w:rPr>
        <w:t xml:space="preserve"> saavutada</w:t>
      </w:r>
      <w:r w:rsidR="45A9702C" w:rsidRPr="3B52E926" w:rsidDel="00AE0682">
        <w:rPr>
          <w:rFonts w:ascii="Times New Roman" w:eastAsia="Times New Roman" w:hAnsi="Times New Roman" w:cs="Times New Roman"/>
          <w:sz w:val="24"/>
          <w:szCs w:val="24"/>
        </w:rPr>
        <w:t xml:space="preserve"> </w:t>
      </w:r>
      <w:r w:rsidR="00AE0682">
        <w:rPr>
          <w:rFonts w:ascii="Times New Roman" w:eastAsia="Times New Roman" w:hAnsi="Times New Roman" w:cs="Times New Roman"/>
          <w:sz w:val="24"/>
          <w:szCs w:val="24"/>
        </w:rPr>
        <w:t>ilma</w:t>
      </w:r>
      <w:r w:rsidR="00961641">
        <w:rPr>
          <w:rFonts w:ascii="Times New Roman" w:eastAsia="Times New Roman" w:hAnsi="Times New Roman" w:cs="Times New Roman"/>
          <w:sz w:val="24"/>
          <w:szCs w:val="24"/>
        </w:rPr>
        <w:t>,</w:t>
      </w:r>
      <w:r w:rsidR="00AE0682">
        <w:rPr>
          <w:rFonts w:ascii="Times New Roman" w:eastAsia="Times New Roman" w:hAnsi="Times New Roman" w:cs="Times New Roman"/>
          <w:sz w:val="24"/>
          <w:szCs w:val="24"/>
        </w:rPr>
        <w:t xml:space="preserve"> et sellega kaasneks</w:t>
      </w:r>
      <w:r w:rsidR="00AE0682" w:rsidRPr="3B52E926">
        <w:rPr>
          <w:rFonts w:ascii="Times New Roman" w:eastAsia="Times New Roman" w:hAnsi="Times New Roman" w:cs="Times New Roman"/>
          <w:sz w:val="24"/>
          <w:szCs w:val="24"/>
        </w:rPr>
        <w:t xml:space="preserve"> </w:t>
      </w:r>
      <w:r w:rsidR="6B6D8972" w:rsidRPr="6AB5C98F">
        <w:rPr>
          <w:rFonts w:ascii="Times New Roman" w:eastAsia="Times New Roman" w:hAnsi="Times New Roman" w:cs="Times New Roman"/>
          <w:sz w:val="24"/>
          <w:szCs w:val="24"/>
        </w:rPr>
        <w:t>negatiiv</w:t>
      </w:r>
      <w:r w:rsidR="51501C0A" w:rsidRPr="6AB5C98F">
        <w:rPr>
          <w:rFonts w:ascii="Times New Roman" w:eastAsia="Times New Roman" w:hAnsi="Times New Roman" w:cs="Times New Roman"/>
          <w:sz w:val="24"/>
          <w:szCs w:val="24"/>
        </w:rPr>
        <w:t>ne</w:t>
      </w:r>
      <w:r w:rsidR="45A9702C" w:rsidRPr="3B52E926">
        <w:rPr>
          <w:rFonts w:ascii="Times New Roman" w:eastAsia="Times New Roman" w:hAnsi="Times New Roman" w:cs="Times New Roman"/>
          <w:sz w:val="24"/>
          <w:szCs w:val="24"/>
        </w:rPr>
        <w:t xml:space="preserve"> mõju riigi konkurentsivõimele, esitab </w:t>
      </w:r>
      <w:r w:rsidR="45A9702C" w:rsidRPr="6EE1FA56">
        <w:rPr>
          <w:rFonts w:ascii="Times New Roman" w:eastAsia="Times New Roman" w:hAnsi="Times New Roman" w:cs="Times New Roman"/>
          <w:sz w:val="24"/>
          <w:szCs w:val="24"/>
        </w:rPr>
        <w:t xml:space="preserve">Majandus- ja </w:t>
      </w:r>
      <w:r w:rsidR="45A9702C" w:rsidRPr="22F868B4">
        <w:rPr>
          <w:rFonts w:ascii="Times New Roman" w:eastAsia="Times New Roman" w:hAnsi="Times New Roman" w:cs="Times New Roman"/>
          <w:sz w:val="24"/>
          <w:szCs w:val="24"/>
        </w:rPr>
        <w:t>Kommunikatsiooniministeerium</w:t>
      </w:r>
      <w:r w:rsidR="12CF7470" w:rsidRPr="22F868B4">
        <w:rPr>
          <w:rFonts w:ascii="Times New Roman" w:eastAsia="Times New Roman" w:hAnsi="Times New Roman" w:cs="Times New Roman"/>
          <w:sz w:val="24"/>
          <w:szCs w:val="24"/>
        </w:rPr>
        <w:t xml:space="preserve"> </w:t>
      </w:r>
      <w:r w:rsidR="45A9702C" w:rsidRPr="22F868B4">
        <w:rPr>
          <w:rFonts w:ascii="Times New Roman" w:eastAsia="Times New Roman" w:hAnsi="Times New Roman" w:cs="Times New Roman"/>
          <w:sz w:val="24"/>
          <w:szCs w:val="24"/>
        </w:rPr>
        <w:t xml:space="preserve">tegevusplaani mõju leevendamiseks. </w:t>
      </w:r>
      <w:r w:rsidR="45A9702C" w:rsidRPr="3B52E926">
        <w:rPr>
          <w:rFonts w:ascii="Times New Roman" w:eastAsia="Times New Roman" w:hAnsi="Times New Roman" w:cs="Times New Roman"/>
          <w:sz w:val="24"/>
          <w:szCs w:val="24"/>
        </w:rPr>
        <w:t>Tegevusplaan peab sisaldama ettepanekut planeeritud meetmemahtude muutmiseks, ajatamiseks või ümberkujundamiseks, lähtudes seadus</w:t>
      </w:r>
      <w:r w:rsidR="00DE42ED">
        <w:rPr>
          <w:rFonts w:ascii="Times New Roman" w:eastAsia="Times New Roman" w:hAnsi="Times New Roman" w:cs="Times New Roman"/>
          <w:sz w:val="24"/>
          <w:szCs w:val="24"/>
        </w:rPr>
        <w:t>eelnõu</w:t>
      </w:r>
      <w:r w:rsidR="45A9702C" w:rsidRPr="3B52E926">
        <w:rPr>
          <w:rFonts w:ascii="Times New Roman" w:eastAsia="Times New Roman" w:hAnsi="Times New Roman" w:cs="Times New Roman"/>
          <w:sz w:val="24"/>
          <w:szCs w:val="24"/>
        </w:rPr>
        <w:t xml:space="preserve">s </w:t>
      </w:r>
      <w:r>
        <w:rPr>
          <w:rFonts w:ascii="Times New Roman" w:eastAsia="Times New Roman" w:hAnsi="Times New Roman" w:cs="Times New Roman"/>
          <w:sz w:val="24"/>
          <w:szCs w:val="24"/>
        </w:rPr>
        <w:t>sätestatud</w:t>
      </w:r>
      <w:r w:rsidR="45A9702C" w:rsidRPr="3B52E926">
        <w:rPr>
          <w:rFonts w:ascii="Times New Roman" w:eastAsia="Times New Roman" w:hAnsi="Times New Roman" w:cs="Times New Roman"/>
          <w:sz w:val="24"/>
          <w:szCs w:val="24"/>
        </w:rPr>
        <w:t xml:space="preserve"> sektorite KHG eesmärkidest. </w:t>
      </w:r>
      <w:r>
        <w:rPr>
          <w:rFonts w:ascii="Times New Roman" w:eastAsia="Times New Roman" w:hAnsi="Times New Roman" w:cs="Times New Roman"/>
          <w:sz w:val="24"/>
          <w:szCs w:val="24"/>
        </w:rPr>
        <w:t>K</w:t>
      </w:r>
      <w:r w:rsidR="45A9702C" w:rsidRPr="3B52E926">
        <w:rPr>
          <w:rFonts w:ascii="Times New Roman" w:eastAsia="Times New Roman" w:hAnsi="Times New Roman" w:cs="Times New Roman"/>
          <w:sz w:val="24"/>
          <w:szCs w:val="24"/>
        </w:rPr>
        <w:t xml:space="preserve">ui planeeritavad meetmed ei ole konkurentsivõime hinnangu kohaselt üldse mõistlikud, esitab </w:t>
      </w:r>
      <w:r w:rsidR="45A9702C" w:rsidRPr="22F868B4">
        <w:rPr>
          <w:rFonts w:ascii="Times New Roman" w:eastAsia="Times New Roman" w:hAnsi="Times New Roman" w:cs="Times New Roman"/>
          <w:sz w:val="24"/>
          <w:szCs w:val="24"/>
        </w:rPr>
        <w:t>M</w:t>
      </w:r>
      <w:r w:rsidR="3985FB55" w:rsidRPr="22F868B4">
        <w:rPr>
          <w:rFonts w:ascii="Times New Roman" w:eastAsia="Times New Roman" w:hAnsi="Times New Roman" w:cs="Times New Roman"/>
          <w:sz w:val="24"/>
          <w:szCs w:val="24"/>
        </w:rPr>
        <w:t>ajandus- ja</w:t>
      </w:r>
      <w:r w:rsidR="45A9702C" w:rsidRPr="22F868B4">
        <w:rPr>
          <w:rFonts w:ascii="Times New Roman" w:eastAsia="Times New Roman" w:hAnsi="Times New Roman" w:cs="Times New Roman"/>
          <w:sz w:val="24"/>
          <w:szCs w:val="24"/>
        </w:rPr>
        <w:t xml:space="preserve"> </w:t>
      </w:r>
      <w:r w:rsidR="09E33911" w:rsidRPr="44353205">
        <w:rPr>
          <w:rFonts w:ascii="Times New Roman" w:eastAsia="Times New Roman" w:hAnsi="Times New Roman" w:cs="Times New Roman"/>
          <w:sz w:val="24"/>
          <w:szCs w:val="24"/>
        </w:rPr>
        <w:t>Kommunikatsiooniministeerium</w:t>
      </w:r>
      <w:r w:rsidR="45A9702C" w:rsidRPr="3B52E926">
        <w:rPr>
          <w:rFonts w:ascii="Times New Roman" w:eastAsia="Times New Roman" w:hAnsi="Times New Roman" w:cs="Times New Roman"/>
          <w:sz w:val="24"/>
          <w:szCs w:val="24"/>
        </w:rPr>
        <w:t xml:space="preserve"> ettepaneku nende meetmete asendamiseks alternatiivsete meetmetega, mis panustavad sektori KHG eesmärgi saavutamisse.</w:t>
      </w:r>
    </w:p>
    <w:p w14:paraId="5137268F" w14:textId="1EFBA33E" w:rsidR="65BC72BB" w:rsidRDefault="65BC72BB" w:rsidP="00F30CA3">
      <w:pPr>
        <w:spacing w:after="0" w:line="240" w:lineRule="auto"/>
        <w:jc w:val="both"/>
        <w:rPr>
          <w:rFonts w:ascii="Times New Roman" w:eastAsia="Times New Roman" w:hAnsi="Times New Roman" w:cs="Times New Roman"/>
          <w:color w:val="000000" w:themeColor="text1"/>
          <w:sz w:val="24"/>
          <w:szCs w:val="24"/>
        </w:rPr>
      </w:pPr>
    </w:p>
    <w:p w14:paraId="5C6C43B9" w14:textId="324085D4" w:rsidR="029DC1DD" w:rsidRDefault="30F5F758" w:rsidP="00F30CA3">
      <w:pPr>
        <w:spacing w:after="0" w:line="240" w:lineRule="auto"/>
        <w:jc w:val="both"/>
        <w:rPr>
          <w:rFonts w:ascii="Times New Roman" w:eastAsia="Times New Roman" w:hAnsi="Times New Roman" w:cs="Times New Roman"/>
          <w:sz w:val="24"/>
          <w:szCs w:val="24"/>
        </w:rPr>
      </w:pPr>
      <w:r w:rsidRPr="156CE010">
        <w:rPr>
          <w:rFonts w:ascii="Times New Roman" w:eastAsia="Times New Roman" w:hAnsi="Times New Roman" w:cs="Times New Roman"/>
          <w:color w:val="000000" w:themeColor="text1"/>
          <w:sz w:val="24"/>
          <w:szCs w:val="24"/>
        </w:rPr>
        <w:t xml:space="preserve">Lõike 4 järgi </w:t>
      </w:r>
      <w:r w:rsidRPr="7D269969">
        <w:rPr>
          <w:rFonts w:ascii="Times New Roman" w:eastAsia="Times New Roman" w:hAnsi="Times New Roman" w:cs="Times New Roman"/>
          <w:color w:val="000000" w:themeColor="text1"/>
          <w:sz w:val="24"/>
          <w:szCs w:val="24"/>
        </w:rPr>
        <w:t xml:space="preserve">sisaldab kliimaaruanne </w:t>
      </w:r>
      <w:r w:rsidRPr="4BE4827E">
        <w:rPr>
          <w:rFonts w:ascii="Times New Roman" w:eastAsia="Times New Roman" w:hAnsi="Times New Roman" w:cs="Times New Roman"/>
          <w:color w:val="000000" w:themeColor="text1"/>
          <w:sz w:val="24"/>
          <w:szCs w:val="24"/>
        </w:rPr>
        <w:t>v</w:t>
      </w:r>
      <w:r w:rsidR="65BC72BB" w:rsidRPr="4BE4827E">
        <w:rPr>
          <w:rFonts w:ascii="Times New Roman" w:eastAsia="Times New Roman" w:hAnsi="Times New Roman" w:cs="Times New Roman"/>
          <w:color w:val="000000" w:themeColor="text1"/>
          <w:sz w:val="24"/>
          <w:szCs w:val="24"/>
        </w:rPr>
        <w:t>ähemalt</w:t>
      </w:r>
      <w:r w:rsidR="65BC72BB" w:rsidRPr="029DC1DD">
        <w:rPr>
          <w:rFonts w:ascii="Times New Roman" w:eastAsia="Times New Roman" w:hAnsi="Times New Roman" w:cs="Times New Roman"/>
          <w:color w:val="000000" w:themeColor="text1"/>
          <w:sz w:val="24"/>
          <w:szCs w:val="24"/>
        </w:rPr>
        <w:t xml:space="preserve"> igal kümnendal aastal lisaks </w:t>
      </w:r>
      <w:r w:rsidR="12BD80BF" w:rsidRPr="5C411704">
        <w:rPr>
          <w:rFonts w:ascii="Times New Roman" w:eastAsia="Times New Roman" w:hAnsi="Times New Roman" w:cs="Times New Roman"/>
          <w:color w:val="000000" w:themeColor="text1"/>
          <w:sz w:val="24"/>
          <w:szCs w:val="24"/>
        </w:rPr>
        <w:t>KH</w:t>
      </w:r>
      <w:r w:rsidR="2BEDE21B" w:rsidRPr="5C411704">
        <w:rPr>
          <w:rFonts w:ascii="Times New Roman" w:eastAsia="Times New Roman" w:hAnsi="Times New Roman" w:cs="Times New Roman"/>
          <w:color w:val="000000" w:themeColor="text1"/>
          <w:sz w:val="24"/>
          <w:szCs w:val="24"/>
        </w:rPr>
        <w:t>G</w:t>
      </w:r>
      <w:r w:rsidR="4BD02D67" w:rsidRPr="25694405">
        <w:rPr>
          <w:rFonts w:ascii="Times New Roman" w:eastAsia="Times New Roman" w:hAnsi="Times New Roman" w:cs="Times New Roman"/>
          <w:color w:val="000000" w:themeColor="text1"/>
          <w:sz w:val="24"/>
          <w:szCs w:val="24"/>
        </w:rPr>
        <w:t xml:space="preserve"> inventuuri</w:t>
      </w:r>
      <w:r w:rsidR="4BD02D67" w:rsidRPr="25694405" w:rsidDel="006A738A">
        <w:rPr>
          <w:rFonts w:ascii="Times New Roman" w:eastAsia="Times New Roman" w:hAnsi="Times New Roman" w:cs="Times New Roman"/>
          <w:color w:val="000000" w:themeColor="text1"/>
          <w:sz w:val="24"/>
          <w:szCs w:val="24"/>
        </w:rPr>
        <w:t xml:space="preserve"> </w:t>
      </w:r>
      <w:r w:rsidR="65BC72BB" w:rsidRPr="029DC1DD">
        <w:rPr>
          <w:rFonts w:ascii="Times New Roman" w:eastAsia="Times New Roman" w:hAnsi="Times New Roman" w:cs="Times New Roman"/>
          <w:color w:val="000000" w:themeColor="text1"/>
          <w:sz w:val="24"/>
          <w:szCs w:val="24"/>
        </w:rPr>
        <w:t>ja asjakohasel juhul lõigetes 2 ja 3 sätestatule kliimariskide hinnangut.</w:t>
      </w:r>
      <w:r w:rsidR="1BB52665" w:rsidRPr="0CCDDE69">
        <w:rPr>
          <w:rFonts w:ascii="Times New Roman" w:eastAsia="Times New Roman" w:hAnsi="Times New Roman" w:cs="Times New Roman"/>
          <w:sz w:val="24"/>
          <w:szCs w:val="24"/>
        </w:rPr>
        <w:t xml:space="preserve"> 2015. aastal koostas Keskkonnaagentuur </w:t>
      </w:r>
      <w:r w:rsidR="00116957">
        <w:rPr>
          <w:rFonts w:ascii="Times New Roman" w:eastAsia="Times New Roman" w:hAnsi="Times New Roman" w:cs="Times New Roman"/>
          <w:sz w:val="24"/>
          <w:szCs w:val="24"/>
        </w:rPr>
        <w:t>„</w:t>
      </w:r>
      <w:r w:rsidR="1BB52665" w:rsidRPr="0CCDDE69">
        <w:rPr>
          <w:rFonts w:ascii="Times New Roman" w:eastAsia="Times New Roman" w:hAnsi="Times New Roman" w:cs="Times New Roman"/>
          <w:sz w:val="24"/>
          <w:szCs w:val="24"/>
        </w:rPr>
        <w:t xml:space="preserve">Eesti tuleviku kliimastsenaariumid aastani 2100“, mille alusel on </w:t>
      </w:r>
      <w:r w:rsidR="00116957">
        <w:rPr>
          <w:rFonts w:ascii="Times New Roman" w:eastAsia="Times New Roman" w:hAnsi="Times New Roman" w:cs="Times New Roman"/>
          <w:sz w:val="24"/>
          <w:szCs w:val="24"/>
        </w:rPr>
        <w:t>k</w:t>
      </w:r>
      <w:r w:rsidR="1BB52665" w:rsidRPr="0CCDDE69">
        <w:rPr>
          <w:rFonts w:ascii="Times New Roman" w:eastAsia="Times New Roman" w:hAnsi="Times New Roman" w:cs="Times New Roman"/>
          <w:sz w:val="24"/>
          <w:szCs w:val="24"/>
        </w:rPr>
        <w:t xml:space="preserve">liimamuutustega kohanemise arengukavas hinnatud ka kliimariskid. </w:t>
      </w:r>
      <w:r w:rsidR="00116957">
        <w:rPr>
          <w:rFonts w:ascii="Times New Roman" w:eastAsia="Times New Roman" w:hAnsi="Times New Roman" w:cs="Times New Roman"/>
          <w:sz w:val="24"/>
          <w:szCs w:val="24"/>
        </w:rPr>
        <w:t>Praegu</w:t>
      </w:r>
      <w:r w:rsidR="1BB52665" w:rsidRPr="0CCDDE69">
        <w:rPr>
          <w:rFonts w:ascii="Times New Roman" w:eastAsia="Times New Roman" w:hAnsi="Times New Roman" w:cs="Times New Roman"/>
          <w:sz w:val="24"/>
          <w:szCs w:val="24"/>
        </w:rPr>
        <w:t xml:space="preserve"> on koostamisel uued kliimaprojektsioonid Eesti kohta, mis peaks</w:t>
      </w:r>
      <w:r w:rsidR="00116957">
        <w:rPr>
          <w:rFonts w:ascii="Times New Roman" w:eastAsia="Times New Roman" w:hAnsi="Times New Roman" w:cs="Times New Roman"/>
          <w:sz w:val="24"/>
          <w:szCs w:val="24"/>
        </w:rPr>
        <w:t>id</w:t>
      </w:r>
      <w:r w:rsidR="1BB52665" w:rsidRPr="0CCDDE69">
        <w:rPr>
          <w:rFonts w:ascii="Times New Roman" w:eastAsia="Times New Roman" w:hAnsi="Times New Roman" w:cs="Times New Roman"/>
          <w:sz w:val="24"/>
          <w:szCs w:val="24"/>
        </w:rPr>
        <w:t xml:space="preserve"> valmima 2027. aastal. Ku</w:t>
      </w:r>
      <w:r w:rsidR="00FE075D">
        <w:rPr>
          <w:rFonts w:ascii="Times New Roman" w:eastAsia="Times New Roman" w:hAnsi="Times New Roman" w:cs="Times New Roman"/>
          <w:sz w:val="24"/>
          <w:szCs w:val="24"/>
        </w:rPr>
        <w:t>na</w:t>
      </w:r>
      <w:r w:rsidR="1BB52665" w:rsidRPr="0CCDDE69">
        <w:rPr>
          <w:rFonts w:ascii="Times New Roman" w:eastAsia="Times New Roman" w:hAnsi="Times New Roman" w:cs="Times New Roman"/>
          <w:sz w:val="24"/>
          <w:szCs w:val="24"/>
        </w:rPr>
        <w:t xml:space="preserve"> kliima muutumist ja prognoositava tulevikukliima muutusi ei ole võimalik hinnata lühikese ajaperioodi alusel ning tegemist on äärmiselt mahuka tööga, ei oleks mõistlik kliimariskide aruande koostamiseks </w:t>
      </w:r>
      <w:r w:rsidR="001F7569" w:rsidRPr="0CCDDE69">
        <w:rPr>
          <w:rFonts w:ascii="Times New Roman" w:eastAsia="Times New Roman" w:hAnsi="Times New Roman" w:cs="Times New Roman"/>
          <w:sz w:val="24"/>
          <w:szCs w:val="24"/>
        </w:rPr>
        <w:t xml:space="preserve">kehtestada </w:t>
      </w:r>
      <w:r w:rsidR="1BB52665" w:rsidRPr="0CCDDE69">
        <w:rPr>
          <w:rFonts w:ascii="Times New Roman" w:eastAsia="Times New Roman" w:hAnsi="Times New Roman" w:cs="Times New Roman"/>
          <w:sz w:val="24"/>
          <w:szCs w:val="24"/>
        </w:rPr>
        <w:t>tihedamat intervalli</w:t>
      </w:r>
      <w:r w:rsidR="1BB52665" w:rsidRPr="0CCDDE69" w:rsidDel="001F7569">
        <w:rPr>
          <w:rFonts w:ascii="Times New Roman" w:eastAsia="Times New Roman" w:hAnsi="Times New Roman" w:cs="Times New Roman"/>
          <w:sz w:val="24"/>
          <w:szCs w:val="24"/>
        </w:rPr>
        <w:t xml:space="preserve"> </w:t>
      </w:r>
      <w:r w:rsidR="1BB52665" w:rsidRPr="0CCDDE69">
        <w:rPr>
          <w:rFonts w:ascii="Times New Roman" w:eastAsia="Times New Roman" w:hAnsi="Times New Roman" w:cs="Times New Roman"/>
          <w:sz w:val="24"/>
          <w:szCs w:val="24"/>
        </w:rPr>
        <w:t xml:space="preserve">kui </w:t>
      </w:r>
      <w:r w:rsidR="00116957">
        <w:rPr>
          <w:rFonts w:ascii="Times New Roman" w:eastAsia="Times New Roman" w:hAnsi="Times New Roman" w:cs="Times New Roman"/>
          <w:sz w:val="24"/>
          <w:szCs w:val="24"/>
        </w:rPr>
        <w:t>kümme</w:t>
      </w:r>
      <w:r w:rsidR="1BB52665" w:rsidRPr="0CCDDE69">
        <w:rPr>
          <w:rFonts w:ascii="Times New Roman" w:eastAsia="Times New Roman" w:hAnsi="Times New Roman" w:cs="Times New Roman"/>
          <w:sz w:val="24"/>
          <w:szCs w:val="24"/>
        </w:rPr>
        <w:t xml:space="preserve"> aastat.</w:t>
      </w:r>
    </w:p>
    <w:p w14:paraId="2B0BD115" w14:textId="77777777" w:rsidR="001B4CC5" w:rsidRDefault="001B4CC5" w:rsidP="00F30CA3">
      <w:pPr>
        <w:spacing w:after="0" w:line="240" w:lineRule="auto"/>
        <w:jc w:val="both"/>
        <w:rPr>
          <w:rFonts w:ascii="Times New Roman" w:eastAsia="Times New Roman" w:hAnsi="Times New Roman" w:cs="Times New Roman"/>
          <w:sz w:val="24"/>
          <w:szCs w:val="24"/>
        </w:rPr>
      </w:pPr>
    </w:p>
    <w:p w14:paraId="6586EB3D" w14:textId="0ACCC7F4" w:rsidR="25694405" w:rsidRDefault="50744EB2" w:rsidP="00F30CA3">
      <w:pPr>
        <w:spacing w:after="0" w:line="240" w:lineRule="auto"/>
        <w:jc w:val="both"/>
        <w:rPr>
          <w:rFonts w:ascii="Times New Roman" w:eastAsia="Times New Roman" w:hAnsi="Times New Roman" w:cs="Times New Roman"/>
          <w:sz w:val="24"/>
          <w:szCs w:val="24"/>
        </w:rPr>
      </w:pPr>
      <w:r w:rsidRPr="0CCDDE69">
        <w:rPr>
          <w:rFonts w:ascii="Times New Roman" w:eastAsia="Times New Roman" w:hAnsi="Times New Roman" w:cs="Times New Roman"/>
          <w:b/>
          <w:bCs/>
          <w:color w:val="000000" w:themeColor="text1"/>
          <w:sz w:val="24"/>
          <w:szCs w:val="24"/>
        </w:rPr>
        <w:t xml:space="preserve">§ </w:t>
      </w:r>
      <w:r w:rsidRPr="425EE92A">
        <w:rPr>
          <w:rFonts w:ascii="Times New Roman" w:eastAsia="Times New Roman" w:hAnsi="Times New Roman" w:cs="Times New Roman"/>
          <w:b/>
          <w:bCs/>
          <w:color w:val="000000" w:themeColor="text1"/>
          <w:sz w:val="24"/>
          <w:szCs w:val="24"/>
        </w:rPr>
        <w:t>4</w:t>
      </w:r>
      <w:r w:rsidR="6F72C79D" w:rsidRPr="425EE92A">
        <w:rPr>
          <w:rFonts w:ascii="Times New Roman" w:eastAsia="Times New Roman" w:hAnsi="Times New Roman" w:cs="Times New Roman"/>
          <w:b/>
          <w:bCs/>
          <w:color w:val="000000" w:themeColor="text1"/>
          <w:sz w:val="24"/>
          <w:szCs w:val="24"/>
        </w:rPr>
        <w:t>5</w:t>
      </w:r>
      <w:r w:rsidRPr="0CCDDE69">
        <w:rPr>
          <w:rFonts w:ascii="Times New Roman" w:eastAsia="Times New Roman" w:hAnsi="Times New Roman" w:cs="Times New Roman"/>
          <w:b/>
          <w:bCs/>
          <w:color w:val="000000" w:themeColor="text1"/>
          <w:sz w:val="24"/>
          <w:szCs w:val="24"/>
        </w:rPr>
        <w:t>. Kliimaaruande sisu</w:t>
      </w:r>
    </w:p>
    <w:p w14:paraId="569154BA" w14:textId="7D1598FF" w:rsidR="029DC1DD" w:rsidRDefault="029DC1DD" w:rsidP="00F30CA3">
      <w:pPr>
        <w:spacing w:after="0" w:line="240" w:lineRule="auto"/>
        <w:jc w:val="both"/>
        <w:rPr>
          <w:rFonts w:ascii="Times New Roman" w:eastAsia="Times New Roman" w:hAnsi="Times New Roman" w:cs="Times New Roman"/>
          <w:color w:val="000000" w:themeColor="text1"/>
          <w:sz w:val="24"/>
          <w:szCs w:val="24"/>
        </w:rPr>
      </w:pPr>
    </w:p>
    <w:p w14:paraId="7203E52C" w14:textId="5981C1AC" w:rsidR="6402D600" w:rsidRDefault="170F51F6" w:rsidP="00F30CA3">
      <w:pPr>
        <w:spacing w:after="0" w:line="240" w:lineRule="auto"/>
        <w:jc w:val="both"/>
        <w:rPr>
          <w:rFonts w:ascii="Times New Roman" w:hAnsi="Times New Roman"/>
          <w:color w:val="000000" w:themeColor="text1"/>
          <w:sz w:val="24"/>
          <w:szCs w:val="24"/>
        </w:rPr>
      </w:pPr>
      <w:r w:rsidRPr="43280F63">
        <w:rPr>
          <w:rFonts w:ascii="Times New Roman" w:eastAsia="Times New Roman" w:hAnsi="Times New Roman" w:cs="Times New Roman"/>
          <w:color w:val="000000" w:themeColor="text1"/>
          <w:sz w:val="24"/>
          <w:szCs w:val="24"/>
        </w:rPr>
        <w:t xml:space="preserve">Paragrahvi </w:t>
      </w:r>
      <w:r w:rsidRPr="425EE92A">
        <w:rPr>
          <w:rFonts w:ascii="Times New Roman" w:eastAsia="Times New Roman" w:hAnsi="Times New Roman" w:cs="Times New Roman"/>
          <w:color w:val="000000" w:themeColor="text1"/>
          <w:sz w:val="24"/>
          <w:szCs w:val="24"/>
        </w:rPr>
        <w:t>4</w:t>
      </w:r>
      <w:r w:rsidR="55754439" w:rsidRPr="425EE92A">
        <w:rPr>
          <w:rFonts w:ascii="Times New Roman" w:eastAsia="Times New Roman" w:hAnsi="Times New Roman" w:cs="Times New Roman"/>
          <w:color w:val="000000" w:themeColor="text1"/>
          <w:sz w:val="24"/>
          <w:szCs w:val="24"/>
        </w:rPr>
        <w:t>5</w:t>
      </w:r>
      <w:r w:rsidRPr="43280F63">
        <w:rPr>
          <w:rFonts w:ascii="Times New Roman" w:eastAsia="Times New Roman" w:hAnsi="Times New Roman" w:cs="Times New Roman"/>
          <w:color w:val="000000" w:themeColor="text1"/>
          <w:sz w:val="24"/>
          <w:szCs w:val="24"/>
        </w:rPr>
        <w:t xml:space="preserve"> lõikes </w:t>
      </w:r>
      <w:r w:rsidR="151F379F" w:rsidRPr="3719A35D">
        <w:rPr>
          <w:rFonts w:ascii="Times New Roman" w:eastAsia="Times New Roman" w:hAnsi="Times New Roman" w:cs="Times New Roman"/>
          <w:color w:val="000000" w:themeColor="text1"/>
          <w:sz w:val="24"/>
          <w:szCs w:val="24"/>
        </w:rPr>
        <w:t>1</w:t>
      </w:r>
      <w:r w:rsidR="00AA0A50">
        <w:rPr>
          <w:rFonts w:ascii="Times New Roman" w:eastAsia="Times New Roman" w:hAnsi="Times New Roman" w:cs="Times New Roman"/>
          <w:color w:val="000000" w:themeColor="text1"/>
          <w:sz w:val="24"/>
          <w:szCs w:val="24"/>
        </w:rPr>
        <w:t xml:space="preserve"> </w:t>
      </w:r>
      <w:r w:rsidR="151F379F" w:rsidRPr="3719A35D">
        <w:rPr>
          <w:rFonts w:ascii="Times New Roman" w:eastAsia="Times New Roman" w:hAnsi="Times New Roman" w:cs="Times New Roman"/>
          <w:color w:val="000000" w:themeColor="text1"/>
          <w:sz w:val="24"/>
          <w:szCs w:val="24"/>
        </w:rPr>
        <w:t xml:space="preserve"> </w:t>
      </w:r>
      <w:r w:rsidR="2B9F5AC2" w:rsidRPr="3719A35D">
        <w:rPr>
          <w:rFonts w:ascii="Times New Roman" w:eastAsia="Times New Roman" w:hAnsi="Times New Roman" w:cs="Times New Roman"/>
          <w:color w:val="000000" w:themeColor="text1"/>
          <w:sz w:val="24"/>
          <w:szCs w:val="24"/>
        </w:rPr>
        <w:t>sätestatakse,</w:t>
      </w:r>
      <w:r w:rsidR="2AC22828" w:rsidRPr="3719A35D">
        <w:rPr>
          <w:rFonts w:ascii="Times New Roman" w:eastAsia="Times New Roman" w:hAnsi="Times New Roman" w:cs="Times New Roman"/>
          <w:color w:val="000000" w:themeColor="text1"/>
          <w:sz w:val="24"/>
          <w:szCs w:val="24"/>
        </w:rPr>
        <w:t xml:space="preserve"> et </w:t>
      </w:r>
      <w:r w:rsidR="00F67D91">
        <w:rPr>
          <w:rFonts w:ascii="Times New Roman" w:eastAsia="Times New Roman" w:hAnsi="Times New Roman" w:cs="Times New Roman"/>
          <w:color w:val="000000" w:themeColor="text1"/>
          <w:sz w:val="24"/>
          <w:szCs w:val="24"/>
        </w:rPr>
        <w:t>eelnõukohase</w:t>
      </w:r>
      <w:r w:rsidR="00F67D91" w:rsidRPr="43280F63">
        <w:rPr>
          <w:rFonts w:ascii="Times New Roman" w:eastAsia="Times New Roman" w:hAnsi="Times New Roman" w:cs="Times New Roman"/>
          <w:color w:val="000000" w:themeColor="text1"/>
          <w:sz w:val="24"/>
          <w:szCs w:val="24"/>
        </w:rPr>
        <w:t xml:space="preserve"> </w:t>
      </w:r>
      <w:r w:rsidR="65CD9D46" w:rsidRPr="43280F63">
        <w:rPr>
          <w:rFonts w:ascii="Times New Roman" w:eastAsia="Times New Roman" w:hAnsi="Times New Roman" w:cs="Times New Roman"/>
          <w:color w:val="000000" w:themeColor="text1"/>
          <w:sz w:val="24"/>
          <w:szCs w:val="24"/>
        </w:rPr>
        <w:t xml:space="preserve">seaduse § </w:t>
      </w:r>
      <w:r w:rsidR="65CD9D46" w:rsidRPr="463FDC2A">
        <w:rPr>
          <w:rFonts w:ascii="Times New Roman" w:eastAsia="Times New Roman" w:hAnsi="Times New Roman" w:cs="Times New Roman"/>
          <w:color w:val="000000" w:themeColor="text1"/>
          <w:sz w:val="24"/>
          <w:szCs w:val="24"/>
        </w:rPr>
        <w:t>4</w:t>
      </w:r>
      <w:r w:rsidR="7877E61A" w:rsidRPr="463FDC2A">
        <w:rPr>
          <w:rFonts w:ascii="Times New Roman" w:eastAsia="Times New Roman" w:hAnsi="Times New Roman" w:cs="Times New Roman"/>
          <w:color w:val="000000" w:themeColor="text1"/>
          <w:sz w:val="24"/>
          <w:szCs w:val="24"/>
        </w:rPr>
        <w:t>4</w:t>
      </w:r>
      <w:r w:rsidR="65CD9D46" w:rsidRPr="43280F63">
        <w:rPr>
          <w:rFonts w:ascii="Times New Roman" w:eastAsia="Times New Roman" w:hAnsi="Times New Roman" w:cs="Times New Roman"/>
          <w:color w:val="000000" w:themeColor="text1"/>
          <w:sz w:val="24"/>
          <w:szCs w:val="24"/>
        </w:rPr>
        <w:t xml:space="preserve"> lõike 1 punkti</w:t>
      </w:r>
      <w:r w:rsidR="001A6E0E">
        <w:rPr>
          <w:rFonts w:ascii="Times New Roman" w:eastAsia="Times New Roman" w:hAnsi="Times New Roman" w:cs="Times New Roman"/>
          <w:color w:val="000000" w:themeColor="text1"/>
          <w:sz w:val="24"/>
          <w:szCs w:val="24"/>
        </w:rPr>
        <w:t>s 1</w:t>
      </w:r>
      <w:r w:rsidR="12A44A2D" w:rsidRPr="3719A35D">
        <w:rPr>
          <w:rFonts w:ascii="Times New Roman" w:eastAsia="Times New Roman" w:hAnsi="Times New Roman" w:cs="Times New Roman"/>
          <w:color w:val="000000" w:themeColor="text1"/>
          <w:sz w:val="24"/>
          <w:szCs w:val="24"/>
        </w:rPr>
        <w:t xml:space="preserve"> </w:t>
      </w:r>
      <w:r w:rsidR="65CD9D46" w:rsidRPr="43280F63">
        <w:rPr>
          <w:rFonts w:ascii="Times New Roman" w:eastAsia="Times New Roman" w:hAnsi="Times New Roman" w:cs="Times New Roman"/>
          <w:color w:val="000000" w:themeColor="text1"/>
          <w:sz w:val="24"/>
          <w:szCs w:val="24"/>
        </w:rPr>
        <w:t xml:space="preserve">nimetatud </w:t>
      </w:r>
      <w:r w:rsidR="1B66E08F" w:rsidRPr="43280F63">
        <w:rPr>
          <w:rFonts w:ascii="Times New Roman" w:eastAsia="Times New Roman" w:hAnsi="Times New Roman" w:cs="Times New Roman"/>
          <w:color w:val="000000" w:themeColor="text1"/>
          <w:sz w:val="24"/>
          <w:szCs w:val="24"/>
        </w:rPr>
        <w:t xml:space="preserve">inventuuri ja </w:t>
      </w:r>
      <w:r w:rsidR="00550197">
        <w:rPr>
          <w:rFonts w:ascii="Times New Roman" w:eastAsia="Times New Roman" w:hAnsi="Times New Roman" w:cs="Times New Roman"/>
          <w:color w:val="000000" w:themeColor="text1"/>
          <w:sz w:val="24"/>
          <w:szCs w:val="24"/>
        </w:rPr>
        <w:t xml:space="preserve">§ 44 lõikes 2 nimetatud </w:t>
      </w:r>
      <w:r w:rsidR="1B66E08F" w:rsidRPr="43280F63">
        <w:rPr>
          <w:rFonts w:ascii="Times New Roman" w:eastAsia="Times New Roman" w:hAnsi="Times New Roman" w:cs="Times New Roman"/>
          <w:color w:val="000000" w:themeColor="text1"/>
          <w:sz w:val="24"/>
          <w:szCs w:val="24"/>
        </w:rPr>
        <w:t xml:space="preserve">prognoosi </w:t>
      </w:r>
      <w:r w:rsidR="7400C08F" w:rsidRPr="3719A35D">
        <w:rPr>
          <w:rFonts w:ascii="Times New Roman" w:eastAsia="Times New Roman" w:hAnsi="Times New Roman" w:cs="Times New Roman"/>
          <w:color w:val="000000" w:themeColor="text1"/>
          <w:sz w:val="24"/>
          <w:szCs w:val="24"/>
        </w:rPr>
        <w:t xml:space="preserve">koostamise </w:t>
      </w:r>
      <w:r w:rsidR="1B66E08F" w:rsidRPr="43280F63">
        <w:rPr>
          <w:rFonts w:ascii="Times New Roman" w:eastAsia="Times New Roman" w:hAnsi="Times New Roman" w:cs="Times New Roman"/>
          <w:color w:val="000000" w:themeColor="text1"/>
          <w:sz w:val="24"/>
          <w:szCs w:val="24"/>
        </w:rPr>
        <w:t xml:space="preserve">aluseks on </w:t>
      </w:r>
      <w:r w:rsidR="00F52177">
        <w:rPr>
          <w:rFonts w:ascii="Times New Roman" w:eastAsia="Times New Roman" w:hAnsi="Times New Roman" w:cs="Times New Roman"/>
          <w:color w:val="000000" w:themeColor="text1"/>
          <w:sz w:val="24"/>
          <w:szCs w:val="24"/>
        </w:rPr>
        <w:t xml:space="preserve">IPCC arvutusmetoodika. Säte </w:t>
      </w:r>
      <w:r w:rsidR="004B65D5">
        <w:rPr>
          <w:rFonts w:ascii="Times New Roman" w:eastAsia="Times New Roman" w:hAnsi="Times New Roman" w:cs="Times New Roman"/>
          <w:color w:val="000000" w:themeColor="text1"/>
          <w:sz w:val="24"/>
          <w:szCs w:val="24"/>
        </w:rPr>
        <w:t>tugineb</w:t>
      </w:r>
      <w:r w:rsidR="00F52177">
        <w:rPr>
          <w:rFonts w:ascii="Times New Roman" w:eastAsia="Times New Roman" w:hAnsi="Times New Roman" w:cs="Times New Roman"/>
          <w:color w:val="000000" w:themeColor="text1"/>
          <w:sz w:val="24"/>
          <w:szCs w:val="24"/>
        </w:rPr>
        <w:t xml:space="preserve"> </w:t>
      </w:r>
      <w:r w:rsidR="43C704E5" w:rsidRPr="321C33B2">
        <w:rPr>
          <w:rFonts w:ascii="Times New Roman" w:eastAsia="Times New Roman" w:hAnsi="Times New Roman" w:cs="Times New Roman"/>
          <w:color w:val="000000" w:themeColor="text1"/>
          <w:sz w:val="24"/>
          <w:szCs w:val="24"/>
        </w:rPr>
        <w:t>Euroopa Parlamendi ja nõukogu määrus</w:t>
      </w:r>
      <w:r w:rsidR="004B65D5">
        <w:rPr>
          <w:rFonts w:ascii="Times New Roman" w:eastAsia="Times New Roman" w:hAnsi="Times New Roman" w:cs="Times New Roman"/>
          <w:color w:val="000000" w:themeColor="text1"/>
          <w:sz w:val="24"/>
          <w:szCs w:val="24"/>
        </w:rPr>
        <w:t>el</w:t>
      </w:r>
      <w:r w:rsidR="000577B3">
        <w:rPr>
          <w:rFonts w:ascii="Times New Roman" w:eastAsia="Times New Roman" w:hAnsi="Times New Roman" w:cs="Times New Roman"/>
          <w:color w:val="000000" w:themeColor="text1"/>
          <w:sz w:val="24"/>
          <w:szCs w:val="24"/>
        </w:rPr>
        <w:t>e</w:t>
      </w:r>
      <w:r w:rsidR="43C704E5" w:rsidRPr="321C33B2">
        <w:rPr>
          <w:rFonts w:ascii="Times New Roman" w:eastAsia="Times New Roman" w:hAnsi="Times New Roman" w:cs="Times New Roman"/>
          <w:color w:val="000000" w:themeColor="text1"/>
          <w:sz w:val="24"/>
          <w:szCs w:val="24"/>
        </w:rPr>
        <w:t xml:space="preserve"> (EL) 2018/1999</w:t>
      </w:r>
      <w:r w:rsidR="00F52177">
        <w:rPr>
          <w:rFonts w:ascii="Times New Roman" w:eastAsia="Times New Roman" w:hAnsi="Times New Roman" w:cs="Times New Roman"/>
          <w:color w:val="000000" w:themeColor="text1"/>
          <w:sz w:val="24"/>
          <w:szCs w:val="24"/>
        </w:rPr>
        <w:t xml:space="preserve"> ja</w:t>
      </w:r>
      <w:r w:rsidR="43C704E5" w:rsidRPr="321C33B2">
        <w:rPr>
          <w:rFonts w:ascii="Times New Roman" w:eastAsia="Times New Roman" w:hAnsi="Times New Roman" w:cs="Times New Roman"/>
          <w:color w:val="000000" w:themeColor="text1"/>
          <w:sz w:val="24"/>
          <w:szCs w:val="24"/>
        </w:rPr>
        <w:t xml:space="preserve"> ÜRO kliimamuutuste raamkonventsiooni ja Pariisi kokkuleppe</w:t>
      </w:r>
      <w:r w:rsidR="43C704E5" w:rsidRPr="321C33B2" w:rsidDel="006A738A">
        <w:rPr>
          <w:rFonts w:ascii="Times New Roman" w:eastAsia="Times New Roman" w:hAnsi="Times New Roman" w:cs="Times New Roman"/>
          <w:color w:val="000000" w:themeColor="text1"/>
          <w:sz w:val="24"/>
          <w:szCs w:val="24"/>
        </w:rPr>
        <w:t xml:space="preserve"> </w:t>
      </w:r>
      <w:r w:rsidR="43C704E5" w:rsidRPr="321C33B2">
        <w:rPr>
          <w:rFonts w:ascii="Times New Roman" w:eastAsia="Times New Roman" w:hAnsi="Times New Roman" w:cs="Times New Roman"/>
          <w:color w:val="000000" w:themeColor="text1"/>
          <w:sz w:val="24"/>
          <w:szCs w:val="24"/>
        </w:rPr>
        <w:t xml:space="preserve">osaliste </w:t>
      </w:r>
      <w:r w:rsidR="009D1584">
        <w:rPr>
          <w:rFonts w:ascii="Times New Roman" w:eastAsia="Times New Roman" w:hAnsi="Times New Roman" w:cs="Times New Roman"/>
          <w:color w:val="000000" w:themeColor="text1"/>
          <w:sz w:val="24"/>
          <w:szCs w:val="24"/>
        </w:rPr>
        <w:t>sellekohastel</w:t>
      </w:r>
      <w:r w:rsidR="000577B3">
        <w:rPr>
          <w:rFonts w:ascii="Times New Roman" w:eastAsia="Times New Roman" w:hAnsi="Times New Roman" w:cs="Times New Roman"/>
          <w:color w:val="000000" w:themeColor="text1"/>
          <w:sz w:val="24"/>
          <w:szCs w:val="24"/>
        </w:rPr>
        <w:t>e</w:t>
      </w:r>
      <w:r w:rsidR="009D1584">
        <w:rPr>
          <w:rFonts w:ascii="Times New Roman" w:eastAsia="Times New Roman" w:hAnsi="Times New Roman" w:cs="Times New Roman"/>
          <w:color w:val="000000" w:themeColor="text1"/>
          <w:sz w:val="24"/>
          <w:szCs w:val="24"/>
        </w:rPr>
        <w:t xml:space="preserve"> </w:t>
      </w:r>
      <w:r w:rsidR="509B729B" w:rsidRPr="6AB5C98F">
        <w:rPr>
          <w:rFonts w:ascii="Times New Roman" w:eastAsia="Times New Roman" w:hAnsi="Times New Roman" w:cs="Times New Roman"/>
          <w:color w:val="000000" w:themeColor="text1"/>
          <w:sz w:val="24"/>
          <w:szCs w:val="24"/>
        </w:rPr>
        <w:t>otsus</w:t>
      </w:r>
      <w:r w:rsidR="01BEC927" w:rsidRPr="6AB5C98F">
        <w:rPr>
          <w:rFonts w:ascii="Times New Roman" w:eastAsia="Times New Roman" w:hAnsi="Times New Roman" w:cs="Times New Roman"/>
          <w:color w:val="000000" w:themeColor="text1"/>
          <w:sz w:val="24"/>
          <w:szCs w:val="24"/>
        </w:rPr>
        <w:t>tel</w:t>
      </w:r>
      <w:r w:rsidR="000577B3">
        <w:rPr>
          <w:rFonts w:ascii="Times New Roman" w:eastAsia="Times New Roman" w:hAnsi="Times New Roman" w:cs="Times New Roman"/>
          <w:color w:val="000000" w:themeColor="text1"/>
          <w:sz w:val="24"/>
          <w:szCs w:val="24"/>
        </w:rPr>
        <w:t>e</w:t>
      </w:r>
      <w:r w:rsidR="43C704E5" w:rsidRPr="321C33B2">
        <w:rPr>
          <w:rFonts w:ascii="Times New Roman" w:eastAsia="Times New Roman" w:hAnsi="Times New Roman" w:cs="Times New Roman"/>
          <w:color w:val="000000" w:themeColor="text1"/>
          <w:sz w:val="24"/>
          <w:szCs w:val="24"/>
        </w:rPr>
        <w:t xml:space="preserve"> (</w:t>
      </w:r>
      <w:r w:rsidR="1457D93D" w:rsidRPr="321C33B2">
        <w:rPr>
          <w:rFonts w:ascii="Times New Roman" w:eastAsia="Times New Roman" w:hAnsi="Times New Roman" w:cs="Times New Roman"/>
          <w:color w:val="000000" w:themeColor="text1"/>
          <w:sz w:val="24"/>
          <w:szCs w:val="24"/>
        </w:rPr>
        <w:t>18/CMA.1), mis kohustavad aruannete koostamisel lähtuma</w:t>
      </w:r>
      <w:r w:rsidR="1B66E08F" w:rsidRPr="43280F63">
        <w:rPr>
          <w:rFonts w:ascii="Times New Roman" w:eastAsia="Times New Roman" w:hAnsi="Times New Roman" w:cs="Times New Roman"/>
          <w:color w:val="000000" w:themeColor="text1"/>
          <w:sz w:val="24"/>
          <w:szCs w:val="24"/>
        </w:rPr>
        <w:t xml:space="preserve"> IPCC </w:t>
      </w:r>
      <w:r w:rsidR="1B66E08F" w:rsidRPr="321C33B2">
        <w:rPr>
          <w:rFonts w:ascii="Times New Roman" w:eastAsia="Times New Roman" w:hAnsi="Times New Roman" w:cs="Times New Roman"/>
          <w:color w:val="000000" w:themeColor="text1"/>
          <w:sz w:val="24"/>
          <w:szCs w:val="24"/>
        </w:rPr>
        <w:t>arvutusmetoodika</w:t>
      </w:r>
      <w:r w:rsidR="664D4015" w:rsidRPr="321C33B2">
        <w:rPr>
          <w:rFonts w:ascii="Times New Roman" w:eastAsia="Times New Roman" w:hAnsi="Times New Roman" w:cs="Times New Roman"/>
          <w:color w:val="000000" w:themeColor="text1"/>
          <w:sz w:val="24"/>
          <w:szCs w:val="24"/>
        </w:rPr>
        <w:t xml:space="preserve">test. </w:t>
      </w:r>
      <w:r w:rsidR="14EE3C4D" w:rsidRPr="321C33B2">
        <w:rPr>
          <w:rFonts w:ascii="Times New Roman" w:eastAsia="Times New Roman" w:hAnsi="Times New Roman" w:cs="Times New Roman"/>
          <w:color w:val="000000" w:themeColor="text1"/>
          <w:sz w:val="24"/>
          <w:szCs w:val="24"/>
        </w:rPr>
        <w:t xml:space="preserve">2006. aasta juhis </w:t>
      </w:r>
      <w:r w:rsidR="75B90E61" w:rsidRPr="425EE92A">
        <w:rPr>
          <w:rFonts w:ascii="Times New Roman" w:hAnsi="Times New Roman"/>
          <w:color w:val="000000" w:themeColor="text1"/>
          <w:sz w:val="24"/>
          <w:szCs w:val="24"/>
        </w:rPr>
        <w:t xml:space="preserve">on </w:t>
      </w:r>
      <w:r w:rsidR="14EE3C4D" w:rsidRPr="321C33B2">
        <w:rPr>
          <w:rFonts w:ascii="Times New Roman" w:eastAsia="Times New Roman" w:hAnsi="Times New Roman" w:cs="Times New Roman"/>
          <w:color w:val="000000" w:themeColor="text1"/>
          <w:sz w:val="24"/>
          <w:szCs w:val="24"/>
        </w:rPr>
        <w:t>ee</w:t>
      </w:r>
      <w:r w:rsidR="000577B3">
        <w:rPr>
          <w:rFonts w:ascii="Times New Roman" w:eastAsia="Times New Roman" w:hAnsi="Times New Roman" w:cs="Times New Roman"/>
          <w:color w:val="000000" w:themeColor="text1"/>
          <w:sz w:val="24"/>
          <w:szCs w:val="24"/>
        </w:rPr>
        <w:t>s</w:t>
      </w:r>
      <w:r w:rsidR="14EE3C4D" w:rsidRPr="321C33B2">
        <w:rPr>
          <w:rFonts w:ascii="Times New Roman" w:eastAsia="Times New Roman" w:hAnsi="Times New Roman" w:cs="Times New Roman"/>
          <w:color w:val="000000" w:themeColor="text1"/>
          <w:sz w:val="24"/>
          <w:szCs w:val="24"/>
        </w:rPr>
        <w:t xml:space="preserve">pool mainitud otsusele kohustuslik, see tähendab, et </w:t>
      </w:r>
      <w:r w:rsidR="5200F150" w:rsidRPr="321C33B2">
        <w:rPr>
          <w:rFonts w:ascii="Times New Roman" w:eastAsia="Times New Roman" w:hAnsi="Times New Roman" w:cs="Times New Roman"/>
          <w:color w:val="000000" w:themeColor="text1"/>
          <w:sz w:val="24"/>
          <w:szCs w:val="24"/>
        </w:rPr>
        <w:t>heitkoguste ja sidumise arvutamisel peavad andmed, parameetrid, eriheitetegurid</w:t>
      </w:r>
      <w:r w:rsidR="1CB0687C" w:rsidRPr="425EE92A">
        <w:rPr>
          <w:rFonts w:ascii="Times New Roman" w:hAnsi="Times New Roman"/>
          <w:color w:val="000000" w:themeColor="text1"/>
          <w:sz w:val="24"/>
          <w:szCs w:val="24"/>
        </w:rPr>
        <w:t xml:space="preserve"> </w:t>
      </w:r>
      <w:r w:rsidR="00FE075D">
        <w:rPr>
          <w:rFonts w:ascii="Times New Roman" w:hAnsi="Times New Roman"/>
          <w:color w:val="000000" w:themeColor="text1"/>
          <w:sz w:val="24"/>
          <w:szCs w:val="24"/>
        </w:rPr>
        <w:t>ja</w:t>
      </w:r>
      <w:r w:rsidR="1CB0687C" w:rsidRPr="425EE92A">
        <w:rPr>
          <w:rFonts w:ascii="Times New Roman" w:hAnsi="Times New Roman"/>
          <w:color w:val="000000" w:themeColor="text1"/>
          <w:sz w:val="24"/>
          <w:szCs w:val="24"/>
        </w:rPr>
        <w:t xml:space="preserve"> </w:t>
      </w:r>
      <w:r w:rsidR="5200F150" w:rsidRPr="321C33B2">
        <w:rPr>
          <w:rFonts w:ascii="Times New Roman" w:eastAsia="Times New Roman" w:hAnsi="Times New Roman" w:cs="Times New Roman"/>
          <w:color w:val="000000" w:themeColor="text1"/>
          <w:sz w:val="24"/>
          <w:szCs w:val="24"/>
        </w:rPr>
        <w:t xml:space="preserve">metoodikad </w:t>
      </w:r>
      <w:r w:rsidR="000577B3">
        <w:rPr>
          <w:rFonts w:ascii="Times New Roman" w:eastAsia="Times New Roman" w:hAnsi="Times New Roman" w:cs="Times New Roman"/>
          <w:color w:val="000000" w:themeColor="text1"/>
          <w:sz w:val="24"/>
          <w:szCs w:val="24"/>
        </w:rPr>
        <w:t xml:space="preserve">olema </w:t>
      </w:r>
      <w:r w:rsidR="5200F150" w:rsidRPr="321C33B2">
        <w:rPr>
          <w:rFonts w:ascii="Times New Roman" w:eastAsia="Times New Roman" w:hAnsi="Times New Roman" w:cs="Times New Roman"/>
          <w:color w:val="000000" w:themeColor="text1"/>
          <w:sz w:val="24"/>
          <w:szCs w:val="24"/>
        </w:rPr>
        <w:t xml:space="preserve">kooskõlas IPCC juhistega. </w:t>
      </w:r>
      <w:r w:rsidR="32F8E9C8" w:rsidRPr="321C33B2">
        <w:rPr>
          <w:rFonts w:ascii="Times New Roman" w:eastAsia="Times New Roman" w:hAnsi="Times New Roman" w:cs="Times New Roman"/>
          <w:color w:val="000000" w:themeColor="text1"/>
          <w:sz w:val="24"/>
          <w:szCs w:val="24"/>
        </w:rPr>
        <w:t xml:space="preserve">Lisaks võivad riigid kasutada vabatahtlikult 2013. </w:t>
      </w:r>
      <w:r w:rsidR="6BBEAD52" w:rsidRPr="321C33B2">
        <w:rPr>
          <w:rFonts w:ascii="Times New Roman" w:eastAsia="Times New Roman" w:hAnsi="Times New Roman" w:cs="Times New Roman"/>
          <w:color w:val="000000" w:themeColor="text1"/>
          <w:sz w:val="24"/>
          <w:szCs w:val="24"/>
        </w:rPr>
        <w:t>j</w:t>
      </w:r>
      <w:r w:rsidR="32F8E9C8" w:rsidRPr="321C33B2">
        <w:rPr>
          <w:rFonts w:ascii="Times New Roman" w:eastAsia="Times New Roman" w:hAnsi="Times New Roman" w:cs="Times New Roman"/>
          <w:color w:val="000000" w:themeColor="text1"/>
          <w:sz w:val="24"/>
          <w:szCs w:val="24"/>
        </w:rPr>
        <w:t xml:space="preserve">a 2019. </w:t>
      </w:r>
      <w:r w:rsidR="306E46E7" w:rsidRPr="321C33B2">
        <w:rPr>
          <w:rFonts w:ascii="Times New Roman" w:eastAsia="Times New Roman" w:hAnsi="Times New Roman" w:cs="Times New Roman"/>
          <w:color w:val="000000" w:themeColor="text1"/>
          <w:sz w:val="24"/>
          <w:szCs w:val="24"/>
        </w:rPr>
        <w:t>a</w:t>
      </w:r>
      <w:r w:rsidR="32F8E9C8" w:rsidRPr="321C33B2">
        <w:rPr>
          <w:rFonts w:ascii="Times New Roman" w:eastAsia="Times New Roman" w:hAnsi="Times New Roman" w:cs="Times New Roman"/>
          <w:color w:val="000000" w:themeColor="text1"/>
          <w:sz w:val="24"/>
          <w:szCs w:val="24"/>
        </w:rPr>
        <w:t>astal uuendatud juhi</w:t>
      </w:r>
      <w:r w:rsidR="455E3A93" w:rsidRPr="321C33B2">
        <w:rPr>
          <w:rFonts w:ascii="Times New Roman" w:eastAsia="Times New Roman" w:hAnsi="Times New Roman" w:cs="Times New Roman"/>
          <w:color w:val="000000" w:themeColor="text1"/>
          <w:sz w:val="24"/>
          <w:szCs w:val="24"/>
        </w:rPr>
        <w:t xml:space="preserve">seid. </w:t>
      </w:r>
      <w:r w:rsidR="784DD7FA" w:rsidRPr="321C33B2">
        <w:rPr>
          <w:rFonts w:ascii="Times New Roman" w:eastAsia="Times New Roman" w:hAnsi="Times New Roman" w:cs="Times New Roman"/>
          <w:color w:val="000000" w:themeColor="text1"/>
          <w:sz w:val="24"/>
          <w:szCs w:val="24"/>
        </w:rPr>
        <w:t>Juhistele vastavust ning andmete õig</w:t>
      </w:r>
      <w:r w:rsidR="00FE075D">
        <w:rPr>
          <w:rFonts w:ascii="Times New Roman" w:eastAsia="Times New Roman" w:hAnsi="Times New Roman" w:cs="Times New Roman"/>
          <w:color w:val="000000" w:themeColor="text1"/>
          <w:sz w:val="24"/>
          <w:szCs w:val="24"/>
        </w:rPr>
        <w:t>s</w:t>
      </w:r>
      <w:r w:rsidR="784DD7FA" w:rsidRPr="321C33B2">
        <w:rPr>
          <w:rFonts w:ascii="Times New Roman" w:eastAsia="Times New Roman" w:hAnsi="Times New Roman" w:cs="Times New Roman"/>
          <w:color w:val="000000" w:themeColor="text1"/>
          <w:sz w:val="24"/>
          <w:szCs w:val="24"/>
        </w:rPr>
        <w:t xml:space="preserve">ust kontrollivad iga aasta Euroopa </w:t>
      </w:r>
      <w:r w:rsidR="000577B3">
        <w:rPr>
          <w:rFonts w:ascii="Times New Roman" w:eastAsia="Times New Roman" w:hAnsi="Times New Roman" w:cs="Times New Roman"/>
          <w:color w:val="000000" w:themeColor="text1"/>
          <w:sz w:val="24"/>
          <w:szCs w:val="24"/>
        </w:rPr>
        <w:t>K</w:t>
      </w:r>
      <w:r w:rsidR="784DD7FA" w:rsidRPr="321C33B2">
        <w:rPr>
          <w:rFonts w:ascii="Times New Roman" w:eastAsia="Times New Roman" w:hAnsi="Times New Roman" w:cs="Times New Roman"/>
          <w:color w:val="000000" w:themeColor="text1"/>
          <w:sz w:val="24"/>
          <w:szCs w:val="24"/>
        </w:rPr>
        <w:t xml:space="preserve">omisjoni </w:t>
      </w:r>
      <w:r w:rsidR="00FE075D">
        <w:rPr>
          <w:rFonts w:ascii="Times New Roman" w:eastAsia="Times New Roman" w:hAnsi="Times New Roman" w:cs="Times New Roman"/>
          <w:color w:val="000000" w:themeColor="text1"/>
          <w:sz w:val="24"/>
          <w:szCs w:val="24"/>
        </w:rPr>
        <w:t>ja</w:t>
      </w:r>
      <w:r w:rsidR="784DD7FA" w:rsidRPr="321C33B2">
        <w:rPr>
          <w:rFonts w:ascii="Times New Roman" w:eastAsia="Times New Roman" w:hAnsi="Times New Roman" w:cs="Times New Roman"/>
          <w:color w:val="000000" w:themeColor="text1"/>
          <w:sz w:val="24"/>
          <w:szCs w:val="24"/>
        </w:rPr>
        <w:t xml:space="preserve"> ÜRO auditi eksper</w:t>
      </w:r>
      <w:r w:rsidR="000577B3">
        <w:rPr>
          <w:rFonts w:ascii="Times New Roman" w:eastAsia="Times New Roman" w:hAnsi="Times New Roman" w:cs="Times New Roman"/>
          <w:color w:val="000000" w:themeColor="text1"/>
          <w:sz w:val="24"/>
          <w:szCs w:val="24"/>
        </w:rPr>
        <w:t>dirühmad</w:t>
      </w:r>
      <w:r w:rsidR="784DD7FA" w:rsidRPr="321C33B2">
        <w:rPr>
          <w:rFonts w:ascii="Times New Roman" w:eastAsia="Times New Roman" w:hAnsi="Times New Roman" w:cs="Times New Roman"/>
          <w:color w:val="000000" w:themeColor="text1"/>
          <w:sz w:val="24"/>
          <w:szCs w:val="24"/>
        </w:rPr>
        <w:t>, et tagada aruandluse läbi</w:t>
      </w:r>
      <w:r w:rsidR="5219489A" w:rsidRPr="321C33B2">
        <w:rPr>
          <w:rFonts w:ascii="Times New Roman" w:eastAsia="Times New Roman" w:hAnsi="Times New Roman" w:cs="Times New Roman"/>
          <w:color w:val="000000" w:themeColor="text1"/>
          <w:sz w:val="24"/>
          <w:szCs w:val="24"/>
        </w:rPr>
        <w:t xml:space="preserve">paistvus, </w:t>
      </w:r>
      <w:r w:rsidR="79A81EC8" w:rsidRPr="6AB5C98F">
        <w:rPr>
          <w:rFonts w:ascii="Times New Roman" w:eastAsia="Times New Roman" w:hAnsi="Times New Roman" w:cs="Times New Roman"/>
          <w:color w:val="000000" w:themeColor="text1"/>
          <w:sz w:val="24"/>
          <w:szCs w:val="24"/>
        </w:rPr>
        <w:t>võrreldavus</w:t>
      </w:r>
      <w:r w:rsidR="5219489A" w:rsidRPr="321C33B2">
        <w:rPr>
          <w:rFonts w:ascii="Times New Roman" w:eastAsia="Times New Roman" w:hAnsi="Times New Roman" w:cs="Times New Roman"/>
          <w:color w:val="000000" w:themeColor="text1"/>
          <w:sz w:val="24"/>
          <w:szCs w:val="24"/>
        </w:rPr>
        <w:t xml:space="preserve">, usaldusväärsus </w:t>
      </w:r>
      <w:r w:rsidR="00FE075D">
        <w:rPr>
          <w:rFonts w:ascii="Times New Roman" w:eastAsia="Times New Roman" w:hAnsi="Times New Roman" w:cs="Times New Roman"/>
          <w:color w:val="000000" w:themeColor="text1"/>
          <w:sz w:val="24"/>
          <w:szCs w:val="24"/>
        </w:rPr>
        <w:t>ja</w:t>
      </w:r>
      <w:r w:rsidR="5219489A" w:rsidRPr="321C33B2">
        <w:rPr>
          <w:rFonts w:ascii="Times New Roman" w:eastAsia="Times New Roman" w:hAnsi="Times New Roman" w:cs="Times New Roman"/>
          <w:color w:val="000000" w:themeColor="text1"/>
          <w:sz w:val="24"/>
          <w:szCs w:val="24"/>
        </w:rPr>
        <w:t xml:space="preserve"> täielikkus.</w:t>
      </w:r>
    </w:p>
    <w:p w14:paraId="0FD649BE" w14:textId="77777777" w:rsidR="00637A7B" w:rsidRDefault="00637A7B" w:rsidP="00F30CA3">
      <w:pPr>
        <w:spacing w:after="0" w:line="240" w:lineRule="auto"/>
        <w:jc w:val="both"/>
        <w:rPr>
          <w:rFonts w:ascii="Times New Roman" w:eastAsia="Times New Roman" w:hAnsi="Times New Roman" w:cs="Times New Roman"/>
          <w:color w:val="000000" w:themeColor="text1"/>
          <w:sz w:val="24"/>
          <w:szCs w:val="24"/>
        </w:rPr>
      </w:pPr>
    </w:p>
    <w:p w14:paraId="37282A4E" w14:textId="2867C783" w:rsidR="007178C1" w:rsidRDefault="4233B931" w:rsidP="00F30CA3">
      <w:pPr>
        <w:spacing w:after="0" w:line="240" w:lineRule="auto"/>
        <w:jc w:val="both"/>
        <w:rPr>
          <w:rFonts w:ascii="Times New Roman" w:eastAsia="Times New Roman" w:hAnsi="Times New Roman" w:cs="Times New Roman"/>
          <w:color w:val="000000" w:themeColor="text1"/>
          <w:sz w:val="24"/>
          <w:szCs w:val="24"/>
        </w:rPr>
      </w:pPr>
      <w:r w:rsidRPr="7C84A48D">
        <w:rPr>
          <w:rFonts w:ascii="Times New Roman" w:eastAsia="Times New Roman" w:hAnsi="Times New Roman" w:cs="Times New Roman"/>
          <w:color w:val="000000" w:themeColor="text1"/>
          <w:sz w:val="24"/>
          <w:szCs w:val="24"/>
        </w:rPr>
        <w:t xml:space="preserve">Lõikes 2 </w:t>
      </w:r>
      <w:r w:rsidR="2DB4EC20" w:rsidRPr="7C84A48D">
        <w:rPr>
          <w:rFonts w:ascii="Times New Roman" w:eastAsia="Times New Roman" w:hAnsi="Times New Roman" w:cs="Times New Roman"/>
          <w:color w:val="000000" w:themeColor="text1"/>
          <w:sz w:val="24"/>
          <w:szCs w:val="24"/>
        </w:rPr>
        <w:t>kirjeldatakse, mida kliimaaruande osaks ole</w:t>
      </w:r>
      <w:r w:rsidR="3F8D44B5" w:rsidRPr="7C84A48D">
        <w:rPr>
          <w:rFonts w:ascii="Times New Roman" w:eastAsia="Times New Roman" w:hAnsi="Times New Roman" w:cs="Times New Roman"/>
          <w:color w:val="000000" w:themeColor="text1"/>
          <w:sz w:val="24"/>
          <w:szCs w:val="24"/>
        </w:rPr>
        <w:t xml:space="preserve">v kliimamuutuste leevendamise ja kliimamuutustega kohanemise hinnang </w:t>
      </w:r>
      <w:r w:rsidR="27727704" w:rsidRPr="7C84A48D">
        <w:rPr>
          <w:rFonts w:ascii="Times New Roman" w:eastAsia="Times New Roman" w:hAnsi="Times New Roman" w:cs="Times New Roman"/>
          <w:color w:val="000000" w:themeColor="text1"/>
          <w:sz w:val="24"/>
          <w:szCs w:val="24"/>
        </w:rPr>
        <w:t>pea</w:t>
      </w:r>
      <w:r w:rsidR="602FC1E0" w:rsidRPr="7C84A48D">
        <w:rPr>
          <w:rFonts w:ascii="Times New Roman" w:eastAsia="Times New Roman" w:hAnsi="Times New Roman" w:cs="Times New Roman"/>
          <w:color w:val="000000" w:themeColor="text1"/>
          <w:sz w:val="24"/>
          <w:szCs w:val="24"/>
        </w:rPr>
        <w:t>b</w:t>
      </w:r>
      <w:r w:rsidR="3F8D44B5" w:rsidRPr="7C84A48D">
        <w:rPr>
          <w:rFonts w:ascii="Times New Roman" w:eastAsia="Times New Roman" w:hAnsi="Times New Roman" w:cs="Times New Roman"/>
          <w:color w:val="000000" w:themeColor="text1"/>
          <w:sz w:val="24"/>
          <w:szCs w:val="24"/>
        </w:rPr>
        <w:t xml:space="preserve"> minimaalselt sisaldama. </w:t>
      </w:r>
      <w:r w:rsidR="6CD4EDC8" w:rsidRPr="7C84A48D">
        <w:rPr>
          <w:rFonts w:ascii="Times New Roman" w:eastAsia="Times New Roman" w:hAnsi="Times New Roman" w:cs="Times New Roman"/>
          <w:color w:val="000000" w:themeColor="text1"/>
          <w:sz w:val="24"/>
          <w:szCs w:val="24"/>
        </w:rPr>
        <w:t xml:space="preserve">Esiteks peab </w:t>
      </w:r>
      <w:r w:rsidR="410133CC" w:rsidRPr="7C84A48D">
        <w:rPr>
          <w:rFonts w:ascii="Times New Roman" w:eastAsia="Times New Roman" w:hAnsi="Times New Roman" w:cs="Times New Roman"/>
          <w:color w:val="000000" w:themeColor="text1"/>
          <w:sz w:val="24"/>
          <w:szCs w:val="24"/>
        </w:rPr>
        <w:t xml:space="preserve">kliimaaruanne </w:t>
      </w:r>
      <w:r w:rsidR="6CD4EDC8" w:rsidRPr="7C84A48D">
        <w:rPr>
          <w:rFonts w:ascii="Times New Roman" w:eastAsia="Times New Roman" w:hAnsi="Times New Roman" w:cs="Times New Roman"/>
          <w:color w:val="000000" w:themeColor="text1"/>
          <w:sz w:val="24"/>
          <w:szCs w:val="24"/>
        </w:rPr>
        <w:t xml:space="preserve">sisaldama ülevaadet </w:t>
      </w:r>
      <w:r w:rsidR="0380B72C" w:rsidRPr="7C84A48D">
        <w:rPr>
          <w:rFonts w:ascii="Times New Roman" w:eastAsia="Times New Roman" w:hAnsi="Times New Roman" w:cs="Times New Roman"/>
          <w:color w:val="000000" w:themeColor="text1"/>
          <w:sz w:val="24"/>
          <w:szCs w:val="24"/>
        </w:rPr>
        <w:t xml:space="preserve">kõige hilisemast </w:t>
      </w:r>
      <w:r w:rsidR="73F16155" w:rsidRPr="7C84A48D">
        <w:rPr>
          <w:rFonts w:ascii="Times New Roman" w:eastAsia="Times New Roman" w:hAnsi="Times New Roman" w:cs="Times New Roman"/>
          <w:color w:val="000000" w:themeColor="text1"/>
          <w:sz w:val="24"/>
          <w:szCs w:val="24"/>
        </w:rPr>
        <w:t xml:space="preserve">riiklikust </w:t>
      </w:r>
      <w:r w:rsidR="6CD4EDC8" w:rsidRPr="7C84A48D">
        <w:rPr>
          <w:rFonts w:ascii="Times New Roman" w:eastAsia="Times New Roman" w:hAnsi="Times New Roman" w:cs="Times New Roman"/>
          <w:color w:val="000000" w:themeColor="text1"/>
          <w:sz w:val="24"/>
          <w:szCs w:val="24"/>
        </w:rPr>
        <w:t xml:space="preserve">KHG heitkoguse inventuurist, </w:t>
      </w:r>
      <w:r w:rsidR="79A08DD8" w:rsidRPr="7C84A48D">
        <w:rPr>
          <w:rFonts w:ascii="Times New Roman" w:eastAsia="Times New Roman" w:hAnsi="Times New Roman" w:cs="Times New Roman"/>
          <w:color w:val="000000" w:themeColor="text1"/>
          <w:sz w:val="24"/>
          <w:szCs w:val="24"/>
        </w:rPr>
        <w:t xml:space="preserve">teiseks </w:t>
      </w:r>
      <w:r w:rsidR="4151AEAD" w:rsidRPr="7C84A48D">
        <w:rPr>
          <w:rFonts w:ascii="Times New Roman" w:eastAsia="Times New Roman" w:hAnsi="Times New Roman" w:cs="Times New Roman"/>
          <w:color w:val="000000" w:themeColor="text1"/>
          <w:sz w:val="24"/>
          <w:szCs w:val="24"/>
        </w:rPr>
        <w:t xml:space="preserve">ülevaadet </w:t>
      </w:r>
      <w:r w:rsidR="4B1D3782" w:rsidRPr="7C84A48D">
        <w:rPr>
          <w:rFonts w:ascii="Times New Roman" w:eastAsia="Times New Roman" w:hAnsi="Times New Roman" w:cs="Times New Roman"/>
          <w:color w:val="000000" w:themeColor="text1"/>
          <w:sz w:val="24"/>
          <w:szCs w:val="24"/>
        </w:rPr>
        <w:t>KHG</w:t>
      </w:r>
      <w:r w:rsidR="4151AEAD" w:rsidRPr="7C84A48D">
        <w:rPr>
          <w:rFonts w:ascii="Times New Roman" w:eastAsia="Times New Roman" w:hAnsi="Times New Roman" w:cs="Times New Roman"/>
          <w:color w:val="000000" w:themeColor="text1"/>
          <w:sz w:val="24"/>
          <w:szCs w:val="24"/>
        </w:rPr>
        <w:t xml:space="preserve"> heite </w:t>
      </w:r>
      <w:r w:rsidR="4B1D3782" w:rsidRPr="7C84A48D">
        <w:rPr>
          <w:rFonts w:ascii="Times New Roman" w:eastAsia="Times New Roman" w:hAnsi="Times New Roman" w:cs="Times New Roman"/>
          <w:color w:val="000000" w:themeColor="text1"/>
          <w:sz w:val="24"/>
          <w:szCs w:val="24"/>
        </w:rPr>
        <w:t xml:space="preserve">kõige hilisemast </w:t>
      </w:r>
      <w:r w:rsidR="4151AEAD" w:rsidRPr="7C84A48D">
        <w:rPr>
          <w:rFonts w:ascii="Times New Roman" w:eastAsia="Times New Roman" w:hAnsi="Times New Roman" w:cs="Times New Roman"/>
          <w:color w:val="000000" w:themeColor="text1"/>
          <w:sz w:val="24"/>
          <w:szCs w:val="24"/>
        </w:rPr>
        <w:t xml:space="preserve">prognoosist </w:t>
      </w:r>
      <w:r w:rsidR="4B1D3782" w:rsidRPr="7C84A48D">
        <w:rPr>
          <w:rFonts w:ascii="Times New Roman" w:eastAsia="Times New Roman" w:hAnsi="Times New Roman" w:cs="Times New Roman"/>
          <w:color w:val="000000" w:themeColor="text1"/>
          <w:sz w:val="24"/>
          <w:szCs w:val="24"/>
        </w:rPr>
        <w:t xml:space="preserve">või </w:t>
      </w:r>
      <w:r w:rsidR="304B967E" w:rsidRPr="7C84A48D">
        <w:rPr>
          <w:rFonts w:ascii="Times New Roman" w:eastAsia="Times New Roman" w:hAnsi="Times New Roman" w:cs="Times New Roman"/>
          <w:color w:val="000000" w:themeColor="text1"/>
          <w:sz w:val="24"/>
          <w:szCs w:val="24"/>
        </w:rPr>
        <w:t>vaheprognoosist</w:t>
      </w:r>
      <w:r w:rsidR="60F34A0D" w:rsidRPr="7C84A48D">
        <w:rPr>
          <w:rFonts w:ascii="Times New Roman" w:eastAsia="Times New Roman" w:hAnsi="Times New Roman" w:cs="Times New Roman"/>
          <w:color w:val="000000" w:themeColor="text1"/>
          <w:sz w:val="24"/>
          <w:szCs w:val="24"/>
        </w:rPr>
        <w:t xml:space="preserve"> </w:t>
      </w:r>
      <w:r w:rsidR="4151AEAD" w:rsidRPr="7C84A48D">
        <w:rPr>
          <w:rFonts w:ascii="Times New Roman" w:eastAsia="Times New Roman" w:hAnsi="Times New Roman" w:cs="Times New Roman"/>
          <w:color w:val="000000" w:themeColor="text1"/>
          <w:sz w:val="24"/>
          <w:szCs w:val="24"/>
        </w:rPr>
        <w:t xml:space="preserve">olemasolevate ja </w:t>
      </w:r>
      <w:r w:rsidR="60F34A0D" w:rsidRPr="7C84A48D">
        <w:rPr>
          <w:rFonts w:ascii="Times New Roman" w:eastAsia="Times New Roman" w:hAnsi="Times New Roman" w:cs="Times New Roman"/>
          <w:color w:val="000000" w:themeColor="text1"/>
          <w:sz w:val="24"/>
          <w:szCs w:val="24"/>
        </w:rPr>
        <w:t>kavanda</w:t>
      </w:r>
      <w:r w:rsidR="219BA5AD" w:rsidRPr="7C84A48D">
        <w:rPr>
          <w:rFonts w:ascii="Times New Roman" w:eastAsia="Times New Roman" w:hAnsi="Times New Roman" w:cs="Times New Roman"/>
          <w:color w:val="000000" w:themeColor="text1"/>
          <w:sz w:val="24"/>
          <w:szCs w:val="24"/>
        </w:rPr>
        <w:t>ta</w:t>
      </w:r>
      <w:r w:rsidR="60F34A0D" w:rsidRPr="7C84A48D">
        <w:rPr>
          <w:rFonts w:ascii="Times New Roman" w:eastAsia="Times New Roman" w:hAnsi="Times New Roman" w:cs="Times New Roman"/>
          <w:color w:val="000000" w:themeColor="text1"/>
          <w:sz w:val="24"/>
          <w:szCs w:val="24"/>
        </w:rPr>
        <w:t>vate</w:t>
      </w:r>
      <w:r w:rsidR="4151AEAD" w:rsidRPr="7C84A48D">
        <w:rPr>
          <w:rFonts w:ascii="Times New Roman" w:eastAsia="Times New Roman" w:hAnsi="Times New Roman" w:cs="Times New Roman"/>
          <w:color w:val="000000" w:themeColor="text1"/>
          <w:sz w:val="24"/>
          <w:szCs w:val="24"/>
        </w:rPr>
        <w:t xml:space="preserve"> meetmetega</w:t>
      </w:r>
      <w:r w:rsidR="2AA4A7F3" w:rsidRPr="7C84A48D">
        <w:rPr>
          <w:rFonts w:ascii="Times New Roman" w:eastAsia="Times New Roman" w:hAnsi="Times New Roman" w:cs="Times New Roman"/>
          <w:color w:val="000000" w:themeColor="text1"/>
          <w:sz w:val="24"/>
          <w:szCs w:val="24"/>
        </w:rPr>
        <w:t>. Kolmanda</w:t>
      </w:r>
      <w:r w:rsidR="0A8C85A6" w:rsidRPr="7C84A48D">
        <w:rPr>
          <w:rFonts w:ascii="Times New Roman" w:eastAsia="Times New Roman" w:hAnsi="Times New Roman" w:cs="Times New Roman"/>
          <w:color w:val="000000" w:themeColor="text1"/>
          <w:sz w:val="24"/>
          <w:szCs w:val="24"/>
        </w:rPr>
        <w:t>ks sisaldab kliimaaruanne</w:t>
      </w:r>
      <w:r w:rsidR="38CD3AD5" w:rsidRPr="7C84A48D">
        <w:rPr>
          <w:rFonts w:ascii="Times New Roman" w:eastAsia="Times New Roman" w:hAnsi="Times New Roman" w:cs="Times New Roman"/>
          <w:color w:val="000000" w:themeColor="text1"/>
          <w:sz w:val="24"/>
          <w:szCs w:val="24"/>
        </w:rPr>
        <w:t xml:space="preserve"> infot</w:t>
      </w:r>
      <w:r w:rsidR="4151AEAD" w:rsidRPr="7C84A48D">
        <w:rPr>
          <w:rFonts w:ascii="Times New Roman" w:eastAsia="Times New Roman" w:hAnsi="Times New Roman" w:cs="Times New Roman"/>
          <w:color w:val="000000" w:themeColor="text1"/>
          <w:sz w:val="24"/>
          <w:szCs w:val="24"/>
        </w:rPr>
        <w:t xml:space="preserve"> seiratava</w:t>
      </w:r>
      <w:r w:rsidR="602FC1E0" w:rsidRPr="7C84A48D">
        <w:rPr>
          <w:rFonts w:ascii="Times New Roman" w:eastAsia="Times New Roman" w:hAnsi="Times New Roman" w:cs="Times New Roman"/>
          <w:color w:val="000000" w:themeColor="text1"/>
          <w:sz w:val="24"/>
          <w:szCs w:val="24"/>
        </w:rPr>
        <w:t>ks</w:t>
      </w:r>
      <w:r w:rsidR="4151AEAD" w:rsidRPr="7C84A48D">
        <w:rPr>
          <w:rFonts w:ascii="Times New Roman" w:eastAsia="Times New Roman" w:hAnsi="Times New Roman" w:cs="Times New Roman"/>
          <w:color w:val="000000" w:themeColor="text1"/>
          <w:sz w:val="24"/>
          <w:szCs w:val="24"/>
        </w:rPr>
        <w:t xml:space="preserve"> ajavahemiku</w:t>
      </w:r>
      <w:r w:rsidR="602FC1E0" w:rsidRPr="7C84A48D">
        <w:rPr>
          <w:rFonts w:ascii="Times New Roman" w:eastAsia="Times New Roman" w:hAnsi="Times New Roman" w:cs="Times New Roman"/>
          <w:color w:val="000000" w:themeColor="text1"/>
          <w:sz w:val="24"/>
          <w:szCs w:val="24"/>
        </w:rPr>
        <w:t>ks</w:t>
      </w:r>
      <w:r w:rsidR="4151AEAD" w:rsidRPr="7C84A48D">
        <w:rPr>
          <w:rFonts w:ascii="Times New Roman" w:eastAsia="Times New Roman" w:hAnsi="Times New Roman" w:cs="Times New Roman"/>
          <w:color w:val="000000" w:themeColor="text1"/>
          <w:sz w:val="24"/>
          <w:szCs w:val="24"/>
        </w:rPr>
        <w:t xml:space="preserve"> seatud kliimamuutustega kohanemise eesmärkide täitmise</w:t>
      </w:r>
      <w:r w:rsidR="602FC1E0" w:rsidRPr="7C84A48D">
        <w:rPr>
          <w:rFonts w:ascii="Times New Roman" w:eastAsia="Times New Roman" w:hAnsi="Times New Roman" w:cs="Times New Roman"/>
          <w:color w:val="000000" w:themeColor="text1"/>
          <w:sz w:val="24"/>
          <w:szCs w:val="24"/>
        </w:rPr>
        <w:t>st</w:t>
      </w:r>
      <w:r w:rsidR="4E3776D5" w:rsidRPr="7C84A48D">
        <w:rPr>
          <w:rFonts w:ascii="Times New Roman" w:eastAsia="Times New Roman" w:hAnsi="Times New Roman" w:cs="Times New Roman"/>
          <w:color w:val="000000" w:themeColor="text1"/>
          <w:sz w:val="24"/>
          <w:szCs w:val="24"/>
        </w:rPr>
        <w:t xml:space="preserve">. </w:t>
      </w:r>
      <w:r w:rsidR="74BFB180" w:rsidRPr="7C84A48D">
        <w:rPr>
          <w:rFonts w:ascii="Times New Roman" w:eastAsia="Times New Roman" w:hAnsi="Times New Roman" w:cs="Times New Roman"/>
          <w:color w:val="000000" w:themeColor="text1"/>
          <w:sz w:val="24"/>
          <w:szCs w:val="24"/>
        </w:rPr>
        <w:t xml:space="preserve">Eelnõukohase seaduse </w:t>
      </w:r>
      <w:r w:rsidR="28651F90" w:rsidRPr="7C84A48D">
        <w:rPr>
          <w:rFonts w:ascii="Times New Roman" w:eastAsia="Times New Roman" w:hAnsi="Times New Roman" w:cs="Times New Roman"/>
          <w:color w:val="000000" w:themeColor="text1"/>
          <w:sz w:val="24"/>
          <w:szCs w:val="24"/>
        </w:rPr>
        <w:t>jõustumisel tuleb valdkonna arengukavades ja tegevusprogrammides</w:t>
      </w:r>
      <w:r w:rsidR="69F44FB3" w:rsidRPr="7C84A48D">
        <w:rPr>
          <w:rFonts w:ascii="Times New Roman" w:eastAsia="Times New Roman" w:hAnsi="Times New Roman" w:cs="Times New Roman"/>
          <w:color w:val="000000" w:themeColor="text1"/>
          <w:sz w:val="24"/>
          <w:szCs w:val="24"/>
        </w:rPr>
        <w:t xml:space="preserve"> tagada § </w:t>
      </w:r>
      <w:r w:rsidR="66059D21" w:rsidRPr="7C84A48D">
        <w:rPr>
          <w:rFonts w:ascii="Times New Roman" w:eastAsia="Times New Roman" w:hAnsi="Times New Roman" w:cs="Times New Roman"/>
          <w:color w:val="000000" w:themeColor="text1"/>
          <w:sz w:val="24"/>
          <w:szCs w:val="24"/>
        </w:rPr>
        <w:t>3</w:t>
      </w:r>
      <w:r w:rsidR="52068432" w:rsidRPr="7C84A48D">
        <w:rPr>
          <w:rFonts w:ascii="Times New Roman" w:eastAsia="Times New Roman" w:hAnsi="Times New Roman" w:cs="Times New Roman"/>
          <w:color w:val="000000" w:themeColor="text1"/>
          <w:sz w:val="24"/>
          <w:szCs w:val="24"/>
        </w:rPr>
        <w:t>3</w:t>
      </w:r>
      <w:r w:rsidR="69F44FB3" w:rsidRPr="7C84A48D">
        <w:rPr>
          <w:rFonts w:ascii="Times New Roman" w:eastAsia="Times New Roman" w:hAnsi="Times New Roman" w:cs="Times New Roman"/>
          <w:color w:val="000000" w:themeColor="text1"/>
          <w:sz w:val="24"/>
          <w:szCs w:val="24"/>
        </w:rPr>
        <w:t xml:space="preserve"> lõike</w:t>
      </w:r>
      <w:r w:rsidR="219BA5AD" w:rsidRPr="7C84A48D">
        <w:rPr>
          <w:rFonts w:ascii="Times New Roman" w:eastAsia="Times New Roman" w:hAnsi="Times New Roman" w:cs="Times New Roman"/>
          <w:color w:val="000000" w:themeColor="text1"/>
          <w:sz w:val="24"/>
          <w:szCs w:val="24"/>
        </w:rPr>
        <w:t> </w:t>
      </w:r>
      <w:r w:rsidR="69F44FB3" w:rsidRPr="7C84A48D">
        <w:rPr>
          <w:rFonts w:ascii="Times New Roman" w:eastAsia="Times New Roman" w:hAnsi="Times New Roman" w:cs="Times New Roman"/>
          <w:color w:val="000000" w:themeColor="text1"/>
          <w:sz w:val="24"/>
          <w:szCs w:val="24"/>
        </w:rPr>
        <w:t xml:space="preserve">2 </w:t>
      </w:r>
      <w:r w:rsidR="602FC1E0" w:rsidRPr="7C84A48D">
        <w:rPr>
          <w:rFonts w:ascii="Times New Roman" w:eastAsia="Times New Roman" w:hAnsi="Times New Roman" w:cs="Times New Roman"/>
          <w:color w:val="000000" w:themeColor="text1"/>
          <w:sz w:val="24"/>
          <w:szCs w:val="24"/>
        </w:rPr>
        <w:t xml:space="preserve">kohaste </w:t>
      </w:r>
      <w:r w:rsidR="69F44FB3" w:rsidRPr="7C84A48D">
        <w:rPr>
          <w:rFonts w:ascii="Times New Roman" w:eastAsia="Times New Roman" w:hAnsi="Times New Roman" w:cs="Times New Roman"/>
          <w:color w:val="000000" w:themeColor="text1"/>
          <w:sz w:val="24"/>
          <w:szCs w:val="24"/>
        </w:rPr>
        <w:t xml:space="preserve">kliimamuutustega kohanemise eesmärkide seadmine. Kliimamuutustega kohanemise </w:t>
      </w:r>
      <w:r w:rsidR="3A3FC705" w:rsidRPr="7C84A48D">
        <w:rPr>
          <w:rFonts w:ascii="Times New Roman" w:eastAsia="Times New Roman" w:hAnsi="Times New Roman" w:cs="Times New Roman"/>
          <w:color w:val="000000" w:themeColor="text1"/>
          <w:sz w:val="24"/>
          <w:szCs w:val="24"/>
        </w:rPr>
        <w:t xml:space="preserve">eesmärkide täitmise hinnang koondabki </w:t>
      </w:r>
      <w:r w:rsidR="219BA5AD" w:rsidRPr="7C84A48D">
        <w:rPr>
          <w:rFonts w:ascii="Times New Roman" w:eastAsia="Times New Roman" w:hAnsi="Times New Roman" w:cs="Times New Roman"/>
          <w:color w:val="000000" w:themeColor="text1"/>
          <w:sz w:val="24"/>
          <w:szCs w:val="24"/>
        </w:rPr>
        <w:t xml:space="preserve">andmed </w:t>
      </w:r>
      <w:r w:rsidR="4C748A79" w:rsidRPr="7C84A48D">
        <w:rPr>
          <w:rFonts w:ascii="Times New Roman" w:eastAsia="Times New Roman" w:hAnsi="Times New Roman" w:cs="Times New Roman"/>
          <w:color w:val="000000" w:themeColor="text1"/>
          <w:sz w:val="24"/>
          <w:szCs w:val="24"/>
        </w:rPr>
        <w:t>nii Kliimaministeeriumi, Majandus- ja Kommunikatsiooniministeeriumi, Regionaal- ja Põllumajandusministeerium</w:t>
      </w:r>
      <w:r w:rsidR="6BF947FC" w:rsidRPr="7C84A48D">
        <w:rPr>
          <w:rFonts w:ascii="Times New Roman" w:eastAsia="Times New Roman" w:hAnsi="Times New Roman" w:cs="Times New Roman"/>
          <w:color w:val="000000" w:themeColor="text1"/>
          <w:sz w:val="24"/>
          <w:szCs w:val="24"/>
        </w:rPr>
        <w:t xml:space="preserve">i, </w:t>
      </w:r>
      <w:r w:rsidR="6BF947FC" w:rsidRPr="7C84A48D">
        <w:rPr>
          <w:rFonts w:ascii="Times New Roman" w:eastAsia="Times New Roman" w:hAnsi="Times New Roman" w:cs="Times New Roman"/>
          <w:color w:val="000000" w:themeColor="text1"/>
          <w:sz w:val="24"/>
          <w:szCs w:val="24"/>
        </w:rPr>
        <w:lastRenderedPageBreak/>
        <w:t>Sotsiaalministeeriumi, Siseministeeriumi, Hari</w:t>
      </w:r>
      <w:r w:rsidR="78C4665B" w:rsidRPr="7C84A48D">
        <w:rPr>
          <w:rFonts w:ascii="Times New Roman" w:eastAsia="Times New Roman" w:hAnsi="Times New Roman" w:cs="Times New Roman"/>
          <w:color w:val="000000" w:themeColor="text1"/>
          <w:sz w:val="24"/>
          <w:szCs w:val="24"/>
        </w:rPr>
        <w:t>dus- ja Teadusministeeriumi</w:t>
      </w:r>
      <w:r w:rsidR="5E9220AE" w:rsidRPr="7C84A48D">
        <w:rPr>
          <w:rFonts w:ascii="Times New Roman" w:eastAsia="Times New Roman" w:hAnsi="Times New Roman" w:cs="Times New Roman"/>
          <w:color w:val="000000" w:themeColor="text1"/>
          <w:sz w:val="24"/>
          <w:szCs w:val="24"/>
        </w:rPr>
        <w:t xml:space="preserve"> kliimamuutustega kohanemise eesmärkide täitmis</w:t>
      </w:r>
      <w:r w:rsidR="219BA5AD" w:rsidRPr="7C84A48D">
        <w:rPr>
          <w:rFonts w:ascii="Times New Roman" w:eastAsia="Times New Roman" w:hAnsi="Times New Roman" w:cs="Times New Roman"/>
          <w:color w:val="000000" w:themeColor="text1"/>
          <w:sz w:val="24"/>
          <w:szCs w:val="24"/>
        </w:rPr>
        <w:t>est</w:t>
      </w:r>
      <w:r w:rsidR="5E9220AE" w:rsidRPr="7C84A48D">
        <w:rPr>
          <w:rFonts w:ascii="Times New Roman" w:eastAsia="Times New Roman" w:hAnsi="Times New Roman" w:cs="Times New Roman"/>
          <w:color w:val="000000" w:themeColor="text1"/>
          <w:sz w:val="24"/>
          <w:szCs w:val="24"/>
        </w:rPr>
        <w:t xml:space="preserve"> tegevusprogrammides sätestatu</w:t>
      </w:r>
      <w:r w:rsidR="602FC1E0" w:rsidRPr="7C84A48D">
        <w:rPr>
          <w:rFonts w:ascii="Times New Roman" w:eastAsia="Times New Roman" w:hAnsi="Times New Roman" w:cs="Times New Roman"/>
          <w:color w:val="000000" w:themeColor="text1"/>
          <w:sz w:val="24"/>
          <w:szCs w:val="24"/>
        </w:rPr>
        <w:t xml:space="preserve"> kohaselt.</w:t>
      </w:r>
      <w:r w:rsidR="0645FA2E" w:rsidRPr="7C84A48D">
        <w:rPr>
          <w:rFonts w:ascii="Times New Roman" w:eastAsia="Times New Roman" w:hAnsi="Times New Roman" w:cs="Times New Roman"/>
          <w:color w:val="000000" w:themeColor="text1"/>
          <w:sz w:val="24"/>
          <w:szCs w:val="24"/>
        </w:rPr>
        <w:t xml:space="preserve"> Kliimamuutustega kohanemise eesmärkide täitmise </w:t>
      </w:r>
      <w:r w:rsidR="668EC6D1" w:rsidRPr="7C84A48D">
        <w:rPr>
          <w:rFonts w:ascii="Times New Roman" w:eastAsia="Times New Roman" w:hAnsi="Times New Roman" w:cs="Times New Roman"/>
          <w:color w:val="000000" w:themeColor="text1"/>
          <w:sz w:val="24"/>
          <w:szCs w:val="24"/>
        </w:rPr>
        <w:t>andmed</w:t>
      </w:r>
      <w:r w:rsidR="0645FA2E" w:rsidRPr="7C84A48D">
        <w:rPr>
          <w:rFonts w:ascii="Times New Roman" w:eastAsia="Times New Roman" w:hAnsi="Times New Roman" w:cs="Times New Roman"/>
          <w:color w:val="000000" w:themeColor="text1"/>
          <w:sz w:val="24"/>
          <w:szCs w:val="24"/>
        </w:rPr>
        <w:t xml:space="preserve"> </w:t>
      </w:r>
      <w:r w:rsidR="69B60D16" w:rsidRPr="7C84A48D">
        <w:rPr>
          <w:rFonts w:ascii="Times New Roman" w:eastAsia="Times New Roman" w:hAnsi="Times New Roman" w:cs="Times New Roman"/>
          <w:color w:val="000000" w:themeColor="text1"/>
          <w:sz w:val="24"/>
          <w:szCs w:val="24"/>
        </w:rPr>
        <w:t>koondab</w:t>
      </w:r>
      <w:r w:rsidR="4157C31C" w:rsidRPr="7C84A48D">
        <w:rPr>
          <w:rFonts w:ascii="Times New Roman" w:eastAsia="Times New Roman" w:hAnsi="Times New Roman" w:cs="Times New Roman"/>
          <w:color w:val="000000" w:themeColor="text1"/>
          <w:sz w:val="24"/>
          <w:szCs w:val="24"/>
        </w:rPr>
        <w:t xml:space="preserve"> kokku</w:t>
      </w:r>
      <w:r w:rsidR="0645FA2E" w:rsidRPr="7C84A48D">
        <w:rPr>
          <w:rFonts w:ascii="Times New Roman" w:eastAsia="Times New Roman" w:hAnsi="Times New Roman" w:cs="Times New Roman"/>
          <w:color w:val="000000" w:themeColor="text1"/>
          <w:sz w:val="24"/>
          <w:szCs w:val="24"/>
        </w:rPr>
        <w:t xml:space="preserve"> Kliimaministeerium</w:t>
      </w:r>
      <w:r w:rsidR="0C78CA7C" w:rsidRPr="7C84A48D">
        <w:rPr>
          <w:rFonts w:ascii="Times New Roman" w:eastAsia="Times New Roman" w:hAnsi="Times New Roman" w:cs="Times New Roman"/>
          <w:color w:val="000000" w:themeColor="text1"/>
          <w:sz w:val="24"/>
          <w:szCs w:val="24"/>
        </w:rPr>
        <w:t>.</w:t>
      </w:r>
      <w:r w:rsidR="28651F90" w:rsidRPr="7C84A48D">
        <w:rPr>
          <w:rFonts w:ascii="Times New Roman" w:eastAsia="Times New Roman" w:hAnsi="Times New Roman" w:cs="Times New Roman"/>
          <w:color w:val="000000" w:themeColor="text1"/>
          <w:sz w:val="24"/>
          <w:szCs w:val="24"/>
        </w:rPr>
        <w:t xml:space="preserve"> </w:t>
      </w:r>
      <w:r w:rsidR="267CABFD" w:rsidRPr="7C84A48D">
        <w:rPr>
          <w:rFonts w:ascii="Times New Roman" w:eastAsia="Times New Roman" w:hAnsi="Times New Roman" w:cs="Times New Roman"/>
          <w:color w:val="000000" w:themeColor="text1"/>
          <w:sz w:val="24"/>
          <w:szCs w:val="24"/>
        </w:rPr>
        <w:t>Neljandaks</w:t>
      </w:r>
      <w:r w:rsidR="3D469668" w:rsidRPr="7C84A48D">
        <w:rPr>
          <w:rFonts w:ascii="Times New Roman" w:eastAsia="Times New Roman" w:hAnsi="Times New Roman" w:cs="Times New Roman"/>
          <w:color w:val="000000" w:themeColor="text1"/>
          <w:sz w:val="24"/>
          <w:szCs w:val="24"/>
        </w:rPr>
        <w:t xml:space="preserve"> peab kliimaaruanne sisaldama seirataval perioodil ellu viidud meetmete mõju analüüsi ja hinnangut </w:t>
      </w:r>
      <w:r w:rsidR="219BA5AD" w:rsidRPr="7C84A48D">
        <w:rPr>
          <w:rFonts w:ascii="Times New Roman" w:eastAsia="Times New Roman" w:hAnsi="Times New Roman" w:cs="Times New Roman"/>
          <w:color w:val="000000" w:themeColor="text1"/>
          <w:sz w:val="24"/>
          <w:szCs w:val="24"/>
        </w:rPr>
        <w:t>nende</w:t>
      </w:r>
      <w:r w:rsidR="3D469668" w:rsidRPr="7C84A48D">
        <w:rPr>
          <w:rFonts w:ascii="Times New Roman" w:eastAsia="Times New Roman" w:hAnsi="Times New Roman" w:cs="Times New Roman"/>
          <w:color w:val="000000" w:themeColor="text1"/>
          <w:sz w:val="24"/>
          <w:szCs w:val="24"/>
        </w:rPr>
        <w:t xml:space="preserve"> senisele toimimisele</w:t>
      </w:r>
      <w:r w:rsidR="219BA5AD" w:rsidRPr="7C84A48D">
        <w:rPr>
          <w:rFonts w:ascii="Times New Roman" w:eastAsia="Times New Roman" w:hAnsi="Times New Roman" w:cs="Times New Roman"/>
          <w:color w:val="000000" w:themeColor="text1"/>
          <w:sz w:val="24"/>
          <w:szCs w:val="24"/>
        </w:rPr>
        <w:t>. V</w:t>
      </w:r>
      <w:r w:rsidR="1B7FECD9" w:rsidRPr="7C84A48D">
        <w:rPr>
          <w:rFonts w:ascii="Times New Roman" w:eastAsia="Times New Roman" w:hAnsi="Times New Roman" w:cs="Times New Roman"/>
          <w:color w:val="000000" w:themeColor="text1"/>
          <w:sz w:val="24"/>
          <w:szCs w:val="24"/>
        </w:rPr>
        <w:t>iiendaks</w:t>
      </w:r>
      <w:r w:rsidR="4A8E6863" w:rsidRPr="7C84A48D">
        <w:rPr>
          <w:rFonts w:ascii="Times New Roman" w:eastAsia="Times New Roman" w:hAnsi="Times New Roman" w:cs="Times New Roman"/>
          <w:color w:val="000000" w:themeColor="text1"/>
          <w:sz w:val="24"/>
          <w:szCs w:val="24"/>
        </w:rPr>
        <w:t xml:space="preserve"> </w:t>
      </w:r>
      <w:r w:rsidR="602FC1E0" w:rsidRPr="7C84A48D">
        <w:rPr>
          <w:rFonts w:ascii="Times New Roman" w:eastAsia="Times New Roman" w:hAnsi="Times New Roman" w:cs="Times New Roman"/>
          <w:color w:val="000000" w:themeColor="text1"/>
          <w:sz w:val="24"/>
          <w:szCs w:val="24"/>
        </w:rPr>
        <w:t xml:space="preserve">koondab </w:t>
      </w:r>
      <w:r w:rsidR="272F659A" w:rsidRPr="7C84A48D">
        <w:rPr>
          <w:rFonts w:ascii="Times New Roman" w:eastAsia="Times New Roman" w:hAnsi="Times New Roman" w:cs="Times New Roman"/>
          <w:color w:val="000000" w:themeColor="text1"/>
          <w:sz w:val="24"/>
          <w:szCs w:val="24"/>
        </w:rPr>
        <w:t xml:space="preserve">Kliimaministeerium </w:t>
      </w:r>
      <w:r w:rsidR="219BA5AD" w:rsidRPr="7C84A48D">
        <w:rPr>
          <w:rFonts w:ascii="Times New Roman" w:eastAsia="Times New Roman" w:hAnsi="Times New Roman" w:cs="Times New Roman"/>
          <w:color w:val="000000" w:themeColor="text1"/>
          <w:sz w:val="24"/>
          <w:szCs w:val="24"/>
        </w:rPr>
        <w:t>andmed</w:t>
      </w:r>
      <w:r w:rsidR="4B51449F" w:rsidRPr="7C84A48D">
        <w:rPr>
          <w:rFonts w:ascii="Times New Roman" w:eastAsia="Times New Roman" w:hAnsi="Times New Roman" w:cs="Times New Roman"/>
          <w:color w:val="000000" w:themeColor="text1"/>
          <w:sz w:val="24"/>
          <w:szCs w:val="24"/>
        </w:rPr>
        <w:t xml:space="preserve"> </w:t>
      </w:r>
      <w:r w:rsidR="6DFBF88B" w:rsidRPr="7C84A48D">
        <w:rPr>
          <w:rFonts w:ascii="Times New Roman" w:eastAsia="Times New Roman" w:hAnsi="Times New Roman" w:cs="Times New Roman"/>
          <w:color w:val="000000" w:themeColor="text1"/>
          <w:sz w:val="24"/>
          <w:szCs w:val="24"/>
        </w:rPr>
        <w:t xml:space="preserve">nii </w:t>
      </w:r>
      <w:r w:rsidR="219BA5AD" w:rsidRPr="7C84A48D">
        <w:rPr>
          <w:rFonts w:ascii="Times New Roman" w:eastAsia="Times New Roman" w:hAnsi="Times New Roman" w:cs="Times New Roman"/>
          <w:color w:val="000000" w:themeColor="text1"/>
          <w:sz w:val="24"/>
          <w:szCs w:val="24"/>
        </w:rPr>
        <w:t>praegus</w:t>
      </w:r>
      <w:r w:rsidR="00C80A7A">
        <w:rPr>
          <w:rFonts w:ascii="Times New Roman" w:eastAsia="Times New Roman" w:hAnsi="Times New Roman" w:cs="Times New Roman"/>
          <w:color w:val="000000" w:themeColor="text1"/>
          <w:sz w:val="24"/>
          <w:szCs w:val="24"/>
        </w:rPr>
        <w:t>te</w:t>
      </w:r>
      <w:r w:rsidR="44CA3487" w:rsidRPr="7C84A48D">
        <w:rPr>
          <w:rFonts w:ascii="Times New Roman" w:eastAsia="Times New Roman" w:hAnsi="Times New Roman" w:cs="Times New Roman"/>
          <w:color w:val="000000" w:themeColor="text1"/>
          <w:sz w:val="24"/>
          <w:szCs w:val="24"/>
        </w:rPr>
        <w:t xml:space="preserve"> kui </w:t>
      </w:r>
      <w:r w:rsidR="68B641A9" w:rsidRPr="7C84A48D">
        <w:rPr>
          <w:rFonts w:ascii="Times New Roman" w:eastAsia="Times New Roman" w:hAnsi="Times New Roman" w:cs="Times New Roman"/>
          <w:color w:val="000000" w:themeColor="text1"/>
          <w:sz w:val="24"/>
          <w:szCs w:val="24"/>
        </w:rPr>
        <w:t xml:space="preserve">ka </w:t>
      </w:r>
      <w:r w:rsidR="44CA3487" w:rsidRPr="7C84A48D">
        <w:rPr>
          <w:rFonts w:ascii="Times New Roman" w:eastAsia="Times New Roman" w:hAnsi="Times New Roman" w:cs="Times New Roman"/>
          <w:color w:val="000000" w:themeColor="text1"/>
          <w:sz w:val="24"/>
          <w:szCs w:val="24"/>
        </w:rPr>
        <w:t>kavanda</w:t>
      </w:r>
      <w:r w:rsidR="219BA5AD" w:rsidRPr="7C84A48D">
        <w:rPr>
          <w:rFonts w:ascii="Times New Roman" w:eastAsia="Times New Roman" w:hAnsi="Times New Roman" w:cs="Times New Roman"/>
          <w:color w:val="000000" w:themeColor="text1"/>
          <w:sz w:val="24"/>
          <w:szCs w:val="24"/>
        </w:rPr>
        <w:t>ta</w:t>
      </w:r>
      <w:r w:rsidR="44CA3487" w:rsidRPr="7C84A48D">
        <w:rPr>
          <w:rFonts w:ascii="Times New Roman" w:eastAsia="Times New Roman" w:hAnsi="Times New Roman" w:cs="Times New Roman"/>
          <w:color w:val="000000" w:themeColor="text1"/>
          <w:sz w:val="24"/>
          <w:szCs w:val="24"/>
        </w:rPr>
        <w:t xml:space="preserve">vate </w:t>
      </w:r>
      <w:r w:rsidR="4B51449F" w:rsidRPr="7C84A48D">
        <w:rPr>
          <w:rFonts w:ascii="Times New Roman" w:eastAsia="Times New Roman" w:hAnsi="Times New Roman" w:cs="Times New Roman"/>
          <w:color w:val="000000" w:themeColor="text1"/>
          <w:sz w:val="24"/>
          <w:szCs w:val="24"/>
        </w:rPr>
        <w:t>meetmete muutmis</w:t>
      </w:r>
      <w:r w:rsidR="238A3097" w:rsidRPr="7C84A48D">
        <w:rPr>
          <w:rFonts w:ascii="Times New Roman" w:eastAsia="Times New Roman" w:hAnsi="Times New Roman" w:cs="Times New Roman"/>
          <w:color w:val="000000" w:themeColor="text1"/>
          <w:sz w:val="24"/>
          <w:szCs w:val="24"/>
        </w:rPr>
        <w:t xml:space="preserve">eks ka </w:t>
      </w:r>
      <w:r w:rsidR="740F86E5" w:rsidRPr="7C84A48D">
        <w:rPr>
          <w:rFonts w:ascii="Times New Roman" w:eastAsia="Times New Roman" w:hAnsi="Times New Roman" w:cs="Times New Roman"/>
          <w:color w:val="000000" w:themeColor="text1"/>
          <w:sz w:val="24"/>
          <w:szCs w:val="24"/>
        </w:rPr>
        <w:t>Regionaal- ja Põllumajandusministeeriumilt</w:t>
      </w:r>
      <w:r w:rsidR="6B9C826C" w:rsidRPr="7C84A48D">
        <w:rPr>
          <w:rFonts w:ascii="Times New Roman" w:eastAsia="Times New Roman" w:hAnsi="Times New Roman" w:cs="Times New Roman"/>
          <w:color w:val="000000" w:themeColor="text1"/>
          <w:sz w:val="24"/>
          <w:szCs w:val="24"/>
        </w:rPr>
        <w:t xml:space="preserve"> ja </w:t>
      </w:r>
      <w:r w:rsidR="740F86E5" w:rsidRPr="7C84A48D">
        <w:rPr>
          <w:rFonts w:ascii="Times New Roman" w:eastAsia="Times New Roman" w:hAnsi="Times New Roman" w:cs="Times New Roman"/>
          <w:color w:val="000000" w:themeColor="text1"/>
          <w:sz w:val="24"/>
          <w:szCs w:val="24"/>
        </w:rPr>
        <w:t>Majandus- ja Kommunikatsiooniministeeriumilt</w:t>
      </w:r>
      <w:r w:rsidR="004333B2" w:rsidRPr="7C84A48D">
        <w:rPr>
          <w:rFonts w:ascii="Times New Roman" w:eastAsia="Times New Roman" w:hAnsi="Times New Roman" w:cs="Times New Roman"/>
          <w:color w:val="000000" w:themeColor="text1"/>
          <w:sz w:val="24"/>
          <w:szCs w:val="24"/>
        </w:rPr>
        <w:t xml:space="preserve"> </w:t>
      </w:r>
      <w:r w:rsidR="58FCCA0B" w:rsidRPr="7C84A48D">
        <w:rPr>
          <w:rFonts w:ascii="Times New Roman" w:eastAsia="Times New Roman" w:hAnsi="Times New Roman" w:cs="Times New Roman"/>
          <w:color w:val="000000" w:themeColor="text1"/>
          <w:sz w:val="24"/>
          <w:szCs w:val="24"/>
        </w:rPr>
        <w:t>ning</w:t>
      </w:r>
      <w:r w:rsidR="0B1C648E" w:rsidRPr="7C84A48D">
        <w:rPr>
          <w:rFonts w:ascii="Times New Roman" w:eastAsia="Times New Roman" w:hAnsi="Times New Roman" w:cs="Times New Roman"/>
          <w:color w:val="000000" w:themeColor="text1"/>
          <w:sz w:val="24"/>
          <w:szCs w:val="24"/>
        </w:rPr>
        <w:t xml:space="preserve"> esitab </w:t>
      </w:r>
      <w:r w:rsidR="58FCCA0B" w:rsidRPr="7C84A48D">
        <w:rPr>
          <w:rFonts w:ascii="Times New Roman" w:eastAsia="Times New Roman" w:hAnsi="Times New Roman" w:cs="Times New Roman"/>
          <w:color w:val="000000" w:themeColor="text1"/>
          <w:sz w:val="24"/>
          <w:szCs w:val="24"/>
        </w:rPr>
        <w:t>kliimaaruandes ettepanekud olemasolevate ja kavanda</w:t>
      </w:r>
      <w:r w:rsidR="219BA5AD" w:rsidRPr="7C84A48D">
        <w:rPr>
          <w:rFonts w:ascii="Times New Roman" w:eastAsia="Times New Roman" w:hAnsi="Times New Roman" w:cs="Times New Roman"/>
          <w:color w:val="000000" w:themeColor="text1"/>
          <w:sz w:val="24"/>
          <w:szCs w:val="24"/>
        </w:rPr>
        <w:t>ta</w:t>
      </w:r>
      <w:r w:rsidR="58FCCA0B" w:rsidRPr="7C84A48D">
        <w:rPr>
          <w:rFonts w:ascii="Times New Roman" w:eastAsia="Times New Roman" w:hAnsi="Times New Roman" w:cs="Times New Roman"/>
          <w:color w:val="000000" w:themeColor="text1"/>
          <w:sz w:val="24"/>
          <w:szCs w:val="24"/>
        </w:rPr>
        <w:t xml:space="preserve">vate meetmete muutmiseks või uute ja </w:t>
      </w:r>
      <w:r w:rsidR="602FC1E0" w:rsidRPr="7C84A48D">
        <w:rPr>
          <w:rFonts w:ascii="Times New Roman" w:eastAsia="Times New Roman" w:hAnsi="Times New Roman" w:cs="Times New Roman"/>
          <w:color w:val="000000" w:themeColor="text1"/>
          <w:sz w:val="24"/>
          <w:szCs w:val="24"/>
        </w:rPr>
        <w:t>lisa</w:t>
      </w:r>
      <w:r w:rsidR="58FCCA0B" w:rsidRPr="7C84A48D">
        <w:rPr>
          <w:rFonts w:ascii="Times New Roman" w:eastAsia="Times New Roman" w:hAnsi="Times New Roman" w:cs="Times New Roman"/>
          <w:color w:val="000000" w:themeColor="text1"/>
          <w:sz w:val="24"/>
          <w:szCs w:val="24"/>
        </w:rPr>
        <w:t>meetmete rakendamiseks.</w:t>
      </w:r>
      <w:r w:rsidR="5EB2F286" w:rsidRPr="7C84A48D">
        <w:rPr>
          <w:rFonts w:ascii="Times New Roman" w:eastAsia="Times New Roman" w:hAnsi="Times New Roman" w:cs="Times New Roman"/>
          <w:color w:val="000000" w:themeColor="text1"/>
          <w:sz w:val="24"/>
          <w:szCs w:val="24"/>
        </w:rPr>
        <w:t xml:space="preserve"> </w:t>
      </w:r>
      <w:r w:rsidR="1491AEC9" w:rsidRPr="7C84A48D">
        <w:rPr>
          <w:rFonts w:ascii="Times New Roman" w:eastAsia="Times New Roman" w:hAnsi="Times New Roman" w:cs="Times New Roman"/>
          <w:color w:val="000000" w:themeColor="text1"/>
          <w:sz w:val="24"/>
          <w:szCs w:val="24"/>
        </w:rPr>
        <w:t>Ettepanekud</w:t>
      </w:r>
      <w:r w:rsidR="5EB2F286" w:rsidRPr="7C84A48D">
        <w:rPr>
          <w:rFonts w:ascii="Times New Roman" w:eastAsia="Times New Roman" w:hAnsi="Times New Roman" w:cs="Times New Roman"/>
          <w:color w:val="000000" w:themeColor="text1"/>
          <w:sz w:val="24"/>
          <w:szCs w:val="24"/>
        </w:rPr>
        <w:t xml:space="preserve"> pea</w:t>
      </w:r>
      <w:r w:rsidR="1B304569" w:rsidRPr="7C84A48D">
        <w:rPr>
          <w:rFonts w:ascii="Times New Roman" w:eastAsia="Times New Roman" w:hAnsi="Times New Roman" w:cs="Times New Roman"/>
          <w:color w:val="000000" w:themeColor="text1"/>
          <w:sz w:val="24"/>
          <w:szCs w:val="24"/>
        </w:rPr>
        <w:t>vad</w:t>
      </w:r>
      <w:r w:rsidR="5EB2F286" w:rsidRPr="7C84A48D">
        <w:rPr>
          <w:rFonts w:ascii="Times New Roman" w:eastAsia="Times New Roman" w:hAnsi="Times New Roman" w:cs="Times New Roman"/>
          <w:color w:val="000000" w:themeColor="text1"/>
          <w:sz w:val="24"/>
          <w:szCs w:val="24"/>
        </w:rPr>
        <w:t xml:space="preserve"> sisaldama</w:t>
      </w:r>
      <w:r w:rsidR="59A5497F" w:rsidRPr="7C84A48D">
        <w:rPr>
          <w:rFonts w:ascii="Times New Roman" w:eastAsia="Times New Roman" w:hAnsi="Times New Roman" w:cs="Times New Roman"/>
          <w:color w:val="000000" w:themeColor="text1"/>
          <w:sz w:val="24"/>
          <w:szCs w:val="24"/>
        </w:rPr>
        <w:t xml:space="preserve"> hinnangu</w:t>
      </w:r>
      <w:r w:rsidR="48846E91" w:rsidRPr="7C84A48D">
        <w:rPr>
          <w:rFonts w:ascii="Times New Roman" w:eastAsia="Times New Roman" w:hAnsi="Times New Roman" w:cs="Times New Roman"/>
          <w:color w:val="000000" w:themeColor="text1"/>
          <w:sz w:val="24"/>
          <w:szCs w:val="24"/>
        </w:rPr>
        <w:t>t</w:t>
      </w:r>
      <w:r w:rsidR="59A5497F" w:rsidRPr="7C84A48D">
        <w:rPr>
          <w:rFonts w:ascii="Times New Roman" w:eastAsia="Times New Roman" w:hAnsi="Times New Roman" w:cs="Times New Roman"/>
          <w:color w:val="000000" w:themeColor="text1"/>
          <w:sz w:val="24"/>
          <w:szCs w:val="24"/>
        </w:rPr>
        <w:t xml:space="preserve"> nende meetmete </w:t>
      </w:r>
      <w:r w:rsidR="219BA5AD" w:rsidRPr="7C84A48D">
        <w:rPr>
          <w:rFonts w:ascii="Times New Roman" w:eastAsia="Times New Roman" w:hAnsi="Times New Roman" w:cs="Times New Roman"/>
          <w:color w:val="000000" w:themeColor="text1"/>
          <w:sz w:val="24"/>
          <w:szCs w:val="24"/>
        </w:rPr>
        <w:t>KHG</w:t>
      </w:r>
      <w:r w:rsidR="59A5497F" w:rsidRPr="7C84A48D">
        <w:rPr>
          <w:rFonts w:ascii="Times New Roman" w:eastAsia="Times New Roman" w:hAnsi="Times New Roman" w:cs="Times New Roman"/>
          <w:color w:val="000000" w:themeColor="text1"/>
          <w:sz w:val="24"/>
          <w:szCs w:val="24"/>
        </w:rPr>
        <w:t xml:space="preserve"> heite vähendamise potentsiaalile ning keskkonnale ja majandusele, s</w:t>
      </w:r>
      <w:r w:rsidR="48C6B5F6" w:rsidRPr="7C84A48D">
        <w:rPr>
          <w:rFonts w:ascii="Times New Roman" w:eastAsia="Times New Roman" w:hAnsi="Times New Roman" w:cs="Times New Roman"/>
          <w:color w:val="000000" w:themeColor="text1"/>
          <w:sz w:val="24"/>
          <w:szCs w:val="24"/>
        </w:rPr>
        <w:t>h</w:t>
      </w:r>
      <w:r w:rsidR="59A5497F" w:rsidRPr="7C84A48D">
        <w:rPr>
          <w:rFonts w:ascii="Times New Roman" w:eastAsia="Times New Roman" w:hAnsi="Times New Roman" w:cs="Times New Roman"/>
          <w:color w:val="000000" w:themeColor="text1"/>
          <w:sz w:val="24"/>
          <w:szCs w:val="24"/>
        </w:rPr>
        <w:t xml:space="preserve"> konkurentsivõimele avaldatavale mõjule.</w:t>
      </w:r>
    </w:p>
    <w:p w14:paraId="4861AB09" w14:textId="430E6E68" w:rsidR="6402D600" w:rsidRDefault="6402D600" w:rsidP="00F30CA3">
      <w:pPr>
        <w:spacing w:after="0" w:line="240" w:lineRule="auto"/>
        <w:jc w:val="both"/>
        <w:rPr>
          <w:rFonts w:ascii="Times New Roman" w:eastAsia="Times New Roman" w:hAnsi="Times New Roman" w:cs="Times New Roman"/>
          <w:sz w:val="24"/>
          <w:szCs w:val="24"/>
        </w:rPr>
      </w:pPr>
    </w:p>
    <w:p w14:paraId="3D6699DA" w14:textId="56D8BC28" w:rsidR="6402D600" w:rsidRDefault="42F6AB1C" w:rsidP="00F30CA3">
      <w:pPr>
        <w:spacing w:after="0" w:line="240" w:lineRule="auto"/>
        <w:jc w:val="both"/>
        <w:rPr>
          <w:rFonts w:ascii="Times New Roman" w:eastAsia="Times New Roman" w:hAnsi="Times New Roman" w:cs="Times New Roman"/>
          <w:color w:val="333333"/>
          <w:sz w:val="24"/>
          <w:szCs w:val="24"/>
        </w:rPr>
      </w:pPr>
      <w:r w:rsidRPr="541BC16E">
        <w:rPr>
          <w:rFonts w:ascii="Times New Roman" w:eastAsia="Times New Roman" w:hAnsi="Times New Roman" w:cs="Times New Roman"/>
          <w:color w:val="000000" w:themeColor="text1"/>
          <w:sz w:val="24"/>
          <w:szCs w:val="24"/>
        </w:rPr>
        <w:t xml:space="preserve">Lõikes </w:t>
      </w:r>
      <w:r w:rsidR="65CD9D46" w:rsidRPr="0CCDDE69">
        <w:rPr>
          <w:rFonts w:ascii="Times New Roman" w:eastAsia="Times New Roman" w:hAnsi="Times New Roman" w:cs="Times New Roman"/>
          <w:color w:val="000000" w:themeColor="text1"/>
          <w:sz w:val="24"/>
          <w:szCs w:val="24"/>
        </w:rPr>
        <w:t>3</w:t>
      </w:r>
      <w:r w:rsidRPr="541BC16E">
        <w:rPr>
          <w:rFonts w:ascii="Times New Roman" w:eastAsia="Times New Roman" w:hAnsi="Times New Roman" w:cs="Times New Roman"/>
          <w:color w:val="000000" w:themeColor="text1"/>
          <w:sz w:val="24"/>
          <w:szCs w:val="24"/>
        </w:rPr>
        <w:t xml:space="preserve"> täpsustatakse, et</w:t>
      </w:r>
      <w:r w:rsidR="65CD9D46" w:rsidRPr="0CCDDE69">
        <w:rPr>
          <w:rFonts w:ascii="Times New Roman" w:eastAsia="Times New Roman" w:hAnsi="Times New Roman" w:cs="Times New Roman"/>
          <w:color w:val="000000" w:themeColor="text1"/>
          <w:sz w:val="24"/>
          <w:szCs w:val="24"/>
        </w:rPr>
        <w:t xml:space="preserve"> konkurentsivõime hinnang </w:t>
      </w:r>
      <w:r w:rsidRPr="541BC16E">
        <w:rPr>
          <w:rFonts w:ascii="Times New Roman" w:eastAsia="Times New Roman" w:hAnsi="Times New Roman" w:cs="Times New Roman"/>
          <w:color w:val="000000" w:themeColor="text1"/>
          <w:sz w:val="24"/>
          <w:szCs w:val="24"/>
        </w:rPr>
        <w:t>peab käsitlema</w:t>
      </w:r>
      <w:r w:rsidR="65CD9D46" w:rsidRPr="0CCDDE69">
        <w:rPr>
          <w:rFonts w:ascii="Times New Roman" w:eastAsia="Times New Roman" w:hAnsi="Times New Roman" w:cs="Times New Roman"/>
          <w:color w:val="000000" w:themeColor="text1"/>
          <w:sz w:val="24"/>
          <w:szCs w:val="24"/>
        </w:rPr>
        <w:t xml:space="preserve"> kliimamuutuste leevendamise ja kliimamuutustega kohanemise eesmärkide täitmise mõju konkurentsivõimele</w:t>
      </w:r>
      <w:r w:rsidR="5E1AAE70" w:rsidRPr="541BC16E">
        <w:rPr>
          <w:rFonts w:ascii="Times New Roman" w:eastAsia="Times New Roman" w:hAnsi="Times New Roman" w:cs="Times New Roman"/>
          <w:color w:val="000000" w:themeColor="text1"/>
          <w:sz w:val="24"/>
          <w:szCs w:val="24"/>
        </w:rPr>
        <w:t>, see tähendab, et suure sotsiaalmajandusliku mõjuga meetme</w:t>
      </w:r>
      <w:r w:rsidR="4B99C390" w:rsidRPr="541BC16E">
        <w:rPr>
          <w:rFonts w:ascii="Times New Roman" w:eastAsia="Times New Roman" w:hAnsi="Times New Roman" w:cs="Times New Roman"/>
          <w:color w:val="000000" w:themeColor="text1"/>
          <w:sz w:val="24"/>
          <w:szCs w:val="24"/>
        </w:rPr>
        <w:t>te puhul hinnatakse nende meetmete mõju konkurentsivõimele</w:t>
      </w:r>
      <w:r w:rsidR="105EC7C2" w:rsidRPr="541BC16E">
        <w:rPr>
          <w:rFonts w:ascii="Times New Roman" w:eastAsia="Times New Roman" w:hAnsi="Times New Roman" w:cs="Times New Roman"/>
          <w:color w:val="000000" w:themeColor="text1"/>
          <w:sz w:val="24"/>
          <w:szCs w:val="24"/>
        </w:rPr>
        <w:t>. Lisaks hinnatakse</w:t>
      </w:r>
      <w:r w:rsidR="65CD9D46" w:rsidRPr="541BC16E">
        <w:rPr>
          <w:rFonts w:ascii="Times New Roman" w:eastAsia="Times New Roman" w:hAnsi="Times New Roman" w:cs="Times New Roman"/>
          <w:color w:val="000000" w:themeColor="text1"/>
          <w:sz w:val="24"/>
          <w:szCs w:val="24"/>
        </w:rPr>
        <w:t xml:space="preserve"> §-s </w:t>
      </w:r>
      <w:r w:rsidR="004227C6" w:rsidRPr="6AB5C98F">
        <w:rPr>
          <w:rFonts w:ascii="Times New Roman" w:eastAsia="Times New Roman" w:hAnsi="Times New Roman" w:cs="Times New Roman"/>
          <w:color w:val="000000" w:themeColor="text1"/>
          <w:sz w:val="24"/>
          <w:szCs w:val="24"/>
        </w:rPr>
        <w:t>40</w:t>
      </w:r>
      <w:r w:rsidR="65CD9D46" w:rsidRPr="6AB5C98F" w:rsidDel="00E5763B">
        <w:rPr>
          <w:rFonts w:ascii="Times New Roman" w:eastAsia="Times New Roman" w:hAnsi="Times New Roman" w:cs="Times New Roman"/>
          <w:color w:val="000000" w:themeColor="text1"/>
          <w:sz w:val="24"/>
          <w:szCs w:val="24"/>
        </w:rPr>
        <w:t xml:space="preserve"> </w:t>
      </w:r>
      <w:r w:rsidR="00E5763B">
        <w:rPr>
          <w:rFonts w:ascii="Times New Roman" w:eastAsia="Times New Roman" w:hAnsi="Times New Roman" w:cs="Times New Roman"/>
          <w:color w:val="333333"/>
          <w:sz w:val="24"/>
          <w:szCs w:val="24"/>
        </w:rPr>
        <w:t>nimetatud</w:t>
      </w:r>
      <w:r w:rsidR="00E5763B" w:rsidRPr="0CCDDE69">
        <w:rPr>
          <w:rFonts w:ascii="Times New Roman" w:eastAsia="Times New Roman" w:hAnsi="Times New Roman" w:cs="Times New Roman"/>
          <w:color w:val="333333"/>
          <w:sz w:val="24"/>
          <w:szCs w:val="24"/>
        </w:rPr>
        <w:t xml:space="preserve"> </w:t>
      </w:r>
      <w:r w:rsidR="65CD9D46" w:rsidRPr="0CCDDE69">
        <w:rPr>
          <w:rFonts w:ascii="Times New Roman" w:eastAsia="Times New Roman" w:hAnsi="Times New Roman" w:cs="Times New Roman"/>
          <w:color w:val="333333"/>
          <w:sz w:val="24"/>
          <w:szCs w:val="24"/>
        </w:rPr>
        <w:t xml:space="preserve">asjakohaste tugimeetmete </w:t>
      </w:r>
      <w:r w:rsidR="71E1A4E6" w:rsidRPr="541BC16E">
        <w:rPr>
          <w:rFonts w:ascii="Times New Roman" w:eastAsia="Times New Roman" w:hAnsi="Times New Roman" w:cs="Times New Roman"/>
          <w:color w:val="333333"/>
          <w:sz w:val="24"/>
          <w:szCs w:val="24"/>
        </w:rPr>
        <w:t>piisavus</w:t>
      </w:r>
      <w:r w:rsidR="0337D178" w:rsidRPr="541BC16E">
        <w:rPr>
          <w:rFonts w:ascii="Times New Roman" w:eastAsia="Times New Roman" w:hAnsi="Times New Roman" w:cs="Times New Roman"/>
          <w:color w:val="333333"/>
          <w:sz w:val="24"/>
          <w:szCs w:val="24"/>
        </w:rPr>
        <w:t>t</w:t>
      </w:r>
      <w:r w:rsidR="65CD9D46" w:rsidRPr="0CCDDE69">
        <w:rPr>
          <w:rFonts w:ascii="Times New Roman" w:eastAsia="Times New Roman" w:hAnsi="Times New Roman" w:cs="Times New Roman"/>
          <w:color w:val="333333"/>
          <w:sz w:val="24"/>
          <w:szCs w:val="24"/>
        </w:rPr>
        <w:t xml:space="preserve"> majanduse kliimakindluse soodustamiseks.</w:t>
      </w:r>
    </w:p>
    <w:p w14:paraId="588053DF" w14:textId="7989636B" w:rsidR="6402D600" w:rsidRDefault="6402D600" w:rsidP="00F30CA3">
      <w:pPr>
        <w:spacing w:after="0" w:line="240" w:lineRule="auto"/>
        <w:jc w:val="both"/>
        <w:rPr>
          <w:rFonts w:ascii="Times New Roman" w:eastAsia="Times New Roman" w:hAnsi="Times New Roman" w:cs="Times New Roman"/>
          <w:color w:val="000000" w:themeColor="text1"/>
          <w:sz w:val="24"/>
          <w:szCs w:val="24"/>
        </w:rPr>
      </w:pPr>
    </w:p>
    <w:p w14:paraId="59642A71" w14:textId="7B48943E" w:rsidR="6708101F" w:rsidRDefault="6708101F" w:rsidP="00F30CA3">
      <w:pPr>
        <w:spacing w:after="0" w:line="240" w:lineRule="auto"/>
        <w:jc w:val="both"/>
        <w:rPr>
          <w:rFonts w:ascii="Times New Roman" w:eastAsia="Times New Roman" w:hAnsi="Times New Roman" w:cs="Times New Roman"/>
          <w:sz w:val="24"/>
          <w:szCs w:val="24"/>
        </w:rPr>
      </w:pPr>
      <w:r w:rsidRPr="541BC16E">
        <w:rPr>
          <w:rFonts w:ascii="Times New Roman" w:eastAsia="Times New Roman" w:hAnsi="Times New Roman" w:cs="Times New Roman"/>
          <w:sz w:val="24"/>
          <w:szCs w:val="24"/>
        </w:rPr>
        <w:t xml:space="preserve">Lõikes 4 täpsustatakse, mida </w:t>
      </w:r>
      <w:r w:rsidR="00EB4656" w:rsidRPr="541BC16E">
        <w:rPr>
          <w:rFonts w:ascii="Times New Roman" w:eastAsia="Times New Roman" w:hAnsi="Times New Roman" w:cs="Times New Roman"/>
          <w:sz w:val="24"/>
          <w:szCs w:val="24"/>
        </w:rPr>
        <w:t xml:space="preserve">peab sisaldama </w:t>
      </w:r>
      <w:r w:rsidR="122AB40E" w:rsidRPr="5F38B6D7">
        <w:rPr>
          <w:rFonts w:ascii="Times New Roman" w:eastAsia="Times New Roman" w:hAnsi="Times New Roman" w:cs="Times New Roman"/>
          <w:sz w:val="24"/>
          <w:szCs w:val="24"/>
        </w:rPr>
        <w:t xml:space="preserve">kliimaaruande osaks olev </w:t>
      </w:r>
      <w:r w:rsidRPr="541BC16E">
        <w:rPr>
          <w:rFonts w:ascii="Times New Roman" w:eastAsia="Times New Roman" w:hAnsi="Times New Roman" w:cs="Times New Roman"/>
          <w:sz w:val="24"/>
          <w:szCs w:val="24"/>
        </w:rPr>
        <w:t xml:space="preserve">kliimariskide </w:t>
      </w:r>
      <w:r w:rsidR="66EEE1A2" w:rsidRPr="5F38B6D7">
        <w:rPr>
          <w:rFonts w:ascii="Times New Roman" w:eastAsia="Times New Roman" w:hAnsi="Times New Roman" w:cs="Times New Roman"/>
          <w:sz w:val="24"/>
          <w:szCs w:val="24"/>
        </w:rPr>
        <w:t>hinnang</w:t>
      </w:r>
      <w:r w:rsidR="6F6A4FA3" w:rsidRPr="5F38B6D7">
        <w:rPr>
          <w:rFonts w:ascii="Times New Roman" w:eastAsia="Times New Roman" w:hAnsi="Times New Roman" w:cs="Times New Roman"/>
          <w:sz w:val="24"/>
          <w:szCs w:val="24"/>
        </w:rPr>
        <w:t>.</w:t>
      </w:r>
      <w:r w:rsidRPr="541BC16E">
        <w:rPr>
          <w:rFonts w:ascii="Times New Roman" w:eastAsia="Times New Roman" w:hAnsi="Times New Roman" w:cs="Times New Roman"/>
          <w:sz w:val="24"/>
          <w:szCs w:val="24"/>
        </w:rPr>
        <w:t xml:space="preserve"> Selleks, et pikaajalises vaates kliimariske hinnata, on kliimariskide </w:t>
      </w:r>
      <w:r w:rsidR="48D84CAC" w:rsidRPr="5F38B6D7">
        <w:rPr>
          <w:rFonts w:ascii="Times New Roman" w:eastAsia="Times New Roman" w:hAnsi="Times New Roman" w:cs="Times New Roman"/>
          <w:sz w:val="24"/>
          <w:szCs w:val="24"/>
        </w:rPr>
        <w:t>hinnang</w:t>
      </w:r>
      <w:r w:rsidRPr="5F38B6D7">
        <w:rPr>
          <w:rFonts w:ascii="Times New Roman" w:eastAsia="Times New Roman" w:hAnsi="Times New Roman" w:cs="Times New Roman"/>
          <w:sz w:val="24"/>
          <w:szCs w:val="24"/>
        </w:rPr>
        <w:t xml:space="preserve"> </w:t>
      </w:r>
      <w:r w:rsidRPr="541BC16E">
        <w:rPr>
          <w:rFonts w:ascii="Times New Roman" w:eastAsia="Times New Roman" w:hAnsi="Times New Roman" w:cs="Times New Roman"/>
          <w:sz w:val="24"/>
          <w:szCs w:val="24"/>
        </w:rPr>
        <w:t xml:space="preserve">oluline osa kliimastsenaariumitel </w:t>
      </w:r>
      <w:proofErr w:type="spellStart"/>
      <w:r w:rsidRPr="541BC16E">
        <w:rPr>
          <w:rFonts w:ascii="Times New Roman" w:eastAsia="Times New Roman" w:hAnsi="Times New Roman" w:cs="Times New Roman"/>
          <w:sz w:val="24"/>
          <w:szCs w:val="24"/>
        </w:rPr>
        <w:t>keskpikas</w:t>
      </w:r>
      <w:proofErr w:type="spellEnd"/>
      <w:r w:rsidRPr="541BC16E">
        <w:rPr>
          <w:rFonts w:ascii="Times New Roman" w:eastAsia="Times New Roman" w:hAnsi="Times New Roman" w:cs="Times New Roman"/>
          <w:sz w:val="24"/>
          <w:szCs w:val="24"/>
        </w:rPr>
        <w:t xml:space="preserve"> ja pikas perspektiivis. Meetmete kavandamiseks on oluline </w:t>
      </w:r>
      <w:r w:rsidR="000577B3">
        <w:rPr>
          <w:rFonts w:ascii="Times New Roman" w:eastAsia="Times New Roman" w:hAnsi="Times New Roman" w:cs="Times New Roman"/>
          <w:sz w:val="24"/>
          <w:szCs w:val="24"/>
        </w:rPr>
        <w:t>selgitada välja</w:t>
      </w:r>
      <w:r w:rsidRPr="541BC16E">
        <w:rPr>
          <w:rFonts w:ascii="Times New Roman" w:eastAsia="Times New Roman" w:hAnsi="Times New Roman" w:cs="Times New Roman"/>
          <w:sz w:val="24"/>
          <w:szCs w:val="24"/>
        </w:rPr>
        <w:t xml:space="preserve"> ka haavatavaimad tegevusvaldkonnad, kus kliimarisk on eriti suur</w:t>
      </w:r>
      <w:r w:rsidR="000577B3">
        <w:rPr>
          <w:rFonts w:ascii="Times New Roman" w:eastAsia="Times New Roman" w:hAnsi="Times New Roman" w:cs="Times New Roman"/>
          <w:sz w:val="24"/>
          <w:szCs w:val="24"/>
        </w:rPr>
        <w:t>,</w:t>
      </w:r>
      <w:r w:rsidRPr="541BC16E">
        <w:rPr>
          <w:rFonts w:ascii="Times New Roman" w:eastAsia="Times New Roman" w:hAnsi="Times New Roman" w:cs="Times New Roman"/>
          <w:sz w:val="24"/>
          <w:szCs w:val="24"/>
        </w:rPr>
        <w:t xml:space="preserve"> ning seejärel pakkuda välja kohanemisvõimalused riskide maandamiseks.</w:t>
      </w:r>
    </w:p>
    <w:p w14:paraId="66D713D4" w14:textId="5D0A30A7" w:rsidR="541BC16E" w:rsidRDefault="541BC16E" w:rsidP="00F30CA3">
      <w:pPr>
        <w:spacing w:after="0" w:line="240" w:lineRule="auto"/>
        <w:jc w:val="both"/>
        <w:rPr>
          <w:rFonts w:ascii="Times New Roman" w:eastAsia="Times New Roman" w:hAnsi="Times New Roman" w:cs="Times New Roman"/>
          <w:sz w:val="24"/>
          <w:szCs w:val="24"/>
        </w:rPr>
      </w:pPr>
    </w:p>
    <w:p w14:paraId="3530C516" w14:textId="7E914D99" w:rsidR="52BA57B3" w:rsidRDefault="52BA57B3" w:rsidP="00F30CA3">
      <w:pPr>
        <w:spacing w:after="0" w:line="240" w:lineRule="auto"/>
        <w:jc w:val="both"/>
        <w:rPr>
          <w:rFonts w:ascii="Times New Roman" w:eastAsia="Times New Roman" w:hAnsi="Times New Roman" w:cs="Times New Roman"/>
          <w:color w:val="000000" w:themeColor="text1"/>
          <w:sz w:val="24"/>
          <w:szCs w:val="24"/>
        </w:rPr>
      </w:pPr>
      <w:r w:rsidRPr="541BC16E">
        <w:rPr>
          <w:rFonts w:ascii="Times New Roman" w:eastAsia="Times New Roman" w:hAnsi="Times New Roman" w:cs="Times New Roman"/>
          <w:b/>
          <w:bCs/>
          <w:color w:val="000000" w:themeColor="text1"/>
          <w:sz w:val="24"/>
          <w:szCs w:val="24"/>
        </w:rPr>
        <w:t xml:space="preserve">§ </w:t>
      </w:r>
      <w:r w:rsidRPr="2D0CC2C5">
        <w:rPr>
          <w:rFonts w:ascii="Times New Roman" w:eastAsia="Times New Roman" w:hAnsi="Times New Roman" w:cs="Times New Roman"/>
          <w:b/>
          <w:bCs/>
          <w:color w:val="000000" w:themeColor="text1"/>
          <w:sz w:val="24"/>
          <w:szCs w:val="24"/>
        </w:rPr>
        <w:t>4</w:t>
      </w:r>
      <w:r w:rsidR="10078FB5" w:rsidRPr="2D0CC2C5">
        <w:rPr>
          <w:rFonts w:ascii="Times New Roman" w:eastAsia="Times New Roman" w:hAnsi="Times New Roman" w:cs="Times New Roman"/>
          <w:b/>
          <w:bCs/>
          <w:color w:val="000000" w:themeColor="text1"/>
          <w:sz w:val="24"/>
          <w:szCs w:val="24"/>
        </w:rPr>
        <w:t>6</w:t>
      </w:r>
      <w:r w:rsidRPr="541BC16E">
        <w:rPr>
          <w:rFonts w:ascii="Times New Roman" w:eastAsia="Times New Roman" w:hAnsi="Times New Roman" w:cs="Times New Roman"/>
          <w:b/>
          <w:bCs/>
          <w:color w:val="000000" w:themeColor="text1"/>
          <w:sz w:val="24"/>
          <w:szCs w:val="24"/>
        </w:rPr>
        <w:t>.</w:t>
      </w:r>
      <w:r w:rsidR="006A738A">
        <w:rPr>
          <w:rFonts w:ascii="Times New Roman" w:eastAsia="Times New Roman" w:hAnsi="Times New Roman" w:cs="Times New Roman"/>
          <w:b/>
          <w:bCs/>
          <w:color w:val="000000" w:themeColor="text1"/>
          <w:sz w:val="24"/>
          <w:szCs w:val="24"/>
        </w:rPr>
        <w:t xml:space="preserve"> </w:t>
      </w:r>
      <w:r w:rsidRPr="541BC16E">
        <w:rPr>
          <w:rFonts w:ascii="Times New Roman" w:eastAsia="Times New Roman" w:hAnsi="Times New Roman" w:cs="Times New Roman"/>
          <w:b/>
          <w:bCs/>
          <w:color w:val="000000" w:themeColor="text1"/>
          <w:sz w:val="24"/>
          <w:szCs w:val="24"/>
        </w:rPr>
        <w:t>Kliimamuutuste leevendamise ja kliimamuutustega kohanemise eesmärkide ülevaatamine</w:t>
      </w:r>
    </w:p>
    <w:p w14:paraId="4DBFA921" w14:textId="02F3EFDD" w:rsidR="541BC16E" w:rsidRDefault="541BC16E" w:rsidP="00F30CA3">
      <w:pPr>
        <w:spacing w:after="0" w:line="240" w:lineRule="auto"/>
        <w:jc w:val="both"/>
        <w:rPr>
          <w:rFonts w:ascii="Times New Roman" w:eastAsia="Times New Roman" w:hAnsi="Times New Roman" w:cs="Times New Roman"/>
          <w:color w:val="D13438"/>
          <w:sz w:val="24"/>
          <w:szCs w:val="24"/>
        </w:rPr>
      </w:pPr>
    </w:p>
    <w:p w14:paraId="149DF54A" w14:textId="511BCBD5" w:rsidR="060C3000" w:rsidRDefault="060C3000" w:rsidP="00F30CA3">
      <w:pPr>
        <w:spacing w:after="0" w:line="240" w:lineRule="auto"/>
        <w:jc w:val="both"/>
        <w:rPr>
          <w:rFonts w:ascii="Times New Roman" w:hAnsi="Times New Roman" w:cs="Times New Roman"/>
          <w:sz w:val="24"/>
          <w:szCs w:val="24"/>
        </w:rPr>
      </w:pPr>
      <w:r w:rsidRPr="541BC16E">
        <w:rPr>
          <w:rFonts w:ascii="Times New Roman" w:eastAsia="Times New Roman" w:hAnsi="Times New Roman" w:cs="Times New Roman"/>
          <w:sz w:val="24"/>
          <w:szCs w:val="24"/>
        </w:rPr>
        <w:t xml:space="preserve">Paragrahvis </w:t>
      </w:r>
      <w:r w:rsidRPr="1B3CD4FF">
        <w:rPr>
          <w:rFonts w:ascii="Times New Roman" w:eastAsia="Times New Roman" w:hAnsi="Times New Roman" w:cs="Times New Roman"/>
          <w:sz w:val="24"/>
          <w:szCs w:val="24"/>
        </w:rPr>
        <w:t>4</w:t>
      </w:r>
      <w:r w:rsidR="67D9332F" w:rsidRPr="1B3CD4FF">
        <w:rPr>
          <w:rFonts w:ascii="Times New Roman" w:eastAsia="Times New Roman" w:hAnsi="Times New Roman" w:cs="Times New Roman"/>
          <w:sz w:val="24"/>
          <w:szCs w:val="24"/>
        </w:rPr>
        <w:t>6</w:t>
      </w:r>
      <w:r w:rsidRPr="541BC16E">
        <w:rPr>
          <w:rFonts w:ascii="Times New Roman" w:eastAsia="Times New Roman" w:hAnsi="Times New Roman" w:cs="Times New Roman"/>
          <w:sz w:val="24"/>
          <w:szCs w:val="24"/>
        </w:rPr>
        <w:t xml:space="preserve"> sätestatakse </w:t>
      </w:r>
      <w:r w:rsidRPr="00B14991">
        <w:rPr>
          <w:rFonts w:ascii="Times New Roman" w:eastAsia="Times New Roman" w:hAnsi="Times New Roman" w:cs="Times New Roman"/>
          <w:sz w:val="24"/>
          <w:szCs w:val="24"/>
        </w:rPr>
        <w:t>kliimamuutuste leevendamise ja kohanemise eesmärkide ülevaatamise ning kaasamise</w:t>
      </w:r>
      <w:r w:rsidR="000577B3" w:rsidRPr="00B14991">
        <w:rPr>
          <w:rFonts w:ascii="Times New Roman" w:eastAsia="Times New Roman" w:hAnsi="Times New Roman" w:cs="Times New Roman"/>
          <w:sz w:val="24"/>
          <w:szCs w:val="24"/>
        </w:rPr>
        <w:t xml:space="preserve"> kord</w:t>
      </w:r>
      <w:r w:rsidRPr="00B14991">
        <w:rPr>
          <w:rFonts w:ascii="Times New Roman" w:eastAsia="Times New Roman" w:hAnsi="Times New Roman" w:cs="Times New Roman"/>
          <w:sz w:val="24"/>
          <w:szCs w:val="24"/>
        </w:rPr>
        <w:t>.</w:t>
      </w:r>
      <w:r w:rsidR="001C4047">
        <w:rPr>
          <w:rFonts w:ascii="Times New Roman" w:hAnsi="Times New Roman" w:cs="Times New Roman"/>
          <w:sz w:val="24"/>
          <w:szCs w:val="24"/>
        </w:rPr>
        <w:t xml:space="preserve"> </w:t>
      </w:r>
      <w:r w:rsidRPr="47704D14">
        <w:rPr>
          <w:rFonts w:ascii="Times New Roman" w:hAnsi="Times New Roman" w:cs="Times New Roman"/>
          <w:sz w:val="24"/>
          <w:szCs w:val="24"/>
        </w:rPr>
        <w:t>Kliimaeesmär</w:t>
      </w:r>
      <w:r w:rsidR="001C4047">
        <w:rPr>
          <w:rFonts w:ascii="Times New Roman" w:hAnsi="Times New Roman" w:cs="Times New Roman"/>
          <w:sz w:val="24"/>
          <w:szCs w:val="24"/>
        </w:rPr>
        <w:t>gid on vaja</w:t>
      </w:r>
      <w:r w:rsidRPr="47704D14">
        <w:rPr>
          <w:rFonts w:ascii="Times New Roman" w:hAnsi="Times New Roman" w:cs="Times New Roman"/>
          <w:sz w:val="24"/>
          <w:szCs w:val="24"/>
        </w:rPr>
        <w:t xml:space="preserve"> regulaar</w:t>
      </w:r>
      <w:r w:rsidR="001C4047">
        <w:rPr>
          <w:rFonts w:ascii="Times New Roman" w:hAnsi="Times New Roman" w:cs="Times New Roman"/>
          <w:sz w:val="24"/>
          <w:szCs w:val="24"/>
        </w:rPr>
        <w:t>selt</w:t>
      </w:r>
      <w:r w:rsidRPr="47704D14">
        <w:rPr>
          <w:rFonts w:ascii="Times New Roman" w:hAnsi="Times New Roman" w:cs="Times New Roman"/>
          <w:sz w:val="24"/>
          <w:szCs w:val="24"/>
        </w:rPr>
        <w:t xml:space="preserve"> üle</w:t>
      </w:r>
      <w:r w:rsidR="001C4047">
        <w:rPr>
          <w:rFonts w:ascii="Times New Roman" w:hAnsi="Times New Roman" w:cs="Times New Roman"/>
          <w:sz w:val="24"/>
          <w:szCs w:val="24"/>
        </w:rPr>
        <w:t xml:space="preserve"> </w:t>
      </w:r>
      <w:r w:rsidRPr="47704D14">
        <w:rPr>
          <w:rFonts w:ascii="Times New Roman" w:hAnsi="Times New Roman" w:cs="Times New Roman"/>
          <w:sz w:val="24"/>
          <w:szCs w:val="24"/>
        </w:rPr>
        <w:t>vaa</w:t>
      </w:r>
      <w:r w:rsidR="001C4047">
        <w:rPr>
          <w:rFonts w:ascii="Times New Roman" w:hAnsi="Times New Roman" w:cs="Times New Roman"/>
          <w:sz w:val="24"/>
          <w:szCs w:val="24"/>
        </w:rPr>
        <w:t>data</w:t>
      </w:r>
      <w:r w:rsidRPr="47704D14">
        <w:rPr>
          <w:rFonts w:ascii="Times New Roman" w:hAnsi="Times New Roman" w:cs="Times New Roman"/>
          <w:sz w:val="24"/>
          <w:szCs w:val="24"/>
        </w:rPr>
        <w:t>, et püsida aastaks 2050 kliimaneutraalsuse saavutamise trajektooril ning ajakohastada kliimaeesmärke</w:t>
      </w:r>
      <w:r w:rsidR="000577B3">
        <w:rPr>
          <w:rFonts w:ascii="Times New Roman" w:hAnsi="Times New Roman" w:cs="Times New Roman"/>
          <w:sz w:val="24"/>
          <w:szCs w:val="24"/>
        </w:rPr>
        <w:t>,</w:t>
      </w:r>
      <w:r w:rsidRPr="47704D14">
        <w:rPr>
          <w:rFonts w:ascii="Times New Roman" w:hAnsi="Times New Roman" w:cs="Times New Roman"/>
          <w:sz w:val="24"/>
          <w:szCs w:val="24"/>
        </w:rPr>
        <w:t xml:space="preserve"> kui üldine heitkoguste vähendamise eesmärk ja ka sektor</w:t>
      </w:r>
      <w:r w:rsidR="000577B3">
        <w:rPr>
          <w:rFonts w:ascii="Times New Roman" w:hAnsi="Times New Roman" w:cs="Times New Roman"/>
          <w:sz w:val="24"/>
          <w:szCs w:val="24"/>
        </w:rPr>
        <w:t>ite</w:t>
      </w:r>
      <w:r w:rsidRPr="47704D14">
        <w:rPr>
          <w:rFonts w:ascii="Times New Roman" w:hAnsi="Times New Roman" w:cs="Times New Roman"/>
          <w:sz w:val="24"/>
          <w:szCs w:val="24"/>
        </w:rPr>
        <w:t xml:space="preserve"> kliimaeesmärgid saavutat</w:t>
      </w:r>
      <w:r w:rsidR="000577B3">
        <w:rPr>
          <w:rFonts w:ascii="Times New Roman" w:hAnsi="Times New Roman" w:cs="Times New Roman"/>
          <w:sz w:val="24"/>
          <w:szCs w:val="24"/>
        </w:rPr>
        <w:t>akse</w:t>
      </w:r>
      <w:r w:rsidRPr="47704D14">
        <w:rPr>
          <w:rFonts w:ascii="Times New Roman" w:hAnsi="Times New Roman" w:cs="Times New Roman"/>
          <w:sz w:val="24"/>
          <w:szCs w:val="24"/>
        </w:rPr>
        <w:t xml:space="preserve"> ajaliselt varem, </w:t>
      </w:r>
      <w:r w:rsidR="003D1AFF">
        <w:rPr>
          <w:rFonts w:ascii="Times New Roman" w:hAnsi="Times New Roman" w:cs="Times New Roman"/>
          <w:sz w:val="24"/>
          <w:szCs w:val="24"/>
        </w:rPr>
        <w:t xml:space="preserve">kui </w:t>
      </w:r>
      <w:r w:rsidRPr="47704D14">
        <w:rPr>
          <w:rFonts w:ascii="Times New Roman" w:hAnsi="Times New Roman" w:cs="Times New Roman"/>
          <w:sz w:val="24"/>
          <w:szCs w:val="24"/>
        </w:rPr>
        <w:t>EL tõstab KHG heite vähendamise ambitsiooni või vastupidi, kui n</w:t>
      </w:r>
      <w:r w:rsidR="000577B3">
        <w:rPr>
          <w:rFonts w:ascii="Times New Roman" w:hAnsi="Times New Roman" w:cs="Times New Roman"/>
          <w:sz w:val="24"/>
          <w:szCs w:val="24"/>
        </w:rPr>
        <w:t>t</w:t>
      </w:r>
      <w:r w:rsidRPr="47704D14">
        <w:rPr>
          <w:rFonts w:ascii="Times New Roman" w:hAnsi="Times New Roman" w:cs="Times New Roman"/>
          <w:sz w:val="24"/>
          <w:szCs w:val="24"/>
        </w:rPr>
        <w:t xml:space="preserve"> tehnoloogia areng (n</w:t>
      </w:r>
      <w:r w:rsidR="000577B3">
        <w:rPr>
          <w:rFonts w:ascii="Times New Roman" w:hAnsi="Times New Roman" w:cs="Times New Roman"/>
          <w:sz w:val="24"/>
          <w:szCs w:val="24"/>
        </w:rPr>
        <w:t>t</w:t>
      </w:r>
      <w:r w:rsidRPr="47704D14">
        <w:rPr>
          <w:rFonts w:ascii="Times New Roman" w:hAnsi="Times New Roman" w:cs="Times New Roman"/>
          <w:sz w:val="24"/>
          <w:szCs w:val="24"/>
        </w:rPr>
        <w:t xml:space="preserve"> süsiniku õhust püüdmise tehnoloogiad ei ole kulutõhusad) ei toeta Euroopa Liidu kliimaneutraalsuse saavutamist aastaks 2050 </w:t>
      </w:r>
      <w:r w:rsidR="00033384">
        <w:rPr>
          <w:rFonts w:ascii="Times New Roman" w:hAnsi="Times New Roman" w:cs="Times New Roman"/>
          <w:sz w:val="24"/>
          <w:szCs w:val="24"/>
        </w:rPr>
        <w:t>ning</w:t>
      </w:r>
      <w:r w:rsidRPr="47704D14">
        <w:rPr>
          <w:rFonts w:ascii="Times New Roman" w:hAnsi="Times New Roman" w:cs="Times New Roman"/>
          <w:sz w:val="24"/>
          <w:szCs w:val="24"/>
        </w:rPr>
        <w:t xml:space="preserve"> </w:t>
      </w:r>
      <w:r w:rsidR="003D1AFF">
        <w:rPr>
          <w:rFonts w:ascii="Times New Roman" w:hAnsi="Times New Roman" w:cs="Times New Roman"/>
          <w:sz w:val="24"/>
          <w:szCs w:val="24"/>
        </w:rPr>
        <w:t xml:space="preserve">kui </w:t>
      </w:r>
      <w:r w:rsidRPr="47704D14">
        <w:rPr>
          <w:rFonts w:ascii="Times New Roman" w:hAnsi="Times New Roman" w:cs="Times New Roman"/>
          <w:sz w:val="24"/>
          <w:szCs w:val="24"/>
        </w:rPr>
        <w:t>kliima</w:t>
      </w:r>
      <w:r w:rsidR="001C4047">
        <w:rPr>
          <w:rFonts w:ascii="Times New Roman" w:hAnsi="Times New Roman" w:cs="Times New Roman"/>
          <w:sz w:val="24"/>
          <w:szCs w:val="24"/>
        </w:rPr>
        <w:t>nõudeid</w:t>
      </w:r>
      <w:r w:rsidRPr="47704D14">
        <w:rPr>
          <w:rFonts w:ascii="Times New Roman" w:hAnsi="Times New Roman" w:cs="Times New Roman"/>
          <w:sz w:val="24"/>
          <w:szCs w:val="24"/>
        </w:rPr>
        <w:t xml:space="preserve"> muudetakse vähem ambitsioonikaks. Lisaks on ülevaatamine oluline, et seada nii riiklik eesmärk aastaks 2045 kui ka sektor</w:t>
      </w:r>
      <w:r w:rsidR="000577B3">
        <w:rPr>
          <w:rFonts w:ascii="Times New Roman" w:hAnsi="Times New Roman" w:cs="Times New Roman"/>
          <w:sz w:val="24"/>
          <w:szCs w:val="24"/>
        </w:rPr>
        <w:t>ite</w:t>
      </w:r>
      <w:r w:rsidRPr="47704D14">
        <w:rPr>
          <w:rFonts w:ascii="Times New Roman" w:hAnsi="Times New Roman" w:cs="Times New Roman"/>
          <w:sz w:val="24"/>
          <w:szCs w:val="24"/>
        </w:rPr>
        <w:t xml:space="preserve"> eesmärgid</w:t>
      </w:r>
      <w:r w:rsidR="0AF8D9E4" w:rsidRPr="47704D14">
        <w:rPr>
          <w:rFonts w:ascii="Times New Roman" w:hAnsi="Times New Roman" w:cs="Times New Roman"/>
          <w:sz w:val="24"/>
          <w:szCs w:val="24"/>
        </w:rPr>
        <w:t xml:space="preserve"> aastateks</w:t>
      </w:r>
      <w:r w:rsidRPr="47704D14">
        <w:rPr>
          <w:rFonts w:ascii="Times New Roman" w:hAnsi="Times New Roman" w:cs="Times New Roman"/>
          <w:sz w:val="24"/>
          <w:szCs w:val="24"/>
        </w:rPr>
        <w:t xml:space="preserve"> 2045 ja 2050.</w:t>
      </w:r>
    </w:p>
    <w:p w14:paraId="47933F69" w14:textId="4AA2F6EF" w:rsidR="541BC16E" w:rsidRDefault="541BC16E" w:rsidP="00F30CA3">
      <w:pPr>
        <w:spacing w:after="0" w:line="240" w:lineRule="auto"/>
        <w:jc w:val="both"/>
        <w:rPr>
          <w:rFonts w:ascii="Times New Roman" w:eastAsia="Times New Roman" w:hAnsi="Times New Roman" w:cs="Times New Roman"/>
          <w:color w:val="000000" w:themeColor="text1"/>
          <w:sz w:val="24"/>
          <w:szCs w:val="24"/>
        </w:rPr>
      </w:pPr>
    </w:p>
    <w:p w14:paraId="600D5ABB" w14:textId="413A46FD" w:rsidR="7D52BDAF" w:rsidRDefault="7D52BDAF" w:rsidP="00F30CA3">
      <w:pPr>
        <w:spacing w:after="0" w:line="240" w:lineRule="auto"/>
        <w:jc w:val="both"/>
        <w:rPr>
          <w:rFonts w:ascii="Times New Roman" w:eastAsia="Times New Roman" w:hAnsi="Times New Roman" w:cs="Times New Roman"/>
          <w:color w:val="000000" w:themeColor="text1"/>
          <w:sz w:val="24"/>
          <w:szCs w:val="24"/>
        </w:rPr>
      </w:pPr>
      <w:r w:rsidRPr="47704D14">
        <w:rPr>
          <w:rFonts w:ascii="Times New Roman" w:eastAsia="Times New Roman" w:hAnsi="Times New Roman" w:cs="Times New Roman"/>
          <w:color w:val="000000" w:themeColor="text1"/>
          <w:sz w:val="24"/>
          <w:szCs w:val="24"/>
        </w:rPr>
        <w:t>Lõikes 1 täpsustatakse, millis</w:t>
      </w:r>
      <w:r w:rsidR="7A79C9E3" w:rsidRPr="47704D14">
        <w:rPr>
          <w:rFonts w:ascii="Times New Roman" w:eastAsia="Times New Roman" w:hAnsi="Times New Roman" w:cs="Times New Roman"/>
          <w:color w:val="000000" w:themeColor="text1"/>
          <w:sz w:val="24"/>
          <w:szCs w:val="24"/>
        </w:rPr>
        <w:t>t</w:t>
      </w:r>
      <w:r w:rsidR="64E0DF8D" w:rsidRPr="47704D14">
        <w:rPr>
          <w:rFonts w:ascii="Times New Roman" w:eastAsia="Times New Roman" w:hAnsi="Times New Roman" w:cs="Times New Roman"/>
          <w:color w:val="000000" w:themeColor="text1"/>
          <w:sz w:val="24"/>
          <w:szCs w:val="24"/>
        </w:rPr>
        <w:t>e</w:t>
      </w:r>
      <w:r w:rsidR="36018D5A" w:rsidRPr="47704D14">
        <w:rPr>
          <w:rFonts w:ascii="Times New Roman" w:eastAsia="Times New Roman" w:hAnsi="Times New Roman" w:cs="Times New Roman"/>
          <w:color w:val="000000" w:themeColor="text1"/>
          <w:sz w:val="24"/>
          <w:szCs w:val="24"/>
        </w:rPr>
        <w:t>le</w:t>
      </w:r>
      <w:r w:rsidR="64E0DF8D" w:rsidRPr="47704D14">
        <w:rPr>
          <w:rFonts w:ascii="Times New Roman" w:eastAsia="Times New Roman" w:hAnsi="Times New Roman" w:cs="Times New Roman"/>
          <w:color w:val="000000" w:themeColor="text1"/>
          <w:sz w:val="24"/>
          <w:szCs w:val="24"/>
        </w:rPr>
        <w:t xml:space="preserve"> andmetele ja hinnangutele </w:t>
      </w:r>
      <w:r w:rsidRPr="47704D14">
        <w:rPr>
          <w:rFonts w:ascii="Times New Roman" w:eastAsia="Times New Roman" w:hAnsi="Times New Roman" w:cs="Times New Roman"/>
          <w:color w:val="000000" w:themeColor="text1"/>
          <w:sz w:val="24"/>
          <w:szCs w:val="24"/>
        </w:rPr>
        <w:t xml:space="preserve">ülevaatuse käigus </w:t>
      </w:r>
      <w:r w:rsidR="47CD14A5" w:rsidRPr="47704D14">
        <w:rPr>
          <w:rFonts w:ascii="Times New Roman" w:eastAsia="Times New Roman" w:hAnsi="Times New Roman" w:cs="Times New Roman"/>
          <w:color w:val="000000" w:themeColor="text1"/>
          <w:sz w:val="24"/>
          <w:szCs w:val="24"/>
        </w:rPr>
        <w:t>tuginetakse</w:t>
      </w:r>
      <w:r w:rsidR="616DAC43" w:rsidRPr="47704D14">
        <w:rPr>
          <w:rFonts w:ascii="Times New Roman" w:eastAsia="Times New Roman" w:hAnsi="Times New Roman" w:cs="Times New Roman"/>
          <w:color w:val="000000" w:themeColor="text1"/>
          <w:sz w:val="24"/>
          <w:szCs w:val="24"/>
        </w:rPr>
        <w:t xml:space="preserve">. </w:t>
      </w:r>
      <w:r w:rsidR="00474611">
        <w:rPr>
          <w:rFonts w:ascii="Times New Roman" w:eastAsia="Times New Roman" w:hAnsi="Times New Roman" w:cs="Times New Roman"/>
          <w:color w:val="000000" w:themeColor="text1"/>
          <w:sz w:val="24"/>
          <w:szCs w:val="24"/>
        </w:rPr>
        <w:t>Eelnõukohase</w:t>
      </w:r>
      <w:r w:rsidR="00474611" w:rsidRPr="47704D14">
        <w:rPr>
          <w:rFonts w:ascii="Times New Roman" w:eastAsia="Times New Roman" w:hAnsi="Times New Roman" w:cs="Times New Roman"/>
          <w:color w:val="000000" w:themeColor="text1"/>
          <w:sz w:val="24"/>
          <w:szCs w:val="24"/>
        </w:rPr>
        <w:t xml:space="preserve"> </w:t>
      </w:r>
      <w:r w:rsidR="616DAC43" w:rsidRPr="47704D14">
        <w:rPr>
          <w:rFonts w:ascii="Times New Roman" w:eastAsia="Times New Roman" w:hAnsi="Times New Roman" w:cs="Times New Roman"/>
          <w:color w:val="000000" w:themeColor="text1"/>
          <w:sz w:val="24"/>
          <w:szCs w:val="24"/>
        </w:rPr>
        <w:t xml:space="preserve">seaduse § </w:t>
      </w:r>
      <w:r w:rsidR="74F2F997" w:rsidRPr="6AB5C98F">
        <w:rPr>
          <w:rFonts w:ascii="Times New Roman" w:eastAsia="Times New Roman" w:hAnsi="Times New Roman" w:cs="Times New Roman"/>
          <w:color w:val="000000" w:themeColor="text1"/>
          <w:sz w:val="24"/>
          <w:szCs w:val="24"/>
        </w:rPr>
        <w:t>4</w:t>
      </w:r>
      <w:r w:rsidR="4A5BF661" w:rsidRPr="6AB5C98F">
        <w:rPr>
          <w:rFonts w:ascii="Times New Roman" w:eastAsia="Times New Roman" w:hAnsi="Times New Roman" w:cs="Times New Roman"/>
          <w:color w:val="000000" w:themeColor="text1"/>
          <w:sz w:val="24"/>
          <w:szCs w:val="24"/>
        </w:rPr>
        <w:t>4</w:t>
      </w:r>
      <w:r w:rsidR="616DAC43" w:rsidRPr="47704D14">
        <w:rPr>
          <w:rFonts w:ascii="Times New Roman" w:eastAsia="Times New Roman" w:hAnsi="Times New Roman" w:cs="Times New Roman"/>
          <w:color w:val="000000" w:themeColor="text1"/>
          <w:sz w:val="24"/>
          <w:szCs w:val="24"/>
        </w:rPr>
        <w:t xml:space="preserve"> lõike </w:t>
      </w:r>
      <w:r w:rsidR="4A5BF661" w:rsidRPr="6AB5C98F">
        <w:rPr>
          <w:rFonts w:ascii="Times New Roman" w:eastAsia="Times New Roman" w:hAnsi="Times New Roman" w:cs="Times New Roman"/>
          <w:color w:val="000000" w:themeColor="text1"/>
          <w:sz w:val="24"/>
          <w:szCs w:val="24"/>
        </w:rPr>
        <w:t>3</w:t>
      </w:r>
      <w:r w:rsidR="00156E08">
        <w:rPr>
          <w:rFonts w:ascii="Times New Roman" w:eastAsia="Times New Roman" w:hAnsi="Times New Roman" w:cs="Times New Roman"/>
          <w:color w:val="000000" w:themeColor="text1"/>
          <w:sz w:val="24"/>
          <w:szCs w:val="24"/>
        </w:rPr>
        <w:t xml:space="preserve"> </w:t>
      </w:r>
      <w:r w:rsidR="004477D9">
        <w:rPr>
          <w:rFonts w:ascii="Times New Roman" w:eastAsia="Times New Roman" w:hAnsi="Times New Roman" w:cs="Times New Roman"/>
          <w:color w:val="000000" w:themeColor="text1"/>
          <w:sz w:val="24"/>
          <w:szCs w:val="24"/>
        </w:rPr>
        <w:t>punktis 2</w:t>
      </w:r>
      <w:r w:rsidR="616DAC43" w:rsidRPr="47704D14">
        <w:rPr>
          <w:rFonts w:ascii="Times New Roman" w:eastAsia="Times New Roman" w:hAnsi="Times New Roman" w:cs="Times New Roman"/>
          <w:color w:val="000000" w:themeColor="text1"/>
          <w:sz w:val="24"/>
          <w:szCs w:val="24"/>
        </w:rPr>
        <w:t xml:space="preserve"> sätestatud kliimamuutuste leevendamise ja kliimamuutustega kohanemise eesmärkide </w:t>
      </w:r>
      <w:r w:rsidR="000577B3">
        <w:rPr>
          <w:rFonts w:ascii="Times New Roman" w:eastAsia="Times New Roman" w:hAnsi="Times New Roman" w:cs="Times New Roman"/>
          <w:color w:val="000000" w:themeColor="text1"/>
          <w:sz w:val="24"/>
          <w:szCs w:val="24"/>
        </w:rPr>
        <w:t>puhul</w:t>
      </w:r>
      <w:r w:rsidR="439CB257" w:rsidRPr="47704D14">
        <w:rPr>
          <w:rFonts w:ascii="Times New Roman" w:eastAsia="Times New Roman" w:hAnsi="Times New Roman" w:cs="Times New Roman"/>
          <w:color w:val="000000" w:themeColor="text1"/>
          <w:sz w:val="24"/>
          <w:szCs w:val="24"/>
        </w:rPr>
        <w:t xml:space="preserve"> </w:t>
      </w:r>
      <w:r w:rsidR="52BA57B3" w:rsidRPr="47704D14">
        <w:rPr>
          <w:rFonts w:ascii="Times New Roman" w:eastAsia="Times New Roman" w:hAnsi="Times New Roman" w:cs="Times New Roman"/>
          <w:color w:val="000000" w:themeColor="text1"/>
          <w:sz w:val="24"/>
          <w:szCs w:val="24"/>
        </w:rPr>
        <w:t xml:space="preserve">vaadatakse </w:t>
      </w:r>
      <w:r w:rsidR="000577B3">
        <w:rPr>
          <w:rFonts w:ascii="Times New Roman" w:eastAsia="Times New Roman" w:hAnsi="Times New Roman" w:cs="Times New Roman"/>
          <w:color w:val="000000" w:themeColor="text1"/>
          <w:sz w:val="24"/>
          <w:szCs w:val="24"/>
        </w:rPr>
        <w:t>üle</w:t>
      </w:r>
      <w:r w:rsidR="52BA57B3" w:rsidRPr="47704D14">
        <w:rPr>
          <w:rFonts w:ascii="Times New Roman" w:eastAsia="Times New Roman" w:hAnsi="Times New Roman" w:cs="Times New Roman"/>
          <w:color w:val="000000" w:themeColor="text1"/>
          <w:sz w:val="24"/>
          <w:szCs w:val="24"/>
        </w:rPr>
        <w:t xml:space="preserve"> seaduses sätestatud kliimamuutuste leevendamise</w:t>
      </w:r>
      <w:r w:rsidR="000577B3">
        <w:rPr>
          <w:rFonts w:ascii="Times New Roman" w:eastAsia="Times New Roman" w:hAnsi="Times New Roman" w:cs="Times New Roman"/>
          <w:color w:val="000000" w:themeColor="text1"/>
          <w:sz w:val="24"/>
          <w:szCs w:val="24"/>
        </w:rPr>
        <w:t>,</w:t>
      </w:r>
      <w:r w:rsidR="6641779A" w:rsidRPr="47704D14">
        <w:rPr>
          <w:rFonts w:ascii="Times New Roman" w:eastAsia="Times New Roman" w:hAnsi="Times New Roman" w:cs="Times New Roman"/>
          <w:color w:val="000000" w:themeColor="text1"/>
          <w:sz w:val="24"/>
          <w:szCs w:val="24"/>
        </w:rPr>
        <w:t xml:space="preserve"> s.o KHG heite vähendamise</w:t>
      </w:r>
      <w:r w:rsidR="3740E629" w:rsidRPr="47704D14">
        <w:rPr>
          <w:rFonts w:ascii="Times New Roman" w:eastAsia="Times New Roman" w:hAnsi="Times New Roman" w:cs="Times New Roman"/>
          <w:color w:val="000000" w:themeColor="text1"/>
          <w:sz w:val="24"/>
          <w:szCs w:val="24"/>
        </w:rPr>
        <w:t xml:space="preserve"> eesmärkide</w:t>
      </w:r>
      <w:r w:rsidR="52BA57B3" w:rsidRPr="47704D14">
        <w:rPr>
          <w:rFonts w:ascii="Times New Roman" w:eastAsia="Times New Roman" w:hAnsi="Times New Roman" w:cs="Times New Roman"/>
          <w:color w:val="000000" w:themeColor="text1"/>
          <w:sz w:val="24"/>
          <w:szCs w:val="24"/>
        </w:rPr>
        <w:t xml:space="preserve"> ja kliimamuutustega kohanemise eesmärkide täitmine ning prognoositud heite vähendamise trajektoor</w:t>
      </w:r>
      <w:r w:rsidR="000577B3">
        <w:rPr>
          <w:rFonts w:ascii="Times New Roman" w:eastAsia="Times New Roman" w:hAnsi="Times New Roman" w:cs="Times New Roman"/>
          <w:color w:val="000000" w:themeColor="text1"/>
          <w:sz w:val="24"/>
          <w:szCs w:val="24"/>
        </w:rPr>
        <w:t>. Seejuures võetakse</w:t>
      </w:r>
      <w:r w:rsidR="52BA57B3" w:rsidRPr="47704D14">
        <w:rPr>
          <w:rFonts w:ascii="Times New Roman" w:eastAsia="Times New Roman" w:hAnsi="Times New Roman" w:cs="Times New Roman"/>
          <w:color w:val="000000" w:themeColor="text1"/>
          <w:sz w:val="24"/>
          <w:szCs w:val="24"/>
        </w:rPr>
        <w:t xml:space="preserve"> arvesse kliimaaruandes esitatud andmeid, metoodikate ja andmete täienemist, uusi tehnoloogilisi ja looduspõhiseid võimalusi ning seda, kuidas kõik majandussektorid aitavad kaasa kasvuhoonegaaside heitkoguste vähendamisele, samuti </w:t>
      </w:r>
      <w:r w:rsidR="4D687FE7" w:rsidRPr="47704D14">
        <w:rPr>
          <w:rFonts w:ascii="Times New Roman" w:eastAsia="Times New Roman" w:hAnsi="Times New Roman" w:cs="Times New Roman"/>
          <w:color w:val="000000" w:themeColor="text1"/>
          <w:sz w:val="24"/>
          <w:szCs w:val="24"/>
        </w:rPr>
        <w:t xml:space="preserve">ELi ja </w:t>
      </w:r>
      <w:r w:rsidR="52BA57B3" w:rsidRPr="47704D14">
        <w:rPr>
          <w:rFonts w:ascii="Times New Roman" w:eastAsia="Times New Roman" w:hAnsi="Times New Roman" w:cs="Times New Roman"/>
          <w:color w:val="000000" w:themeColor="text1"/>
          <w:sz w:val="24"/>
          <w:szCs w:val="24"/>
        </w:rPr>
        <w:t>rahvusvahelisi arenguid ja jõupingutusi, mis on tehtud Pariisi kokkuleppe pikaajaliste eesmärkide saavutamiseks.</w:t>
      </w:r>
      <w:r w:rsidR="4294FAF5" w:rsidRPr="47704D14">
        <w:rPr>
          <w:rFonts w:ascii="Times New Roman" w:eastAsia="Times New Roman" w:hAnsi="Times New Roman" w:cs="Times New Roman"/>
          <w:color w:val="000000" w:themeColor="text1"/>
          <w:sz w:val="24"/>
          <w:szCs w:val="24"/>
        </w:rPr>
        <w:t xml:space="preserve"> Kuna </w:t>
      </w:r>
      <w:r w:rsidR="000577B3">
        <w:rPr>
          <w:rFonts w:ascii="Times New Roman" w:eastAsia="Times New Roman" w:hAnsi="Times New Roman" w:cs="Times New Roman"/>
          <w:color w:val="000000" w:themeColor="text1"/>
          <w:sz w:val="24"/>
          <w:szCs w:val="24"/>
        </w:rPr>
        <w:t>praegu</w:t>
      </w:r>
      <w:r w:rsidR="17A434AD" w:rsidRPr="47704D14">
        <w:rPr>
          <w:rFonts w:ascii="Times New Roman" w:eastAsia="Times New Roman" w:hAnsi="Times New Roman" w:cs="Times New Roman"/>
          <w:color w:val="000000" w:themeColor="text1"/>
          <w:sz w:val="24"/>
          <w:szCs w:val="24"/>
        </w:rPr>
        <w:t xml:space="preserve"> </w:t>
      </w:r>
      <w:r w:rsidR="00E05A6A">
        <w:rPr>
          <w:rFonts w:ascii="Times New Roman" w:eastAsia="Times New Roman" w:hAnsi="Times New Roman" w:cs="Times New Roman"/>
          <w:color w:val="000000" w:themeColor="text1"/>
          <w:sz w:val="24"/>
          <w:szCs w:val="24"/>
        </w:rPr>
        <w:t>ei ole</w:t>
      </w:r>
      <w:r w:rsidR="17A434AD" w:rsidRPr="47704D14">
        <w:rPr>
          <w:rFonts w:ascii="Times New Roman" w:eastAsia="Times New Roman" w:hAnsi="Times New Roman" w:cs="Times New Roman"/>
          <w:color w:val="000000" w:themeColor="text1"/>
          <w:sz w:val="24"/>
          <w:szCs w:val="24"/>
        </w:rPr>
        <w:t xml:space="preserve"> süsiniku püüdmise tehnoloogiad </w:t>
      </w:r>
      <w:r w:rsidR="00E05A6A">
        <w:rPr>
          <w:rFonts w:ascii="Times New Roman" w:eastAsia="Times New Roman" w:hAnsi="Times New Roman" w:cs="Times New Roman"/>
          <w:color w:val="000000" w:themeColor="text1"/>
          <w:sz w:val="24"/>
          <w:szCs w:val="24"/>
        </w:rPr>
        <w:t>laialdaselt kättesaadavad</w:t>
      </w:r>
      <w:r w:rsidR="17A434AD" w:rsidRPr="47704D14">
        <w:rPr>
          <w:rFonts w:ascii="Times New Roman" w:eastAsia="Times New Roman" w:hAnsi="Times New Roman" w:cs="Times New Roman"/>
          <w:color w:val="000000" w:themeColor="text1"/>
          <w:sz w:val="24"/>
          <w:szCs w:val="24"/>
        </w:rPr>
        <w:t>, ei ol</w:t>
      </w:r>
      <w:r w:rsidR="000577B3">
        <w:rPr>
          <w:rFonts w:ascii="Times New Roman" w:eastAsia="Times New Roman" w:hAnsi="Times New Roman" w:cs="Times New Roman"/>
          <w:color w:val="000000" w:themeColor="text1"/>
          <w:sz w:val="24"/>
          <w:szCs w:val="24"/>
        </w:rPr>
        <w:t>nud</w:t>
      </w:r>
      <w:r w:rsidR="17A434AD" w:rsidRPr="47704D14">
        <w:rPr>
          <w:rFonts w:ascii="Times New Roman" w:eastAsia="Times New Roman" w:hAnsi="Times New Roman" w:cs="Times New Roman"/>
          <w:color w:val="000000" w:themeColor="text1"/>
          <w:sz w:val="24"/>
          <w:szCs w:val="24"/>
        </w:rPr>
        <w:t xml:space="preserve"> </w:t>
      </w:r>
      <w:r w:rsidR="17A434AD" w:rsidRPr="54E96C45">
        <w:rPr>
          <w:rFonts w:ascii="Times New Roman" w:eastAsia="Times New Roman" w:hAnsi="Times New Roman" w:cs="Times New Roman"/>
          <w:color w:val="000000" w:themeColor="text1"/>
          <w:sz w:val="24"/>
          <w:szCs w:val="24"/>
        </w:rPr>
        <w:t>kliima</w:t>
      </w:r>
      <w:r w:rsidR="775847D1" w:rsidRPr="54E96C45">
        <w:rPr>
          <w:rFonts w:ascii="Times New Roman" w:eastAsia="Times New Roman" w:hAnsi="Times New Roman" w:cs="Times New Roman"/>
          <w:color w:val="000000" w:themeColor="text1"/>
          <w:sz w:val="24"/>
          <w:szCs w:val="24"/>
        </w:rPr>
        <w:t xml:space="preserve">kindla majanduse </w:t>
      </w:r>
      <w:r w:rsidR="17A434AD" w:rsidRPr="54E96C45">
        <w:rPr>
          <w:rFonts w:ascii="Times New Roman" w:eastAsia="Times New Roman" w:hAnsi="Times New Roman" w:cs="Times New Roman"/>
          <w:color w:val="000000" w:themeColor="text1"/>
          <w:sz w:val="24"/>
          <w:szCs w:val="24"/>
        </w:rPr>
        <w:t>seadus</w:t>
      </w:r>
      <w:r w:rsidR="000577B3">
        <w:rPr>
          <w:rFonts w:ascii="Times New Roman" w:eastAsia="Times New Roman" w:hAnsi="Times New Roman" w:cs="Times New Roman"/>
          <w:color w:val="000000" w:themeColor="text1"/>
          <w:sz w:val="24"/>
          <w:szCs w:val="24"/>
        </w:rPr>
        <w:t>e</w:t>
      </w:r>
      <w:r w:rsidR="17A434AD" w:rsidRPr="47704D14">
        <w:rPr>
          <w:rFonts w:ascii="Times New Roman" w:eastAsia="Times New Roman" w:hAnsi="Times New Roman" w:cs="Times New Roman"/>
          <w:color w:val="000000" w:themeColor="text1"/>
          <w:sz w:val="24"/>
          <w:szCs w:val="24"/>
        </w:rPr>
        <w:t xml:space="preserve"> </w:t>
      </w:r>
      <w:r w:rsidR="000577B3">
        <w:rPr>
          <w:rFonts w:ascii="Times New Roman" w:eastAsia="Times New Roman" w:hAnsi="Times New Roman" w:cs="Times New Roman"/>
          <w:color w:val="000000" w:themeColor="text1"/>
          <w:sz w:val="24"/>
          <w:szCs w:val="24"/>
        </w:rPr>
        <w:t xml:space="preserve">eelnõu </w:t>
      </w:r>
      <w:r w:rsidR="17A434AD" w:rsidRPr="47704D14">
        <w:rPr>
          <w:rFonts w:ascii="Times New Roman" w:eastAsia="Times New Roman" w:hAnsi="Times New Roman" w:cs="Times New Roman"/>
          <w:color w:val="000000" w:themeColor="text1"/>
          <w:sz w:val="24"/>
          <w:szCs w:val="24"/>
        </w:rPr>
        <w:t>väljatööta</w:t>
      </w:r>
      <w:r w:rsidR="000577B3">
        <w:rPr>
          <w:rFonts w:ascii="Times New Roman" w:eastAsia="Times New Roman" w:hAnsi="Times New Roman" w:cs="Times New Roman"/>
          <w:color w:val="000000" w:themeColor="text1"/>
          <w:sz w:val="24"/>
          <w:szCs w:val="24"/>
        </w:rPr>
        <w:t>misel</w:t>
      </w:r>
      <w:r w:rsidR="17A434AD" w:rsidRPr="47704D14">
        <w:rPr>
          <w:rFonts w:ascii="Times New Roman" w:eastAsia="Times New Roman" w:hAnsi="Times New Roman" w:cs="Times New Roman"/>
          <w:color w:val="000000" w:themeColor="text1"/>
          <w:sz w:val="24"/>
          <w:szCs w:val="24"/>
        </w:rPr>
        <w:t xml:space="preserve"> võimalik ennustada nende potents</w:t>
      </w:r>
      <w:r w:rsidR="5BC204DB" w:rsidRPr="47704D14">
        <w:rPr>
          <w:rFonts w:ascii="Times New Roman" w:eastAsia="Times New Roman" w:hAnsi="Times New Roman" w:cs="Times New Roman"/>
          <w:color w:val="000000" w:themeColor="text1"/>
          <w:sz w:val="24"/>
          <w:szCs w:val="24"/>
        </w:rPr>
        <w:t xml:space="preserve">iaali, investeeringumahukust </w:t>
      </w:r>
      <w:r w:rsidR="001C4047">
        <w:rPr>
          <w:rFonts w:ascii="Times New Roman" w:eastAsia="Times New Roman" w:hAnsi="Times New Roman" w:cs="Times New Roman"/>
          <w:color w:val="000000" w:themeColor="text1"/>
          <w:sz w:val="24"/>
          <w:szCs w:val="24"/>
        </w:rPr>
        <w:t>ega</w:t>
      </w:r>
      <w:r w:rsidR="5BC204DB" w:rsidRPr="47704D14">
        <w:rPr>
          <w:rFonts w:ascii="Times New Roman" w:eastAsia="Times New Roman" w:hAnsi="Times New Roman" w:cs="Times New Roman"/>
          <w:color w:val="000000" w:themeColor="text1"/>
          <w:sz w:val="24"/>
          <w:szCs w:val="24"/>
        </w:rPr>
        <w:t xml:space="preserve"> kulutõhusust</w:t>
      </w:r>
      <w:r w:rsidR="1F89ADC5" w:rsidRPr="47704D14">
        <w:rPr>
          <w:rFonts w:ascii="Times New Roman" w:eastAsia="Times New Roman" w:hAnsi="Times New Roman" w:cs="Times New Roman"/>
          <w:color w:val="000000" w:themeColor="text1"/>
          <w:sz w:val="24"/>
          <w:szCs w:val="24"/>
        </w:rPr>
        <w:t xml:space="preserve"> Eesti</w:t>
      </w:r>
      <w:r w:rsidR="7271EB98" w:rsidRPr="47704D14">
        <w:rPr>
          <w:rFonts w:ascii="Times New Roman" w:eastAsia="Times New Roman" w:hAnsi="Times New Roman" w:cs="Times New Roman"/>
          <w:color w:val="000000" w:themeColor="text1"/>
          <w:sz w:val="24"/>
          <w:szCs w:val="24"/>
        </w:rPr>
        <w:t>s</w:t>
      </w:r>
      <w:r w:rsidR="1F89ADC5" w:rsidRPr="47704D14">
        <w:rPr>
          <w:rFonts w:ascii="Times New Roman" w:eastAsia="Times New Roman" w:hAnsi="Times New Roman" w:cs="Times New Roman"/>
          <w:color w:val="000000" w:themeColor="text1"/>
          <w:sz w:val="24"/>
          <w:szCs w:val="24"/>
        </w:rPr>
        <w:t xml:space="preserve"> süsiniku</w:t>
      </w:r>
      <w:r w:rsidR="737DBA32" w:rsidRPr="47704D14">
        <w:rPr>
          <w:rFonts w:ascii="Times New Roman" w:eastAsia="Times New Roman" w:hAnsi="Times New Roman" w:cs="Times New Roman"/>
          <w:color w:val="000000" w:themeColor="text1"/>
          <w:sz w:val="24"/>
          <w:szCs w:val="24"/>
        </w:rPr>
        <w:t xml:space="preserve"> tehnoloogilisse </w:t>
      </w:r>
      <w:r w:rsidR="1F89ADC5" w:rsidRPr="47704D14">
        <w:rPr>
          <w:rFonts w:ascii="Times New Roman" w:eastAsia="Times New Roman" w:hAnsi="Times New Roman" w:cs="Times New Roman"/>
          <w:color w:val="000000" w:themeColor="text1"/>
          <w:sz w:val="24"/>
          <w:szCs w:val="24"/>
        </w:rPr>
        <w:t>sidumisse</w:t>
      </w:r>
      <w:r w:rsidR="00E05A6A">
        <w:rPr>
          <w:rFonts w:ascii="Times New Roman" w:eastAsia="Times New Roman" w:hAnsi="Times New Roman" w:cs="Times New Roman"/>
          <w:color w:val="000000" w:themeColor="text1"/>
          <w:sz w:val="24"/>
          <w:szCs w:val="24"/>
        </w:rPr>
        <w:t>.</w:t>
      </w:r>
      <w:r w:rsidR="6C8878C1" w:rsidRPr="47704D14">
        <w:rPr>
          <w:rFonts w:ascii="Times New Roman" w:eastAsia="Times New Roman" w:hAnsi="Times New Roman" w:cs="Times New Roman"/>
          <w:color w:val="000000" w:themeColor="text1"/>
          <w:sz w:val="24"/>
          <w:szCs w:val="24"/>
        </w:rPr>
        <w:t xml:space="preserve"> </w:t>
      </w:r>
      <w:r w:rsidR="00E05A6A">
        <w:rPr>
          <w:rFonts w:ascii="Times New Roman" w:eastAsia="Times New Roman" w:hAnsi="Times New Roman" w:cs="Times New Roman"/>
          <w:color w:val="000000" w:themeColor="text1"/>
          <w:sz w:val="24"/>
          <w:szCs w:val="24"/>
        </w:rPr>
        <w:t>S</w:t>
      </w:r>
      <w:r w:rsidR="6C8878C1" w:rsidRPr="47704D14">
        <w:rPr>
          <w:rFonts w:ascii="Times New Roman" w:eastAsia="Times New Roman" w:hAnsi="Times New Roman" w:cs="Times New Roman"/>
          <w:color w:val="000000" w:themeColor="text1"/>
          <w:sz w:val="24"/>
          <w:szCs w:val="24"/>
        </w:rPr>
        <w:t xml:space="preserve">eega luuakse selle lõikega võimalus KHG heitkoguse vähendamise </w:t>
      </w:r>
      <w:r w:rsidR="0A45536D" w:rsidRPr="47704D14">
        <w:rPr>
          <w:rFonts w:ascii="Times New Roman" w:eastAsia="Times New Roman" w:hAnsi="Times New Roman" w:cs="Times New Roman"/>
          <w:color w:val="000000" w:themeColor="text1"/>
          <w:sz w:val="24"/>
          <w:szCs w:val="24"/>
        </w:rPr>
        <w:t xml:space="preserve">ja sidumise suurendamise </w:t>
      </w:r>
      <w:r w:rsidR="6C8878C1" w:rsidRPr="47704D14">
        <w:rPr>
          <w:rFonts w:ascii="Times New Roman" w:eastAsia="Times New Roman" w:hAnsi="Times New Roman" w:cs="Times New Roman"/>
          <w:color w:val="000000" w:themeColor="text1"/>
          <w:sz w:val="24"/>
          <w:szCs w:val="24"/>
        </w:rPr>
        <w:lastRenderedPageBreak/>
        <w:t xml:space="preserve">eesmärgid </w:t>
      </w:r>
      <w:r w:rsidR="06558B59" w:rsidRPr="47704D14">
        <w:rPr>
          <w:rFonts w:ascii="Times New Roman" w:eastAsia="Times New Roman" w:hAnsi="Times New Roman" w:cs="Times New Roman"/>
          <w:color w:val="000000" w:themeColor="text1"/>
          <w:sz w:val="24"/>
          <w:szCs w:val="24"/>
        </w:rPr>
        <w:t>üle vaadata</w:t>
      </w:r>
      <w:r w:rsidR="001C4047">
        <w:rPr>
          <w:rFonts w:ascii="Times New Roman" w:eastAsia="Times New Roman" w:hAnsi="Times New Roman" w:cs="Times New Roman"/>
          <w:color w:val="000000" w:themeColor="text1"/>
          <w:sz w:val="24"/>
          <w:szCs w:val="24"/>
        </w:rPr>
        <w:t xml:space="preserve"> ning</w:t>
      </w:r>
      <w:r w:rsidR="1D7B5FD3" w:rsidRPr="47704D14">
        <w:rPr>
          <w:rFonts w:ascii="Times New Roman" w:eastAsia="Times New Roman" w:hAnsi="Times New Roman" w:cs="Times New Roman"/>
          <w:color w:val="000000" w:themeColor="text1"/>
          <w:sz w:val="24"/>
          <w:szCs w:val="24"/>
        </w:rPr>
        <w:t xml:space="preserve"> inventuurimetoodikate täiustamisel</w:t>
      </w:r>
      <w:r w:rsidR="71F5E9B3" w:rsidRPr="47704D14">
        <w:rPr>
          <w:rFonts w:ascii="Times New Roman" w:eastAsia="Times New Roman" w:hAnsi="Times New Roman" w:cs="Times New Roman"/>
          <w:color w:val="000000" w:themeColor="text1"/>
          <w:sz w:val="24"/>
          <w:szCs w:val="24"/>
        </w:rPr>
        <w:t xml:space="preserve"> </w:t>
      </w:r>
      <w:r w:rsidR="001C4047">
        <w:rPr>
          <w:rFonts w:ascii="Times New Roman" w:eastAsia="Times New Roman" w:hAnsi="Times New Roman" w:cs="Times New Roman"/>
          <w:color w:val="000000" w:themeColor="text1"/>
          <w:sz w:val="24"/>
          <w:szCs w:val="24"/>
        </w:rPr>
        <w:t>täpsemate andmete alusel</w:t>
      </w:r>
      <w:r w:rsidR="51126996" w:rsidRPr="47704D14">
        <w:rPr>
          <w:rFonts w:ascii="Times New Roman" w:eastAsia="Times New Roman" w:hAnsi="Times New Roman" w:cs="Times New Roman"/>
          <w:color w:val="000000" w:themeColor="text1"/>
          <w:sz w:val="24"/>
          <w:szCs w:val="24"/>
        </w:rPr>
        <w:t xml:space="preserve"> korrigeerida KHG heitkoguse vähendamise eesmärke.</w:t>
      </w:r>
    </w:p>
    <w:p w14:paraId="22DBB5DF" w14:textId="77777777" w:rsidR="00CC46CB" w:rsidRDefault="00CC46CB" w:rsidP="00F30CA3">
      <w:pPr>
        <w:spacing w:after="0" w:line="240" w:lineRule="auto"/>
        <w:jc w:val="both"/>
        <w:rPr>
          <w:rFonts w:ascii="Times New Roman" w:eastAsia="Times New Roman" w:hAnsi="Times New Roman" w:cs="Times New Roman"/>
          <w:color w:val="000000" w:themeColor="text1"/>
          <w:sz w:val="24"/>
          <w:szCs w:val="24"/>
        </w:rPr>
      </w:pPr>
    </w:p>
    <w:p w14:paraId="14253ADB" w14:textId="2D9C9036" w:rsidR="51126996" w:rsidRDefault="51126996" w:rsidP="00F30CA3">
      <w:pPr>
        <w:spacing w:after="0" w:line="240" w:lineRule="auto"/>
        <w:jc w:val="both"/>
        <w:rPr>
          <w:rFonts w:ascii="Times New Roman" w:eastAsia="Times New Roman" w:hAnsi="Times New Roman" w:cs="Times New Roman"/>
          <w:color w:val="000000" w:themeColor="text1"/>
          <w:sz w:val="24"/>
          <w:szCs w:val="24"/>
        </w:rPr>
      </w:pPr>
      <w:r w:rsidRPr="541BC16E">
        <w:rPr>
          <w:rFonts w:ascii="Times New Roman" w:eastAsia="Times New Roman" w:hAnsi="Times New Roman" w:cs="Times New Roman"/>
          <w:color w:val="000000" w:themeColor="text1"/>
          <w:sz w:val="24"/>
          <w:szCs w:val="24"/>
        </w:rPr>
        <w:t>Lõikes 2 täpsu</w:t>
      </w:r>
      <w:r w:rsidR="2485FD71" w:rsidRPr="541BC16E">
        <w:rPr>
          <w:rFonts w:ascii="Times New Roman" w:eastAsia="Times New Roman" w:hAnsi="Times New Roman" w:cs="Times New Roman"/>
          <w:color w:val="000000" w:themeColor="text1"/>
          <w:sz w:val="24"/>
          <w:szCs w:val="24"/>
        </w:rPr>
        <w:t>statakse</w:t>
      </w:r>
      <w:r w:rsidR="30850D37" w:rsidRPr="541BC16E">
        <w:rPr>
          <w:rFonts w:ascii="Times New Roman" w:eastAsia="Times New Roman" w:hAnsi="Times New Roman" w:cs="Times New Roman"/>
          <w:color w:val="000000" w:themeColor="text1"/>
          <w:sz w:val="24"/>
          <w:szCs w:val="24"/>
        </w:rPr>
        <w:t>, et</w:t>
      </w:r>
      <w:r w:rsidR="2485FD71" w:rsidRPr="541BC16E">
        <w:rPr>
          <w:rFonts w:ascii="Times New Roman" w:eastAsia="Times New Roman" w:hAnsi="Times New Roman" w:cs="Times New Roman"/>
          <w:color w:val="000000" w:themeColor="text1"/>
          <w:sz w:val="24"/>
          <w:szCs w:val="24"/>
        </w:rPr>
        <w:t xml:space="preserve"> k</w:t>
      </w:r>
      <w:r w:rsidR="52BA57B3" w:rsidRPr="541BC16E">
        <w:rPr>
          <w:rFonts w:ascii="Times New Roman" w:eastAsia="Times New Roman" w:hAnsi="Times New Roman" w:cs="Times New Roman"/>
          <w:color w:val="000000" w:themeColor="text1"/>
          <w:sz w:val="24"/>
          <w:szCs w:val="24"/>
        </w:rPr>
        <w:t>liimamuutuste leevendamise ja kliimamuutustega kohanemise eesmärkide täitmise ülevaatamisse kaasatakse asjakohased riigiasutused, kliimanõukogu, kohaliku omavalitsuse üksused, valitsusvälised organisatsioonid, ettevõtjad ja</w:t>
      </w:r>
      <w:r w:rsidR="52BA57B3" w:rsidRPr="541BC16E" w:rsidDel="006A738A">
        <w:rPr>
          <w:rFonts w:ascii="Times New Roman" w:eastAsia="Times New Roman" w:hAnsi="Times New Roman" w:cs="Times New Roman"/>
          <w:color w:val="000000" w:themeColor="text1"/>
          <w:sz w:val="24"/>
          <w:szCs w:val="24"/>
        </w:rPr>
        <w:t xml:space="preserve"> </w:t>
      </w:r>
      <w:r w:rsidR="52BA57B3" w:rsidRPr="541BC16E">
        <w:rPr>
          <w:rFonts w:ascii="Times New Roman" w:eastAsia="Times New Roman" w:hAnsi="Times New Roman" w:cs="Times New Roman"/>
          <w:color w:val="000000" w:themeColor="text1"/>
          <w:sz w:val="24"/>
          <w:szCs w:val="24"/>
        </w:rPr>
        <w:t>mittetulundusühingute ning nende liitude esindajad ning teised huvitatud isikud.</w:t>
      </w:r>
    </w:p>
    <w:p w14:paraId="3F59071C" w14:textId="597B9C38" w:rsidR="541BC16E" w:rsidRDefault="541BC16E" w:rsidP="00F30CA3">
      <w:pPr>
        <w:spacing w:after="0" w:line="240" w:lineRule="auto"/>
        <w:jc w:val="both"/>
        <w:rPr>
          <w:rFonts w:ascii="Times New Roman" w:eastAsia="Times New Roman" w:hAnsi="Times New Roman" w:cs="Times New Roman"/>
          <w:color w:val="000000" w:themeColor="text1"/>
          <w:sz w:val="24"/>
          <w:szCs w:val="24"/>
        </w:rPr>
      </w:pPr>
    </w:p>
    <w:p w14:paraId="24EEB9E0" w14:textId="26E43C64" w:rsidR="2CE6EFB7" w:rsidRDefault="2CE6EFB7" w:rsidP="00F30CA3">
      <w:pPr>
        <w:spacing w:after="0" w:line="240" w:lineRule="auto"/>
        <w:jc w:val="both"/>
        <w:rPr>
          <w:rFonts w:ascii="Times New Roman" w:eastAsia="Times New Roman" w:hAnsi="Times New Roman" w:cs="Times New Roman"/>
          <w:b/>
          <w:bCs/>
          <w:color w:val="000000" w:themeColor="text1"/>
          <w:sz w:val="24"/>
          <w:szCs w:val="24"/>
        </w:rPr>
      </w:pPr>
      <w:r w:rsidRPr="541BC16E">
        <w:rPr>
          <w:rFonts w:ascii="Times New Roman" w:eastAsia="Times New Roman" w:hAnsi="Times New Roman" w:cs="Times New Roman"/>
          <w:b/>
          <w:bCs/>
          <w:color w:val="000000" w:themeColor="text1"/>
          <w:sz w:val="24"/>
          <w:szCs w:val="24"/>
        </w:rPr>
        <w:t xml:space="preserve">§ </w:t>
      </w:r>
      <w:r w:rsidRPr="781BBDC2">
        <w:rPr>
          <w:rFonts w:ascii="Times New Roman" w:eastAsia="Times New Roman" w:hAnsi="Times New Roman" w:cs="Times New Roman"/>
          <w:b/>
          <w:bCs/>
          <w:color w:val="000000" w:themeColor="text1"/>
          <w:sz w:val="24"/>
          <w:szCs w:val="24"/>
        </w:rPr>
        <w:t>4</w:t>
      </w:r>
      <w:r w:rsidR="25317CAD" w:rsidRPr="781BBDC2">
        <w:rPr>
          <w:rFonts w:ascii="Times New Roman" w:eastAsia="Times New Roman" w:hAnsi="Times New Roman" w:cs="Times New Roman"/>
          <w:b/>
          <w:bCs/>
          <w:color w:val="000000" w:themeColor="text1"/>
          <w:sz w:val="24"/>
          <w:szCs w:val="24"/>
        </w:rPr>
        <w:t>7</w:t>
      </w:r>
      <w:r w:rsidRPr="541BC16E">
        <w:rPr>
          <w:rFonts w:ascii="Times New Roman" w:eastAsia="Times New Roman" w:hAnsi="Times New Roman" w:cs="Times New Roman"/>
          <w:b/>
          <w:bCs/>
          <w:color w:val="000000" w:themeColor="text1"/>
          <w:sz w:val="24"/>
          <w:szCs w:val="24"/>
        </w:rPr>
        <w:t xml:space="preserve">. Kliimaaruande menetlus </w:t>
      </w:r>
      <w:r w:rsidR="11A68BE2" w:rsidRPr="781BBDC2">
        <w:rPr>
          <w:rFonts w:ascii="Times New Roman" w:eastAsia="Times New Roman" w:hAnsi="Times New Roman" w:cs="Times New Roman"/>
          <w:b/>
          <w:bCs/>
          <w:color w:val="000000" w:themeColor="text1"/>
          <w:sz w:val="24"/>
          <w:szCs w:val="24"/>
        </w:rPr>
        <w:t xml:space="preserve">ja </w:t>
      </w:r>
      <w:r w:rsidR="11A68BE2" w:rsidRPr="5E99CA0D">
        <w:rPr>
          <w:rFonts w:ascii="Times New Roman" w:eastAsia="Times New Roman" w:hAnsi="Times New Roman" w:cs="Times New Roman"/>
          <w:b/>
          <w:bCs/>
          <w:color w:val="000000" w:themeColor="text1"/>
          <w:sz w:val="24"/>
          <w:szCs w:val="24"/>
        </w:rPr>
        <w:t>avalikustamine</w:t>
      </w:r>
    </w:p>
    <w:p w14:paraId="6D7386AA" w14:textId="794F4D2F" w:rsidR="2CE6EFB7" w:rsidRDefault="006A738A" w:rsidP="00F30CA3">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w:t>
      </w:r>
    </w:p>
    <w:p w14:paraId="0883DFBF" w14:textId="5D305620" w:rsidR="00C32002" w:rsidRDefault="2CE6EFB7" w:rsidP="54E2A967">
      <w:pPr>
        <w:spacing w:after="0" w:line="240" w:lineRule="auto"/>
        <w:jc w:val="both"/>
        <w:rPr>
          <w:rFonts w:ascii="Times New Roman" w:eastAsia="Times New Roman" w:hAnsi="Times New Roman" w:cs="Times New Roman"/>
          <w:color w:val="000000" w:themeColor="text1"/>
          <w:sz w:val="24"/>
          <w:szCs w:val="24"/>
        </w:rPr>
      </w:pPr>
      <w:r w:rsidRPr="54E2A967">
        <w:rPr>
          <w:rFonts w:ascii="Times New Roman" w:eastAsia="Times New Roman" w:hAnsi="Times New Roman" w:cs="Times New Roman"/>
          <w:color w:val="000000" w:themeColor="text1"/>
          <w:sz w:val="24"/>
          <w:szCs w:val="24"/>
        </w:rPr>
        <w:t>Paragrahvis 4</w:t>
      </w:r>
      <w:r w:rsidR="2EE13C4D" w:rsidRPr="54E2A967">
        <w:rPr>
          <w:rFonts w:ascii="Times New Roman" w:eastAsia="Times New Roman" w:hAnsi="Times New Roman" w:cs="Times New Roman"/>
          <w:color w:val="000000" w:themeColor="text1"/>
          <w:sz w:val="24"/>
          <w:szCs w:val="24"/>
        </w:rPr>
        <w:t>7</w:t>
      </w:r>
      <w:r w:rsidRPr="54E2A967">
        <w:rPr>
          <w:rFonts w:ascii="Times New Roman" w:eastAsia="Times New Roman" w:hAnsi="Times New Roman" w:cs="Times New Roman"/>
          <w:color w:val="000000" w:themeColor="text1"/>
          <w:sz w:val="24"/>
          <w:szCs w:val="24"/>
        </w:rPr>
        <w:t xml:space="preserve"> </w:t>
      </w:r>
      <w:r w:rsidR="000577B3" w:rsidRPr="54E2A967">
        <w:rPr>
          <w:rFonts w:ascii="Times New Roman" w:eastAsia="Times New Roman" w:hAnsi="Times New Roman" w:cs="Times New Roman"/>
          <w:color w:val="000000" w:themeColor="text1"/>
          <w:sz w:val="24"/>
          <w:szCs w:val="24"/>
        </w:rPr>
        <w:t>käsitletakse</w:t>
      </w:r>
      <w:r w:rsidRPr="54E2A967">
        <w:rPr>
          <w:rFonts w:ascii="Times New Roman" w:eastAsia="Times New Roman" w:hAnsi="Times New Roman" w:cs="Times New Roman"/>
          <w:color w:val="000000" w:themeColor="text1"/>
          <w:sz w:val="24"/>
          <w:szCs w:val="24"/>
        </w:rPr>
        <w:t xml:space="preserve"> kliimaaruande menetlus</w:t>
      </w:r>
      <w:r w:rsidR="000577B3" w:rsidRPr="54E2A967">
        <w:rPr>
          <w:rFonts w:ascii="Times New Roman" w:eastAsia="Times New Roman" w:hAnsi="Times New Roman" w:cs="Times New Roman"/>
          <w:color w:val="000000" w:themeColor="text1"/>
          <w:sz w:val="24"/>
          <w:szCs w:val="24"/>
        </w:rPr>
        <w:t>t</w:t>
      </w:r>
      <w:r w:rsidR="221E084F" w:rsidRPr="54E2A967">
        <w:rPr>
          <w:rFonts w:ascii="Times New Roman" w:eastAsia="Times New Roman" w:hAnsi="Times New Roman" w:cs="Times New Roman"/>
          <w:color w:val="000000" w:themeColor="text1"/>
          <w:sz w:val="24"/>
          <w:szCs w:val="24"/>
        </w:rPr>
        <w:t xml:space="preserve"> ja avalikustamis</w:t>
      </w:r>
      <w:r w:rsidR="000577B3" w:rsidRPr="54E2A967">
        <w:rPr>
          <w:rFonts w:ascii="Times New Roman" w:eastAsia="Times New Roman" w:hAnsi="Times New Roman" w:cs="Times New Roman"/>
          <w:color w:val="000000" w:themeColor="text1"/>
          <w:sz w:val="24"/>
          <w:szCs w:val="24"/>
        </w:rPr>
        <w:t>t</w:t>
      </w:r>
      <w:r w:rsidRPr="54E2A967">
        <w:rPr>
          <w:rFonts w:ascii="Times New Roman" w:eastAsia="Times New Roman" w:hAnsi="Times New Roman" w:cs="Times New Roman"/>
          <w:color w:val="000000" w:themeColor="text1"/>
          <w:sz w:val="24"/>
          <w:szCs w:val="24"/>
        </w:rPr>
        <w:t xml:space="preserve">. </w:t>
      </w:r>
      <w:r w:rsidR="00E25630" w:rsidRPr="54E2A967">
        <w:rPr>
          <w:rFonts w:ascii="Times New Roman" w:eastAsia="Times New Roman" w:hAnsi="Times New Roman" w:cs="Times New Roman"/>
          <w:color w:val="000000" w:themeColor="text1"/>
          <w:sz w:val="24"/>
          <w:szCs w:val="24"/>
        </w:rPr>
        <w:t xml:space="preserve">Lõike 1 </w:t>
      </w:r>
      <w:r w:rsidR="000D219B" w:rsidRPr="54E2A967">
        <w:rPr>
          <w:rFonts w:ascii="Times New Roman" w:eastAsia="Times New Roman" w:hAnsi="Times New Roman" w:cs="Times New Roman"/>
          <w:color w:val="000000" w:themeColor="text1"/>
          <w:sz w:val="24"/>
          <w:szCs w:val="24"/>
        </w:rPr>
        <w:t xml:space="preserve">kohaselt koostatakse aruanne igal aastal </w:t>
      </w:r>
      <w:r w:rsidR="156DCB7D" w:rsidRPr="54E2A967">
        <w:rPr>
          <w:rFonts w:ascii="Times New Roman" w:eastAsia="Times New Roman" w:hAnsi="Times New Roman" w:cs="Times New Roman"/>
          <w:color w:val="000000" w:themeColor="text1"/>
          <w:sz w:val="24"/>
          <w:szCs w:val="24"/>
        </w:rPr>
        <w:t>3</w:t>
      </w:r>
      <w:r w:rsidR="55DFD5B5" w:rsidRPr="54E2A967">
        <w:rPr>
          <w:rFonts w:ascii="Times New Roman" w:eastAsia="Times New Roman" w:hAnsi="Times New Roman" w:cs="Times New Roman"/>
          <w:color w:val="000000" w:themeColor="text1"/>
          <w:sz w:val="24"/>
          <w:szCs w:val="24"/>
        </w:rPr>
        <w:t>0</w:t>
      </w:r>
      <w:r w:rsidR="156DCB7D" w:rsidRPr="54E2A967">
        <w:rPr>
          <w:rFonts w:ascii="Times New Roman" w:eastAsia="Times New Roman" w:hAnsi="Times New Roman" w:cs="Times New Roman"/>
          <w:color w:val="000000" w:themeColor="text1"/>
          <w:sz w:val="24"/>
          <w:szCs w:val="24"/>
        </w:rPr>
        <w:t xml:space="preserve">. </w:t>
      </w:r>
      <w:r w:rsidR="318B94E8" w:rsidRPr="54E2A967">
        <w:rPr>
          <w:rFonts w:ascii="Times New Roman" w:eastAsia="Times New Roman" w:hAnsi="Times New Roman" w:cs="Times New Roman"/>
          <w:color w:val="000000" w:themeColor="text1"/>
          <w:sz w:val="24"/>
          <w:szCs w:val="24"/>
        </w:rPr>
        <w:t>aprill</w:t>
      </w:r>
      <w:r w:rsidR="156DCB7D" w:rsidRPr="54E2A967">
        <w:rPr>
          <w:rFonts w:ascii="Times New Roman" w:eastAsia="Times New Roman" w:hAnsi="Times New Roman" w:cs="Times New Roman"/>
          <w:color w:val="000000" w:themeColor="text1"/>
          <w:sz w:val="24"/>
          <w:szCs w:val="24"/>
        </w:rPr>
        <w:t>iks.</w:t>
      </w:r>
      <w:r w:rsidR="000D219B" w:rsidRPr="54E2A967">
        <w:rPr>
          <w:rFonts w:ascii="Times New Roman" w:eastAsia="Times New Roman" w:hAnsi="Times New Roman" w:cs="Times New Roman"/>
          <w:color w:val="000000" w:themeColor="text1"/>
          <w:sz w:val="24"/>
          <w:szCs w:val="24"/>
        </w:rPr>
        <w:t xml:space="preserve"> </w:t>
      </w:r>
      <w:r w:rsidR="2874A912" w:rsidRPr="54E2A967">
        <w:rPr>
          <w:rFonts w:ascii="Times New Roman" w:eastAsia="Times New Roman" w:hAnsi="Times New Roman" w:cs="Times New Roman"/>
          <w:color w:val="000000" w:themeColor="text1"/>
          <w:sz w:val="24"/>
          <w:szCs w:val="24"/>
        </w:rPr>
        <w:t>L</w:t>
      </w:r>
      <w:r w:rsidR="677DA81A" w:rsidRPr="54E2A967">
        <w:rPr>
          <w:rFonts w:ascii="Times New Roman" w:eastAsia="Times New Roman" w:hAnsi="Times New Roman" w:cs="Times New Roman"/>
          <w:color w:val="000000" w:themeColor="text1"/>
          <w:sz w:val="24"/>
          <w:szCs w:val="24"/>
        </w:rPr>
        <w:t xml:space="preserve">õike </w:t>
      </w:r>
      <w:r w:rsidR="156DCB7D" w:rsidRPr="54E2A967">
        <w:rPr>
          <w:rFonts w:ascii="Times New Roman" w:eastAsia="Times New Roman" w:hAnsi="Times New Roman" w:cs="Times New Roman"/>
          <w:color w:val="000000" w:themeColor="text1"/>
          <w:sz w:val="24"/>
          <w:szCs w:val="24"/>
        </w:rPr>
        <w:t>2</w:t>
      </w:r>
      <w:r w:rsidR="677DA81A" w:rsidRPr="54E2A967">
        <w:rPr>
          <w:rFonts w:ascii="Times New Roman" w:eastAsia="Times New Roman" w:hAnsi="Times New Roman" w:cs="Times New Roman"/>
          <w:color w:val="000000" w:themeColor="text1"/>
          <w:sz w:val="24"/>
          <w:szCs w:val="24"/>
        </w:rPr>
        <w:t xml:space="preserve"> kohaselt </w:t>
      </w:r>
      <w:r w:rsidRPr="54E2A967">
        <w:rPr>
          <w:rFonts w:ascii="Times New Roman" w:eastAsia="Times New Roman" w:hAnsi="Times New Roman" w:cs="Times New Roman"/>
          <w:color w:val="000000" w:themeColor="text1"/>
          <w:sz w:val="24"/>
          <w:szCs w:val="24"/>
        </w:rPr>
        <w:t xml:space="preserve">saadetakse koostatud kliimaaruanne hinnangu andmiseks kliimanõukogule. Kliimanõukogu annab hinnangu kahe kuu jooksul alates aruande esitamisest. </w:t>
      </w:r>
      <w:r w:rsidR="5D8BA679" w:rsidRPr="54E2A967">
        <w:rPr>
          <w:rFonts w:ascii="Times New Roman" w:eastAsia="Times New Roman" w:hAnsi="Times New Roman" w:cs="Times New Roman"/>
          <w:color w:val="000000" w:themeColor="text1"/>
          <w:sz w:val="24"/>
          <w:szCs w:val="24"/>
        </w:rPr>
        <w:t>Seejärel</w:t>
      </w:r>
      <w:r w:rsidR="335F6DE4" w:rsidRPr="54E2A967">
        <w:rPr>
          <w:rFonts w:ascii="Times New Roman" w:eastAsia="Times New Roman" w:hAnsi="Times New Roman" w:cs="Times New Roman"/>
          <w:color w:val="000000" w:themeColor="text1"/>
          <w:sz w:val="24"/>
          <w:szCs w:val="24"/>
        </w:rPr>
        <w:t xml:space="preserve"> </w:t>
      </w:r>
      <w:r w:rsidR="7337508E" w:rsidRPr="54E2A967">
        <w:rPr>
          <w:rFonts w:ascii="Times New Roman" w:eastAsia="Times New Roman" w:hAnsi="Times New Roman" w:cs="Times New Roman"/>
          <w:color w:val="000000" w:themeColor="text1"/>
          <w:sz w:val="24"/>
          <w:szCs w:val="24"/>
        </w:rPr>
        <w:t xml:space="preserve">lõike 3 kohaselt </w:t>
      </w:r>
      <w:r w:rsidR="3243399B" w:rsidRPr="54E2A967">
        <w:rPr>
          <w:rFonts w:ascii="Times New Roman" w:eastAsia="Times New Roman" w:hAnsi="Times New Roman" w:cs="Times New Roman"/>
          <w:color w:val="000000" w:themeColor="text1"/>
          <w:sz w:val="24"/>
          <w:szCs w:val="24"/>
        </w:rPr>
        <w:t>esi</w:t>
      </w:r>
      <w:r w:rsidR="5D8BA679" w:rsidRPr="54E2A967">
        <w:rPr>
          <w:rFonts w:ascii="Times New Roman" w:eastAsia="Times New Roman" w:hAnsi="Times New Roman" w:cs="Times New Roman"/>
          <w:color w:val="000000" w:themeColor="text1"/>
          <w:sz w:val="24"/>
          <w:szCs w:val="24"/>
        </w:rPr>
        <w:t xml:space="preserve">tab kliimaminister </w:t>
      </w:r>
      <w:r w:rsidR="1EA76335" w:rsidRPr="54E2A967">
        <w:rPr>
          <w:rFonts w:ascii="Times New Roman" w:eastAsia="Times New Roman" w:hAnsi="Times New Roman" w:cs="Times New Roman"/>
          <w:color w:val="000000" w:themeColor="text1"/>
          <w:sz w:val="24"/>
          <w:szCs w:val="24"/>
        </w:rPr>
        <w:t>koos kliimanõukogu hinnanguga</w:t>
      </w:r>
      <w:r w:rsidR="001C4047" w:rsidRPr="54E2A967">
        <w:rPr>
          <w:rFonts w:ascii="Times New Roman" w:eastAsia="Times New Roman" w:hAnsi="Times New Roman" w:cs="Times New Roman"/>
          <w:color w:val="000000" w:themeColor="text1"/>
          <w:sz w:val="24"/>
          <w:szCs w:val="24"/>
        </w:rPr>
        <w:t xml:space="preserve"> </w:t>
      </w:r>
      <w:r w:rsidR="5ED0C54D" w:rsidRPr="54E2A967">
        <w:rPr>
          <w:rFonts w:ascii="Times New Roman" w:eastAsia="Times New Roman" w:hAnsi="Times New Roman" w:cs="Times New Roman"/>
          <w:color w:val="000000" w:themeColor="text1"/>
          <w:sz w:val="24"/>
          <w:szCs w:val="24"/>
        </w:rPr>
        <w:t>kliimaaruan</w:t>
      </w:r>
      <w:r w:rsidR="4485E3E4" w:rsidRPr="54E2A967">
        <w:rPr>
          <w:rFonts w:ascii="Times New Roman" w:eastAsia="Times New Roman" w:hAnsi="Times New Roman" w:cs="Times New Roman"/>
          <w:color w:val="000000" w:themeColor="text1"/>
          <w:sz w:val="24"/>
          <w:szCs w:val="24"/>
        </w:rPr>
        <w:t xml:space="preserve">de Vabariigi Valitsusele </w:t>
      </w:r>
      <w:r w:rsidR="000577B3" w:rsidRPr="54E2A967">
        <w:rPr>
          <w:rFonts w:ascii="Times New Roman" w:eastAsia="Times New Roman" w:hAnsi="Times New Roman" w:cs="Times New Roman"/>
          <w:color w:val="000000" w:themeColor="text1"/>
          <w:sz w:val="24"/>
          <w:szCs w:val="24"/>
        </w:rPr>
        <w:t>ning</w:t>
      </w:r>
      <w:r w:rsidR="365123BF" w:rsidRPr="54E2A967">
        <w:rPr>
          <w:rFonts w:ascii="Times New Roman" w:eastAsia="Times New Roman" w:hAnsi="Times New Roman" w:cs="Times New Roman"/>
          <w:color w:val="000000" w:themeColor="text1"/>
          <w:sz w:val="24"/>
          <w:szCs w:val="24"/>
        </w:rPr>
        <w:t xml:space="preserve"> lõike </w:t>
      </w:r>
      <w:r w:rsidR="156DCB7D" w:rsidRPr="54E2A967">
        <w:rPr>
          <w:rFonts w:ascii="Times New Roman" w:eastAsia="Times New Roman" w:hAnsi="Times New Roman" w:cs="Times New Roman"/>
          <w:color w:val="000000" w:themeColor="text1"/>
          <w:sz w:val="24"/>
          <w:szCs w:val="24"/>
        </w:rPr>
        <w:t>4</w:t>
      </w:r>
      <w:r w:rsidR="365123BF" w:rsidRPr="54E2A967">
        <w:rPr>
          <w:rFonts w:ascii="Times New Roman" w:eastAsia="Times New Roman" w:hAnsi="Times New Roman" w:cs="Times New Roman"/>
          <w:color w:val="000000" w:themeColor="text1"/>
          <w:sz w:val="24"/>
          <w:szCs w:val="24"/>
        </w:rPr>
        <w:t xml:space="preserve"> kohaselt</w:t>
      </w:r>
      <w:r w:rsidR="7FAA6799" w:rsidRPr="54E2A967">
        <w:rPr>
          <w:rFonts w:ascii="Times New Roman" w:eastAsia="Times New Roman" w:hAnsi="Times New Roman" w:cs="Times New Roman"/>
          <w:color w:val="000000" w:themeColor="text1"/>
          <w:sz w:val="24"/>
          <w:szCs w:val="24"/>
        </w:rPr>
        <w:t xml:space="preserve"> </w:t>
      </w:r>
      <w:r w:rsidR="40AE00A4" w:rsidRPr="54E2A967">
        <w:rPr>
          <w:rFonts w:ascii="Times New Roman" w:eastAsia="Times New Roman" w:hAnsi="Times New Roman" w:cs="Times New Roman"/>
          <w:color w:val="000000" w:themeColor="text1"/>
          <w:sz w:val="24"/>
          <w:szCs w:val="24"/>
        </w:rPr>
        <w:t>esitab Vabariigi Valitsus kliimaaruande Riigikogule</w:t>
      </w:r>
      <w:r w:rsidR="0BBECB6F" w:rsidRPr="54E2A967">
        <w:rPr>
          <w:rFonts w:ascii="Times New Roman" w:eastAsia="Times New Roman" w:hAnsi="Times New Roman" w:cs="Times New Roman"/>
          <w:color w:val="000000" w:themeColor="text1"/>
          <w:sz w:val="24"/>
          <w:szCs w:val="24"/>
        </w:rPr>
        <w:t>.</w:t>
      </w:r>
      <w:r w:rsidR="5ECA19CC" w:rsidRPr="54E2A967">
        <w:rPr>
          <w:rFonts w:ascii="Times New Roman" w:eastAsia="Times New Roman" w:hAnsi="Times New Roman" w:cs="Times New Roman"/>
          <w:color w:val="000000" w:themeColor="text1"/>
          <w:sz w:val="24"/>
          <w:szCs w:val="24"/>
        </w:rPr>
        <w:t xml:space="preserve"> Lõikes 5 sätestatakse, et kliimanõukogu tutvustab </w:t>
      </w:r>
      <w:r w:rsidR="60E1C2C1" w:rsidRPr="54E2A967">
        <w:rPr>
          <w:rFonts w:ascii="Times New Roman" w:eastAsia="Times New Roman" w:hAnsi="Times New Roman" w:cs="Times New Roman"/>
          <w:color w:val="000000" w:themeColor="text1"/>
          <w:sz w:val="24"/>
          <w:szCs w:val="24"/>
        </w:rPr>
        <w:t xml:space="preserve">kliimaaruande kohta koostatud hinnangut Riigikogule. </w:t>
      </w:r>
      <w:r w:rsidR="05F27C9C" w:rsidRPr="54E2A967">
        <w:rPr>
          <w:rFonts w:ascii="Times New Roman" w:eastAsia="Times New Roman" w:hAnsi="Times New Roman" w:cs="Times New Roman"/>
          <w:color w:val="000000" w:themeColor="text1"/>
          <w:sz w:val="24"/>
          <w:szCs w:val="24"/>
        </w:rPr>
        <w:t>Lõike 6 kohaselt koostatakse kliimaaruandest</w:t>
      </w:r>
      <w:r w:rsidR="438CA023" w:rsidRPr="54E2A967">
        <w:rPr>
          <w:rFonts w:ascii="Times New Roman" w:eastAsia="Times New Roman" w:hAnsi="Times New Roman" w:cs="Times New Roman"/>
          <w:color w:val="000000" w:themeColor="text1"/>
          <w:sz w:val="24"/>
          <w:szCs w:val="24"/>
        </w:rPr>
        <w:t xml:space="preserve"> üldsuse jaoks mõistetav lihtsustatud kokkuvõte</w:t>
      </w:r>
      <w:r w:rsidR="1CDD60B7" w:rsidRPr="54E2A967">
        <w:rPr>
          <w:rFonts w:ascii="Times New Roman" w:eastAsia="Times New Roman" w:hAnsi="Times New Roman" w:cs="Times New Roman"/>
          <w:color w:val="000000" w:themeColor="text1"/>
          <w:sz w:val="24"/>
          <w:szCs w:val="24"/>
        </w:rPr>
        <w:t>.</w:t>
      </w:r>
    </w:p>
    <w:p w14:paraId="60867536" w14:textId="04672DE9" w:rsidR="00C32002" w:rsidRDefault="00C32002" w:rsidP="54E2A967">
      <w:pPr>
        <w:spacing w:after="0" w:line="240" w:lineRule="auto"/>
        <w:jc w:val="both"/>
        <w:rPr>
          <w:rFonts w:ascii="Times New Roman" w:eastAsia="Times New Roman" w:hAnsi="Times New Roman" w:cs="Times New Roman"/>
          <w:color w:val="000000" w:themeColor="text1"/>
          <w:sz w:val="24"/>
          <w:szCs w:val="24"/>
        </w:rPr>
      </w:pPr>
    </w:p>
    <w:p w14:paraId="4F96D662" w14:textId="7365BDA1" w:rsidR="00C32002" w:rsidRDefault="60E1C2C1" w:rsidP="00F30CA3">
      <w:pPr>
        <w:spacing w:after="0" w:line="240" w:lineRule="auto"/>
        <w:jc w:val="both"/>
        <w:rPr>
          <w:rFonts w:ascii="Times New Roman" w:eastAsia="Times New Roman" w:hAnsi="Times New Roman" w:cs="Times New Roman"/>
          <w:color w:val="000000" w:themeColor="text1"/>
          <w:sz w:val="24"/>
          <w:szCs w:val="24"/>
        </w:rPr>
      </w:pPr>
      <w:r w:rsidRPr="54E2A967">
        <w:rPr>
          <w:rFonts w:ascii="Times New Roman" w:eastAsia="Times New Roman" w:hAnsi="Times New Roman" w:cs="Times New Roman"/>
          <w:color w:val="000000" w:themeColor="text1"/>
          <w:sz w:val="24"/>
          <w:szCs w:val="24"/>
        </w:rPr>
        <w:t xml:space="preserve">Lõigetes </w:t>
      </w:r>
      <w:r w:rsidR="3FA88510" w:rsidRPr="54E2A967">
        <w:rPr>
          <w:rFonts w:ascii="Times New Roman" w:eastAsia="Times New Roman" w:hAnsi="Times New Roman" w:cs="Times New Roman"/>
          <w:color w:val="000000" w:themeColor="text1"/>
          <w:sz w:val="24"/>
          <w:szCs w:val="24"/>
        </w:rPr>
        <w:t xml:space="preserve">7 ja </w:t>
      </w:r>
      <w:r w:rsidR="007933B4">
        <w:rPr>
          <w:rFonts w:ascii="Times New Roman" w:eastAsia="Times New Roman" w:hAnsi="Times New Roman" w:cs="Times New Roman"/>
          <w:color w:val="000000" w:themeColor="text1"/>
          <w:sz w:val="24"/>
          <w:szCs w:val="24"/>
        </w:rPr>
        <w:t>8</w:t>
      </w:r>
      <w:r w:rsidRPr="54E2A967">
        <w:rPr>
          <w:rFonts w:ascii="Times New Roman" w:eastAsia="Times New Roman" w:hAnsi="Times New Roman" w:cs="Times New Roman"/>
          <w:color w:val="000000" w:themeColor="text1"/>
          <w:sz w:val="24"/>
          <w:szCs w:val="24"/>
        </w:rPr>
        <w:t xml:space="preserve"> sätestatakse kliimaaruande avalikustamisega seo</w:t>
      </w:r>
      <w:r w:rsidR="770BE981" w:rsidRPr="54E2A967">
        <w:rPr>
          <w:rFonts w:ascii="Times New Roman" w:eastAsia="Times New Roman" w:hAnsi="Times New Roman" w:cs="Times New Roman"/>
          <w:color w:val="000000" w:themeColor="text1"/>
          <w:sz w:val="24"/>
          <w:szCs w:val="24"/>
        </w:rPr>
        <w:t>nduv</w:t>
      </w:r>
      <w:r w:rsidR="0A9206E1" w:rsidRPr="54E2A967">
        <w:rPr>
          <w:rFonts w:ascii="Times New Roman" w:eastAsia="Times New Roman" w:hAnsi="Times New Roman" w:cs="Times New Roman"/>
          <w:color w:val="000000" w:themeColor="text1"/>
          <w:sz w:val="24"/>
          <w:szCs w:val="24"/>
        </w:rPr>
        <w:t xml:space="preserve"> ning nii</w:t>
      </w:r>
      <w:r w:rsidR="000D3896" w:rsidRPr="39069771">
        <w:rPr>
          <w:rFonts w:ascii="Times New Roman" w:eastAsia="Times New Roman" w:hAnsi="Times New Roman" w:cs="Times New Roman"/>
          <w:color w:val="000000" w:themeColor="text1"/>
          <w:sz w:val="24"/>
          <w:szCs w:val="24"/>
        </w:rPr>
        <w:t xml:space="preserve"> k</w:t>
      </w:r>
      <w:r w:rsidR="00C32002" w:rsidRPr="39069771">
        <w:rPr>
          <w:rFonts w:ascii="Times New Roman" w:eastAsia="Times New Roman" w:hAnsi="Times New Roman" w:cs="Times New Roman"/>
          <w:color w:val="000000" w:themeColor="text1"/>
          <w:sz w:val="24"/>
          <w:szCs w:val="24"/>
        </w:rPr>
        <w:t>liimaaruanne</w:t>
      </w:r>
      <w:r w:rsidR="00C32002" w:rsidRPr="67978A35">
        <w:rPr>
          <w:rFonts w:ascii="Times New Roman" w:eastAsia="Times New Roman" w:hAnsi="Times New Roman" w:cs="Times New Roman"/>
          <w:color w:val="000000" w:themeColor="text1"/>
          <w:sz w:val="24"/>
          <w:szCs w:val="24"/>
        </w:rPr>
        <w:t xml:space="preserve"> </w:t>
      </w:r>
      <w:r w:rsidR="0A9206E1" w:rsidRPr="54E2A967">
        <w:rPr>
          <w:rFonts w:ascii="Times New Roman" w:eastAsia="Times New Roman" w:hAnsi="Times New Roman" w:cs="Times New Roman"/>
          <w:color w:val="000000" w:themeColor="text1"/>
          <w:sz w:val="24"/>
          <w:szCs w:val="24"/>
        </w:rPr>
        <w:t>kui ka</w:t>
      </w:r>
      <w:r w:rsidR="00C32002" w:rsidRPr="67978A35">
        <w:rPr>
          <w:rFonts w:ascii="Times New Roman" w:eastAsia="Times New Roman" w:hAnsi="Times New Roman" w:cs="Times New Roman"/>
          <w:color w:val="000000" w:themeColor="text1"/>
          <w:sz w:val="24"/>
          <w:szCs w:val="24"/>
        </w:rPr>
        <w:t xml:space="preserve"> kliimanõukogu antud </w:t>
      </w:r>
      <w:r w:rsidR="0A9206E1" w:rsidRPr="54E2A967">
        <w:rPr>
          <w:rFonts w:ascii="Times New Roman" w:eastAsia="Times New Roman" w:hAnsi="Times New Roman" w:cs="Times New Roman"/>
          <w:color w:val="000000" w:themeColor="text1"/>
          <w:sz w:val="24"/>
          <w:szCs w:val="24"/>
        </w:rPr>
        <w:t xml:space="preserve">hinnang ja aruande lihtsustatud kokkuvõte avaldatakse </w:t>
      </w:r>
      <w:r w:rsidR="00C32002" w:rsidRPr="67978A35">
        <w:rPr>
          <w:rFonts w:ascii="Times New Roman" w:eastAsia="Times New Roman" w:hAnsi="Times New Roman" w:cs="Times New Roman"/>
          <w:color w:val="000000" w:themeColor="text1"/>
          <w:sz w:val="24"/>
          <w:szCs w:val="24"/>
        </w:rPr>
        <w:t xml:space="preserve">Kliimaministeeriumi kodulehel viie tööpäeva jooksul pärast Riigikogule </w:t>
      </w:r>
      <w:r w:rsidR="37AF8AED" w:rsidRPr="54E2A967">
        <w:rPr>
          <w:rFonts w:ascii="Times New Roman" w:eastAsia="Times New Roman" w:hAnsi="Times New Roman" w:cs="Times New Roman"/>
          <w:color w:val="000000" w:themeColor="text1"/>
          <w:sz w:val="24"/>
          <w:szCs w:val="24"/>
        </w:rPr>
        <w:t>esitamist.</w:t>
      </w:r>
      <w:r w:rsidR="18FF648A" w:rsidRPr="54E2A967">
        <w:rPr>
          <w:rFonts w:ascii="Times New Roman" w:eastAsia="Times New Roman" w:hAnsi="Times New Roman" w:cs="Times New Roman"/>
          <w:color w:val="000000" w:themeColor="text1"/>
          <w:sz w:val="24"/>
          <w:szCs w:val="24"/>
        </w:rPr>
        <w:t xml:space="preserve"> Lisaks </w:t>
      </w:r>
      <w:r w:rsidRPr="54E2A967">
        <w:rPr>
          <w:rFonts w:ascii="Times New Roman" w:eastAsia="Times New Roman" w:hAnsi="Times New Roman" w:cs="Times New Roman"/>
          <w:color w:val="000000" w:themeColor="text1"/>
          <w:sz w:val="24"/>
          <w:szCs w:val="24"/>
        </w:rPr>
        <w:t>avaldatakse</w:t>
      </w:r>
      <w:r w:rsidR="3C9E6FBD" w:rsidRPr="7B532C91">
        <w:rPr>
          <w:rFonts w:ascii="Times New Roman" w:eastAsia="Times New Roman" w:hAnsi="Times New Roman" w:cs="Times New Roman"/>
          <w:color w:val="000000" w:themeColor="text1"/>
          <w:sz w:val="24"/>
          <w:szCs w:val="24"/>
        </w:rPr>
        <w:t xml:space="preserve"> kliimariskide</w:t>
      </w:r>
      <w:r w:rsidR="00C32002" w:rsidRPr="7B532C91">
        <w:rPr>
          <w:rFonts w:ascii="Times New Roman" w:eastAsia="Times New Roman" w:hAnsi="Times New Roman" w:cs="Times New Roman"/>
          <w:color w:val="000000" w:themeColor="text1"/>
          <w:sz w:val="24"/>
          <w:szCs w:val="24"/>
        </w:rPr>
        <w:t xml:space="preserve"> </w:t>
      </w:r>
      <w:r w:rsidR="00C32002" w:rsidRPr="67978A35">
        <w:rPr>
          <w:rFonts w:ascii="Times New Roman" w:eastAsia="Times New Roman" w:hAnsi="Times New Roman" w:cs="Times New Roman"/>
          <w:color w:val="000000" w:themeColor="text1"/>
          <w:sz w:val="24"/>
          <w:szCs w:val="24"/>
        </w:rPr>
        <w:t xml:space="preserve">hinnangu </w:t>
      </w:r>
      <w:r w:rsidR="090ACC39" w:rsidRPr="54E2A967">
        <w:rPr>
          <w:rFonts w:ascii="Times New Roman" w:eastAsia="Times New Roman" w:hAnsi="Times New Roman" w:cs="Times New Roman"/>
          <w:color w:val="000000" w:themeColor="text1"/>
          <w:sz w:val="24"/>
          <w:szCs w:val="24"/>
        </w:rPr>
        <w:t xml:space="preserve">aluseks olnud </w:t>
      </w:r>
      <w:r w:rsidRPr="54E2A967">
        <w:rPr>
          <w:rFonts w:ascii="Times New Roman" w:eastAsia="Times New Roman" w:hAnsi="Times New Roman" w:cs="Times New Roman"/>
          <w:color w:val="000000" w:themeColor="text1"/>
          <w:sz w:val="24"/>
          <w:szCs w:val="24"/>
        </w:rPr>
        <w:t xml:space="preserve"> </w:t>
      </w:r>
      <w:r w:rsidR="00C32002" w:rsidRPr="67978A35">
        <w:rPr>
          <w:rFonts w:ascii="Times New Roman" w:eastAsia="Times New Roman" w:hAnsi="Times New Roman" w:cs="Times New Roman"/>
          <w:color w:val="000000" w:themeColor="text1"/>
          <w:sz w:val="24"/>
          <w:szCs w:val="24"/>
        </w:rPr>
        <w:t>alusandmed ja kasutatud metoodika.</w:t>
      </w:r>
    </w:p>
    <w:p w14:paraId="6304E54D" w14:textId="6A8E942D" w:rsidR="541BC16E" w:rsidRDefault="541BC16E" w:rsidP="00F30CA3">
      <w:pPr>
        <w:spacing w:after="0" w:line="240" w:lineRule="auto"/>
        <w:jc w:val="both"/>
        <w:rPr>
          <w:rFonts w:ascii="Times New Roman" w:eastAsia="Times New Roman" w:hAnsi="Times New Roman" w:cs="Times New Roman"/>
          <w:color w:val="000000" w:themeColor="text1"/>
          <w:sz w:val="24"/>
          <w:szCs w:val="24"/>
        </w:rPr>
      </w:pPr>
    </w:p>
    <w:p w14:paraId="2A495587" w14:textId="6933BBC3" w:rsidR="2CE6EFB7" w:rsidRDefault="2CE6EFB7" w:rsidP="00F30CA3">
      <w:pPr>
        <w:spacing w:after="0" w:line="240" w:lineRule="auto"/>
        <w:jc w:val="both"/>
        <w:rPr>
          <w:rFonts w:ascii="Times New Roman" w:eastAsia="Times New Roman" w:hAnsi="Times New Roman" w:cs="Times New Roman"/>
          <w:b/>
          <w:bCs/>
          <w:color w:val="000000" w:themeColor="text1"/>
          <w:sz w:val="24"/>
          <w:szCs w:val="24"/>
        </w:rPr>
      </w:pPr>
      <w:r w:rsidRPr="541BC16E">
        <w:rPr>
          <w:rFonts w:ascii="Times New Roman" w:eastAsia="Times New Roman" w:hAnsi="Times New Roman" w:cs="Times New Roman"/>
          <w:b/>
          <w:bCs/>
          <w:color w:val="000000" w:themeColor="text1"/>
          <w:sz w:val="24"/>
          <w:szCs w:val="24"/>
        </w:rPr>
        <w:t xml:space="preserve">§ </w:t>
      </w:r>
      <w:r w:rsidRPr="4D1768AA">
        <w:rPr>
          <w:rFonts w:ascii="Times New Roman" w:eastAsia="Times New Roman" w:hAnsi="Times New Roman" w:cs="Times New Roman"/>
          <w:b/>
          <w:bCs/>
          <w:color w:val="000000" w:themeColor="text1"/>
          <w:sz w:val="24"/>
          <w:szCs w:val="24"/>
        </w:rPr>
        <w:t>4</w:t>
      </w:r>
      <w:r w:rsidR="37F5055D" w:rsidRPr="4D1768AA">
        <w:rPr>
          <w:rFonts w:ascii="Times New Roman" w:eastAsia="Times New Roman" w:hAnsi="Times New Roman" w:cs="Times New Roman"/>
          <w:b/>
          <w:bCs/>
          <w:color w:val="000000" w:themeColor="text1"/>
          <w:sz w:val="24"/>
          <w:szCs w:val="24"/>
        </w:rPr>
        <w:t>8</w:t>
      </w:r>
      <w:r w:rsidRPr="541BC16E">
        <w:rPr>
          <w:rFonts w:ascii="Times New Roman" w:eastAsia="Times New Roman" w:hAnsi="Times New Roman" w:cs="Times New Roman"/>
          <w:b/>
          <w:bCs/>
          <w:color w:val="000000" w:themeColor="text1"/>
          <w:sz w:val="24"/>
          <w:szCs w:val="24"/>
        </w:rPr>
        <w:t>. Kliimaaruande põhjal arengukavade ja tegevusprogrammide uuendamine ning eesmärkide ja meetmete kohandamine või uute eesmärkide seadmine</w:t>
      </w:r>
    </w:p>
    <w:p w14:paraId="665E9830" w14:textId="77777777" w:rsidR="007178C1" w:rsidRDefault="007178C1" w:rsidP="00F30CA3">
      <w:pPr>
        <w:spacing w:after="0" w:line="240" w:lineRule="auto"/>
        <w:jc w:val="both"/>
        <w:rPr>
          <w:rFonts w:ascii="Times New Roman" w:eastAsia="Times New Roman" w:hAnsi="Times New Roman" w:cs="Times New Roman"/>
          <w:color w:val="000000" w:themeColor="text1"/>
          <w:sz w:val="24"/>
          <w:szCs w:val="24"/>
        </w:rPr>
      </w:pPr>
    </w:p>
    <w:p w14:paraId="70EF8C48" w14:textId="1D08E260" w:rsidR="6402D600" w:rsidRDefault="56EDA68B" w:rsidP="00E57547">
      <w:pPr>
        <w:spacing w:after="0" w:line="240" w:lineRule="auto"/>
        <w:jc w:val="both"/>
        <w:rPr>
          <w:rFonts w:ascii="Times New Roman" w:eastAsia="Times New Roman" w:hAnsi="Times New Roman" w:cs="Times New Roman"/>
          <w:color w:val="000000" w:themeColor="text1"/>
          <w:sz w:val="24"/>
          <w:szCs w:val="24"/>
        </w:rPr>
      </w:pPr>
      <w:r w:rsidRPr="4884550D">
        <w:rPr>
          <w:rFonts w:ascii="Times New Roman" w:eastAsia="Times New Roman" w:hAnsi="Times New Roman" w:cs="Times New Roman"/>
          <w:color w:val="000000" w:themeColor="text1"/>
          <w:sz w:val="24"/>
          <w:szCs w:val="24"/>
        </w:rPr>
        <w:t xml:space="preserve">Paragrahvis 48 </w:t>
      </w:r>
      <w:r w:rsidRPr="015D2B8D">
        <w:rPr>
          <w:rFonts w:ascii="Times New Roman" w:eastAsia="Times New Roman" w:hAnsi="Times New Roman" w:cs="Times New Roman"/>
          <w:color w:val="000000" w:themeColor="text1"/>
          <w:sz w:val="24"/>
          <w:szCs w:val="24"/>
        </w:rPr>
        <w:t xml:space="preserve">sätestatakse </w:t>
      </w:r>
      <w:r w:rsidRPr="21EB5BAB">
        <w:rPr>
          <w:rFonts w:ascii="Times New Roman" w:eastAsia="Times New Roman" w:hAnsi="Times New Roman" w:cs="Times New Roman"/>
          <w:color w:val="000000" w:themeColor="text1"/>
          <w:sz w:val="24"/>
          <w:szCs w:val="24"/>
        </w:rPr>
        <w:t xml:space="preserve">kliimaaruande </w:t>
      </w:r>
      <w:r w:rsidRPr="7DAF9B45">
        <w:rPr>
          <w:rFonts w:ascii="Times New Roman" w:eastAsia="Times New Roman" w:hAnsi="Times New Roman" w:cs="Times New Roman"/>
          <w:color w:val="000000" w:themeColor="text1"/>
          <w:sz w:val="24"/>
          <w:szCs w:val="24"/>
        </w:rPr>
        <w:t>järelduste</w:t>
      </w:r>
      <w:r w:rsidR="3CDF4458" w:rsidRPr="7DAF9B45">
        <w:rPr>
          <w:rFonts w:ascii="Times New Roman" w:eastAsia="Times New Roman" w:hAnsi="Times New Roman" w:cs="Times New Roman"/>
          <w:color w:val="000000" w:themeColor="text1"/>
          <w:sz w:val="24"/>
          <w:szCs w:val="24"/>
        </w:rPr>
        <w:t xml:space="preserve">st </w:t>
      </w:r>
      <w:r w:rsidR="3CDF4458" w:rsidRPr="65D2F6E3">
        <w:rPr>
          <w:rFonts w:ascii="Times New Roman" w:eastAsia="Times New Roman" w:hAnsi="Times New Roman" w:cs="Times New Roman"/>
          <w:color w:val="000000" w:themeColor="text1"/>
          <w:sz w:val="24"/>
          <w:szCs w:val="24"/>
        </w:rPr>
        <w:t>lähtuv vajaduspõhine</w:t>
      </w:r>
      <w:r w:rsidRPr="7B4B71DC" w:rsidDel="006A738A">
        <w:rPr>
          <w:rFonts w:ascii="Times New Roman" w:eastAsia="Times New Roman" w:hAnsi="Times New Roman" w:cs="Times New Roman"/>
          <w:color w:val="000000" w:themeColor="text1"/>
          <w:sz w:val="24"/>
          <w:szCs w:val="24"/>
        </w:rPr>
        <w:t xml:space="preserve"> </w:t>
      </w:r>
      <w:r w:rsidR="36A53C7F" w:rsidRPr="7B4B71DC">
        <w:rPr>
          <w:rFonts w:ascii="Times New Roman" w:eastAsia="Times New Roman" w:hAnsi="Times New Roman" w:cs="Times New Roman"/>
          <w:color w:val="000000" w:themeColor="text1"/>
          <w:sz w:val="24"/>
          <w:szCs w:val="24"/>
        </w:rPr>
        <w:t xml:space="preserve">arengukavade ja </w:t>
      </w:r>
      <w:r w:rsidR="36A53C7F" w:rsidRPr="4D192835">
        <w:rPr>
          <w:rFonts w:ascii="Times New Roman" w:eastAsia="Times New Roman" w:hAnsi="Times New Roman" w:cs="Times New Roman"/>
          <w:color w:val="000000" w:themeColor="text1"/>
          <w:sz w:val="24"/>
          <w:szCs w:val="24"/>
        </w:rPr>
        <w:t>tegevusprogrammide</w:t>
      </w:r>
      <w:r w:rsidR="2CE6EFB7" w:rsidRPr="21EB5BAB">
        <w:rPr>
          <w:rFonts w:ascii="Times New Roman" w:eastAsia="Times New Roman" w:hAnsi="Times New Roman" w:cs="Times New Roman"/>
          <w:color w:val="000000" w:themeColor="text1"/>
          <w:sz w:val="24"/>
          <w:szCs w:val="24"/>
        </w:rPr>
        <w:t xml:space="preserve"> </w:t>
      </w:r>
      <w:r w:rsidR="45778820" w:rsidRPr="35B98CF8">
        <w:rPr>
          <w:rFonts w:ascii="Times New Roman" w:eastAsia="Times New Roman" w:hAnsi="Times New Roman" w:cs="Times New Roman"/>
          <w:color w:val="000000" w:themeColor="text1"/>
          <w:sz w:val="24"/>
          <w:szCs w:val="24"/>
        </w:rPr>
        <w:t xml:space="preserve">uuendamine ning eesmärkide ja meetmete kohandamine </w:t>
      </w:r>
      <w:r w:rsidR="45778820" w:rsidRPr="71342EBC">
        <w:rPr>
          <w:rFonts w:ascii="Times New Roman" w:eastAsia="Times New Roman" w:hAnsi="Times New Roman" w:cs="Times New Roman"/>
          <w:color w:val="000000" w:themeColor="text1"/>
          <w:sz w:val="24"/>
          <w:szCs w:val="24"/>
        </w:rPr>
        <w:t xml:space="preserve">või </w:t>
      </w:r>
      <w:r w:rsidR="45778820" w:rsidRPr="098165CF">
        <w:rPr>
          <w:rFonts w:ascii="Times New Roman" w:eastAsia="Times New Roman" w:hAnsi="Times New Roman" w:cs="Times New Roman"/>
          <w:color w:val="000000" w:themeColor="text1"/>
          <w:sz w:val="24"/>
          <w:szCs w:val="24"/>
        </w:rPr>
        <w:t xml:space="preserve">uute eesmärkide </w:t>
      </w:r>
      <w:r w:rsidR="45778820" w:rsidRPr="320216ED">
        <w:rPr>
          <w:rFonts w:ascii="Times New Roman" w:eastAsia="Times New Roman" w:hAnsi="Times New Roman" w:cs="Times New Roman"/>
          <w:color w:val="000000" w:themeColor="text1"/>
          <w:sz w:val="24"/>
          <w:szCs w:val="24"/>
        </w:rPr>
        <w:t>seadmine.</w:t>
      </w:r>
      <w:r w:rsidR="001C4047">
        <w:rPr>
          <w:rFonts w:ascii="Times New Roman" w:eastAsia="Times New Roman" w:hAnsi="Times New Roman" w:cs="Times New Roman"/>
          <w:color w:val="000000" w:themeColor="text1"/>
          <w:sz w:val="24"/>
          <w:szCs w:val="24"/>
        </w:rPr>
        <w:t xml:space="preserve"> L</w:t>
      </w:r>
      <w:r w:rsidR="259DBF1C" w:rsidRPr="04ACF88D">
        <w:rPr>
          <w:rFonts w:ascii="Times New Roman" w:eastAsia="Times New Roman" w:hAnsi="Times New Roman" w:cs="Times New Roman"/>
          <w:color w:val="000000" w:themeColor="text1"/>
          <w:sz w:val="24"/>
          <w:szCs w:val="24"/>
        </w:rPr>
        <w:t>õike 1</w:t>
      </w:r>
      <w:r w:rsidR="259DBF1C" w:rsidRPr="43DF105C">
        <w:rPr>
          <w:rFonts w:ascii="Times New Roman" w:eastAsia="Times New Roman" w:hAnsi="Times New Roman" w:cs="Times New Roman"/>
          <w:color w:val="000000" w:themeColor="text1"/>
          <w:sz w:val="24"/>
          <w:szCs w:val="24"/>
        </w:rPr>
        <w:t xml:space="preserve"> </w:t>
      </w:r>
      <w:r w:rsidR="259DBF1C" w:rsidRPr="02EA839E">
        <w:rPr>
          <w:rFonts w:ascii="Times New Roman" w:eastAsia="Times New Roman" w:hAnsi="Times New Roman" w:cs="Times New Roman"/>
          <w:color w:val="000000" w:themeColor="text1"/>
          <w:sz w:val="24"/>
          <w:szCs w:val="24"/>
        </w:rPr>
        <w:t>kohaselt</w:t>
      </w:r>
      <w:r w:rsidR="531FFFC0" w:rsidRPr="02EA839E">
        <w:rPr>
          <w:rFonts w:ascii="Times New Roman" w:eastAsia="Times New Roman" w:hAnsi="Times New Roman" w:cs="Times New Roman"/>
          <w:color w:val="000000" w:themeColor="text1"/>
          <w:sz w:val="24"/>
          <w:szCs w:val="24"/>
        </w:rPr>
        <w:t xml:space="preserve"> uuendatakse </w:t>
      </w:r>
      <w:r w:rsidR="531FFFC0" w:rsidRPr="50F9D37F">
        <w:rPr>
          <w:rFonts w:ascii="Times New Roman" w:eastAsia="Times New Roman" w:hAnsi="Times New Roman" w:cs="Times New Roman"/>
          <w:color w:val="000000" w:themeColor="text1"/>
          <w:sz w:val="24"/>
          <w:szCs w:val="24"/>
        </w:rPr>
        <w:t>k</w:t>
      </w:r>
      <w:r w:rsidR="2CE6EFB7" w:rsidRPr="50F9D37F">
        <w:rPr>
          <w:rFonts w:ascii="Times New Roman" w:eastAsia="Times New Roman" w:hAnsi="Times New Roman" w:cs="Times New Roman"/>
          <w:color w:val="000000" w:themeColor="text1"/>
          <w:sz w:val="24"/>
          <w:szCs w:val="24"/>
        </w:rPr>
        <w:t>liimaaruande põhjal</w:t>
      </w:r>
      <w:r w:rsidR="2CE6EFB7" w:rsidRPr="541BC16E">
        <w:rPr>
          <w:rFonts w:ascii="Times New Roman" w:eastAsia="Times New Roman" w:hAnsi="Times New Roman" w:cs="Times New Roman"/>
          <w:color w:val="000000" w:themeColor="text1"/>
          <w:sz w:val="24"/>
          <w:szCs w:val="24"/>
        </w:rPr>
        <w:t xml:space="preserve"> vajaduse</w:t>
      </w:r>
      <w:r w:rsidR="000577B3">
        <w:rPr>
          <w:rFonts w:ascii="Times New Roman" w:eastAsia="Times New Roman" w:hAnsi="Times New Roman" w:cs="Times New Roman"/>
          <w:color w:val="000000" w:themeColor="text1"/>
          <w:sz w:val="24"/>
          <w:szCs w:val="24"/>
        </w:rPr>
        <w:t xml:space="preserve"> korra</w:t>
      </w:r>
      <w:r w:rsidR="2CE6EFB7" w:rsidRPr="541BC16E">
        <w:rPr>
          <w:rFonts w:ascii="Times New Roman" w:eastAsia="Times New Roman" w:hAnsi="Times New Roman" w:cs="Times New Roman"/>
          <w:color w:val="000000" w:themeColor="text1"/>
          <w:sz w:val="24"/>
          <w:szCs w:val="24"/>
        </w:rPr>
        <w:t>l kliimamuutuste leevendamise ja kohanemise eesmärkide saavutamise tagamiseks valdkonna arengukavasid ning tegevusprogramme</w:t>
      </w:r>
      <w:r w:rsidR="60E7D56B" w:rsidRPr="60D2ECE5">
        <w:rPr>
          <w:rFonts w:ascii="Times New Roman" w:eastAsia="Times New Roman" w:hAnsi="Times New Roman" w:cs="Times New Roman"/>
          <w:color w:val="000000" w:themeColor="text1"/>
          <w:sz w:val="24"/>
          <w:szCs w:val="24"/>
        </w:rPr>
        <w:t xml:space="preserve"> ning </w:t>
      </w:r>
      <w:r w:rsidR="001F240F">
        <w:rPr>
          <w:rFonts w:ascii="Times New Roman" w:eastAsia="Times New Roman" w:hAnsi="Times New Roman" w:cs="Times New Roman"/>
          <w:color w:val="000000" w:themeColor="text1"/>
          <w:sz w:val="24"/>
          <w:szCs w:val="24"/>
        </w:rPr>
        <w:t xml:space="preserve">lõike 2 kohaselt, </w:t>
      </w:r>
      <w:r w:rsidR="1ADDFE20" w:rsidRPr="50203508">
        <w:rPr>
          <w:rFonts w:ascii="Times New Roman" w:eastAsia="Times New Roman" w:hAnsi="Times New Roman" w:cs="Times New Roman"/>
          <w:color w:val="000000" w:themeColor="text1"/>
          <w:sz w:val="24"/>
          <w:szCs w:val="24"/>
        </w:rPr>
        <w:t xml:space="preserve">võttes arvesse </w:t>
      </w:r>
      <w:r w:rsidR="6DB1D3EC" w:rsidRPr="54F8D02F">
        <w:rPr>
          <w:rFonts w:ascii="Times New Roman" w:eastAsia="Times New Roman" w:hAnsi="Times New Roman" w:cs="Times New Roman"/>
          <w:color w:val="000000" w:themeColor="text1"/>
          <w:sz w:val="24"/>
          <w:szCs w:val="24"/>
        </w:rPr>
        <w:t>eesmärkide ülevaatamise tulemusi, tehakse vajaduse</w:t>
      </w:r>
      <w:r w:rsidR="00EF1A0A">
        <w:rPr>
          <w:rFonts w:ascii="Times New Roman" w:eastAsia="Times New Roman" w:hAnsi="Times New Roman" w:cs="Times New Roman"/>
          <w:color w:val="000000" w:themeColor="text1"/>
          <w:sz w:val="24"/>
          <w:szCs w:val="24"/>
        </w:rPr>
        <w:t xml:space="preserve"> korra</w:t>
      </w:r>
      <w:r w:rsidR="6DB1D3EC" w:rsidRPr="54F8D02F">
        <w:rPr>
          <w:rFonts w:ascii="Times New Roman" w:eastAsia="Times New Roman" w:hAnsi="Times New Roman" w:cs="Times New Roman"/>
          <w:color w:val="000000" w:themeColor="text1"/>
          <w:sz w:val="24"/>
          <w:szCs w:val="24"/>
        </w:rPr>
        <w:t xml:space="preserve">l ettepanekud </w:t>
      </w:r>
      <w:r w:rsidR="00EF1A0A">
        <w:rPr>
          <w:rFonts w:ascii="Times New Roman" w:eastAsia="Times New Roman" w:hAnsi="Times New Roman" w:cs="Times New Roman"/>
          <w:color w:val="000000" w:themeColor="text1"/>
          <w:sz w:val="24"/>
          <w:szCs w:val="24"/>
        </w:rPr>
        <w:t>eelnõukohase</w:t>
      </w:r>
      <w:r w:rsidR="00EF1A0A" w:rsidRPr="28D8A273">
        <w:rPr>
          <w:rFonts w:ascii="Times New Roman" w:eastAsia="Times New Roman" w:hAnsi="Times New Roman" w:cs="Times New Roman"/>
          <w:color w:val="000000" w:themeColor="text1"/>
          <w:sz w:val="24"/>
          <w:szCs w:val="24"/>
        </w:rPr>
        <w:t xml:space="preserve"> </w:t>
      </w:r>
      <w:r w:rsidR="3DEA452F" w:rsidRPr="28D8A273">
        <w:rPr>
          <w:rFonts w:ascii="Times New Roman" w:eastAsia="Times New Roman" w:hAnsi="Times New Roman" w:cs="Times New Roman"/>
          <w:color w:val="000000" w:themeColor="text1"/>
          <w:sz w:val="24"/>
          <w:szCs w:val="24"/>
        </w:rPr>
        <w:t xml:space="preserve">seaduse </w:t>
      </w:r>
      <w:r w:rsidR="3DEA452F" w:rsidRPr="7FADB7DC">
        <w:rPr>
          <w:rFonts w:ascii="Times New Roman" w:eastAsia="Times New Roman" w:hAnsi="Times New Roman" w:cs="Times New Roman"/>
          <w:color w:val="000000" w:themeColor="text1"/>
          <w:sz w:val="24"/>
          <w:szCs w:val="24"/>
        </w:rPr>
        <w:t>4. peatükis sätestatud</w:t>
      </w:r>
      <w:r w:rsidR="6DB1D3EC" w:rsidRPr="28D8A273">
        <w:rPr>
          <w:rFonts w:ascii="Times New Roman" w:eastAsia="Times New Roman" w:hAnsi="Times New Roman" w:cs="Times New Roman"/>
          <w:color w:val="000000" w:themeColor="text1"/>
          <w:sz w:val="24"/>
          <w:szCs w:val="24"/>
        </w:rPr>
        <w:t xml:space="preserve"> </w:t>
      </w:r>
      <w:r w:rsidR="6DB1D3EC" w:rsidRPr="54F8D02F">
        <w:rPr>
          <w:rFonts w:ascii="Times New Roman" w:eastAsia="Times New Roman" w:hAnsi="Times New Roman" w:cs="Times New Roman"/>
          <w:color w:val="000000" w:themeColor="text1"/>
          <w:sz w:val="24"/>
          <w:szCs w:val="24"/>
        </w:rPr>
        <w:t xml:space="preserve">eesmärkide või </w:t>
      </w:r>
      <w:r w:rsidR="4D427E8D" w:rsidRPr="6A6C85CB">
        <w:rPr>
          <w:rFonts w:ascii="Times New Roman" w:eastAsia="Times New Roman" w:hAnsi="Times New Roman" w:cs="Times New Roman"/>
          <w:color w:val="000000" w:themeColor="text1"/>
          <w:sz w:val="24"/>
          <w:szCs w:val="24"/>
        </w:rPr>
        <w:t xml:space="preserve">nende saavutamiseks võetavate meetmete kohandamiseks </w:t>
      </w:r>
      <w:r w:rsidR="6DB1D3EC" w:rsidRPr="54F8D02F">
        <w:rPr>
          <w:rFonts w:ascii="Times New Roman" w:eastAsia="Times New Roman" w:hAnsi="Times New Roman" w:cs="Times New Roman"/>
          <w:color w:val="000000" w:themeColor="text1"/>
          <w:sz w:val="24"/>
          <w:szCs w:val="24"/>
        </w:rPr>
        <w:t>või uute eesmärkide seadmiseks.</w:t>
      </w:r>
    </w:p>
    <w:p w14:paraId="0BFE269E" w14:textId="273A0069" w:rsidR="52E38379" w:rsidRDefault="52E38379" w:rsidP="00E57547">
      <w:pPr>
        <w:spacing w:after="0" w:line="240" w:lineRule="auto"/>
        <w:jc w:val="both"/>
        <w:rPr>
          <w:rFonts w:ascii="Times New Roman" w:eastAsia="Times New Roman" w:hAnsi="Times New Roman" w:cs="Times New Roman"/>
          <w:color w:val="000000" w:themeColor="text1"/>
          <w:sz w:val="24"/>
          <w:szCs w:val="24"/>
        </w:rPr>
      </w:pPr>
    </w:p>
    <w:p w14:paraId="389F2F63" w14:textId="63525E38" w:rsidR="6402D600" w:rsidRPr="00EC12B1" w:rsidRDefault="00B33AEC" w:rsidP="001320CE">
      <w:pPr>
        <w:pStyle w:val="Pealkiri2"/>
      </w:pPr>
      <w:bookmarkStart w:id="35" w:name="_Toc173748438"/>
      <w:r w:rsidRPr="00EC12B1">
        <w:t>9</w:t>
      </w:r>
      <w:r w:rsidR="2AD9B7AE" w:rsidRPr="00EC12B1">
        <w:t>. peatükk</w:t>
      </w:r>
      <w:r w:rsidR="00EF1A0A" w:rsidRPr="00EC12B1">
        <w:t>.</w:t>
      </w:r>
      <w:r w:rsidR="2AD9B7AE" w:rsidRPr="00EC12B1">
        <w:t xml:space="preserve"> Kliimanõukogu</w:t>
      </w:r>
      <w:bookmarkEnd w:id="35"/>
    </w:p>
    <w:p w14:paraId="4809344C" w14:textId="77777777" w:rsidR="001C4047" w:rsidRDefault="001C4047" w:rsidP="00F46374">
      <w:pPr>
        <w:spacing w:after="0" w:line="240" w:lineRule="auto"/>
        <w:jc w:val="both"/>
        <w:rPr>
          <w:rFonts w:ascii="Times New Roman" w:eastAsia="Times New Roman" w:hAnsi="Times New Roman" w:cs="Times New Roman"/>
          <w:b/>
          <w:bCs/>
          <w:color w:val="000000" w:themeColor="text1"/>
          <w:sz w:val="24"/>
          <w:szCs w:val="24"/>
        </w:rPr>
      </w:pPr>
    </w:p>
    <w:p w14:paraId="671B9A97" w14:textId="3CACB0D8" w:rsidR="6CA192D0" w:rsidRDefault="3E723587" w:rsidP="001C4047">
      <w:pPr>
        <w:spacing w:after="0" w:line="240" w:lineRule="auto"/>
        <w:jc w:val="both"/>
        <w:rPr>
          <w:rFonts w:ascii="Times New Roman" w:eastAsia="Times New Roman" w:hAnsi="Times New Roman" w:cs="Times New Roman"/>
          <w:b/>
          <w:bCs/>
          <w:color w:val="000000" w:themeColor="text1"/>
          <w:sz w:val="24"/>
          <w:szCs w:val="24"/>
        </w:rPr>
      </w:pPr>
      <w:r w:rsidRPr="541BC16E">
        <w:rPr>
          <w:rFonts w:ascii="Times New Roman" w:eastAsia="Times New Roman" w:hAnsi="Times New Roman" w:cs="Times New Roman"/>
          <w:b/>
          <w:bCs/>
          <w:color w:val="000000" w:themeColor="text1"/>
          <w:sz w:val="24"/>
          <w:szCs w:val="24"/>
        </w:rPr>
        <w:t xml:space="preserve">§ </w:t>
      </w:r>
      <w:r w:rsidRPr="599BAFF8">
        <w:rPr>
          <w:rFonts w:ascii="Times New Roman" w:eastAsia="Times New Roman" w:hAnsi="Times New Roman" w:cs="Times New Roman"/>
          <w:b/>
          <w:bCs/>
          <w:color w:val="000000" w:themeColor="text1"/>
          <w:sz w:val="24"/>
          <w:szCs w:val="24"/>
        </w:rPr>
        <w:t>4</w:t>
      </w:r>
      <w:r w:rsidR="69E4B6E9" w:rsidRPr="599BAFF8">
        <w:rPr>
          <w:rFonts w:ascii="Times New Roman" w:eastAsia="Times New Roman" w:hAnsi="Times New Roman" w:cs="Times New Roman"/>
          <w:b/>
          <w:bCs/>
          <w:color w:val="000000" w:themeColor="text1"/>
          <w:sz w:val="24"/>
          <w:szCs w:val="24"/>
        </w:rPr>
        <w:t>9</w:t>
      </w:r>
      <w:r w:rsidRPr="541BC16E">
        <w:rPr>
          <w:rFonts w:ascii="Times New Roman" w:eastAsia="Times New Roman" w:hAnsi="Times New Roman" w:cs="Times New Roman"/>
          <w:b/>
          <w:bCs/>
          <w:color w:val="000000" w:themeColor="text1"/>
          <w:sz w:val="24"/>
          <w:szCs w:val="24"/>
        </w:rPr>
        <w:t>. Kliimanõukogu</w:t>
      </w:r>
    </w:p>
    <w:p w14:paraId="7B14BC73" w14:textId="77777777" w:rsidR="001C4047" w:rsidRDefault="001C4047" w:rsidP="006A443F">
      <w:pPr>
        <w:spacing w:after="0" w:line="240" w:lineRule="auto"/>
        <w:jc w:val="both"/>
        <w:rPr>
          <w:rFonts w:ascii="Times New Roman" w:eastAsia="Times New Roman" w:hAnsi="Times New Roman" w:cs="Times New Roman"/>
          <w:color w:val="000000" w:themeColor="text1"/>
          <w:sz w:val="24"/>
          <w:szCs w:val="24"/>
        </w:rPr>
      </w:pPr>
    </w:p>
    <w:p w14:paraId="27366439" w14:textId="3DF96345" w:rsidR="6CA192D0" w:rsidRDefault="43EBCD7A" w:rsidP="006A443F">
      <w:pPr>
        <w:spacing w:after="0" w:line="240" w:lineRule="auto"/>
        <w:jc w:val="both"/>
        <w:rPr>
          <w:rFonts w:ascii="Times New Roman" w:eastAsia="Times New Roman" w:hAnsi="Times New Roman" w:cs="Times New Roman"/>
          <w:color w:val="BFBFBF" w:themeColor="background1" w:themeShade="BF"/>
          <w:sz w:val="24"/>
          <w:szCs w:val="24"/>
        </w:rPr>
      </w:pPr>
      <w:r w:rsidRPr="541BC16E">
        <w:rPr>
          <w:rFonts w:ascii="Times New Roman" w:eastAsia="Times New Roman" w:hAnsi="Times New Roman" w:cs="Times New Roman"/>
          <w:color w:val="000000" w:themeColor="text1"/>
          <w:sz w:val="24"/>
          <w:szCs w:val="24"/>
        </w:rPr>
        <w:t xml:space="preserve">Paragrahvis </w:t>
      </w:r>
      <w:r w:rsidR="544C15FC" w:rsidRPr="6AB5C98F">
        <w:rPr>
          <w:rFonts w:ascii="Times New Roman" w:eastAsia="Times New Roman" w:hAnsi="Times New Roman" w:cs="Times New Roman"/>
          <w:color w:val="000000" w:themeColor="text1"/>
          <w:sz w:val="24"/>
          <w:szCs w:val="24"/>
        </w:rPr>
        <w:t>4</w:t>
      </w:r>
      <w:r w:rsidR="6E721EC8" w:rsidRPr="6AB5C98F">
        <w:rPr>
          <w:rFonts w:ascii="Times New Roman" w:eastAsia="Times New Roman" w:hAnsi="Times New Roman" w:cs="Times New Roman"/>
          <w:color w:val="000000" w:themeColor="text1"/>
          <w:sz w:val="24"/>
          <w:szCs w:val="24"/>
        </w:rPr>
        <w:t>9</w:t>
      </w:r>
      <w:r w:rsidRPr="541BC16E">
        <w:rPr>
          <w:rFonts w:ascii="Times New Roman" w:eastAsia="Times New Roman" w:hAnsi="Times New Roman" w:cs="Times New Roman"/>
          <w:color w:val="000000" w:themeColor="text1"/>
          <w:sz w:val="24"/>
          <w:szCs w:val="24"/>
        </w:rPr>
        <w:t xml:space="preserve"> </w:t>
      </w:r>
      <w:r w:rsidR="00EF1A0A">
        <w:rPr>
          <w:rFonts w:ascii="Times New Roman" w:eastAsia="Times New Roman" w:hAnsi="Times New Roman" w:cs="Times New Roman"/>
          <w:color w:val="000000" w:themeColor="text1"/>
          <w:sz w:val="24"/>
          <w:szCs w:val="24"/>
        </w:rPr>
        <w:t>sätestatakse</w:t>
      </w:r>
      <w:r w:rsidR="0F95F42A" w:rsidRPr="541BC16E">
        <w:rPr>
          <w:rFonts w:ascii="Times New Roman" w:eastAsia="Times New Roman" w:hAnsi="Times New Roman" w:cs="Times New Roman"/>
          <w:color w:val="000000" w:themeColor="text1"/>
          <w:sz w:val="24"/>
          <w:szCs w:val="24"/>
        </w:rPr>
        <w:t xml:space="preserve"> kliimanõukogu ülesanded</w:t>
      </w:r>
      <w:r w:rsidR="684F2F22" w:rsidRPr="541BC16E">
        <w:rPr>
          <w:rFonts w:ascii="Times New Roman" w:eastAsia="Times New Roman" w:hAnsi="Times New Roman" w:cs="Times New Roman"/>
          <w:color w:val="000000" w:themeColor="text1"/>
          <w:sz w:val="24"/>
          <w:szCs w:val="24"/>
        </w:rPr>
        <w:t xml:space="preserve"> ja liikmel</w:t>
      </w:r>
      <w:r w:rsidR="6CC4633D" w:rsidRPr="541BC16E">
        <w:rPr>
          <w:rFonts w:ascii="Times New Roman" w:eastAsia="Times New Roman" w:hAnsi="Times New Roman" w:cs="Times New Roman"/>
          <w:color w:val="000000" w:themeColor="text1"/>
          <w:sz w:val="24"/>
          <w:szCs w:val="24"/>
        </w:rPr>
        <w:t>isus ning liikmete pädevus, lisaks volitusnormid Vabariigi Valitsusele</w:t>
      </w:r>
      <w:r w:rsidR="7EE41A84" w:rsidRPr="541BC16E">
        <w:rPr>
          <w:rFonts w:ascii="Times New Roman" w:eastAsia="Times New Roman" w:hAnsi="Times New Roman" w:cs="Times New Roman"/>
          <w:color w:val="000000" w:themeColor="text1"/>
          <w:sz w:val="24"/>
          <w:szCs w:val="24"/>
        </w:rPr>
        <w:t xml:space="preserve"> koosseisu ja põhimääruse kinnitamiseks.</w:t>
      </w:r>
      <w:r w:rsidRPr="541BC16E" w:rsidDel="006A738A">
        <w:rPr>
          <w:rFonts w:ascii="Times New Roman" w:eastAsia="Times New Roman" w:hAnsi="Times New Roman" w:cs="Times New Roman"/>
          <w:color w:val="000000" w:themeColor="text1"/>
          <w:sz w:val="24"/>
          <w:szCs w:val="24"/>
        </w:rPr>
        <w:t xml:space="preserve"> </w:t>
      </w:r>
      <w:r w:rsidR="48BCF07C" w:rsidRPr="541BC16E">
        <w:rPr>
          <w:rFonts w:ascii="Times New Roman" w:eastAsia="Times New Roman" w:hAnsi="Times New Roman" w:cs="Times New Roman"/>
          <w:color w:val="000000" w:themeColor="text1"/>
          <w:sz w:val="24"/>
          <w:szCs w:val="24"/>
        </w:rPr>
        <w:t>Lõike</w:t>
      </w:r>
      <w:r w:rsidR="00EF1A0A">
        <w:rPr>
          <w:rFonts w:ascii="Times New Roman" w:eastAsia="Times New Roman" w:hAnsi="Times New Roman" w:cs="Times New Roman"/>
          <w:color w:val="000000" w:themeColor="text1"/>
          <w:sz w:val="24"/>
          <w:szCs w:val="24"/>
        </w:rPr>
        <w:t xml:space="preserve"> </w:t>
      </w:r>
      <w:r w:rsidR="48BCF07C" w:rsidRPr="541BC16E">
        <w:rPr>
          <w:rFonts w:ascii="Times New Roman" w:eastAsia="Times New Roman" w:hAnsi="Times New Roman" w:cs="Times New Roman"/>
          <w:color w:val="000000" w:themeColor="text1"/>
          <w:sz w:val="24"/>
          <w:szCs w:val="24"/>
        </w:rPr>
        <w:t>1 kohaselt on kliimanõukogu nõuandev kogu, mille ülesanne on nõustada Vabariigi Valitsust kliimapoliitilist</w:t>
      </w:r>
      <w:r w:rsidR="0A485982" w:rsidRPr="541BC16E">
        <w:rPr>
          <w:rFonts w:ascii="Times New Roman" w:eastAsia="Times New Roman" w:hAnsi="Times New Roman" w:cs="Times New Roman"/>
          <w:color w:val="000000" w:themeColor="text1"/>
          <w:sz w:val="24"/>
          <w:szCs w:val="24"/>
        </w:rPr>
        <w:t>e otsuste kujundamisel, j</w:t>
      </w:r>
      <w:r w:rsidR="3E723587" w:rsidRPr="541BC16E">
        <w:rPr>
          <w:rFonts w:ascii="Times New Roman" w:eastAsia="Times New Roman" w:hAnsi="Times New Roman" w:cs="Times New Roman"/>
          <w:color w:val="000000" w:themeColor="text1"/>
          <w:sz w:val="24"/>
          <w:szCs w:val="24"/>
        </w:rPr>
        <w:t>älgida kliimamuutuste leevendamise ja kliimamuutustega kohanemise eesmärkide täitmist ja anda hinnanguid eesmärkide täitmise aruannetele</w:t>
      </w:r>
      <w:r w:rsidR="26D11F54" w:rsidRPr="541BC16E">
        <w:rPr>
          <w:rFonts w:ascii="Times New Roman" w:eastAsia="Times New Roman" w:hAnsi="Times New Roman" w:cs="Times New Roman"/>
          <w:color w:val="000000" w:themeColor="text1"/>
          <w:sz w:val="24"/>
          <w:szCs w:val="24"/>
        </w:rPr>
        <w:t xml:space="preserve">, </w:t>
      </w:r>
      <w:r w:rsidR="3E723587" w:rsidRPr="541BC16E">
        <w:rPr>
          <w:rFonts w:ascii="Times New Roman" w:eastAsia="Times New Roman" w:hAnsi="Times New Roman" w:cs="Times New Roman"/>
          <w:color w:val="000000" w:themeColor="text1"/>
          <w:sz w:val="24"/>
          <w:szCs w:val="24"/>
        </w:rPr>
        <w:t>teha ettepanekuid Vabariigi Valitsusele</w:t>
      </w:r>
      <w:r w:rsidR="3E723587" w:rsidRPr="541BC16E" w:rsidDel="006A738A">
        <w:rPr>
          <w:rFonts w:ascii="Times New Roman" w:eastAsia="Times New Roman" w:hAnsi="Times New Roman" w:cs="Times New Roman"/>
          <w:color w:val="000000" w:themeColor="text1"/>
          <w:sz w:val="24"/>
          <w:szCs w:val="24"/>
        </w:rPr>
        <w:t xml:space="preserve"> </w:t>
      </w:r>
      <w:r w:rsidR="3E723587" w:rsidRPr="541BC16E">
        <w:rPr>
          <w:rFonts w:ascii="Times New Roman" w:eastAsia="Times New Roman" w:hAnsi="Times New Roman" w:cs="Times New Roman"/>
          <w:color w:val="000000" w:themeColor="text1"/>
          <w:sz w:val="24"/>
          <w:szCs w:val="24"/>
        </w:rPr>
        <w:t xml:space="preserve">eesmärkide saavutamise ning meetmete rakendamise </w:t>
      </w:r>
      <w:r w:rsidR="00EF1A0A">
        <w:rPr>
          <w:rFonts w:ascii="Times New Roman" w:eastAsia="Times New Roman" w:hAnsi="Times New Roman" w:cs="Times New Roman"/>
          <w:color w:val="000000" w:themeColor="text1"/>
          <w:sz w:val="24"/>
          <w:szCs w:val="24"/>
        </w:rPr>
        <w:t>kohta</w:t>
      </w:r>
      <w:r w:rsidR="7437D2CE" w:rsidRPr="541BC16E">
        <w:rPr>
          <w:rFonts w:ascii="Times New Roman" w:eastAsia="Times New Roman" w:hAnsi="Times New Roman" w:cs="Times New Roman"/>
          <w:color w:val="000000" w:themeColor="text1"/>
          <w:sz w:val="24"/>
          <w:szCs w:val="24"/>
        </w:rPr>
        <w:t xml:space="preserve"> ning </w:t>
      </w:r>
      <w:r w:rsidR="3E723587" w:rsidRPr="541BC16E">
        <w:rPr>
          <w:rFonts w:ascii="Times New Roman" w:eastAsia="Times New Roman" w:hAnsi="Times New Roman" w:cs="Times New Roman"/>
          <w:color w:val="000000" w:themeColor="text1"/>
          <w:sz w:val="24"/>
          <w:szCs w:val="24"/>
        </w:rPr>
        <w:t>osaleda kliimaeesmärkide täitmise ülevaatamises</w:t>
      </w:r>
      <w:r w:rsidR="3E723587" w:rsidRPr="541BC16E">
        <w:rPr>
          <w:rFonts w:ascii="Times New Roman" w:eastAsia="Times New Roman" w:hAnsi="Times New Roman" w:cs="Times New Roman"/>
          <w:color w:val="BFBFBF" w:themeColor="background1" w:themeShade="BF"/>
          <w:sz w:val="24"/>
          <w:szCs w:val="24"/>
        </w:rPr>
        <w:t>.</w:t>
      </w:r>
    </w:p>
    <w:p w14:paraId="04C7D94D" w14:textId="77777777" w:rsidR="00EF1A0A" w:rsidRPr="006A443F" w:rsidRDefault="00EF1A0A" w:rsidP="00F46374">
      <w:pPr>
        <w:spacing w:after="0" w:line="240" w:lineRule="auto"/>
        <w:jc w:val="both"/>
        <w:rPr>
          <w:rFonts w:ascii="Times New Roman" w:eastAsia="Times New Roman" w:hAnsi="Times New Roman" w:cs="Times New Roman"/>
          <w:sz w:val="24"/>
          <w:szCs w:val="24"/>
        </w:rPr>
      </w:pPr>
    </w:p>
    <w:p w14:paraId="17AEBD07" w14:textId="28A50A8C" w:rsidR="6CA192D0" w:rsidRDefault="00EF1A0A" w:rsidP="006A443F">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lastRenderedPageBreak/>
        <w:t>L</w:t>
      </w:r>
      <w:r w:rsidR="4BBF01DB" w:rsidRPr="541BC16E">
        <w:rPr>
          <w:rFonts w:ascii="Times New Roman" w:eastAsia="Times New Roman" w:hAnsi="Times New Roman" w:cs="Times New Roman"/>
          <w:color w:val="000000" w:themeColor="text1"/>
          <w:sz w:val="24"/>
          <w:szCs w:val="24"/>
        </w:rPr>
        <w:t xml:space="preserve">õike 2 </w:t>
      </w:r>
      <w:r>
        <w:rPr>
          <w:rFonts w:ascii="Times New Roman" w:eastAsia="Times New Roman" w:hAnsi="Times New Roman" w:cs="Times New Roman"/>
          <w:color w:val="000000" w:themeColor="text1"/>
          <w:sz w:val="24"/>
          <w:szCs w:val="24"/>
        </w:rPr>
        <w:t xml:space="preserve">kohaselt </w:t>
      </w:r>
      <w:r w:rsidR="4BBF01DB" w:rsidRPr="541BC16E">
        <w:rPr>
          <w:rFonts w:ascii="Times New Roman" w:eastAsia="Times New Roman" w:hAnsi="Times New Roman" w:cs="Times New Roman"/>
          <w:color w:val="000000" w:themeColor="text1"/>
          <w:sz w:val="24"/>
          <w:szCs w:val="24"/>
        </w:rPr>
        <w:t>on k</w:t>
      </w:r>
      <w:r w:rsidR="3E723587" w:rsidRPr="541BC16E">
        <w:rPr>
          <w:rFonts w:ascii="Times New Roman" w:eastAsia="Times New Roman" w:hAnsi="Times New Roman" w:cs="Times New Roman"/>
          <w:color w:val="000000" w:themeColor="text1"/>
          <w:sz w:val="24"/>
          <w:szCs w:val="24"/>
        </w:rPr>
        <w:t>liimanõukogu</w:t>
      </w:r>
      <w:r w:rsidR="004E7628">
        <w:rPr>
          <w:rFonts w:ascii="Times New Roman" w:eastAsia="Times New Roman" w:hAnsi="Times New Roman" w:cs="Times New Roman"/>
          <w:color w:val="000000" w:themeColor="text1"/>
          <w:sz w:val="24"/>
          <w:szCs w:val="24"/>
        </w:rPr>
        <w:t xml:space="preserve"> </w:t>
      </w:r>
      <w:r w:rsidR="3E723587" w:rsidRPr="541BC16E">
        <w:rPr>
          <w:rFonts w:ascii="Times New Roman" w:eastAsia="Times New Roman" w:hAnsi="Times New Roman" w:cs="Times New Roman"/>
          <w:color w:val="000000" w:themeColor="text1"/>
          <w:sz w:val="24"/>
          <w:szCs w:val="24"/>
        </w:rPr>
        <w:t xml:space="preserve">oma ülesannete täitmisel sõltumatu ega võta vastu juhiseid Kliimaministeeriumilt, Vabariigi Valitsuselt </w:t>
      </w:r>
      <w:r>
        <w:rPr>
          <w:rFonts w:ascii="Times New Roman" w:eastAsia="Times New Roman" w:hAnsi="Times New Roman" w:cs="Times New Roman"/>
          <w:color w:val="000000" w:themeColor="text1"/>
          <w:sz w:val="24"/>
          <w:szCs w:val="24"/>
        </w:rPr>
        <w:t>ega</w:t>
      </w:r>
      <w:r w:rsidR="3E723587" w:rsidRPr="541BC16E">
        <w:rPr>
          <w:rFonts w:ascii="Times New Roman" w:eastAsia="Times New Roman" w:hAnsi="Times New Roman" w:cs="Times New Roman"/>
          <w:color w:val="000000" w:themeColor="text1"/>
          <w:sz w:val="24"/>
          <w:szCs w:val="24"/>
        </w:rPr>
        <w:t xml:space="preserve"> muudelt avaliku või erasektori asutustelt, organisatsioonidelt ega isikutelt.</w:t>
      </w:r>
    </w:p>
    <w:p w14:paraId="11B355B8" w14:textId="77777777" w:rsidR="0061122E" w:rsidRDefault="0061122E" w:rsidP="006A443F">
      <w:pPr>
        <w:spacing w:after="0" w:line="240" w:lineRule="auto"/>
        <w:jc w:val="both"/>
        <w:rPr>
          <w:rFonts w:ascii="Times New Roman" w:eastAsia="Times New Roman" w:hAnsi="Times New Roman" w:cs="Times New Roman"/>
          <w:color w:val="000000" w:themeColor="text1"/>
          <w:sz w:val="24"/>
          <w:szCs w:val="24"/>
        </w:rPr>
      </w:pPr>
    </w:p>
    <w:p w14:paraId="6AC9F2CE" w14:textId="4FD6DA0B" w:rsidR="6CA192D0" w:rsidRDefault="32F0B778" w:rsidP="006A443F">
      <w:pPr>
        <w:spacing w:after="0" w:line="240" w:lineRule="auto"/>
        <w:jc w:val="both"/>
        <w:rPr>
          <w:rFonts w:ascii="Times New Roman" w:eastAsia="Times New Roman" w:hAnsi="Times New Roman" w:cs="Times New Roman"/>
          <w:color w:val="202020"/>
          <w:sz w:val="24"/>
          <w:szCs w:val="24"/>
        </w:rPr>
      </w:pPr>
      <w:r w:rsidRPr="541BC16E">
        <w:rPr>
          <w:rFonts w:ascii="Times New Roman" w:eastAsia="Times New Roman" w:hAnsi="Times New Roman" w:cs="Times New Roman"/>
          <w:color w:val="000000" w:themeColor="text1"/>
          <w:sz w:val="24"/>
          <w:szCs w:val="24"/>
        </w:rPr>
        <w:t>Lõike</w:t>
      </w:r>
      <w:r w:rsidR="00EF1A0A">
        <w:rPr>
          <w:rFonts w:ascii="Times New Roman" w:eastAsia="Times New Roman" w:hAnsi="Times New Roman" w:cs="Times New Roman"/>
          <w:color w:val="000000" w:themeColor="text1"/>
          <w:sz w:val="24"/>
          <w:szCs w:val="24"/>
        </w:rPr>
        <w:t>s</w:t>
      </w:r>
      <w:r w:rsidRPr="541BC16E">
        <w:rPr>
          <w:rFonts w:ascii="Times New Roman" w:eastAsia="Times New Roman" w:hAnsi="Times New Roman" w:cs="Times New Roman"/>
          <w:color w:val="000000" w:themeColor="text1"/>
          <w:sz w:val="24"/>
          <w:szCs w:val="24"/>
        </w:rPr>
        <w:t xml:space="preserve"> 3 antakse Vabariigi Valitsusele volitus kliimaministri ettepanekul kinnitada </w:t>
      </w:r>
      <w:r w:rsidR="53D9FA2F" w:rsidRPr="6AB5C98F">
        <w:rPr>
          <w:rFonts w:ascii="Times New Roman" w:eastAsia="Times New Roman" w:hAnsi="Times New Roman" w:cs="Times New Roman"/>
          <w:color w:val="000000" w:themeColor="text1"/>
          <w:sz w:val="24"/>
          <w:szCs w:val="24"/>
        </w:rPr>
        <w:t>k</w:t>
      </w:r>
      <w:r w:rsidR="2DBA6FE8" w:rsidRPr="6AB5C98F">
        <w:rPr>
          <w:rFonts w:ascii="Times New Roman" w:eastAsia="Times New Roman" w:hAnsi="Times New Roman" w:cs="Times New Roman"/>
          <w:color w:val="000000" w:themeColor="text1"/>
          <w:sz w:val="24"/>
          <w:szCs w:val="24"/>
        </w:rPr>
        <w:t>liimanõukogu</w:t>
      </w:r>
      <w:r w:rsidR="3E723587" w:rsidRPr="541BC16E">
        <w:rPr>
          <w:rFonts w:ascii="Times New Roman" w:eastAsia="Times New Roman" w:hAnsi="Times New Roman" w:cs="Times New Roman"/>
          <w:color w:val="000000" w:themeColor="text1"/>
          <w:sz w:val="24"/>
          <w:szCs w:val="24"/>
        </w:rPr>
        <w:t xml:space="preserve"> </w:t>
      </w:r>
      <w:r w:rsidR="3E723587" w:rsidRPr="541BC16E">
        <w:rPr>
          <w:rFonts w:ascii="Times New Roman" w:eastAsia="Times New Roman" w:hAnsi="Times New Roman" w:cs="Times New Roman"/>
          <w:color w:val="202020"/>
          <w:sz w:val="24"/>
          <w:szCs w:val="24"/>
        </w:rPr>
        <w:t>koosseis</w:t>
      </w:r>
      <w:r w:rsidR="70EDC8D1" w:rsidRPr="2808F35D">
        <w:rPr>
          <w:rFonts w:ascii="Times New Roman" w:eastAsia="Times New Roman" w:hAnsi="Times New Roman" w:cs="Times New Roman"/>
          <w:color w:val="202020"/>
          <w:sz w:val="24"/>
          <w:szCs w:val="24"/>
        </w:rPr>
        <w:t xml:space="preserve">, </w:t>
      </w:r>
      <w:r w:rsidR="577D32C4" w:rsidRPr="57107AC5">
        <w:rPr>
          <w:rFonts w:ascii="Times New Roman" w:eastAsia="Times New Roman" w:hAnsi="Times New Roman" w:cs="Times New Roman"/>
          <w:color w:val="202020"/>
          <w:sz w:val="24"/>
          <w:szCs w:val="24"/>
        </w:rPr>
        <w:t xml:space="preserve">võttes arvesse </w:t>
      </w:r>
      <w:r w:rsidR="577D32C4" w:rsidRPr="24F88EA1">
        <w:rPr>
          <w:rFonts w:ascii="Times New Roman" w:eastAsia="Times New Roman" w:hAnsi="Times New Roman" w:cs="Times New Roman"/>
          <w:color w:val="202020"/>
          <w:sz w:val="24"/>
          <w:szCs w:val="24"/>
        </w:rPr>
        <w:t xml:space="preserve">lõikes 4 </w:t>
      </w:r>
      <w:r w:rsidR="577D32C4" w:rsidRPr="526C6504">
        <w:rPr>
          <w:rFonts w:ascii="Times New Roman" w:eastAsia="Times New Roman" w:hAnsi="Times New Roman" w:cs="Times New Roman"/>
          <w:color w:val="202020"/>
          <w:sz w:val="24"/>
          <w:szCs w:val="24"/>
        </w:rPr>
        <w:t xml:space="preserve">sätestatud </w:t>
      </w:r>
      <w:r w:rsidR="5C76E27E" w:rsidRPr="6AB5C98F">
        <w:rPr>
          <w:rFonts w:ascii="Times New Roman" w:eastAsia="Times New Roman" w:hAnsi="Times New Roman" w:cs="Times New Roman"/>
          <w:color w:val="202020"/>
          <w:sz w:val="24"/>
          <w:szCs w:val="24"/>
        </w:rPr>
        <w:t>k</w:t>
      </w:r>
      <w:r w:rsidR="2DBA6FE8" w:rsidRPr="6AB5C98F">
        <w:rPr>
          <w:rFonts w:ascii="Times New Roman" w:eastAsia="Times New Roman" w:hAnsi="Times New Roman" w:cs="Times New Roman"/>
          <w:color w:val="202020"/>
          <w:sz w:val="24"/>
          <w:szCs w:val="24"/>
        </w:rPr>
        <w:t>liimanõukogu</w:t>
      </w:r>
      <w:r w:rsidR="3E723587" w:rsidRPr="4A70FA5F">
        <w:rPr>
          <w:rFonts w:ascii="Times New Roman" w:eastAsia="Times New Roman" w:hAnsi="Times New Roman" w:cs="Times New Roman"/>
          <w:color w:val="202020"/>
          <w:sz w:val="24"/>
          <w:szCs w:val="24"/>
        </w:rPr>
        <w:t xml:space="preserve"> </w:t>
      </w:r>
      <w:r w:rsidR="0E450DFA" w:rsidRPr="4A70FA5F">
        <w:rPr>
          <w:rFonts w:ascii="Times New Roman" w:eastAsia="Times New Roman" w:hAnsi="Times New Roman" w:cs="Times New Roman"/>
          <w:color w:val="202020"/>
          <w:sz w:val="24"/>
          <w:szCs w:val="24"/>
        </w:rPr>
        <w:t>profiili</w:t>
      </w:r>
      <w:r w:rsidR="2D9917B6" w:rsidRPr="4A70FA5F">
        <w:rPr>
          <w:rFonts w:ascii="Times New Roman" w:eastAsia="Times New Roman" w:hAnsi="Times New Roman" w:cs="Times New Roman"/>
          <w:color w:val="202020"/>
          <w:sz w:val="24"/>
          <w:szCs w:val="24"/>
        </w:rPr>
        <w:t>,</w:t>
      </w:r>
      <w:r w:rsidR="3E723587" w:rsidRPr="4A70FA5F">
        <w:rPr>
          <w:rFonts w:ascii="Times New Roman" w:eastAsia="Times New Roman" w:hAnsi="Times New Roman" w:cs="Times New Roman"/>
          <w:color w:val="202020"/>
          <w:sz w:val="24"/>
          <w:szCs w:val="24"/>
        </w:rPr>
        <w:t xml:space="preserve"> </w:t>
      </w:r>
      <w:r w:rsidR="2D9917B6" w:rsidRPr="4A70FA5F">
        <w:rPr>
          <w:rFonts w:ascii="Times New Roman" w:eastAsia="Times New Roman" w:hAnsi="Times New Roman" w:cs="Times New Roman"/>
          <w:color w:val="202020"/>
          <w:sz w:val="24"/>
          <w:szCs w:val="24"/>
        </w:rPr>
        <w:t>mille kohaselt</w:t>
      </w:r>
      <w:r w:rsidR="0E450DFA" w:rsidRPr="4A70FA5F">
        <w:rPr>
          <w:rFonts w:ascii="Times New Roman" w:eastAsia="Times New Roman" w:hAnsi="Times New Roman" w:cs="Times New Roman"/>
          <w:color w:val="202020"/>
          <w:sz w:val="24"/>
          <w:szCs w:val="24"/>
        </w:rPr>
        <w:t xml:space="preserve"> </w:t>
      </w:r>
      <w:r w:rsidR="3E723587" w:rsidRPr="4A70FA5F">
        <w:rPr>
          <w:rFonts w:ascii="Times New Roman" w:eastAsia="Times New Roman" w:hAnsi="Times New Roman" w:cs="Times New Roman"/>
          <w:color w:val="202020"/>
          <w:sz w:val="24"/>
          <w:szCs w:val="24"/>
        </w:rPr>
        <w:t xml:space="preserve">koosneb </w:t>
      </w:r>
      <w:r w:rsidR="5C76E27E" w:rsidRPr="6AB5C98F">
        <w:rPr>
          <w:rFonts w:ascii="Times New Roman" w:eastAsia="Times New Roman" w:hAnsi="Times New Roman" w:cs="Times New Roman"/>
          <w:color w:val="202020"/>
          <w:sz w:val="24"/>
          <w:szCs w:val="24"/>
        </w:rPr>
        <w:t>k</w:t>
      </w:r>
      <w:r w:rsidR="2748F120" w:rsidRPr="6AB5C98F">
        <w:rPr>
          <w:rFonts w:ascii="Times New Roman" w:eastAsia="Times New Roman" w:hAnsi="Times New Roman" w:cs="Times New Roman"/>
          <w:color w:val="202020"/>
          <w:sz w:val="24"/>
          <w:szCs w:val="24"/>
        </w:rPr>
        <w:t>liimanõukogu</w:t>
      </w:r>
      <w:r w:rsidR="5C1FD501" w:rsidRPr="4A70FA5F">
        <w:rPr>
          <w:rFonts w:ascii="Times New Roman" w:eastAsia="Times New Roman" w:hAnsi="Times New Roman" w:cs="Times New Roman"/>
          <w:color w:val="202020"/>
          <w:sz w:val="24"/>
          <w:szCs w:val="24"/>
        </w:rPr>
        <w:t xml:space="preserve"> </w:t>
      </w:r>
      <w:r w:rsidR="3E723587" w:rsidRPr="4A70FA5F">
        <w:rPr>
          <w:rFonts w:ascii="Times New Roman" w:eastAsia="Times New Roman" w:hAnsi="Times New Roman" w:cs="Times New Roman"/>
          <w:color w:val="202020"/>
          <w:sz w:val="24"/>
          <w:szCs w:val="24"/>
        </w:rPr>
        <w:t xml:space="preserve">ekspertidest, kellel on laialdased ja kõrgetasemelised kliimavaldkonnaga seotud akadeemilised </w:t>
      </w:r>
      <w:r w:rsidR="3E723587" w:rsidRPr="28AA22FA">
        <w:rPr>
          <w:rFonts w:ascii="Times New Roman" w:eastAsia="Times New Roman" w:hAnsi="Times New Roman" w:cs="Times New Roman"/>
          <w:color w:val="202020"/>
          <w:sz w:val="24"/>
          <w:szCs w:val="24"/>
        </w:rPr>
        <w:t>teadmised</w:t>
      </w:r>
      <w:r w:rsidR="48FCD550" w:rsidRPr="28AA22FA">
        <w:rPr>
          <w:rFonts w:ascii="Times New Roman" w:eastAsia="Times New Roman" w:hAnsi="Times New Roman" w:cs="Times New Roman"/>
          <w:color w:val="202020"/>
          <w:sz w:val="24"/>
          <w:szCs w:val="24"/>
        </w:rPr>
        <w:t xml:space="preserve"> </w:t>
      </w:r>
      <w:r w:rsidR="3E723587" w:rsidRPr="28AA22FA">
        <w:rPr>
          <w:rFonts w:ascii="Times New Roman" w:eastAsia="Times New Roman" w:hAnsi="Times New Roman" w:cs="Times New Roman"/>
          <w:color w:val="202020"/>
          <w:sz w:val="24"/>
          <w:szCs w:val="24"/>
        </w:rPr>
        <w:t>tehnoloogia</w:t>
      </w:r>
      <w:r w:rsidR="626DBECB" w:rsidRPr="28AA22FA">
        <w:rPr>
          <w:rFonts w:ascii="Times New Roman" w:eastAsia="Times New Roman" w:hAnsi="Times New Roman" w:cs="Times New Roman"/>
          <w:color w:val="202020"/>
          <w:sz w:val="24"/>
          <w:szCs w:val="24"/>
        </w:rPr>
        <w:t>te</w:t>
      </w:r>
      <w:r w:rsidR="3E723587" w:rsidRPr="4A70FA5F">
        <w:rPr>
          <w:rFonts w:ascii="Times New Roman" w:eastAsia="Times New Roman" w:hAnsi="Times New Roman" w:cs="Times New Roman"/>
          <w:color w:val="202020"/>
          <w:sz w:val="24"/>
          <w:szCs w:val="24"/>
        </w:rPr>
        <w:t>, hoonete, liikuvuse ja ruumiloome, põllumajanduse, looduse, majanduse, kliimateaduse uuringute ja keskkonnaga seotud käitumisuuringute alal.</w:t>
      </w:r>
    </w:p>
    <w:p w14:paraId="2C72D8A0" w14:textId="77777777" w:rsidR="0061122E" w:rsidRDefault="0061122E" w:rsidP="006A443F">
      <w:pPr>
        <w:spacing w:after="0" w:line="240" w:lineRule="auto"/>
        <w:jc w:val="both"/>
        <w:rPr>
          <w:rFonts w:ascii="Times New Roman" w:eastAsia="Times New Roman" w:hAnsi="Times New Roman" w:cs="Times New Roman"/>
          <w:sz w:val="24"/>
          <w:szCs w:val="24"/>
        </w:rPr>
      </w:pPr>
    </w:p>
    <w:p w14:paraId="41ECD7A2" w14:textId="0E53B76D" w:rsidR="6CA192D0" w:rsidRDefault="1ADAFB0E" w:rsidP="006A443F">
      <w:pPr>
        <w:spacing w:after="0" w:line="240" w:lineRule="auto"/>
        <w:jc w:val="both"/>
        <w:rPr>
          <w:rFonts w:ascii="Times New Roman" w:eastAsia="Times New Roman" w:hAnsi="Times New Roman" w:cs="Times New Roman"/>
          <w:sz w:val="24"/>
          <w:szCs w:val="24"/>
        </w:rPr>
      </w:pPr>
      <w:r w:rsidRPr="541BC16E">
        <w:rPr>
          <w:rFonts w:ascii="Times New Roman" w:eastAsia="Times New Roman" w:hAnsi="Times New Roman" w:cs="Times New Roman"/>
          <w:sz w:val="24"/>
          <w:szCs w:val="24"/>
        </w:rPr>
        <w:t xml:space="preserve">Lõike </w:t>
      </w:r>
      <w:r w:rsidR="456CEF5A" w:rsidRPr="541BC16E">
        <w:rPr>
          <w:rFonts w:ascii="Times New Roman" w:eastAsia="Times New Roman" w:hAnsi="Times New Roman" w:cs="Times New Roman"/>
          <w:sz w:val="24"/>
          <w:szCs w:val="24"/>
        </w:rPr>
        <w:t>5</w:t>
      </w:r>
      <w:r w:rsidRPr="541BC16E">
        <w:rPr>
          <w:rFonts w:ascii="Times New Roman" w:eastAsia="Times New Roman" w:hAnsi="Times New Roman" w:cs="Times New Roman"/>
          <w:sz w:val="24"/>
          <w:szCs w:val="24"/>
        </w:rPr>
        <w:t xml:space="preserve"> kohaselt </w:t>
      </w:r>
      <w:r w:rsidR="3E723587" w:rsidRPr="541BC16E">
        <w:rPr>
          <w:rFonts w:ascii="Times New Roman" w:eastAsia="Times New Roman" w:hAnsi="Times New Roman" w:cs="Times New Roman"/>
          <w:sz w:val="24"/>
          <w:szCs w:val="24"/>
        </w:rPr>
        <w:t>avalikustatakse kliimanõukogu</w:t>
      </w:r>
      <w:r w:rsidR="6CE561B4" w:rsidRPr="541BC16E">
        <w:rPr>
          <w:rFonts w:ascii="Times New Roman" w:eastAsia="Times New Roman" w:hAnsi="Times New Roman" w:cs="Times New Roman"/>
          <w:sz w:val="24"/>
          <w:szCs w:val="24"/>
        </w:rPr>
        <w:t xml:space="preserve"> hinnang kliimaaruande kohta </w:t>
      </w:r>
      <w:r w:rsidR="6CE561B4" w:rsidRPr="54E2A967">
        <w:rPr>
          <w:rFonts w:ascii="Times New Roman" w:eastAsia="Times New Roman" w:hAnsi="Times New Roman" w:cs="Times New Roman"/>
          <w:sz w:val="24"/>
          <w:szCs w:val="24"/>
        </w:rPr>
        <w:t>kliima</w:t>
      </w:r>
      <w:r w:rsidR="6F0F2EC1" w:rsidRPr="54E2A967">
        <w:rPr>
          <w:rFonts w:ascii="Times New Roman" w:eastAsia="Times New Roman" w:hAnsi="Times New Roman" w:cs="Times New Roman"/>
          <w:sz w:val="24"/>
          <w:szCs w:val="24"/>
        </w:rPr>
        <w:t>ministeeriumi</w:t>
      </w:r>
      <w:r w:rsidR="3E723587" w:rsidRPr="541BC16E">
        <w:rPr>
          <w:rFonts w:ascii="Times New Roman" w:eastAsia="Times New Roman" w:hAnsi="Times New Roman" w:cs="Times New Roman"/>
          <w:sz w:val="24"/>
          <w:szCs w:val="24"/>
        </w:rPr>
        <w:t xml:space="preserve"> kodulehel. Kliimanõukogu esindaja teeb hinnangu põhjal ettekande Riigikogule.</w:t>
      </w:r>
    </w:p>
    <w:p w14:paraId="46ABC0B0" w14:textId="77777777" w:rsidR="0061122E" w:rsidRDefault="0061122E" w:rsidP="006A443F">
      <w:pPr>
        <w:spacing w:after="0" w:line="240" w:lineRule="auto"/>
        <w:jc w:val="both"/>
        <w:rPr>
          <w:rFonts w:ascii="Times New Roman" w:eastAsia="Times New Roman" w:hAnsi="Times New Roman" w:cs="Times New Roman"/>
          <w:sz w:val="24"/>
          <w:szCs w:val="24"/>
        </w:rPr>
      </w:pPr>
    </w:p>
    <w:p w14:paraId="40DF8B30" w14:textId="3E3DBA3F" w:rsidR="00B50ED3" w:rsidRDefault="0021E0A8" w:rsidP="006A443F">
      <w:pPr>
        <w:spacing w:after="0" w:line="240" w:lineRule="auto"/>
        <w:jc w:val="both"/>
        <w:rPr>
          <w:rFonts w:ascii="Times New Roman" w:eastAsia="Times New Roman" w:hAnsi="Times New Roman" w:cs="Times New Roman"/>
          <w:sz w:val="24"/>
          <w:szCs w:val="24"/>
        </w:rPr>
      </w:pPr>
      <w:r w:rsidRPr="541BC16E">
        <w:rPr>
          <w:rFonts w:ascii="Times New Roman" w:eastAsia="Times New Roman" w:hAnsi="Times New Roman" w:cs="Times New Roman"/>
          <w:sz w:val="24"/>
          <w:szCs w:val="24"/>
        </w:rPr>
        <w:t>Lõikega 6 volitatakse Vabariigi Valitsust kinnitama k</w:t>
      </w:r>
      <w:r w:rsidR="3E723587" w:rsidRPr="541BC16E">
        <w:rPr>
          <w:rFonts w:ascii="Times New Roman" w:eastAsia="Times New Roman" w:hAnsi="Times New Roman" w:cs="Times New Roman"/>
          <w:sz w:val="24"/>
          <w:szCs w:val="24"/>
        </w:rPr>
        <w:t>liimanõukogu põhimäärus</w:t>
      </w:r>
      <w:r w:rsidR="608ED4E1" w:rsidRPr="541BC16E">
        <w:rPr>
          <w:rFonts w:ascii="Times New Roman" w:eastAsia="Times New Roman" w:hAnsi="Times New Roman" w:cs="Times New Roman"/>
          <w:sz w:val="24"/>
          <w:szCs w:val="24"/>
        </w:rPr>
        <w:t>t. Kliimanõukogu põhimäärus kinnitatakse Vabariigi Valitsuse määrusega</w:t>
      </w:r>
      <w:r w:rsidR="00B50ED3">
        <w:rPr>
          <w:rFonts w:ascii="Times New Roman" w:eastAsia="Times New Roman" w:hAnsi="Times New Roman" w:cs="Times New Roman"/>
          <w:sz w:val="24"/>
          <w:szCs w:val="24"/>
        </w:rPr>
        <w:t>.</w:t>
      </w:r>
    </w:p>
    <w:p w14:paraId="699F5C7C" w14:textId="77777777" w:rsidR="0061122E" w:rsidRDefault="0061122E" w:rsidP="006A443F">
      <w:pPr>
        <w:spacing w:after="0" w:line="240" w:lineRule="auto"/>
        <w:jc w:val="both"/>
        <w:rPr>
          <w:rFonts w:ascii="Times New Roman" w:eastAsia="Times New Roman" w:hAnsi="Times New Roman" w:cs="Times New Roman"/>
          <w:sz w:val="24"/>
          <w:szCs w:val="24"/>
        </w:rPr>
      </w:pPr>
    </w:p>
    <w:p w14:paraId="2C6B5B47" w14:textId="3D0F970A" w:rsidR="6CA192D0" w:rsidRDefault="16A86A41" w:rsidP="006A443F">
      <w:pPr>
        <w:spacing w:after="0" w:line="240" w:lineRule="auto"/>
        <w:jc w:val="both"/>
        <w:rPr>
          <w:rFonts w:ascii="Times New Roman" w:eastAsia="Times New Roman" w:hAnsi="Times New Roman" w:cs="Times New Roman"/>
          <w:sz w:val="24"/>
          <w:szCs w:val="24"/>
        </w:rPr>
      </w:pPr>
      <w:r w:rsidRPr="541BC16E">
        <w:rPr>
          <w:rFonts w:ascii="Times New Roman" w:eastAsia="Times New Roman" w:hAnsi="Times New Roman" w:cs="Times New Roman"/>
          <w:sz w:val="24"/>
          <w:szCs w:val="24"/>
        </w:rPr>
        <w:t>Lõikes 7 täpsustatakse,</w:t>
      </w:r>
      <w:r w:rsidR="00217582">
        <w:rPr>
          <w:rFonts w:ascii="Times New Roman" w:eastAsia="Times New Roman" w:hAnsi="Times New Roman" w:cs="Times New Roman"/>
          <w:sz w:val="24"/>
          <w:szCs w:val="24"/>
        </w:rPr>
        <w:t xml:space="preserve"> </w:t>
      </w:r>
      <w:r w:rsidRPr="541BC16E">
        <w:rPr>
          <w:rFonts w:ascii="Times New Roman" w:eastAsia="Times New Roman" w:hAnsi="Times New Roman" w:cs="Times New Roman"/>
          <w:sz w:val="24"/>
          <w:szCs w:val="24"/>
        </w:rPr>
        <w:t>et k</w:t>
      </w:r>
      <w:r w:rsidR="3E723587" w:rsidRPr="541BC16E">
        <w:rPr>
          <w:rFonts w:ascii="Times New Roman" w:eastAsia="Times New Roman" w:hAnsi="Times New Roman" w:cs="Times New Roman"/>
          <w:sz w:val="24"/>
          <w:szCs w:val="24"/>
        </w:rPr>
        <w:t>liimanõukogu põhimääruses määratakse kliimanõukogu õigused, kohustused, töökord, s</w:t>
      </w:r>
      <w:r w:rsidR="00A6597F">
        <w:rPr>
          <w:rFonts w:ascii="Times New Roman" w:eastAsia="Times New Roman" w:hAnsi="Times New Roman" w:cs="Times New Roman"/>
          <w:sz w:val="24"/>
          <w:szCs w:val="24"/>
        </w:rPr>
        <w:t>h</w:t>
      </w:r>
      <w:r w:rsidR="3E723587" w:rsidRPr="541BC16E">
        <w:rPr>
          <w:rFonts w:ascii="Times New Roman" w:eastAsia="Times New Roman" w:hAnsi="Times New Roman" w:cs="Times New Roman"/>
          <w:sz w:val="24"/>
          <w:szCs w:val="24"/>
        </w:rPr>
        <w:t xml:space="preserve"> liikmete arv, ametiaeg ja nõukogu esindamise kord, otsuste tegemise kord, kliimanõukogu asjaajamise kord </w:t>
      </w:r>
      <w:r w:rsidR="00EF1A0A">
        <w:rPr>
          <w:rFonts w:ascii="Times New Roman" w:eastAsia="Times New Roman" w:hAnsi="Times New Roman" w:cs="Times New Roman"/>
          <w:sz w:val="24"/>
          <w:szCs w:val="24"/>
        </w:rPr>
        <w:t>ning</w:t>
      </w:r>
      <w:r w:rsidR="3E723587" w:rsidRPr="541BC16E">
        <w:rPr>
          <w:rFonts w:ascii="Times New Roman" w:eastAsia="Times New Roman" w:hAnsi="Times New Roman" w:cs="Times New Roman"/>
          <w:sz w:val="24"/>
          <w:szCs w:val="24"/>
        </w:rPr>
        <w:t xml:space="preserve"> tasustami</w:t>
      </w:r>
      <w:r w:rsidR="00EF1A0A">
        <w:rPr>
          <w:rFonts w:ascii="Times New Roman" w:eastAsia="Times New Roman" w:hAnsi="Times New Roman" w:cs="Times New Roman"/>
          <w:sz w:val="24"/>
          <w:szCs w:val="24"/>
        </w:rPr>
        <w:t>ne</w:t>
      </w:r>
      <w:r w:rsidR="3E723587" w:rsidRPr="541BC16E">
        <w:rPr>
          <w:rFonts w:ascii="Times New Roman" w:eastAsia="Times New Roman" w:hAnsi="Times New Roman" w:cs="Times New Roman"/>
          <w:sz w:val="24"/>
          <w:szCs w:val="24"/>
        </w:rPr>
        <w:t xml:space="preserve"> </w:t>
      </w:r>
      <w:r w:rsidR="00EF1A0A">
        <w:rPr>
          <w:rFonts w:ascii="Times New Roman" w:eastAsia="Times New Roman" w:hAnsi="Times New Roman" w:cs="Times New Roman"/>
          <w:sz w:val="24"/>
          <w:szCs w:val="24"/>
        </w:rPr>
        <w:t>ja</w:t>
      </w:r>
      <w:r w:rsidR="3E723587" w:rsidRPr="541BC16E">
        <w:rPr>
          <w:rFonts w:ascii="Times New Roman" w:eastAsia="Times New Roman" w:hAnsi="Times New Roman" w:cs="Times New Roman"/>
          <w:sz w:val="24"/>
          <w:szCs w:val="24"/>
        </w:rPr>
        <w:t xml:space="preserve"> tasumäärad.</w:t>
      </w:r>
    </w:p>
    <w:p w14:paraId="59019ABE" w14:textId="740C23AC" w:rsidR="6CA192D0" w:rsidRDefault="6CA192D0" w:rsidP="006A443F">
      <w:pPr>
        <w:spacing w:after="0" w:line="240" w:lineRule="auto"/>
        <w:rPr>
          <w:rFonts w:ascii="Times New Roman" w:eastAsia="Times New Roman" w:hAnsi="Times New Roman" w:cs="Times New Roman"/>
          <w:b/>
          <w:bCs/>
          <w:sz w:val="24"/>
          <w:szCs w:val="24"/>
        </w:rPr>
      </w:pPr>
    </w:p>
    <w:p w14:paraId="58242214" w14:textId="64F7FB62" w:rsidR="6CA192D0" w:rsidRDefault="008165F5" w:rsidP="001320CE">
      <w:pPr>
        <w:pStyle w:val="Pealkiri2"/>
        <w:rPr>
          <w:bCs/>
        </w:rPr>
      </w:pPr>
      <w:bookmarkStart w:id="36" w:name="_Toc173748439"/>
      <w:r w:rsidRPr="4A70FA5F">
        <w:t>10. peatükk. Rakendussätted</w:t>
      </w:r>
      <w:bookmarkEnd w:id="36"/>
    </w:p>
    <w:p w14:paraId="0C0E3FA4" w14:textId="352A62E9" w:rsidR="03F8D6ED" w:rsidRDefault="03F8D6ED" w:rsidP="006A443F">
      <w:pPr>
        <w:spacing w:after="0" w:line="240" w:lineRule="auto"/>
        <w:jc w:val="both"/>
        <w:rPr>
          <w:rFonts w:ascii="Times New Roman" w:eastAsia="Times New Roman" w:hAnsi="Times New Roman" w:cs="Times New Roman"/>
          <w:sz w:val="24"/>
          <w:szCs w:val="24"/>
        </w:rPr>
      </w:pPr>
    </w:p>
    <w:p w14:paraId="635FDFDA" w14:textId="1DB26E72" w:rsidR="1EEF7353" w:rsidRDefault="0DE8F77C" w:rsidP="006A443F">
      <w:pPr>
        <w:spacing w:after="0" w:line="240" w:lineRule="auto"/>
        <w:jc w:val="both"/>
        <w:rPr>
          <w:rFonts w:ascii="Times New Roman" w:eastAsia="Times New Roman" w:hAnsi="Times New Roman" w:cs="Times New Roman"/>
          <w:color w:val="000000" w:themeColor="text1"/>
          <w:sz w:val="24"/>
          <w:szCs w:val="24"/>
        </w:rPr>
      </w:pPr>
      <w:r w:rsidRPr="3F2AA7C8">
        <w:rPr>
          <w:rFonts w:ascii="Times New Roman" w:eastAsia="Times New Roman" w:hAnsi="Times New Roman" w:cs="Times New Roman"/>
          <w:b/>
          <w:bCs/>
          <w:color w:val="000000" w:themeColor="text1"/>
          <w:sz w:val="24"/>
          <w:szCs w:val="24"/>
        </w:rPr>
        <w:t xml:space="preserve">§ </w:t>
      </w:r>
      <w:r w:rsidR="670DF795" w:rsidRPr="6AB5C98F">
        <w:rPr>
          <w:rFonts w:ascii="Times New Roman" w:eastAsia="Times New Roman" w:hAnsi="Times New Roman" w:cs="Times New Roman"/>
          <w:b/>
          <w:bCs/>
          <w:color w:val="000000" w:themeColor="text1"/>
          <w:sz w:val="24"/>
          <w:szCs w:val="24"/>
        </w:rPr>
        <w:t>50</w:t>
      </w:r>
      <w:r w:rsidRPr="6AB5C98F">
        <w:rPr>
          <w:rFonts w:ascii="Times New Roman" w:eastAsia="Times New Roman" w:hAnsi="Times New Roman" w:cs="Times New Roman"/>
          <w:b/>
          <w:bCs/>
          <w:color w:val="000000" w:themeColor="text1"/>
          <w:sz w:val="24"/>
          <w:szCs w:val="24"/>
        </w:rPr>
        <w:t>.</w:t>
      </w:r>
      <w:r w:rsidRPr="3F2AA7C8">
        <w:rPr>
          <w:rFonts w:ascii="Times New Roman" w:eastAsia="Times New Roman" w:hAnsi="Times New Roman" w:cs="Times New Roman"/>
          <w:b/>
          <w:bCs/>
          <w:color w:val="000000" w:themeColor="text1"/>
          <w:sz w:val="24"/>
          <w:szCs w:val="24"/>
        </w:rPr>
        <w:t xml:space="preserve"> Kliimakavade ajakohastamine ja kehtestamine</w:t>
      </w:r>
    </w:p>
    <w:p w14:paraId="4A51532E" w14:textId="77777777" w:rsidR="00D56A0C" w:rsidRDefault="00D56A0C" w:rsidP="006A443F">
      <w:pPr>
        <w:spacing w:after="0" w:line="240" w:lineRule="auto"/>
        <w:jc w:val="both"/>
        <w:rPr>
          <w:rFonts w:ascii="Times New Roman" w:eastAsia="Times New Roman" w:hAnsi="Times New Roman" w:cs="Times New Roman"/>
          <w:color w:val="000000" w:themeColor="text1"/>
          <w:sz w:val="24"/>
          <w:szCs w:val="24"/>
        </w:rPr>
      </w:pPr>
    </w:p>
    <w:p w14:paraId="7A7867D2" w14:textId="1DE90159" w:rsidR="1EEF7353" w:rsidRDefault="2BEEF7CF" w:rsidP="006A443F">
      <w:pPr>
        <w:spacing w:after="0" w:line="240" w:lineRule="auto"/>
        <w:jc w:val="both"/>
        <w:rPr>
          <w:rFonts w:ascii="Times New Roman" w:eastAsia="Times New Roman" w:hAnsi="Times New Roman" w:cs="Times New Roman"/>
          <w:color w:val="000000" w:themeColor="text1"/>
          <w:sz w:val="24"/>
          <w:szCs w:val="24"/>
        </w:rPr>
      </w:pPr>
      <w:r w:rsidRPr="7D48F785">
        <w:rPr>
          <w:rFonts w:ascii="Times New Roman" w:eastAsia="Times New Roman" w:hAnsi="Times New Roman" w:cs="Times New Roman"/>
          <w:color w:val="000000" w:themeColor="text1"/>
          <w:sz w:val="24"/>
          <w:szCs w:val="24"/>
        </w:rPr>
        <w:t xml:space="preserve">Rakendussätte kohaselt peab </w:t>
      </w:r>
      <w:r w:rsidR="00EF1A0A" w:rsidRPr="3F2AA7C8">
        <w:rPr>
          <w:rFonts w:ascii="Times New Roman" w:eastAsia="Times New Roman" w:hAnsi="Times New Roman" w:cs="Times New Roman"/>
          <w:color w:val="000000" w:themeColor="text1"/>
          <w:sz w:val="24"/>
          <w:szCs w:val="24"/>
        </w:rPr>
        <w:t>kohaliku omavalitsuse üksuse volikogu kinnita</w:t>
      </w:r>
      <w:r w:rsidR="00EF1A0A">
        <w:rPr>
          <w:rFonts w:ascii="Times New Roman" w:eastAsia="Times New Roman" w:hAnsi="Times New Roman" w:cs="Times New Roman"/>
          <w:color w:val="000000" w:themeColor="text1"/>
          <w:sz w:val="24"/>
          <w:szCs w:val="24"/>
        </w:rPr>
        <w:t>ma</w:t>
      </w:r>
      <w:r w:rsidR="00EF1A0A" w:rsidRPr="3F2AA7C8">
        <w:rPr>
          <w:rFonts w:ascii="Times New Roman" w:eastAsia="Times New Roman" w:hAnsi="Times New Roman" w:cs="Times New Roman"/>
          <w:color w:val="000000" w:themeColor="text1"/>
          <w:sz w:val="24"/>
          <w:szCs w:val="24"/>
        </w:rPr>
        <w:t xml:space="preserve"> </w:t>
      </w:r>
      <w:r w:rsidRPr="3F9268D5">
        <w:rPr>
          <w:rFonts w:ascii="Times New Roman" w:eastAsia="Times New Roman" w:hAnsi="Times New Roman" w:cs="Times New Roman"/>
          <w:color w:val="000000" w:themeColor="text1"/>
          <w:sz w:val="24"/>
          <w:szCs w:val="24"/>
        </w:rPr>
        <w:t>k</w:t>
      </w:r>
      <w:r w:rsidR="0DE8F77C" w:rsidRPr="3F9268D5">
        <w:rPr>
          <w:rFonts w:ascii="Times New Roman" w:eastAsia="Times New Roman" w:hAnsi="Times New Roman" w:cs="Times New Roman"/>
          <w:color w:val="000000" w:themeColor="text1"/>
          <w:sz w:val="24"/>
          <w:szCs w:val="24"/>
        </w:rPr>
        <w:t>ohaliku</w:t>
      </w:r>
      <w:r w:rsidR="0DE8F77C" w:rsidRPr="3F2AA7C8">
        <w:rPr>
          <w:rFonts w:ascii="Times New Roman" w:eastAsia="Times New Roman" w:hAnsi="Times New Roman" w:cs="Times New Roman"/>
          <w:color w:val="000000" w:themeColor="text1"/>
          <w:sz w:val="24"/>
          <w:szCs w:val="24"/>
        </w:rPr>
        <w:t xml:space="preserve"> omavalitsuse energia- ja kliimakava </w:t>
      </w:r>
      <w:r w:rsidR="138CACAA" w:rsidRPr="43BECCDB">
        <w:rPr>
          <w:rFonts w:ascii="Times New Roman" w:eastAsia="Times New Roman" w:hAnsi="Times New Roman" w:cs="Times New Roman"/>
          <w:color w:val="000000" w:themeColor="text1"/>
          <w:sz w:val="24"/>
          <w:szCs w:val="24"/>
        </w:rPr>
        <w:t xml:space="preserve">ja linnaruumi </w:t>
      </w:r>
      <w:r w:rsidR="001C1B0F">
        <w:rPr>
          <w:rFonts w:ascii="Times New Roman" w:eastAsia="Times New Roman" w:hAnsi="Times New Roman" w:cs="Times New Roman"/>
          <w:color w:val="000000" w:themeColor="text1"/>
          <w:sz w:val="24"/>
          <w:szCs w:val="24"/>
        </w:rPr>
        <w:t xml:space="preserve">ja looduse lõimimise </w:t>
      </w:r>
      <w:r w:rsidR="328A42B7" w:rsidRPr="6AB5C98F">
        <w:rPr>
          <w:rFonts w:ascii="Times New Roman" w:eastAsia="Times New Roman" w:hAnsi="Times New Roman" w:cs="Times New Roman"/>
          <w:color w:val="000000" w:themeColor="text1"/>
          <w:sz w:val="24"/>
          <w:szCs w:val="24"/>
        </w:rPr>
        <w:t>kava</w:t>
      </w:r>
      <w:r w:rsidR="006A738A">
        <w:rPr>
          <w:rFonts w:ascii="Times New Roman" w:eastAsia="Times New Roman" w:hAnsi="Times New Roman" w:cs="Times New Roman"/>
          <w:color w:val="000000" w:themeColor="text1"/>
          <w:sz w:val="24"/>
          <w:szCs w:val="24"/>
        </w:rPr>
        <w:t xml:space="preserve"> </w:t>
      </w:r>
      <w:r w:rsidR="0DE8F77C" w:rsidRPr="3F2AA7C8">
        <w:rPr>
          <w:rFonts w:ascii="Times New Roman" w:eastAsia="Times New Roman" w:hAnsi="Times New Roman" w:cs="Times New Roman"/>
          <w:color w:val="000000" w:themeColor="text1"/>
          <w:sz w:val="24"/>
          <w:szCs w:val="24"/>
        </w:rPr>
        <w:t xml:space="preserve">kahe aasta jooksul pärast </w:t>
      </w:r>
      <w:r w:rsidR="01A4EB1C" w:rsidRPr="3F9268D5">
        <w:rPr>
          <w:rFonts w:ascii="Times New Roman" w:eastAsia="Times New Roman" w:hAnsi="Times New Roman" w:cs="Times New Roman"/>
          <w:color w:val="000000" w:themeColor="text1"/>
          <w:sz w:val="24"/>
          <w:szCs w:val="24"/>
        </w:rPr>
        <w:t>eelnõukohase</w:t>
      </w:r>
      <w:r w:rsidR="0DE8F77C" w:rsidRPr="3F2AA7C8">
        <w:rPr>
          <w:rFonts w:ascii="Times New Roman" w:eastAsia="Times New Roman" w:hAnsi="Times New Roman" w:cs="Times New Roman"/>
          <w:color w:val="000000" w:themeColor="text1"/>
          <w:sz w:val="24"/>
          <w:szCs w:val="24"/>
        </w:rPr>
        <w:t xml:space="preserve"> seaduse jõustumist</w:t>
      </w:r>
      <w:r w:rsidR="4A30B793" w:rsidRPr="388F19CE">
        <w:rPr>
          <w:rFonts w:ascii="Times New Roman" w:eastAsia="Times New Roman" w:hAnsi="Times New Roman" w:cs="Times New Roman"/>
          <w:color w:val="000000" w:themeColor="text1"/>
          <w:sz w:val="24"/>
          <w:szCs w:val="24"/>
        </w:rPr>
        <w:t xml:space="preserve">, samuti </w:t>
      </w:r>
      <w:r w:rsidR="4A30B793" w:rsidRPr="2B9FA644">
        <w:rPr>
          <w:rFonts w:ascii="Times New Roman" w:eastAsia="Times New Roman" w:hAnsi="Times New Roman" w:cs="Times New Roman"/>
          <w:color w:val="000000" w:themeColor="text1"/>
          <w:sz w:val="24"/>
          <w:szCs w:val="24"/>
        </w:rPr>
        <w:t xml:space="preserve">tuleb olemasolevad kliimakavad selle aja </w:t>
      </w:r>
      <w:r w:rsidR="4A30B793" w:rsidRPr="307F7357">
        <w:rPr>
          <w:rFonts w:ascii="Times New Roman" w:eastAsia="Times New Roman" w:hAnsi="Times New Roman" w:cs="Times New Roman"/>
          <w:color w:val="000000" w:themeColor="text1"/>
          <w:sz w:val="24"/>
          <w:szCs w:val="24"/>
        </w:rPr>
        <w:t>jooksu</w:t>
      </w:r>
      <w:r w:rsidR="7256892B" w:rsidRPr="307F7357">
        <w:rPr>
          <w:rFonts w:ascii="Times New Roman" w:eastAsia="Times New Roman" w:hAnsi="Times New Roman" w:cs="Times New Roman"/>
          <w:color w:val="000000" w:themeColor="text1"/>
          <w:sz w:val="24"/>
          <w:szCs w:val="24"/>
        </w:rPr>
        <w:t>l</w:t>
      </w:r>
      <w:r w:rsidR="4A30B793" w:rsidRPr="599166AE">
        <w:rPr>
          <w:rFonts w:ascii="Times New Roman" w:eastAsia="Times New Roman" w:hAnsi="Times New Roman" w:cs="Times New Roman"/>
          <w:color w:val="000000" w:themeColor="text1"/>
          <w:sz w:val="24"/>
          <w:szCs w:val="24"/>
        </w:rPr>
        <w:t xml:space="preserve"> kliimakindla majanduse </w:t>
      </w:r>
      <w:r w:rsidR="4A30B793" w:rsidRPr="61E4BE3A">
        <w:rPr>
          <w:rFonts w:ascii="Times New Roman" w:eastAsia="Times New Roman" w:hAnsi="Times New Roman" w:cs="Times New Roman"/>
          <w:color w:val="000000" w:themeColor="text1"/>
          <w:sz w:val="24"/>
          <w:szCs w:val="24"/>
        </w:rPr>
        <w:t>seadusega kooskõlla viia</w:t>
      </w:r>
      <w:r w:rsidR="32F655C0" w:rsidRPr="1DFDD2E4">
        <w:rPr>
          <w:rFonts w:ascii="Times New Roman" w:eastAsia="Times New Roman" w:hAnsi="Times New Roman" w:cs="Times New Roman"/>
          <w:color w:val="000000" w:themeColor="text1"/>
          <w:sz w:val="24"/>
          <w:szCs w:val="24"/>
        </w:rPr>
        <w:t>.</w:t>
      </w:r>
      <w:r w:rsidR="0DE8F77C" w:rsidRPr="3F2AA7C8">
        <w:rPr>
          <w:rFonts w:ascii="Times New Roman" w:eastAsia="Times New Roman" w:hAnsi="Times New Roman" w:cs="Times New Roman"/>
          <w:color w:val="000000" w:themeColor="text1"/>
          <w:sz w:val="24"/>
          <w:szCs w:val="24"/>
        </w:rPr>
        <w:t xml:space="preserve"> </w:t>
      </w:r>
      <w:r w:rsidR="785512C3" w:rsidRPr="034C35E7">
        <w:rPr>
          <w:rFonts w:ascii="Times New Roman" w:eastAsia="Times New Roman" w:hAnsi="Times New Roman" w:cs="Times New Roman"/>
          <w:color w:val="000000" w:themeColor="text1"/>
          <w:sz w:val="24"/>
          <w:szCs w:val="24"/>
        </w:rPr>
        <w:t xml:space="preserve">See annab </w:t>
      </w:r>
      <w:proofErr w:type="spellStart"/>
      <w:r w:rsidR="785512C3" w:rsidRPr="034C35E7">
        <w:rPr>
          <w:rFonts w:ascii="Times New Roman" w:eastAsia="Times New Roman" w:hAnsi="Times New Roman" w:cs="Times New Roman"/>
          <w:color w:val="000000" w:themeColor="text1"/>
          <w:sz w:val="24"/>
          <w:szCs w:val="24"/>
        </w:rPr>
        <w:t>KOVidele</w:t>
      </w:r>
      <w:proofErr w:type="spellEnd"/>
      <w:r w:rsidR="785512C3" w:rsidRPr="034C35E7">
        <w:rPr>
          <w:rFonts w:ascii="Times New Roman" w:eastAsia="Times New Roman" w:hAnsi="Times New Roman" w:cs="Times New Roman"/>
          <w:color w:val="000000" w:themeColor="text1"/>
          <w:sz w:val="24"/>
          <w:szCs w:val="24"/>
        </w:rPr>
        <w:t xml:space="preserve"> piisava aja </w:t>
      </w:r>
      <w:r w:rsidR="785512C3" w:rsidRPr="05C29AFF">
        <w:rPr>
          <w:rFonts w:ascii="Times New Roman" w:eastAsia="Times New Roman" w:hAnsi="Times New Roman" w:cs="Times New Roman"/>
          <w:color w:val="000000" w:themeColor="text1"/>
          <w:sz w:val="24"/>
          <w:szCs w:val="24"/>
        </w:rPr>
        <w:t>kliimakava koostamiseks ja kinnitamiseks.</w:t>
      </w:r>
    </w:p>
    <w:p w14:paraId="62A32D37" w14:textId="77777777" w:rsidR="00D56A0C" w:rsidRDefault="00D56A0C" w:rsidP="006A443F">
      <w:pPr>
        <w:spacing w:after="0" w:line="240" w:lineRule="auto"/>
        <w:jc w:val="both"/>
        <w:rPr>
          <w:rFonts w:ascii="Times New Roman" w:eastAsia="Times New Roman" w:hAnsi="Times New Roman" w:cs="Times New Roman"/>
          <w:color w:val="000000" w:themeColor="text1"/>
          <w:sz w:val="24"/>
          <w:szCs w:val="24"/>
        </w:rPr>
      </w:pPr>
    </w:p>
    <w:p w14:paraId="3AACFFCE" w14:textId="62AD18F9" w:rsidR="1EEF7353" w:rsidRDefault="0DE8F77C" w:rsidP="006A443F">
      <w:pPr>
        <w:spacing w:after="0" w:line="240" w:lineRule="auto"/>
        <w:jc w:val="both"/>
        <w:rPr>
          <w:rFonts w:ascii="Times New Roman" w:eastAsia="Times New Roman" w:hAnsi="Times New Roman" w:cs="Times New Roman"/>
          <w:b/>
          <w:bCs/>
          <w:color w:val="000000" w:themeColor="text1"/>
          <w:sz w:val="24"/>
          <w:szCs w:val="24"/>
        </w:rPr>
      </w:pPr>
      <w:r w:rsidRPr="3F2AA7C8">
        <w:rPr>
          <w:rFonts w:ascii="Times New Roman" w:eastAsia="Times New Roman" w:hAnsi="Times New Roman" w:cs="Times New Roman"/>
          <w:b/>
          <w:bCs/>
          <w:color w:val="000000" w:themeColor="text1"/>
          <w:sz w:val="24"/>
          <w:szCs w:val="24"/>
        </w:rPr>
        <w:t xml:space="preserve">§ </w:t>
      </w:r>
      <w:r w:rsidRPr="6AB5C98F">
        <w:rPr>
          <w:rFonts w:ascii="Times New Roman" w:eastAsia="Times New Roman" w:hAnsi="Times New Roman" w:cs="Times New Roman"/>
          <w:b/>
          <w:bCs/>
          <w:color w:val="000000" w:themeColor="text1"/>
          <w:sz w:val="24"/>
          <w:szCs w:val="24"/>
        </w:rPr>
        <w:t>5</w:t>
      </w:r>
      <w:r w:rsidR="6ABF2744" w:rsidRPr="6AB5C98F">
        <w:rPr>
          <w:rFonts w:ascii="Times New Roman" w:eastAsia="Times New Roman" w:hAnsi="Times New Roman" w:cs="Times New Roman"/>
          <w:b/>
          <w:bCs/>
          <w:color w:val="000000" w:themeColor="text1"/>
          <w:sz w:val="24"/>
          <w:szCs w:val="24"/>
        </w:rPr>
        <w:t>1</w:t>
      </w:r>
      <w:r w:rsidRPr="3F2AA7C8">
        <w:rPr>
          <w:rFonts w:ascii="Times New Roman" w:eastAsia="Times New Roman" w:hAnsi="Times New Roman" w:cs="Times New Roman"/>
          <w:b/>
          <w:bCs/>
          <w:color w:val="000000" w:themeColor="text1"/>
          <w:sz w:val="24"/>
          <w:szCs w:val="24"/>
        </w:rPr>
        <w:t xml:space="preserve">. Kliimaaruande </w:t>
      </w:r>
      <w:r w:rsidR="5888ECA0" w:rsidRPr="4C4E6C2C">
        <w:rPr>
          <w:rFonts w:ascii="Times New Roman" w:eastAsia="Times New Roman" w:hAnsi="Times New Roman" w:cs="Times New Roman"/>
          <w:b/>
          <w:bCs/>
          <w:color w:val="000000" w:themeColor="text1"/>
          <w:sz w:val="24"/>
          <w:szCs w:val="24"/>
        </w:rPr>
        <w:t>esmakordne</w:t>
      </w:r>
      <w:r w:rsidRPr="4C4E6C2C">
        <w:rPr>
          <w:rFonts w:ascii="Times New Roman" w:eastAsia="Times New Roman" w:hAnsi="Times New Roman" w:cs="Times New Roman"/>
          <w:b/>
          <w:bCs/>
          <w:color w:val="000000" w:themeColor="text1"/>
          <w:sz w:val="24"/>
          <w:szCs w:val="24"/>
        </w:rPr>
        <w:t xml:space="preserve"> </w:t>
      </w:r>
      <w:r w:rsidRPr="3F2AA7C8">
        <w:rPr>
          <w:rFonts w:ascii="Times New Roman" w:eastAsia="Times New Roman" w:hAnsi="Times New Roman" w:cs="Times New Roman"/>
          <w:b/>
          <w:bCs/>
          <w:color w:val="000000" w:themeColor="text1"/>
          <w:sz w:val="24"/>
          <w:szCs w:val="24"/>
        </w:rPr>
        <w:t>koostamine</w:t>
      </w:r>
    </w:p>
    <w:p w14:paraId="6A8BA77A" w14:textId="77777777" w:rsidR="00D56A0C" w:rsidRDefault="00D56A0C" w:rsidP="006A443F">
      <w:pPr>
        <w:spacing w:after="0" w:line="240" w:lineRule="auto"/>
        <w:jc w:val="both"/>
        <w:rPr>
          <w:rFonts w:ascii="Times New Roman" w:eastAsia="Times New Roman" w:hAnsi="Times New Roman" w:cs="Times New Roman"/>
          <w:color w:val="000000" w:themeColor="text1"/>
          <w:sz w:val="24"/>
          <w:szCs w:val="24"/>
        </w:rPr>
      </w:pPr>
    </w:p>
    <w:p w14:paraId="001B26D1" w14:textId="23CEDB3D" w:rsidR="1EEF7353" w:rsidRDefault="3C464037" w:rsidP="006A443F">
      <w:pPr>
        <w:spacing w:after="0" w:line="240" w:lineRule="auto"/>
        <w:jc w:val="both"/>
        <w:rPr>
          <w:rFonts w:ascii="Times New Roman" w:eastAsia="Times New Roman" w:hAnsi="Times New Roman" w:cs="Times New Roman"/>
          <w:color w:val="000000" w:themeColor="text1"/>
          <w:sz w:val="24"/>
          <w:szCs w:val="24"/>
        </w:rPr>
      </w:pPr>
      <w:r w:rsidRPr="705C19DC">
        <w:rPr>
          <w:rFonts w:ascii="Times New Roman" w:eastAsia="Times New Roman" w:hAnsi="Times New Roman" w:cs="Times New Roman"/>
          <w:color w:val="000000" w:themeColor="text1"/>
          <w:sz w:val="24"/>
          <w:szCs w:val="24"/>
        </w:rPr>
        <w:t>Eelnõukohase</w:t>
      </w:r>
      <w:r w:rsidR="0DE8F77C" w:rsidRPr="3F2AA7C8">
        <w:rPr>
          <w:rFonts w:ascii="Times New Roman" w:eastAsia="Times New Roman" w:hAnsi="Times New Roman" w:cs="Times New Roman"/>
          <w:color w:val="000000" w:themeColor="text1"/>
          <w:sz w:val="24"/>
          <w:szCs w:val="24"/>
        </w:rPr>
        <w:t xml:space="preserve"> seaduse § 43 lõikes 1 nimetatud </w:t>
      </w:r>
      <w:r w:rsidR="27B63FBE" w:rsidRPr="0C31E3B9">
        <w:rPr>
          <w:rFonts w:ascii="Times New Roman" w:eastAsia="Times New Roman" w:hAnsi="Times New Roman" w:cs="Times New Roman"/>
          <w:color w:val="000000" w:themeColor="text1"/>
          <w:sz w:val="24"/>
          <w:szCs w:val="24"/>
        </w:rPr>
        <w:t>kliima</w:t>
      </w:r>
      <w:r w:rsidR="0DE8F77C" w:rsidRPr="0C31E3B9">
        <w:rPr>
          <w:rFonts w:ascii="Times New Roman" w:eastAsia="Times New Roman" w:hAnsi="Times New Roman" w:cs="Times New Roman"/>
          <w:color w:val="000000" w:themeColor="text1"/>
          <w:sz w:val="24"/>
          <w:szCs w:val="24"/>
        </w:rPr>
        <w:t>aruanne</w:t>
      </w:r>
      <w:r w:rsidR="0DE8F77C" w:rsidRPr="3F2AA7C8">
        <w:rPr>
          <w:rFonts w:ascii="Times New Roman" w:eastAsia="Times New Roman" w:hAnsi="Times New Roman" w:cs="Times New Roman"/>
          <w:color w:val="000000" w:themeColor="text1"/>
          <w:sz w:val="24"/>
          <w:szCs w:val="24"/>
        </w:rPr>
        <w:t xml:space="preserve"> koostatakse esimest korda</w:t>
      </w:r>
      <w:r w:rsidR="0DE8F77C" w:rsidRPr="3F2AA7C8" w:rsidDel="006A738A">
        <w:rPr>
          <w:rFonts w:ascii="Times New Roman" w:eastAsia="Times New Roman" w:hAnsi="Times New Roman" w:cs="Times New Roman"/>
          <w:color w:val="000000" w:themeColor="text1"/>
          <w:sz w:val="24"/>
          <w:szCs w:val="24"/>
        </w:rPr>
        <w:t xml:space="preserve"> </w:t>
      </w:r>
      <w:r w:rsidR="0DE8F77C" w:rsidRPr="3F2AA7C8">
        <w:rPr>
          <w:rFonts w:ascii="Times New Roman" w:eastAsia="Times New Roman" w:hAnsi="Times New Roman" w:cs="Times New Roman"/>
          <w:color w:val="000000" w:themeColor="text1"/>
          <w:sz w:val="24"/>
          <w:szCs w:val="24"/>
        </w:rPr>
        <w:t>seaduse vastuvõtmisele järgneval aastal.</w:t>
      </w:r>
      <w:r w:rsidR="498B07C9" w:rsidRPr="153EDDB9">
        <w:rPr>
          <w:rFonts w:ascii="Times New Roman" w:eastAsia="Times New Roman" w:hAnsi="Times New Roman" w:cs="Times New Roman"/>
          <w:color w:val="000000" w:themeColor="text1"/>
          <w:sz w:val="24"/>
          <w:szCs w:val="24"/>
        </w:rPr>
        <w:t xml:space="preserve"> </w:t>
      </w:r>
      <w:r w:rsidR="498B07C9" w:rsidRPr="1E8BDB7E">
        <w:rPr>
          <w:rFonts w:ascii="Times New Roman" w:eastAsia="Times New Roman" w:hAnsi="Times New Roman" w:cs="Times New Roman"/>
          <w:color w:val="000000" w:themeColor="text1"/>
          <w:sz w:val="24"/>
          <w:szCs w:val="24"/>
        </w:rPr>
        <w:t xml:space="preserve">Sellest </w:t>
      </w:r>
      <w:r w:rsidR="498B07C9" w:rsidRPr="25EE9E3E">
        <w:rPr>
          <w:rFonts w:ascii="Times New Roman" w:eastAsia="Times New Roman" w:hAnsi="Times New Roman" w:cs="Times New Roman"/>
          <w:color w:val="000000" w:themeColor="text1"/>
          <w:sz w:val="24"/>
          <w:szCs w:val="24"/>
        </w:rPr>
        <w:t>ajahetkest</w:t>
      </w:r>
      <w:r w:rsidR="498B07C9" w:rsidRPr="1E8BDB7E">
        <w:rPr>
          <w:rFonts w:ascii="Times New Roman" w:eastAsia="Times New Roman" w:hAnsi="Times New Roman" w:cs="Times New Roman"/>
          <w:color w:val="000000" w:themeColor="text1"/>
          <w:sz w:val="24"/>
          <w:szCs w:val="24"/>
        </w:rPr>
        <w:t xml:space="preserve"> edasi hakatakse arvestama </w:t>
      </w:r>
      <w:r w:rsidR="498B07C9" w:rsidRPr="69692D31">
        <w:rPr>
          <w:rFonts w:ascii="Times New Roman" w:eastAsia="Times New Roman" w:hAnsi="Times New Roman" w:cs="Times New Roman"/>
          <w:color w:val="000000" w:themeColor="text1"/>
          <w:sz w:val="24"/>
          <w:szCs w:val="24"/>
        </w:rPr>
        <w:t>seaduse §</w:t>
      </w:r>
      <w:r w:rsidR="009A6955">
        <w:rPr>
          <w:rFonts w:ascii="Times New Roman" w:eastAsia="Times New Roman" w:hAnsi="Times New Roman" w:cs="Times New Roman"/>
          <w:color w:val="000000" w:themeColor="text1"/>
          <w:sz w:val="24"/>
          <w:szCs w:val="24"/>
        </w:rPr>
        <w:t>-s</w:t>
      </w:r>
      <w:r w:rsidR="498B07C9" w:rsidRPr="69692D31">
        <w:rPr>
          <w:rFonts w:ascii="Times New Roman" w:eastAsia="Times New Roman" w:hAnsi="Times New Roman" w:cs="Times New Roman"/>
          <w:color w:val="000000" w:themeColor="text1"/>
          <w:sz w:val="24"/>
          <w:szCs w:val="24"/>
        </w:rPr>
        <w:t xml:space="preserve"> </w:t>
      </w:r>
      <w:r w:rsidR="498B07C9" w:rsidRPr="54E2A967">
        <w:rPr>
          <w:rFonts w:ascii="Times New Roman" w:eastAsia="Times New Roman" w:hAnsi="Times New Roman" w:cs="Times New Roman"/>
          <w:color w:val="000000" w:themeColor="text1"/>
          <w:sz w:val="24"/>
          <w:szCs w:val="24"/>
        </w:rPr>
        <w:t>4</w:t>
      </w:r>
      <w:r w:rsidR="18EEA6B9" w:rsidRPr="54E2A967">
        <w:rPr>
          <w:rFonts w:ascii="Times New Roman" w:eastAsia="Times New Roman" w:hAnsi="Times New Roman" w:cs="Times New Roman"/>
          <w:color w:val="000000" w:themeColor="text1"/>
          <w:sz w:val="24"/>
          <w:szCs w:val="24"/>
        </w:rPr>
        <w:t>4</w:t>
      </w:r>
      <w:r w:rsidR="498B07C9" w:rsidRPr="69692D31">
        <w:rPr>
          <w:rFonts w:ascii="Times New Roman" w:eastAsia="Times New Roman" w:hAnsi="Times New Roman" w:cs="Times New Roman"/>
          <w:color w:val="000000" w:themeColor="text1"/>
          <w:sz w:val="24"/>
          <w:szCs w:val="24"/>
        </w:rPr>
        <w:t xml:space="preserve"> </w:t>
      </w:r>
      <w:r w:rsidR="498B07C9" w:rsidRPr="25EE9E3E">
        <w:rPr>
          <w:rFonts w:ascii="Times New Roman" w:eastAsia="Times New Roman" w:hAnsi="Times New Roman" w:cs="Times New Roman"/>
          <w:color w:val="000000" w:themeColor="text1"/>
          <w:sz w:val="24"/>
          <w:szCs w:val="24"/>
        </w:rPr>
        <w:t>sä</w:t>
      </w:r>
      <w:r w:rsidR="65C48B6D" w:rsidRPr="25EE9E3E">
        <w:rPr>
          <w:rFonts w:ascii="Times New Roman" w:eastAsia="Times New Roman" w:hAnsi="Times New Roman" w:cs="Times New Roman"/>
          <w:color w:val="000000" w:themeColor="text1"/>
          <w:sz w:val="24"/>
          <w:szCs w:val="24"/>
        </w:rPr>
        <w:t xml:space="preserve">testatud </w:t>
      </w:r>
      <w:r w:rsidR="65C48B6D" w:rsidRPr="1959637E">
        <w:rPr>
          <w:rFonts w:ascii="Times New Roman" w:eastAsia="Times New Roman" w:hAnsi="Times New Roman" w:cs="Times New Roman"/>
          <w:color w:val="000000" w:themeColor="text1"/>
          <w:sz w:val="24"/>
          <w:szCs w:val="24"/>
        </w:rPr>
        <w:t xml:space="preserve">järgnevate aruannete </w:t>
      </w:r>
      <w:r w:rsidR="65C48B6D" w:rsidRPr="40539311">
        <w:rPr>
          <w:rFonts w:ascii="Times New Roman" w:eastAsia="Times New Roman" w:hAnsi="Times New Roman" w:cs="Times New Roman"/>
          <w:color w:val="000000" w:themeColor="text1"/>
          <w:sz w:val="24"/>
          <w:szCs w:val="24"/>
        </w:rPr>
        <w:t xml:space="preserve">esitamise </w:t>
      </w:r>
      <w:r w:rsidR="65C48B6D" w:rsidRPr="705C19DC">
        <w:rPr>
          <w:rFonts w:ascii="Times New Roman" w:eastAsia="Times New Roman" w:hAnsi="Times New Roman" w:cs="Times New Roman"/>
          <w:color w:val="000000" w:themeColor="text1"/>
          <w:sz w:val="24"/>
          <w:szCs w:val="24"/>
        </w:rPr>
        <w:t>tähtaegu.</w:t>
      </w:r>
    </w:p>
    <w:p w14:paraId="390EA43B" w14:textId="401C3578" w:rsidR="1EEF7353" w:rsidRDefault="1EEF7353" w:rsidP="006A443F">
      <w:pPr>
        <w:spacing w:after="0" w:line="240" w:lineRule="auto"/>
        <w:jc w:val="both"/>
        <w:rPr>
          <w:rFonts w:ascii="Times New Roman" w:eastAsia="Times New Roman" w:hAnsi="Times New Roman" w:cs="Times New Roman"/>
          <w:color w:val="000000" w:themeColor="text1"/>
          <w:sz w:val="24"/>
          <w:szCs w:val="24"/>
        </w:rPr>
      </w:pPr>
    </w:p>
    <w:p w14:paraId="7B29CF7F" w14:textId="59AC8E1B" w:rsidR="1EEF7353" w:rsidRDefault="0DE8F77C" w:rsidP="006A443F">
      <w:pPr>
        <w:spacing w:after="0" w:line="240" w:lineRule="auto"/>
        <w:jc w:val="both"/>
        <w:rPr>
          <w:rFonts w:ascii="Times New Roman" w:eastAsia="Times New Roman" w:hAnsi="Times New Roman" w:cs="Times New Roman"/>
          <w:color w:val="000000" w:themeColor="text1"/>
          <w:sz w:val="24"/>
          <w:szCs w:val="24"/>
        </w:rPr>
      </w:pPr>
      <w:r w:rsidRPr="3F2AA7C8">
        <w:rPr>
          <w:rFonts w:ascii="Times New Roman" w:eastAsia="Times New Roman" w:hAnsi="Times New Roman" w:cs="Times New Roman"/>
          <w:b/>
          <w:bCs/>
          <w:color w:val="000000" w:themeColor="text1"/>
          <w:sz w:val="24"/>
          <w:szCs w:val="24"/>
        </w:rPr>
        <w:t>§ 52. Keskkonnakomplekslubades ja keskkonnalubades kasvuhoonegaaside piiramise põhimõtted ja kasvuhoonegaaside heite arvutamise metoodika</w:t>
      </w:r>
    </w:p>
    <w:p w14:paraId="66784768" w14:textId="6BFF9385" w:rsidR="1EEF7353" w:rsidRDefault="1EEF7353" w:rsidP="006A443F">
      <w:pPr>
        <w:spacing w:after="0" w:line="240" w:lineRule="auto"/>
        <w:jc w:val="both"/>
        <w:rPr>
          <w:rFonts w:ascii="Times New Roman" w:eastAsia="Times New Roman" w:hAnsi="Times New Roman" w:cs="Times New Roman"/>
          <w:color w:val="000000" w:themeColor="text1"/>
        </w:rPr>
      </w:pPr>
    </w:p>
    <w:p w14:paraId="3556CDCD" w14:textId="20A34B94" w:rsidR="1EEF7353" w:rsidRPr="0061122E" w:rsidRDefault="3C0E64D2" w:rsidP="006A443F">
      <w:pPr>
        <w:spacing w:after="0" w:line="240" w:lineRule="auto"/>
        <w:jc w:val="both"/>
        <w:rPr>
          <w:rFonts w:ascii="Times New Roman" w:eastAsia="Times New Roman" w:hAnsi="Times New Roman" w:cs="Times New Roman"/>
          <w:color w:val="000000" w:themeColor="text1"/>
          <w:sz w:val="24"/>
          <w:szCs w:val="24"/>
        </w:rPr>
      </w:pPr>
      <w:r w:rsidRPr="0061122E">
        <w:rPr>
          <w:rFonts w:ascii="Times New Roman" w:eastAsia="Times New Roman" w:hAnsi="Times New Roman" w:cs="Times New Roman"/>
          <w:color w:val="000000" w:themeColor="text1"/>
          <w:sz w:val="24"/>
          <w:szCs w:val="24"/>
        </w:rPr>
        <w:t xml:space="preserve">Säte näeb ette, et </w:t>
      </w:r>
      <w:r w:rsidR="2114ED57" w:rsidRPr="0061122E">
        <w:rPr>
          <w:rFonts w:ascii="Times New Roman" w:eastAsia="Times New Roman" w:hAnsi="Times New Roman" w:cs="Times New Roman"/>
          <w:color w:val="000000" w:themeColor="text1"/>
          <w:sz w:val="24"/>
          <w:szCs w:val="24"/>
        </w:rPr>
        <w:t xml:space="preserve">Kliimaministeerium töötab </w:t>
      </w:r>
      <w:r w:rsidR="4785044E" w:rsidRPr="0061122E">
        <w:rPr>
          <w:rFonts w:ascii="Times New Roman" w:eastAsia="Times New Roman" w:hAnsi="Times New Roman" w:cs="Times New Roman"/>
          <w:color w:val="000000" w:themeColor="text1"/>
          <w:sz w:val="24"/>
          <w:szCs w:val="24"/>
        </w:rPr>
        <w:t xml:space="preserve">kahe </w:t>
      </w:r>
      <w:r w:rsidR="2114ED57" w:rsidRPr="0061122E">
        <w:rPr>
          <w:rFonts w:ascii="Times New Roman" w:eastAsia="Times New Roman" w:hAnsi="Times New Roman" w:cs="Times New Roman"/>
          <w:color w:val="000000" w:themeColor="text1"/>
          <w:sz w:val="24"/>
          <w:szCs w:val="24"/>
        </w:rPr>
        <w:t xml:space="preserve">aasta jooksul pärast </w:t>
      </w:r>
      <w:r w:rsidR="5174E3BC" w:rsidRPr="0061122E">
        <w:rPr>
          <w:rFonts w:ascii="Times New Roman" w:eastAsia="Times New Roman" w:hAnsi="Times New Roman" w:cs="Times New Roman"/>
          <w:color w:val="000000" w:themeColor="text1"/>
          <w:sz w:val="24"/>
          <w:szCs w:val="24"/>
        </w:rPr>
        <w:t>eelnõukohase</w:t>
      </w:r>
      <w:r w:rsidR="2114ED57" w:rsidRPr="0061122E">
        <w:rPr>
          <w:rFonts w:ascii="Times New Roman" w:eastAsia="Times New Roman" w:hAnsi="Times New Roman" w:cs="Times New Roman"/>
          <w:color w:val="000000" w:themeColor="text1"/>
          <w:sz w:val="24"/>
          <w:szCs w:val="24"/>
        </w:rPr>
        <w:t xml:space="preserve"> seaduse jõustumist välja </w:t>
      </w:r>
      <w:r w:rsidR="4AF8504B" w:rsidRPr="0061122E">
        <w:rPr>
          <w:rFonts w:ascii="Times New Roman" w:eastAsia="Times New Roman" w:hAnsi="Times New Roman" w:cs="Times New Roman"/>
          <w:color w:val="000000" w:themeColor="text1"/>
          <w:sz w:val="24"/>
          <w:szCs w:val="24"/>
        </w:rPr>
        <w:t xml:space="preserve">põhimõtted </w:t>
      </w:r>
      <w:r w:rsidR="2114ED57" w:rsidRPr="0061122E">
        <w:rPr>
          <w:rFonts w:ascii="Times New Roman" w:eastAsia="Times New Roman" w:hAnsi="Times New Roman" w:cs="Times New Roman"/>
          <w:color w:val="000000" w:themeColor="text1"/>
          <w:sz w:val="24"/>
          <w:szCs w:val="24"/>
        </w:rPr>
        <w:t xml:space="preserve">keskkonnakomplekslubades ja keskkonnalubades kasvuhoonegaaside </w:t>
      </w:r>
      <w:r w:rsidR="79D145EE" w:rsidRPr="0061122E">
        <w:rPr>
          <w:rFonts w:ascii="Times New Roman" w:eastAsia="Times New Roman" w:hAnsi="Times New Roman" w:cs="Times New Roman"/>
          <w:color w:val="000000" w:themeColor="text1"/>
          <w:sz w:val="24"/>
          <w:szCs w:val="24"/>
        </w:rPr>
        <w:t>heitkoguse</w:t>
      </w:r>
      <w:r w:rsidR="2114ED57" w:rsidRPr="0061122E">
        <w:rPr>
          <w:rFonts w:ascii="Times New Roman" w:eastAsia="Times New Roman" w:hAnsi="Times New Roman" w:cs="Times New Roman"/>
          <w:color w:val="000000" w:themeColor="text1"/>
          <w:sz w:val="24"/>
          <w:szCs w:val="24"/>
        </w:rPr>
        <w:t xml:space="preserve"> piiramise</w:t>
      </w:r>
      <w:r w:rsidR="4AF8504B" w:rsidRPr="0061122E">
        <w:rPr>
          <w:rFonts w:ascii="Times New Roman" w:eastAsia="Times New Roman" w:hAnsi="Times New Roman" w:cs="Times New Roman"/>
          <w:color w:val="000000" w:themeColor="text1"/>
          <w:sz w:val="24"/>
          <w:szCs w:val="24"/>
        </w:rPr>
        <w:t>ks</w:t>
      </w:r>
      <w:r w:rsidR="2114ED57" w:rsidRPr="0061122E">
        <w:rPr>
          <w:rFonts w:ascii="Times New Roman" w:eastAsia="Times New Roman" w:hAnsi="Times New Roman" w:cs="Times New Roman"/>
          <w:color w:val="000000" w:themeColor="text1"/>
          <w:sz w:val="24"/>
          <w:szCs w:val="24"/>
        </w:rPr>
        <w:t xml:space="preserve"> ja kasvuhoonegaaside heit</w:t>
      </w:r>
      <w:r w:rsidR="0F79E08F" w:rsidRPr="0061122E">
        <w:rPr>
          <w:rFonts w:ascii="Times New Roman" w:eastAsia="Times New Roman" w:hAnsi="Times New Roman" w:cs="Times New Roman"/>
          <w:color w:val="000000" w:themeColor="text1"/>
          <w:sz w:val="24"/>
          <w:szCs w:val="24"/>
        </w:rPr>
        <w:t>koguse</w:t>
      </w:r>
      <w:r w:rsidR="2114ED57" w:rsidRPr="0061122E">
        <w:rPr>
          <w:rFonts w:ascii="Times New Roman" w:eastAsia="Times New Roman" w:hAnsi="Times New Roman" w:cs="Times New Roman"/>
          <w:color w:val="000000" w:themeColor="text1"/>
          <w:sz w:val="24"/>
          <w:szCs w:val="24"/>
        </w:rPr>
        <w:t xml:space="preserve"> arvutamise metoodika ning esitab ettepaneku asjassepuutuvate õigusaktide muutmiseks.</w:t>
      </w:r>
    </w:p>
    <w:p w14:paraId="7B941AFA" w14:textId="35D49A3F" w:rsidR="436ADB65" w:rsidRPr="0061122E" w:rsidRDefault="436ADB65" w:rsidP="006A443F">
      <w:pPr>
        <w:spacing w:after="0" w:line="240" w:lineRule="auto"/>
        <w:jc w:val="both"/>
        <w:rPr>
          <w:rFonts w:ascii="Times New Roman" w:eastAsia="Times New Roman" w:hAnsi="Times New Roman" w:cs="Times New Roman"/>
          <w:color w:val="000000" w:themeColor="text1"/>
          <w:sz w:val="24"/>
          <w:szCs w:val="24"/>
        </w:rPr>
      </w:pPr>
    </w:p>
    <w:p w14:paraId="0AFCC287" w14:textId="22C0927A" w:rsidR="259F5A55" w:rsidRPr="0061122E" w:rsidRDefault="4AF59FF9" w:rsidP="006A443F">
      <w:pPr>
        <w:spacing w:after="0" w:line="240" w:lineRule="auto"/>
        <w:jc w:val="both"/>
        <w:rPr>
          <w:rFonts w:ascii="Times New Roman" w:eastAsia="Times New Roman" w:hAnsi="Times New Roman" w:cs="Times New Roman"/>
          <w:sz w:val="24"/>
          <w:szCs w:val="24"/>
        </w:rPr>
      </w:pPr>
      <w:r w:rsidRPr="0061122E">
        <w:rPr>
          <w:rFonts w:ascii="Times New Roman" w:eastAsia="Times New Roman" w:hAnsi="Times New Roman" w:cs="Times New Roman"/>
          <w:color w:val="000000" w:themeColor="text1"/>
          <w:sz w:val="24"/>
          <w:szCs w:val="24"/>
        </w:rPr>
        <w:t>Eesmärk on välja töötada</w:t>
      </w:r>
      <w:r w:rsidR="2D2E8CC7" w:rsidRPr="0061122E">
        <w:rPr>
          <w:rFonts w:ascii="Times New Roman" w:eastAsia="Times New Roman" w:hAnsi="Times New Roman" w:cs="Times New Roman"/>
          <w:color w:val="000000" w:themeColor="text1"/>
          <w:sz w:val="24"/>
          <w:szCs w:val="24"/>
        </w:rPr>
        <w:t xml:space="preserve"> </w:t>
      </w:r>
      <w:r w:rsidR="14D2C767" w:rsidRPr="0061122E">
        <w:rPr>
          <w:rFonts w:ascii="Times New Roman" w:eastAsia="Times New Roman" w:hAnsi="Times New Roman" w:cs="Times New Roman"/>
          <w:color w:val="000000" w:themeColor="text1"/>
          <w:sz w:val="24"/>
          <w:szCs w:val="24"/>
        </w:rPr>
        <w:t>keskkonnakompleksloa ja keskkonnaloa</w:t>
      </w:r>
      <w:r w:rsidR="1465DC15" w:rsidRPr="0061122E">
        <w:rPr>
          <w:rFonts w:ascii="Times New Roman" w:eastAsia="Times New Roman" w:hAnsi="Times New Roman" w:cs="Times New Roman"/>
          <w:color w:val="000000" w:themeColor="text1"/>
          <w:sz w:val="24"/>
          <w:szCs w:val="24"/>
        </w:rPr>
        <w:t xml:space="preserve"> </w:t>
      </w:r>
      <w:r w:rsidR="14D2C767" w:rsidRPr="0061122E">
        <w:rPr>
          <w:rFonts w:ascii="Times New Roman" w:eastAsia="Times New Roman" w:hAnsi="Times New Roman" w:cs="Times New Roman"/>
          <w:color w:val="000000" w:themeColor="text1"/>
          <w:sz w:val="24"/>
          <w:szCs w:val="24"/>
        </w:rPr>
        <w:t>kohuslastele tööstusprotsessidest tekkiva</w:t>
      </w:r>
      <w:r w:rsidR="1465DC15" w:rsidRPr="0061122E">
        <w:rPr>
          <w:rFonts w:ascii="Times New Roman" w:eastAsia="Times New Roman" w:hAnsi="Times New Roman" w:cs="Times New Roman"/>
          <w:color w:val="000000" w:themeColor="text1"/>
          <w:sz w:val="24"/>
          <w:szCs w:val="24"/>
        </w:rPr>
        <w:t xml:space="preserve"> </w:t>
      </w:r>
      <w:r w:rsidR="6EEA1AB8" w:rsidRPr="0061122E">
        <w:rPr>
          <w:rFonts w:ascii="Times New Roman" w:eastAsia="Times New Roman" w:hAnsi="Times New Roman" w:cs="Times New Roman"/>
          <w:color w:val="000000" w:themeColor="text1"/>
          <w:sz w:val="24"/>
          <w:szCs w:val="24"/>
        </w:rPr>
        <w:t>KHG heit</w:t>
      </w:r>
      <w:r w:rsidR="236965AB" w:rsidRPr="0061122E">
        <w:rPr>
          <w:rFonts w:ascii="Times New Roman" w:eastAsia="Times New Roman" w:hAnsi="Times New Roman" w:cs="Times New Roman"/>
          <w:color w:val="000000" w:themeColor="text1"/>
          <w:sz w:val="24"/>
          <w:szCs w:val="24"/>
        </w:rPr>
        <w:t>koguse</w:t>
      </w:r>
      <w:r w:rsidR="6EEA1AB8" w:rsidRPr="0061122E">
        <w:rPr>
          <w:rFonts w:ascii="Times New Roman" w:eastAsia="Times New Roman" w:hAnsi="Times New Roman" w:cs="Times New Roman"/>
          <w:color w:val="000000" w:themeColor="text1"/>
          <w:sz w:val="24"/>
          <w:szCs w:val="24"/>
        </w:rPr>
        <w:t xml:space="preserve"> arvutamise metoodika</w:t>
      </w:r>
      <w:r w:rsidR="0C01FDEE" w:rsidRPr="0061122E">
        <w:rPr>
          <w:rFonts w:ascii="Times New Roman" w:eastAsia="Times New Roman" w:hAnsi="Times New Roman" w:cs="Times New Roman"/>
          <w:color w:val="000000" w:themeColor="text1"/>
          <w:sz w:val="24"/>
          <w:szCs w:val="24"/>
        </w:rPr>
        <w:t xml:space="preserve"> ning </w:t>
      </w:r>
      <w:r w:rsidR="11DA7FB6" w:rsidRPr="0061122E">
        <w:rPr>
          <w:rFonts w:ascii="Times New Roman" w:eastAsia="Times New Roman" w:hAnsi="Times New Roman" w:cs="Times New Roman"/>
          <w:color w:val="000000" w:themeColor="text1"/>
          <w:sz w:val="24"/>
          <w:szCs w:val="24"/>
        </w:rPr>
        <w:t>heit</w:t>
      </w:r>
      <w:r w:rsidR="04E21B9E" w:rsidRPr="0061122E">
        <w:rPr>
          <w:rFonts w:ascii="Times New Roman" w:eastAsia="Times New Roman" w:hAnsi="Times New Roman" w:cs="Times New Roman"/>
          <w:color w:val="000000" w:themeColor="text1"/>
          <w:sz w:val="24"/>
          <w:szCs w:val="24"/>
        </w:rPr>
        <w:t>koguse</w:t>
      </w:r>
      <w:r w:rsidR="11DA7FB6" w:rsidRPr="0061122E">
        <w:rPr>
          <w:rFonts w:ascii="Times New Roman" w:eastAsia="Times New Roman" w:hAnsi="Times New Roman" w:cs="Times New Roman"/>
          <w:color w:val="000000" w:themeColor="text1"/>
          <w:sz w:val="24"/>
          <w:szCs w:val="24"/>
        </w:rPr>
        <w:t xml:space="preserve"> </w:t>
      </w:r>
      <w:r w:rsidR="1BB67D52" w:rsidRPr="0061122E">
        <w:rPr>
          <w:rFonts w:ascii="Times New Roman" w:eastAsia="Times New Roman" w:hAnsi="Times New Roman" w:cs="Times New Roman"/>
          <w:sz w:val="24"/>
          <w:szCs w:val="24"/>
        </w:rPr>
        <w:t xml:space="preserve">tasemed </w:t>
      </w:r>
      <w:r w:rsidR="17247620" w:rsidRPr="0061122E">
        <w:rPr>
          <w:rFonts w:ascii="Times New Roman" w:eastAsia="Times New Roman" w:hAnsi="Times New Roman" w:cs="Times New Roman"/>
          <w:sz w:val="24"/>
          <w:szCs w:val="24"/>
        </w:rPr>
        <w:t xml:space="preserve">või vahemikud </w:t>
      </w:r>
      <w:r w:rsidR="1BB67D52" w:rsidRPr="0061122E">
        <w:rPr>
          <w:rFonts w:ascii="Times New Roman" w:eastAsia="Times New Roman" w:hAnsi="Times New Roman" w:cs="Times New Roman"/>
          <w:sz w:val="24"/>
          <w:szCs w:val="24"/>
        </w:rPr>
        <w:t>väheolulisele, olulisele ja suurele kliimamõjuga tegevusele</w:t>
      </w:r>
      <w:r w:rsidR="71D426E9" w:rsidRPr="0061122E">
        <w:rPr>
          <w:rFonts w:ascii="Times New Roman" w:eastAsia="Times New Roman" w:hAnsi="Times New Roman" w:cs="Times New Roman"/>
          <w:sz w:val="24"/>
          <w:szCs w:val="24"/>
        </w:rPr>
        <w:t xml:space="preserve"> ning põhimõtted</w:t>
      </w:r>
      <w:r w:rsidR="69884100" w:rsidRPr="0061122E">
        <w:rPr>
          <w:rFonts w:ascii="Times New Roman" w:eastAsia="Times New Roman" w:hAnsi="Times New Roman" w:cs="Times New Roman"/>
          <w:sz w:val="24"/>
          <w:szCs w:val="24"/>
        </w:rPr>
        <w:t xml:space="preserve">, </w:t>
      </w:r>
      <w:r w:rsidR="71D426E9" w:rsidRPr="0061122E">
        <w:rPr>
          <w:rFonts w:ascii="Times New Roman" w:eastAsia="Times New Roman" w:hAnsi="Times New Roman" w:cs="Times New Roman"/>
          <w:sz w:val="24"/>
          <w:szCs w:val="24"/>
        </w:rPr>
        <w:t>kuidas</w:t>
      </w:r>
      <w:r w:rsidR="2917B676" w:rsidRPr="0061122E">
        <w:rPr>
          <w:rFonts w:ascii="Times New Roman" w:eastAsia="Times New Roman" w:hAnsi="Times New Roman" w:cs="Times New Roman"/>
          <w:sz w:val="24"/>
          <w:szCs w:val="24"/>
        </w:rPr>
        <w:t xml:space="preserve"> tööstustes tekkivat KHG heidet </w:t>
      </w:r>
      <w:r w:rsidR="71D426E9" w:rsidRPr="0061122E">
        <w:rPr>
          <w:rFonts w:ascii="Times New Roman" w:eastAsia="Times New Roman" w:hAnsi="Times New Roman" w:cs="Times New Roman"/>
          <w:sz w:val="24"/>
          <w:szCs w:val="24"/>
        </w:rPr>
        <w:t>võtta arvesse loa menetlus</w:t>
      </w:r>
      <w:r w:rsidR="75915FFB" w:rsidRPr="0061122E">
        <w:rPr>
          <w:rFonts w:ascii="Times New Roman" w:eastAsia="Times New Roman" w:hAnsi="Times New Roman" w:cs="Times New Roman"/>
          <w:sz w:val="24"/>
          <w:szCs w:val="24"/>
        </w:rPr>
        <w:t xml:space="preserve">es </w:t>
      </w:r>
      <w:r w:rsidR="09CF70B8" w:rsidRPr="0061122E">
        <w:rPr>
          <w:rFonts w:ascii="Times New Roman" w:eastAsia="Times New Roman" w:hAnsi="Times New Roman" w:cs="Times New Roman"/>
          <w:sz w:val="24"/>
          <w:szCs w:val="24"/>
        </w:rPr>
        <w:t xml:space="preserve">ja kaalutlusotsuse </w:t>
      </w:r>
      <w:r w:rsidR="09CF70B8" w:rsidRPr="0061122E">
        <w:rPr>
          <w:rFonts w:ascii="Times New Roman" w:eastAsia="Times New Roman" w:hAnsi="Times New Roman" w:cs="Times New Roman"/>
          <w:sz w:val="24"/>
          <w:szCs w:val="24"/>
        </w:rPr>
        <w:lastRenderedPageBreak/>
        <w:t>tegemisel.</w:t>
      </w:r>
      <w:r w:rsidR="0BE5F141" w:rsidRPr="0061122E">
        <w:rPr>
          <w:rFonts w:ascii="Times New Roman" w:eastAsia="Times New Roman" w:hAnsi="Times New Roman" w:cs="Times New Roman"/>
          <w:sz w:val="24"/>
          <w:szCs w:val="24"/>
        </w:rPr>
        <w:t xml:space="preserve"> </w:t>
      </w:r>
      <w:r w:rsidR="38891215" w:rsidRPr="0061122E">
        <w:rPr>
          <w:rFonts w:ascii="Times New Roman" w:eastAsia="Times New Roman" w:hAnsi="Times New Roman" w:cs="Times New Roman"/>
          <w:sz w:val="24"/>
          <w:szCs w:val="24"/>
        </w:rPr>
        <w:t xml:space="preserve">Lisaks sellele tuleb välja töötada </w:t>
      </w:r>
      <w:r w:rsidR="52591091" w:rsidRPr="0061122E">
        <w:rPr>
          <w:rFonts w:ascii="Times New Roman" w:eastAsia="Times New Roman" w:hAnsi="Times New Roman" w:cs="Times New Roman"/>
          <w:sz w:val="24"/>
          <w:szCs w:val="24"/>
        </w:rPr>
        <w:t>ka</w:t>
      </w:r>
      <w:r w:rsidR="38891215" w:rsidRPr="0061122E">
        <w:rPr>
          <w:rFonts w:ascii="Times New Roman" w:eastAsia="Times New Roman" w:hAnsi="Times New Roman" w:cs="Times New Roman"/>
          <w:sz w:val="24"/>
          <w:szCs w:val="24"/>
        </w:rPr>
        <w:t xml:space="preserve"> järelevalve</w:t>
      </w:r>
      <w:r w:rsidR="73F590BE" w:rsidRPr="0061122E">
        <w:rPr>
          <w:rFonts w:ascii="Times New Roman" w:eastAsia="Times New Roman" w:hAnsi="Times New Roman" w:cs="Times New Roman"/>
          <w:sz w:val="24"/>
          <w:szCs w:val="24"/>
        </w:rPr>
        <w:t>mehhanism</w:t>
      </w:r>
      <w:r w:rsidR="38891215" w:rsidRPr="0061122E">
        <w:rPr>
          <w:rFonts w:ascii="Times New Roman" w:eastAsia="Times New Roman" w:hAnsi="Times New Roman" w:cs="Times New Roman"/>
          <w:sz w:val="24"/>
          <w:szCs w:val="24"/>
        </w:rPr>
        <w:t xml:space="preserve"> KHG heitkoguse piiramise nõude </w:t>
      </w:r>
      <w:r w:rsidR="00EF1A0A" w:rsidRPr="0061122E">
        <w:rPr>
          <w:rFonts w:ascii="Times New Roman" w:eastAsia="Times New Roman" w:hAnsi="Times New Roman" w:cs="Times New Roman"/>
          <w:sz w:val="24"/>
          <w:szCs w:val="24"/>
        </w:rPr>
        <w:t>täitmise kontrollimiseks.</w:t>
      </w:r>
      <w:r w:rsidR="5FFDCB0F" w:rsidRPr="0061122E">
        <w:rPr>
          <w:rFonts w:ascii="Times New Roman" w:eastAsia="Times New Roman" w:hAnsi="Times New Roman" w:cs="Times New Roman"/>
          <w:sz w:val="24"/>
          <w:szCs w:val="24"/>
        </w:rPr>
        <w:t xml:space="preserve"> K</w:t>
      </w:r>
      <w:r w:rsidR="55408EEF" w:rsidRPr="0061122E">
        <w:rPr>
          <w:rFonts w:ascii="Times New Roman" w:eastAsia="Times New Roman" w:hAnsi="Times New Roman" w:cs="Times New Roman"/>
          <w:sz w:val="24"/>
          <w:szCs w:val="24"/>
        </w:rPr>
        <w:t xml:space="preserve">una </w:t>
      </w:r>
      <w:r w:rsidR="00D56A0C" w:rsidRPr="0061122E">
        <w:rPr>
          <w:rFonts w:ascii="Times New Roman" w:eastAsia="Times New Roman" w:hAnsi="Times New Roman" w:cs="Times New Roman"/>
          <w:sz w:val="24"/>
          <w:szCs w:val="24"/>
        </w:rPr>
        <w:t>nimetatud lubades</w:t>
      </w:r>
      <w:r w:rsidR="5FFDCB0F" w:rsidRPr="0061122E">
        <w:rPr>
          <w:rFonts w:ascii="Times New Roman" w:eastAsia="Times New Roman" w:hAnsi="Times New Roman" w:cs="Times New Roman"/>
          <w:sz w:val="24"/>
          <w:szCs w:val="24"/>
        </w:rPr>
        <w:t xml:space="preserve"> </w:t>
      </w:r>
      <w:r w:rsidR="00D56A0C" w:rsidRPr="0061122E">
        <w:rPr>
          <w:rFonts w:ascii="Times New Roman" w:eastAsia="Times New Roman" w:hAnsi="Times New Roman" w:cs="Times New Roman"/>
          <w:sz w:val="24"/>
          <w:szCs w:val="24"/>
        </w:rPr>
        <w:t>KHG</w:t>
      </w:r>
      <w:r w:rsidR="5FFDCB0F" w:rsidRPr="0061122E">
        <w:rPr>
          <w:rFonts w:ascii="Times New Roman" w:eastAsia="Times New Roman" w:hAnsi="Times New Roman" w:cs="Times New Roman"/>
          <w:sz w:val="24"/>
          <w:szCs w:val="24"/>
        </w:rPr>
        <w:t xml:space="preserve"> heit</w:t>
      </w:r>
      <w:r w:rsidR="1C32D71E" w:rsidRPr="0061122E">
        <w:rPr>
          <w:rFonts w:ascii="Times New Roman" w:eastAsia="Times New Roman" w:hAnsi="Times New Roman" w:cs="Times New Roman"/>
          <w:sz w:val="24"/>
          <w:szCs w:val="24"/>
        </w:rPr>
        <w:t>koguse piirami</w:t>
      </w:r>
      <w:r w:rsidR="2D4E33C9" w:rsidRPr="0061122E">
        <w:rPr>
          <w:rFonts w:ascii="Times New Roman" w:eastAsia="Times New Roman" w:hAnsi="Times New Roman" w:cs="Times New Roman"/>
          <w:color w:val="000000" w:themeColor="text1"/>
          <w:sz w:val="24"/>
          <w:szCs w:val="24"/>
        </w:rPr>
        <w:t>se re</w:t>
      </w:r>
      <w:r w:rsidR="00D56A0C" w:rsidRPr="0061122E">
        <w:rPr>
          <w:rFonts w:ascii="Times New Roman" w:eastAsia="Times New Roman" w:hAnsi="Times New Roman" w:cs="Times New Roman"/>
          <w:color w:val="000000" w:themeColor="text1"/>
          <w:sz w:val="24"/>
          <w:szCs w:val="24"/>
        </w:rPr>
        <w:t>eglite</w:t>
      </w:r>
      <w:r w:rsidR="599C5B78" w:rsidRPr="0061122E">
        <w:rPr>
          <w:rFonts w:ascii="Times New Roman" w:eastAsia="Times New Roman" w:hAnsi="Times New Roman" w:cs="Times New Roman"/>
          <w:color w:val="000000" w:themeColor="text1"/>
          <w:sz w:val="24"/>
          <w:szCs w:val="24"/>
        </w:rPr>
        <w:t xml:space="preserve"> väljatöötamine</w:t>
      </w:r>
      <w:r w:rsidR="2D4E33C9" w:rsidRPr="0061122E">
        <w:rPr>
          <w:rFonts w:ascii="Times New Roman" w:eastAsia="Times New Roman" w:hAnsi="Times New Roman" w:cs="Times New Roman"/>
          <w:color w:val="000000" w:themeColor="text1"/>
          <w:sz w:val="24"/>
          <w:szCs w:val="24"/>
        </w:rPr>
        <w:t xml:space="preserve"> </w:t>
      </w:r>
      <w:r w:rsidR="185421F7" w:rsidRPr="0061122E">
        <w:rPr>
          <w:rFonts w:ascii="Times New Roman" w:eastAsia="Times New Roman" w:hAnsi="Times New Roman" w:cs="Times New Roman"/>
          <w:color w:val="000000" w:themeColor="text1"/>
          <w:sz w:val="24"/>
          <w:szCs w:val="24"/>
        </w:rPr>
        <w:t>koo</w:t>
      </w:r>
      <w:r w:rsidR="0A33B411" w:rsidRPr="0061122E">
        <w:rPr>
          <w:rFonts w:ascii="Times New Roman" w:eastAsia="Times New Roman" w:hAnsi="Times New Roman" w:cs="Times New Roman"/>
          <w:color w:val="000000" w:themeColor="text1"/>
          <w:sz w:val="24"/>
          <w:szCs w:val="24"/>
        </w:rPr>
        <w:t>s</w:t>
      </w:r>
      <w:r w:rsidR="185421F7" w:rsidRPr="0061122E">
        <w:rPr>
          <w:rFonts w:ascii="Times New Roman" w:eastAsia="Times New Roman" w:hAnsi="Times New Roman" w:cs="Times New Roman"/>
          <w:color w:val="000000" w:themeColor="text1"/>
          <w:sz w:val="24"/>
          <w:szCs w:val="24"/>
        </w:rPr>
        <w:t>neb</w:t>
      </w:r>
      <w:r w:rsidR="2D4E33C9" w:rsidRPr="0061122E">
        <w:rPr>
          <w:rFonts w:ascii="Times New Roman" w:eastAsia="Times New Roman" w:hAnsi="Times New Roman" w:cs="Times New Roman"/>
          <w:color w:val="000000" w:themeColor="text1"/>
          <w:sz w:val="24"/>
          <w:szCs w:val="24"/>
        </w:rPr>
        <w:t xml:space="preserve"> </w:t>
      </w:r>
      <w:r w:rsidR="250C71DE" w:rsidRPr="0061122E">
        <w:rPr>
          <w:rFonts w:ascii="Times New Roman" w:eastAsia="Times New Roman" w:hAnsi="Times New Roman" w:cs="Times New Roman"/>
          <w:color w:val="000000" w:themeColor="text1"/>
          <w:sz w:val="24"/>
          <w:szCs w:val="24"/>
        </w:rPr>
        <w:t xml:space="preserve">kolmest </w:t>
      </w:r>
      <w:r w:rsidR="2D4E33C9" w:rsidRPr="0061122E">
        <w:rPr>
          <w:rFonts w:ascii="Times New Roman" w:eastAsia="Times New Roman" w:hAnsi="Times New Roman" w:cs="Times New Roman"/>
          <w:color w:val="000000" w:themeColor="text1"/>
          <w:sz w:val="24"/>
          <w:szCs w:val="24"/>
        </w:rPr>
        <w:t>etapi</w:t>
      </w:r>
      <w:r w:rsidR="3E923A3B" w:rsidRPr="0061122E">
        <w:rPr>
          <w:rFonts w:ascii="Times New Roman" w:eastAsia="Times New Roman" w:hAnsi="Times New Roman" w:cs="Times New Roman"/>
          <w:color w:val="000000" w:themeColor="text1"/>
          <w:sz w:val="24"/>
          <w:szCs w:val="24"/>
        </w:rPr>
        <w:t>st</w:t>
      </w:r>
      <w:r w:rsidR="05FBAE74" w:rsidRPr="0061122E">
        <w:rPr>
          <w:rFonts w:ascii="Times New Roman" w:eastAsia="Times New Roman" w:hAnsi="Times New Roman" w:cs="Times New Roman"/>
          <w:color w:val="000000" w:themeColor="text1"/>
          <w:sz w:val="24"/>
          <w:szCs w:val="24"/>
        </w:rPr>
        <w:t xml:space="preserve">, on </w:t>
      </w:r>
      <w:r w:rsidR="3A0220E6" w:rsidRPr="0061122E">
        <w:rPr>
          <w:rFonts w:ascii="Times New Roman" w:eastAsia="Times New Roman" w:hAnsi="Times New Roman" w:cs="Times New Roman"/>
          <w:color w:val="000000" w:themeColor="text1"/>
          <w:sz w:val="24"/>
          <w:szCs w:val="24"/>
        </w:rPr>
        <w:t>arvestatud optimaalseks ajakuluks kaks aastat</w:t>
      </w:r>
      <w:r w:rsidR="55625C71" w:rsidRPr="0061122E">
        <w:rPr>
          <w:rFonts w:ascii="Times New Roman" w:eastAsia="Times New Roman" w:hAnsi="Times New Roman" w:cs="Times New Roman"/>
          <w:color w:val="000000" w:themeColor="text1"/>
          <w:sz w:val="24"/>
          <w:szCs w:val="24"/>
        </w:rPr>
        <w:t xml:space="preserve">. Esiteks tuleb </w:t>
      </w:r>
      <w:r w:rsidR="1C32D71E" w:rsidRPr="0061122E">
        <w:rPr>
          <w:rFonts w:ascii="Times New Roman" w:eastAsia="Times New Roman" w:hAnsi="Times New Roman" w:cs="Times New Roman"/>
          <w:sz w:val="24"/>
          <w:szCs w:val="24"/>
        </w:rPr>
        <w:t>põhimõtete väljatöötamiseks analüüsida</w:t>
      </w:r>
      <w:r w:rsidR="2E606A3C" w:rsidRPr="0061122E">
        <w:rPr>
          <w:rFonts w:ascii="Times New Roman" w:eastAsia="Times New Roman" w:hAnsi="Times New Roman" w:cs="Times New Roman"/>
          <w:sz w:val="24"/>
          <w:szCs w:val="24"/>
        </w:rPr>
        <w:t xml:space="preserve"> erinevates tegevusvaldkondades tekkivat KHG heitkogust ja </w:t>
      </w:r>
      <w:r w:rsidR="111A19B9" w:rsidRPr="0061122E">
        <w:rPr>
          <w:rFonts w:ascii="Times New Roman" w:eastAsia="Times New Roman" w:hAnsi="Times New Roman" w:cs="Times New Roman"/>
          <w:sz w:val="24"/>
          <w:szCs w:val="24"/>
        </w:rPr>
        <w:t xml:space="preserve">selle piiramise </w:t>
      </w:r>
      <w:r w:rsidR="30DAD02A" w:rsidRPr="0061122E">
        <w:rPr>
          <w:rFonts w:ascii="Times New Roman" w:eastAsia="Times New Roman" w:hAnsi="Times New Roman" w:cs="Times New Roman"/>
          <w:sz w:val="24"/>
          <w:szCs w:val="24"/>
        </w:rPr>
        <w:t>ja leevendamise võimalusi</w:t>
      </w:r>
      <w:r w:rsidR="6A036848" w:rsidRPr="0061122E">
        <w:rPr>
          <w:rFonts w:ascii="Times New Roman" w:eastAsia="Times New Roman" w:hAnsi="Times New Roman" w:cs="Times New Roman"/>
          <w:sz w:val="24"/>
          <w:szCs w:val="24"/>
        </w:rPr>
        <w:t xml:space="preserve">. Teiseks </w:t>
      </w:r>
      <w:r w:rsidR="7ED8F925" w:rsidRPr="0061122E">
        <w:rPr>
          <w:rFonts w:ascii="Times New Roman" w:eastAsia="Times New Roman" w:hAnsi="Times New Roman" w:cs="Times New Roman"/>
          <w:sz w:val="24"/>
          <w:szCs w:val="24"/>
        </w:rPr>
        <w:t>tuleb</w:t>
      </w:r>
      <w:r w:rsidR="6ADE903D" w:rsidRPr="0061122E">
        <w:rPr>
          <w:rFonts w:ascii="Times New Roman" w:eastAsia="Times New Roman" w:hAnsi="Times New Roman" w:cs="Times New Roman"/>
          <w:sz w:val="24"/>
          <w:szCs w:val="24"/>
        </w:rPr>
        <w:t xml:space="preserve"> välja</w:t>
      </w:r>
      <w:r w:rsidR="4884588E" w:rsidRPr="0061122E">
        <w:rPr>
          <w:rFonts w:ascii="Times New Roman" w:eastAsia="Times New Roman" w:hAnsi="Times New Roman" w:cs="Times New Roman"/>
          <w:sz w:val="24"/>
          <w:szCs w:val="24"/>
        </w:rPr>
        <w:t xml:space="preserve"> töötada</w:t>
      </w:r>
      <w:r w:rsidR="6ADE903D" w:rsidRPr="0061122E">
        <w:rPr>
          <w:rFonts w:ascii="Times New Roman" w:eastAsia="Times New Roman" w:hAnsi="Times New Roman" w:cs="Times New Roman"/>
          <w:sz w:val="24"/>
          <w:szCs w:val="24"/>
        </w:rPr>
        <w:t xml:space="preserve"> KHG heitkoguse piiramise</w:t>
      </w:r>
      <w:r w:rsidR="19794ED1" w:rsidRPr="0061122E">
        <w:rPr>
          <w:rFonts w:ascii="Times New Roman" w:eastAsia="Times New Roman" w:hAnsi="Times New Roman" w:cs="Times New Roman"/>
          <w:sz w:val="24"/>
          <w:szCs w:val="24"/>
        </w:rPr>
        <w:t xml:space="preserve"> põhimõtted</w:t>
      </w:r>
      <w:r w:rsidR="6ADE903D" w:rsidRPr="0061122E">
        <w:rPr>
          <w:rFonts w:ascii="Times New Roman" w:eastAsia="Times New Roman" w:hAnsi="Times New Roman" w:cs="Times New Roman"/>
          <w:sz w:val="24"/>
          <w:szCs w:val="24"/>
        </w:rPr>
        <w:t xml:space="preserve"> ja KHG heitkoguse arvutamise metoodika</w:t>
      </w:r>
      <w:r w:rsidR="1855A4DE" w:rsidRPr="0061122E">
        <w:rPr>
          <w:rFonts w:ascii="Times New Roman" w:eastAsia="Times New Roman" w:hAnsi="Times New Roman" w:cs="Times New Roman"/>
          <w:sz w:val="24"/>
          <w:szCs w:val="24"/>
        </w:rPr>
        <w:t xml:space="preserve"> </w:t>
      </w:r>
      <w:r w:rsidR="3586A6E2" w:rsidRPr="0061122E">
        <w:rPr>
          <w:rFonts w:ascii="Times New Roman" w:eastAsia="Times New Roman" w:hAnsi="Times New Roman" w:cs="Times New Roman"/>
          <w:sz w:val="24"/>
          <w:szCs w:val="24"/>
        </w:rPr>
        <w:t>ning kolmandaks esitada ettepanekud</w:t>
      </w:r>
      <w:r w:rsidR="2B800610" w:rsidRPr="0061122E">
        <w:rPr>
          <w:rFonts w:ascii="Times New Roman" w:eastAsia="Times New Roman" w:hAnsi="Times New Roman" w:cs="Times New Roman"/>
          <w:sz w:val="24"/>
          <w:szCs w:val="24"/>
        </w:rPr>
        <w:t xml:space="preserve"> asjassepuutuvate õigusaktide muutmiseks.</w:t>
      </w:r>
    </w:p>
    <w:p w14:paraId="08962565" w14:textId="24E5F714" w:rsidR="458356DB" w:rsidRPr="0061122E" w:rsidRDefault="458356DB" w:rsidP="006A443F">
      <w:pPr>
        <w:spacing w:after="0" w:line="240" w:lineRule="auto"/>
        <w:jc w:val="both"/>
        <w:rPr>
          <w:rFonts w:ascii="Times New Roman" w:eastAsia="Times New Roman" w:hAnsi="Times New Roman" w:cs="Times New Roman"/>
          <w:sz w:val="24"/>
          <w:szCs w:val="24"/>
        </w:rPr>
      </w:pPr>
    </w:p>
    <w:p w14:paraId="5FE946FA" w14:textId="61522008" w:rsidR="71931D11" w:rsidRPr="006A443F" w:rsidRDefault="68F42699" w:rsidP="006A443F">
      <w:pPr>
        <w:spacing w:after="0" w:line="240" w:lineRule="auto"/>
        <w:jc w:val="both"/>
        <w:rPr>
          <w:rFonts w:ascii="Times New Roman" w:eastAsia="Times New Roman" w:hAnsi="Times New Roman" w:cs="Times New Roman"/>
          <w:sz w:val="24"/>
          <w:szCs w:val="24"/>
        </w:rPr>
      </w:pPr>
      <w:r w:rsidRPr="7C84A48D">
        <w:rPr>
          <w:rFonts w:ascii="Times New Roman" w:eastAsia="Times New Roman" w:hAnsi="Times New Roman" w:cs="Times New Roman"/>
          <w:b/>
          <w:bCs/>
          <w:sz w:val="24"/>
          <w:szCs w:val="24"/>
        </w:rPr>
        <w:t>§ 5</w:t>
      </w:r>
      <w:r w:rsidR="49D0045A" w:rsidRPr="7C84A48D">
        <w:rPr>
          <w:rFonts w:ascii="Times New Roman" w:eastAsia="Times New Roman" w:hAnsi="Times New Roman" w:cs="Times New Roman"/>
          <w:b/>
          <w:bCs/>
          <w:sz w:val="24"/>
          <w:szCs w:val="24"/>
        </w:rPr>
        <w:t>3</w:t>
      </w:r>
      <w:r w:rsidRPr="7C84A48D">
        <w:rPr>
          <w:rFonts w:ascii="Times New Roman" w:eastAsia="Times New Roman" w:hAnsi="Times New Roman" w:cs="Times New Roman"/>
          <w:b/>
          <w:bCs/>
          <w:sz w:val="24"/>
          <w:szCs w:val="24"/>
        </w:rPr>
        <w:t xml:space="preserve">. Kliima- ja keskkonnaeesmärkidega võrreldes vastassuunaliste majandusmeetmete </w:t>
      </w:r>
      <w:r w:rsidR="24E1BC0B" w:rsidRPr="7C84A48D">
        <w:rPr>
          <w:rFonts w:ascii="Times New Roman" w:eastAsia="Times New Roman" w:hAnsi="Times New Roman" w:cs="Times New Roman"/>
          <w:b/>
          <w:bCs/>
          <w:sz w:val="24"/>
          <w:szCs w:val="24"/>
        </w:rPr>
        <w:t>välja selgitamine</w:t>
      </w:r>
      <w:r w:rsidR="27E59F9F" w:rsidRPr="7C84A48D">
        <w:rPr>
          <w:rFonts w:ascii="Times New Roman" w:eastAsia="Times New Roman" w:hAnsi="Times New Roman" w:cs="Times New Roman"/>
          <w:b/>
          <w:bCs/>
          <w:sz w:val="24"/>
          <w:szCs w:val="24"/>
        </w:rPr>
        <w:t xml:space="preserve"> ja lõpetamine</w:t>
      </w:r>
    </w:p>
    <w:p w14:paraId="580B5000" w14:textId="77777777" w:rsidR="00EF1A0A" w:rsidRDefault="00EF1A0A" w:rsidP="00E57547">
      <w:pPr>
        <w:spacing w:after="0" w:line="240" w:lineRule="auto"/>
        <w:jc w:val="both"/>
        <w:rPr>
          <w:rFonts w:ascii="Times New Roman" w:eastAsia="Times New Roman" w:hAnsi="Times New Roman" w:cs="Times New Roman"/>
          <w:color w:val="D13438"/>
          <w:sz w:val="24"/>
          <w:szCs w:val="24"/>
          <w:u w:val="single"/>
        </w:rPr>
      </w:pPr>
    </w:p>
    <w:p w14:paraId="6A470A1B" w14:textId="6D6939F7" w:rsidR="3B5549FB" w:rsidRPr="006A443F" w:rsidRDefault="2F3EFB62" w:rsidP="006A443F">
      <w:pPr>
        <w:spacing w:after="0" w:line="240" w:lineRule="auto"/>
        <w:jc w:val="both"/>
        <w:rPr>
          <w:rFonts w:ascii="Times New Roman" w:eastAsia="Times New Roman" w:hAnsi="Times New Roman" w:cs="Times New Roman"/>
          <w:sz w:val="24"/>
          <w:szCs w:val="24"/>
        </w:rPr>
      </w:pPr>
      <w:r w:rsidRPr="357EF7B9">
        <w:rPr>
          <w:rFonts w:ascii="Times New Roman" w:eastAsia="Times New Roman" w:hAnsi="Times New Roman" w:cs="Times New Roman"/>
          <w:sz w:val="24"/>
          <w:szCs w:val="24"/>
        </w:rPr>
        <w:t xml:space="preserve">Rakendussätte kohaselt peab </w:t>
      </w:r>
      <w:r w:rsidR="60566093" w:rsidRPr="357EF7B9">
        <w:rPr>
          <w:rFonts w:ascii="Times New Roman" w:eastAsia="Times New Roman" w:hAnsi="Times New Roman" w:cs="Times New Roman"/>
          <w:sz w:val="24"/>
          <w:szCs w:val="24"/>
        </w:rPr>
        <w:t>Kliimaministeerium</w:t>
      </w:r>
      <w:r w:rsidR="67BD60A0" w:rsidRPr="357EF7B9">
        <w:rPr>
          <w:rFonts w:ascii="Times New Roman" w:eastAsia="Times New Roman" w:hAnsi="Times New Roman" w:cs="Times New Roman"/>
          <w:sz w:val="24"/>
          <w:szCs w:val="24"/>
        </w:rPr>
        <w:t xml:space="preserve"> </w:t>
      </w:r>
      <w:r w:rsidR="21D030B0" w:rsidRPr="357EF7B9">
        <w:rPr>
          <w:rFonts w:ascii="Times New Roman" w:eastAsia="Times New Roman" w:hAnsi="Times New Roman" w:cs="Times New Roman"/>
          <w:sz w:val="24"/>
          <w:szCs w:val="24"/>
        </w:rPr>
        <w:t>välja selgitama</w:t>
      </w:r>
      <w:r w:rsidR="7AE72ECC" w:rsidRPr="357EF7B9">
        <w:rPr>
          <w:rFonts w:ascii="Times New Roman" w:eastAsia="Times New Roman" w:hAnsi="Times New Roman" w:cs="Times New Roman"/>
          <w:sz w:val="24"/>
          <w:szCs w:val="24"/>
        </w:rPr>
        <w:t xml:space="preserve"> koostöös </w:t>
      </w:r>
      <w:r w:rsidR="089F12B0" w:rsidRPr="357EF7B9">
        <w:rPr>
          <w:rFonts w:ascii="Times New Roman" w:eastAsia="Times New Roman" w:hAnsi="Times New Roman" w:cs="Times New Roman"/>
          <w:sz w:val="24"/>
          <w:szCs w:val="24"/>
        </w:rPr>
        <w:t>Majandus- ja kommunikatsiooniministeeriumi</w:t>
      </w:r>
      <w:r w:rsidR="7AE72ECC" w:rsidRPr="357EF7B9">
        <w:rPr>
          <w:rFonts w:ascii="Times New Roman" w:eastAsia="Times New Roman" w:hAnsi="Times New Roman" w:cs="Times New Roman"/>
          <w:sz w:val="24"/>
          <w:szCs w:val="24"/>
        </w:rPr>
        <w:t xml:space="preserve"> ja Rahandusministeeriumiga 202</w:t>
      </w:r>
      <w:r w:rsidR="475765C1" w:rsidRPr="357EF7B9">
        <w:rPr>
          <w:rFonts w:ascii="Times New Roman" w:eastAsia="Times New Roman" w:hAnsi="Times New Roman" w:cs="Times New Roman"/>
          <w:sz w:val="24"/>
          <w:szCs w:val="24"/>
        </w:rPr>
        <w:t>7</w:t>
      </w:r>
      <w:r w:rsidR="7AE72ECC" w:rsidRPr="357EF7B9">
        <w:rPr>
          <w:rFonts w:ascii="Times New Roman" w:eastAsia="Times New Roman" w:hAnsi="Times New Roman" w:cs="Times New Roman"/>
          <w:sz w:val="24"/>
          <w:szCs w:val="24"/>
        </w:rPr>
        <w:t xml:space="preserve">. </w:t>
      </w:r>
      <w:r w:rsidR="2B0C49BD" w:rsidRPr="19F7B346">
        <w:rPr>
          <w:rFonts w:ascii="Times New Roman" w:eastAsia="Times New Roman" w:hAnsi="Times New Roman" w:cs="Times New Roman"/>
          <w:sz w:val="24"/>
          <w:szCs w:val="24"/>
        </w:rPr>
        <w:t>A</w:t>
      </w:r>
      <w:r w:rsidR="7EC95F7D" w:rsidRPr="19F7B346">
        <w:rPr>
          <w:rFonts w:ascii="Times New Roman" w:eastAsia="Times New Roman" w:hAnsi="Times New Roman" w:cs="Times New Roman"/>
          <w:sz w:val="24"/>
          <w:szCs w:val="24"/>
        </w:rPr>
        <w:t xml:space="preserve">asta </w:t>
      </w:r>
      <w:r w:rsidR="2B0C49BD" w:rsidRPr="19F7B346">
        <w:rPr>
          <w:rFonts w:ascii="Times New Roman" w:eastAsia="Times New Roman" w:hAnsi="Times New Roman" w:cs="Times New Roman"/>
          <w:sz w:val="24"/>
          <w:szCs w:val="24"/>
        </w:rPr>
        <w:t>1.jaanuariks</w:t>
      </w:r>
      <w:r w:rsidR="7AE72ECC" w:rsidRPr="357EF7B9">
        <w:rPr>
          <w:rFonts w:ascii="Times New Roman" w:eastAsia="Times New Roman" w:hAnsi="Times New Roman" w:cs="Times New Roman"/>
          <w:sz w:val="24"/>
          <w:szCs w:val="24"/>
        </w:rPr>
        <w:t xml:space="preserve"> majandusmeetmed, millel on kliima- ja keskkonnaeesmärkidega võrreldes vastassuunaline mõju ja mille kasutamine tuleks lõpetada </w:t>
      </w:r>
      <w:r w:rsidR="74870F88" w:rsidRPr="357EF7B9">
        <w:rPr>
          <w:rFonts w:ascii="Times New Roman" w:eastAsia="Times New Roman" w:hAnsi="Times New Roman" w:cs="Times New Roman"/>
          <w:sz w:val="24"/>
          <w:szCs w:val="24"/>
        </w:rPr>
        <w:t xml:space="preserve">hiljemalt </w:t>
      </w:r>
      <w:r w:rsidR="7AE72ECC" w:rsidRPr="357EF7B9">
        <w:rPr>
          <w:rFonts w:ascii="Times New Roman" w:eastAsia="Times New Roman" w:hAnsi="Times New Roman" w:cs="Times New Roman"/>
          <w:sz w:val="24"/>
          <w:szCs w:val="24"/>
        </w:rPr>
        <w:t xml:space="preserve">2035. </w:t>
      </w:r>
      <w:r w:rsidR="09548094" w:rsidRPr="357EF7B9">
        <w:rPr>
          <w:rFonts w:ascii="Times New Roman" w:eastAsia="Times New Roman" w:hAnsi="Times New Roman" w:cs="Times New Roman"/>
          <w:sz w:val="24"/>
          <w:szCs w:val="24"/>
        </w:rPr>
        <w:t>a</w:t>
      </w:r>
      <w:r w:rsidR="7AE72ECC" w:rsidRPr="357EF7B9">
        <w:rPr>
          <w:rFonts w:ascii="Times New Roman" w:eastAsia="Times New Roman" w:hAnsi="Times New Roman" w:cs="Times New Roman"/>
          <w:sz w:val="24"/>
          <w:szCs w:val="24"/>
        </w:rPr>
        <w:t>astaks</w:t>
      </w:r>
      <w:r w:rsidR="12173A08" w:rsidRPr="357EF7B9">
        <w:rPr>
          <w:rFonts w:ascii="Times New Roman" w:eastAsia="Times New Roman" w:hAnsi="Times New Roman" w:cs="Times New Roman"/>
          <w:sz w:val="24"/>
          <w:szCs w:val="24"/>
        </w:rPr>
        <w:t>.</w:t>
      </w:r>
      <w:r w:rsidR="29348964" w:rsidRPr="357EF7B9">
        <w:rPr>
          <w:rFonts w:ascii="Times New Roman" w:eastAsia="Times New Roman" w:hAnsi="Times New Roman" w:cs="Times New Roman"/>
          <w:sz w:val="24"/>
          <w:szCs w:val="24"/>
        </w:rPr>
        <w:t xml:space="preserve"> Säte on vajalik, et </w:t>
      </w:r>
      <w:r w:rsidR="251C9BC3" w:rsidRPr="357EF7B9">
        <w:rPr>
          <w:rFonts w:ascii="Times New Roman" w:eastAsia="Times New Roman" w:hAnsi="Times New Roman" w:cs="Times New Roman"/>
          <w:sz w:val="24"/>
          <w:szCs w:val="24"/>
        </w:rPr>
        <w:t xml:space="preserve">täita </w:t>
      </w:r>
      <w:r w:rsidR="2C1A475B" w:rsidRPr="357EF7B9">
        <w:rPr>
          <w:rFonts w:ascii="Times New Roman" w:eastAsia="Times New Roman" w:hAnsi="Times New Roman" w:cs="Times New Roman"/>
          <w:sz w:val="24"/>
          <w:szCs w:val="24"/>
        </w:rPr>
        <w:t xml:space="preserve">eelnõukohase seaduse </w:t>
      </w:r>
      <w:r w:rsidR="251C9BC3" w:rsidRPr="357EF7B9">
        <w:rPr>
          <w:rFonts w:ascii="Times New Roman" w:eastAsia="Times New Roman" w:hAnsi="Times New Roman" w:cs="Times New Roman"/>
          <w:sz w:val="24"/>
          <w:szCs w:val="24"/>
        </w:rPr>
        <w:t xml:space="preserve">§ 34 lõikes 4 sätestatud eesmärki lõpetada avalikus sektoris fossiilkütuste </w:t>
      </w:r>
      <w:r w:rsidR="7F615778" w:rsidRPr="357EF7B9">
        <w:rPr>
          <w:rFonts w:ascii="Times New Roman" w:eastAsia="Times New Roman" w:hAnsi="Times New Roman" w:cs="Times New Roman"/>
          <w:sz w:val="24"/>
          <w:szCs w:val="24"/>
        </w:rPr>
        <w:t>toetamine aastaks 2035 ja kasutamine aastaks 2040.</w:t>
      </w:r>
      <w:r w:rsidR="46D44A8E" w:rsidRPr="357EF7B9">
        <w:rPr>
          <w:rFonts w:ascii="Times New Roman" w:eastAsia="Times New Roman" w:hAnsi="Times New Roman" w:cs="Times New Roman"/>
          <w:sz w:val="24"/>
          <w:szCs w:val="24"/>
        </w:rPr>
        <w:t xml:space="preserve"> Sätte seadmisel on lähtutud Riigikontrolli 2022.</w:t>
      </w:r>
      <w:r w:rsidR="21D030B0" w:rsidRPr="357EF7B9">
        <w:rPr>
          <w:rFonts w:ascii="Times New Roman" w:eastAsia="Times New Roman" w:hAnsi="Times New Roman" w:cs="Times New Roman"/>
          <w:sz w:val="24"/>
          <w:szCs w:val="24"/>
        </w:rPr>
        <w:t xml:space="preserve"> </w:t>
      </w:r>
      <w:r w:rsidR="46D44A8E" w:rsidRPr="357EF7B9">
        <w:rPr>
          <w:rFonts w:ascii="Times New Roman" w:eastAsia="Times New Roman" w:hAnsi="Times New Roman" w:cs="Times New Roman"/>
          <w:sz w:val="24"/>
          <w:szCs w:val="24"/>
        </w:rPr>
        <w:t>aasta aprillis koostatud keskkonnaeesmärkide</w:t>
      </w:r>
      <w:r w:rsidR="0D52DC7C" w:rsidRPr="357EF7B9">
        <w:rPr>
          <w:rFonts w:ascii="Times New Roman" w:eastAsia="Times New Roman" w:hAnsi="Times New Roman" w:cs="Times New Roman"/>
          <w:sz w:val="24"/>
          <w:szCs w:val="24"/>
        </w:rPr>
        <w:t>ga</w:t>
      </w:r>
      <w:r w:rsidR="46D44A8E" w:rsidRPr="357EF7B9">
        <w:rPr>
          <w:rFonts w:ascii="Times New Roman" w:eastAsia="Times New Roman" w:hAnsi="Times New Roman" w:cs="Times New Roman"/>
          <w:sz w:val="24"/>
          <w:szCs w:val="24"/>
        </w:rPr>
        <w:t xml:space="preserve"> vastuolus olevate </w:t>
      </w:r>
      <w:r w:rsidR="1EFC1F89" w:rsidRPr="357EF7B9">
        <w:rPr>
          <w:rFonts w:ascii="Times New Roman" w:eastAsia="Times New Roman" w:hAnsi="Times New Roman" w:cs="Times New Roman"/>
          <w:sz w:val="24"/>
          <w:szCs w:val="24"/>
        </w:rPr>
        <w:t>majandusmeetmete ülevaatest</w:t>
      </w:r>
      <w:r w:rsidRPr="357EF7B9">
        <w:rPr>
          <w:rStyle w:val="Allmrkuseviide"/>
          <w:rFonts w:ascii="Times New Roman" w:eastAsia="Times New Roman" w:hAnsi="Times New Roman" w:cs="Times New Roman"/>
          <w:sz w:val="24"/>
          <w:szCs w:val="24"/>
        </w:rPr>
        <w:footnoteReference w:id="41"/>
      </w:r>
      <w:r w:rsidR="3888D324" w:rsidRPr="357EF7B9">
        <w:rPr>
          <w:rFonts w:ascii="Times New Roman" w:eastAsia="Times New Roman" w:hAnsi="Times New Roman" w:cs="Times New Roman"/>
          <w:sz w:val="24"/>
          <w:szCs w:val="24"/>
        </w:rPr>
        <w:t xml:space="preserve"> ning sätte elluviimiseks ehk keskkonnaeesmärkidega vastuoluliste majandusmeetmete </w:t>
      </w:r>
      <w:r w:rsidR="21D030B0" w:rsidRPr="357EF7B9">
        <w:rPr>
          <w:rFonts w:ascii="Times New Roman" w:eastAsia="Times New Roman" w:hAnsi="Times New Roman" w:cs="Times New Roman"/>
          <w:sz w:val="24"/>
          <w:szCs w:val="24"/>
        </w:rPr>
        <w:t>väljaselgitamisel</w:t>
      </w:r>
      <w:r w:rsidR="3888D324" w:rsidRPr="357EF7B9">
        <w:rPr>
          <w:rFonts w:ascii="Times New Roman" w:eastAsia="Times New Roman" w:hAnsi="Times New Roman" w:cs="Times New Roman"/>
          <w:sz w:val="24"/>
          <w:szCs w:val="24"/>
        </w:rPr>
        <w:t xml:space="preserve"> ja</w:t>
      </w:r>
      <w:r w:rsidR="5ECB266E" w:rsidRPr="357EF7B9">
        <w:rPr>
          <w:rFonts w:ascii="Times New Roman" w:eastAsia="Times New Roman" w:hAnsi="Times New Roman" w:cs="Times New Roman"/>
          <w:sz w:val="24"/>
          <w:szCs w:val="24"/>
        </w:rPr>
        <w:t xml:space="preserve"> nende </w:t>
      </w:r>
      <w:r w:rsidR="3888D324" w:rsidRPr="357EF7B9">
        <w:rPr>
          <w:rFonts w:ascii="Times New Roman" w:eastAsia="Times New Roman" w:hAnsi="Times New Roman" w:cs="Times New Roman"/>
          <w:sz w:val="24"/>
          <w:szCs w:val="24"/>
        </w:rPr>
        <w:t>mõju hindamise</w:t>
      </w:r>
      <w:r w:rsidR="2B10C460" w:rsidRPr="357EF7B9">
        <w:rPr>
          <w:rFonts w:ascii="Times New Roman" w:eastAsia="Times New Roman" w:hAnsi="Times New Roman" w:cs="Times New Roman"/>
          <w:sz w:val="24"/>
          <w:szCs w:val="24"/>
        </w:rPr>
        <w:t>l</w:t>
      </w:r>
      <w:r w:rsidR="4BBAAB07" w:rsidRPr="357EF7B9">
        <w:rPr>
          <w:rFonts w:ascii="Times New Roman" w:eastAsia="Times New Roman" w:hAnsi="Times New Roman" w:cs="Times New Roman"/>
          <w:sz w:val="24"/>
          <w:szCs w:val="24"/>
        </w:rPr>
        <w:t xml:space="preserve"> võib aluseks võtta ee</w:t>
      </w:r>
      <w:r w:rsidR="21D030B0" w:rsidRPr="357EF7B9">
        <w:rPr>
          <w:rFonts w:ascii="Times New Roman" w:eastAsia="Times New Roman" w:hAnsi="Times New Roman" w:cs="Times New Roman"/>
          <w:sz w:val="24"/>
          <w:szCs w:val="24"/>
        </w:rPr>
        <w:t>s</w:t>
      </w:r>
      <w:r w:rsidR="4BBAAB07" w:rsidRPr="357EF7B9">
        <w:rPr>
          <w:rFonts w:ascii="Times New Roman" w:eastAsia="Times New Roman" w:hAnsi="Times New Roman" w:cs="Times New Roman"/>
          <w:sz w:val="24"/>
          <w:szCs w:val="24"/>
        </w:rPr>
        <w:t>pool nimetatud Riigikontrolli ülevaates esitatud samm</w:t>
      </w:r>
      <w:r w:rsidR="2B644A97" w:rsidRPr="357EF7B9">
        <w:rPr>
          <w:rFonts w:ascii="Times New Roman" w:eastAsia="Times New Roman" w:hAnsi="Times New Roman" w:cs="Times New Roman"/>
          <w:sz w:val="24"/>
          <w:szCs w:val="24"/>
        </w:rPr>
        <w:t>ud</w:t>
      </w:r>
      <w:r w:rsidR="4BBAAB07" w:rsidRPr="357EF7B9">
        <w:rPr>
          <w:rFonts w:ascii="Times New Roman" w:eastAsia="Times New Roman" w:hAnsi="Times New Roman" w:cs="Times New Roman"/>
          <w:sz w:val="24"/>
          <w:szCs w:val="24"/>
        </w:rPr>
        <w:t>.</w:t>
      </w:r>
    </w:p>
    <w:p w14:paraId="0A9F004F" w14:textId="2918A8AF" w:rsidR="458356DB" w:rsidRDefault="458356DB" w:rsidP="006A443F">
      <w:pPr>
        <w:spacing w:after="0" w:line="240" w:lineRule="auto"/>
        <w:jc w:val="both"/>
        <w:rPr>
          <w:rFonts w:ascii="Times New Roman" w:eastAsia="Times New Roman" w:hAnsi="Times New Roman" w:cs="Times New Roman"/>
        </w:rPr>
      </w:pPr>
    </w:p>
    <w:p w14:paraId="39080003" w14:textId="587B8673" w:rsidR="386249A9" w:rsidRPr="006A443F" w:rsidRDefault="033D15E0" w:rsidP="54E2A967">
      <w:pPr>
        <w:spacing w:after="0" w:line="240" w:lineRule="auto"/>
        <w:jc w:val="both"/>
        <w:rPr>
          <w:rFonts w:ascii="Times New Roman" w:eastAsia="Times New Roman" w:hAnsi="Times New Roman" w:cs="Times New Roman"/>
        </w:rPr>
      </w:pPr>
      <w:r w:rsidRPr="54E2A967">
        <w:rPr>
          <w:rFonts w:ascii="Times New Roman" w:eastAsia="Times New Roman" w:hAnsi="Times New Roman" w:cs="Times New Roman"/>
          <w:b/>
          <w:bCs/>
          <w:color w:val="000000" w:themeColor="text1"/>
          <w:sz w:val="24"/>
          <w:szCs w:val="24"/>
        </w:rPr>
        <w:t>§ 54. Turba kaevandamise põhimõtete muutmine maakasutussektori eesmärkide saavutamiseks</w:t>
      </w:r>
    </w:p>
    <w:p w14:paraId="4E64B198" w14:textId="3666A5E4" w:rsidR="386249A9" w:rsidRPr="006A443F" w:rsidRDefault="386249A9" w:rsidP="006A443F">
      <w:pPr>
        <w:spacing w:after="0" w:line="240" w:lineRule="auto"/>
        <w:jc w:val="both"/>
        <w:rPr>
          <w:rFonts w:ascii="Times New Roman" w:eastAsia="Times New Roman" w:hAnsi="Times New Roman" w:cs="Times New Roman"/>
          <w:b/>
          <w:bCs/>
          <w:color w:val="000000" w:themeColor="text1"/>
        </w:rPr>
      </w:pPr>
    </w:p>
    <w:p w14:paraId="7297FCAE" w14:textId="306C25BA" w:rsidR="1EEF7353" w:rsidRPr="0061122E" w:rsidRDefault="5B20654F" w:rsidP="006A443F">
      <w:pPr>
        <w:spacing w:after="0" w:line="240" w:lineRule="auto"/>
        <w:jc w:val="both"/>
        <w:rPr>
          <w:rFonts w:ascii="Times New Roman" w:hAnsi="Times New Roman"/>
          <w:color w:val="000000" w:themeColor="text1"/>
          <w:sz w:val="24"/>
          <w:szCs w:val="24"/>
        </w:rPr>
      </w:pPr>
      <w:r w:rsidRPr="0061122E">
        <w:rPr>
          <w:rFonts w:ascii="Times New Roman" w:eastAsia="Times New Roman" w:hAnsi="Times New Roman" w:cs="Times New Roman"/>
          <w:color w:val="000000" w:themeColor="text1"/>
          <w:sz w:val="24"/>
          <w:szCs w:val="24"/>
        </w:rPr>
        <w:t xml:space="preserve">Sättes nähakse ette </w:t>
      </w:r>
      <w:r w:rsidR="3B942A8E" w:rsidRPr="0061122E">
        <w:rPr>
          <w:rFonts w:ascii="Times New Roman" w:eastAsia="Times New Roman" w:hAnsi="Times New Roman" w:cs="Times New Roman"/>
          <w:color w:val="000000" w:themeColor="text1"/>
          <w:sz w:val="24"/>
          <w:szCs w:val="24"/>
        </w:rPr>
        <w:t>Kliimaministeerium</w:t>
      </w:r>
      <w:r w:rsidR="6BE00E65" w:rsidRPr="0061122E">
        <w:rPr>
          <w:rFonts w:ascii="Times New Roman" w:eastAsia="Times New Roman" w:hAnsi="Times New Roman" w:cs="Times New Roman"/>
          <w:color w:val="000000" w:themeColor="text1"/>
          <w:sz w:val="24"/>
          <w:szCs w:val="24"/>
        </w:rPr>
        <w:t>ile ülesanne</w:t>
      </w:r>
      <w:r w:rsidR="3B942A8E" w:rsidRPr="0061122E">
        <w:rPr>
          <w:rFonts w:ascii="Times New Roman" w:eastAsia="Times New Roman" w:hAnsi="Times New Roman" w:cs="Times New Roman"/>
          <w:color w:val="000000" w:themeColor="text1"/>
          <w:sz w:val="24"/>
          <w:szCs w:val="24"/>
        </w:rPr>
        <w:t xml:space="preserve"> tööta</w:t>
      </w:r>
      <w:r w:rsidR="6D7BB49B" w:rsidRPr="0061122E">
        <w:rPr>
          <w:rFonts w:ascii="Times New Roman" w:eastAsia="Times New Roman" w:hAnsi="Times New Roman" w:cs="Times New Roman"/>
          <w:color w:val="000000" w:themeColor="text1"/>
          <w:sz w:val="24"/>
          <w:szCs w:val="24"/>
        </w:rPr>
        <w:t>da</w:t>
      </w:r>
      <w:r w:rsidR="3B942A8E" w:rsidRPr="0061122E">
        <w:rPr>
          <w:rFonts w:ascii="Times New Roman" w:eastAsia="Times New Roman" w:hAnsi="Times New Roman" w:cs="Times New Roman"/>
          <w:color w:val="000000" w:themeColor="text1"/>
          <w:sz w:val="24"/>
          <w:szCs w:val="24"/>
        </w:rPr>
        <w:t xml:space="preserve"> välja</w:t>
      </w:r>
      <w:r w:rsidR="22F124C7" w:rsidRPr="0061122E" w:rsidDel="3B942A8E">
        <w:rPr>
          <w:rFonts w:ascii="Times New Roman" w:eastAsia="Times New Roman" w:hAnsi="Times New Roman" w:cs="Times New Roman"/>
          <w:color w:val="000000" w:themeColor="text1"/>
          <w:sz w:val="24"/>
          <w:szCs w:val="24"/>
        </w:rPr>
        <w:t xml:space="preserve"> </w:t>
      </w:r>
      <w:r w:rsidR="3B942A8E" w:rsidRPr="0061122E">
        <w:rPr>
          <w:rFonts w:ascii="Times New Roman" w:eastAsia="Times New Roman" w:hAnsi="Times New Roman" w:cs="Times New Roman"/>
          <w:color w:val="000000" w:themeColor="text1"/>
          <w:sz w:val="24"/>
          <w:szCs w:val="24"/>
        </w:rPr>
        <w:t>seaduse</w:t>
      </w:r>
      <w:r w:rsidR="009B796C" w:rsidRPr="0061122E">
        <w:rPr>
          <w:rFonts w:ascii="Times New Roman" w:eastAsia="Times New Roman" w:hAnsi="Times New Roman" w:cs="Times New Roman"/>
          <w:color w:val="000000" w:themeColor="text1"/>
          <w:sz w:val="24"/>
          <w:szCs w:val="24"/>
        </w:rPr>
        <w:t>elnõu</w:t>
      </w:r>
      <w:r w:rsidR="3B942A8E" w:rsidRPr="0061122E">
        <w:rPr>
          <w:rFonts w:ascii="Times New Roman" w:eastAsia="Times New Roman" w:hAnsi="Times New Roman" w:cs="Times New Roman"/>
          <w:color w:val="000000" w:themeColor="text1"/>
          <w:sz w:val="24"/>
          <w:szCs w:val="24"/>
        </w:rPr>
        <w:t xml:space="preserve"> 4. peatükis sätestatud maakasutussektori eesmärkide saavutamiseks vajalikud turba kaevandamise põhimõte</w:t>
      </w:r>
      <w:r w:rsidR="009B796C" w:rsidRPr="0061122E">
        <w:rPr>
          <w:rFonts w:ascii="Times New Roman" w:eastAsia="Times New Roman" w:hAnsi="Times New Roman" w:cs="Times New Roman"/>
          <w:color w:val="000000" w:themeColor="text1"/>
          <w:sz w:val="24"/>
          <w:szCs w:val="24"/>
        </w:rPr>
        <w:t>te</w:t>
      </w:r>
      <w:r w:rsidR="3B942A8E" w:rsidRPr="0061122E">
        <w:rPr>
          <w:rFonts w:ascii="Times New Roman" w:eastAsia="Times New Roman" w:hAnsi="Times New Roman" w:cs="Times New Roman"/>
          <w:color w:val="000000" w:themeColor="text1"/>
          <w:sz w:val="24"/>
          <w:szCs w:val="24"/>
        </w:rPr>
        <w:t xml:space="preserve"> muudatused ja esita</w:t>
      </w:r>
      <w:r w:rsidR="07067DA2" w:rsidRPr="0061122E">
        <w:rPr>
          <w:rFonts w:ascii="Times New Roman" w:eastAsia="Times New Roman" w:hAnsi="Times New Roman" w:cs="Times New Roman"/>
          <w:color w:val="000000" w:themeColor="text1"/>
          <w:sz w:val="24"/>
          <w:szCs w:val="24"/>
        </w:rPr>
        <w:t xml:space="preserve">da </w:t>
      </w:r>
      <w:r w:rsidR="094BDB5F" w:rsidRPr="0061122E">
        <w:rPr>
          <w:rFonts w:ascii="Times New Roman" w:eastAsia="Times New Roman" w:hAnsi="Times New Roman" w:cs="Times New Roman"/>
          <w:color w:val="000000" w:themeColor="text1"/>
          <w:sz w:val="24"/>
          <w:szCs w:val="24"/>
        </w:rPr>
        <w:t>202</w:t>
      </w:r>
      <w:r w:rsidR="0FEFB24C" w:rsidRPr="0061122E">
        <w:rPr>
          <w:rFonts w:ascii="Times New Roman" w:eastAsia="Times New Roman" w:hAnsi="Times New Roman" w:cs="Times New Roman"/>
          <w:color w:val="000000" w:themeColor="text1"/>
          <w:sz w:val="24"/>
          <w:szCs w:val="24"/>
        </w:rPr>
        <w:t>6</w:t>
      </w:r>
      <w:r w:rsidR="094BDB5F" w:rsidRPr="0061122E">
        <w:rPr>
          <w:rFonts w:ascii="Times New Roman" w:eastAsia="Times New Roman" w:hAnsi="Times New Roman" w:cs="Times New Roman"/>
          <w:color w:val="000000" w:themeColor="text1"/>
          <w:sz w:val="24"/>
          <w:szCs w:val="24"/>
        </w:rPr>
        <w:t>.</w:t>
      </w:r>
      <w:r w:rsidR="3B942A8E" w:rsidRPr="0061122E">
        <w:rPr>
          <w:rFonts w:ascii="Times New Roman" w:eastAsia="Times New Roman" w:hAnsi="Times New Roman" w:cs="Times New Roman"/>
          <w:color w:val="000000" w:themeColor="text1"/>
          <w:sz w:val="24"/>
          <w:szCs w:val="24"/>
        </w:rPr>
        <w:t xml:space="preserve"> aasta 1. jaanuariks ettepanek maapõueseaduse muutmiseks</w:t>
      </w:r>
      <w:r w:rsidR="547D97BD" w:rsidRPr="0061122E">
        <w:rPr>
          <w:rFonts w:ascii="Times New Roman" w:eastAsia="Times New Roman" w:hAnsi="Times New Roman" w:cs="Times New Roman"/>
          <w:color w:val="000000" w:themeColor="text1"/>
          <w:sz w:val="24"/>
          <w:szCs w:val="24"/>
        </w:rPr>
        <w:t xml:space="preserve"> ja selle </w:t>
      </w:r>
      <w:r w:rsidR="009B796C" w:rsidRPr="0061122E">
        <w:rPr>
          <w:rFonts w:ascii="Times New Roman" w:eastAsia="Times New Roman" w:hAnsi="Times New Roman" w:cs="Times New Roman"/>
          <w:color w:val="000000" w:themeColor="text1"/>
          <w:sz w:val="24"/>
          <w:szCs w:val="24"/>
        </w:rPr>
        <w:t xml:space="preserve">põhjal ka </w:t>
      </w:r>
      <w:r w:rsidR="547D97BD" w:rsidRPr="0061122E">
        <w:rPr>
          <w:rFonts w:ascii="Times New Roman" w:eastAsia="Times New Roman" w:hAnsi="Times New Roman" w:cs="Times New Roman"/>
          <w:color w:val="000000" w:themeColor="text1"/>
          <w:sz w:val="24"/>
          <w:szCs w:val="24"/>
        </w:rPr>
        <w:t>ettepanekud alamaktide muutmiseks</w:t>
      </w:r>
      <w:r w:rsidR="3B942A8E" w:rsidRPr="0061122E">
        <w:rPr>
          <w:rFonts w:ascii="Times New Roman" w:eastAsia="Times New Roman" w:hAnsi="Times New Roman" w:cs="Times New Roman"/>
          <w:color w:val="000000" w:themeColor="text1"/>
          <w:sz w:val="24"/>
          <w:szCs w:val="24"/>
        </w:rPr>
        <w:t>.</w:t>
      </w:r>
    </w:p>
    <w:p w14:paraId="239583D7" w14:textId="344281D6" w:rsidR="1EEF7353" w:rsidRPr="0061122E" w:rsidRDefault="1EEF7353" w:rsidP="006A443F">
      <w:pPr>
        <w:spacing w:after="0" w:line="240" w:lineRule="auto"/>
        <w:jc w:val="both"/>
        <w:rPr>
          <w:rFonts w:ascii="Times New Roman" w:eastAsia="Times New Roman" w:hAnsi="Times New Roman" w:cs="Times New Roman"/>
          <w:color w:val="000000" w:themeColor="text1"/>
          <w:sz w:val="24"/>
          <w:szCs w:val="24"/>
        </w:rPr>
      </w:pPr>
    </w:p>
    <w:p w14:paraId="50BFC9E0" w14:textId="24E04B4A" w:rsidR="1EEF7353" w:rsidRPr="0061122E" w:rsidRDefault="009B796C" w:rsidP="006A443F">
      <w:pPr>
        <w:spacing w:after="0" w:line="240" w:lineRule="auto"/>
        <w:jc w:val="both"/>
        <w:rPr>
          <w:rFonts w:ascii="Times New Roman" w:hAnsi="Times New Roman"/>
          <w:color w:val="000000" w:themeColor="text1"/>
          <w:sz w:val="24"/>
          <w:szCs w:val="24"/>
        </w:rPr>
      </w:pPr>
      <w:r w:rsidRPr="0061122E">
        <w:rPr>
          <w:rFonts w:ascii="Times New Roman" w:eastAsia="Times New Roman" w:hAnsi="Times New Roman" w:cs="Times New Roman"/>
          <w:color w:val="000000" w:themeColor="text1"/>
          <w:sz w:val="24"/>
          <w:szCs w:val="24"/>
        </w:rPr>
        <w:t>A</w:t>
      </w:r>
      <w:r w:rsidR="768404C0" w:rsidRPr="0061122E">
        <w:rPr>
          <w:rFonts w:ascii="Times New Roman" w:eastAsia="Times New Roman" w:hAnsi="Times New Roman" w:cs="Times New Roman"/>
          <w:color w:val="000000" w:themeColor="text1"/>
          <w:sz w:val="24"/>
          <w:szCs w:val="24"/>
        </w:rPr>
        <w:t>nalüüsid</w:t>
      </w:r>
      <w:r w:rsidR="02FED0AD" w:rsidRPr="0061122E">
        <w:rPr>
          <w:rFonts w:ascii="Times New Roman" w:eastAsia="Times New Roman" w:hAnsi="Times New Roman" w:cs="Times New Roman"/>
          <w:color w:val="000000" w:themeColor="text1"/>
          <w:sz w:val="24"/>
          <w:szCs w:val="24"/>
        </w:rPr>
        <w:t>a</w:t>
      </w:r>
      <w:r w:rsidR="47B84F9A" w:rsidRPr="0061122E">
        <w:rPr>
          <w:rFonts w:ascii="Times New Roman" w:eastAsia="Times New Roman" w:hAnsi="Times New Roman" w:cs="Times New Roman"/>
          <w:color w:val="000000" w:themeColor="text1"/>
          <w:sz w:val="24"/>
          <w:szCs w:val="24"/>
        </w:rPr>
        <w:t xml:space="preserve"> </w:t>
      </w:r>
      <w:r w:rsidRPr="0061122E">
        <w:rPr>
          <w:rFonts w:ascii="Times New Roman" w:eastAsia="Times New Roman" w:hAnsi="Times New Roman" w:cs="Times New Roman"/>
          <w:color w:val="000000" w:themeColor="text1"/>
          <w:sz w:val="24"/>
          <w:szCs w:val="24"/>
        </w:rPr>
        <w:t xml:space="preserve">tuleb </w:t>
      </w:r>
      <w:r w:rsidR="768404C0" w:rsidRPr="0061122E">
        <w:rPr>
          <w:rFonts w:ascii="Times New Roman" w:eastAsia="Times New Roman" w:hAnsi="Times New Roman" w:cs="Times New Roman"/>
          <w:sz w:val="24"/>
          <w:szCs w:val="24"/>
        </w:rPr>
        <w:t>maapõueseaduse ja/või selle alamaktide muutmi</w:t>
      </w:r>
      <w:r w:rsidR="70CA2BE0" w:rsidRPr="0061122E">
        <w:rPr>
          <w:rFonts w:ascii="Times New Roman" w:eastAsia="Times New Roman" w:hAnsi="Times New Roman" w:cs="Times New Roman"/>
          <w:sz w:val="24"/>
          <w:szCs w:val="24"/>
        </w:rPr>
        <w:t>se vajadust</w:t>
      </w:r>
      <w:r w:rsidR="768404C0" w:rsidRPr="0061122E">
        <w:rPr>
          <w:rFonts w:ascii="Times New Roman" w:eastAsia="Times New Roman" w:hAnsi="Times New Roman" w:cs="Times New Roman"/>
          <w:sz w:val="24"/>
          <w:szCs w:val="24"/>
        </w:rPr>
        <w:t xml:space="preserve"> </w:t>
      </w:r>
      <w:r w:rsidR="0560F30B" w:rsidRPr="0061122E">
        <w:rPr>
          <w:rFonts w:ascii="Times New Roman" w:eastAsia="Times New Roman" w:hAnsi="Times New Roman" w:cs="Times New Roman"/>
          <w:sz w:val="24"/>
          <w:szCs w:val="24"/>
        </w:rPr>
        <w:t>eelnõukohase seaduse</w:t>
      </w:r>
      <w:r w:rsidR="768404C0" w:rsidRPr="0061122E">
        <w:rPr>
          <w:rFonts w:ascii="Times New Roman" w:eastAsia="Times New Roman" w:hAnsi="Times New Roman" w:cs="Times New Roman"/>
          <w:sz w:val="24"/>
          <w:szCs w:val="24"/>
        </w:rPr>
        <w:t xml:space="preserve"> § 3</w:t>
      </w:r>
      <w:r w:rsidR="103C7A9A" w:rsidRPr="0061122E">
        <w:rPr>
          <w:rFonts w:ascii="Times New Roman" w:eastAsia="Times New Roman" w:hAnsi="Times New Roman" w:cs="Times New Roman"/>
          <w:sz w:val="24"/>
          <w:szCs w:val="24"/>
        </w:rPr>
        <w:t>2</w:t>
      </w:r>
      <w:r w:rsidR="768404C0" w:rsidRPr="0061122E">
        <w:rPr>
          <w:rFonts w:ascii="Times New Roman" w:eastAsia="Times New Roman" w:hAnsi="Times New Roman" w:cs="Times New Roman"/>
          <w:sz w:val="24"/>
          <w:szCs w:val="24"/>
        </w:rPr>
        <w:t xml:space="preserve"> l</w:t>
      </w:r>
      <w:r w:rsidR="2AA16E6F" w:rsidRPr="0061122E">
        <w:rPr>
          <w:rFonts w:ascii="Times New Roman" w:eastAsia="Times New Roman" w:hAnsi="Times New Roman" w:cs="Times New Roman"/>
          <w:sz w:val="24"/>
          <w:szCs w:val="24"/>
        </w:rPr>
        <w:t>õikes</w:t>
      </w:r>
      <w:r w:rsidR="768404C0" w:rsidRPr="0061122E">
        <w:rPr>
          <w:rFonts w:ascii="Times New Roman" w:eastAsia="Times New Roman" w:hAnsi="Times New Roman" w:cs="Times New Roman"/>
          <w:sz w:val="24"/>
          <w:szCs w:val="24"/>
        </w:rPr>
        <w:t xml:space="preserve"> 5 sätestatud turbasektori KHG heitkoguse eesmärkide täitmiseks. Maapõueseaduse muutmise </w:t>
      </w:r>
      <w:r w:rsidR="41C6D847" w:rsidRPr="0061122E">
        <w:rPr>
          <w:rFonts w:ascii="Times New Roman" w:eastAsia="Times New Roman" w:hAnsi="Times New Roman" w:cs="Times New Roman"/>
          <w:sz w:val="24"/>
          <w:szCs w:val="24"/>
        </w:rPr>
        <w:t xml:space="preserve">seaduse </w:t>
      </w:r>
      <w:r w:rsidR="768404C0" w:rsidRPr="0061122E">
        <w:rPr>
          <w:rFonts w:ascii="Times New Roman" w:eastAsia="Times New Roman" w:hAnsi="Times New Roman" w:cs="Times New Roman"/>
          <w:sz w:val="24"/>
          <w:szCs w:val="24"/>
        </w:rPr>
        <w:t>eelnõu menetletakse eraldiseisva eelnõuna</w:t>
      </w:r>
      <w:r w:rsidR="2E20FDAF" w:rsidRPr="0061122E">
        <w:rPr>
          <w:rFonts w:ascii="Times New Roman" w:eastAsia="Times New Roman" w:hAnsi="Times New Roman" w:cs="Times New Roman"/>
          <w:sz w:val="24"/>
          <w:szCs w:val="24"/>
        </w:rPr>
        <w:t xml:space="preserve">, et anda </w:t>
      </w:r>
      <w:r w:rsidRPr="0061122E">
        <w:rPr>
          <w:rFonts w:ascii="Times New Roman" w:eastAsia="Times New Roman" w:hAnsi="Times New Roman" w:cs="Times New Roman"/>
          <w:sz w:val="24"/>
          <w:szCs w:val="24"/>
        </w:rPr>
        <w:t xml:space="preserve">piisavalt </w:t>
      </w:r>
      <w:r w:rsidR="2E20FDAF" w:rsidRPr="0061122E">
        <w:rPr>
          <w:rFonts w:ascii="Times New Roman" w:eastAsia="Times New Roman" w:hAnsi="Times New Roman" w:cs="Times New Roman"/>
          <w:sz w:val="24"/>
          <w:szCs w:val="24"/>
        </w:rPr>
        <w:t>aeg</w:t>
      </w:r>
      <w:r w:rsidRPr="0061122E">
        <w:rPr>
          <w:rFonts w:ascii="Times New Roman" w:eastAsia="Times New Roman" w:hAnsi="Times New Roman" w:cs="Times New Roman"/>
          <w:sz w:val="24"/>
          <w:szCs w:val="24"/>
        </w:rPr>
        <w:t>a</w:t>
      </w:r>
      <w:r w:rsidR="2E20FDAF" w:rsidRPr="0061122E">
        <w:rPr>
          <w:rFonts w:ascii="Times New Roman" w:eastAsia="Times New Roman" w:hAnsi="Times New Roman" w:cs="Times New Roman"/>
          <w:sz w:val="24"/>
          <w:szCs w:val="24"/>
        </w:rPr>
        <w:t xml:space="preserve"> selle analüüsi </w:t>
      </w:r>
      <w:r w:rsidRPr="0061122E">
        <w:rPr>
          <w:rFonts w:ascii="Times New Roman" w:eastAsia="Times New Roman" w:hAnsi="Times New Roman" w:cs="Times New Roman"/>
          <w:sz w:val="24"/>
          <w:szCs w:val="24"/>
        </w:rPr>
        <w:t>tegemiseks</w:t>
      </w:r>
      <w:r w:rsidR="4E15E490" w:rsidRPr="0061122E">
        <w:rPr>
          <w:rFonts w:ascii="Times New Roman" w:eastAsia="Times New Roman" w:hAnsi="Times New Roman" w:cs="Times New Roman"/>
          <w:sz w:val="24"/>
          <w:szCs w:val="24"/>
        </w:rPr>
        <w:t>.</w:t>
      </w:r>
    </w:p>
    <w:p w14:paraId="44FAC434" w14:textId="2518E524" w:rsidR="1EEF7353" w:rsidRPr="006A443F" w:rsidRDefault="1EEF7353" w:rsidP="006A443F">
      <w:pPr>
        <w:spacing w:after="0" w:line="240" w:lineRule="auto"/>
        <w:jc w:val="both"/>
        <w:rPr>
          <w:rFonts w:ascii="Times New Roman" w:eastAsia="Times New Roman" w:hAnsi="Times New Roman" w:cs="Times New Roman"/>
          <w:color w:val="000000" w:themeColor="text1"/>
          <w:sz w:val="24"/>
          <w:szCs w:val="24"/>
        </w:rPr>
      </w:pPr>
    </w:p>
    <w:p w14:paraId="3F5E5135" w14:textId="11E25549" w:rsidR="1EEF7353" w:rsidRDefault="130127F2" w:rsidP="006A443F">
      <w:pPr>
        <w:spacing w:after="0" w:line="240" w:lineRule="auto"/>
        <w:jc w:val="both"/>
        <w:rPr>
          <w:rFonts w:ascii="Times New Roman" w:eastAsia="Times New Roman" w:hAnsi="Times New Roman" w:cs="Times New Roman"/>
          <w:color w:val="000000" w:themeColor="text1"/>
          <w:sz w:val="24"/>
          <w:szCs w:val="24"/>
        </w:rPr>
      </w:pPr>
      <w:r w:rsidRPr="7C84A48D">
        <w:rPr>
          <w:rFonts w:ascii="Times New Roman" w:eastAsia="Times New Roman" w:hAnsi="Times New Roman" w:cs="Times New Roman"/>
          <w:b/>
          <w:bCs/>
          <w:color w:val="000000" w:themeColor="text1"/>
          <w:sz w:val="24"/>
          <w:szCs w:val="24"/>
        </w:rPr>
        <w:t>§ 5</w:t>
      </w:r>
      <w:r w:rsidR="587A7A0C" w:rsidRPr="7C84A48D">
        <w:rPr>
          <w:rFonts w:ascii="Times New Roman" w:eastAsia="Times New Roman" w:hAnsi="Times New Roman" w:cs="Times New Roman"/>
          <w:b/>
          <w:bCs/>
          <w:color w:val="000000" w:themeColor="text1"/>
          <w:sz w:val="24"/>
          <w:szCs w:val="24"/>
        </w:rPr>
        <w:t>5</w:t>
      </w:r>
      <w:r w:rsidRPr="7C84A48D">
        <w:rPr>
          <w:rFonts w:ascii="Times New Roman" w:eastAsia="Times New Roman" w:hAnsi="Times New Roman" w:cs="Times New Roman"/>
          <w:b/>
          <w:bCs/>
          <w:color w:val="000000" w:themeColor="text1"/>
          <w:sz w:val="24"/>
          <w:szCs w:val="24"/>
        </w:rPr>
        <w:t>. Atmosfääriõhu kaitse seaduse muutmine</w:t>
      </w:r>
    </w:p>
    <w:p w14:paraId="5755DCCE" w14:textId="158A6F32" w:rsidR="1EEF7353" w:rsidRDefault="1EEF7353" w:rsidP="006A443F">
      <w:pPr>
        <w:spacing w:after="0" w:line="240" w:lineRule="auto"/>
        <w:jc w:val="both"/>
        <w:rPr>
          <w:rFonts w:ascii="Times New Roman" w:eastAsia="Times New Roman" w:hAnsi="Times New Roman" w:cs="Times New Roman"/>
          <w:color w:val="000000" w:themeColor="text1"/>
          <w:sz w:val="24"/>
          <w:szCs w:val="24"/>
        </w:rPr>
      </w:pPr>
    </w:p>
    <w:p w14:paraId="394579AE" w14:textId="481BECFC" w:rsidR="1EEF7353" w:rsidRDefault="5C685CC0" w:rsidP="006A443F">
      <w:pPr>
        <w:spacing w:after="0" w:line="240" w:lineRule="auto"/>
        <w:jc w:val="both"/>
        <w:rPr>
          <w:rFonts w:ascii="Times New Roman" w:eastAsia="Times New Roman" w:hAnsi="Times New Roman" w:cs="Times New Roman"/>
          <w:color w:val="000000" w:themeColor="text1"/>
          <w:sz w:val="24"/>
          <w:szCs w:val="24"/>
        </w:rPr>
      </w:pPr>
      <w:r w:rsidRPr="386249A9">
        <w:rPr>
          <w:rFonts w:ascii="Times New Roman" w:eastAsia="Times New Roman" w:hAnsi="Times New Roman" w:cs="Times New Roman"/>
          <w:color w:val="000000" w:themeColor="text1"/>
          <w:sz w:val="24"/>
          <w:szCs w:val="24"/>
        </w:rPr>
        <w:t>Atmosfääriõhu kaitse seaduses tehakse järgmised muudatused:</w:t>
      </w:r>
    </w:p>
    <w:p w14:paraId="48DC35EE" w14:textId="28064805" w:rsidR="1EEF7353" w:rsidRDefault="1EEF7353" w:rsidP="006A443F">
      <w:pPr>
        <w:spacing w:after="0" w:line="240" w:lineRule="auto"/>
        <w:jc w:val="both"/>
        <w:rPr>
          <w:rFonts w:ascii="Times New Roman" w:eastAsia="Times New Roman" w:hAnsi="Times New Roman" w:cs="Times New Roman"/>
          <w:color w:val="000000" w:themeColor="text1"/>
          <w:sz w:val="24"/>
          <w:szCs w:val="24"/>
        </w:rPr>
      </w:pPr>
    </w:p>
    <w:p w14:paraId="72EE9ECD" w14:textId="249A1918" w:rsidR="1EEF7353" w:rsidRPr="001852A0" w:rsidRDefault="0DE8F77C" w:rsidP="006A443F">
      <w:pPr>
        <w:spacing w:after="0" w:line="240" w:lineRule="auto"/>
        <w:jc w:val="both"/>
        <w:rPr>
          <w:rFonts w:ascii="Times New Roman" w:eastAsia="Times New Roman" w:hAnsi="Times New Roman" w:cs="Times New Roman"/>
          <w:color w:val="000000" w:themeColor="text1"/>
          <w:sz w:val="24"/>
          <w:szCs w:val="24"/>
        </w:rPr>
      </w:pPr>
      <w:r w:rsidRPr="6B9E8CB5">
        <w:rPr>
          <w:rFonts w:ascii="Times New Roman" w:eastAsia="Times New Roman" w:hAnsi="Times New Roman" w:cs="Times New Roman"/>
          <w:color w:val="000000" w:themeColor="text1"/>
          <w:sz w:val="24"/>
          <w:szCs w:val="24"/>
        </w:rPr>
        <w:t>1) paragrahvi 130 tekst muudetakse ja sõnastatakse järgmiselt:</w:t>
      </w:r>
    </w:p>
    <w:p w14:paraId="29557B30" w14:textId="3673AA61" w:rsidR="00620E09" w:rsidRDefault="009B796C" w:rsidP="006A443F">
      <w:pPr>
        <w:spacing w:after="0" w:line="240" w:lineRule="auto"/>
        <w:jc w:val="both"/>
        <w:rPr>
          <w:rFonts w:ascii="Times New Roman" w:hAnsi="Times New Roman" w:cs="Times New Roman"/>
          <w:sz w:val="24"/>
          <w:szCs w:val="24"/>
        </w:rPr>
      </w:pPr>
      <w:r>
        <w:rPr>
          <w:rFonts w:ascii="Times New Roman" w:eastAsia="Times New Roman" w:hAnsi="Times New Roman" w:cs="Times New Roman"/>
          <w:color w:val="000000" w:themeColor="text1"/>
          <w:sz w:val="24"/>
          <w:szCs w:val="24"/>
        </w:rPr>
        <w:t>„</w:t>
      </w:r>
      <w:r w:rsidR="0DE8F77C" w:rsidRPr="6B9E8CB5">
        <w:rPr>
          <w:rFonts w:ascii="Times New Roman" w:eastAsia="Times New Roman" w:hAnsi="Times New Roman" w:cs="Times New Roman"/>
          <w:color w:val="000000" w:themeColor="text1"/>
          <w:sz w:val="24"/>
          <w:szCs w:val="24"/>
        </w:rPr>
        <w:t xml:space="preserve">Kasvuhoonegaasid käesoleva seaduse tähenduses on </w:t>
      </w:r>
      <w:r w:rsidR="0DE8F77C" w:rsidRPr="54E96C45">
        <w:rPr>
          <w:rFonts w:ascii="Times New Roman" w:eastAsia="Times New Roman" w:hAnsi="Times New Roman" w:cs="Times New Roman"/>
          <w:color w:val="000000" w:themeColor="text1"/>
          <w:sz w:val="24"/>
          <w:szCs w:val="24"/>
        </w:rPr>
        <w:t>kliima</w:t>
      </w:r>
      <w:r w:rsidR="2E16F669" w:rsidRPr="54E96C45">
        <w:rPr>
          <w:rFonts w:ascii="Times New Roman" w:eastAsia="Times New Roman" w:hAnsi="Times New Roman" w:cs="Times New Roman"/>
          <w:color w:val="000000" w:themeColor="text1"/>
          <w:sz w:val="24"/>
          <w:szCs w:val="24"/>
        </w:rPr>
        <w:t xml:space="preserve">kindla majanduse </w:t>
      </w:r>
      <w:r w:rsidR="0DE8F77C" w:rsidRPr="54E96C45">
        <w:rPr>
          <w:rFonts w:ascii="Times New Roman" w:eastAsia="Times New Roman" w:hAnsi="Times New Roman" w:cs="Times New Roman"/>
          <w:color w:val="000000" w:themeColor="text1"/>
          <w:sz w:val="24"/>
          <w:szCs w:val="24"/>
        </w:rPr>
        <w:t>seaduse</w:t>
      </w:r>
      <w:r w:rsidR="0DE8F77C" w:rsidRPr="6B9E8CB5">
        <w:rPr>
          <w:rFonts w:ascii="Times New Roman" w:eastAsia="Times New Roman" w:hAnsi="Times New Roman" w:cs="Times New Roman"/>
          <w:color w:val="000000" w:themeColor="text1"/>
          <w:sz w:val="24"/>
          <w:szCs w:val="24"/>
        </w:rPr>
        <w:t xml:space="preserve"> §-s 3 nimetatud kasvuhoonegaasid.</w:t>
      </w:r>
      <w:r>
        <w:rPr>
          <w:rFonts w:ascii="Times New Roman" w:eastAsia="Times New Roman" w:hAnsi="Times New Roman" w:cs="Times New Roman"/>
          <w:color w:val="000000" w:themeColor="text1"/>
          <w:sz w:val="24"/>
          <w:szCs w:val="24"/>
        </w:rPr>
        <w:t>“</w:t>
      </w:r>
    </w:p>
    <w:p w14:paraId="7EF5F8E6" w14:textId="0FFAF353" w:rsidR="1EEF7353" w:rsidRPr="001852A0" w:rsidRDefault="2D0CA41F" w:rsidP="006A443F">
      <w:pPr>
        <w:spacing w:after="0" w:line="240" w:lineRule="auto"/>
        <w:jc w:val="both"/>
        <w:rPr>
          <w:rFonts w:ascii="Times New Roman" w:eastAsia="Times New Roman" w:hAnsi="Times New Roman" w:cs="Times New Roman"/>
          <w:sz w:val="24"/>
          <w:szCs w:val="24"/>
          <w:vertAlign w:val="subscript"/>
        </w:rPr>
      </w:pPr>
      <w:r w:rsidRPr="6B9E8CB5">
        <w:rPr>
          <w:rFonts w:ascii="Times New Roman" w:hAnsi="Times New Roman" w:cs="Times New Roman"/>
          <w:sz w:val="24"/>
          <w:szCs w:val="24"/>
        </w:rPr>
        <w:t xml:space="preserve">Võttes arvesse kliimakindla majanduse seadusega sätestatavaid eesmärke ning sisu, on otstarbekas </w:t>
      </w:r>
      <w:r w:rsidR="00D56A0C">
        <w:rPr>
          <w:rFonts w:ascii="Times New Roman" w:hAnsi="Times New Roman" w:cs="Times New Roman"/>
          <w:sz w:val="24"/>
          <w:szCs w:val="24"/>
        </w:rPr>
        <w:t>KHG</w:t>
      </w:r>
      <w:r w:rsidRPr="6B9E8CB5">
        <w:rPr>
          <w:rFonts w:ascii="Times New Roman" w:hAnsi="Times New Roman" w:cs="Times New Roman"/>
          <w:sz w:val="24"/>
          <w:szCs w:val="24"/>
        </w:rPr>
        <w:t xml:space="preserve"> mõiste üle tuua eelnõukohasesse seadusesse</w:t>
      </w:r>
      <w:r w:rsidRPr="6B9E8CB5" w:rsidDel="006A738A">
        <w:rPr>
          <w:rFonts w:ascii="Times New Roman" w:hAnsi="Times New Roman" w:cs="Times New Roman"/>
          <w:sz w:val="24"/>
          <w:szCs w:val="24"/>
        </w:rPr>
        <w:t xml:space="preserve"> </w:t>
      </w:r>
      <w:r w:rsidRPr="6B9E8CB5">
        <w:rPr>
          <w:rFonts w:ascii="Times New Roman" w:hAnsi="Times New Roman" w:cs="Times New Roman"/>
          <w:sz w:val="24"/>
          <w:szCs w:val="24"/>
        </w:rPr>
        <w:t xml:space="preserve">ning </w:t>
      </w:r>
      <w:proofErr w:type="spellStart"/>
      <w:r w:rsidRPr="6B9E8CB5">
        <w:rPr>
          <w:rFonts w:ascii="Times New Roman" w:hAnsi="Times New Roman" w:cs="Times New Roman"/>
          <w:sz w:val="24"/>
          <w:szCs w:val="24"/>
        </w:rPr>
        <w:t>AÕKSi</w:t>
      </w:r>
      <w:proofErr w:type="spellEnd"/>
      <w:r w:rsidRPr="6B9E8CB5">
        <w:rPr>
          <w:rFonts w:ascii="Times New Roman" w:hAnsi="Times New Roman" w:cs="Times New Roman"/>
          <w:sz w:val="24"/>
          <w:szCs w:val="24"/>
        </w:rPr>
        <w:t xml:space="preserve"> lisada sellele viide</w:t>
      </w:r>
      <w:r w:rsidR="009B796C">
        <w:rPr>
          <w:rFonts w:ascii="Times New Roman" w:hAnsi="Times New Roman" w:cs="Times New Roman"/>
          <w:sz w:val="24"/>
          <w:szCs w:val="24"/>
        </w:rPr>
        <w:t>;</w:t>
      </w:r>
    </w:p>
    <w:p w14:paraId="35F77E6D" w14:textId="065446E9" w:rsidR="1EEF7353" w:rsidRPr="001852A0" w:rsidRDefault="1EEF7353" w:rsidP="006A443F">
      <w:pPr>
        <w:spacing w:after="0" w:line="240" w:lineRule="auto"/>
        <w:jc w:val="both"/>
        <w:rPr>
          <w:rFonts w:ascii="Times New Roman" w:eastAsia="Times New Roman" w:hAnsi="Times New Roman" w:cs="Times New Roman"/>
          <w:color w:val="000000" w:themeColor="text1"/>
          <w:sz w:val="24"/>
          <w:szCs w:val="24"/>
        </w:rPr>
      </w:pPr>
    </w:p>
    <w:p w14:paraId="19AAD36E" w14:textId="29AC8FF0" w:rsidR="1EEF7353" w:rsidRPr="001852A0" w:rsidRDefault="0DE8F77C" w:rsidP="006A443F">
      <w:pPr>
        <w:spacing w:after="0" w:line="240" w:lineRule="auto"/>
        <w:jc w:val="both"/>
        <w:rPr>
          <w:rFonts w:ascii="Times New Roman" w:eastAsia="Times New Roman" w:hAnsi="Times New Roman" w:cs="Times New Roman"/>
          <w:color w:val="000000" w:themeColor="text1"/>
          <w:sz w:val="24"/>
          <w:szCs w:val="24"/>
        </w:rPr>
      </w:pPr>
      <w:r w:rsidRPr="6B9E8CB5">
        <w:rPr>
          <w:rFonts w:ascii="Times New Roman" w:eastAsia="Times New Roman" w:hAnsi="Times New Roman" w:cs="Times New Roman"/>
          <w:color w:val="000000" w:themeColor="text1"/>
          <w:sz w:val="24"/>
          <w:szCs w:val="24"/>
        </w:rPr>
        <w:t>2) paragrahvi 133 tekst muudetakse ja sõnastatakse järgmiselt:</w:t>
      </w:r>
    </w:p>
    <w:p w14:paraId="3F868C1F" w14:textId="17E60D00" w:rsidR="00620E09" w:rsidRPr="00620E09" w:rsidRDefault="009B796C" w:rsidP="00E57547">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w:t>
      </w:r>
      <w:r w:rsidR="0DE8F77C" w:rsidRPr="6B9E8CB5">
        <w:rPr>
          <w:rFonts w:ascii="Times New Roman" w:eastAsia="Times New Roman" w:hAnsi="Times New Roman" w:cs="Times New Roman"/>
          <w:color w:val="000000" w:themeColor="text1"/>
          <w:sz w:val="24"/>
          <w:szCs w:val="24"/>
        </w:rPr>
        <w:t xml:space="preserve">Süsinikdioksiidi ekvivalent on ühik, millega väljendatakse kasvuhoonegaaside kogust, mis on ümber arvutatud süsinikdioksiidi koguseks </w:t>
      </w:r>
      <w:r w:rsidR="0DE8F77C" w:rsidRPr="54E96C45">
        <w:rPr>
          <w:rFonts w:ascii="Times New Roman" w:eastAsia="Times New Roman" w:hAnsi="Times New Roman" w:cs="Times New Roman"/>
          <w:color w:val="000000" w:themeColor="text1"/>
          <w:sz w:val="24"/>
          <w:szCs w:val="24"/>
        </w:rPr>
        <w:t>kliima</w:t>
      </w:r>
      <w:r w:rsidR="7248C5AD" w:rsidRPr="54E96C45">
        <w:rPr>
          <w:rFonts w:ascii="Times New Roman" w:eastAsia="Times New Roman" w:hAnsi="Times New Roman" w:cs="Times New Roman"/>
          <w:color w:val="000000" w:themeColor="text1"/>
          <w:sz w:val="24"/>
          <w:szCs w:val="24"/>
        </w:rPr>
        <w:t xml:space="preserve">kindla majanduse </w:t>
      </w:r>
      <w:r w:rsidR="0DE8F77C" w:rsidRPr="54E96C45">
        <w:rPr>
          <w:rFonts w:ascii="Times New Roman" w:eastAsia="Times New Roman" w:hAnsi="Times New Roman" w:cs="Times New Roman"/>
          <w:color w:val="000000" w:themeColor="text1"/>
          <w:sz w:val="24"/>
          <w:szCs w:val="24"/>
        </w:rPr>
        <w:t>seaduse</w:t>
      </w:r>
      <w:r w:rsidR="0DE8F77C" w:rsidRPr="6B9E8CB5">
        <w:rPr>
          <w:rFonts w:ascii="Times New Roman" w:eastAsia="Times New Roman" w:hAnsi="Times New Roman" w:cs="Times New Roman"/>
          <w:color w:val="000000" w:themeColor="text1"/>
          <w:sz w:val="24"/>
          <w:szCs w:val="24"/>
        </w:rPr>
        <w:t xml:space="preserve"> § 4</w:t>
      </w:r>
      <w:r>
        <w:rPr>
          <w:rFonts w:ascii="Times New Roman" w:eastAsia="Times New Roman" w:hAnsi="Times New Roman" w:cs="Times New Roman"/>
          <w:color w:val="000000" w:themeColor="text1"/>
          <w:sz w:val="24"/>
          <w:szCs w:val="24"/>
        </w:rPr>
        <w:t xml:space="preserve"> kohaselt</w:t>
      </w:r>
      <w:r w:rsidR="0DE8F77C" w:rsidRPr="6B9E8CB5">
        <w:rPr>
          <w:rFonts w:ascii="Times New Roman" w:eastAsia="Times New Roman" w:hAnsi="Times New Roman" w:cs="Times New Roman"/>
          <w:color w:val="000000" w:themeColor="text1"/>
          <w:sz w:val="24"/>
          <w:szCs w:val="24"/>
        </w:rPr>
        <w:t>.</w:t>
      </w:r>
      <w:r>
        <w:rPr>
          <w:rFonts w:ascii="Times New Roman" w:eastAsia="Times New Roman" w:hAnsi="Times New Roman" w:cs="Times New Roman"/>
          <w:color w:val="000000" w:themeColor="text1"/>
          <w:sz w:val="24"/>
          <w:szCs w:val="24"/>
        </w:rPr>
        <w:t>“</w:t>
      </w:r>
    </w:p>
    <w:p w14:paraId="3149FD58" w14:textId="4F63B794" w:rsidR="1EEF7353" w:rsidRDefault="272EF6DC" w:rsidP="00E57547">
      <w:pPr>
        <w:spacing w:after="0" w:line="240" w:lineRule="auto"/>
        <w:jc w:val="both"/>
        <w:rPr>
          <w:rFonts w:ascii="Times New Roman" w:eastAsia="Times New Roman" w:hAnsi="Times New Roman" w:cs="Times New Roman"/>
          <w:color w:val="202020"/>
          <w:sz w:val="24"/>
          <w:szCs w:val="24"/>
        </w:rPr>
      </w:pPr>
      <w:r w:rsidRPr="2B2CB921">
        <w:rPr>
          <w:rFonts w:ascii="Times New Roman" w:hAnsi="Times New Roman" w:cs="Times New Roman"/>
          <w:sz w:val="24"/>
          <w:szCs w:val="24"/>
        </w:rPr>
        <w:lastRenderedPageBreak/>
        <w:t>M</w:t>
      </w:r>
      <w:r w:rsidR="5380D888" w:rsidRPr="2B2CB921">
        <w:rPr>
          <w:rFonts w:ascii="Times New Roman" w:hAnsi="Times New Roman" w:cs="Times New Roman"/>
          <w:sz w:val="24"/>
          <w:szCs w:val="24"/>
        </w:rPr>
        <w:t xml:space="preserve">õiste </w:t>
      </w:r>
      <w:r w:rsidR="5380D888" w:rsidRPr="2B2CB921">
        <w:rPr>
          <w:rFonts w:ascii="Times New Roman" w:hAnsi="Times New Roman" w:cs="Times New Roman"/>
          <w:i/>
          <w:iCs/>
          <w:sz w:val="24"/>
          <w:szCs w:val="24"/>
        </w:rPr>
        <w:t>süsinikdioksiidi ekvivalent</w:t>
      </w:r>
      <w:r w:rsidR="5380D888" w:rsidRPr="2B2CB921">
        <w:rPr>
          <w:rFonts w:ascii="Times New Roman" w:hAnsi="Times New Roman" w:cs="Times New Roman"/>
          <w:sz w:val="24"/>
          <w:szCs w:val="24"/>
        </w:rPr>
        <w:t xml:space="preserve"> </w:t>
      </w:r>
      <w:r w:rsidR="35EE4955" w:rsidRPr="2B2CB921">
        <w:rPr>
          <w:rFonts w:ascii="Times New Roman" w:hAnsi="Times New Roman" w:cs="Times New Roman"/>
          <w:sz w:val="24"/>
          <w:szCs w:val="24"/>
        </w:rPr>
        <w:t xml:space="preserve">tuuakse </w:t>
      </w:r>
      <w:proofErr w:type="spellStart"/>
      <w:r w:rsidR="5380D888" w:rsidRPr="2B2CB921">
        <w:rPr>
          <w:rFonts w:ascii="Times New Roman" w:hAnsi="Times New Roman" w:cs="Times New Roman"/>
          <w:sz w:val="24"/>
          <w:szCs w:val="24"/>
        </w:rPr>
        <w:t>AÕKSist</w:t>
      </w:r>
      <w:proofErr w:type="spellEnd"/>
      <w:r w:rsidR="5380D888" w:rsidRPr="2B2CB921">
        <w:rPr>
          <w:rFonts w:ascii="Times New Roman" w:hAnsi="Times New Roman" w:cs="Times New Roman"/>
          <w:sz w:val="24"/>
          <w:szCs w:val="24"/>
        </w:rPr>
        <w:t xml:space="preserve"> üle</w:t>
      </w:r>
      <w:r w:rsidR="1660E49D" w:rsidRPr="2B2CB921">
        <w:rPr>
          <w:rFonts w:ascii="Times New Roman" w:hAnsi="Times New Roman" w:cs="Times New Roman"/>
          <w:sz w:val="24"/>
          <w:szCs w:val="24"/>
        </w:rPr>
        <w:t xml:space="preserve"> </w:t>
      </w:r>
      <w:r w:rsidR="1660E49D" w:rsidRPr="2B2CB921">
        <w:rPr>
          <w:rFonts w:ascii="Times New Roman" w:eastAsia="Times New Roman" w:hAnsi="Times New Roman" w:cs="Times New Roman"/>
          <w:color w:val="202020"/>
          <w:sz w:val="24"/>
          <w:szCs w:val="24"/>
        </w:rPr>
        <w:t>eelnõukohase seaduse</w:t>
      </w:r>
      <w:r w:rsidR="1660E49D" w:rsidRPr="2B2CB921">
        <w:rPr>
          <w:rFonts w:ascii="Times New Roman" w:hAnsi="Times New Roman" w:cs="Times New Roman"/>
          <w:sz w:val="24"/>
          <w:szCs w:val="24"/>
        </w:rPr>
        <w:t xml:space="preserve"> koosseisu sarnaselt kasvuhoonegaaside mõistega, </w:t>
      </w:r>
      <w:r w:rsidR="1660E49D" w:rsidRPr="2B2CB921">
        <w:rPr>
          <w:rFonts w:ascii="Times New Roman" w:eastAsia="Times New Roman" w:hAnsi="Times New Roman" w:cs="Times New Roman"/>
          <w:color w:val="202020"/>
          <w:sz w:val="24"/>
          <w:szCs w:val="24"/>
        </w:rPr>
        <w:t>mis on regulatsiooni terviklikkuse seisukohalt otstarbekam, kuna</w:t>
      </w:r>
      <w:r w:rsidR="1660E49D" w:rsidRPr="2B2CB921">
        <w:rPr>
          <w:rFonts w:ascii="Times New Roman" w:hAnsi="Times New Roman" w:cs="Times New Roman"/>
          <w:sz w:val="24"/>
          <w:szCs w:val="24"/>
        </w:rPr>
        <w:t xml:space="preserve"> kliimamuutuste leevendamise eesmärkide seadmine on </w:t>
      </w:r>
      <w:r w:rsidR="1660E49D" w:rsidRPr="2B2CB921">
        <w:rPr>
          <w:rFonts w:ascii="Times New Roman" w:eastAsia="Times New Roman" w:hAnsi="Times New Roman" w:cs="Times New Roman"/>
          <w:color w:val="202020"/>
          <w:sz w:val="24"/>
          <w:szCs w:val="24"/>
        </w:rPr>
        <w:t>kliimakindla majanduse seaduse</w:t>
      </w:r>
      <w:r w:rsidR="1660E49D" w:rsidRPr="2B2CB921">
        <w:rPr>
          <w:rFonts w:ascii="Times New Roman" w:hAnsi="Times New Roman" w:cs="Times New Roman"/>
          <w:sz w:val="24"/>
          <w:szCs w:val="24"/>
        </w:rPr>
        <w:t xml:space="preserve"> </w:t>
      </w:r>
      <w:r w:rsidR="0C9BB33B" w:rsidRPr="2B2CB921">
        <w:rPr>
          <w:rFonts w:ascii="Times New Roman" w:hAnsi="Times New Roman" w:cs="Times New Roman"/>
          <w:sz w:val="24"/>
          <w:szCs w:val="24"/>
        </w:rPr>
        <w:t>keskmes</w:t>
      </w:r>
      <w:r w:rsidR="1660E49D" w:rsidRPr="2B2CB921">
        <w:rPr>
          <w:rFonts w:ascii="Times New Roman" w:eastAsia="Times New Roman" w:hAnsi="Times New Roman" w:cs="Times New Roman"/>
          <w:color w:val="202020"/>
          <w:sz w:val="24"/>
          <w:szCs w:val="24"/>
        </w:rPr>
        <w:t>.</w:t>
      </w:r>
    </w:p>
    <w:p w14:paraId="6EBA6547" w14:textId="77777777" w:rsidR="00FC035B" w:rsidRDefault="00FC035B" w:rsidP="00E57547">
      <w:pPr>
        <w:spacing w:after="0" w:line="240" w:lineRule="auto"/>
        <w:jc w:val="both"/>
        <w:rPr>
          <w:rFonts w:ascii="Times New Roman" w:eastAsia="Times New Roman" w:hAnsi="Times New Roman" w:cs="Times New Roman"/>
          <w:color w:val="202020"/>
          <w:sz w:val="24"/>
          <w:szCs w:val="24"/>
        </w:rPr>
      </w:pPr>
    </w:p>
    <w:p w14:paraId="16093D32" w14:textId="70AA1670" w:rsidR="00FC035B" w:rsidRDefault="14A26248" w:rsidP="00E57547">
      <w:pPr>
        <w:spacing w:after="0" w:line="240" w:lineRule="auto"/>
        <w:jc w:val="both"/>
        <w:rPr>
          <w:rFonts w:ascii="Times New Roman" w:eastAsia="Times New Roman" w:hAnsi="Times New Roman" w:cs="Times New Roman"/>
          <w:sz w:val="24"/>
          <w:szCs w:val="24"/>
        </w:rPr>
      </w:pPr>
      <w:r w:rsidRPr="2B2CB921">
        <w:rPr>
          <w:rFonts w:ascii="Times New Roman" w:eastAsia="Times New Roman" w:hAnsi="Times New Roman" w:cs="Times New Roman"/>
          <w:sz w:val="24"/>
          <w:szCs w:val="24"/>
        </w:rPr>
        <w:t>3) paragrahv 134 tunnistatakse kehtetuks.</w:t>
      </w:r>
    </w:p>
    <w:p w14:paraId="299150C9" w14:textId="0EB3FF80" w:rsidR="1EEF7353" w:rsidRDefault="1EEF7353" w:rsidP="006A443F">
      <w:pPr>
        <w:spacing w:after="0" w:line="240" w:lineRule="auto"/>
        <w:jc w:val="both"/>
        <w:rPr>
          <w:rFonts w:ascii="Times New Roman" w:eastAsia="Times New Roman" w:hAnsi="Times New Roman" w:cs="Times New Roman"/>
          <w:color w:val="000000" w:themeColor="text1"/>
          <w:sz w:val="24"/>
          <w:szCs w:val="24"/>
        </w:rPr>
      </w:pPr>
    </w:p>
    <w:p w14:paraId="11F8F382" w14:textId="4E0C57B8" w:rsidR="1EEF7353" w:rsidRDefault="130127F2" w:rsidP="006A443F">
      <w:pPr>
        <w:spacing w:after="0" w:line="240" w:lineRule="auto"/>
        <w:jc w:val="both"/>
        <w:rPr>
          <w:rFonts w:ascii="Times New Roman" w:eastAsia="Times New Roman" w:hAnsi="Times New Roman" w:cs="Times New Roman"/>
          <w:color w:val="000000" w:themeColor="text1"/>
          <w:sz w:val="24"/>
          <w:szCs w:val="24"/>
        </w:rPr>
      </w:pPr>
      <w:r w:rsidRPr="7C84A48D">
        <w:rPr>
          <w:rFonts w:ascii="Times New Roman" w:eastAsia="Times New Roman" w:hAnsi="Times New Roman" w:cs="Times New Roman"/>
          <w:b/>
          <w:bCs/>
          <w:color w:val="000000" w:themeColor="text1"/>
          <w:sz w:val="24"/>
          <w:szCs w:val="24"/>
        </w:rPr>
        <w:t>§ 5</w:t>
      </w:r>
      <w:r w:rsidR="44F5932E" w:rsidRPr="7C84A48D">
        <w:rPr>
          <w:rFonts w:ascii="Times New Roman" w:eastAsia="Times New Roman" w:hAnsi="Times New Roman" w:cs="Times New Roman"/>
          <w:b/>
          <w:bCs/>
          <w:color w:val="000000" w:themeColor="text1"/>
          <w:sz w:val="24"/>
          <w:szCs w:val="24"/>
        </w:rPr>
        <w:t>6</w:t>
      </w:r>
      <w:r w:rsidRPr="7C84A48D">
        <w:rPr>
          <w:rFonts w:ascii="Times New Roman" w:eastAsia="Times New Roman" w:hAnsi="Times New Roman" w:cs="Times New Roman"/>
          <w:b/>
          <w:bCs/>
          <w:color w:val="000000" w:themeColor="text1"/>
          <w:sz w:val="24"/>
          <w:szCs w:val="24"/>
        </w:rPr>
        <w:t xml:space="preserve">. Ehitusseadustiku </w:t>
      </w:r>
      <w:r w:rsidR="3F542CA2" w:rsidRPr="7C84A48D">
        <w:rPr>
          <w:rFonts w:ascii="Times New Roman" w:eastAsia="Times New Roman" w:hAnsi="Times New Roman" w:cs="Times New Roman"/>
          <w:b/>
          <w:bCs/>
          <w:color w:val="000000" w:themeColor="text1"/>
          <w:sz w:val="24"/>
          <w:szCs w:val="24"/>
        </w:rPr>
        <w:t>täiendamine</w:t>
      </w:r>
    </w:p>
    <w:p w14:paraId="21D2727D" w14:textId="380642D7" w:rsidR="1EEF7353" w:rsidRDefault="1EEF7353" w:rsidP="006A443F">
      <w:pPr>
        <w:spacing w:after="0" w:line="240" w:lineRule="auto"/>
        <w:jc w:val="both"/>
        <w:rPr>
          <w:rFonts w:ascii="Times New Roman" w:eastAsia="Times New Roman" w:hAnsi="Times New Roman" w:cs="Times New Roman"/>
          <w:color w:val="000000" w:themeColor="text1"/>
          <w:sz w:val="24"/>
          <w:szCs w:val="24"/>
        </w:rPr>
      </w:pPr>
    </w:p>
    <w:p w14:paraId="57E5D76B" w14:textId="2704F0E7" w:rsidR="00584E62" w:rsidRDefault="0DE8F77C" w:rsidP="006A443F">
      <w:pPr>
        <w:spacing w:after="0" w:line="240" w:lineRule="auto"/>
        <w:jc w:val="both"/>
        <w:rPr>
          <w:rFonts w:ascii="Times New Roman" w:eastAsia="Times New Roman" w:hAnsi="Times New Roman" w:cs="Times New Roman"/>
          <w:sz w:val="24"/>
          <w:szCs w:val="24"/>
        </w:rPr>
      </w:pPr>
      <w:r w:rsidRPr="2C465A91">
        <w:rPr>
          <w:rFonts w:ascii="Times New Roman" w:eastAsia="Times New Roman" w:hAnsi="Times New Roman" w:cs="Times New Roman"/>
          <w:color w:val="000000" w:themeColor="text1"/>
          <w:sz w:val="24"/>
          <w:szCs w:val="24"/>
        </w:rPr>
        <w:t>Ehitusseadustiku</w:t>
      </w:r>
      <w:r w:rsidR="3E2A457D" w:rsidRPr="2C465A91">
        <w:rPr>
          <w:rFonts w:ascii="Times New Roman" w:eastAsia="Times New Roman" w:hAnsi="Times New Roman" w:cs="Times New Roman"/>
          <w:color w:val="000000" w:themeColor="text1"/>
          <w:sz w:val="24"/>
          <w:szCs w:val="24"/>
        </w:rPr>
        <w:t xml:space="preserve"> </w:t>
      </w:r>
      <w:r w:rsidR="00BE31AF">
        <w:rPr>
          <w:rFonts w:ascii="Times New Roman" w:eastAsia="Times New Roman" w:hAnsi="Times New Roman" w:cs="Times New Roman"/>
          <w:color w:val="000000" w:themeColor="text1"/>
          <w:sz w:val="24"/>
          <w:szCs w:val="24"/>
        </w:rPr>
        <w:t>täiendamise</w:t>
      </w:r>
      <w:r w:rsidR="00BE31AF" w:rsidRPr="2C465A91" w:rsidDel="006A738A">
        <w:rPr>
          <w:rFonts w:ascii="Times New Roman" w:eastAsia="Times New Roman" w:hAnsi="Times New Roman" w:cs="Times New Roman"/>
          <w:color w:val="000000" w:themeColor="text1"/>
          <w:sz w:val="24"/>
          <w:szCs w:val="24"/>
        </w:rPr>
        <w:t xml:space="preserve"> </w:t>
      </w:r>
      <w:r w:rsidR="28DB3833" w:rsidRPr="2C465A91">
        <w:rPr>
          <w:rFonts w:ascii="Times New Roman" w:eastAsia="Times New Roman" w:hAnsi="Times New Roman" w:cs="Times New Roman"/>
          <w:sz w:val="24"/>
          <w:szCs w:val="24"/>
        </w:rPr>
        <w:t xml:space="preserve">eesmärk on vähendada </w:t>
      </w:r>
      <w:r w:rsidR="00584E62">
        <w:rPr>
          <w:rFonts w:ascii="Times New Roman" w:eastAsia="Times New Roman" w:hAnsi="Times New Roman" w:cs="Times New Roman"/>
          <w:sz w:val="24"/>
          <w:szCs w:val="24"/>
        </w:rPr>
        <w:t xml:space="preserve">hoonetest </w:t>
      </w:r>
      <w:r w:rsidR="009B796C">
        <w:rPr>
          <w:rFonts w:ascii="Times New Roman" w:eastAsia="Times New Roman" w:hAnsi="Times New Roman" w:cs="Times New Roman"/>
          <w:sz w:val="24"/>
          <w:szCs w:val="24"/>
        </w:rPr>
        <w:t>pärinevat</w:t>
      </w:r>
      <w:r w:rsidR="00584E62">
        <w:rPr>
          <w:rFonts w:ascii="Times New Roman" w:eastAsia="Times New Roman" w:hAnsi="Times New Roman" w:cs="Times New Roman"/>
          <w:sz w:val="24"/>
          <w:szCs w:val="24"/>
        </w:rPr>
        <w:t xml:space="preserve"> </w:t>
      </w:r>
      <w:r w:rsidR="28DB3833" w:rsidRPr="2C465A91">
        <w:rPr>
          <w:rFonts w:ascii="Times New Roman" w:eastAsia="Times New Roman" w:hAnsi="Times New Roman" w:cs="Times New Roman"/>
          <w:sz w:val="24"/>
          <w:szCs w:val="24"/>
        </w:rPr>
        <w:t xml:space="preserve">KHG heidet ja eelistada kõige </w:t>
      </w:r>
      <w:r w:rsidR="00D56A0C">
        <w:rPr>
          <w:rFonts w:ascii="Times New Roman" w:eastAsia="Times New Roman" w:hAnsi="Times New Roman" w:cs="Times New Roman"/>
          <w:sz w:val="24"/>
          <w:szCs w:val="24"/>
        </w:rPr>
        <w:t>väiksema</w:t>
      </w:r>
      <w:r w:rsidR="28DB3833" w:rsidRPr="2C465A91">
        <w:rPr>
          <w:rFonts w:ascii="Times New Roman" w:eastAsia="Times New Roman" w:hAnsi="Times New Roman" w:cs="Times New Roman"/>
          <w:sz w:val="24"/>
          <w:szCs w:val="24"/>
        </w:rPr>
        <w:t xml:space="preserve"> süsinikujalajäljega ehitustooteid ja -materjale. Suurim keskkonnamõju vähendamise potentsiaal on võimalik saavutada hoone projekteerimise varases faasis, kus süsinikujalajälje arvutusele tuginedes on võimalik kaaluda erinevate arhitektuursete ja ehituslike lahenduste keskkonnamõju ning otsustada väiksema ja optimaalsema mõjuga lahenduse kasuks. Kavandatava </w:t>
      </w:r>
      <w:r w:rsidR="009B796C">
        <w:rPr>
          <w:rFonts w:ascii="Times New Roman" w:eastAsia="Times New Roman" w:hAnsi="Times New Roman" w:cs="Times New Roman"/>
          <w:sz w:val="24"/>
          <w:szCs w:val="24"/>
        </w:rPr>
        <w:t>korra</w:t>
      </w:r>
      <w:r w:rsidR="009B796C" w:rsidRPr="2C465A91">
        <w:rPr>
          <w:rFonts w:ascii="Times New Roman" w:eastAsia="Times New Roman" w:hAnsi="Times New Roman" w:cs="Times New Roman"/>
          <w:sz w:val="24"/>
          <w:szCs w:val="24"/>
        </w:rPr>
        <w:t xml:space="preserve"> </w:t>
      </w:r>
      <w:r w:rsidR="28DB3833" w:rsidRPr="2C465A91">
        <w:rPr>
          <w:rFonts w:ascii="Times New Roman" w:eastAsia="Times New Roman" w:hAnsi="Times New Roman" w:cs="Times New Roman"/>
          <w:sz w:val="24"/>
          <w:szCs w:val="24"/>
        </w:rPr>
        <w:t xml:space="preserve">kohaselt tuleb püstitatava hoone süsinikujalajälge hinnata kogu </w:t>
      </w:r>
      <w:r w:rsidR="00584E62">
        <w:rPr>
          <w:rFonts w:ascii="Times New Roman" w:eastAsia="Times New Roman" w:hAnsi="Times New Roman" w:cs="Times New Roman"/>
          <w:sz w:val="24"/>
          <w:szCs w:val="24"/>
        </w:rPr>
        <w:t xml:space="preserve">hoone </w:t>
      </w:r>
      <w:r w:rsidR="28DB3833" w:rsidRPr="2C465A91">
        <w:rPr>
          <w:rFonts w:ascii="Times New Roman" w:eastAsia="Times New Roman" w:hAnsi="Times New Roman" w:cs="Times New Roman"/>
          <w:sz w:val="24"/>
          <w:szCs w:val="24"/>
        </w:rPr>
        <w:t xml:space="preserve">olelusringi ulatuses. </w:t>
      </w:r>
      <w:r w:rsidR="00584E62" w:rsidRPr="2C465A91">
        <w:rPr>
          <w:rFonts w:ascii="Times New Roman" w:eastAsia="Times New Roman" w:hAnsi="Times New Roman" w:cs="Times New Roman"/>
          <w:sz w:val="24"/>
          <w:szCs w:val="24"/>
        </w:rPr>
        <w:t>Hoone olelusringi süsinikujalajälje arvutamise soodustamiseks on Eesti</w:t>
      </w:r>
      <w:r w:rsidR="009B796C">
        <w:rPr>
          <w:rFonts w:ascii="Times New Roman" w:eastAsia="Times New Roman" w:hAnsi="Times New Roman" w:cs="Times New Roman"/>
          <w:sz w:val="24"/>
          <w:szCs w:val="24"/>
        </w:rPr>
        <w:t>s</w:t>
      </w:r>
      <w:r w:rsidR="00584E62" w:rsidRPr="2C465A91">
        <w:rPr>
          <w:rFonts w:ascii="Times New Roman" w:eastAsia="Times New Roman" w:hAnsi="Times New Roman" w:cs="Times New Roman"/>
          <w:sz w:val="24"/>
          <w:szCs w:val="24"/>
        </w:rPr>
        <w:t xml:space="preserve"> välja tööta</w:t>
      </w:r>
      <w:r w:rsidR="009B796C">
        <w:rPr>
          <w:rFonts w:ascii="Times New Roman" w:eastAsia="Times New Roman" w:hAnsi="Times New Roman" w:cs="Times New Roman"/>
          <w:sz w:val="24"/>
          <w:szCs w:val="24"/>
        </w:rPr>
        <w:t>t</w:t>
      </w:r>
      <w:r w:rsidR="00584E62" w:rsidRPr="2C465A91">
        <w:rPr>
          <w:rFonts w:ascii="Times New Roman" w:eastAsia="Times New Roman" w:hAnsi="Times New Roman" w:cs="Times New Roman"/>
          <w:sz w:val="24"/>
          <w:szCs w:val="24"/>
        </w:rPr>
        <w:t>ud asjakoha</w:t>
      </w:r>
      <w:r w:rsidR="009B796C">
        <w:rPr>
          <w:rFonts w:ascii="Times New Roman" w:eastAsia="Times New Roman" w:hAnsi="Times New Roman" w:cs="Times New Roman"/>
          <w:sz w:val="24"/>
          <w:szCs w:val="24"/>
        </w:rPr>
        <w:t>n</w:t>
      </w:r>
      <w:r w:rsidR="00584E62" w:rsidRPr="2C465A91">
        <w:rPr>
          <w:rFonts w:ascii="Times New Roman" w:eastAsia="Times New Roman" w:hAnsi="Times New Roman" w:cs="Times New Roman"/>
          <w:sz w:val="24"/>
          <w:szCs w:val="24"/>
        </w:rPr>
        <w:t>e arvutusmetoodika ja materjalide heitekoefitsientide andmebaas koos süsinikujalajälje arvutust lihtsustava süsinikujalajälje kalkulaatoriga.</w:t>
      </w:r>
    </w:p>
    <w:p w14:paraId="5C9895D4" w14:textId="77777777" w:rsidR="00D56A0C" w:rsidRDefault="00D56A0C" w:rsidP="00F46374">
      <w:pPr>
        <w:spacing w:after="0" w:line="240" w:lineRule="auto"/>
        <w:jc w:val="both"/>
        <w:rPr>
          <w:rFonts w:ascii="Times New Roman" w:eastAsia="Times New Roman" w:hAnsi="Times New Roman" w:cs="Times New Roman"/>
          <w:sz w:val="24"/>
          <w:szCs w:val="24"/>
        </w:rPr>
      </w:pPr>
    </w:p>
    <w:p w14:paraId="20234473" w14:textId="73BB62A0" w:rsidR="00584E62" w:rsidRDefault="28DB3833" w:rsidP="00F44F26">
      <w:pPr>
        <w:spacing w:after="0" w:line="240" w:lineRule="auto"/>
        <w:jc w:val="both"/>
        <w:rPr>
          <w:rFonts w:ascii="Times New Roman" w:eastAsia="Times New Roman" w:hAnsi="Times New Roman" w:cs="Times New Roman"/>
          <w:sz w:val="24"/>
          <w:szCs w:val="24"/>
        </w:rPr>
      </w:pPr>
      <w:r w:rsidRPr="2C465A91">
        <w:rPr>
          <w:rFonts w:ascii="Times New Roman" w:eastAsia="Times New Roman" w:hAnsi="Times New Roman" w:cs="Times New Roman"/>
          <w:sz w:val="24"/>
          <w:szCs w:val="24"/>
        </w:rPr>
        <w:t>Ehitusseadustiku</w:t>
      </w:r>
      <w:r w:rsidRPr="2C465A91" w:rsidDel="008A6BAB">
        <w:rPr>
          <w:rFonts w:ascii="Times New Roman" w:eastAsia="Times New Roman" w:hAnsi="Times New Roman" w:cs="Times New Roman"/>
          <w:sz w:val="24"/>
          <w:szCs w:val="24"/>
        </w:rPr>
        <w:t xml:space="preserve"> </w:t>
      </w:r>
      <w:r w:rsidR="008A6BAB">
        <w:rPr>
          <w:rFonts w:ascii="Times New Roman" w:eastAsia="Times New Roman" w:hAnsi="Times New Roman" w:cs="Times New Roman"/>
          <w:sz w:val="24"/>
          <w:szCs w:val="24"/>
        </w:rPr>
        <w:t>täiendamisega</w:t>
      </w:r>
      <w:r w:rsidR="008A6BAB" w:rsidRPr="2C465A91">
        <w:rPr>
          <w:rFonts w:ascii="Times New Roman" w:eastAsia="Times New Roman" w:hAnsi="Times New Roman" w:cs="Times New Roman"/>
          <w:sz w:val="24"/>
          <w:szCs w:val="24"/>
        </w:rPr>
        <w:t xml:space="preserve"> </w:t>
      </w:r>
      <w:r w:rsidRPr="2C465A91">
        <w:rPr>
          <w:rFonts w:ascii="Times New Roman" w:eastAsia="Times New Roman" w:hAnsi="Times New Roman" w:cs="Times New Roman"/>
          <w:sz w:val="24"/>
          <w:szCs w:val="24"/>
        </w:rPr>
        <w:t>kehtestatakse alus püstitatavate hoonete olelusringi süsinikujalajälje hindamiseks ja süsinikujalajälje piirväärtuste seadmiseks. Rakendusseadusega kehtestatakse tähtajad, millal süsinikujalajälje arvutamise nõue ja piirväärtused hakkavad kehtima.</w:t>
      </w:r>
      <w:r w:rsidR="00584E62">
        <w:rPr>
          <w:rFonts w:ascii="Times New Roman" w:eastAsia="Times New Roman" w:hAnsi="Times New Roman" w:cs="Times New Roman"/>
          <w:sz w:val="24"/>
          <w:szCs w:val="24"/>
        </w:rPr>
        <w:t xml:space="preserve"> </w:t>
      </w:r>
      <w:r w:rsidRPr="2C465A91">
        <w:rPr>
          <w:rFonts w:ascii="Times New Roman" w:eastAsia="Times New Roman" w:hAnsi="Times New Roman" w:cs="Times New Roman"/>
          <w:sz w:val="24"/>
          <w:szCs w:val="24"/>
        </w:rPr>
        <w:t>2025. a</w:t>
      </w:r>
      <w:r w:rsidR="00C35FDA">
        <w:rPr>
          <w:rFonts w:ascii="Times New Roman" w:eastAsia="Times New Roman" w:hAnsi="Times New Roman" w:cs="Times New Roman"/>
          <w:sz w:val="24"/>
          <w:szCs w:val="24"/>
        </w:rPr>
        <w:t>astal</w:t>
      </w:r>
      <w:r w:rsidRPr="2C465A91">
        <w:rPr>
          <w:rFonts w:ascii="Times New Roman" w:eastAsia="Times New Roman" w:hAnsi="Times New Roman" w:cs="Times New Roman"/>
          <w:sz w:val="24"/>
          <w:szCs w:val="24"/>
        </w:rPr>
        <w:t xml:space="preserve"> </w:t>
      </w:r>
      <w:r w:rsidR="00D56A0C" w:rsidRPr="2C465A91">
        <w:rPr>
          <w:rFonts w:ascii="Times New Roman" w:eastAsia="Times New Roman" w:hAnsi="Times New Roman" w:cs="Times New Roman"/>
          <w:sz w:val="24"/>
          <w:szCs w:val="24"/>
        </w:rPr>
        <w:t>1. juuli</w:t>
      </w:r>
      <w:r w:rsidR="00D56A0C">
        <w:rPr>
          <w:rFonts w:ascii="Times New Roman" w:eastAsia="Times New Roman" w:hAnsi="Times New Roman" w:cs="Times New Roman"/>
          <w:sz w:val="24"/>
          <w:szCs w:val="24"/>
        </w:rPr>
        <w:t>l</w:t>
      </w:r>
      <w:r w:rsidR="00D56A0C" w:rsidRPr="2C465A91">
        <w:rPr>
          <w:rFonts w:ascii="Times New Roman" w:eastAsia="Times New Roman" w:hAnsi="Times New Roman" w:cs="Times New Roman"/>
          <w:sz w:val="24"/>
          <w:szCs w:val="24"/>
        </w:rPr>
        <w:t xml:space="preserve"> </w:t>
      </w:r>
      <w:r w:rsidRPr="2C465A91">
        <w:rPr>
          <w:rFonts w:ascii="Times New Roman" w:eastAsia="Times New Roman" w:hAnsi="Times New Roman" w:cs="Times New Roman"/>
          <w:sz w:val="24"/>
          <w:szCs w:val="24"/>
        </w:rPr>
        <w:t>rakenduv süsinikujalajälje arvutamise nõue uuetele üle 1000</w:t>
      </w:r>
      <w:r w:rsidR="00584E62">
        <w:rPr>
          <w:rFonts w:ascii="Times New Roman" w:eastAsia="Times New Roman" w:hAnsi="Times New Roman" w:cs="Times New Roman"/>
          <w:sz w:val="24"/>
          <w:szCs w:val="24"/>
        </w:rPr>
        <w:t> </w:t>
      </w:r>
      <w:r w:rsidRPr="2C465A91">
        <w:rPr>
          <w:rFonts w:ascii="Times New Roman" w:eastAsia="Times New Roman" w:hAnsi="Times New Roman" w:cs="Times New Roman"/>
          <w:sz w:val="24"/>
          <w:szCs w:val="24"/>
        </w:rPr>
        <w:t>m</w:t>
      </w:r>
      <w:r w:rsidRPr="2C465A91">
        <w:rPr>
          <w:rFonts w:ascii="Times New Roman" w:eastAsia="Times New Roman" w:hAnsi="Times New Roman" w:cs="Times New Roman"/>
          <w:sz w:val="24"/>
          <w:szCs w:val="24"/>
          <w:vertAlign w:val="superscript"/>
        </w:rPr>
        <w:t>2</w:t>
      </w:r>
      <w:r w:rsidRPr="2C465A91">
        <w:rPr>
          <w:rFonts w:ascii="Times New Roman" w:eastAsia="Times New Roman" w:hAnsi="Times New Roman" w:cs="Times New Roman"/>
          <w:sz w:val="24"/>
          <w:szCs w:val="24"/>
        </w:rPr>
        <w:t xml:space="preserve"> suletud netopinnaga hoonetele annab lähtepunkti hoonete süsinikujalajälje piirväärtuste kehtestamiseks 2030. aastal.</w:t>
      </w:r>
    </w:p>
    <w:p w14:paraId="4361F8AE" w14:textId="77777777" w:rsidR="00F44F26" w:rsidRDefault="00F44F26" w:rsidP="00F44F26">
      <w:pPr>
        <w:spacing w:after="0" w:line="240" w:lineRule="auto"/>
        <w:jc w:val="both"/>
        <w:rPr>
          <w:rFonts w:ascii="Times New Roman" w:eastAsia="Times New Roman" w:hAnsi="Times New Roman" w:cs="Times New Roman"/>
          <w:sz w:val="24"/>
          <w:szCs w:val="24"/>
        </w:rPr>
      </w:pPr>
    </w:p>
    <w:p w14:paraId="11D6058F" w14:textId="460ABF4C" w:rsidR="3D4D4ECD" w:rsidRDefault="743A45B0" w:rsidP="006A443F">
      <w:pPr>
        <w:spacing w:after="0" w:line="240" w:lineRule="auto"/>
        <w:jc w:val="both"/>
        <w:rPr>
          <w:rFonts w:ascii="Times New Roman" w:eastAsia="Times New Roman" w:hAnsi="Times New Roman" w:cs="Times New Roman"/>
          <w:sz w:val="24"/>
          <w:szCs w:val="24"/>
        </w:rPr>
      </w:pPr>
      <w:proofErr w:type="spellStart"/>
      <w:r w:rsidRPr="2B2CB921">
        <w:rPr>
          <w:rFonts w:ascii="Times New Roman" w:eastAsia="Times New Roman" w:hAnsi="Times New Roman" w:cs="Times New Roman"/>
          <w:sz w:val="24"/>
          <w:szCs w:val="24"/>
        </w:rPr>
        <w:t>EhS-i</w:t>
      </w:r>
      <w:proofErr w:type="spellEnd"/>
      <w:r w:rsidRPr="2B2CB921">
        <w:rPr>
          <w:rFonts w:ascii="Times New Roman" w:eastAsia="Times New Roman" w:hAnsi="Times New Roman" w:cs="Times New Roman"/>
          <w:sz w:val="24"/>
          <w:szCs w:val="24"/>
        </w:rPr>
        <w:t xml:space="preserve"> § 69</w:t>
      </w:r>
      <w:r w:rsidRPr="2B2CB921">
        <w:rPr>
          <w:rFonts w:ascii="Times New Roman" w:eastAsia="Times New Roman" w:hAnsi="Times New Roman" w:cs="Times New Roman"/>
          <w:sz w:val="24"/>
          <w:szCs w:val="24"/>
          <w:vertAlign w:val="superscript"/>
        </w:rPr>
        <w:t>5</w:t>
      </w:r>
      <w:r w:rsidRPr="2B2CB921">
        <w:rPr>
          <w:rFonts w:ascii="Times New Roman" w:eastAsia="Times New Roman" w:hAnsi="Times New Roman" w:cs="Times New Roman"/>
          <w:b/>
          <w:bCs/>
          <w:sz w:val="24"/>
          <w:szCs w:val="24"/>
        </w:rPr>
        <w:t xml:space="preserve"> </w:t>
      </w:r>
      <w:r w:rsidRPr="2B2CB921">
        <w:rPr>
          <w:rFonts w:ascii="Times New Roman" w:eastAsia="Times New Roman" w:hAnsi="Times New Roman" w:cs="Times New Roman"/>
          <w:sz w:val="24"/>
          <w:szCs w:val="24"/>
        </w:rPr>
        <w:t>l</w:t>
      </w:r>
      <w:r w:rsidR="3274529F" w:rsidRPr="2B2CB921">
        <w:rPr>
          <w:rFonts w:ascii="Times New Roman" w:eastAsia="Times New Roman" w:hAnsi="Times New Roman" w:cs="Times New Roman"/>
          <w:sz w:val="24"/>
          <w:szCs w:val="24"/>
        </w:rPr>
        <w:t xml:space="preserve">õikes 1 sõnastatakse hoone olelusringi süsinikujalajälje mõiste. Tegu on kvantitatiivse näitajaga, mille abil </w:t>
      </w:r>
      <w:r w:rsidR="64ADEAD4" w:rsidRPr="2B2CB921">
        <w:rPr>
          <w:rFonts w:ascii="Times New Roman" w:eastAsia="Times New Roman" w:hAnsi="Times New Roman" w:cs="Times New Roman"/>
          <w:sz w:val="24"/>
          <w:szCs w:val="24"/>
        </w:rPr>
        <w:t>saab</w:t>
      </w:r>
      <w:r w:rsidR="3274529F" w:rsidRPr="2B2CB921">
        <w:rPr>
          <w:rFonts w:ascii="Times New Roman" w:eastAsia="Times New Roman" w:hAnsi="Times New Roman" w:cs="Times New Roman"/>
          <w:sz w:val="24"/>
          <w:szCs w:val="24"/>
        </w:rPr>
        <w:t xml:space="preserve"> väljendada hoone mõju kliimamuutusele hoone kogu olelusringi vältel.</w:t>
      </w:r>
      <w:r w:rsidR="00A743BD" w:rsidRPr="00A743BD">
        <w:t xml:space="preserve"> </w:t>
      </w:r>
      <w:r w:rsidR="00A743BD" w:rsidRPr="00A743BD">
        <w:rPr>
          <w:rFonts w:ascii="Times New Roman" w:eastAsia="Times New Roman" w:hAnsi="Times New Roman" w:cs="Times New Roman"/>
          <w:sz w:val="24"/>
          <w:szCs w:val="24"/>
        </w:rPr>
        <w:t>Hoone süsinikujalajälje ühikuks on kgCO2ekv</w:t>
      </w:r>
      <w:r w:rsidR="3274529F" w:rsidRPr="2B2CB921">
        <w:rPr>
          <w:rFonts w:ascii="Times New Roman" w:eastAsia="Times New Roman" w:hAnsi="Times New Roman" w:cs="Times New Roman"/>
          <w:sz w:val="24"/>
          <w:szCs w:val="24"/>
        </w:rPr>
        <w:t>.</w:t>
      </w:r>
    </w:p>
    <w:p w14:paraId="61A07CE8" w14:textId="77777777" w:rsidR="00584E62" w:rsidRDefault="00584E62" w:rsidP="006A443F">
      <w:pPr>
        <w:spacing w:after="0" w:line="240" w:lineRule="auto"/>
        <w:jc w:val="both"/>
        <w:rPr>
          <w:rFonts w:ascii="Times New Roman" w:eastAsia="Times New Roman" w:hAnsi="Times New Roman" w:cs="Times New Roman"/>
          <w:sz w:val="24"/>
          <w:szCs w:val="24"/>
        </w:rPr>
      </w:pPr>
    </w:p>
    <w:p w14:paraId="6120EA0B" w14:textId="013BCAE0" w:rsidR="3D4D4ECD" w:rsidRDefault="656326D1" w:rsidP="006A443F">
      <w:pPr>
        <w:spacing w:after="0" w:line="240" w:lineRule="auto"/>
        <w:jc w:val="both"/>
        <w:rPr>
          <w:rFonts w:ascii="Times New Roman" w:eastAsia="Times New Roman" w:hAnsi="Times New Roman" w:cs="Times New Roman"/>
          <w:sz w:val="24"/>
          <w:szCs w:val="24"/>
          <w:lang w:val="en-US"/>
        </w:rPr>
      </w:pPr>
      <w:proofErr w:type="spellStart"/>
      <w:r w:rsidRPr="7C84A48D">
        <w:rPr>
          <w:rFonts w:ascii="Times New Roman" w:eastAsia="Times New Roman" w:hAnsi="Times New Roman" w:cs="Times New Roman"/>
          <w:sz w:val="24"/>
          <w:szCs w:val="24"/>
          <w:lang w:val="en-US"/>
        </w:rPr>
        <w:t>Hoone</w:t>
      </w:r>
      <w:proofErr w:type="spellEnd"/>
      <w:r w:rsidRPr="7C84A48D">
        <w:rPr>
          <w:rFonts w:ascii="Times New Roman" w:eastAsia="Times New Roman" w:hAnsi="Times New Roman" w:cs="Times New Roman"/>
          <w:sz w:val="24"/>
          <w:szCs w:val="24"/>
          <w:lang w:val="en-US"/>
        </w:rPr>
        <w:t xml:space="preserve"> </w:t>
      </w:r>
      <w:proofErr w:type="spellStart"/>
      <w:r w:rsidRPr="7C84A48D">
        <w:rPr>
          <w:rFonts w:ascii="Times New Roman" w:eastAsia="Times New Roman" w:hAnsi="Times New Roman" w:cs="Times New Roman"/>
          <w:sz w:val="24"/>
          <w:szCs w:val="24"/>
          <w:lang w:val="en-US"/>
        </w:rPr>
        <w:t>süsinikujalajälje</w:t>
      </w:r>
      <w:proofErr w:type="spellEnd"/>
      <w:r w:rsidRPr="7C84A48D">
        <w:rPr>
          <w:rFonts w:ascii="Times New Roman" w:eastAsia="Times New Roman" w:hAnsi="Times New Roman" w:cs="Times New Roman"/>
          <w:sz w:val="24"/>
          <w:szCs w:val="24"/>
          <w:lang w:val="en-US"/>
        </w:rPr>
        <w:t xml:space="preserve"> </w:t>
      </w:r>
      <w:proofErr w:type="spellStart"/>
      <w:r w:rsidRPr="7C84A48D">
        <w:rPr>
          <w:rFonts w:ascii="Times New Roman" w:eastAsia="Times New Roman" w:hAnsi="Times New Roman" w:cs="Times New Roman"/>
          <w:sz w:val="24"/>
          <w:szCs w:val="24"/>
          <w:lang w:val="en-US"/>
        </w:rPr>
        <w:t>arvutamiseks</w:t>
      </w:r>
      <w:proofErr w:type="spellEnd"/>
      <w:r w:rsidRPr="7C84A48D">
        <w:rPr>
          <w:rFonts w:ascii="Times New Roman" w:eastAsia="Times New Roman" w:hAnsi="Times New Roman" w:cs="Times New Roman"/>
          <w:sz w:val="24"/>
          <w:szCs w:val="24"/>
          <w:lang w:val="en-US"/>
        </w:rPr>
        <w:t xml:space="preserve"> on </w:t>
      </w:r>
      <w:proofErr w:type="spellStart"/>
      <w:r w:rsidRPr="7C84A48D">
        <w:rPr>
          <w:rFonts w:ascii="Times New Roman" w:eastAsia="Times New Roman" w:hAnsi="Times New Roman" w:cs="Times New Roman"/>
          <w:sz w:val="24"/>
          <w:szCs w:val="24"/>
          <w:lang w:val="en-US"/>
        </w:rPr>
        <w:t>vaja</w:t>
      </w:r>
      <w:proofErr w:type="spellEnd"/>
      <w:r w:rsidRPr="7C84A48D">
        <w:rPr>
          <w:rFonts w:ascii="Times New Roman" w:eastAsia="Times New Roman" w:hAnsi="Times New Roman" w:cs="Times New Roman"/>
          <w:sz w:val="24"/>
          <w:szCs w:val="24"/>
          <w:lang w:val="en-US"/>
        </w:rPr>
        <w:t xml:space="preserve"> </w:t>
      </w:r>
      <w:proofErr w:type="spellStart"/>
      <w:r w:rsidRPr="7C84A48D">
        <w:rPr>
          <w:rFonts w:ascii="Times New Roman" w:eastAsia="Times New Roman" w:hAnsi="Times New Roman" w:cs="Times New Roman"/>
          <w:sz w:val="24"/>
          <w:szCs w:val="24"/>
          <w:lang w:val="en-US"/>
        </w:rPr>
        <w:t>teada</w:t>
      </w:r>
      <w:proofErr w:type="spellEnd"/>
      <w:r w:rsidRPr="7C84A48D">
        <w:rPr>
          <w:rFonts w:ascii="Times New Roman" w:eastAsia="Times New Roman" w:hAnsi="Times New Roman" w:cs="Times New Roman"/>
          <w:sz w:val="24"/>
          <w:szCs w:val="24"/>
          <w:lang w:val="en-US"/>
        </w:rPr>
        <w:t xml:space="preserve"> </w:t>
      </w:r>
      <w:proofErr w:type="spellStart"/>
      <w:r w:rsidRPr="7C84A48D">
        <w:rPr>
          <w:rFonts w:ascii="Times New Roman" w:eastAsia="Times New Roman" w:hAnsi="Times New Roman" w:cs="Times New Roman"/>
          <w:sz w:val="24"/>
          <w:szCs w:val="24"/>
          <w:lang w:val="en-US"/>
        </w:rPr>
        <w:t>selle</w:t>
      </w:r>
      <w:proofErr w:type="spellEnd"/>
      <w:r w:rsidRPr="7C84A48D">
        <w:rPr>
          <w:rFonts w:ascii="Times New Roman" w:eastAsia="Times New Roman" w:hAnsi="Times New Roman" w:cs="Times New Roman"/>
          <w:sz w:val="24"/>
          <w:szCs w:val="24"/>
          <w:lang w:val="en-US"/>
        </w:rPr>
        <w:t xml:space="preserve"> </w:t>
      </w:r>
      <w:proofErr w:type="spellStart"/>
      <w:r w:rsidRPr="7C84A48D">
        <w:rPr>
          <w:rFonts w:ascii="Times New Roman" w:eastAsia="Times New Roman" w:hAnsi="Times New Roman" w:cs="Times New Roman"/>
          <w:sz w:val="24"/>
          <w:szCs w:val="24"/>
          <w:lang w:val="en-US"/>
        </w:rPr>
        <w:t>ehitamiseks</w:t>
      </w:r>
      <w:proofErr w:type="spellEnd"/>
      <w:r w:rsidRPr="7C84A48D">
        <w:rPr>
          <w:rFonts w:ascii="Times New Roman" w:eastAsia="Times New Roman" w:hAnsi="Times New Roman" w:cs="Times New Roman"/>
          <w:sz w:val="24"/>
          <w:szCs w:val="24"/>
          <w:lang w:val="en-US"/>
        </w:rPr>
        <w:t xml:space="preserve"> </w:t>
      </w:r>
      <w:proofErr w:type="spellStart"/>
      <w:r w:rsidRPr="7C84A48D">
        <w:rPr>
          <w:rFonts w:ascii="Times New Roman" w:eastAsia="Times New Roman" w:hAnsi="Times New Roman" w:cs="Times New Roman"/>
          <w:sz w:val="24"/>
          <w:szCs w:val="24"/>
          <w:lang w:val="en-US"/>
        </w:rPr>
        <w:t>kasutatavaid</w:t>
      </w:r>
      <w:proofErr w:type="spellEnd"/>
      <w:r w:rsidRPr="7C84A48D">
        <w:rPr>
          <w:rFonts w:ascii="Times New Roman" w:eastAsia="Times New Roman" w:hAnsi="Times New Roman" w:cs="Times New Roman"/>
          <w:sz w:val="24"/>
          <w:szCs w:val="24"/>
          <w:lang w:val="en-US"/>
        </w:rPr>
        <w:t xml:space="preserve"> </w:t>
      </w:r>
      <w:proofErr w:type="spellStart"/>
      <w:r w:rsidRPr="7C84A48D">
        <w:rPr>
          <w:rFonts w:ascii="Times New Roman" w:eastAsia="Times New Roman" w:hAnsi="Times New Roman" w:cs="Times New Roman"/>
          <w:sz w:val="24"/>
          <w:szCs w:val="24"/>
          <w:lang w:val="en-US"/>
        </w:rPr>
        <w:t>materjale</w:t>
      </w:r>
      <w:proofErr w:type="spellEnd"/>
      <w:r w:rsidRPr="7C84A48D">
        <w:rPr>
          <w:rFonts w:ascii="Times New Roman" w:eastAsia="Times New Roman" w:hAnsi="Times New Roman" w:cs="Times New Roman"/>
          <w:sz w:val="24"/>
          <w:szCs w:val="24"/>
          <w:lang w:val="en-US"/>
        </w:rPr>
        <w:t xml:space="preserve">, </w:t>
      </w:r>
      <w:proofErr w:type="spellStart"/>
      <w:r w:rsidRPr="7C84A48D">
        <w:rPr>
          <w:rFonts w:ascii="Times New Roman" w:eastAsia="Times New Roman" w:hAnsi="Times New Roman" w:cs="Times New Roman"/>
          <w:sz w:val="24"/>
          <w:szCs w:val="24"/>
          <w:lang w:val="en-US"/>
        </w:rPr>
        <w:t>tooteid</w:t>
      </w:r>
      <w:proofErr w:type="spellEnd"/>
      <w:r w:rsidRPr="7C84A48D">
        <w:rPr>
          <w:rFonts w:ascii="Times New Roman" w:eastAsia="Times New Roman" w:hAnsi="Times New Roman" w:cs="Times New Roman"/>
          <w:sz w:val="24"/>
          <w:szCs w:val="24"/>
          <w:lang w:val="en-US"/>
        </w:rPr>
        <w:t xml:space="preserve">, </w:t>
      </w:r>
      <w:proofErr w:type="spellStart"/>
      <w:r w:rsidRPr="7C84A48D">
        <w:rPr>
          <w:rFonts w:ascii="Times New Roman" w:eastAsia="Times New Roman" w:hAnsi="Times New Roman" w:cs="Times New Roman"/>
          <w:sz w:val="24"/>
          <w:szCs w:val="24"/>
          <w:lang w:val="en-US"/>
        </w:rPr>
        <w:t>nende</w:t>
      </w:r>
      <w:proofErr w:type="spellEnd"/>
      <w:r w:rsidRPr="7C84A48D">
        <w:rPr>
          <w:rFonts w:ascii="Times New Roman" w:eastAsia="Times New Roman" w:hAnsi="Times New Roman" w:cs="Times New Roman"/>
          <w:sz w:val="24"/>
          <w:szCs w:val="24"/>
          <w:lang w:val="en-US"/>
        </w:rPr>
        <w:t xml:space="preserve"> </w:t>
      </w:r>
      <w:proofErr w:type="spellStart"/>
      <w:r w:rsidRPr="7C84A48D">
        <w:rPr>
          <w:rFonts w:ascii="Times New Roman" w:eastAsia="Times New Roman" w:hAnsi="Times New Roman" w:cs="Times New Roman"/>
          <w:sz w:val="24"/>
          <w:szCs w:val="24"/>
          <w:lang w:val="en-US"/>
        </w:rPr>
        <w:t>koguseid</w:t>
      </w:r>
      <w:proofErr w:type="spellEnd"/>
      <w:r w:rsidRPr="7C84A48D">
        <w:rPr>
          <w:rFonts w:ascii="Times New Roman" w:eastAsia="Times New Roman" w:hAnsi="Times New Roman" w:cs="Times New Roman"/>
          <w:sz w:val="24"/>
          <w:szCs w:val="24"/>
          <w:lang w:val="en-US"/>
        </w:rPr>
        <w:t xml:space="preserve"> </w:t>
      </w:r>
      <w:proofErr w:type="spellStart"/>
      <w:r w:rsidRPr="7C84A48D">
        <w:rPr>
          <w:rFonts w:ascii="Times New Roman" w:eastAsia="Times New Roman" w:hAnsi="Times New Roman" w:cs="Times New Roman"/>
          <w:sz w:val="24"/>
          <w:szCs w:val="24"/>
          <w:lang w:val="en-US"/>
        </w:rPr>
        <w:t>ning</w:t>
      </w:r>
      <w:proofErr w:type="spellEnd"/>
      <w:r w:rsidRPr="7C84A48D">
        <w:rPr>
          <w:rFonts w:ascii="Times New Roman" w:eastAsia="Times New Roman" w:hAnsi="Times New Roman" w:cs="Times New Roman"/>
          <w:sz w:val="24"/>
          <w:szCs w:val="24"/>
          <w:lang w:val="en-US"/>
        </w:rPr>
        <w:t xml:space="preserve"> </w:t>
      </w:r>
      <w:proofErr w:type="spellStart"/>
      <w:r w:rsidRPr="7C84A48D">
        <w:rPr>
          <w:rFonts w:ascii="Times New Roman" w:eastAsia="Times New Roman" w:hAnsi="Times New Roman" w:cs="Times New Roman"/>
          <w:sz w:val="24"/>
          <w:szCs w:val="24"/>
          <w:lang w:val="en-US"/>
        </w:rPr>
        <w:t>hoone</w:t>
      </w:r>
      <w:proofErr w:type="spellEnd"/>
      <w:r w:rsidRPr="7C84A48D">
        <w:rPr>
          <w:rFonts w:ascii="Times New Roman" w:eastAsia="Times New Roman" w:hAnsi="Times New Roman" w:cs="Times New Roman"/>
          <w:sz w:val="24"/>
          <w:szCs w:val="24"/>
          <w:lang w:val="en-US"/>
        </w:rPr>
        <w:t xml:space="preserve"> </w:t>
      </w:r>
      <w:proofErr w:type="spellStart"/>
      <w:r w:rsidRPr="7C84A48D">
        <w:rPr>
          <w:rFonts w:ascii="Times New Roman" w:eastAsia="Times New Roman" w:hAnsi="Times New Roman" w:cs="Times New Roman"/>
          <w:sz w:val="24"/>
          <w:szCs w:val="24"/>
          <w:lang w:val="en-US"/>
        </w:rPr>
        <w:t>kasutusperioodi</w:t>
      </w:r>
      <w:proofErr w:type="spellEnd"/>
      <w:r w:rsidRPr="7C84A48D">
        <w:rPr>
          <w:rFonts w:ascii="Times New Roman" w:eastAsia="Times New Roman" w:hAnsi="Times New Roman" w:cs="Times New Roman"/>
          <w:sz w:val="24"/>
          <w:szCs w:val="24"/>
          <w:lang w:val="en-US"/>
        </w:rPr>
        <w:t xml:space="preserve"> </w:t>
      </w:r>
      <w:proofErr w:type="spellStart"/>
      <w:r w:rsidRPr="7C84A48D">
        <w:rPr>
          <w:rFonts w:ascii="Times New Roman" w:eastAsia="Times New Roman" w:hAnsi="Times New Roman" w:cs="Times New Roman"/>
          <w:sz w:val="24"/>
          <w:szCs w:val="24"/>
          <w:lang w:val="en-US"/>
        </w:rPr>
        <w:t>energia</w:t>
      </w:r>
      <w:proofErr w:type="spellEnd"/>
      <w:r w:rsidRPr="7C84A48D">
        <w:rPr>
          <w:rFonts w:ascii="Times New Roman" w:eastAsia="Times New Roman" w:hAnsi="Times New Roman" w:cs="Times New Roman"/>
          <w:sz w:val="24"/>
          <w:szCs w:val="24"/>
          <w:lang w:val="en-US"/>
        </w:rPr>
        <w:t xml:space="preserve"> </w:t>
      </w:r>
      <w:proofErr w:type="spellStart"/>
      <w:r w:rsidRPr="7C84A48D">
        <w:rPr>
          <w:rFonts w:ascii="Times New Roman" w:eastAsia="Times New Roman" w:hAnsi="Times New Roman" w:cs="Times New Roman"/>
          <w:sz w:val="24"/>
          <w:szCs w:val="24"/>
          <w:lang w:val="en-US"/>
        </w:rPr>
        <w:t>kogust</w:t>
      </w:r>
      <w:proofErr w:type="spellEnd"/>
      <w:r w:rsidRPr="7C84A48D">
        <w:rPr>
          <w:rFonts w:ascii="Times New Roman" w:eastAsia="Times New Roman" w:hAnsi="Times New Roman" w:cs="Times New Roman"/>
          <w:sz w:val="24"/>
          <w:szCs w:val="24"/>
          <w:lang w:val="en-US"/>
        </w:rPr>
        <w:t xml:space="preserve">. See info </w:t>
      </w:r>
      <w:proofErr w:type="spellStart"/>
      <w:r w:rsidRPr="7C84A48D">
        <w:rPr>
          <w:rFonts w:ascii="Times New Roman" w:eastAsia="Times New Roman" w:hAnsi="Times New Roman" w:cs="Times New Roman"/>
          <w:sz w:val="24"/>
          <w:szCs w:val="24"/>
          <w:lang w:val="en-US"/>
        </w:rPr>
        <w:t>seotakse</w:t>
      </w:r>
      <w:proofErr w:type="spellEnd"/>
      <w:r w:rsidRPr="7C84A48D">
        <w:rPr>
          <w:rFonts w:ascii="Times New Roman" w:eastAsia="Times New Roman" w:hAnsi="Times New Roman" w:cs="Times New Roman"/>
          <w:sz w:val="24"/>
          <w:szCs w:val="24"/>
          <w:lang w:val="en-US"/>
        </w:rPr>
        <w:t xml:space="preserve"> </w:t>
      </w:r>
      <w:proofErr w:type="spellStart"/>
      <w:r w:rsidRPr="7C84A48D">
        <w:rPr>
          <w:rFonts w:ascii="Times New Roman" w:eastAsia="Times New Roman" w:hAnsi="Times New Roman" w:cs="Times New Roman"/>
          <w:sz w:val="24"/>
          <w:szCs w:val="24"/>
          <w:lang w:val="en-US"/>
        </w:rPr>
        <w:t>Eesti</w:t>
      </w:r>
      <w:proofErr w:type="spellEnd"/>
      <w:r w:rsidRPr="7C84A48D">
        <w:rPr>
          <w:rFonts w:ascii="Times New Roman" w:eastAsia="Times New Roman" w:hAnsi="Times New Roman" w:cs="Times New Roman"/>
          <w:sz w:val="24"/>
          <w:szCs w:val="24"/>
          <w:lang w:val="en-US"/>
        </w:rPr>
        <w:t xml:space="preserve"> </w:t>
      </w:r>
      <w:proofErr w:type="spellStart"/>
      <w:r w:rsidRPr="7C84A48D">
        <w:rPr>
          <w:rFonts w:ascii="Times New Roman" w:eastAsia="Times New Roman" w:hAnsi="Times New Roman" w:cs="Times New Roman"/>
          <w:sz w:val="24"/>
          <w:szCs w:val="24"/>
          <w:lang w:val="en-US"/>
        </w:rPr>
        <w:t>meetodipõhiste</w:t>
      </w:r>
      <w:proofErr w:type="spellEnd"/>
      <w:r w:rsidRPr="7C84A48D">
        <w:rPr>
          <w:rFonts w:ascii="Times New Roman" w:eastAsia="Times New Roman" w:hAnsi="Times New Roman" w:cs="Times New Roman"/>
          <w:sz w:val="24"/>
          <w:szCs w:val="24"/>
          <w:lang w:val="en-US"/>
        </w:rPr>
        <w:t xml:space="preserve"> </w:t>
      </w:r>
      <w:proofErr w:type="spellStart"/>
      <w:r w:rsidRPr="7C84A48D">
        <w:rPr>
          <w:rFonts w:ascii="Times New Roman" w:eastAsia="Times New Roman" w:hAnsi="Times New Roman" w:cs="Times New Roman"/>
          <w:sz w:val="24"/>
          <w:szCs w:val="24"/>
          <w:lang w:val="en-US"/>
        </w:rPr>
        <w:t>vaikeväärtustega</w:t>
      </w:r>
      <w:proofErr w:type="spellEnd"/>
      <w:r w:rsidRPr="7C84A48D">
        <w:rPr>
          <w:rFonts w:ascii="Times New Roman" w:eastAsia="Times New Roman" w:hAnsi="Times New Roman" w:cs="Times New Roman"/>
          <w:sz w:val="24"/>
          <w:szCs w:val="24"/>
          <w:lang w:val="en-US"/>
        </w:rPr>
        <w:t xml:space="preserve"> ja </w:t>
      </w:r>
      <w:proofErr w:type="spellStart"/>
      <w:r w:rsidRPr="7C84A48D">
        <w:rPr>
          <w:rFonts w:ascii="Times New Roman" w:eastAsia="Times New Roman" w:hAnsi="Times New Roman" w:cs="Times New Roman"/>
          <w:sz w:val="24"/>
          <w:szCs w:val="24"/>
          <w:lang w:val="en-US"/>
        </w:rPr>
        <w:t>keskkonnaandmetega</w:t>
      </w:r>
      <w:proofErr w:type="spellEnd"/>
      <w:r w:rsidRPr="7C84A48D">
        <w:rPr>
          <w:rFonts w:ascii="Times New Roman" w:eastAsia="Times New Roman" w:hAnsi="Times New Roman" w:cs="Times New Roman"/>
          <w:sz w:val="24"/>
          <w:szCs w:val="24"/>
          <w:lang w:val="en-US"/>
        </w:rPr>
        <w:t xml:space="preserve">, mis on </w:t>
      </w:r>
      <w:proofErr w:type="spellStart"/>
      <w:r w:rsidRPr="7C84A48D">
        <w:rPr>
          <w:rFonts w:ascii="Times New Roman" w:eastAsia="Times New Roman" w:hAnsi="Times New Roman" w:cs="Times New Roman"/>
          <w:sz w:val="24"/>
          <w:szCs w:val="24"/>
          <w:lang w:val="en-US"/>
        </w:rPr>
        <w:t>esitatud</w:t>
      </w:r>
      <w:proofErr w:type="spellEnd"/>
      <w:r w:rsidRPr="7C84A48D">
        <w:rPr>
          <w:rFonts w:ascii="Times New Roman" w:eastAsia="Times New Roman" w:hAnsi="Times New Roman" w:cs="Times New Roman"/>
          <w:sz w:val="24"/>
          <w:szCs w:val="24"/>
          <w:lang w:val="en-US"/>
        </w:rPr>
        <w:t xml:space="preserve"> </w:t>
      </w:r>
      <w:proofErr w:type="spellStart"/>
      <w:r w:rsidRPr="7C84A48D">
        <w:rPr>
          <w:rFonts w:ascii="Times New Roman" w:eastAsia="Times New Roman" w:hAnsi="Times New Roman" w:cs="Times New Roman"/>
          <w:sz w:val="24"/>
          <w:szCs w:val="24"/>
          <w:lang w:val="en-US"/>
        </w:rPr>
        <w:t>materjalide</w:t>
      </w:r>
      <w:proofErr w:type="spellEnd"/>
      <w:r w:rsidRPr="7C84A48D">
        <w:rPr>
          <w:rFonts w:ascii="Times New Roman" w:eastAsia="Times New Roman" w:hAnsi="Times New Roman" w:cs="Times New Roman"/>
          <w:sz w:val="24"/>
          <w:szCs w:val="24"/>
          <w:lang w:val="en-US"/>
        </w:rPr>
        <w:t xml:space="preserve"> CO</w:t>
      </w:r>
      <w:r w:rsidRPr="7C84A48D">
        <w:rPr>
          <w:rFonts w:ascii="Times New Roman" w:eastAsia="Times New Roman" w:hAnsi="Times New Roman" w:cs="Times New Roman"/>
          <w:sz w:val="24"/>
          <w:szCs w:val="24"/>
          <w:vertAlign w:val="subscript"/>
          <w:lang w:val="en-US"/>
        </w:rPr>
        <w:t>2</w:t>
      </w:r>
      <w:r w:rsidRPr="7C84A48D">
        <w:rPr>
          <w:rFonts w:ascii="Times New Roman" w:eastAsia="Times New Roman" w:hAnsi="Times New Roman" w:cs="Times New Roman"/>
          <w:sz w:val="24"/>
          <w:szCs w:val="24"/>
          <w:lang w:val="en-US"/>
        </w:rPr>
        <w:t xml:space="preserve"> </w:t>
      </w:r>
      <w:proofErr w:type="spellStart"/>
      <w:r w:rsidRPr="7C84A48D">
        <w:rPr>
          <w:rFonts w:ascii="Times New Roman" w:eastAsia="Times New Roman" w:hAnsi="Times New Roman" w:cs="Times New Roman"/>
          <w:sz w:val="24"/>
          <w:szCs w:val="24"/>
          <w:lang w:val="en-US"/>
        </w:rPr>
        <w:t>heitekoefitsientide</w:t>
      </w:r>
      <w:proofErr w:type="spellEnd"/>
      <w:r w:rsidRPr="7C84A48D">
        <w:rPr>
          <w:rFonts w:ascii="Times New Roman" w:eastAsia="Times New Roman" w:hAnsi="Times New Roman" w:cs="Times New Roman"/>
          <w:sz w:val="24"/>
          <w:szCs w:val="24"/>
          <w:lang w:val="en-US"/>
        </w:rPr>
        <w:t xml:space="preserve"> </w:t>
      </w:r>
      <w:proofErr w:type="spellStart"/>
      <w:r w:rsidRPr="7C84A48D">
        <w:rPr>
          <w:rFonts w:ascii="Times New Roman" w:eastAsia="Times New Roman" w:hAnsi="Times New Roman" w:cs="Times New Roman"/>
          <w:sz w:val="24"/>
          <w:szCs w:val="24"/>
          <w:lang w:val="en-US"/>
        </w:rPr>
        <w:t>andmebaasis</w:t>
      </w:r>
      <w:proofErr w:type="spellEnd"/>
      <w:r w:rsidRPr="7C84A48D">
        <w:rPr>
          <w:rFonts w:ascii="Times New Roman" w:eastAsia="Times New Roman" w:hAnsi="Times New Roman" w:cs="Times New Roman"/>
          <w:sz w:val="24"/>
          <w:szCs w:val="24"/>
          <w:lang w:val="en-US"/>
        </w:rPr>
        <w:t xml:space="preserve"> </w:t>
      </w:r>
      <w:proofErr w:type="spellStart"/>
      <w:r w:rsidRPr="7C84A48D">
        <w:rPr>
          <w:rFonts w:ascii="Times New Roman" w:eastAsia="Times New Roman" w:hAnsi="Times New Roman" w:cs="Times New Roman"/>
          <w:sz w:val="24"/>
          <w:szCs w:val="24"/>
          <w:lang w:val="en-US"/>
        </w:rPr>
        <w:t>või</w:t>
      </w:r>
      <w:proofErr w:type="spellEnd"/>
      <w:r w:rsidRPr="7C84A48D">
        <w:rPr>
          <w:rFonts w:ascii="Times New Roman" w:eastAsia="Times New Roman" w:hAnsi="Times New Roman" w:cs="Times New Roman"/>
          <w:sz w:val="24"/>
          <w:szCs w:val="24"/>
          <w:lang w:val="en-US"/>
        </w:rPr>
        <w:t xml:space="preserve"> </w:t>
      </w:r>
      <w:proofErr w:type="spellStart"/>
      <w:r w:rsidRPr="7C84A48D">
        <w:rPr>
          <w:rFonts w:ascii="Times New Roman" w:eastAsia="Times New Roman" w:hAnsi="Times New Roman" w:cs="Times New Roman"/>
          <w:sz w:val="24"/>
          <w:szCs w:val="24"/>
          <w:lang w:val="en-US"/>
        </w:rPr>
        <w:t>materjalide</w:t>
      </w:r>
      <w:proofErr w:type="spellEnd"/>
      <w:r w:rsidRPr="7C84A48D">
        <w:rPr>
          <w:rFonts w:ascii="Times New Roman" w:eastAsia="Times New Roman" w:hAnsi="Times New Roman" w:cs="Times New Roman"/>
          <w:sz w:val="24"/>
          <w:szCs w:val="24"/>
          <w:lang w:val="en-US"/>
        </w:rPr>
        <w:t xml:space="preserve"> </w:t>
      </w:r>
      <w:proofErr w:type="spellStart"/>
      <w:r w:rsidRPr="7C84A48D">
        <w:rPr>
          <w:rFonts w:ascii="Times New Roman" w:eastAsia="Times New Roman" w:hAnsi="Times New Roman" w:cs="Times New Roman"/>
          <w:sz w:val="24"/>
          <w:szCs w:val="24"/>
          <w:lang w:val="en-US"/>
        </w:rPr>
        <w:t>keskkonnadeklaratsioonides</w:t>
      </w:r>
      <w:proofErr w:type="spellEnd"/>
      <w:r w:rsidRPr="7C84A48D">
        <w:rPr>
          <w:rFonts w:ascii="Times New Roman" w:eastAsia="Times New Roman" w:hAnsi="Times New Roman" w:cs="Times New Roman"/>
          <w:sz w:val="24"/>
          <w:szCs w:val="24"/>
          <w:lang w:val="en-US"/>
        </w:rPr>
        <w:t xml:space="preserve">. </w:t>
      </w:r>
      <w:proofErr w:type="spellStart"/>
      <w:r w:rsidRPr="7C84A48D">
        <w:rPr>
          <w:rFonts w:ascii="Times New Roman" w:eastAsia="Times New Roman" w:hAnsi="Times New Roman" w:cs="Times New Roman"/>
          <w:sz w:val="24"/>
          <w:szCs w:val="24"/>
          <w:lang w:val="en-US"/>
        </w:rPr>
        <w:t>Riiklik</w:t>
      </w:r>
      <w:proofErr w:type="spellEnd"/>
      <w:r w:rsidRPr="7C84A48D">
        <w:rPr>
          <w:rFonts w:ascii="Times New Roman" w:eastAsia="Times New Roman" w:hAnsi="Times New Roman" w:cs="Times New Roman"/>
          <w:sz w:val="24"/>
          <w:szCs w:val="24"/>
          <w:lang w:val="en-US"/>
        </w:rPr>
        <w:t xml:space="preserve"> </w:t>
      </w:r>
      <w:proofErr w:type="spellStart"/>
      <w:r w:rsidRPr="7C84A48D">
        <w:rPr>
          <w:rFonts w:ascii="Times New Roman" w:eastAsia="Times New Roman" w:hAnsi="Times New Roman" w:cs="Times New Roman"/>
          <w:sz w:val="24"/>
          <w:szCs w:val="24"/>
          <w:lang w:val="en-US"/>
        </w:rPr>
        <w:t>heitekoefitsientide</w:t>
      </w:r>
      <w:proofErr w:type="spellEnd"/>
      <w:r w:rsidRPr="7C84A48D">
        <w:rPr>
          <w:rFonts w:ascii="Times New Roman" w:eastAsia="Times New Roman" w:hAnsi="Times New Roman" w:cs="Times New Roman"/>
          <w:sz w:val="24"/>
          <w:szCs w:val="24"/>
          <w:lang w:val="en-US"/>
        </w:rPr>
        <w:t xml:space="preserve"> </w:t>
      </w:r>
      <w:proofErr w:type="spellStart"/>
      <w:r w:rsidRPr="7C84A48D">
        <w:rPr>
          <w:rFonts w:ascii="Times New Roman" w:eastAsia="Times New Roman" w:hAnsi="Times New Roman" w:cs="Times New Roman"/>
          <w:sz w:val="24"/>
          <w:szCs w:val="24"/>
          <w:lang w:val="en-US"/>
        </w:rPr>
        <w:t>andmebaas</w:t>
      </w:r>
      <w:proofErr w:type="spellEnd"/>
      <w:r w:rsidRPr="7C84A48D">
        <w:rPr>
          <w:rFonts w:ascii="Times New Roman" w:eastAsia="Times New Roman" w:hAnsi="Times New Roman" w:cs="Times New Roman"/>
          <w:sz w:val="24"/>
          <w:szCs w:val="24"/>
          <w:lang w:val="en-US"/>
        </w:rPr>
        <w:t xml:space="preserve"> ja </w:t>
      </w:r>
      <w:proofErr w:type="spellStart"/>
      <w:r w:rsidRPr="7C84A48D">
        <w:rPr>
          <w:rFonts w:ascii="Times New Roman" w:eastAsia="Times New Roman" w:hAnsi="Times New Roman" w:cs="Times New Roman"/>
          <w:sz w:val="24"/>
          <w:szCs w:val="24"/>
          <w:lang w:val="en-US"/>
        </w:rPr>
        <w:t>arvutusmeetod</w:t>
      </w:r>
      <w:proofErr w:type="spellEnd"/>
      <w:r w:rsidRPr="7C84A48D">
        <w:rPr>
          <w:rFonts w:ascii="Times New Roman" w:eastAsia="Times New Roman" w:hAnsi="Times New Roman" w:cs="Times New Roman"/>
          <w:sz w:val="24"/>
          <w:szCs w:val="24"/>
          <w:lang w:val="en-US"/>
        </w:rPr>
        <w:t xml:space="preserve"> </w:t>
      </w:r>
      <w:proofErr w:type="spellStart"/>
      <w:r w:rsidRPr="7C84A48D">
        <w:rPr>
          <w:rFonts w:ascii="Times New Roman" w:eastAsia="Times New Roman" w:hAnsi="Times New Roman" w:cs="Times New Roman"/>
          <w:sz w:val="24"/>
          <w:szCs w:val="24"/>
          <w:lang w:val="en-US"/>
        </w:rPr>
        <w:t>avaldatakse</w:t>
      </w:r>
      <w:proofErr w:type="spellEnd"/>
      <w:r w:rsidRPr="7C84A48D">
        <w:rPr>
          <w:rFonts w:ascii="Times New Roman" w:eastAsia="Times New Roman" w:hAnsi="Times New Roman" w:cs="Times New Roman"/>
          <w:sz w:val="24"/>
          <w:szCs w:val="24"/>
          <w:lang w:val="en-US"/>
        </w:rPr>
        <w:t xml:space="preserve"> </w:t>
      </w:r>
      <w:proofErr w:type="spellStart"/>
      <w:r w:rsidR="5F09096C" w:rsidRPr="7C84A48D">
        <w:rPr>
          <w:rFonts w:ascii="Times New Roman" w:eastAsia="Times New Roman" w:hAnsi="Times New Roman" w:cs="Times New Roman"/>
          <w:sz w:val="24"/>
          <w:szCs w:val="24"/>
          <w:lang w:val="en-US"/>
        </w:rPr>
        <w:t>lehel</w:t>
      </w:r>
      <w:proofErr w:type="spellEnd"/>
      <w:r w:rsidR="4DA6A275" w:rsidRPr="7C84A48D">
        <w:rPr>
          <w:rFonts w:ascii="Times New Roman" w:eastAsia="Times New Roman" w:hAnsi="Times New Roman" w:cs="Times New Roman"/>
          <w:sz w:val="24"/>
          <w:szCs w:val="24"/>
          <w:lang w:val="en-US"/>
        </w:rPr>
        <w:t xml:space="preserve"> </w:t>
      </w:r>
      <w:r w:rsidRPr="7C84A48D">
        <w:rPr>
          <w:rFonts w:ascii="Times New Roman" w:eastAsia="Times New Roman" w:hAnsi="Times New Roman" w:cs="Times New Roman"/>
          <w:sz w:val="24"/>
          <w:szCs w:val="24"/>
          <w:lang w:val="en-US"/>
        </w:rPr>
        <w:t>ehr.ee</w:t>
      </w:r>
      <w:r w:rsidR="38A282D2" w:rsidRPr="7C84A48D">
        <w:rPr>
          <w:rFonts w:ascii="Times New Roman" w:eastAsia="Times New Roman" w:hAnsi="Times New Roman" w:cs="Times New Roman"/>
          <w:sz w:val="24"/>
          <w:szCs w:val="24"/>
          <w:lang w:val="en-US"/>
        </w:rPr>
        <w:t>.</w:t>
      </w:r>
    </w:p>
    <w:p w14:paraId="199D86AF" w14:textId="77777777" w:rsidR="00D56A0C" w:rsidRDefault="00D56A0C" w:rsidP="00D56A0C">
      <w:pPr>
        <w:spacing w:after="0" w:line="240" w:lineRule="auto"/>
        <w:jc w:val="both"/>
        <w:rPr>
          <w:rFonts w:ascii="Times New Roman" w:eastAsia="Times New Roman" w:hAnsi="Times New Roman" w:cs="Times New Roman"/>
          <w:sz w:val="24"/>
          <w:szCs w:val="24"/>
        </w:rPr>
      </w:pPr>
    </w:p>
    <w:p w14:paraId="2802AAA4" w14:textId="66C97D52" w:rsidR="3D4D4ECD" w:rsidRDefault="656326D1" w:rsidP="006A443F">
      <w:pPr>
        <w:spacing w:after="0" w:line="240" w:lineRule="auto"/>
        <w:jc w:val="both"/>
        <w:rPr>
          <w:rFonts w:ascii="Times New Roman" w:eastAsia="Times New Roman" w:hAnsi="Times New Roman" w:cs="Times New Roman"/>
          <w:sz w:val="24"/>
          <w:szCs w:val="24"/>
        </w:rPr>
      </w:pPr>
      <w:r w:rsidRPr="7C84A48D">
        <w:rPr>
          <w:rFonts w:ascii="Times New Roman" w:eastAsia="Times New Roman" w:hAnsi="Times New Roman" w:cs="Times New Roman"/>
          <w:sz w:val="24"/>
          <w:szCs w:val="24"/>
        </w:rPr>
        <w:t xml:space="preserve">Püstitatavate hoonete süsinikujalajälje arvutamine soodustab madalsüsinikehitust ja vähendab hoonete mõju keskkonnale ja kliimale kogu hoone olelusringi vältel. Süsinikujalajälje hindamine hoone varajases projekteerimisfaasis aitab mõista võimalike erinevate lahenduste keskkonnamõju ning teha teadlikke valikuid </w:t>
      </w:r>
      <w:r w:rsidR="3044E62C" w:rsidRPr="7C84A48D">
        <w:rPr>
          <w:rFonts w:ascii="Times New Roman" w:eastAsia="Times New Roman" w:hAnsi="Times New Roman" w:cs="Times New Roman"/>
          <w:sz w:val="24"/>
          <w:szCs w:val="24"/>
        </w:rPr>
        <w:t>vähesema</w:t>
      </w:r>
      <w:r w:rsidRPr="7C84A48D">
        <w:rPr>
          <w:rFonts w:ascii="Times New Roman" w:eastAsia="Times New Roman" w:hAnsi="Times New Roman" w:cs="Times New Roman"/>
          <w:sz w:val="24"/>
          <w:szCs w:val="24"/>
        </w:rPr>
        <w:t xml:space="preserve"> süsinikuheitega lahenduse kasuks. Süsinikujalajälje hindamine soosib materjalide ja osade korduskasutamist või ringlusesse võetavust pärast lammutamist, vastupidavamate ehitiste rajamist ja optimeeritud keskkonnamõjuga tooraine ja teisese materjali kasutamist ehitistes</w:t>
      </w:r>
      <w:r w:rsidR="3044E62C" w:rsidRPr="7C84A48D">
        <w:rPr>
          <w:rFonts w:ascii="Times New Roman" w:eastAsia="Times New Roman" w:hAnsi="Times New Roman" w:cs="Times New Roman"/>
          <w:sz w:val="24"/>
          <w:szCs w:val="24"/>
        </w:rPr>
        <w:t>,</w:t>
      </w:r>
      <w:r w:rsidRPr="7C84A48D">
        <w:rPr>
          <w:rFonts w:ascii="Times New Roman" w:eastAsia="Times New Roman" w:hAnsi="Times New Roman" w:cs="Times New Roman"/>
          <w:sz w:val="24"/>
          <w:szCs w:val="24"/>
        </w:rPr>
        <w:t xml:space="preserve"> kuna olelusringi arvutuses saab neid aspekte arvesse võtta.</w:t>
      </w:r>
    </w:p>
    <w:p w14:paraId="219CB539" w14:textId="77777777" w:rsidR="00D56A0C" w:rsidRDefault="00D56A0C" w:rsidP="00D56A0C">
      <w:pPr>
        <w:spacing w:after="0" w:line="240" w:lineRule="auto"/>
        <w:jc w:val="both"/>
        <w:rPr>
          <w:rFonts w:ascii="Times New Roman" w:eastAsia="Times New Roman" w:hAnsi="Times New Roman" w:cs="Times New Roman"/>
          <w:sz w:val="24"/>
          <w:szCs w:val="24"/>
          <w:u w:val="single"/>
        </w:rPr>
      </w:pPr>
    </w:p>
    <w:p w14:paraId="28E46CA3" w14:textId="727FCB1C" w:rsidR="3D4D4ECD" w:rsidRDefault="1F751505" w:rsidP="006A443F">
      <w:pPr>
        <w:spacing w:after="0" w:line="240" w:lineRule="auto"/>
        <w:jc w:val="both"/>
        <w:rPr>
          <w:rFonts w:ascii="Times New Roman" w:eastAsia="Times New Roman" w:hAnsi="Times New Roman" w:cs="Times New Roman"/>
          <w:sz w:val="24"/>
          <w:szCs w:val="24"/>
        </w:rPr>
      </w:pPr>
      <w:r w:rsidRPr="00522665">
        <w:rPr>
          <w:rFonts w:ascii="Times New Roman" w:eastAsia="Times New Roman" w:hAnsi="Times New Roman" w:cs="Times New Roman"/>
          <w:sz w:val="24"/>
          <w:szCs w:val="24"/>
        </w:rPr>
        <w:t>Lõike 2</w:t>
      </w:r>
      <w:r w:rsidRPr="2C465A91">
        <w:rPr>
          <w:rFonts w:ascii="Times New Roman" w:eastAsia="Times New Roman" w:hAnsi="Times New Roman" w:cs="Times New Roman"/>
          <w:sz w:val="24"/>
          <w:szCs w:val="24"/>
        </w:rPr>
        <w:t xml:space="preserve"> </w:t>
      </w:r>
      <w:r w:rsidR="00D56A0C">
        <w:rPr>
          <w:rFonts w:ascii="Times New Roman" w:eastAsia="Times New Roman" w:hAnsi="Times New Roman" w:cs="Times New Roman"/>
          <w:sz w:val="24"/>
          <w:szCs w:val="24"/>
        </w:rPr>
        <w:t>kohaselt kantakse</w:t>
      </w:r>
      <w:r w:rsidRPr="2C465A91">
        <w:rPr>
          <w:rFonts w:ascii="Times New Roman" w:eastAsia="Times New Roman" w:hAnsi="Times New Roman" w:cs="Times New Roman"/>
          <w:sz w:val="24"/>
          <w:szCs w:val="24"/>
        </w:rPr>
        <w:t xml:space="preserve"> hoone olelusringi süsinikujalajälje arvutustulemus projekteeritava hoone kohta antud energiamärgisele ehk nn ETA-märgisele. Selle elluviimiseks tehakse</w:t>
      </w:r>
      <w:r w:rsidR="008A5F45">
        <w:rPr>
          <w:rFonts w:ascii="Times New Roman" w:eastAsia="Times New Roman" w:hAnsi="Times New Roman" w:cs="Times New Roman"/>
          <w:sz w:val="24"/>
          <w:szCs w:val="24"/>
        </w:rPr>
        <w:t xml:space="preserve"> Ehitisregistris (</w:t>
      </w:r>
      <w:r w:rsidRPr="2C465A91">
        <w:rPr>
          <w:rFonts w:ascii="Times New Roman" w:eastAsia="Times New Roman" w:hAnsi="Times New Roman" w:cs="Times New Roman"/>
          <w:sz w:val="24"/>
          <w:szCs w:val="24"/>
        </w:rPr>
        <w:t>ehr.ee</w:t>
      </w:r>
      <w:r w:rsidRPr="2C465A91" w:rsidDel="008A5F45">
        <w:rPr>
          <w:rFonts w:ascii="Times New Roman" w:eastAsia="Times New Roman" w:hAnsi="Times New Roman" w:cs="Times New Roman"/>
          <w:sz w:val="24"/>
          <w:szCs w:val="24"/>
        </w:rPr>
        <w:t>)</w:t>
      </w:r>
      <w:r w:rsidRPr="2C465A91">
        <w:rPr>
          <w:rFonts w:ascii="Times New Roman" w:eastAsia="Times New Roman" w:hAnsi="Times New Roman" w:cs="Times New Roman"/>
          <w:sz w:val="24"/>
          <w:szCs w:val="24"/>
        </w:rPr>
        <w:t xml:space="preserve"> </w:t>
      </w:r>
      <w:r w:rsidR="00EF30BD">
        <w:rPr>
          <w:rFonts w:ascii="Times New Roman" w:eastAsia="Times New Roman" w:hAnsi="Times New Roman" w:cs="Times New Roman"/>
          <w:sz w:val="24"/>
          <w:szCs w:val="24"/>
        </w:rPr>
        <w:t>asjakohased</w:t>
      </w:r>
      <w:r w:rsidRPr="2C465A91">
        <w:rPr>
          <w:rFonts w:ascii="Times New Roman" w:eastAsia="Times New Roman" w:hAnsi="Times New Roman" w:cs="Times New Roman"/>
          <w:sz w:val="24"/>
          <w:szCs w:val="24"/>
        </w:rPr>
        <w:t xml:space="preserve"> arendused.</w:t>
      </w:r>
    </w:p>
    <w:p w14:paraId="5F5B1B32" w14:textId="77777777" w:rsidR="0061122E" w:rsidRDefault="0061122E" w:rsidP="006A443F">
      <w:pPr>
        <w:spacing w:after="0" w:line="240" w:lineRule="auto"/>
        <w:jc w:val="both"/>
        <w:rPr>
          <w:rFonts w:ascii="Times New Roman" w:eastAsia="Times New Roman" w:hAnsi="Times New Roman" w:cs="Times New Roman"/>
          <w:sz w:val="24"/>
          <w:szCs w:val="24"/>
        </w:rPr>
      </w:pPr>
    </w:p>
    <w:p w14:paraId="59E8FCCF" w14:textId="4357FBC1" w:rsidR="3D4D4ECD" w:rsidRDefault="1F751505" w:rsidP="006A443F">
      <w:pPr>
        <w:spacing w:after="0" w:line="240" w:lineRule="auto"/>
        <w:jc w:val="both"/>
        <w:rPr>
          <w:rFonts w:ascii="Times New Roman" w:eastAsia="Times New Roman" w:hAnsi="Times New Roman" w:cs="Times New Roman"/>
          <w:sz w:val="24"/>
          <w:szCs w:val="24"/>
        </w:rPr>
      </w:pPr>
      <w:r w:rsidRPr="2C465A91">
        <w:rPr>
          <w:rFonts w:ascii="Times New Roman" w:eastAsia="Times New Roman" w:hAnsi="Times New Roman" w:cs="Times New Roman"/>
          <w:sz w:val="24"/>
          <w:szCs w:val="24"/>
        </w:rPr>
        <w:lastRenderedPageBreak/>
        <w:t>Olelusringi süsinikujalajälje arvutamist rakendatakse alates 2025. aasta 1. juulist kuni 2029. aasta 31. detsembrini (k.a) üksnes nende hoonete suhtes, mille suletud netopind on suurem kui 1000 m</w:t>
      </w:r>
      <w:r w:rsidRPr="2C465A91">
        <w:rPr>
          <w:rFonts w:ascii="Times New Roman" w:eastAsia="Times New Roman" w:hAnsi="Times New Roman" w:cs="Times New Roman"/>
          <w:sz w:val="24"/>
          <w:szCs w:val="24"/>
          <w:vertAlign w:val="superscript"/>
        </w:rPr>
        <w:t>2</w:t>
      </w:r>
      <w:r w:rsidRPr="2C465A91">
        <w:rPr>
          <w:rFonts w:ascii="Times New Roman" w:eastAsia="Times New Roman" w:hAnsi="Times New Roman" w:cs="Times New Roman"/>
          <w:sz w:val="24"/>
          <w:szCs w:val="24"/>
        </w:rPr>
        <w:t xml:space="preserve">, millele kohalduvad energiatõhususe miinimumnõuded </w:t>
      </w:r>
      <w:proofErr w:type="spellStart"/>
      <w:r w:rsidRPr="2C465A91">
        <w:rPr>
          <w:rFonts w:ascii="Times New Roman" w:eastAsia="Times New Roman" w:hAnsi="Times New Roman" w:cs="Times New Roman"/>
          <w:sz w:val="24"/>
          <w:szCs w:val="24"/>
        </w:rPr>
        <w:t>EhS</w:t>
      </w:r>
      <w:r w:rsidR="00EF30BD">
        <w:rPr>
          <w:rFonts w:ascii="Times New Roman" w:eastAsia="Times New Roman" w:hAnsi="Times New Roman" w:cs="Times New Roman"/>
          <w:sz w:val="24"/>
          <w:szCs w:val="24"/>
        </w:rPr>
        <w:t>i</w:t>
      </w:r>
      <w:proofErr w:type="spellEnd"/>
      <w:r w:rsidRPr="2C465A91">
        <w:rPr>
          <w:rFonts w:ascii="Times New Roman" w:eastAsia="Times New Roman" w:hAnsi="Times New Roman" w:cs="Times New Roman"/>
          <w:sz w:val="24"/>
          <w:szCs w:val="24"/>
        </w:rPr>
        <w:t xml:space="preserve"> § 62 kohaselt ja mille ehitusloa taotlus esitatakse alates 2025. aasta 1. juulist. Ehitusseadustiku § 36 lõike 3 ja § 40 lõike 2 </w:t>
      </w:r>
      <w:r w:rsidR="00EF30BD">
        <w:rPr>
          <w:rFonts w:ascii="Times New Roman" w:eastAsia="Times New Roman" w:hAnsi="Times New Roman" w:cs="Times New Roman"/>
          <w:sz w:val="24"/>
          <w:szCs w:val="24"/>
        </w:rPr>
        <w:t>alusel</w:t>
      </w:r>
      <w:r w:rsidRPr="2C465A91">
        <w:rPr>
          <w:rFonts w:ascii="Times New Roman" w:eastAsia="Times New Roman" w:hAnsi="Times New Roman" w:cs="Times New Roman"/>
          <w:sz w:val="24"/>
          <w:szCs w:val="24"/>
        </w:rPr>
        <w:t xml:space="preserve"> esitatakse süsinikujalajälje arvutustulemus energiamärgisele kantuna ehitusteatises ja ehitusloa menetluse alguses koos taotlusega.</w:t>
      </w:r>
    </w:p>
    <w:p w14:paraId="5CA3E8E2" w14:textId="050D9196" w:rsidR="3D4D4ECD" w:rsidRDefault="3D4D4ECD" w:rsidP="006A443F">
      <w:pPr>
        <w:spacing w:after="60" w:line="240" w:lineRule="auto"/>
        <w:jc w:val="both"/>
        <w:rPr>
          <w:rFonts w:ascii="Times New Roman" w:eastAsia="Times New Roman" w:hAnsi="Times New Roman" w:cs="Times New Roman"/>
          <w:color w:val="000000" w:themeColor="text1"/>
          <w:sz w:val="24"/>
          <w:szCs w:val="24"/>
        </w:rPr>
      </w:pPr>
    </w:p>
    <w:p w14:paraId="43FFB35D" w14:textId="0C6B9BAC" w:rsidR="3D4D4ECD" w:rsidRDefault="1F751505" w:rsidP="006A443F">
      <w:pPr>
        <w:spacing w:after="0" w:line="240" w:lineRule="auto"/>
        <w:jc w:val="both"/>
        <w:rPr>
          <w:rFonts w:ascii="Times New Roman" w:eastAsia="Times New Roman" w:hAnsi="Times New Roman" w:cs="Times New Roman"/>
          <w:sz w:val="24"/>
          <w:szCs w:val="24"/>
        </w:rPr>
      </w:pPr>
      <w:r w:rsidRPr="00786640">
        <w:rPr>
          <w:rFonts w:ascii="Times New Roman" w:eastAsia="Times New Roman" w:hAnsi="Times New Roman" w:cs="Times New Roman"/>
          <w:sz w:val="24"/>
          <w:szCs w:val="24"/>
        </w:rPr>
        <w:t>Lõike</w:t>
      </w:r>
      <w:r w:rsidR="00EF30BD" w:rsidRPr="00786640">
        <w:rPr>
          <w:rFonts w:ascii="Times New Roman" w:eastAsia="Times New Roman" w:hAnsi="Times New Roman" w:cs="Times New Roman"/>
          <w:sz w:val="24"/>
          <w:szCs w:val="24"/>
        </w:rPr>
        <w:t>s</w:t>
      </w:r>
      <w:r w:rsidRPr="00786640">
        <w:rPr>
          <w:rFonts w:ascii="Times New Roman" w:eastAsia="Times New Roman" w:hAnsi="Times New Roman" w:cs="Times New Roman"/>
          <w:sz w:val="24"/>
          <w:szCs w:val="24"/>
        </w:rPr>
        <w:t xml:space="preserve"> 3</w:t>
      </w:r>
      <w:r w:rsidRPr="2C465A91">
        <w:rPr>
          <w:rFonts w:ascii="Times New Roman" w:eastAsia="Times New Roman" w:hAnsi="Times New Roman" w:cs="Times New Roman"/>
          <w:sz w:val="24"/>
          <w:szCs w:val="24"/>
        </w:rPr>
        <w:t xml:space="preserve"> sätestatakse volitusnorm, mille alusel kehtestab hoone olelusringi süsinikujalajälje arvutamise metoodika, nõuded süsinikujalajälje arvutamise lähteandmete ja tulemuse esitamisele valdkonna eest vastutav minister määrusega. Tegemist on valdkonnaspetsiifilise küsimusega, mis ei puuduta teiste ministeeriumite valitsemisala, mistõttu on kohane anda volitus ministri määruse kehtestamiseks. Tegemist on korraldusliku ja tehnilise iseloomuga </w:t>
      </w:r>
      <w:r w:rsidR="00EF30BD">
        <w:rPr>
          <w:rFonts w:ascii="Times New Roman" w:eastAsia="Times New Roman" w:hAnsi="Times New Roman" w:cs="Times New Roman"/>
          <w:sz w:val="24"/>
          <w:szCs w:val="24"/>
        </w:rPr>
        <w:t>aktiga</w:t>
      </w:r>
      <w:r w:rsidRPr="2C465A91">
        <w:rPr>
          <w:rFonts w:ascii="Times New Roman" w:eastAsia="Times New Roman" w:hAnsi="Times New Roman" w:cs="Times New Roman"/>
          <w:sz w:val="24"/>
          <w:szCs w:val="24"/>
        </w:rPr>
        <w:t>, mistõttu ei ole kohane selle seadusega reguleerimine.</w:t>
      </w:r>
    </w:p>
    <w:p w14:paraId="38C38399" w14:textId="7F65271B" w:rsidR="00C242EF" w:rsidRDefault="00C242EF" w:rsidP="006A443F">
      <w:pPr>
        <w:spacing w:after="0" w:line="240" w:lineRule="auto"/>
        <w:jc w:val="both"/>
        <w:rPr>
          <w:rFonts w:ascii="Times New Roman" w:eastAsia="Times New Roman" w:hAnsi="Times New Roman" w:cs="Times New Roman"/>
          <w:b/>
          <w:bCs/>
          <w:sz w:val="24"/>
          <w:szCs w:val="24"/>
        </w:rPr>
      </w:pPr>
    </w:p>
    <w:p w14:paraId="4CA9E27C" w14:textId="01BC1A55" w:rsidR="3D4D4ECD" w:rsidRDefault="00903551" w:rsidP="006A443F">
      <w:pPr>
        <w:spacing w:after="0" w:line="240" w:lineRule="auto"/>
        <w:jc w:val="both"/>
        <w:rPr>
          <w:rFonts w:ascii="Times New Roman" w:eastAsia="Times New Roman" w:hAnsi="Times New Roman" w:cs="Times New Roman"/>
          <w:sz w:val="24"/>
          <w:szCs w:val="24"/>
        </w:rPr>
      </w:pPr>
      <w:proofErr w:type="spellStart"/>
      <w:r w:rsidRPr="00AF4795">
        <w:rPr>
          <w:rFonts w:ascii="Times New Roman" w:eastAsia="Times New Roman" w:hAnsi="Times New Roman" w:cs="Times New Roman"/>
          <w:sz w:val="24"/>
          <w:szCs w:val="24"/>
        </w:rPr>
        <w:t>EhS</w:t>
      </w:r>
      <w:r w:rsidR="00EF30BD" w:rsidRPr="00AF4795">
        <w:rPr>
          <w:rFonts w:ascii="Times New Roman" w:eastAsia="Times New Roman" w:hAnsi="Times New Roman" w:cs="Times New Roman"/>
          <w:sz w:val="24"/>
          <w:szCs w:val="24"/>
        </w:rPr>
        <w:t>i</w:t>
      </w:r>
      <w:proofErr w:type="spellEnd"/>
      <w:r w:rsidRPr="00AF4795">
        <w:rPr>
          <w:rFonts w:ascii="Times New Roman" w:eastAsia="Times New Roman" w:hAnsi="Times New Roman" w:cs="Times New Roman"/>
          <w:sz w:val="24"/>
          <w:szCs w:val="24"/>
        </w:rPr>
        <w:t xml:space="preserve"> </w:t>
      </w:r>
      <w:r w:rsidR="003B38DA" w:rsidRPr="00AF4795">
        <w:rPr>
          <w:rFonts w:ascii="Times New Roman" w:eastAsia="Times New Roman" w:hAnsi="Times New Roman" w:cs="Times New Roman"/>
          <w:sz w:val="24"/>
          <w:szCs w:val="24"/>
        </w:rPr>
        <w:t>§-</w:t>
      </w:r>
      <w:r w:rsidR="00EF30BD" w:rsidRPr="00AF4795">
        <w:rPr>
          <w:rFonts w:ascii="Times New Roman" w:eastAsia="Times New Roman" w:hAnsi="Times New Roman" w:cs="Times New Roman"/>
          <w:sz w:val="24"/>
          <w:szCs w:val="24"/>
        </w:rPr>
        <w:t>s</w:t>
      </w:r>
      <w:r w:rsidR="652C135E" w:rsidRPr="00AF4795">
        <w:rPr>
          <w:rFonts w:ascii="Times New Roman" w:eastAsia="Times New Roman" w:hAnsi="Times New Roman" w:cs="Times New Roman"/>
          <w:sz w:val="24"/>
          <w:szCs w:val="24"/>
        </w:rPr>
        <w:t xml:space="preserve"> 69</w:t>
      </w:r>
      <w:r w:rsidR="652C135E" w:rsidRPr="00AF4795">
        <w:rPr>
          <w:rFonts w:ascii="Times New Roman" w:eastAsia="Times New Roman" w:hAnsi="Times New Roman" w:cs="Times New Roman"/>
          <w:sz w:val="24"/>
          <w:szCs w:val="24"/>
          <w:vertAlign w:val="superscript"/>
        </w:rPr>
        <w:t>6</w:t>
      </w:r>
      <w:r w:rsidR="652C135E" w:rsidRPr="00AF4795">
        <w:rPr>
          <w:rFonts w:ascii="Times New Roman" w:eastAsia="Times New Roman" w:hAnsi="Times New Roman" w:cs="Times New Roman"/>
          <w:sz w:val="24"/>
          <w:szCs w:val="24"/>
        </w:rPr>
        <w:t xml:space="preserve"> sätestatakse nõuded hoone olelusringi süsinikujalajälje piirväärtusele.</w:t>
      </w:r>
      <w:r w:rsidR="652C135E" w:rsidRPr="2C465A91">
        <w:rPr>
          <w:rFonts w:ascii="Times New Roman" w:eastAsia="Times New Roman" w:hAnsi="Times New Roman" w:cs="Times New Roman"/>
          <w:b/>
          <w:bCs/>
          <w:sz w:val="24"/>
          <w:szCs w:val="24"/>
        </w:rPr>
        <w:t xml:space="preserve"> </w:t>
      </w:r>
      <w:r w:rsidR="652C135E" w:rsidRPr="2C465A91">
        <w:rPr>
          <w:rFonts w:ascii="Times New Roman" w:eastAsia="Times New Roman" w:hAnsi="Times New Roman" w:cs="Times New Roman"/>
          <w:sz w:val="24"/>
          <w:szCs w:val="24"/>
        </w:rPr>
        <w:t xml:space="preserve">Ehitusseadustiku 7. peatükki kohaldatakse </w:t>
      </w:r>
      <w:proofErr w:type="spellStart"/>
      <w:r w:rsidR="652C135E" w:rsidRPr="2C465A91">
        <w:rPr>
          <w:rFonts w:ascii="Times New Roman" w:eastAsia="Times New Roman" w:hAnsi="Times New Roman" w:cs="Times New Roman"/>
          <w:sz w:val="24"/>
          <w:szCs w:val="24"/>
        </w:rPr>
        <w:t>EhS</w:t>
      </w:r>
      <w:r w:rsidR="00EF30BD">
        <w:rPr>
          <w:rFonts w:ascii="Times New Roman" w:eastAsia="Times New Roman" w:hAnsi="Times New Roman" w:cs="Times New Roman"/>
          <w:sz w:val="24"/>
          <w:szCs w:val="24"/>
        </w:rPr>
        <w:t>i</w:t>
      </w:r>
      <w:proofErr w:type="spellEnd"/>
      <w:r w:rsidR="652C135E" w:rsidRPr="2C465A91">
        <w:rPr>
          <w:rFonts w:ascii="Times New Roman" w:eastAsia="Times New Roman" w:hAnsi="Times New Roman" w:cs="Times New Roman"/>
          <w:sz w:val="24"/>
          <w:szCs w:val="24"/>
        </w:rPr>
        <w:t xml:space="preserve"> §-s 62 sätestatud erisustega ja need erisused kohalduvad ka </w:t>
      </w:r>
      <w:proofErr w:type="spellStart"/>
      <w:r w:rsidR="652C135E" w:rsidRPr="2C465A91">
        <w:rPr>
          <w:rFonts w:ascii="Times New Roman" w:eastAsia="Times New Roman" w:hAnsi="Times New Roman" w:cs="Times New Roman"/>
          <w:sz w:val="24"/>
          <w:szCs w:val="24"/>
        </w:rPr>
        <w:t>EhS</w:t>
      </w:r>
      <w:r w:rsidR="00EF30BD">
        <w:rPr>
          <w:rFonts w:ascii="Times New Roman" w:eastAsia="Times New Roman" w:hAnsi="Times New Roman" w:cs="Times New Roman"/>
          <w:sz w:val="24"/>
          <w:szCs w:val="24"/>
        </w:rPr>
        <w:t>i</w:t>
      </w:r>
      <w:proofErr w:type="spellEnd"/>
      <w:r w:rsidR="652C135E" w:rsidRPr="2C465A91">
        <w:rPr>
          <w:rFonts w:ascii="Times New Roman" w:eastAsia="Times New Roman" w:hAnsi="Times New Roman" w:cs="Times New Roman"/>
          <w:sz w:val="24"/>
          <w:szCs w:val="24"/>
        </w:rPr>
        <w:t xml:space="preserve"> §-dele 69</w:t>
      </w:r>
      <w:r w:rsidR="652C135E" w:rsidRPr="2C465A91">
        <w:rPr>
          <w:rFonts w:ascii="Times New Roman" w:eastAsia="Times New Roman" w:hAnsi="Times New Roman" w:cs="Times New Roman"/>
          <w:sz w:val="24"/>
          <w:szCs w:val="24"/>
          <w:vertAlign w:val="superscript"/>
        </w:rPr>
        <w:t>5</w:t>
      </w:r>
      <w:r w:rsidR="652C135E" w:rsidRPr="2C465A91">
        <w:rPr>
          <w:rFonts w:ascii="Times New Roman" w:eastAsia="Times New Roman" w:hAnsi="Times New Roman" w:cs="Times New Roman"/>
          <w:sz w:val="24"/>
          <w:szCs w:val="24"/>
        </w:rPr>
        <w:t xml:space="preserve"> ja 69</w:t>
      </w:r>
      <w:r w:rsidR="652C135E" w:rsidRPr="2C465A91">
        <w:rPr>
          <w:rFonts w:ascii="Times New Roman" w:eastAsia="Times New Roman" w:hAnsi="Times New Roman" w:cs="Times New Roman"/>
          <w:sz w:val="24"/>
          <w:szCs w:val="24"/>
          <w:vertAlign w:val="superscript"/>
        </w:rPr>
        <w:t>6</w:t>
      </w:r>
      <w:r w:rsidR="652C135E" w:rsidRPr="2C465A91">
        <w:rPr>
          <w:rFonts w:ascii="Times New Roman" w:eastAsia="Times New Roman" w:hAnsi="Times New Roman" w:cs="Times New Roman"/>
          <w:sz w:val="24"/>
          <w:szCs w:val="24"/>
        </w:rPr>
        <w:t>.</w:t>
      </w:r>
    </w:p>
    <w:p w14:paraId="01876ADE" w14:textId="77777777" w:rsidR="00F44F26" w:rsidRDefault="00F44F26" w:rsidP="006A443F">
      <w:pPr>
        <w:spacing w:after="0" w:line="240" w:lineRule="auto"/>
        <w:jc w:val="both"/>
        <w:rPr>
          <w:rFonts w:ascii="Times New Roman" w:eastAsia="Times New Roman" w:hAnsi="Times New Roman" w:cs="Times New Roman"/>
          <w:sz w:val="24"/>
          <w:szCs w:val="24"/>
        </w:rPr>
      </w:pPr>
    </w:p>
    <w:p w14:paraId="7C6FAB97" w14:textId="7B407B20" w:rsidR="3D4D4ECD" w:rsidRDefault="6A144694" w:rsidP="006A443F">
      <w:pPr>
        <w:spacing w:after="0" w:line="240" w:lineRule="auto"/>
        <w:jc w:val="both"/>
        <w:rPr>
          <w:rFonts w:ascii="Times New Roman" w:eastAsia="Times New Roman" w:hAnsi="Times New Roman" w:cs="Times New Roman"/>
          <w:sz w:val="24"/>
          <w:szCs w:val="24"/>
        </w:rPr>
      </w:pPr>
      <w:r w:rsidRPr="2B2CB921">
        <w:rPr>
          <w:rFonts w:ascii="Times New Roman" w:eastAsia="Times New Roman" w:hAnsi="Times New Roman" w:cs="Times New Roman"/>
          <w:sz w:val="24"/>
          <w:szCs w:val="24"/>
        </w:rPr>
        <w:t xml:space="preserve">Lõike 1 kohaselt ei tohi püstitatava hoone </w:t>
      </w:r>
      <w:r w:rsidR="18AC9D72" w:rsidRPr="2B2CB921">
        <w:rPr>
          <w:rFonts w:ascii="Times New Roman" w:eastAsia="Times New Roman" w:hAnsi="Times New Roman" w:cs="Times New Roman"/>
          <w:sz w:val="24"/>
          <w:szCs w:val="24"/>
        </w:rPr>
        <w:t xml:space="preserve">olelusringi </w:t>
      </w:r>
      <w:r w:rsidRPr="2B2CB921">
        <w:rPr>
          <w:rFonts w:ascii="Times New Roman" w:eastAsia="Times New Roman" w:hAnsi="Times New Roman" w:cs="Times New Roman"/>
          <w:sz w:val="24"/>
          <w:szCs w:val="24"/>
        </w:rPr>
        <w:t xml:space="preserve">süsinikujalajälg ületada hoone süsinikujalajälje piirväärtust. Alates 2030. aasta 1. jaanuarist arvutatakse hoone süsinikujalajälg selliste püstitatavate hoonete suhtes, millele kohalduvad energiatõhususe miinimumnõuded </w:t>
      </w:r>
      <w:proofErr w:type="spellStart"/>
      <w:r w:rsidRPr="2B2CB921">
        <w:rPr>
          <w:rFonts w:ascii="Times New Roman" w:eastAsia="Times New Roman" w:hAnsi="Times New Roman" w:cs="Times New Roman"/>
          <w:sz w:val="24"/>
          <w:szCs w:val="24"/>
        </w:rPr>
        <w:t>EhS</w:t>
      </w:r>
      <w:r w:rsidR="17630D0A" w:rsidRPr="2B2CB921">
        <w:rPr>
          <w:rFonts w:ascii="Times New Roman" w:eastAsia="Times New Roman" w:hAnsi="Times New Roman" w:cs="Times New Roman"/>
          <w:sz w:val="24"/>
          <w:szCs w:val="24"/>
        </w:rPr>
        <w:t>i</w:t>
      </w:r>
      <w:proofErr w:type="spellEnd"/>
      <w:r w:rsidRPr="2B2CB921">
        <w:rPr>
          <w:rFonts w:ascii="Times New Roman" w:eastAsia="Times New Roman" w:hAnsi="Times New Roman" w:cs="Times New Roman"/>
          <w:sz w:val="24"/>
          <w:szCs w:val="24"/>
        </w:rPr>
        <w:t xml:space="preserve"> § 62</w:t>
      </w:r>
      <w:r w:rsidR="6A4B6581" w:rsidRPr="2B2CB921">
        <w:rPr>
          <w:rFonts w:ascii="Times New Roman" w:eastAsia="Times New Roman" w:hAnsi="Times New Roman" w:cs="Times New Roman"/>
          <w:sz w:val="24"/>
          <w:szCs w:val="24"/>
        </w:rPr>
        <w:t xml:space="preserve"> järgi</w:t>
      </w:r>
      <w:r w:rsidRPr="2B2CB921">
        <w:rPr>
          <w:rFonts w:ascii="Times New Roman" w:eastAsia="Times New Roman" w:hAnsi="Times New Roman" w:cs="Times New Roman"/>
          <w:sz w:val="24"/>
          <w:szCs w:val="24"/>
        </w:rPr>
        <w:t>. See tähendab, et alates 2030. aastast ei kohaldu süsinikujalajälje arvutuskohustus üksnes üle 1000 m</w:t>
      </w:r>
      <w:r w:rsidRPr="2B2CB921">
        <w:rPr>
          <w:rFonts w:ascii="Times New Roman" w:eastAsia="Times New Roman" w:hAnsi="Times New Roman" w:cs="Times New Roman"/>
          <w:sz w:val="24"/>
          <w:szCs w:val="24"/>
          <w:vertAlign w:val="superscript"/>
        </w:rPr>
        <w:t>2</w:t>
      </w:r>
      <w:r w:rsidRPr="2B2CB921">
        <w:rPr>
          <w:rFonts w:ascii="Times New Roman" w:eastAsia="Times New Roman" w:hAnsi="Times New Roman" w:cs="Times New Roman"/>
          <w:sz w:val="24"/>
          <w:szCs w:val="24"/>
        </w:rPr>
        <w:t xml:space="preserve"> suuruse suletud netopinnaga hoonetele, vaid kõikidele püstitatavatele hoonetele, mis peavad vasta</w:t>
      </w:r>
      <w:r w:rsidR="6A4B6581" w:rsidRPr="2B2CB921">
        <w:rPr>
          <w:rFonts w:ascii="Times New Roman" w:eastAsia="Times New Roman" w:hAnsi="Times New Roman" w:cs="Times New Roman"/>
          <w:sz w:val="24"/>
          <w:szCs w:val="24"/>
        </w:rPr>
        <w:t>m</w:t>
      </w:r>
      <w:r w:rsidRPr="2B2CB921">
        <w:rPr>
          <w:rFonts w:ascii="Times New Roman" w:eastAsia="Times New Roman" w:hAnsi="Times New Roman" w:cs="Times New Roman"/>
          <w:sz w:val="24"/>
          <w:szCs w:val="24"/>
        </w:rPr>
        <w:t xml:space="preserve">a hoone energiatõhususe miinimumnõuetele. Süsinikujalajälje arvutustulemus ei tohi alates 2030. aasta 1. jaanuarist ületada süsinikujalajälje piirväärtust. Püstitatavate hoonete süsinikujalajälje piirväärtused sätestatakse kliimaministri määrusega </w:t>
      </w:r>
      <w:proofErr w:type="spellStart"/>
      <w:r w:rsidRPr="2B2CB921">
        <w:rPr>
          <w:rFonts w:ascii="Times New Roman" w:eastAsia="Times New Roman" w:hAnsi="Times New Roman" w:cs="Times New Roman"/>
          <w:sz w:val="24"/>
          <w:szCs w:val="24"/>
        </w:rPr>
        <w:t>EhS</w:t>
      </w:r>
      <w:r w:rsidR="14A7E8A0" w:rsidRPr="2B2CB921">
        <w:rPr>
          <w:rFonts w:ascii="Times New Roman" w:eastAsia="Times New Roman" w:hAnsi="Times New Roman" w:cs="Times New Roman"/>
          <w:sz w:val="24"/>
          <w:szCs w:val="24"/>
        </w:rPr>
        <w:t>i</w:t>
      </w:r>
      <w:proofErr w:type="spellEnd"/>
      <w:r w:rsidRPr="2B2CB921">
        <w:rPr>
          <w:rFonts w:ascii="Times New Roman" w:eastAsia="Times New Roman" w:hAnsi="Times New Roman" w:cs="Times New Roman"/>
          <w:sz w:val="24"/>
          <w:szCs w:val="24"/>
        </w:rPr>
        <w:t xml:space="preserve"> § 69</w:t>
      </w:r>
      <w:r w:rsidRPr="2B2CB921">
        <w:rPr>
          <w:rFonts w:ascii="Times New Roman" w:eastAsia="Times New Roman" w:hAnsi="Times New Roman" w:cs="Times New Roman"/>
          <w:sz w:val="24"/>
          <w:szCs w:val="24"/>
          <w:vertAlign w:val="superscript"/>
        </w:rPr>
        <w:t>6</w:t>
      </w:r>
      <w:r w:rsidRPr="2B2CB921">
        <w:rPr>
          <w:rFonts w:ascii="Times New Roman" w:eastAsia="Times New Roman" w:hAnsi="Times New Roman" w:cs="Times New Roman"/>
          <w:sz w:val="24"/>
          <w:szCs w:val="24"/>
        </w:rPr>
        <w:t xml:space="preserve"> lõike 2</w:t>
      </w:r>
      <w:r w:rsidR="14A7E8A0" w:rsidRPr="2B2CB921">
        <w:rPr>
          <w:rFonts w:ascii="Times New Roman" w:eastAsia="Times New Roman" w:hAnsi="Times New Roman" w:cs="Times New Roman"/>
          <w:sz w:val="24"/>
          <w:szCs w:val="24"/>
        </w:rPr>
        <w:t xml:space="preserve"> alusel</w:t>
      </w:r>
      <w:r w:rsidRPr="2B2CB921">
        <w:rPr>
          <w:rFonts w:ascii="Times New Roman" w:eastAsia="Times New Roman" w:hAnsi="Times New Roman" w:cs="Times New Roman"/>
          <w:sz w:val="24"/>
          <w:szCs w:val="24"/>
        </w:rPr>
        <w:t>.</w:t>
      </w:r>
    </w:p>
    <w:p w14:paraId="49913635" w14:textId="77777777" w:rsidR="0061122E" w:rsidRDefault="0061122E" w:rsidP="006A443F">
      <w:pPr>
        <w:spacing w:after="0" w:line="240" w:lineRule="auto"/>
        <w:jc w:val="both"/>
        <w:rPr>
          <w:rFonts w:ascii="Times New Roman" w:eastAsia="Times New Roman" w:hAnsi="Times New Roman" w:cs="Times New Roman"/>
          <w:sz w:val="24"/>
          <w:szCs w:val="24"/>
        </w:rPr>
      </w:pPr>
    </w:p>
    <w:p w14:paraId="148014DD" w14:textId="76600224" w:rsidR="3D4D4ECD" w:rsidRDefault="652C135E" w:rsidP="006A443F">
      <w:pPr>
        <w:spacing w:after="0" w:line="240" w:lineRule="auto"/>
        <w:jc w:val="both"/>
        <w:rPr>
          <w:rFonts w:ascii="Times New Roman" w:eastAsia="Times New Roman" w:hAnsi="Times New Roman" w:cs="Times New Roman"/>
          <w:sz w:val="24"/>
          <w:szCs w:val="24"/>
        </w:rPr>
      </w:pPr>
      <w:r w:rsidRPr="2C465A91">
        <w:rPr>
          <w:rFonts w:ascii="Times New Roman" w:eastAsia="Times New Roman" w:hAnsi="Times New Roman" w:cs="Times New Roman"/>
          <w:sz w:val="24"/>
          <w:szCs w:val="24"/>
        </w:rPr>
        <w:t>Hoone süsinikujalajälje piirväärtuste kehtestamise eesmärk on vähendada hoone kogu eluringi süsinikujalajälge ning toetada madalsüsinikehitust Eestis, vähendades se</w:t>
      </w:r>
      <w:r w:rsidR="00EF30BD">
        <w:rPr>
          <w:rFonts w:ascii="Times New Roman" w:eastAsia="Times New Roman" w:hAnsi="Times New Roman" w:cs="Times New Roman"/>
          <w:sz w:val="24"/>
          <w:szCs w:val="24"/>
        </w:rPr>
        <w:t>llega</w:t>
      </w:r>
      <w:r w:rsidRPr="2C465A91">
        <w:rPr>
          <w:rFonts w:ascii="Times New Roman" w:eastAsia="Times New Roman" w:hAnsi="Times New Roman" w:cs="Times New Roman"/>
          <w:sz w:val="24"/>
          <w:szCs w:val="24"/>
        </w:rPr>
        <w:t xml:space="preserve"> mõju kliimale ja keskkonnale.</w:t>
      </w:r>
    </w:p>
    <w:p w14:paraId="76DF284E" w14:textId="2CB2B63A" w:rsidR="3D4D4ECD" w:rsidRDefault="3D4D4ECD" w:rsidP="006A443F">
      <w:pPr>
        <w:spacing w:after="0" w:line="240" w:lineRule="auto"/>
        <w:jc w:val="both"/>
        <w:rPr>
          <w:rFonts w:ascii="Times New Roman" w:eastAsia="Times New Roman" w:hAnsi="Times New Roman" w:cs="Times New Roman"/>
          <w:sz w:val="24"/>
          <w:szCs w:val="24"/>
        </w:rPr>
      </w:pPr>
    </w:p>
    <w:p w14:paraId="41DDCCEA" w14:textId="49B47E7E" w:rsidR="3D4D4ECD" w:rsidRDefault="652C135E" w:rsidP="006A443F">
      <w:pPr>
        <w:spacing w:after="0" w:line="240" w:lineRule="auto"/>
        <w:jc w:val="both"/>
        <w:rPr>
          <w:rFonts w:ascii="Times New Roman" w:eastAsia="Times New Roman" w:hAnsi="Times New Roman" w:cs="Times New Roman"/>
          <w:sz w:val="24"/>
          <w:szCs w:val="24"/>
        </w:rPr>
      </w:pPr>
      <w:r w:rsidRPr="00B663E7">
        <w:rPr>
          <w:rFonts w:ascii="Times New Roman" w:eastAsia="Times New Roman" w:hAnsi="Times New Roman" w:cs="Times New Roman"/>
          <w:sz w:val="24"/>
          <w:szCs w:val="24"/>
        </w:rPr>
        <w:t>Lõike</w:t>
      </w:r>
      <w:r w:rsidR="00EF30BD" w:rsidRPr="00B663E7">
        <w:rPr>
          <w:rFonts w:ascii="Times New Roman" w:eastAsia="Times New Roman" w:hAnsi="Times New Roman" w:cs="Times New Roman"/>
          <w:sz w:val="24"/>
          <w:szCs w:val="24"/>
        </w:rPr>
        <w:t>s</w:t>
      </w:r>
      <w:r w:rsidRPr="00B663E7">
        <w:rPr>
          <w:rFonts w:ascii="Times New Roman" w:eastAsia="Times New Roman" w:hAnsi="Times New Roman" w:cs="Times New Roman"/>
          <w:sz w:val="24"/>
          <w:szCs w:val="24"/>
        </w:rPr>
        <w:t xml:space="preserve"> 2</w:t>
      </w:r>
      <w:r w:rsidRPr="2C465A91">
        <w:rPr>
          <w:rFonts w:ascii="Times New Roman" w:eastAsia="Times New Roman" w:hAnsi="Times New Roman" w:cs="Times New Roman"/>
          <w:sz w:val="24"/>
          <w:szCs w:val="24"/>
        </w:rPr>
        <w:t xml:space="preserve"> sätestatakse volitusnorm, mille alusel kehtestab hoone süsinikujalajälje piirväärtused valdkonna eest vastutav ministri määrusega. Tegemist on valdkonnaspetsiifilise küsimusega, mis ei puuduta teiste ministeeriumite valitsemisala, mistõttu on kohane anda volitus ministri määruse kehtestamiseks. Tegemist on korraldusliku ja tehnilise iseloomuga </w:t>
      </w:r>
      <w:r w:rsidR="00EF30BD">
        <w:rPr>
          <w:rFonts w:ascii="Times New Roman" w:eastAsia="Times New Roman" w:hAnsi="Times New Roman" w:cs="Times New Roman"/>
          <w:sz w:val="24"/>
          <w:szCs w:val="24"/>
        </w:rPr>
        <w:t>aktiga</w:t>
      </w:r>
      <w:r w:rsidRPr="2C465A91">
        <w:rPr>
          <w:rFonts w:ascii="Times New Roman" w:eastAsia="Times New Roman" w:hAnsi="Times New Roman" w:cs="Times New Roman"/>
          <w:sz w:val="24"/>
          <w:szCs w:val="24"/>
        </w:rPr>
        <w:t>, mistõttu ei ole kohane selle seadusega reguleerimine.</w:t>
      </w:r>
    </w:p>
    <w:p w14:paraId="527479EF" w14:textId="77777777" w:rsidR="0061122E" w:rsidRDefault="0061122E" w:rsidP="006A443F">
      <w:pPr>
        <w:spacing w:after="0" w:line="240" w:lineRule="auto"/>
        <w:jc w:val="both"/>
        <w:rPr>
          <w:rFonts w:ascii="Times New Roman" w:eastAsia="Times New Roman" w:hAnsi="Times New Roman" w:cs="Times New Roman"/>
          <w:sz w:val="24"/>
          <w:szCs w:val="24"/>
        </w:rPr>
      </w:pPr>
    </w:p>
    <w:p w14:paraId="1A005710" w14:textId="2E1AEEBC" w:rsidR="3D4D4ECD" w:rsidRDefault="00EF30BD" w:rsidP="006A443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w:t>
      </w:r>
      <w:r w:rsidR="652C135E" w:rsidRPr="2C465A91">
        <w:rPr>
          <w:rFonts w:ascii="Times New Roman" w:eastAsia="Times New Roman" w:hAnsi="Times New Roman" w:cs="Times New Roman"/>
          <w:sz w:val="24"/>
          <w:szCs w:val="24"/>
        </w:rPr>
        <w:t xml:space="preserve">ui hoone süsinikujalajälje arvutustulemus ületab hoone süsinikujalajälje arvutustulemusele seatud piirväärtust, saab kohalik omavalitsus alates 2030. aasta 1. jaanuarist keelduda ehitusloa andmisest või lugeda ehitusteatis mittevastavaks, sest kavandatav hoone ei vasta </w:t>
      </w:r>
      <w:proofErr w:type="spellStart"/>
      <w:r w:rsidR="652C135E" w:rsidRPr="2C465A91">
        <w:rPr>
          <w:rFonts w:ascii="Times New Roman" w:eastAsia="Times New Roman" w:hAnsi="Times New Roman" w:cs="Times New Roman"/>
          <w:sz w:val="24"/>
          <w:szCs w:val="24"/>
        </w:rPr>
        <w:t>EhS</w:t>
      </w:r>
      <w:r w:rsidR="00077938">
        <w:rPr>
          <w:rFonts w:ascii="Times New Roman" w:eastAsia="Times New Roman" w:hAnsi="Times New Roman" w:cs="Times New Roman"/>
          <w:sz w:val="24"/>
          <w:szCs w:val="24"/>
        </w:rPr>
        <w:t>i</w:t>
      </w:r>
      <w:proofErr w:type="spellEnd"/>
      <w:r w:rsidR="652C135E" w:rsidRPr="2C465A91">
        <w:rPr>
          <w:rFonts w:ascii="Times New Roman" w:eastAsia="Times New Roman" w:hAnsi="Times New Roman" w:cs="Times New Roman"/>
          <w:sz w:val="24"/>
          <w:szCs w:val="24"/>
        </w:rPr>
        <w:t xml:space="preserve"> § 44 punkti 1 kohaselt ehitisele esitatavatele nõuetele. Süsinikujalajälje piirväärtusele vastavust kontrollib kohalik omavalitsus ehitusloa või ehitusteatise menetluses.</w:t>
      </w:r>
    </w:p>
    <w:p w14:paraId="6895CE05" w14:textId="431DBE56" w:rsidR="3D4D4ECD" w:rsidRDefault="3D4D4ECD" w:rsidP="006A443F">
      <w:pPr>
        <w:spacing w:after="0" w:line="240" w:lineRule="auto"/>
        <w:jc w:val="both"/>
        <w:rPr>
          <w:rFonts w:ascii="Times New Roman" w:eastAsia="Times New Roman" w:hAnsi="Times New Roman" w:cs="Times New Roman"/>
          <w:sz w:val="24"/>
          <w:szCs w:val="24"/>
        </w:rPr>
      </w:pPr>
    </w:p>
    <w:p w14:paraId="0AEC7835" w14:textId="62C84400" w:rsidR="3D4D4ECD" w:rsidRDefault="6D066B5B" w:rsidP="006A443F">
      <w:pPr>
        <w:spacing w:after="0" w:line="240" w:lineRule="auto"/>
        <w:jc w:val="both"/>
        <w:rPr>
          <w:rFonts w:ascii="Times New Roman" w:eastAsia="Times New Roman" w:hAnsi="Times New Roman" w:cs="Times New Roman"/>
          <w:b/>
          <w:bCs/>
          <w:sz w:val="24"/>
          <w:szCs w:val="24"/>
        </w:rPr>
      </w:pPr>
      <w:r w:rsidRPr="7C84A48D">
        <w:rPr>
          <w:rFonts w:ascii="Times New Roman" w:eastAsia="Times New Roman" w:hAnsi="Times New Roman" w:cs="Times New Roman"/>
          <w:b/>
          <w:bCs/>
          <w:sz w:val="24"/>
          <w:szCs w:val="24"/>
        </w:rPr>
        <w:t>§ 5</w:t>
      </w:r>
      <w:r w:rsidR="36D35E70" w:rsidRPr="7C84A48D">
        <w:rPr>
          <w:rFonts w:ascii="Times New Roman" w:eastAsia="Times New Roman" w:hAnsi="Times New Roman" w:cs="Times New Roman"/>
          <w:b/>
          <w:bCs/>
          <w:sz w:val="24"/>
          <w:szCs w:val="24"/>
        </w:rPr>
        <w:t>7</w:t>
      </w:r>
      <w:r w:rsidR="7462E04E" w:rsidRPr="7C84A48D">
        <w:rPr>
          <w:rFonts w:ascii="Times New Roman" w:eastAsia="Times New Roman" w:hAnsi="Times New Roman" w:cs="Times New Roman"/>
          <w:b/>
          <w:bCs/>
          <w:sz w:val="24"/>
          <w:szCs w:val="24"/>
        </w:rPr>
        <w:t>.</w:t>
      </w:r>
      <w:r w:rsidR="389D30DD" w:rsidRPr="7C84A48D">
        <w:rPr>
          <w:rFonts w:ascii="Times New Roman" w:eastAsia="Times New Roman" w:hAnsi="Times New Roman" w:cs="Times New Roman"/>
          <w:b/>
          <w:bCs/>
          <w:sz w:val="24"/>
          <w:szCs w:val="24"/>
        </w:rPr>
        <w:t xml:space="preserve"> </w:t>
      </w:r>
      <w:r w:rsidR="7462E04E" w:rsidRPr="7C84A48D">
        <w:rPr>
          <w:rFonts w:ascii="Times New Roman" w:eastAsia="Times New Roman" w:hAnsi="Times New Roman" w:cs="Times New Roman"/>
          <w:b/>
          <w:bCs/>
          <w:sz w:val="24"/>
          <w:szCs w:val="24"/>
        </w:rPr>
        <w:t>E</w:t>
      </w:r>
      <w:r w:rsidR="389D30DD" w:rsidRPr="7C84A48D">
        <w:rPr>
          <w:rFonts w:ascii="Times New Roman" w:eastAsia="Times New Roman" w:hAnsi="Times New Roman" w:cs="Times New Roman"/>
          <w:b/>
          <w:bCs/>
          <w:sz w:val="24"/>
          <w:szCs w:val="24"/>
        </w:rPr>
        <w:t>hitusseadustiku</w:t>
      </w:r>
      <w:r w:rsidR="116D784D" w:rsidRPr="7C84A48D">
        <w:rPr>
          <w:rFonts w:ascii="Times New Roman" w:eastAsia="Times New Roman" w:hAnsi="Times New Roman" w:cs="Times New Roman"/>
          <w:b/>
          <w:bCs/>
          <w:sz w:val="24"/>
          <w:szCs w:val="24"/>
        </w:rPr>
        <w:t xml:space="preserve"> ja planeerimisseaduse rakendamise </w:t>
      </w:r>
      <w:r w:rsidR="389D30DD" w:rsidRPr="7C84A48D">
        <w:rPr>
          <w:rFonts w:ascii="Times New Roman" w:eastAsia="Times New Roman" w:hAnsi="Times New Roman" w:cs="Times New Roman"/>
          <w:b/>
          <w:bCs/>
          <w:sz w:val="24"/>
          <w:szCs w:val="24"/>
        </w:rPr>
        <w:t>seaduse</w:t>
      </w:r>
      <w:r w:rsidR="3A41699F" w:rsidRPr="7C84A48D">
        <w:rPr>
          <w:rFonts w:ascii="Times New Roman" w:eastAsia="Times New Roman" w:hAnsi="Times New Roman" w:cs="Times New Roman"/>
          <w:b/>
          <w:bCs/>
          <w:sz w:val="24"/>
          <w:szCs w:val="24"/>
        </w:rPr>
        <w:t xml:space="preserve"> täiendamine</w:t>
      </w:r>
    </w:p>
    <w:p w14:paraId="2D7CE7A5" w14:textId="43454A3F" w:rsidR="3D4D4ECD" w:rsidRDefault="3D4D4ECD" w:rsidP="006A443F">
      <w:pPr>
        <w:spacing w:after="0" w:line="240" w:lineRule="auto"/>
        <w:jc w:val="both"/>
        <w:rPr>
          <w:rFonts w:ascii="Times New Roman" w:eastAsia="Times New Roman" w:hAnsi="Times New Roman" w:cs="Times New Roman"/>
          <w:sz w:val="24"/>
          <w:szCs w:val="24"/>
        </w:rPr>
      </w:pPr>
    </w:p>
    <w:p w14:paraId="127E46B5" w14:textId="10B95116" w:rsidR="3D4D4ECD" w:rsidRDefault="599927D4" w:rsidP="006A443F">
      <w:pPr>
        <w:spacing w:after="0" w:line="240" w:lineRule="auto"/>
        <w:jc w:val="both"/>
        <w:rPr>
          <w:rFonts w:ascii="Times New Roman" w:eastAsia="Times New Roman" w:hAnsi="Times New Roman" w:cs="Times New Roman"/>
          <w:sz w:val="24"/>
          <w:szCs w:val="24"/>
        </w:rPr>
      </w:pPr>
      <w:r w:rsidRPr="6AB5C98F">
        <w:rPr>
          <w:rFonts w:ascii="Times New Roman" w:eastAsia="Times New Roman" w:hAnsi="Times New Roman" w:cs="Times New Roman"/>
          <w:sz w:val="24"/>
          <w:szCs w:val="24"/>
        </w:rPr>
        <w:t>E</w:t>
      </w:r>
      <w:r w:rsidR="1659332A" w:rsidRPr="6AB5C98F">
        <w:rPr>
          <w:rFonts w:ascii="Times New Roman" w:eastAsia="Times New Roman" w:hAnsi="Times New Roman" w:cs="Times New Roman"/>
          <w:sz w:val="24"/>
          <w:szCs w:val="24"/>
        </w:rPr>
        <w:t>hitusseadustiku</w:t>
      </w:r>
      <w:r w:rsidR="652C135E" w:rsidRPr="2C465A91">
        <w:rPr>
          <w:rFonts w:ascii="Times New Roman" w:eastAsia="Times New Roman" w:hAnsi="Times New Roman" w:cs="Times New Roman"/>
          <w:sz w:val="24"/>
          <w:szCs w:val="24"/>
        </w:rPr>
        <w:t xml:space="preserve"> ja planeerimisseaduse rakendamise seadust</w:t>
      </w:r>
      <w:r w:rsidR="00326601">
        <w:rPr>
          <w:rFonts w:ascii="Times New Roman" w:eastAsia="Times New Roman" w:hAnsi="Times New Roman" w:cs="Times New Roman"/>
          <w:sz w:val="24"/>
          <w:szCs w:val="24"/>
        </w:rPr>
        <w:t xml:space="preserve"> täiendatakse</w:t>
      </w:r>
      <w:r w:rsidR="652C135E" w:rsidRPr="2C465A91">
        <w:rPr>
          <w:rFonts w:ascii="Times New Roman" w:eastAsia="Times New Roman" w:hAnsi="Times New Roman" w:cs="Times New Roman"/>
          <w:sz w:val="24"/>
          <w:szCs w:val="24"/>
        </w:rPr>
        <w:t xml:space="preserve"> </w:t>
      </w:r>
      <w:r w:rsidR="652C135E" w:rsidRPr="00AF4795">
        <w:rPr>
          <w:rFonts w:ascii="Times New Roman" w:eastAsia="Times New Roman" w:hAnsi="Times New Roman" w:cs="Times New Roman"/>
          <w:sz w:val="24"/>
          <w:szCs w:val="24"/>
        </w:rPr>
        <w:t>§-ga 30</w:t>
      </w:r>
      <w:r w:rsidR="652C135E" w:rsidRPr="00AF4795">
        <w:rPr>
          <w:rFonts w:ascii="Times New Roman" w:eastAsia="Times New Roman" w:hAnsi="Times New Roman" w:cs="Times New Roman"/>
          <w:sz w:val="24"/>
          <w:szCs w:val="24"/>
          <w:vertAlign w:val="superscript"/>
        </w:rPr>
        <w:t>8</w:t>
      </w:r>
      <w:r w:rsidR="652C135E" w:rsidRPr="2C465A91">
        <w:rPr>
          <w:rFonts w:ascii="Times New Roman" w:eastAsia="Times New Roman" w:hAnsi="Times New Roman" w:cs="Times New Roman"/>
          <w:sz w:val="24"/>
          <w:szCs w:val="24"/>
        </w:rPr>
        <w:t>, mille</w:t>
      </w:r>
      <w:r w:rsidR="00077938">
        <w:rPr>
          <w:rFonts w:ascii="Times New Roman" w:eastAsia="Times New Roman" w:hAnsi="Times New Roman" w:cs="Times New Roman"/>
          <w:sz w:val="24"/>
          <w:szCs w:val="24"/>
        </w:rPr>
        <w:t>s</w:t>
      </w:r>
      <w:r w:rsidR="652C135E" w:rsidRPr="2C465A91">
        <w:rPr>
          <w:rFonts w:ascii="Times New Roman" w:eastAsia="Times New Roman" w:hAnsi="Times New Roman" w:cs="Times New Roman"/>
          <w:sz w:val="24"/>
          <w:szCs w:val="24"/>
        </w:rPr>
        <w:t xml:space="preserve"> sätestatakse ehitusseadustiku §-des 69</w:t>
      </w:r>
      <w:r w:rsidR="652C135E" w:rsidRPr="2C465A91">
        <w:rPr>
          <w:rFonts w:ascii="Times New Roman" w:eastAsia="Times New Roman" w:hAnsi="Times New Roman" w:cs="Times New Roman"/>
          <w:sz w:val="24"/>
          <w:szCs w:val="24"/>
          <w:vertAlign w:val="superscript"/>
        </w:rPr>
        <w:t>5</w:t>
      </w:r>
      <w:r w:rsidR="652C135E" w:rsidRPr="2C465A91">
        <w:rPr>
          <w:rFonts w:ascii="Times New Roman" w:eastAsia="Times New Roman" w:hAnsi="Times New Roman" w:cs="Times New Roman"/>
          <w:sz w:val="24"/>
          <w:szCs w:val="24"/>
        </w:rPr>
        <w:t xml:space="preserve"> ja 69</w:t>
      </w:r>
      <w:r w:rsidR="652C135E" w:rsidRPr="2C465A91">
        <w:rPr>
          <w:rFonts w:ascii="Times New Roman" w:eastAsia="Times New Roman" w:hAnsi="Times New Roman" w:cs="Times New Roman"/>
          <w:sz w:val="24"/>
          <w:szCs w:val="24"/>
          <w:vertAlign w:val="superscript"/>
        </w:rPr>
        <w:t>6</w:t>
      </w:r>
      <w:r w:rsidR="652C135E" w:rsidRPr="2C465A91">
        <w:rPr>
          <w:rFonts w:ascii="Times New Roman" w:eastAsia="Times New Roman" w:hAnsi="Times New Roman" w:cs="Times New Roman"/>
          <w:sz w:val="24"/>
          <w:szCs w:val="24"/>
        </w:rPr>
        <w:t xml:space="preserve"> sätestatud nõuete rakendamine.</w:t>
      </w:r>
    </w:p>
    <w:p w14:paraId="374FD278" w14:textId="77777777" w:rsidR="0061122E" w:rsidRDefault="0061122E" w:rsidP="006A443F">
      <w:pPr>
        <w:spacing w:after="0" w:line="240" w:lineRule="auto"/>
        <w:jc w:val="both"/>
        <w:rPr>
          <w:rFonts w:ascii="Times New Roman" w:eastAsia="Times New Roman" w:hAnsi="Times New Roman" w:cs="Times New Roman"/>
          <w:sz w:val="24"/>
          <w:szCs w:val="24"/>
          <w:u w:val="single"/>
        </w:rPr>
      </w:pPr>
    </w:p>
    <w:p w14:paraId="40D89827" w14:textId="77777777" w:rsidR="002503F8" w:rsidRPr="002503F8" w:rsidRDefault="002503F8" w:rsidP="002503F8">
      <w:pPr>
        <w:spacing w:after="0" w:line="240" w:lineRule="auto"/>
        <w:jc w:val="both"/>
        <w:rPr>
          <w:rFonts w:ascii="Times New Roman" w:eastAsia="Times New Roman" w:hAnsi="Times New Roman" w:cs="Times New Roman"/>
          <w:sz w:val="24"/>
          <w:szCs w:val="24"/>
        </w:rPr>
      </w:pPr>
      <w:r w:rsidRPr="002503F8">
        <w:rPr>
          <w:rFonts w:ascii="Times New Roman" w:eastAsia="Times New Roman" w:hAnsi="Times New Roman" w:cs="Times New Roman"/>
          <w:sz w:val="24"/>
          <w:szCs w:val="24"/>
        </w:rPr>
        <w:lastRenderedPageBreak/>
        <w:t>Lõike 1 kohaselt rakenduvad ehitusseadustiku § 69</w:t>
      </w:r>
      <w:r w:rsidRPr="002503F8">
        <w:rPr>
          <w:rFonts w:ascii="Times New Roman" w:eastAsia="Times New Roman" w:hAnsi="Times New Roman" w:cs="Times New Roman"/>
          <w:sz w:val="24"/>
          <w:szCs w:val="24"/>
          <w:vertAlign w:val="superscript"/>
        </w:rPr>
        <w:t>5</w:t>
      </w:r>
      <w:r w:rsidRPr="002503F8">
        <w:rPr>
          <w:rFonts w:ascii="Times New Roman" w:eastAsia="Times New Roman" w:hAnsi="Times New Roman" w:cs="Times New Roman"/>
          <w:sz w:val="24"/>
          <w:szCs w:val="24"/>
        </w:rPr>
        <w:t xml:space="preserve"> nõuded alates 2025. aasta 1. juulist kuni 2029. aasta 31. detsembrini. See tähendab, et lõikes 1 nimetatud ajavahemikus kohaldatakse olelusringi süsinikujalajälje arvutamise nõudeid püstitatavatele hoonetele, mille suletud netopind on suurem kui 1000 m</w:t>
      </w:r>
      <w:r w:rsidRPr="002503F8">
        <w:rPr>
          <w:rFonts w:ascii="Times New Roman" w:eastAsia="Times New Roman" w:hAnsi="Times New Roman" w:cs="Times New Roman"/>
          <w:sz w:val="24"/>
          <w:szCs w:val="24"/>
          <w:vertAlign w:val="superscript"/>
        </w:rPr>
        <w:t>2</w:t>
      </w:r>
      <w:r w:rsidRPr="002503F8">
        <w:rPr>
          <w:rFonts w:ascii="Times New Roman" w:eastAsia="Times New Roman" w:hAnsi="Times New Roman" w:cs="Times New Roman"/>
          <w:sz w:val="24"/>
          <w:szCs w:val="24"/>
        </w:rPr>
        <w:t> ja mis peavad vastama hoonete energiatõhususe miinimumnõuetele ning mille ehitusluba taotletakse alates 2025. aasta 1. juulist kuni 2029. aasta 31. detsembrini. Alates 2025. aasta 1. juulist kuni 2029. aasta 31. detsembrini ei ole kohustuslik arvutada alla 1000 m</w:t>
      </w:r>
      <w:r w:rsidRPr="002503F8">
        <w:rPr>
          <w:rFonts w:ascii="Times New Roman" w:eastAsia="Times New Roman" w:hAnsi="Times New Roman" w:cs="Times New Roman"/>
          <w:sz w:val="24"/>
          <w:szCs w:val="24"/>
          <w:vertAlign w:val="superscript"/>
        </w:rPr>
        <w:t>2</w:t>
      </w:r>
      <w:r w:rsidRPr="002503F8">
        <w:rPr>
          <w:rFonts w:ascii="Times New Roman" w:eastAsia="Times New Roman" w:hAnsi="Times New Roman" w:cs="Times New Roman"/>
          <w:sz w:val="24"/>
          <w:szCs w:val="24"/>
        </w:rPr>
        <w:t xml:space="preserve"> suletud netopinnaga püstitatavatele hoonetele süsinikujalajälge.</w:t>
      </w:r>
    </w:p>
    <w:p w14:paraId="5051F77E" w14:textId="77777777" w:rsidR="002503F8" w:rsidRPr="002503F8" w:rsidRDefault="002503F8" w:rsidP="002503F8">
      <w:pPr>
        <w:spacing w:after="0" w:line="240" w:lineRule="auto"/>
        <w:jc w:val="both"/>
        <w:rPr>
          <w:rFonts w:ascii="Times New Roman" w:eastAsia="Times New Roman" w:hAnsi="Times New Roman" w:cs="Times New Roman"/>
          <w:sz w:val="24"/>
          <w:szCs w:val="24"/>
        </w:rPr>
      </w:pPr>
    </w:p>
    <w:p w14:paraId="7390891E" w14:textId="77777777" w:rsidR="002503F8" w:rsidRPr="002503F8" w:rsidRDefault="002503F8" w:rsidP="002503F8">
      <w:pPr>
        <w:spacing w:after="0" w:line="240" w:lineRule="auto"/>
        <w:jc w:val="both"/>
        <w:rPr>
          <w:rFonts w:ascii="Times New Roman" w:eastAsia="Times New Roman" w:hAnsi="Times New Roman" w:cs="Times New Roman"/>
          <w:sz w:val="24"/>
          <w:szCs w:val="24"/>
        </w:rPr>
      </w:pPr>
      <w:r w:rsidRPr="002503F8">
        <w:rPr>
          <w:rFonts w:ascii="Times New Roman" w:eastAsia="Times New Roman" w:hAnsi="Times New Roman" w:cs="Times New Roman"/>
          <w:sz w:val="24"/>
          <w:szCs w:val="24"/>
        </w:rPr>
        <w:t xml:space="preserve">Lõike 2 järgi kohaldatakse alates 2030. aasta 1. jaanuarist </w:t>
      </w:r>
      <w:proofErr w:type="spellStart"/>
      <w:r w:rsidRPr="002503F8">
        <w:rPr>
          <w:rFonts w:ascii="Times New Roman" w:eastAsia="Times New Roman" w:hAnsi="Times New Roman" w:cs="Times New Roman"/>
          <w:sz w:val="24"/>
          <w:szCs w:val="24"/>
        </w:rPr>
        <w:t>EhSi</w:t>
      </w:r>
      <w:proofErr w:type="spellEnd"/>
      <w:r w:rsidRPr="002503F8">
        <w:rPr>
          <w:rFonts w:ascii="Times New Roman" w:eastAsia="Times New Roman" w:hAnsi="Times New Roman" w:cs="Times New Roman"/>
          <w:sz w:val="24"/>
          <w:szCs w:val="24"/>
        </w:rPr>
        <w:t xml:space="preserve"> §-i 69</w:t>
      </w:r>
      <w:r w:rsidRPr="002503F8">
        <w:rPr>
          <w:rFonts w:ascii="Times New Roman" w:eastAsia="Times New Roman" w:hAnsi="Times New Roman" w:cs="Times New Roman"/>
          <w:sz w:val="24"/>
          <w:szCs w:val="24"/>
          <w:vertAlign w:val="superscript"/>
        </w:rPr>
        <w:t xml:space="preserve">5 </w:t>
      </w:r>
      <w:r w:rsidRPr="002503F8">
        <w:rPr>
          <w:rFonts w:ascii="Times New Roman" w:eastAsia="Times New Roman" w:hAnsi="Times New Roman" w:cs="Times New Roman"/>
          <w:sz w:val="24"/>
          <w:szCs w:val="24"/>
        </w:rPr>
        <w:t xml:space="preserve">süsinikujalajälje arvutamise nõudeid sõltumata hoone suletud netopinna suurusest nende püstitatavate hoonete suhtes, mille ehitusteatis või ehitusloa taotlus esitatakse alates 2030. aasta 1. jaanuarist. Süsinikujalajälg arvutatakse </w:t>
      </w:r>
      <w:proofErr w:type="spellStart"/>
      <w:r w:rsidRPr="002503F8">
        <w:rPr>
          <w:rFonts w:ascii="Times New Roman" w:eastAsia="Times New Roman" w:hAnsi="Times New Roman" w:cs="Times New Roman"/>
          <w:sz w:val="24"/>
          <w:szCs w:val="24"/>
        </w:rPr>
        <w:t>EhSi</w:t>
      </w:r>
      <w:proofErr w:type="spellEnd"/>
      <w:r w:rsidRPr="002503F8">
        <w:rPr>
          <w:rFonts w:ascii="Times New Roman" w:eastAsia="Times New Roman" w:hAnsi="Times New Roman" w:cs="Times New Roman"/>
          <w:sz w:val="24"/>
          <w:szCs w:val="24"/>
        </w:rPr>
        <w:t xml:space="preserve"> § 62 kohaselt püstitatavatele hoonetele, mis peavad vastama energiatõhususe miinimumnõuetele.</w:t>
      </w:r>
    </w:p>
    <w:p w14:paraId="0370B827" w14:textId="49985BC4" w:rsidR="3D4D4ECD" w:rsidRDefault="3D4D4ECD" w:rsidP="006A443F">
      <w:pPr>
        <w:spacing w:after="0" w:line="240" w:lineRule="auto"/>
        <w:jc w:val="both"/>
        <w:rPr>
          <w:rFonts w:ascii="Times New Roman" w:eastAsia="Times New Roman" w:hAnsi="Times New Roman" w:cs="Times New Roman"/>
          <w:sz w:val="24"/>
          <w:szCs w:val="24"/>
        </w:rPr>
      </w:pPr>
    </w:p>
    <w:p w14:paraId="3D5EA947" w14:textId="21578324" w:rsidR="3D4D4ECD" w:rsidRDefault="6A144694" w:rsidP="006A443F">
      <w:pPr>
        <w:spacing w:after="0" w:line="240" w:lineRule="auto"/>
        <w:jc w:val="both"/>
        <w:rPr>
          <w:rFonts w:ascii="Times New Roman" w:eastAsia="Times New Roman" w:hAnsi="Times New Roman" w:cs="Times New Roman"/>
          <w:sz w:val="24"/>
          <w:szCs w:val="24"/>
        </w:rPr>
      </w:pPr>
      <w:r w:rsidRPr="2B2CB921">
        <w:rPr>
          <w:rFonts w:ascii="Times New Roman" w:eastAsia="Times New Roman" w:hAnsi="Times New Roman" w:cs="Times New Roman"/>
          <w:sz w:val="24"/>
          <w:szCs w:val="24"/>
        </w:rPr>
        <w:t>Lõi</w:t>
      </w:r>
      <w:r w:rsidR="5AB21986" w:rsidRPr="2B2CB921">
        <w:rPr>
          <w:rFonts w:ascii="Times New Roman" w:eastAsia="Times New Roman" w:hAnsi="Times New Roman" w:cs="Times New Roman"/>
          <w:sz w:val="24"/>
          <w:szCs w:val="24"/>
        </w:rPr>
        <w:t>g</w:t>
      </w:r>
      <w:r w:rsidRPr="2B2CB921">
        <w:rPr>
          <w:rFonts w:ascii="Times New Roman" w:eastAsia="Times New Roman" w:hAnsi="Times New Roman" w:cs="Times New Roman"/>
          <w:sz w:val="24"/>
          <w:szCs w:val="24"/>
        </w:rPr>
        <w:t xml:space="preserve">e 3 sätestab, et </w:t>
      </w:r>
      <w:proofErr w:type="spellStart"/>
      <w:r w:rsidR="38441E63" w:rsidRPr="2B2CB921">
        <w:rPr>
          <w:rFonts w:ascii="Times New Roman" w:eastAsia="Times New Roman" w:hAnsi="Times New Roman" w:cs="Times New Roman"/>
          <w:sz w:val="24"/>
          <w:szCs w:val="24"/>
        </w:rPr>
        <w:t>EhSi</w:t>
      </w:r>
      <w:proofErr w:type="spellEnd"/>
      <w:r w:rsidR="38441E63" w:rsidRPr="2B2CB921">
        <w:rPr>
          <w:rFonts w:ascii="Times New Roman" w:eastAsia="Times New Roman" w:hAnsi="Times New Roman" w:cs="Times New Roman"/>
          <w:sz w:val="24"/>
          <w:szCs w:val="24"/>
        </w:rPr>
        <w:t xml:space="preserve"> §-s 69</w:t>
      </w:r>
      <w:r w:rsidR="38441E63" w:rsidRPr="2B2CB921">
        <w:rPr>
          <w:rFonts w:ascii="Times New Roman" w:eastAsia="Times New Roman" w:hAnsi="Times New Roman" w:cs="Times New Roman"/>
          <w:sz w:val="24"/>
          <w:szCs w:val="24"/>
          <w:vertAlign w:val="superscript"/>
        </w:rPr>
        <w:t xml:space="preserve">6 </w:t>
      </w:r>
      <w:r w:rsidR="38441E63" w:rsidRPr="2B2CB921">
        <w:rPr>
          <w:rFonts w:ascii="Times New Roman" w:eastAsia="Times New Roman" w:hAnsi="Times New Roman" w:cs="Times New Roman"/>
          <w:sz w:val="24"/>
          <w:szCs w:val="24"/>
        </w:rPr>
        <w:t xml:space="preserve">sätestatud </w:t>
      </w:r>
      <w:r w:rsidRPr="2B2CB921">
        <w:rPr>
          <w:rFonts w:ascii="Times New Roman" w:eastAsia="Times New Roman" w:hAnsi="Times New Roman" w:cs="Times New Roman"/>
          <w:sz w:val="24"/>
          <w:szCs w:val="24"/>
        </w:rPr>
        <w:t>olelusringi piirväärtust ei kohaldata hoonete suhtes, mille püstitamiseks on ehitusloa taotlus või ehitusteatis esitatud enne 2030. aasta 1. jaanuari. See tähendab, et kuni 2029. aasta 31. detsembrini ei pea püstitatava hoone süsinikujalajälg vastama hoone süsinikujalajälje piirväärtusele.</w:t>
      </w:r>
    </w:p>
    <w:p w14:paraId="566D804C" w14:textId="10955017" w:rsidR="1EEF7353" w:rsidRDefault="1EEF7353" w:rsidP="006A443F">
      <w:pPr>
        <w:spacing w:after="0" w:line="240" w:lineRule="auto"/>
        <w:jc w:val="both"/>
        <w:rPr>
          <w:rFonts w:ascii="Times New Roman" w:eastAsia="Times New Roman" w:hAnsi="Times New Roman" w:cs="Times New Roman"/>
          <w:b/>
          <w:color w:val="000000" w:themeColor="text1"/>
          <w:sz w:val="24"/>
          <w:szCs w:val="24"/>
        </w:rPr>
      </w:pPr>
    </w:p>
    <w:p w14:paraId="5C3F8D8B" w14:textId="1A7CCF2A" w:rsidR="1EEF7353" w:rsidRDefault="130127F2" w:rsidP="006A443F">
      <w:pPr>
        <w:spacing w:after="0" w:line="240" w:lineRule="auto"/>
        <w:jc w:val="both"/>
        <w:rPr>
          <w:rFonts w:ascii="Times New Roman" w:eastAsia="Times New Roman" w:hAnsi="Times New Roman" w:cs="Times New Roman"/>
          <w:color w:val="000000" w:themeColor="text1"/>
          <w:sz w:val="24"/>
          <w:szCs w:val="24"/>
        </w:rPr>
      </w:pPr>
      <w:r w:rsidRPr="7C84A48D">
        <w:rPr>
          <w:rFonts w:ascii="Times New Roman" w:eastAsia="Times New Roman" w:hAnsi="Times New Roman" w:cs="Times New Roman"/>
          <w:b/>
          <w:bCs/>
          <w:color w:val="000000" w:themeColor="text1"/>
          <w:sz w:val="24"/>
          <w:szCs w:val="24"/>
        </w:rPr>
        <w:t>§ 5</w:t>
      </w:r>
      <w:r w:rsidR="18A47B66" w:rsidRPr="7C84A48D">
        <w:rPr>
          <w:rFonts w:ascii="Times New Roman" w:eastAsia="Times New Roman" w:hAnsi="Times New Roman" w:cs="Times New Roman"/>
          <w:b/>
          <w:bCs/>
          <w:color w:val="000000" w:themeColor="text1"/>
          <w:sz w:val="24"/>
          <w:szCs w:val="24"/>
        </w:rPr>
        <w:t>8</w:t>
      </w:r>
      <w:r w:rsidRPr="7C84A48D">
        <w:rPr>
          <w:rFonts w:ascii="Times New Roman" w:eastAsia="Times New Roman" w:hAnsi="Times New Roman" w:cs="Times New Roman"/>
          <w:b/>
          <w:bCs/>
          <w:color w:val="000000" w:themeColor="text1"/>
          <w:sz w:val="24"/>
          <w:szCs w:val="24"/>
        </w:rPr>
        <w:t>. Energiamajanduse korralduse seaduse muutmine</w:t>
      </w:r>
    </w:p>
    <w:p w14:paraId="36F5D5FE" w14:textId="7B1776FD" w:rsidR="1EEF7353" w:rsidRDefault="1EEF7353" w:rsidP="006A443F">
      <w:pPr>
        <w:spacing w:after="0" w:line="240" w:lineRule="auto"/>
        <w:jc w:val="both"/>
        <w:rPr>
          <w:rFonts w:ascii="Times New Roman" w:eastAsia="Times New Roman" w:hAnsi="Times New Roman" w:cs="Times New Roman"/>
          <w:color w:val="000000" w:themeColor="text1"/>
          <w:sz w:val="24"/>
          <w:szCs w:val="24"/>
        </w:rPr>
      </w:pPr>
    </w:p>
    <w:p w14:paraId="2511CB03" w14:textId="77A96652" w:rsidR="1EEF7353" w:rsidRDefault="4E69F8B8" w:rsidP="006A443F">
      <w:pPr>
        <w:spacing w:after="0" w:line="240" w:lineRule="auto"/>
        <w:jc w:val="both"/>
        <w:rPr>
          <w:rFonts w:ascii="Times New Roman" w:eastAsia="Times New Roman" w:hAnsi="Times New Roman" w:cs="Times New Roman"/>
          <w:color w:val="000000" w:themeColor="text1"/>
          <w:sz w:val="24"/>
          <w:szCs w:val="24"/>
        </w:rPr>
      </w:pPr>
      <w:r w:rsidRPr="23C0D7EA">
        <w:rPr>
          <w:rFonts w:ascii="Times New Roman" w:eastAsia="Times New Roman" w:hAnsi="Times New Roman" w:cs="Times New Roman"/>
          <w:color w:val="000000" w:themeColor="text1"/>
          <w:sz w:val="24"/>
          <w:szCs w:val="24"/>
        </w:rPr>
        <w:t>M</w:t>
      </w:r>
      <w:r w:rsidR="26CBC537" w:rsidRPr="23C0D7EA">
        <w:rPr>
          <w:rFonts w:ascii="Times New Roman" w:eastAsia="Times New Roman" w:hAnsi="Times New Roman" w:cs="Times New Roman"/>
          <w:color w:val="000000" w:themeColor="text1"/>
          <w:sz w:val="24"/>
          <w:szCs w:val="24"/>
        </w:rPr>
        <w:t xml:space="preserve">uudatused </w:t>
      </w:r>
      <w:r w:rsidR="005D6C0D" w:rsidRPr="23C0D7EA">
        <w:rPr>
          <w:rFonts w:ascii="Times New Roman" w:eastAsia="Times New Roman" w:hAnsi="Times New Roman" w:cs="Times New Roman"/>
          <w:color w:val="000000" w:themeColor="text1"/>
          <w:sz w:val="24"/>
          <w:szCs w:val="24"/>
        </w:rPr>
        <w:t>e</w:t>
      </w:r>
      <w:r w:rsidR="26CBC537" w:rsidRPr="23C0D7EA">
        <w:rPr>
          <w:rFonts w:ascii="Times New Roman" w:eastAsia="Times New Roman" w:hAnsi="Times New Roman" w:cs="Times New Roman"/>
          <w:color w:val="000000" w:themeColor="text1"/>
          <w:sz w:val="24"/>
          <w:szCs w:val="24"/>
        </w:rPr>
        <w:t>nergiamajanduse korralduse seaduses on vajalikud</w:t>
      </w:r>
      <w:r w:rsidR="00110786" w:rsidRPr="23C0D7EA">
        <w:rPr>
          <w:rFonts w:ascii="Times New Roman" w:eastAsia="Times New Roman" w:hAnsi="Times New Roman" w:cs="Times New Roman"/>
          <w:color w:val="000000" w:themeColor="text1"/>
          <w:sz w:val="24"/>
          <w:szCs w:val="24"/>
        </w:rPr>
        <w:t>,</w:t>
      </w:r>
      <w:r w:rsidR="26CBC537" w:rsidRPr="23C0D7EA">
        <w:rPr>
          <w:rFonts w:ascii="Times New Roman" w:eastAsia="Times New Roman" w:hAnsi="Times New Roman" w:cs="Times New Roman"/>
          <w:color w:val="000000" w:themeColor="text1"/>
          <w:sz w:val="24"/>
          <w:szCs w:val="24"/>
        </w:rPr>
        <w:t xml:space="preserve"> kuna kliimakindla majand</w:t>
      </w:r>
      <w:r w:rsidR="01CC4CBF" w:rsidRPr="23C0D7EA">
        <w:rPr>
          <w:rFonts w:ascii="Times New Roman" w:eastAsia="Times New Roman" w:hAnsi="Times New Roman" w:cs="Times New Roman"/>
          <w:color w:val="000000" w:themeColor="text1"/>
          <w:sz w:val="24"/>
          <w:szCs w:val="24"/>
        </w:rPr>
        <w:t>us</w:t>
      </w:r>
      <w:r w:rsidR="26CBC537" w:rsidRPr="23C0D7EA">
        <w:rPr>
          <w:rFonts w:ascii="Times New Roman" w:eastAsia="Times New Roman" w:hAnsi="Times New Roman" w:cs="Times New Roman"/>
          <w:color w:val="000000" w:themeColor="text1"/>
          <w:sz w:val="24"/>
          <w:szCs w:val="24"/>
        </w:rPr>
        <w:t>e seaduse</w:t>
      </w:r>
      <w:r w:rsidR="06A3C527" w:rsidRPr="23C0D7EA" w:rsidDel="006A738A">
        <w:rPr>
          <w:rFonts w:ascii="Times New Roman" w:eastAsia="Times New Roman" w:hAnsi="Times New Roman" w:cs="Times New Roman"/>
          <w:color w:val="000000" w:themeColor="text1"/>
          <w:sz w:val="24"/>
          <w:szCs w:val="24"/>
        </w:rPr>
        <w:t xml:space="preserve"> </w:t>
      </w:r>
      <w:r w:rsidR="06A3C527" w:rsidRPr="23C0D7EA">
        <w:rPr>
          <w:rFonts w:ascii="Times New Roman" w:eastAsia="Times New Roman" w:hAnsi="Times New Roman" w:cs="Times New Roman"/>
          <w:color w:val="000000" w:themeColor="text1"/>
          <w:sz w:val="24"/>
          <w:szCs w:val="24"/>
        </w:rPr>
        <w:t>§</w:t>
      </w:r>
      <w:r w:rsidR="2A7BB65C" w:rsidRPr="23C0D7EA">
        <w:rPr>
          <w:rFonts w:ascii="Times New Roman" w:eastAsia="Times New Roman" w:hAnsi="Times New Roman" w:cs="Times New Roman"/>
          <w:color w:val="000000" w:themeColor="text1"/>
          <w:sz w:val="24"/>
          <w:szCs w:val="24"/>
        </w:rPr>
        <w:t>-s 37</w:t>
      </w:r>
      <w:r w:rsidR="06A3C527" w:rsidRPr="23C0D7EA">
        <w:rPr>
          <w:rFonts w:ascii="Times New Roman" w:eastAsia="Times New Roman" w:hAnsi="Times New Roman" w:cs="Times New Roman"/>
          <w:color w:val="000000" w:themeColor="text1"/>
          <w:sz w:val="24"/>
          <w:szCs w:val="24"/>
        </w:rPr>
        <w:t xml:space="preserve"> sätestatakse kohust</w:t>
      </w:r>
      <w:r w:rsidR="76CD7BEC" w:rsidRPr="23C0D7EA">
        <w:rPr>
          <w:rFonts w:ascii="Times New Roman" w:eastAsia="Times New Roman" w:hAnsi="Times New Roman" w:cs="Times New Roman"/>
          <w:color w:val="000000" w:themeColor="text1"/>
          <w:sz w:val="24"/>
          <w:szCs w:val="24"/>
        </w:rPr>
        <w:t xml:space="preserve">us ka </w:t>
      </w:r>
      <w:r w:rsidR="06A3C527" w:rsidRPr="23C0D7EA">
        <w:rPr>
          <w:rFonts w:ascii="Times New Roman" w:eastAsia="Times New Roman" w:hAnsi="Times New Roman" w:cs="Times New Roman"/>
          <w:color w:val="000000" w:themeColor="text1"/>
          <w:sz w:val="24"/>
          <w:szCs w:val="24"/>
        </w:rPr>
        <w:t>kohalikele omavalitsustele koostada energia- ja kliimakava</w:t>
      </w:r>
      <w:r w:rsidR="00110786" w:rsidRPr="23C0D7EA">
        <w:rPr>
          <w:rFonts w:ascii="Times New Roman" w:eastAsia="Times New Roman" w:hAnsi="Times New Roman" w:cs="Times New Roman"/>
          <w:color w:val="000000" w:themeColor="text1"/>
          <w:sz w:val="24"/>
          <w:szCs w:val="24"/>
        </w:rPr>
        <w:t xml:space="preserve"> ning se</w:t>
      </w:r>
      <w:r w:rsidR="00077938">
        <w:rPr>
          <w:rFonts w:ascii="Times New Roman" w:eastAsia="Times New Roman" w:hAnsi="Times New Roman" w:cs="Times New Roman"/>
          <w:color w:val="000000" w:themeColor="text1"/>
          <w:sz w:val="24"/>
          <w:szCs w:val="24"/>
        </w:rPr>
        <w:t>etõttu</w:t>
      </w:r>
      <w:r w:rsidR="06A3C527" w:rsidRPr="23C0D7EA">
        <w:rPr>
          <w:rFonts w:ascii="Times New Roman" w:eastAsia="Times New Roman" w:hAnsi="Times New Roman" w:cs="Times New Roman"/>
          <w:color w:val="000000" w:themeColor="text1"/>
          <w:sz w:val="24"/>
          <w:szCs w:val="24"/>
        </w:rPr>
        <w:t xml:space="preserve"> on</w:t>
      </w:r>
      <w:r w:rsidR="2DDD8A70" w:rsidRPr="23C0D7EA" w:rsidDel="00110786">
        <w:rPr>
          <w:rFonts w:ascii="Times New Roman" w:eastAsia="Times New Roman" w:hAnsi="Times New Roman" w:cs="Times New Roman"/>
          <w:color w:val="000000" w:themeColor="text1"/>
          <w:sz w:val="24"/>
          <w:szCs w:val="24"/>
        </w:rPr>
        <w:t xml:space="preserve"> </w:t>
      </w:r>
      <w:r w:rsidR="00110786" w:rsidRPr="23C0D7EA">
        <w:rPr>
          <w:rFonts w:ascii="Times New Roman" w:eastAsia="Times New Roman" w:hAnsi="Times New Roman" w:cs="Times New Roman"/>
          <w:color w:val="000000" w:themeColor="text1"/>
          <w:sz w:val="24"/>
          <w:szCs w:val="24"/>
        </w:rPr>
        <w:t xml:space="preserve">mõistlik </w:t>
      </w:r>
      <w:r w:rsidR="2DDD8A70" w:rsidRPr="23C0D7EA">
        <w:rPr>
          <w:rFonts w:ascii="Times New Roman" w:eastAsia="Times New Roman" w:hAnsi="Times New Roman" w:cs="Times New Roman"/>
          <w:color w:val="000000" w:themeColor="text1"/>
          <w:sz w:val="24"/>
          <w:szCs w:val="24"/>
        </w:rPr>
        <w:t xml:space="preserve">hoida kogu energia- ja kliimakavade koostamise temaatika ühes </w:t>
      </w:r>
      <w:r w:rsidR="494BEAAE" w:rsidRPr="23C0D7EA">
        <w:rPr>
          <w:rFonts w:ascii="Times New Roman" w:eastAsia="Times New Roman" w:hAnsi="Times New Roman" w:cs="Times New Roman"/>
          <w:color w:val="000000" w:themeColor="text1"/>
          <w:sz w:val="24"/>
          <w:szCs w:val="24"/>
        </w:rPr>
        <w:t>õigusaktis.</w:t>
      </w:r>
    </w:p>
    <w:p w14:paraId="49A0476C" w14:textId="2F060F24" w:rsidR="0037016E" w:rsidRDefault="0037016E" w:rsidP="006A443F">
      <w:pPr>
        <w:spacing w:after="0" w:line="240" w:lineRule="auto"/>
        <w:jc w:val="both"/>
        <w:rPr>
          <w:rFonts w:ascii="Times New Roman" w:eastAsia="Times New Roman" w:hAnsi="Times New Roman" w:cs="Times New Roman"/>
          <w:color w:val="000000" w:themeColor="text1"/>
          <w:sz w:val="24"/>
          <w:szCs w:val="24"/>
          <w:highlight w:val="yellow"/>
        </w:rPr>
      </w:pPr>
    </w:p>
    <w:p w14:paraId="4CD2B4B1" w14:textId="45F21679" w:rsidR="0037016E" w:rsidRDefault="43A02ED8" w:rsidP="006A443F">
      <w:pPr>
        <w:spacing w:after="0" w:line="240" w:lineRule="auto"/>
        <w:jc w:val="both"/>
        <w:rPr>
          <w:rFonts w:ascii="Times New Roman" w:eastAsia="Times New Roman" w:hAnsi="Times New Roman" w:cs="Times New Roman"/>
          <w:color w:val="000000" w:themeColor="text1"/>
          <w:sz w:val="24"/>
          <w:szCs w:val="24"/>
        </w:rPr>
      </w:pPr>
      <w:r w:rsidRPr="7C84A48D">
        <w:rPr>
          <w:rFonts w:ascii="Times New Roman" w:eastAsia="Times New Roman" w:hAnsi="Times New Roman" w:cs="Times New Roman"/>
          <w:b/>
          <w:bCs/>
          <w:color w:val="000000" w:themeColor="text1"/>
          <w:sz w:val="24"/>
          <w:szCs w:val="24"/>
        </w:rPr>
        <w:t>§ 5</w:t>
      </w:r>
      <w:r w:rsidR="5607FF1A" w:rsidRPr="7C84A48D">
        <w:rPr>
          <w:rFonts w:ascii="Times New Roman" w:eastAsia="Times New Roman" w:hAnsi="Times New Roman" w:cs="Times New Roman"/>
          <w:b/>
          <w:bCs/>
          <w:color w:val="000000" w:themeColor="text1"/>
          <w:sz w:val="24"/>
          <w:szCs w:val="24"/>
        </w:rPr>
        <w:t>9</w:t>
      </w:r>
      <w:r w:rsidRPr="7C84A48D">
        <w:rPr>
          <w:rFonts w:ascii="Times New Roman" w:eastAsia="Times New Roman" w:hAnsi="Times New Roman" w:cs="Times New Roman"/>
          <w:b/>
          <w:bCs/>
          <w:color w:val="000000" w:themeColor="text1"/>
          <w:sz w:val="24"/>
          <w:szCs w:val="24"/>
        </w:rPr>
        <w:t>. Halduskoostöö seaduse täiendamine</w:t>
      </w:r>
    </w:p>
    <w:p w14:paraId="4A6AB767" w14:textId="10F8AC24" w:rsidR="0037016E" w:rsidRDefault="0037016E" w:rsidP="006A443F">
      <w:pPr>
        <w:spacing w:after="0" w:line="240" w:lineRule="auto"/>
        <w:jc w:val="both"/>
        <w:rPr>
          <w:rFonts w:ascii="Times New Roman" w:eastAsia="Times New Roman" w:hAnsi="Times New Roman" w:cs="Times New Roman"/>
          <w:color w:val="000000" w:themeColor="text1"/>
          <w:sz w:val="24"/>
          <w:szCs w:val="24"/>
        </w:rPr>
      </w:pPr>
    </w:p>
    <w:p w14:paraId="5C7DEDE8" w14:textId="326F6E0C" w:rsidR="0037016E" w:rsidRDefault="0037016E" w:rsidP="006A443F">
      <w:pPr>
        <w:spacing w:after="0" w:line="240" w:lineRule="auto"/>
        <w:jc w:val="both"/>
        <w:rPr>
          <w:rFonts w:ascii="Times New Roman" w:eastAsia="Times New Roman" w:hAnsi="Times New Roman" w:cs="Times New Roman"/>
          <w:sz w:val="24"/>
          <w:szCs w:val="24"/>
        </w:rPr>
      </w:pPr>
      <w:r w:rsidRPr="386249A9">
        <w:rPr>
          <w:rFonts w:ascii="Times New Roman" w:eastAsia="Times New Roman" w:hAnsi="Times New Roman" w:cs="Times New Roman"/>
          <w:color w:val="000000" w:themeColor="text1"/>
          <w:sz w:val="24"/>
          <w:szCs w:val="24"/>
        </w:rPr>
        <w:t>Halduskoostöö seaduse</w:t>
      </w:r>
      <w:r w:rsidRPr="386249A9" w:rsidDel="006A738A">
        <w:rPr>
          <w:rFonts w:ascii="Times New Roman" w:eastAsia="Times New Roman" w:hAnsi="Times New Roman" w:cs="Times New Roman"/>
          <w:color w:val="000000" w:themeColor="text1"/>
          <w:sz w:val="24"/>
          <w:szCs w:val="24"/>
        </w:rPr>
        <w:t xml:space="preserve"> </w:t>
      </w:r>
      <w:r w:rsidRPr="386249A9">
        <w:rPr>
          <w:rFonts w:ascii="Times New Roman" w:eastAsia="Times New Roman" w:hAnsi="Times New Roman" w:cs="Times New Roman"/>
          <w:color w:val="000000" w:themeColor="text1"/>
          <w:sz w:val="24"/>
          <w:szCs w:val="24"/>
        </w:rPr>
        <w:t>§ 13 lõiget 1</w:t>
      </w:r>
      <w:r w:rsidRPr="386249A9">
        <w:rPr>
          <w:rFonts w:ascii="Times New Roman" w:eastAsia="Times New Roman" w:hAnsi="Times New Roman" w:cs="Times New Roman"/>
          <w:color w:val="000000" w:themeColor="text1"/>
          <w:sz w:val="24"/>
          <w:szCs w:val="24"/>
          <w:vertAlign w:val="superscript"/>
        </w:rPr>
        <w:t>1</w:t>
      </w:r>
      <w:r w:rsidRPr="386249A9">
        <w:rPr>
          <w:rFonts w:ascii="Times New Roman" w:eastAsia="Times New Roman" w:hAnsi="Times New Roman" w:cs="Times New Roman"/>
          <w:color w:val="000000" w:themeColor="text1"/>
          <w:sz w:val="24"/>
          <w:szCs w:val="24"/>
        </w:rPr>
        <w:t xml:space="preserve"> täiendatakse ja lisatakse</w:t>
      </w:r>
      <w:r w:rsidRPr="386249A9" w:rsidDel="006A738A">
        <w:rPr>
          <w:rFonts w:ascii="Times New Roman" w:eastAsia="Times New Roman" w:hAnsi="Times New Roman" w:cs="Times New Roman"/>
          <w:color w:val="000000" w:themeColor="text1"/>
          <w:sz w:val="24"/>
          <w:szCs w:val="24"/>
        </w:rPr>
        <w:t xml:space="preserve"> </w:t>
      </w:r>
      <w:r w:rsidRPr="386249A9">
        <w:rPr>
          <w:rFonts w:ascii="Times New Roman" w:eastAsia="Times New Roman" w:hAnsi="Times New Roman" w:cs="Times New Roman"/>
          <w:color w:val="000000" w:themeColor="text1"/>
          <w:sz w:val="24"/>
          <w:szCs w:val="24"/>
        </w:rPr>
        <w:t xml:space="preserve">viide eelnõukohase seaduse § </w:t>
      </w:r>
      <w:r w:rsidRPr="23C0D7EA">
        <w:rPr>
          <w:rFonts w:ascii="Times New Roman" w:eastAsia="Times New Roman" w:hAnsi="Times New Roman" w:cs="Times New Roman"/>
          <w:color w:val="000000" w:themeColor="text1"/>
          <w:sz w:val="24"/>
          <w:szCs w:val="24"/>
        </w:rPr>
        <w:t>4</w:t>
      </w:r>
      <w:r w:rsidR="00050357" w:rsidRPr="23C0D7EA">
        <w:rPr>
          <w:rFonts w:ascii="Times New Roman" w:eastAsia="Times New Roman" w:hAnsi="Times New Roman" w:cs="Times New Roman"/>
          <w:color w:val="000000" w:themeColor="text1"/>
          <w:sz w:val="24"/>
          <w:szCs w:val="24"/>
        </w:rPr>
        <w:t>3</w:t>
      </w:r>
      <w:r w:rsidRPr="386249A9">
        <w:rPr>
          <w:rFonts w:ascii="Times New Roman" w:eastAsia="Times New Roman" w:hAnsi="Times New Roman" w:cs="Times New Roman"/>
          <w:color w:val="000000" w:themeColor="text1"/>
          <w:sz w:val="24"/>
          <w:szCs w:val="24"/>
        </w:rPr>
        <w:t xml:space="preserve"> lõikes 2 nimetatud halduslepingule.</w:t>
      </w:r>
      <w:r w:rsidR="00405B66">
        <w:rPr>
          <w:rFonts w:ascii="Times New Roman" w:eastAsia="Times New Roman" w:hAnsi="Times New Roman" w:cs="Times New Roman"/>
          <w:color w:val="000000" w:themeColor="text1"/>
          <w:sz w:val="24"/>
          <w:szCs w:val="24"/>
        </w:rPr>
        <w:t xml:space="preserve"> </w:t>
      </w:r>
      <w:r w:rsidRPr="386249A9">
        <w:rPr>
          <w:rFonts w:ascii="Times New Roman" w:eastAsia="Times New Roman" w:hAnsi="Times New Roman" w:cs="Times New Roman"/>
          <w:sz w:val="24"/>
          <w:szCs w:val="24"/>
        </w:rPr>
        <w:t xml:space="preserve">Selle erandi vajadust on põhjendatud § </w:t>
      </w:r>
      <w:r w:rsidRPr="23C0D7EA">
        <w:rPr>
          <w:rFonts w:ascii="Times New Roman" w:eastAsia="Times New Roman" w:hAnsi="Times New Roman" w:cs="Times New Roman"/>
          <w:sz w:val="24"/>
          <w:szCs w:val="24"/>
        </w:rPr>
        <w:t>4</w:t>
      </w:r>
      <w:r w:rsidR="00DC55D4" w:rsidRPr="23C0D7EA">
        <w:rPr>
          <w:rFonts w:ascii="Times New Roman" w:eastAsia="Times New Roman" w:hAnsi="Times New Roman" w:cs="Times New Roman"/>
          <w:sz w:val="24"/>
          <w:szCs w:val="24"/>
        </w:rPr>
        <w:t>3</w:t>
      </w:r>
      <w:r w:rsidRPr="386249A9">
        <w:rPr>
          <w:rFonts w:ascii="Times New Roman" w:eastAsia="Times New Roman" w:hAnsi="Times New Roman" w:cs="Times New Roman"/>
          <w:sz w:val="24"/>
          <w:szCs w:val="24"/>
        </w:rPr>
        <w:t xml:space="preserve"> selgituste juures.</w:t>
      </w:r>
    </w:p>
    <w:p w14:paraId="50308ED0" w14:textId="68E64734" w:rsidR="1EEF7353" w:rsidRDefault="1EEF7353" w:rsidP="006A443F">
      <w:pPr>
        <w:spacing w:after="0" w:line="240" w:lineRule="auto"/>
        <w:jc w:val="both"/>
        <w:rPr>
          <w:rFonts w:ascii="Times New Roman" w:eastAsia="Times New Roman" w:hAnsi="Times New Roman" w:cs="Times New Roman"/>
          <w:color w:val="000000" w:themeColor="text1"/>
          <w:sz w:val="24"/>
          <w:szCs w:val="24"/>
        </w:rPr>
      </w:pPr>
    </w:p>
    <w:p w14:paraId="6806EF3C" w14:textId="59118B04" w:rsidR="1EEF7353" w:rsidRDefault="130127F2" w:rsidP="00AF4795">
      <w:pPr>
        <w:spacing w:after="0" w:line="240" w:lineRule="auto"/>
        <w:jc w:val="both"/>
        <w:rPr>
          <w:rFonts w:ascii="Times New Roman" w:eastAsia="Times New Roman" w:hAnsi="Times New Roman" w:cs="Times New Roman"/>
          <w:b/>
          <w:bCs/>
          <w:color w:val="000000" w:themeColor="text1"/>
          <w:sz w:val="24"/>
          <w:szCs w:val="24"/>
        </w:rPr>
      </w:pPr>
      <w:r w:rsidRPr="7C84A48D">
        <w:rPr>
          <w:rFonts w:ascii="Times New Roman" w:eastAsia="Times New Roman" w:hAnsi="Times New Roman" w:cs="Times New Roman"/>
          <w:b/>
          <w:bCs/>
          <w:color w:val="000000" w:themeColor="text1"/>
          <w:sz w:val="24"/>
          <w:szCs w:val="24"/>
        </w:rPr>
        <w:t xml:space="preserve">§ </w:t>
      </w:r>
      <w:r w:rsidR="1D8FA1A7" w:rsidRPr="7C84A48D">
        <w:rPr>
          <w:rFonts w:ascii="Times New Roman" w:eastAsia="Times New Roman" w:hAnsi="Times New Roman" w:cs="Times New Roman"/>
          <w:b/>
          <w:bCs/>
          <w:color w:val="000000" w:themeColor="text1"/>
          <w:sz w:val="24"/>
          <w:szCs w:val="24"/>
        </w:rPr>
        <w:t>60</w:t>
      </w:r>
      <w:r w:rsidRPr="7C84A48D">
        <w:rPr>
          <w:rFonts w:ascii="Times New Roman" w:eastAsia="Times New Roman" w:hAnsi="Times New Roman" w:cs="Times New Roman"/>
          <w:b/>
          <w:bCs/>
          <w:color w:val="000000" w:themeColor="text1"/>
          <w:sz w:val="24"/>
          <w:szCs w:val="24"/>
        </w:rPr>
        <w:t>. Seaduse jõustumine</w:t>
      </w:r>
    </w:p>
    <w:p w14:paraId="6B9B932D" w14:textId="77777777" w:rsidR="00AF4795" w:rsidRDefault="00AF4795" w:rsidP="00AF4795">
      <w:pPr>
        <w:spacing w:after="0" w:line="240" w:lineRule="auto"/>
        <w:jc w:val="both"/>
        <w:rPr>
          <w:rFonts w:ascii="Times New Roman" w:eastAsia="Times New Roman" w:hAnsi="Times New Roman" w:cs="Times New Roman"/>
          <w:color w:val="000000" w:themeColor="text1"/>
          <w:sz w:val="24"/>
          <w:szCs w:val="24"/>
        </w:rPr>
      </w:pPr>
    </w:p>
    <w:p w14:paraId="320B277B" w14:textId="144D318F" w:rsidR="1EEF7353" w:rsidRDefault="43310F6C" w:rsidP="006A443F">
      <w:pPr>
        <w:spacing w:after="0" w:line="240" w:lineRule="auto"/>
        <w:jc w:val="both"/>
        <w:rPr>
          <w:rFonts w:ascii="Times New Roman" w:eastAsia="Times New Roman" w:hAnsi="Times New Roman" w:cs="Times New Roman"/>
          <w:color w:val="000000" w:themeColor="text1"/>
          <w:sz w:val="24"/>
          <w:szCs w:val="24"/>
        </w:rPr>
      </w:pPr>
      <w:r w:rsidRPr="7C84A48D">
        <w:rPr>
          <w:rFonts w:ascii="Times New Roman" w:eastAsia="Times New Roman" w:hAnsi="Times New Roman" w:cs="Times New Roman"/>
          <w:color w:val="000000" w:themeColor="text1"/>
          <w:sz w:val="24"/>
          <w:szCs w:val="24"/>
        </w:rPr>
        <w:t>S</w:t>
      </w:r>
      <w:r w:rsidR="130127F2" w:rsidRPr="7C84A48D">
        <w:rPr>
          <w:rFonts w:ascii="Times New Roman" w:eastAsia="Times New Roman" w:hAnsi="Times New Roman" w:cs="Times New Roman"/>
          <w:color w:val="000000" w:themeColor="text1"/>
          <w:sz w:val="24"/>
          <w:szCs w:val="24"/>
        </w:rPr>
        <w:t xml:space="preserve">eadus jõustub </w:t>
      </w:r>
      <w:r w:rsidR="0F43CB90" w:rsidRPr="7C84A48D">
        <w:rPr>
          <w:rFonts w:ascii="Times New Roman" w:eastAsia="Times New Roman" w:hAnsi="Times New Roman" w:cs="Times New Roman"/>
          <w:color w:val="000000" w:themeColor="text1"/>
          <w:sz w:val="24"/>
          <w:szCs w:val="24"/>
        </w:rPr>
        <w:t>üldises korras</w:t>
      </w:r>
      <w:r w:rsidR="36373A91" w:rsidRPr="7C84A48D">
        <w:rPr>
          <w:rFonts w:ascii="Times New Roman" w:eastAsia="Times New Roman" w:hAnsi="Times New Roman" w:cs="Times New Roman"/>
          <w:color w:val="000000" w:themeColor="text1"/>
          <w:sz w:val="24"/>
          <w:szCs w:val="24"/>
        </w:rPr>
        <w:t>,</w:t>
      </w:r>
      <w:r w:rsidR="0F43CB90" w:rsidRPr="7C84A48D">
        <w:rPr>
          <w:rFonts w:ascii="Times New Roman" w:eastAsia="Times New Roman" w:hAnsi="Times New Roman" w:cs="Times New Roman"/>
          <w:color w:val="000000" w:themeColor="text1"/>
          <w:sz w:val="24"/>
          <w:szCs w:val="24"/>
        </w:rPr>
        <w:t xml:space="preserve"> </w:t>
      </w:r>
      <w:r w:rsidR="4FEF221E" w:rsidRPr="7C84A48D">
        <w:rPr>
          <w:rFonts w:ascii="Times New Roman" w:eastAsia="Times New Roman" w:hAnsi="Times New Roman" w:cs="Times New Roman"/>
          <w:color w:val="000000" w:themeColor="text1"/>
          <w:sz w:val="24"/>
          <w:szCs w:val="24"/>
        </w:rPr>
        <w:t>s</w:t>
      </w:r>
      <w:r w:rsidR="2F525015" w:rsidRPr="7C84A48D">
        <w:rPr>
          <w:rFonts w:ascii="Times New Roman" w:eastAsia="Times New Roman" w:hAnsi="Times New Roman" w:cs="Times New Roman"/>
          <w:color w:val="000000" w:themeColor="text1"/>
          <w:sz w:val="24"/>
          <w:szCs w:val="24"/>
        </w:rPr>
        <w:t>ealjuures</w:t>
      </w:r>
      <w:r w:rsidR="48174220" w:rsidRPr="7C84A48D">
        <w:rPr>
          <w:rFonts w:ascii="Times New Roman" w:eastAsia="Times New Roman" w:hAnsi="Times New Roman" w:cs="Times New Roman"/>
          <w:color w:val="000000" w:themeColor="text1"/>
          <w:sz w:val="24"/>
          <w:szCs w:val="24"/>
        </w:rPr>
        <w:t xml:space="preserve"> </w:t>
      </w:r>
      <w:r w:rsidR="1C39F859" w:rsidRPr="7C84A48D">
        <w:rPr>
          <w:rFonts w:ascii="Times New Roman" w:eastAsia="Times New Roman" w:hAnsi="Times New Roman" w:cs="Times New Roman"/>
          <w:color w:val="000000" w:themeColor="text1"/>
          <w:sz w:val="24"/>
          <w:szCs w:val="24"/>
        </w:rPr>
        <w:t>p</w:t>
      </w:r>
      <w:r w:rsidR="2114ED57" w:rsidRPr="7C84A48D">
        <w:rPr>
          <w:rFonts w:ascii="Times New Roman" w:eastAsia="Times New Roman" w:hAnsi="Times New Roman" w:cs="Times New Roman"/>
          <w:color w:val="000000" w:themeColor="text1"/>
          <w:sz w:val="24"/>
          <w:szCs w:val="24"/>
        </w:rPr>
        <w:t>aragrahv 29 lõige 5 jõustub 2026. aasta 1. jaanuaril.</w:t>
      </w:r>
      <w:r w:rsidR="2AF243C1" w:rsidRPr="7C84A48D">
        <w:rPr>
          <w:rFonts w:ascii="Times New Roman" w:eastAsia="Times New Roman" w:hAnsi="Times New Roman" w:cs="Times New Roman"/>
          <w:color w:val="000000" w:themeColor="text1"/>
          <w:sz w:val="24"/>
          <w:szCs w:val="24"/>
        </w:rPr>
        <w:t xml:space="preserve"> Viidatud säte reguleerib põlevkivi kaevandamislubade andmise võimalusi. Sättele on antud hilisem jõustumisaeg arvestusega, et Riigikogu menetluses on maapõueseaduse täiendamise seadus, millega peat</w:t>
      </w:r>
      <w:r w:rsidR="6D15DBC6" w:rsidRPr="7C84A48D">
        <w:rPr>
          <w:rFonts w:ascii="Times New Roman" w:eastAsia="Times New Roman" w:hAnsi="Times New Roman" w:cs="Times New Roman"/>
          <w:color w:val="000000" w:themeColor="text1"/>
          <w:sz w:val="24"/>
          <w:szCs w:val="24"/>
        </w:rPr>
        <w:t xml:space="preserve">atakse põlevkivi kaevandamise lubade andmine </w:t>
      </w:r>
      <w:r w:rsidR="64A31C8C" w:rsidRPr="7C84A48D">
        <w:rPr>
          <w:rFonts w:ascii="Times New Roman" w:eastAsia="Times New Roman" w:hAnsi="Times New Roman" w:cs="Times New Roman"/>
          <w:color w:val="000000" w:themeColor="text1"/>
          <w:sz w:val="24"/>
          <w:szCs w:val="24"/>
        </w:rPr>
        <w:t>kuni 2026. aasta 1. jaanuarini. Selleks ajaks peaks olema välja töötatud ja jõustuma maapõueseaduse muudatused, l</w:t>
      </w:r>
      <w:r w:rsidR="46CDABFE" w:rsidRPr="7C84A48D">
        <w:rPr>
          <w:rFonts w:ascii="Times New Roman" w:eastAsia="Times New Roman" w:hAnsi="Times New Roman" w:cs="Times New Roman"/>
          <w:color w:val="000000" w:themeColor="text1"/>
          <w:sz w:val="24"/>
          <w:szCs w:val="24"/>
        </w:rPr>
        <w:t>ähtudes kliimakindla majanduse seaduses sätestatu</w:t>
      </w:r>
      <w:r w:rsidR="122D8841" w:rsidRPr="7C84A48D">
        <w:rPr>
          <w:rFonts w:ascii="Times New Roman" w:eastAsia="Times New Roman" w:hAnsi="Times New Roman" w:cs="Times New Roman"/>
          <w:color w:val="000000" w:themeColor="text1"/>
          <w:sz w:val="24"/>
          <w:szCs w:val="24"/>
        </w:rPr>
        <w:t>s</w:t>
      </w:r>
      <w:r w:rsidR="46CDABFE" w:rsidRPr="7C84A48D">
        <w:rPr>
          <w:rFonts w:ascii="Times New Roman" w:eastAsia="Times New Roman" w:hAnsi="Times New Roman" w:cs="Times New Roman"/>
          <w:color w:val="000000" w:themeColor="text1"/>
          <w:sz w:val="24"/>
          <w:szCs w:val="24"/>
        </w:rPr>
        <w:t>t. Eelnõukohase seaduse § 29 lõige 5 ei saa jõustuda varem</w:t>
      </w:r>
      <w:r w:rsidR="122D8841" w:rsidRPr="7C84A48D">
        <w:rPr>
          <w:rFonts w:ascii="Times New Roman" w:eastAsia="Times New Roman" w:hAnsi="Times New Roman" w:cs="Times New Roman"/>
          <w:color w:val="000000" w:themeColor="text1"/>
          <w:sz w:val="24"/>
          <w:szCs w:val="24"/>
        </w:rPr>
        <w:t>,</w:t>
      </w:r>
      <w:r w:rsidR="46CDABFE" w:rsidRPr="7C84A48D">
        <w:rPr>
          <w:rFonts w:ascii="Times New Roman" w:eastAsia="Times New Roman" w:hAnsi="Times New Roman" w:cs="Times New Roman"/>
          <w:color w:val="000000" w:themeColor="text1"/>
          <w:sz w:val="24"/>
          <w:szCs w:val="24"/>
        </w:rPr>
        <w:t xml:space="preserve"> kui lõppeb maapõu</w:t>
      </w:r>
      <w:r w:rsidR="50E75856" w:rsidRPr="7C84A48D">
        <w:rPr>
          <w:rFonts w:ascii="Times New Roman" w:eastAsia="Times New Roman" w:hAnsi="Times New Roman" w:cs="Times New Roman"/>
          <w:color w:val="000000" w:themeColor="text1"/>
          <w:sz w:val="24"/>
          <w:szCs w:val="24"/>
        </w:rPr>
        <w:t>eseadusesse viidatud eelnõuga lisatava sätte kohaldamise aeg, vastasel juhul tekiks kahe seaduse vahel vastuolu.</w:t>
      </w:r>
    </w:p>
    <w:p w14:paraId="4F170552" w14:textId="77777777" w:rsidR="0061122E" w:rsidRDefault="0061122E" w:rsidP="006A443F">
      <w:pPr>
        <w:spacing w:after="0" w:line="240" w:lineRule="auto"/>
        <w:jc w:val="both"/>
        <w:rPr>
          <w:rFonts w:ascii="Times New Roman" w:eastAsia="Times New Roman" w:hAnsi="Times New Roman" w:cs="Times New Roman"/>
          <w:color w:val="000000" w:themeColor="text1"/>
          <w:sz w:val="24"/>
          <w:szCs w:val="24"/>
        </w:rPr>
      </w:pPr>
    </w:p>
    <w:p w14:paraId="415CE4D6" w14:textId="07FDD6C2" w:rsidR="6CA192D0" w:rsidRDefault="701D3FCE" w:rsidP="006A443F">
      <w:pPr>
        <w:spacing w:after="0" w:line="240" w:lineRule="auto"/>
        <w:jc w:val="both"/>
        <w:rPr>
          <w:rFonts w:ascii="Times New Roman" w:eastAsia="Times New Roman" w:hAnsi="Times New Roman" w:cs="Times New Roman"/>
          <w:color w:val="000000" w:themeColor="text1"/>
          <w:sz w:val="24"/>
          <w:szCs w:val="24"/>
        </w:rPr>
      </w:pPr>
      <w:r w:rsidRPr="630ECEC8">
        <w:rPr>
          <w:rFonts w:ascii="Times New Roman" w:eastAsia="Times New Roman" w:hAnsi="Times New Roman" w:cs="Times New Roman"/>
          <w:color w:val="000000" w:themeColor="text1"/>
          <w:sz w:val="24"/>
          <w:szCs w:val="24"/>
        </w:rPr>
        <w:t xml:space="preserve">2026. aasta 1. jaanuariks tuleb kavandada maapõueseaduse muudatused põlevkivi kaevandamisele </w:t>
      </w:r>
      <w:r w:rsidR="00077938">
        <w:rPr>
          <w:rFonts w:ascii="Times New Roman" w:eastAsia="Times New Roman" w:hAnsi="Times New Roman" w:cs="Times New Roman"/>
          <w:color w:val="000000" w:themeColor="text1"/>
          <w:sz w:val="24"/>
          <w:szCs w:val="24"/>
        </w:rPr>
        <w:t>eelnõukohases</w:t>
      </w:r>
      <w:r w:rsidRPr="630ECEC8">
        <w:rPr>
          <w:rFonts w:ascii="Times New Roman" w:eastAsia="Times New Roman" w:hAnsi="Times New Roman" w:cs="Times New Roman"/>
          <w:color w:val="000000" w:themeColor="text1"/>
          <w:sz w:val="24"/>
          <w:szCs w:val="24"/>
        </w:rPr>
        <w:t xml:space="preserve"> seaduses </w:t>
      </w:r>
      <w:r w:rsidR="00077938">
        <w:rPr>
          <w:rFonts w:ascii="Times New Roman" w:eastAsia="Times New Roman" w:hAnsi="Times New Roman" w:cs="Times New Roman"/>
          <w:color w:val="000000" w:themeColor="text1"/>
          <w:sz w:val="24"/>
          <w:szCs w:val="24"/>
        </w:rPr>
        <w:t>sätestatud</w:t>
      </w:r>
      <w:r w:rsidRPr="630ECEC8">
        <w:rPr>
          <w:rFonts w:ascii="Times New Roman" w:eastAsia="Times New Roman" w:hAnsi="Times New Roman" w:cs="Times New Roman"/>
          <w:color w:val="000000" w:themeColor="text1"/>
          <w:sz w:val="24"/>
          <w:szCs w:val="24"/>
        </w:rPr>
        <w:t xml:space="preserve"> eesmärgi saavutamiseks. Eelnõukohase seaduse avaliku konsultatsiooni tulemus</w:t>
      </w:r>
      <w:r w:rsidR="00077938">
        <w:rPr>
          <w:rFonts w:ascii="Times New Roman" w:eastAsia="Times New Roman" w:hAnsi="Times New Roman" w:cs="Times New Roman"/>
          <w:color w:val="000000" w:themeColor="text1"/>
          <w:sz w:val="24"/>
          <w:szCs w:val="24"/>
        </w:rPr>
        <w:t>i</w:t>
      </w:r>
      <w:r w:rsidRPr="630ECEC8">
        <w:rPr>
          <w:rFonts w:ascii="Times New Roman" w:eastAsia="Times New Roman" w:hAnsi="Times New Roman" w:cs="Times New Roman"/>
          <w:color w:val="000000" w:themeColor="text1"/>
          <w:sz w:val="24"/>
          <w:szCs w:val="24"/>
        </w:rPr>
        <w:t xml:space="preserve"> on oodata 2024. aasta II poolaastal ning selle jär</w:t>
      </w:r>
      <w:r w:rsidR="00077938">
        <w:rPr>
          <w:rFonts w:ascii="Times New Roman" w:eastAsia="Times New Roman" w:hAnsi="Times New Roman" w:cs="Times New Roman"/>
          <w:color w:val="000000" w:themeColor="text1"/>
          <w:sz w:val="24"/>
          <w:szCs w:val="24"/>
        </w:rPr>
        <w:t>el</w:t>
      </w:r>
      <w:r w:rsidRPr="630ECEC8">
        <w:rPr>
          <w:rFonts w:ascii="Times New Roman" w:eastAsia="Times New Roman" w:hAnsi="Times New Roman" w:cs="Times New Roman"/>
          <w:color w:val="000000" w:themeColor="text1"/>
          <w:sz w:val="24"/>
          <w:szCs w:val="24"/>
        </w:rPr>
        <w:t xml:space="preserve">t on vaja alustada maapõueseaduse eelnõu väljatöötamisega ja esitada eelnõu Vabariigi Valitsusele 2025. aasta alguses, lähtudes eelnõukohase seaduse menetlustempost. </w:t>
      </w:r>
      <w:r w:rsidR="00077938">
        <w:rPr>
          <w:rFonts w:ascii="Times New Roman" w:eastAsia="Times New Roman" w:hAnsi="Times New Roman" w:cs="Times New Roman"/>
          <w:color w:val="000000" w:themeColor="text1"/>
          <w:sz w:val="24"/>
          <w:szCs w:val="24"/>
        </w:rPr>
        <w:t>M</w:t>
      </w:r>
      <w:r w:rsidRPr="630ECEC8">
        <w:rPr>
          <w:rFonts w:ascii="Times New Roman" w:eastAsia="Times New Roman" w:hAnsi="Times New Roman" w:cs="Times New Roman"/>
          <w:color w:val="000000" w:themeColor="text1"/>
          <w:sz w:val="24"/>
          <w:szCs w:val="24"/>
        </w:rPr>
        <w:t xml:space="preserve">aapõueseaduse muudatuste jõustumisel </w:t>
      </w:r>
      <w:r w:rsidR="00077938">
        <w:rPr>
          <w:rFonts w:ascii="Times New Roman" w:eastAsia="Times New Roman" w:hAnsi="Times New Roman" w:cs="Times New Roman"/>
          <w:color w:val="000000" w:themeColor="text1"/>
          <w:sz w:val="24"/>
          <w:szCs w:val="24"/>
        </w:rPr>
        <w:t xml:space="preserve">on vaja </w:t>
      </w:r>
      <w:r w:rsidRPr="630ECEC8">
        <w:rPr>
          <w:rFonts w:ascii="Times New Roman" w:eastAsia="Times New Roman" w:hAnsi="Times New Roman" w:cs="Times New Roman"/>
          <w:color w:val="000000" w:themeColor="text1"/>
          <w:sz w:val="24"/>
          <w:szCs w:val="24"/>
        </w:rPr>
        <w:t>jätta piisav rakendumise aeg, seega maapõueseaduse muudatus</w:t>
      </w:r>
      <w:r w:rsidR="00077938">
        <w:rPr>
          <w:rFonts w:ascii="Times New Roman" w:eastAsia="Times New Roman" w:hAnsi="Times New Roman" w:cs="Times New Roman"/>
          <w:color w:val="000000" w:themeColor="text1"/>
          <w:sz w:val="24"/>
          <w:szCs w:val="24"/>
        </w:rPr>
        <w:t>t</w:t>
      </w:r>
      <w:r w:rsidRPr="630ECEC8">
        <w:rPr>
          <w:rFonts w:ascii="Times New Roman" w:eastAsia="Times New Roman" w:hAnsi="Times New Roman" w:cs="Times New Roman"/>
          <w:color w:val="000000" w:themeColor="text1"/>
          <w:sz w:val="24"/>
          <w:szCs w:val="24"/>
        </w:rPr>
        <w:t>e vastuvõtmine võiks toimuda 2025. aasta keskel.</w:t>
      </w:r>
    </w:p>
    <w:p w14:paraId="52105DD2" w14:textId="6F7C0811" w:rsidR="6CA192D0" w:rsidRPr="006A443F" w:rsidRDefault="6CA192D0" w:rsidP="00BF64DC">
      <w:pPr>
        <w:spacing w:after="0" w:line="240" w:lineRule="auto"/>
      </w:pPr>
    </w:p>
    <w:p w14:paraId="6B391184" w14:textId="7DF786D0" w:rsidR="00BF0C96" w:rsidRPr="007071A9" w:rsidRDefault="56692059" w:rsidP="006A443F">
      <w:pPr>
        <w:pStyle w:val="Pealkiri1"/>
        <w:spacing w:before="0" w:line="240" w:lineRule="auto"/>
        <w:rPr>
          <w:rStyle w:val="eop"/>
        </w:rPr>
      </w:pPr>
      <w:bookmarkStart w:id="37" w:name="_Toc1635604726"/>
      <w:bookmarkStart w:id="38" w:name="_Toc676145077"/>
      <w:bookmarkStart w:id="39" w:name="_Toc173748440"/>
      <w:r>
        <w:t xml:space="preserve">4. </w:t>
      </w:r>
      <w:r w:rsidR="7DC01BF7">
        <w:t>E</w:t>
      </w:r>
      <w:r w:rsidR="79A74D30">
        <w:t>elnõu terminoloogia</w:t>
      </w:r>
      <w:bookmarkEnd w:id="37"/>
      <w:bookmarkEnd w:id="38"/>
      <w:bookmarkEnd w:id="39"/>
    </w:p>
    <w:p w14:paraId="00D63C5A" w14:textId="0E42636A" w:rsidR="61BF6358" w:rsidRDefault="61BF6358" w:rsidP="00E57547">
      <w:pPr>
        <w:pStyle w:val="paragraph"/>
        <w:spacing w:before="0" w:beforeAutospacing="0" w:after="0" w:afterAutospacing="0"/>
        <w:rPr>
          <w:rStyle w:val="eop"/>
        </w:rPr>
      </w:pPr>
    </w:p>
    <w:p w14:paraId="2822AC66" w14:textId="20266042" w:rsidR="6835401B" w:rsidRDefault="00077938" w:rsidP="00E57547">
      <w:pPr>
        <w:pStyle w:val="paragraph"/>
        <w:spacing w:before="0" w:beforeAutospacing="0" w:after="0" w:afterAutospacing="0"/>
        <w:rPr>
          <w:rStyle w:val="eop"/>
        </w:rPr>
      </w:pPr>
      <w:r>
        <w:rPr>
          <w:rStyle w:val="eop"/>
        </w:rPr>
        <w:t>S</w:t>
      </w:r>
      <w:r w:rsidR="6835401B" w:rsidRPr="61BF6358">
        <w:rPr>
          <w:rStyle w:val="eop"/>
        </w:rPr>
        <w:t>eaduseelnõu</w:t>
      </w:r>
      <w:r w:rsidR="00405B66">
        <w:rPr>
          <w:rStyle w:val="eop"/>
        </w:rPr>
        <w:t>s kasutatakse</w:t>
      </w:r>
      <w:r w:rsidR="676132C0" w:rsidRPr="61BF6358">
        <w:rPr>
          <w:rStyle w:val="eop"/>
        </w:rPr>
        <w:t xml:space="preserve"> järgmisi uusi mõisteid, mida var</w:t>
      </w:r>
      <w:r>
        <w:rPr>
          <w:rStyle w:val="eop"/>
        </w:rPr>
        <w:t>em</w:t>
      </w:r>
      <w:r w:rsidR="676132C0" w:rsidRPr="61BF6358">
        <w:rPr>
          <w:rStyle w:val="eop"/>
        </w:rPr>
        <w:t xml:space="preserve"> seaduse tasandil </w:t>
      </w:r>
      <w:r>
        <w:rPr>
          <w:rStyle w:val="eop"/>
        </w:rPr>
        <w:t>määratletud</w:t>
      </w:r>
      <w:r w:rsidR="676132C0" w:rsidRPr="61BF6358">
        <w:rPr>
          <w:rStyle w:val="eop"/>
        </w:rPr>
        <w:t xml:space="preserve"> ei ole, </w:t>
      </w:r>
      <w:r w:rsidR="676132C0" w:rsidRPr="64CE01AC">
        <w:rPr>
          <w:rStyle w:val="eop"/>
        </w:rPr>
        <w:t>kui</w:t>
      </w:r>
      <w:r w:rsidR="4D681263" w:rsidRPr="64CE01AC">
        <w:rPr>
          <w:rStyle w:val="eop"/>
        </w:rPr>
        <w:t>d</w:t>
      </w:r>
      <w:r w:rsidR="676132C0" w:rsidRPr="61BF6358">
        <w:rPr>
          <w:rStyle w:val="eop"/>
        </w:rPr>
        <w:t xml:space="preserve"> mis on </w:t>
      </w:r>
      <w:r w:rsidR="676132C0" w:rsidRPr="6B4D1D41">
        <w:rPr>
          <w:rStyle w:val="eop"/>
        </w:rPr>
        <w:t xml:space="preserve">olulised </w:t>
      </w:r>
      <w:r w:rsidR="00F91B07">
        <w:rPr>
          <w:rStyle w:val="eop"/>
        </w:rPr>
        <w:t>kliimakindla majanduse seadus</w:t>
      </w:r>
      <w:r w:rsidR="676132C0" w:rsidRPr="6B4D1D41">
        <w:rPr>
          <w:rStyle w:val="eop"/>
        </w:rPr>
        <w:t>e sisu paremaks mõistmiseks</w:t>
      </w:r>
      <w:r w:rsidR="445F5D02" w:rsidRPr="64CE01AC">
        <w:rPr>
          <w:rStyle w:val="eop"/>
        </w:rPr>
        <w:t xml:space="preserve"> ja rakendamiseks</w:t>
      </w:r>
      <w:r w:rsidR="0CD95D25" w:rsidRPr="6B4D1D41">
        <w:rPr>
          <w:rStyle w:val="eop"/>
        </w:rPr>
        <w:t>:</w:t>
      </w:r>
    </w:p>
    <w:p w14:paraId="71BE60FB" w14:textId="10CAEDF7" w:rsidR="0CD95D25" w:rsidRDefault="00E45A06" w:rsidP="00E57547">
      <w:pPr>
        <w:pStyle w:val="paragraph"/>
        <w:spacing w:before="0" w:beforeAutospacing="0" w:after="0" w:afterAutospacing="0"/>
        <w:jc w:val="both"/>
        <w:rPr>
          <w:rStyle w:val="eop"/>
        </w:rPr>
      </w:pPr>
      <w:r w:rsidRPr="19CA0D9E">
        <w:rPr>
          <w:rStyle w:val="eop"/>
        </w:rPr>
        <w:t xml:space="preserve">1) </w:t>
      </w:r>
      <w:r w:rsidRPr="19CA0D9E">
        <w:rPr>
          <w:rStyle w:val="eop"/>
          <w:b/>
          <w:bCs/>
        </w:rPr>
        <w:t>k</w:t>
      </w:r>
      <w:r w:rsidR="0CD95D25" w:rsidRPr="19CA0D9E">
        <w:rPr>
          <w:rStyle w:val="eop"/>
          <w:b/>
          <w:bCs/>
        </w:rPr>
        <w:t>asvuhoonegaaside heitkogus</w:t>
      </w:r>
      <w:r w:rsidR="00EA069D" w:rsidRPr="19CA0D9E">
        <w:rPr>
          <w:rStyle w:val="eop"/>
        </w:rPr>
        <w:t xml:space="preserve"> </w:t>
      </w:r>
      <w:r w:rsidR="00EA069D" w:rsidRPr="19CA0D9E">
        <w:rPr>
          <w:color w:val="202020"/>
        </w:rPr>
        <w:t>on riigis tekkivate kasvuhoonegaaside heide atmosfääri väljendatuna süsinikdioksiidi ekvivalendina</w:t>
      </w:r>
      <w:r w:rsidR="004A29DC" w:rsidRPr="19CA0D9E">
        <w:rPr>
          <w:color w:val="202020"/>
        </w:rPr>
        <w:t>;</w:t>
      </w:r>
    </w:p>
    <w:p w14:paraId="3B7E7DFE" w14:textId="53967A32" w:rsidR="6B4D1D41" w:rsidRDefault="00D245DE" w:rsidP="00E57547">
      <w:pPr>
        <w:pStyle w:val="paragraph"/>
        <w:spacing w:before="0" w:beforeAutospacing="0" w:after="0" w:afterAutospacing="0"/>
        <w:jc w:val="both"/>
        <w:rPr>
          <w:rStyle w:val="eop"/>
          <w:rFonts w:asciiTheme="minorHAnsi" w:eastAsiaTheme="minorEastAsia" w:hAnsiTheme="minorHAnsi" w:cstheme="minorBidi"/>
          <w:kern w:val="2"/>
          <w:sz w:val="22"/>
          <w:szCs w:val="22"/>
          <w:lang w:eastAsia="en-US"/>
          <w14:ligatures w14:val="standardContextual"/>
        </w:rPr>
      </w:pPr>
      <w:r w:rsidRPr="19CA0D9E">
        <w:rPr>
          <w:rStyle w:val="eop"/>
        </w:rPr>
        <w:t xml:space="preserve">2) </w:t>
      </w:r>
      <w:r w:rsidR="00E45A06" w:rsidRPr="19CA0D9E">
        <w:rPr>
          <w:rStyle w:val="eop"/>
          <w:b/>
          <w:bCs/>
        </w:rPr>
        <w:t>k</w:t>
      </w:r>
      <w:r w:rsidR="0CD95D25" w:rsidRPr="19CA0D9E">
        <w:rPr>
          <w:rStyle w:val="eop"/>
          <w:b/>
          <w:bCs/>
        </w:rPr>
        <w:t>liimamuutuste leevendamine</w:t>
      </w:r>
      <w:r w:rsidR="003A5924" w:rsidRPr="19CA0D9E">
        <w:rPr>
          <w:rStyle w:val="eop"/>
        </w:rPr>
        <w:t xml:space="preserve"> </w:t>
      </w:r>
      <w:r w:rsidR="003A5924">
        <w:t>on meetmete võtmine kasvuhoonegaaside heite vähendamiseks või vältimiseks</w:t>
      </w:r>
      <w:r w:rsidR="002C0B61" w:rsidRPr="19CA0D9E">
        <w:rPr>
          <w:rStyle w:val="eop"/>
        </w:rPr>
        <w:t>;</w:t>
      </w:r>
    </w:p>
    <w:p w14:paraId="42CCBD37" w14:textId="14F91A24" w:rsidR="002C0B61" w:rsidRDefault="00E45A06" w:rsidP="006A443F">
      <w:pPr>
        <w:pStyle w:val="paragraph"/>
        <w:spacing w:before="0" w:beforeAutospacing="0" w:after="0" w:afterAutospacing="0"/>
        <w:jc w:val="both"/>
        <w:rPr>
          <w:rStyle w:val="eop"/>
        </w:rPr>
      </w:pPr>
      <w:r w:rsidRPr="19CA0D9E">
        <w:rPr>
          <w:rStyle w:val="eop"/>
        </w:rPr>
        <w:t xml:space="preserve">3) </w:t>
      </w:r>
      <w:r w:rsidRPr="19CA0D9E">
        <w:rPr>
          <w:rStyle w:val="eop"/>
          <w:b/>
          <w:bCs/>
        </w:rPr>
        <w:t>k</w:t>
      </w:r>
      <w:r w:rsidR="0CD95D25" w:rsidRPr="19CA0D9E">
        <w:rPr>
          <w:rStyle w:val="eop"/>
          <w:b/>
          <w:bCs/>
        </w:rPr>
        <w:t>liimamuutustega kohanemine</w:t>
      </w:r>
      <w:r w:rsidR="004C3A25" w:rsidRPr="19CA0D9E">
        <w:rPr>
          <w:rStyle w:val="eop"/>
        </w:rPr>
        <w:t xml:space="preserve"> </w:t>
      </w:r>
      <w:r w:rsidR="004C3A25">
        <w:t>on meetmete võtmine kliima muutumisega kaasnevate riskide maandamiseks, et tagada ühiskonna ning ökosüsteemide vastupanuvõime ja heaolu</w:t>
      </w:r>
      <w:r w:rsidR="002C0B61" w:rsidRPr="19CA0D9E">
        <w:rPr>
          <w:rStyle w:val="eop"/>
        </w:rPr>
        <w:t>;</w:t>
      </w:r>
    </w:p>
    <w:p w14:paraId="71E836D0" w14:textId="35F5AA9A" w:rsidR="0CD95D25" w:rsidRDefault="00E736E1" w:rsidP="006A443F">
      <w:pPr>
        <w:pStyle w:val="paragraph"/>
        <w:spacing w:before="0" w:beforeAutospacing="0" w:after="0" w:afterAutospacing="0"/>
        <w:jc w:val="both"/>
        <w:rPr>
          <w:rStyle w:val="eop"/>
        </w:rPr>
      </w:pPr>
      <w:r w:rsidRPr="19CA0D9E">
        <w:rPr>
          <w:rStyle w:val="eop"/>
        </w:rPr>
        <w:t xml:space="preserve">4) </w:t>
      </w:r>
      <w:r w:rsidRPr="19CA0D9E">
        <w:rPr>
          <w:rStyle w:val="eop"/>
          <w:b/>
          <w:bCs/>
        </w:rPr>
        <w:t>k</w:t>
      </w:r>
      <w:r w:rsidR="0CD95D25" w:rsidRPr="19CA0D9E">
        <w:rPr>
          <w:rStyle w:val="eop"/>
          <w:b/>
          <w:bCs/>
        </w:rPr>
        <w:t>liimaneutraalsus</w:t>
      </w:r>
      <w:r w:rsidR="00495AA1" w:rsidRPr="19CA0D9E">
        <w:rPr>
          <w:rStyle w:val="eop"/>
        </w:rPr>
        <w:t xml:space="preserve"> on </w:t>
      </w:r>
      <w:r w:rsidR="00495AA1">
        <w:t>kasvuhoonegaaside heite ja sidumise vaheline tasakaal, mille tulemusena kasvuhoonegaaside heide ei ületa sidumist</w:t>
      </w:r>
      <w:r w:rsidR="002C0B61" w:rsidRPr="19CA0D9E">
        <w:rPr>
          <w:rStyle w:val="eop"/>
        </w:rPr>
        <w:t>;</w:t>
      </w:r>
    </w:p>
    <w:p w14:paraId="4F1604CC" w14:textId="3443FCC6" w:rsidR="0CD95D25" w:rsidRDefault="00A316F7" w:rsidP="006A443F">
      <w:pPr>
        <w:pStyle w:val="paragraph"/>
        <w:spacing w:before="0" w:beforeAutospacing="0" w:after="0" w:afterAutospacing="0"/>
        <w:jc w:val="both"/>
        <w:rPr>
          <w:rStyle w:val="eop"/>
        </w:rPr>
      </w:pPr>
      <w:r w:rsidRPr="19CA0D9E">
        <w:rPr>
          <w:rStyle w:val="eop"/>
        </w:rPr>
        <w:t xml:space="preserve">5) </w:t>
      </w:r>
      <w:r w:rsidR="0CD95D25" w:rsidRPr="19CA0D9E">
        <w:rPr>
          <w:rStyle w:val="eop"/>
          <w:b/>
          <w:bCs/>
        </w:rPr>
        <w:t>CO</w:t>
      </w:r>
      <w:r w:rsidR="0CD95D25" w:rsidRPr="19CA0D9E">
        <w:rPr>
          <w:rStyle w:val="eop"/>
          <w:b/>
          <w:bCs/>
          <w:vertAlign w:val="subscript"/>
        </w:rPr>
        <w:t>2</w:t>
      </w:r>
      <w:r w:rsidR="008F022A">
        <w:rPr>
          <w:rStyle w:val="eop"/>
          <w:b/>
          <w:bCs/>
        </w:rPr>
        <w:t>-</w:t>
      </w:r>
      <w:r w:rsidR="0CD95D25" w:rsidRPr="19CA0D9E">
        <w:rPr>
          <w:rStyle w:val="eop"/>
          <w:b/>
          <w:bCs/>
        </w:rPr>
        <w:t>neutraalsus</w:t>
      </w:r>
      <w:r w:rsidR="00E713BE" w:rsidRPr="19CA0D9E">
        <w:rPr>
          <w:rStyle w:val="eop"/>
        </w:rPr>
        <w:t xml:space="preserve"> </w:t>
      </w:r>
      <w:r w:rsidR="00E713BE" w:rsidRPr="19CA0D9E">
        <w:rPr>
          <w:color w:val="000000" w:themeColor="text1"/>
        </w:rPr>
        <w:t>on süsinikdioksiidi heite ja sidumise vaheline arvestuslik tasakaal, mille tulemusena süsinikdioksiidi heide ei ületa selle sidumist. CO</w:t>
      </w:r>
      <w:r w:rsidR="00E713BE" w:rsidRPr="19CA0D9E">
        <w:rPr>
          <w:color w:val="000000" w:themeColor="text1"/>
          <w:vertAlign w:val="subscript"/>
        </w:rPr>
        <w:t>2</w:t>
      </w:r>
      <w:r w:rsidR="008F022A">
        <w:rPr>
          <w:color w:val="000000" w:themeColor="text1"/>
        </w:rPr>
        <w:t>-</w:t>
      </w:r>
      <w:r w:rsidR="00E713BE" w:rsidRPr="19CA0D9E">
        <w:rPr>
          <w:color w:val="000000" w:themeColor="text1"/>
        </w:rPr>
        <w:t>neutraalsus ei hõlma teisi kasvuhoonegaase</w:t>
      </w:r>
      <w:r w:rsidR="002C0B61" w:rsidRPr="19CA0D9E">
        <w:rPr>
          <w:rStyle w:val="eop"/>
        </w:rPr>
        <w:t>;</w:t>
      </w:r>
    </w:p>
    <w:p w14:paraId="65F99697" w14:textId="1C4C2DB9" w:rsidR="0CD95D25" w:rsidRDefault="00AC7620" w:rsidP="006A443F">
      <w:pPr>
        <w:pStyle w:val="paragraph"/>
        <w:spacing w:before="0" w:beforeAutospacing="0" w:after="0" w:afterAutospacing="0"/>
        <w:jc w:val="both"/>
        <w:rPr>
          <w:rStyle w:val="eop"/>
        </w:rPr>
      </w:pPr>
      <w:r w:rsidRPr="19CA0D9E">
        <w:rPr>
          <w:rStyle w:val="eop"/>
        </w:rPr>
        <w:t xml:space="preserve">6) </w:t>
      </w:r>
      <w:r w:rsidR="0021084E" w:rsidRPr="19CA0D9E">
        <w:rPr>
          <w:rStyle w:val="eop"/>
          <w:b/>
          <w:bCs/>
        </w:rPr>
        <w:t>k</w:t>
      </w:r>
      <w:r w:rsidR="0CD95D25" w:rsidRPr="19CA0D9E">
        <w:rPr>
          <w:rStyle w:val="eop"/>
          <w:b/>
          <w:bCs/>
        </w:rPr>
        <w:t>liimakindlus</w:t>
      </w:r>
      <w:r w:rsidR="000F3C35" w:rsidRPr="19CA0D9E">
        <w:rPr>
          <w:rStyle w:val="eop"/>
        </w:rPr>
        <w:t xml:space="preserve"> on</w:t>
      </w:r>
      <w:r w:rsidR="0051204E" w:rsidRPr="19CA0D9E">
        <w:rPr>
          <w:rStyle w:val="eop"/>
        </w:rPr>
        <w:t xml:space="preserve"> </w:t>
      </w:r>
      <w:r w:rsidR="0051204E">
        <w:t>ühiskonna, taristu ja looduskeskkonna valmisolek, vastupanu- ja reageerimisvõime võimalikele lühi- ja pikaajalistele kliimamõjudele, kooskõla kliimaneutraalsuse eesmärgiga ning energiatõhususe suurendamise põhimõttega</w:t>
      </w:r>
      <w:r w:rsidR="002C0B61" w:rsidRPr="19CA0D9E">
        <w:rPr>
          <w:rStyle w:val="eop"/>
        </w:rPr>
        <w:t>;</w:t>
      </w:r>
    </w:p>
    <w:p w14:paraId="37A90EB5" w14:textId="1BB83951" w:rsidR="0CD95D25" w:rsidRDefault="008016DD" w:rsidP="006A443F">
      <w:pPr>
        <w:pStyle w:val="paragraph"/>
        <w:spacing w:before="0" w:beforeAutospacing="0" w:after="0" w:afterAutospacing="0"/>
        <w:jc w:val="both"/>
        <w:rPr>
          <w:rStyle w:val="eop"/>
        </w:rPr>
      </w:pPr>
      <w:r w:rsidRPr="19CA0D9E">
        <w:rPr>
          <w:rStyle w:val="eop"/>
        </w:rPr>
        <w:t xml:space="preserve">7) </w:t>
      </w:r>
      <w:r w:rsidR="009D4758" w:rsidRPr="19CA0D9E">
        <w:rPr>
          <w:rStyle w:val="eop"/>
          <w:b/>
          <w:bCs/>
        </w:rPr>
        <w:t>kasvuhoonegaaside</w:t>
      </w:r>
      <w:r w:rsidR="0CD95D25" w:rsidRPr="19CA0D9E">
        <w:rPr>
          <w:rStyle w:val="eop"/>
          <w:b/>
          <w:bCs/>
        </w:rPr>
        <w:t xml:space="preserve"> sidumine</w:t>
      </w:r>
      <w:r w:rsidR="009D4758" w:rsidRPr="19CA0D9E">
        <w:rPr>
          <w:rStyle w:val="eop"/>
        </w:rPr>
        <w:t xml:space="preserve"> </w:t>
      </w:r>
      <w:r w:rsidR="009D4758">
        <w:t>on süsinikdioksiidi või teiste kasvuhoonegaaside looduslik või tehnoloogiline eemaldamine atmosfäärist või heidet põhjustavate tegevuste käigus eralduvate kasvuhoonegaaside püsivalt eemaldamine enne atmosfääri sattumist.</w:t>
      </w:r>
      <w:r w:rsidR="002C0B61" w:rsidRPr="19CA0D9E">
        <w:rPr>
          <w:rStyle w:val="eop"/>
        </w:rPr>
        <w:t>;</w:t>
      </w:r>
    </w:p>
    <w:p w14:paraId="37CBCABB" w14:textId="6A461209" w:rsidR="008D2270" w:rsidRDefault="00AC7620" w:rsidP="006A443F">
      <w:pPr>
        <w:pStyle w:val="paragraph"/>
        <w:spacing w:before="0" w:beforeAutospacing="0" w:after="0" w:afterAutospacing="0"/>
        <w:jc w:val="both"/>
        <w:rPr>
          <w:rStyle w:val="eop"/>
        </w:rPr>
      </w:pPr>
      <w:r w:rsidRPr="19CA0D9E">
        <w:rPr>
          <w:rStyle w:val="eop"/>
        </w:rPr>
        <w:t xml:space="preserve">8) </w:t>
      </w:r>
      <w:r w:rsidR="00827B8D" w:rsidRPr="006A443F">
        <w:rPr>
          <w:rStyle w:val="eop"/>
          <w:b/>
          <w:bCs/>
        </w:rPr>
        <w:t>h</w:t>
      </w:r>
      <w:r w:rsidR="00AF7496" w:rsidRPr="006A443F">
        <w:rPr>
          <w:rStyle w:val="eop"/>
          <w:b/>
          <w:bCs/>
        </w:rPr>
        <w:t>oone</w:t>
      </w:r>
      <w:r w:rsidR="008D2270" w:rsidRPr="006A443F">
        <w:rPr>
          <w:rStyle w:val="eop"/>
          <w:b/>
          <w:bCs/>
        </w:rPr>
        <w:t xml:space="preserve"> </w:t>
      </w:r>
      <w:r w:rsidR="002D6A95" w:rsidRPr="006A443F">
        <w:rPr>
          <w:rStyle w:val="eop"/>
          <w:b/>
          <w:bCs/>
        </w:rPr>
        <w:t xml:space="preserve">olelusringi </w:t>
      </w:r>
      <w:r w:rsidR="008D2270" w:rsidRPr="006A443F">
        <w:rPr>
          <w:rStyle w:val="eop"/>
          <w:b/>
          <w:bCs/>
        </w:rPr>
        <w:t>s</w:t>
      </w:r>
      <w:r w:rsidR="001D4240" w:rsidRPr="006A443F">
        <w:rPr>
          <w:rStyle w:val="eop"/>
          <w:b/>
          <w:bCs/>
        </w:rPr>
        <w:t>üsinikujalajälg</w:t>
      </w:r>
      <w:r w:rsidR="001E5927" w:rsidRPr="006A443F">
        <w:rPr>
          <w:rStyle w:val="eop"/>
          <w:b/>
          <w:bCs/>
        </w:rPr>
        <w:t xml:space="preserve"> </w:t>
      </w:r>
      <w:r w:rsidR="001E5927">
        <w:t>on arvutuslik näitaja, mille abil väljendatakse hoone mõju keskkonnale hoone kogu eluringi jooksul</w:t>
      </w:r>
      <w:r w:rsidR="002C0B61" w:rsidRPr="19CA0D9E">
        <w:rPr>
          <w:rStyle w:val="eop"/>
        </w:rPr>
        <w:t>.</w:t>
      </w:r>
    </w:p>
    <w:p w14:paraId="5D5478E8" w14:textId="156E5610" w:rsidR="61CEA5F1" w:rsidRDefault="61CEA5F1" w:rsidP="006A443F">
      <w:pPr>
        <w:pStyle w:val="paragraph"/>
        <w:spacing w:before="0" w:beforeAutospacing="0" w:after="0" w:afterAutospacing="0"/>
        <w:jc w:val="both"/>
        <w:rPr>
          <w:rStyle w:val="eop"/>
        </w:rPr>
      </w:pPr>
    </w:p>
    <w:p w14:paraId="0A6FDCDC" w14:textId="443B0AB7" w:rsidR="0F4D6328" w:rsidRDefault="71F56078" w:rsidP="006A443F">
      <w:pPr>
        <w:pStyle w:val="Pealkiri1"/>
        <w:spacing w:before="0" w:line="240" w:lineRule="auto"/>
        <w:rPr>
          <w:rStyle w:val="eop"/>
          <w:rFonts w:asciiTheme="minorHAnsi" w:eastAsiaTheme="minorEastAsia" w:hAnsiTheme="minorHAnsi" w:cstheme="minorBidi"/>
          <w:color w:val="auto"/>
          <w:sz w:val="22"/>
          <w:szCs w:val="22"/>
        </w:rPr>
      </w:pPr>
      <w:bookmarkStart w:id="40" w:name="_Toc261238288"/>
      <w:bookmarkStart w:id="41" w:name="_Toc183318394"/>
      <w:bookmarkStart w:id="42" w:name="_Toc173748441"/>
      <w:r w:rsidRPr="006A443F">
        <w:t xml:space="preserve">5. </w:t>
      </w:r>
      <w:r w:rsidR="3D4E5FB5" w:rsidRPr="006A443F">
        <w:t xml:space="preserve">Eelnõu vastavus </w:t>
      </w:r>
      <w:r w:rsidR="3C1315EB" w:rsidRPr="006A443F">
        <w:t xml:space="preserve">rahvusvahelisele ja </w:t>
      </w:r>
      <w:r w:rsidR="3D4E5FB5" w:rsidRPr="006A443F">
        <w:t>Euroopa Liidu õigusele</w:t>
      </w:r>
      <w:bookmarkEnd w:id="40"/>
      <w:bookmarkEnd w:id="41"/>
      <w:bookmarkEnd w:id="42"/>
      <w:r w:rsidR="3D4E5FB5">
        <w:t> </w:t>
      </w:r>
    </w:p>
    <w:p w14:paraId="6C12BA69" w14:textId="77777777" w:rsidR="00405B66" w:rsidRDefault="00405B66" w:rsidP="00E57547">
      <w:pPr>
        <w:pStyle w:val="paragraph"/>
        <w:spacing w:before="0" w:beforeAutospacing="0" w:after="0" w:afterAutospacing="0"/>
        <w:jc w:val="both"/>
        <w:rPr>
          <w:rStyle w:val="eop"/>
        </w:rPr>
      </w:pPr>
    </w:p>
    <w:p w14:paraId="58F3310E" w14:textId="19151E14" w:rsidR="00BCF469" w:rsidRDefault="2C7DCC13" w:rsidP="00E57547">
      <w:pPr>
        <w:pStyle w:val="paragraph"/>
        <w:spacing w:before="0" w:beforeAutospacing="0" w:after="0" w:afterAutospacing="0"/>
        <w:jc w:val="both"/>
        <w:rPr>
          <w:rStyle w:val="eop"/>
        </w:rPr>
      </w:pPr>
      <w:r w:rsidRPr="321C0898">
        <w:rPr>
          <w:rStyle w:val="eop"/>
        </w:rPr>
        <w:t>Kliimamuutuse leevendamise põhiraamistik ja p</w:t>
      </w:r>
      <w:r w:rsidR="008F022A">
        <w:rPr>
          <w:rStyle w:val="eop"/>
        </w:rPr>
        <w:t>õhimõtted</w:t>
      </w:r>
      <w:r w:rsidRPr="321C0898">
        <w:rPr>
          <w:rStyle w:val="eop"/>
        </w:rPr>
        <w:t xml:space="preserve"> tulenevad 1992. a</w:t>
      </w:r>
      <w:r w:rsidR="00C35FDA">
        <w:rPr>
          <w:rStyle w:val="eop"/>
        </w:rPr>
        <w:t>astal</w:t>
      </w:r>
      <w:r w:rsidRPr="321C0898">
        <w:rPr>
          <w:rStyle w:val="eop"/>
        </w:rPr>
        <w:t xml:space="preserve"> </w:t>
      </w:r>
      <w:r w:rsidR="00405B66">
        <w:rPr>
          <w:rStyle w:val="eop"/>
        </w:rPr>
        <w:t>vastu võetud</w:t>
      </w:r>
      <w:r w:rsidRPr="321C0898">
        <w:rPr>
          <w:rStyle w:val="eop"/>
        </w:rPr>
        <w:t xml:space="preserve"> ÜRO kliimamuutuste raamkonventsiooni (UNFCCC) ja 2015. a</w:t>
      </w:r>
      <w:r w:rsidR="00C35FDA">
        <w:rPr>
          <w:rStyle w:val="eop"/>
        </w:rPr>
        <w:t>astal</w:t>
      </w:r>
      <w:r w:rsidRPr="321C0898">
        <w:rPr>
          <w:rStyle w:val="eop"/>
        </w:rPr>
        <w:t xml:space="preserve"> Pariisi kokkuleppega seatud globaalsetest kliimaeesmärkidest. Detsembris 2015 </w:t>
      </w:r>
      <w:r w:rsidR="008F022A">
        <w:rPr>
          <w:rStyle w:val="eop"/>
        </w:rPr>
        <w:t>peetud</w:t>
      </w:r>
      <w:r w:rsidRPr="321C0898">
        <w:rPr>
          <w:rStyle w:val="eop"/>
        </w:rPr>
        <w:t xml:space="preserve"> Pariisi kliimakonverentsil COP21 võtsid 195 riiki vastu globaalse, õiguslikult siduva kokkuleppe kliima soojenemise pidurdamiseks. Euroopa Liit ratifitseeris selle 5. oktoobril 2016 ning Eesti 4. novembril 2016. aastal. Pariisi kokkuleppe põhieesmärgid on kliimamuutuste leevendamine ja KHG heitkoguste vähendamine, et hoida ülemaailmse keskmise temperatuuri tõusu tuntavalt allpool 2 °C võrreldes tööstusrevolutsioonieelse tasemega ning püüdes piirata temperatuuri tõusu 1,5 °C võrreldes tööstusrevolutsioonieelse tasemega.</w:t>
      </w:r>
    </w:p>
    <w:p w14:paraId="3C640C11" w14:textId="77777777" w:rsidR="00BCF469" w:rsidRDefault="00BCF469" w:rsidP="00E57547">
      <w:pPr>
        <w:pStyle w:val="paragraph"/>
        <w:spacing w:before="0" w:beforeAutospacing="0" w:after="0" w:afterAutospacing="0"/>
        <w:jc w:val="both"/>
        <w:rPr>
          <w:rStyle w:val="eop"/>
        </w:rPr>
      </w:pPr>
    </w:p>
    <w:p w14:paraId="2DFE7BC8" w14:textId="2252970E" w:rsidR="00BCF469" w:rsidRDefault="2C7DCC13" w:rsidP="00E57547">
      <w:pPr>
        <w:pStyle w:val="paragraph"/>
        <w:spacing w:before="0" w:beforeAutospacing="0" w:after="0" w:afterAutospacing="0"/>
        <w:jc w:val="both"/>
        <w:rPr>
          <w:rStyle w:val="eop"/>
        </w:rPr>
      </w:pPr>
      <w:r w:rsidRPr="321C0898">
        <w:rPr>
          <w:rStyle w:val="eop"/>
        </w:rPr>
        <w:t>E</w:t>
      </w:r>
      <w:r w:rsidR="008F022A">
        <w:rPr>
          <w:rStyle w:val="eop"/>
        </w:rPr>
        <w:t>Li</w:t>
      </w:r>
      <w:r w:rsidRPr="321C0898">
        <w:rPr>
          <w:rStyle w:val="eop"/>
        </w:rPr>
        <w:t xml:space="preserve"> liikmesriigid on otsustanud, et tegutsevad Pariisi kokkuleppes ettenähtud kohustuste täitmisel ühiselt (vt nõukogu</w:t>
      </w:r>
      <w:r w:rsidR="006A738A">
        <w:rPr>
          <w:rStyle w:val="eop"/>
        </w:rPr>
        <w:t xml:space="preserve"> </w:t>
      </w:r>
      <w:r w:rsidRPr="321C0898">
        <w:rPr>
          <w:rStyle w:val="eop"/>
        </w:rPr>
        <w:t>otsus (EL) 2016/184</w:t>
      </w:r>
      <w:r w:rsidRPr="321C0898">
        <w:rPr>
          <w:rStyle w:val="eop"/>
          <w:rFonts w:asciiTheme="minorHAnsi" w:eastAsiaTheme="minorEastAsia" w:hAnsiTheme="minorHAnsi" w:cstheme="minorBidi"/>
        </w:rPr>
        <w:t xml:space="preserve">1 </w:t>
      </w:r>
      <w:r w:rsidRPr="321C0898">
        <w:rPr>
          <w:rStyle w:val="eop"/>
        </w:rPr>
        <w:t>Ühinenud Rahvaste Organisatsiooni kliimamuutuste raamkonventsiooni alusel vastu võetud Pariisi kokkuleppe Euroopa Liidu nimel sõlmimise kohta).</w:t>
      </w:r>
      <w:r w:rsidR="006A738A">
        <w:rPr>
          <w:rStyle w:val="eop"/>
        </w:rPr>
        <w:t xml:space="preserve"> </w:t>
      </w:r>
      <w:r w:rsidRPr="321C0898">
        <w:rPr>
          <w:rStyle w:val="eop"/>
        </w:rPr>
        <w:t>Seega raporteerib Euroopa Liit Pariisi kokkuleppe raames kohustuste täitmisest ühiselt, s</w:t>
      </w:r>
      <w:r w:rsidR="00A6597F">
        <w:rPr>
          <w:rStyle w:val="eop"/>
        </w:rPr>
        <w:t>h</w:t>
      </w:r>
      <w:r w:rsidRPr="321C0898">
        <w:rPr>
          <w:rStyle w:val="eop"/>
        </w:rPr>
        <w:t xml:space="preserve"> esitab E</w:t>
      </w:r>
      <w:r w:rsidR="00A6597F">
        <w:rPr>
          <w:rStyle w:val="eop"/>
        </w:rPr>
        <w:t>L</w:t>
      </w:r>
      <w:r w:rsidRPr="321C0898">
        <w:rPr>
          <w:rStyle w:val="eop"/>
        </w:rPr>
        <w:t xml:space="preserve"> ühiselt ka riiklikult kindlaksmääratud panuse (</w:t>
      </w:r>
      <w:proofErr w:type="spellStart"/>
      <w:r w:rsidRPr="321C0898">
        <w:rPr>
          <w:rStyle w:val="eop"/>
          <w:i/>
          <w:iCs/>
        </w:rPr>
        <w:t>nationally</w:t>
      </w:r>
      <w:proofErr w:type="spellEnd"/>
      <w:r w:rsidRPr="321C0898">
        <w:rPr>
          <w:rStyle w:val="eop"/>
          <w:i/>
          <w:iCs/>
        </w:rPr>
        <w:t xml:space="preserve"> </w:t>
      </w:r>
      <w:proofErr w:type="spellStart"/>
      <w:r w:rsidRPr="321C0898">
        <w:rPr>
          <w:rStyle w:val="eop"/>
          <w:i/>
          <w:iCs/>
        </w:rPr>
        <w:t>determined</w:t>
      </w:r>
      <w:proofErr w:type="spellEnd"/>
      <w:r w:rsidRPr="321C0898">
        <w:rPr>
          <w:rStyle w:val="eop"/>
          <w:i/>
          <w:iCs/>
        </w:rPr>
        <w:t xml:space="preserve"> </w:t>
      </w:r>
      <w:proofErr w:type="spellStart"/>
      <w:r w:rsidRPr="321C0898">
        <w:rPr>
          <w:rStyle w:val="eop"/>
          <w:i/>
          <w:iCs/>
        </w:rPr>
        <w:t>contribution</w:t>
      </w:r>
      <w:proofErr w:type="spellEnd"/>
      <w:r w:rsidRPr="321C0898">
        <w:rPr>
          <w:rStyle w:val="eop"/>
          <w:i/>
          <w:iCs/>
        </w:rPr>
        <w:t>, NDC</w:t>
      </w:r>
      <w:r w:rsidRPr="321C0898">
        <w:rPr>
          <w:rStyle w:val="eop"/>
        </w:rPr>
        <w:t xml:space="preserve">). Liikmesriigid eraldi </w:t>
      </w:r>
      <w:proofErr w:type="spellStart"/>
      <w:r w:rsidRPr="321C0898">
        <w:rPr>
          <w:rStyle w:val="eop"/>
        </w:rPr>
        <w:t>NDCsid</w:t>
      </w:r>
      <w:proofErr w:type="spellEnd"/>
      <w:r w:rsidRPr="321C0898">
        <w:rPr>
          <w:rStyle w:val="eop"/>
        </w:rPr>
        <w:t xml:space="preserve"> ei esita.</w:t>
      </w:r>
    </w:p>
    <w:p w14:paraId="41702819" w14:textId="2D494EA4" w:rsidR="00BCF469" w:rsidRDefault="00BCF469" w:rsidP="00E57547">
      <w:pPr>
        <w:pStyle w:val="paragraph"/>
        <w:spacing w:before="0" w:beforeAutospacing="0" w:after="0" w:afterAutospacing="0"/>
        <w:jc w:val="both"/>
        <w:rPr>
          <w:rStyle w:val="eop"/>
        </w:rPr>
      </w:pPr>
    </w:p>
    <w:p w14:paraId="46375B2D" w14:textId="7F7115B0" w:rsidR="00BCF469" w:rsidRDefault="2C7DCC13" w:rsidP="00E57547">
      <w:pPr>
        <w:pStyle w:val="paragraph"/>
        <w:spacing w:before="0" w:beforeAutospacing="0" w:after="0" w:afterAutospacing="0"/>
        <w:jc w:val="both"/>
        <w:rPr>
          <w:rStyle w:val="eop"/>
        </w:rPr>
      </w:pPr>
      <w:r w:rsidRPr="321C0898">
        <w:rPr>
          <w:rStyle w:val="eop"/>
        </w:rPr>
        <w:t>Lisaks rahvusvahelistele kliimakokkulepetele on Eesti võtnud kliimamuutusi leevendavaid kohustusi E</w:t>
      </w:r>
      <w:r w:rsidR="00405B66">
        <w:rPr>
          <w:rStyle w:val="eop"/>
        </w:rPr>
        <w:t>Li</w:t>
      </w:r>
      <w:r w:rsidRPr="321C0898">
        <w:rPr>
          <w:rStyle w:val="eop"/>
        </w:rPr>
        <w:t xml:space="preserve"> õigusaktide</w:t>
      </w:r>
      <w:r w:rsidR="008F022A">
        <w:rPr>
          <w:rStyle w:val="eop"/>
        </w:rPr>
        <w:t>st</w:t>
      </w:r>
      <w:r w:rsidRPr="321C0898">
        <w:rPr>
          <w:rStyle w:val="eop"/>
        </w:rPr>
        <w:t>. 2019. aasta lõpus esitas Euroopa Komisjon teatise Euroopa rohelise kokkuleppe kohta. Euroopa roheline kokkulepe on E</w:t>
      </w:r>
      <w:r w:rsidR="00405B66">
        <w:rPr>
          <w:rStyle w:val="eop"/>
        </w:rPr>
        <w:t>Li</w:t>
      </w:r>
      <w:r w:rsidRPr="321C0898">
        <w:rPr>
          <w:rStyle w:val="eop"/>
        </w:rPr>
        <w:t xml:space="preserve"> majanduse kestlikuks muutmise tegevuskava. Selle saavutamise alustalaks on E</w:t>
      </w:r>
      <w:r w:rsidR="00405B66">
        <w:rPr>
          <w:rStyle w:val="eop"/>
        </w:rPr>
        <w:t>Li</w:t>
      </w:r>
      <w:r w:rsidRPr="321C0898">
        <w:rPr>
          <w:rStyle w:val="eop"/>
        </w:rPr>
        <w:t xml:space="preserve"> kliimaneutraalsuse saavutamine aastaks </w:t>
      </w:r>
      <w:r w:rsidRPr="321C0898">
        <w:rPr>
          <w:rStyle w:val="eop"/>
        </w:rPr>
        <w:lastRenderedPageBreak/>
        <w:t>2050, sealjuures tagades õiglase ülemineku jätkusuutmatutes sektorites töötavatele inimestele ja piirkondadele.</w:t>
      </w:r>
    </w:p>
    <w:p w14:paraId="221FDB7D" w14:textId="6E93E56C" w:rsidR="00BCF469" w:rsidRDefault="00BCF469" w:rsidP="00E57547">
      <w:pPr>
        <w:pStyle w:val="paragraph"/>
        <w:spacing w:before="0" w:beforeAutospacing="0" w:after="0" w:afterAutospacing="0"/>
        <w:jc w:val="both"/>
        <w:rPr>
          <w:rStyle w:val="eop"/>
        </w:rPr>
      </w:pPr>
    </w:p>
    <w:p w14:paraId="6909C64C" w14:textId="1B9FBB5D" w:rsidR="00BCF469" w:rsidRDefault="2C7DCC13" w:rsidP="00E57547">
      <w:pPr>
        <w:pStyle w:val="paragraph"/>
        <w:spacing w:before="0" w:beforeAutospacing="0" w:after="0" w:afterAutospacing="0"/>
        <w:jc w:val="both"/>
        <w:rPr>
          <w:rStyle w:val="eop"/>
        </w:rPr>
      </w:pPr>
      <w:r w:rsidRPr="321C0898">
        <w:rPr>
          <w:rStyle w:val="eop"/>
        </w:rPr>
        <w:t>2021. aastal võttis Euroopa Liit vastu Euroopa kliimamääruse (Euroopa Parlamendi ja nõukogu määrus 2021/1119), mis lähtub Pariisi kokkuleppe eesmärkidest ja millega seati üle-</w:t>
      </w:r>
      <w:proofErr w:type="spellStart"/>
      <w:r w:rsidRPr="321C0898">
        <w:rPr>
          <w:rStyle w:val="eop"/>
        </w:rPr>
        <w:t>euroopaline</w:t>
      </w:r>
      <w:proofErr w:type="spellEnd"/>
      <w:r w:rsidRPr="321C0898">
        <w:rPr>
          <w:rStyle w:val="eop"/>
        </w:rPr>
        <w:t xml:space="preserve"> eesmärk saavutada kliimaneutraalsus aastaks 2050 ning vähendada KHG netoheidet vähemalt 55% aastaks 2030.</w:t>
      </w:r>
    </w:p>
    <w:p w14:paraId="736EB936" w14:textId="653B20BF" w:rsidR="00BCF469" w:rsidRPr="00BF64DC" w:rsidRDefault="00BCF469" w:rsidP="00E57547">
      <w:pPr>
        <w:pStyle w:val="paragraph"/>
        <w:spacing w:before="0" w:beforeAutospacing="0" w:after="0" w:afterAutospacing="0"/>
        <w:jc w:val="both"/>
        <w:rPr>
          <w:rStyle w:val="eop"/>
          <w:rFonts w:ascii="Times" w:eastAsia="Times" w:hAnsi="Times" w:cs="Times"/>
        </w:rPr>
      </w:pPr>
    </w:p>
    <w:p w14:paraId="4729C619" w14:textId="09992344" w:rsidR="00BCF469" w:rsidRDefault="2C7DCC13">
      <w:pPr>
        <w:spacing w:after="0" w:line="240" w:lineRule="auto"/>
        <w:ind w:left="-20" w:right="-20"/>
        <w:jc w:val="both"/>
        <w:rPr>
          <w:rFonts w:ascii="Times New Roman" w:eastAsia="Times New Roman" w:hAnsi="Times New Roman" w:cs="Times New Roman"/>
          <w:sz w:val="24"/>
          <w:szCs w:val="24"/>
        </w:rPr>
      </w:pPr>
      <w:r w:rsidRPr="000D46C6">
        <w:rPr>
          <w:rFonts w:ascii="Times New Roman" w:eastAsia="Times" w:hAnsi="Times New Roman" w:cs="Times New Roman"/>
          <w:sz w:val="24"/>
          <w:szCs w:val="24"/>
        </w:rPr>
        <w:t xml:space="preserve">Euroopa Komisjon esitas 6. veebruaril 2024 soovituse </w:t>
      </w:r>
      <w:r w:rsidR="00B46A92" w:rsidRPr="000D46C6">
        <w:rPr>
          <w:rFonts w:ascii="Times New Roman" w:eastAsia="Times" w:hAnsi="Times New Roman" w:cs="Times New Roman"/>
          <w:sz w:val="24"/>
          <w:szCs w:val="24"/>
        </w:rPr>
        <w:t>2040. aasta kliimaeesmärgi kohta</w:t>
      </w:r>
      <w:r w:rsidR="00B46A92" w:rsidRPr="003F567C">
        <w:rPr>
          <w:rStyle w:val="Allmrkuseviide"/>
          <w:rFonts w:ascii="Times New Roman" w:eastAsia="Times" w:hAnsi="Times New Roman" w:cs="Times New Roman"/>
          <w:sz w:val="24"/>
          <w:szCs w:val="24"/>
        </w:rPr>
        <w:footnoteReference w:id="42"/>
      </w:r>
      <w:r w:rsidR="00B46A92" w:rsidRPr="000D46C6">
        <w:rPr>
          <w:rFonts w:ascii="Times New Roman" w:eastAsia="Times" w:hAnsi="Times New Roman" w:cs="Times New Roman"/>
          <w:sz w:val="24"/>
          <w:szCs w:val="24"/>
        </w:rPr>
        <w:t>.</w:t>
      </w:r>
      <w:r w:rsidR="00B46A92" w:rsidRPr="00BF64DC">
        <w:rPr>
          <w:rFonts w:ascii="Times" w:eastAsia="Times" w:hAnsi="Times" w:cs="Times"/>
        </w:rPr>
        <w:t xml:space="preserve"> </w:t>
      </w:r>
      <w:r w:rsidRPr="000D46C6">
        <w:rPr>
          <w:rFonts w:ascii="Times New Roman" w:eastAsia="Times" w:hAnsi="Times New Roman" w:cs="Times New Roman"/>
          <w:sz w:val="24"/>
          <w:szCs w:val="24"/>
        </w:rPr>
        <w:t xml:space="preserve">EL on seadnud </w:t>
      </w:r>
      <w:r w:rsidR="00B46A92" w:rsidRPr="000D46C6">
        <w:rPr>
          <w:rFonts w:ascii="Times New Roman" w:eastAsia="Times" w:hAnsi="Times New Roman" w:cs="Times New Roman"/>
          <w:sz w:val="24"/>
          <w:szCs w:val="24"/>
        </w:rPr>
        <w:t>kliimamäärusega</w:t>
      </w:r>
      <w:r w:rsidR="00B46A92" w:rsidRPr="000D46C6">
        <w:rPr>
          <w:rStyle w:val="Allmrkuseviide"/>
          <w:rFonts w:ascii="Times New Roman" w:eastAsia="Times" w:hAnsi="Times New Roman" w:cs="Times New Roman"/>
          <w:sz w:val="24"/>
          <w:szCs w:val="24"/>
        </w:rPr>
        <w:footnoteReference w:id="43"/>
      </w:r>
      <w:r w:rsidRPr="000D46C6">
        <w:rPr>
          <w:rFonts w:ascii="Times New Roman" w:eastAsia="Times" w:hAnsi="Times New Roman" w:cs="Times New Roman"/>
          <w:sz w:val="24"/>
          <w:szCs w:val="24"/>
        </w:rPr>
        <w:t xml:space="preserve"> </w:t>
      </w:r>
      <w:r w:rsidRPr="000D46C6">
        <w:rPr>
          <w:rFonts w:ascii="Times New Roman" w:eastAsia="Times New Roman" w:hAnsi="Times New Roman" w:cs="Times New Roman"/>
          <w:sz w:val="24"/>
          <w:szCs w:val="24"/>
        </w:rPr>
        <w:t>õiguslikult siduva eesmärgi saavutada E</w:t>
      </w:r>
      <w:r w:rsidR="008F022A" w:rsidRPr="000D46C6">
        <w:rPr>
          <w:rFonts w:ascii="Times New Roman" w:eastAsia="Times New Roman" w:hAnsi="Times New Roman" w:cs="Times New Roman"/>
          <w:sz w:val="24"/>
          <w:szCs w:val="24"/>
        </w:rPr>
        <w:t>Lis tervikuna</w:t>
      </w:r>
      <w:r w:rsidRPr="000D46C6">
        <w:rPr>
          <w:rFonts w:ascii="Times New Roman" w:eastAsia="Times New Roman" w:hAnsi="Times New Roman" w:cs="Times New Roman"/>
          <w:sz w:val="24"/>
          <w:szCs w:val="24"/>
        </w:rPr>
        <w:t xml:space="preserve"> 2050. aastaks kliimaneutraalsus.</w:t>
      </w:r>
      <w:r w:rsidRPr="321C0898">
        <w:rPr>
          <w:rFonts w:ascii="Times New Roman" w:eastAsia="Times New Roman" w:hAnsi="Times New Roman" w:cs="Times New Roman"/>
          <w:sz w:val="24"/>
          <w:szCs w:val="24"/>
        </w:rPr>
        <w:t xml:space="preserve"> Teatises antakse vaid hinnang ja soovitus, kui palju on vaja 2040. aastaks KHG vähendada, et </w:t>
      </w:r>
      <w:r w:rsidR="008F022A">
        <w:rPr>
          <w:rFonts w:ascii="Times New Roman" w:eastAsia="Times New Roman" w:hAnsi="Times New Roman" w:cs="Times New Roman"/>
          <w:sz w:val="24"/>
          <w:szCs w:val="24"/>
        </w:rPr>
        <w:t xml:space="preserve">see </w:t>
      </w:r>
      <w:r w:rsidRPr="321C0898">
        <w:rPr>
          <w:rFonts w:ascii="Times New Roman" w:eastAsia="Times New Roman" w:hAnsi="Times New Roman" w:cs="Times New Roman"/>
          <w:sz w:val="24"/>
          <w:szCs w:val="24"/>
        </w:rPr>
        <w:t>oleks teostatav ja võimalik saavutada 2050. aastaks</w:t>
      </w:r>
      <w:r w:rsidR="008F022A">
        <w:rPr>
          <w:rFonts w:ascii="Times New Roman" w:eastAsia="Times New Roman" w:hAnsi="Times New Roman" w:cs="Times New Roman"/>
          <w:sz w:val="24"/>
          <w:szCs w:val="24"/>
        </w:rPr>
        <w:t>.</w:t>
      </w:r>
      <w:r w:rsidRPr="321C0898">
        <w:rPr>
          <w:rFonts w:ascii="Times New Roman" w:eastAsia="Times New Roman" w:hAnsi="Times New Roman" w:cs="Times New Roman"/>
          <w:sz w:val="24"/>
          <w:szCs w:val="24"/>
        </w:rPr>
        <w:t xml:space="preserve"> Komisjoni soovitus selleks on KHG heite vähendamine 90% võrreldes 1990. aastaga. Senisest oluliselt enam nähakse KHG vähendamise kõrval rolli ka CO</w:t>
      </w:r>
      <w:r w:rsidRPr="00BF64DC">
        <w:rPr>
          <w:rFonts w:ascii="Times New Roman" w:eastAsia="Times New Roman" w:hAnsi="Times New Roman" w:cs="Times New Roman"/>
          <w:sz w:val="24"/>
          <w:szCs w:val="24"/>
          <w:vertAlign w:val="subscript"/>
        </w:rPr>
        <w:t>2</w:t>
      </w:r>
      <w:r w:rsidRPr="321C0898">
        <w:rPr>
          <w:rFonts w:ascii="Times New Roman" w:eastAsia="Times New Roman" w:hAnsi="Times New Roman" w:cs="Times New Roman"/>
          <w:sz w:val="24"/>
          <w:szCs w:val="24"/>
        </w:rPr>
        <w:t xml:space="preserve"> heite tööstuslikul ja looduslikul eemaldamisel. Koos 2040 teatisega esitati eraldi </w:t>
      </w:r>
      <w:r w:rsidR="001035C9" w:rsidRPr="00BF64DC">
        <w:rPr>
          <w:rFonts w:ascii="Times New Roman" w:hAnsi="Times New Roman" w:cs="Times New Roman"/>
          <w:sz w:val="24"/>
          <w:szCs w:val="24"/>
        </w:rPr>
        <w:t>tööstusliku süsiniku</w:t>
      </w:r>
      <w:r w:rsidR="3B6F6033" w:rsidRPr="0E85BFA3">
        <w:rPr>
          <w:rFonts w:ascii="Times New Roman" w:hAnsi="Times New Roman" w:cs="Times New Roman"/>
          <w:sz w:val="24"/>
          <w:szCs w:val="24"/>
        </w:rPr>
        <w:t>majanduse</w:t>
      </w:r>
      <w:r w:rsidR="001035C9" w:rsidRPr="00BF64DC">
        <w:rPr>
          <w:rFonts w:ascii="Times New Roman" w:hAnsi="Times New Roman" w:cs="Times New Roman"/>
          <w:sz w:val="24"/>
          <w:szCs w:val="24"/>
        </w:rPr>
        <w:t xml:space="preserve"> teatis</w:t>
      </w:r>
      <w:r w:rsidR="001035C9" w:rsidRPr="003F567C">
        <w:rPr>
          <w:rStyle w:val="Allmrkuseviide"/>
          <w:rFonts w:ascii="Times New Roman" w:eastAsia="Times New Roman" w:hAnsi="Times New Roman" w:cs="Times New Roman"/>
          <w:sz w:val="24"/>
          <w:szCs w:val="24"/>
        </w:rPr>
        <w:footnoteReference w:id="44"/>
      </w:r>
      <w:r w:rsidRPr="321C0898">
        <w:rPr>
          <w:rFonts w:ascii="Times New Roman" w:eastAsia="Times New Roman" w:hAnsi="Times New Roman" w:cs="Times New Roman"/>
          <w:sz w:val="24"/>
          <w:szCs w:val="24"/>
        </w:rPr>
        <w:t>.</w:t>
      </w:r>
      <w:r>
        <w:t xml:space="preserve"> </w:t>
      </w:r>
      <w:r w:rsidRPr="321C0898">
        <w:rPr>
          <w:rFonts w:ascii="Times New Roman" w:eastAsia="Times New Roman" w:hAnsi="Times New Roman" w:cs="Times New Roman"/>
          <w:sz w:val="24"/>
          <w:szCs w:val="24"/>
        </w:rPr>
        <w:t>Süsinikuhaldamise ja sellega samal ajal esitatud 2040 eesmärgi teatis kirjeldavad</w:t>
      </w:r>
      <w:r w:rsidR="008F022A">
        <w:rPr>
          <w:rFonts w:ascii="Times New Roman" w:eastAsia="Times New Roman" w:hAnsi="Times New Roman" w:cs="Times New Roman"/>
          <w:sz w:val="24"/>
          <w:szCs w:val="24"/>
        </w:rPr>
        <w:t>,</w:t>
      </w:r>
      <w:r w:rsidRPr="321C0898">
        <w:rPr>
          <w:rFonts w:ascii="Times New Roman" w:eastAsia="Times New Roman" w:hAnsi="Times New Roman" w:cs="Times New Roman"/>
          <w:sz w:val="24"/>
          <w:szCs w:val="24"/>
        </w:rPr>
        <w:t xml:space="preserve"> kuidas on 2040. aastaks võimalik E</w:t>
      </w:r>
      <w:r w:rsidR="00405B66">
        <w:rPr>
          <w:rFonts w:ascii="Times New Roman" w:eastAsia="Times New Roman" w:hAnsi="Times New Roman" w:cs="Times New Roman"/>
          <w:sz w:val="24"/>
          <w:szCs w:val="24"/>
        </w:rPr>
        <w:t>Lis</w:t>
      </w:r>
      <w:r w:rsidRPr="321C0898">
        <w:rPr>
          <w:rFonts w:ascii="Times New Roman" w:eastAsia="Times New Roman" w:hAnsi="Times New Roman" w:cs="Times New Roman"/>
          <w:sz w:val="24"/>
          <w:szCs w:val="24"/>
        </w:rPr>
        <w:t xml:space="preserve"> vähemalt 250 m</w:t>
      </w:r>
      <w:r w:rsidR="00893474">
        <w:rPr>
          <w:rFonts w:ascii="Times New Roman" w:eastAsia="Times New Roman" w:hAnsi="Times New Roman" w:cs="Times New Roman"/>
          <w:sz w:val="24"/>
          <w:szCs w:val="24"/>
        </w:rPr>
        <w:t>ln</w:t>
      </w:r>
      <w:r w:rsidRPr="321C0898">
        <w:rPr>
          <w:rFonts w:ascii="Times New Roman" w:eastAsia="Times New Roman" w:hAnsi="Times New Roman" w:cs="Times New Roman"/>
          <w:sz w:val="24"/>
          <w:szCs w:val="24"/>
        </w:rPr>
        <w:t xml:space="preserve"> tonni CO</w:t>
      </w:r>
      <w:r w:rsidRPr="00BF64DC">
        <w:rPr>
          <w:rFonts w:ascii="Times New Roman" w:eastAsia="Times New Roman" w:hAnsi="Times New Roman" w:cs="Times New Roman"/>
          <w:sz w:val="24"/>
          <w:szCs w:val="24"/>
          <w:vertAlign w:val="subscript"/>
        </w:rPr>
        <w:t xml:space="preserve">2 </w:t>
      </w:r>
      <w:r w:rsidRPr="321C0898">
        <w:rPr>
          <w:rFonts w:ascii="Times New Roman" w:eastAsia="Times New Roman" w:hAnsi="Times New Roman" w:cs="Times New Roman"/>
          <w:sz w:val="24"/>
          <w:szCs w:val="24"/>
        </w:rPr>
        <w:t>aastas kinni püüda. Lisaks nähakse sektorites, kus heitkoguste vähendamine on keeruline (</w:t>
      </w:r>
      <w:proofErr w:type="spellStart"/>
      <w:r w:rsidRPr="357EF7B9">
        <w:rPr>
          <w:rFonts w:ascii="Times New Roman" w:hAnsi="Times New Roman"/>
          <w:i/>
          <w:iCs/>
          <w:sz w:val="24"/>
          <w:szCs w:val="24"/>
        </w:rPr>
        <w:t>hard-to-abate</w:t>
      </w:r>
      <w:proofErr w:type="spellEnd"/>
      <w:r w:rsidRPr="357EF7B9">
        <w:rPr>
          <w:rFonts w:ascii="Times New Roman" w:hAnsi="Times New Roman"/>
          <w:i/>
          <w:iCs/>
          <w:sz w:val="24"/>
          <w:szCs w:val="24"/>
        </w:rPr>
        <w:t xml:space="preserve"> </w:t>
      </w:r>
      <w:proofErr w:type="spellStart"/>
      <w:r w:rsidRPr="357EF7B9">
        <w:rPr>
          <w:rFonts w:ascii="Times New Roman" w:hAnsi="Times New Roman"/>
          <w:i/>
          <w:iCs/>
          <w:sz w:val="24"/>
          <w:szCs w:val="24"/>
        </w:rPr>
        <w:t>sectors</w:t>
      </w:r>
      <w:proofErr w:type="spellEnd"/>
      <w:r w:rsidRPr="321C0898">
        <w:rPr>
          <w:rFonts w:ascii="Times New Roman" w:eastAsia="Times New Roman" w:hAnsi="Times New Roman" w:cs="Times New Roman"/>
          <w:sz w:val="24"/>
          <w:szCs w:val="24"/>
        </w:rPr>
        <w:t xml:space="preserve">), lahendusena </w:t>
      </w:r>
      <w:r w:rsidR="008F022A">
        <w:rPr>
          <w:rFonts w:ascii="Times New Roman" w:eastAsia="Times New Roman" w:hAnsi="Times New Roman" w:cs="Times New Roman"/>
          <w:sz w:val="24"/>
          <w:szCs w:val="24"/>
        </w:rPr>
        <w:t>lisaks</w:t>
      </w:r>
      <w:r w:rsidR="6415A073">
        <w:rPr>
          <w:rFonts w:ascii="Times New Roman" w:eastAsia="Times New Roman" w:hAnsi="Times New Roman" w:cs="Times New Roman"/>
          <w:sz w:val="24"/>
          <w:szCs w:val="24"/>
        </w:rPr>
        <w:t xml:space="preserve"> </w:t>
      </w:r>
      <w:r w:rsidRPr="321C0898">
        <w:rPr>
          <w:rFonts w:ascii="Times New Roman" w:eastAsia="Times New Roman" w:hAnsi="Times New Roman" w:cs="Times New Roman"/>
          <w:sz w:val="24"/>
          <w:szCs w:val="24"/>
        </w:rPr>
        <w:t>looduslikele CO</w:t>
      </w:r>
      <w:r w:rsidRPr="00BF64DC">
        <w:rPr>
          <w:rFonts w:ascii="Times New Roman" w:eastAsia="Times New Roman" w:hAnsi="Times New Roman" w:cs="Times New Roman"/>
          <w:sz w:val="24"/>
          <w:szCs w:val="24"/>
          <w:vertAlign w:val="subscript"/>
        </w:rPr>
        <w:t>2</w:t>
      </w:r>
      <w:r w:rsidRPr="321C0898">
        <w:rPr>
          <w:rFonts w:ascii="Times New Roman" w:eastAsia="Times New Roman" w:hAnsi="Times New Roman" w:cs="Times New Roman"/>
          <w:sz w:val="24"/>
          <w:szCs w:val="24"/>
        </w:rPr>
        <w:t xml:space="preserve"> sidumise lahendustele ka tehnoloogilist CO</w:t>
      </w:r>
      <w:r w:rsidRPr="00BF64DC">
        <w:rPr>
          <w:rFonts w:ascii="Times New Roman" w:eastAsia="Times New Roman" w:hAnsi="Times New Roman" w:cs="Times New Roman"/>
          <w:sz w:val="24"/>
          <w:szCs w:val="24"/>
          <w:vertAlign w:val="subscript"/>
        </w:rPr>
        <w:t>2</w:t>
      </w:r>
      <w:r w:rsidRPr="321C0898">
        <w:rPr>
          <w:rFonts w:ascii="Times New Roman" w:eastAsia="Times New Roman" w:hAnsi="Times New Roman" w:cs="Times New Roman"/>
          <w:sz w:val="24"/>
          <w:szCs w:val="24"/>
        </w:rPr>
        <w:t xml:space="preserve"> püüdmist. Vastavad tehnoloogiad vajavad veel aga arendamist ning on tehnoloogilise valmisoleku skaala </w:t>
      </w:r>
      <w:proofErr w:type="spellStart"/>
      <w:r w:rsidRPr="321C0898">
        <w:rPr>
          <w:rFonts w:ascii="Times New Roman" w:eastAsia="Times New Roman" w:hAnsi="Times New Roman" w:cs="Times New Roman"/>
          <w:sz w:val="24"/>
          <w:szCs w:val="24"/>
        </w:rPr>
        <w:t>allotsas</w:t>
      </w:r>
      <w:proofErr w:type="spellEnd"/>
      <w:r w:rsidRPr="321C0898">
        <w:rPr>
          <w:rFonts w:ascii="Times New Roman" w:eastAsia="Times New Roman" w:hAnsi="Times New Roman" w:cs="Times New Roman"/>
          <w:sz w:val="24"/>
          <w:szCs w:val="24"/>
        </w:rPr>
        <w:t xml:space="preserve"> ehk neid pole </w:t>
      </w:r>
      <w:proofErr w:type="spellStart"/>
      <w:r w:rsidRPr="321C0898">
        <w:rPr>
          <w:rFonts w:ascii="Times New Roman" w:eastAsia="Times New Roman" w:hAnsi="Times New Roman" w:cs="Times New Roman"/>
          <w:sz w:val="24"/>
          <w:szCs w:val="24"/>
        </w:rPr>
        <w:t>skaleeritud</w:t>
      </w:r>
      <w:proofErr w:type="spellEnd"/>
      <w:r w:rsidRPr="321C0898">
        <w:rPr>
          <w:rFonts w:ascii="Times New Roman" w:eastAsia="Times New Roman" w:hAnsi="Times New Roman" w:cs="Times New Roman"/>
          <w:sz w:val="24"/>
          <w:szCs w:val="24"/>
        </w:rPr>
        <w:t xml:space="preserve"> </w:t>
      </w:r>
      <w:r w:rsidR="008F022A">
        <w:rPr>
          <w:rFonts w:ascii="Times New Roman" w:eastAsia="Times New Roman" w:hAnsi="Times New Roman" w:cs="Times New Roman"/>
          <w:sz w:val="24"/>
          <w:szCs w:val="24"/>
        </w:rPr>
        <w:t>ega</w:t>
      </w:r>
      <w:r w:rsidRPr="321C0898">
        <w:rPr>
          <w:rFonts w:ascii="Times New Roman" w:eastAsia="Times New Roman" w:hAnsi="Times New Roman" w:cs="Times New Roman"/>
          <w:sz w:val="24"/>
          <w:szCs w:val="24"/>
        </w:rPr>
        <w:t xml:space="preserve"> tõestatud kommertslikus kasutuses. Puudub </w:t>
      </w:r>
      <w:r w:rsidR="00C760C2">
        <w:rPr>
          <w:rFonts w:ascii="Times New Roman" w:eastAsia="Times New Roman" w:hAnsi="Times New Roman" w:cs="Times New Roman"/>
          <w:sz w:val="24"/>
          <w:szCs w:val="24"/>
        </w:rPr>
        <w:t>info</w:t>
      </w:r>
      <w:r w:rsidRPr="321C0898">
        <w:rPr>
          <w:rFonts w:ascii="Times New Roman" w:eastAsia="Times New Roman" w:hAnsi="Times New Roman" w:cs="Times New Roman"/>
          <w:sz w:val="24"/>
          <w:szCs w:val="24"/>
        </w:rPr>
        <w:t xml:space="preserve"> nende töökindlusest ning kuludest.</w:t>
      </w:r>
    </w:p>
    <w:p w14:paraId="79DBB67A" w14:textId="77777777" w:rsidR="00405B66" w:rsidRDefault="00405B66" w:rsidP="00BF64DC">
      <w:pPr>
        <w:spacing w:after="0" w:line="240" w:lineRule="auto"/>
        <w:ind w:left="-20" w:right="-20"/>
        <w:jc w:val="both"/>
        <w:rPr>
          <w:rFonts w:ascii="Times New Roman" w:eastAsia="Times New Roman" w:hAnsi="Times New Roman" w:cs="Times New Roman"/>
          <w:sz w:val="24"/>
          <w:szCs w:val="24"/>
        </w:rPr>
      </w:pPr>
    </w:p>
    <w:p w14:paraId="51D08AD4" w14:textId="6ABEDBD1" w:rsidR="00BF0C96" w:rsidRPr="007071A9" w:rsidRDefault="71F56078" w:rsidP="00BF64DC">
      <w:pPr>
        <w:pStyle w:val="Pealkiri1"/>
        <w:spacing w:before="0" w:line="240" w:lineRule="auto"/>
        <w:rPr>
          <w:rStyle w:val="eop"/>
          <w:rFonts w:asciiTheme="minorHAnsi" w:eastAsiaTheme="minorEastAsia" w:hAnsiTheme="minorHAnsi" w:cstheme="minorBidi"/>
          <w:color w:val="auto"/>
          <w:sz w:val="22"/>
          <w:szCs w:val="22"/>
        </w:rPr>
      </w:pPr>
      <w:bookmarkStart w:id="43" w:name="_Toc1941381247"/>
      <w:bookmarkStart w:id="44" w:name="_Toc905691817"/>
      <w:bookmarkStart w:id="45" w:name="_Toc173748442"/>
      <w:r>
        <w:t xml:space="preserve">6. </w:t>
      </w:r>
      <w:r w:rsidR="3D4E5FB5">
        <w:t>Seaduse mõju</w:t>
      </w:r>
      <w:bookmarkEnd w:id="43"/>
      <w:bookmarkEnd w:id="44"/>
      <w:bookmarkEnd w:id="45"/>
    </w:p>
    <w:p w14:paraId="074A34FD" w14:textId="77777777" w:rsidR="00405B66" w:rsidRDefault="00405B66" w:rsidP="00E57547">
      <w:pPr>
        <w:pStyle w:val="paragraph"/>
        <w:spacing w:before="0" w:beforeAutospacing="0" w:after="0" w:afterAutospacing="0"/>
        <w:jc w:val="both"/>
        <w:textAlignment w:val="baseline"/>
        <w:rPr>
          <w:rStyle w:val="normaltextrun"/>
        </w:rPr>
      </w:pPr>
    </w:p>
    <w:p w14:paraId="230874F9" w14:textId="7E159E0E" w:rsidR="009B50D0" w:rsidRPr="007071A9" w:rsidRDefault="6AD5318C" w:rsidP="00E57547">
      <w:pPr>
        <w:pStyle w:val="paragraph"/>
        <w:spacing w:before="0" w:beforeAutospacing="0" w:after="0" w:afterAutospacing="0"/>
        <w:jc w:val="both"/>
        <w:textAlignment w:val="baseline"/>
        <w:rPr>
          <w:rStyle w:val="normaltextrun"/>
        </w:rPr>
      </w:pPr>
      <w:commentRangeStart w:id="46"/>
      <w:r w:rsidRPr="19CA0D9E">
        <w:rPr>
          <w:rStyle w:val="normaltextrun"/>
        </w:rPr>
        <w:t>Kliima</w:t>
      </w:r>
      <w:r w:rsidR="16C8E746" w:rsidRPr="19CA0D9E">
        <w:rPr>
          <w:rStyle w:val="normaltextrun"/>
        </w:rPr>
        <w:t xml:space="preserve">kindla majanduse </w:t>
      </w:r>
      <w:r w:rsidRPr="19CA0D9E">
        <w:rPr>
          <w:rStyle w:val="normaltextrun"/>
        </w:rPr>
        <w:t>seadusega kavandat</w:t>
      </w:r>
      <w:r w:rsidR="00C14583">
        <w:rPr>
          <w:rStyle w:val="normaltextrun"/>
        </w:rPr>
        <w:t>ud</w:t>
      </w:r>
      <w:r w:rsidRPr="19CA0D9E">
        <w:rPr>
          <w:rStyle w:val="normaltextrun"/>
        </w:rPr>
        <w:t xml:space="preserve"> </w:t>
      </w:r>
      <w:r w:rsidR="5B28A9EF" w:rsidRPr="19CA0D9E">
        <w:rPr>
          <w:rStyle w:val="normaltextrun"/>
        </w:rPr>
        <w:t>o</w:t>
      </w:r>
      <w:r w:rsidR="3C85203D" w:rsidRPr="19CA0D9E">
        <w:rPr>
          <w:rStyle w:val="normaltextrun"/>
        </w:rPr>
        <w:t xml:space="preserve">lulisemad </w:t>
      </w:r>
      <w:r w:rsidR="30459F12" w:rsidRPr="19CA0D9E">
        <w:rPr>
          <w:rStyle w:val="normaltextrun"/>
        </w:rPr>
        <w:t xml:space="preserve">mõju avaldavad </w:t>
      </w:r>
      <w:r w:rsidR="5CB5FF5E" w:rsidRPr="19CA0D9E">
        <w:rPr>
          <w:rStyle w:val="normaltextrun"/>
        </w:rPr>
        <w:t>valdkonnad</w:t>
      </w:r>
      <w:r w:rsidR="006A738A" w:rsidRPr="19CA0D9E">
        <w:rPr>
          <w:rStyle w:val="normaltextrun"/>
        </w:rPr>
        <w:t xml:space="preserve"> </w:t>
      </w:r>
      <w:r w:rsidR="3738D3F5" w:rsidRPr="19CA0D9E">
        <w:rPr>
          <w:rStyle w:val="normaltextrun"/>
        </w:rPr>
        <w:t>on</w:t>
      </w:r>
      <w:r w:rsidR="3C85203D" w:rsidRPr="19CA0D9E">
        <w:rPr>
          <w:rStyle w:val="normaltextrun"/>
        </w:rPr>
        <w:t>:</w:t>
      </w:r>
    </w:p>
    <w:p w14:paraId="2D4A7F8B" w14:textId="25B11661" w:rsidR="009B50D0" w:rsidRPr="007071A9" w:rsidRDefault="00C14583" w:rsidP="00BF64DC">
      <w:pPr>
        <w:pStyle w:val="paragraph"/>
        <w:spacing w:before="0" w:beforeAutospacing="0" w:after="0" w:afterAutospacing="0"/>
        <w:ind w:left="360"/>
        <w:jc w:val="both"/>
        <w:rPr>
          <w:rStyle w:val="eop"/>
        </w:rPr>
      </w:pPr>
      <w:r>
        <w:rPr>
          <w:rStyle w:val="eop"/>
        </w:rPr>
        <w:t xml:space="preserve">1) </w:t>
      </w:r>
      <w:r w:rsidR="6D855756" w:rsidRPr="61BF6358">
        <w:rPr>
          <w:rStyle w:val="eop"/>
        </w:rPr>
        <w:t>vähese heitega energiatootmine ja tõhus energiakasutus</w:t>
      </w:r>
      <w:r>
        <w:rPr>
          <w:rStyle w:val="eop"/>
        </w:rPr>
        <w:t>;</w:t>
      </w:r>
    </w:p>
    <w:p w14:paraId="262C5166" w14:textId="15B4576A" w:rsidR="1FC353EE" w:rsidRDefault="00C14583" w:rsidP="00BF64DC">
      <w:pPr>
        <w:pStyle w:val="paragraph"/>
        <w:spacing w:before="0" w:beforeAutospacing="0" w:after="0" w:afterAutospacing="0"/>
        <w:ind w:left="360"/>
        <w:jc w:val="both"/>
        <w:rPr>
          <w:color w:val="000000" w:themeColor="text1"/>
        </w:rPr>
      </w:pPr>
      <w:r>
        <w:rPr>
          <w:color w:val="000000" w:themeColor="text1"/>
        </w:rPr>
        <w:t xml:space="preserve">2) </w:t>
      </w:r>
      <w:r w:rsidR="6D855756" w:rsidRPr="61BF6358">
        <w:rPr>
          <w:color w:val="000000" w:themeColor="text1"/>
        </w:rPr>
        <w:t>keskkonnasõbralik transport ja parem liikuvus</w:t>
      </w:r>
      <w:r>
        <w:rPr>
          <w:color w:val="000000" w:themeColor="text1"/>
        </w:rPr>
        <w:t>;</w:t>
      </w:r>
    </w:p>
    <w:p w14:paraId="0B30B5DA" w14:textId="7AFA1CD2" w:rsidR="1FC353EE" w:rsidRDefault="00C14583" w:rsidP="00BF64DC">
      <w:pPr>
        <w:pStyle w:val="paragraph"/>
        <w:spacing w:before="0" w:beforeAutospacing="0" w:after="0" w:afterAutospacing="0"/>
        <w:ind w:left="360"/>
        <w:jc w:val="both"/>
        <w:rPr>
          <w:color w:val="000000" w:themeColor="text1"/>
        </w:rPr>
      </w:pPr>
      <w:r>
        <w:rPr>
          <w:color w:val="000000" w:themeColor="text1"/>
        </w:rPr>
        <w:t xml:space="preserve">3) </w:t>
      </w:r>
      <w:r w:rsidR="62A51A8D" w:rsidRPr="61BF6358">
        <w:rPr>
          <w:color w:val="000000" w:themeColor="text1"/>
        </w:rPr>
        <w:t>energiatõhusad hooned ja kvaliteetne ruumiloome,</w:t>
      </w:r>
    </w:p>
    <w:p w14:paraId="4EC5826A" w14:textId="428A3E9F" w:rsidR="1FC353EE" w:rsidRDefault="00C14583" w:rsidP="00BF64DC">
      <w:pPr>
        <w:pStyle w:val="paragraph"/>
        <w:spacing w:before="0" w:beforeAutospacing="0" w:after="0" w:afterAutospacing="0"/>
        <w:ind w:left="360"/>
        <w:jc w:val="both"/>
        <w:rPr>
          <w:color w:val="000000" w:themeColor="text1"/>
        </w:rPr>
      </w:pPr>
      <w:r>
        <w:rPr>
          <w:color w:val="000000" w:themeColor="text1"/>
        </w:rPr>
        <w:t xml:space="preserve">4) </w:t>
      </w:r>
      <w:r w:rsidR="62A51A8D" w:rsidRPr="61BF6358">
        <w:rPr>
          <w:color w:val="000000" w:themeColor="text1"/>
        </w:rPr>
        <w:t>keskkonnasõbralik toidutootmine</w:t>
      </w:r>
      <w:r>
        <w:rPr>
          <w:color w:val="000000" w:themeColor="text1"/>
        </w:rPr>
        <w:t>;</w:t>
      </w:r>
    </w:p>
    <w:p w14:paraId="3F579CB2" w14:textId="4C912DAE" w:rsidR="1FC353EE" w:rsidRDefault="00C14583" w:rsidP="00BF64DC">
      <w:pPr>
        <w:pStyle w:val="paragraph"/>
        <w:spacing w:before="0" w:beforeAutospacing="0" w:after="0" w:afterAutospacing="0"/>
        <w:ind w:left="360"/>
        <w:jc w:val="both"/>
        <w:rPr>
          <w:color w:val="000000" w:themeColor="text1"/>
        </w:rPr>
      </w:pPr>
      <w:r>
        <w:rPr>
          <w:color w:val="000000" w:themeColor="text1"/>
        </w:rPr>
        <w:t xml:space="preserve">5) </w:t>
      </w:r>
      <w:r w:rsidR="3794004D" w:rsidRPr="61BF6358">
        <w:rPr>
          <w:color w:val="000000" w:themeColor="text1"/>
        </w:rPr>
        <w:t>elurikkust toetav ja süsinikku siduv maakasutus</w:t>
      </w:r>
      <w:r>
        <w:rPr>
          <w:color w:val="000000" w:themeColor="text1"/>
        </w:rPr>
        <w:t>;</w:t>
      </w:r>
    </w:p>
    <w:p w14:paraId="4A0E9678" w14:textId="013FEB99" w:rsidR="3794004D" w:rsidRDefault="00C14583" w:rsidP="00BF64DC">
      <w:pPr>
        <w:pStyle w:val="paragraph"/>
        <w:spacing w:before="0" w:beforeAutospacing="0" w:after="0" w:afterAutospacing="0"/>
        <w:ind w:left="360"/>
        <w:jc w:val="both"/>
        <w:rPr>
          <w:color w:val="000000" w:themeColor="text1"/>
        </w:rPr>
      </w:pPr>
      <w:r>
        <w:rPr>
          <w:color w:val="000000" w:themeColor="text1"/>
        </w:rPr>
        <w:t xml:space="preserve">6) </w:t>
      </w:r>
      <w:r w:rsidR="3794004D" w:rsidRPr="19CA0D9E">
        <w:rPr>
          <w:color w:val="000000" w:themeColor="text1"/>
        </w:rPr>
        <w:t>vähese heitega ja suuremat lisandväärtust pakkuv tööstus</w:t>
      </w:r>
      <w:r>
        <w:rPr>
          <w:color w:val="000000" w:themeColor="text1"/>
        </w:rPr>
        <w:t>;</w:t>
      </w:r>
    </w:p>
    <w:p w14:paraId="1260A4A3" w14:textId="6FC29110" w:rsidR="11E8E612" w:rsidRDefault="00C14583" w:rsidP="00BF64DC">
      <w:pPr>
        <w:pStyle w:val="paragraph"/>
        <w:spacing w:before="0" w:beforeAutospacing="0" w:after="0" w:afterAutospacing="0"/>
        <w:ind w:left="360"/>
        <w:jc w:val="both"/>
        <w:rPr>
          <w:color w:val="000000" w:themeColor="text1"/>
        </w:rPr>
      </w:pPr>
      <w:r>
        <w:rPr>
          <w:color w:val="000000" w:themeColor="text1"/>
        </w:rPr>
        <w:t xml:space="preserve">7) </w:t>
      </w:r>
      <w:r w:rsidR="7C8D9D69" w:rsidRPr="19CA0D9E">
        <w:rPr>
          <w:color w:val="000000" w:themeColor="text1"/>
        </w:rPr>
        <w:t>panus üleilmsesse koostöösse kliimamuutuste ohtlike tagajärgede ärahoidmiseks ja leevendamiseks.</w:t>
      </w:r>
      <w:commentRangeEnd w:id="46"/>
      <w:r w:rsidR="00461B55">
        <w:rPr>
          <w:rStyle w:val="Kommentaariviide"/>
          <w:rFonts w:asciiTheme="minorHAnsi" w:eastAsiaTheme="minorHAnsi" w:hAnsiTheme="minorHAnsi" w:cstheme="minorBidi"/>
          <w:kern w:val="2"/>
          <w:lang w:eastAsia="en-US"/>
          <w14:ligatures w14:val="standardContextual"/>
        </w:rPr>
        <w:commentReference w:id="46"/>
      </w:r>
    </w:p>
    <w:p w14:paraId="25FF73A0" w14:textId="615CFAB3" w:rsidR="009B50D0" w:rsidRPr="007071A9" w:rsidRDefault="009B50D0" w:rsidP="00E57547">
      <w:pPr>
        <w:pStyle w:val="paragraph"/>
        <w:spacing w:before="0" w:beforeAutospacing="0" w:after="0" w:afterAutospacing="0"/>
        <w:jc w:val="both"/>
        <w:textAlignment w:val="baseline"/>
        <w:rPr>
          <w:rStyle w:val="eop"/>
        </w:rPr>
      </w:pPr>
    </w:p>
    <w:p w14:paraId="07966A89" w14:textId="20CE803F" w:rsidR="4C7F39AF" w:rsidRDefault="4C7F39AF" w:rsidP="00E57547">
      <w:pPr>
        <w:pStyle w:val="paragraph"/>
        <w:spacing w:before="0" w:beforeAutospacing="0" w:after="0" w:afterAutospacing="0"/>
        <w:jc w:val="both"/>
        <w:rPr>
          <w:rStyle w:val="eop"/>
        </w:rPr>
      </w:pPr>
      <w:r w:rsidRPr="14F30D4A">
        <w:rPr>
          <w:rStyle w:val="eop"/>
        </w:rPr>
        <w:t xml:space="preserve">Järgnevalt hinnatakse </w:t>
      </w:r>
      <w:r w:rsidR="7C8B8A6C" w:rsidRPr="14F30D4A">
        <w:rPr>
          <w:rStyle w:val="eop"/>
        </w:rPr>
        <w:t xml:space="preserve">kõigepealt </w:t>
      </w:r>
      <w:r w:rsidR="1B14202F" w:rsidRPr="14F30D4A">
        <w:rPr>
          <w:rStyle w:val="eop"/>
        </w:rPr>
        <w:t xml:space="preserve">muudatuste koondmõju looduskeskkonnale </w:t>
      </w:r>
      <w:r w:rsidR="00AF1496" w:rsidRPr="14F30D4A">
        <w:rPr>
          <w:rStyle w:val="eop"/>
        </w:rPr>
        <w:t xml:space="preserve">ja majandusele </w:t>
      </w:r>
      <w:r w:rsidR="2A051758" w:rsidRPr="14F30D4A">
        <w:rPr>
          <w:rStyle w:val="eop"/>
        </w:rPr>
        <w:t>ning</w:t>
      </w:r>
      <w:r w:rsidR="1B14202F" w:rsidRPr="14F30D4A">
        <w:rPr>
          <w:rStyle w:val="eop"/>
        </w:rPr>
        <w:t xml:space="preserve"> </w:t>
      </w:r>
      <w:r w:rsidR="004A6AF5" w:rsidRPr="14F30D4A">
        <w:rPr>
          <w:rStyle w:val="eop"/>
        </w:rPr>
        <w:t xml:space="preserve">allpool </w:t>
      </w:r>
      <w:r w:rsidRPr="14F30D4A">
        <w:rPr>
          <w:rStyle w:val="eop"/>
        </w:rPr>
        <w:t xml:space="preserve">mõju </w:t>
      </w:r>
      <w:r w:rsidR="7D507DE5" w:rsidRPr="14F30D4A">
        <w:rPr>
          <w:rStyle w:val="eop"/>
        </w:rPr>
        <w:t xml:space="preserve">ühiskonnale ja majandusele </w:t>
      </w:r>
      <w:r w:rsidR="21DFEBDD" w:rsidRPr="14F30D4A">
        <w:rPr>
          <w:rStyle w:val="eop"/>
        </w:rPr>
        <w:t xml:space="preserve">olulisemate </w:t>
      </w:r>
      <w:r w:rsidR="5CAD6D70" w:rsidRPr="14F30D4A">
        <w:rPr>
          <w:rStyle w:val="eop"/>
        </w:rPr>
        <w:t>mõju</w:t>
      </w:r>
      <w:r w:rsidR="21DFEBDD" w:rsidRPr="14F30D4A">
        <w:rPr>
          <w:rStyle w:val="eop"/>
        </w:rPr>
        <w:t>valdkondade</w:t>
      </w:r>
      <w:r w:rsidRPr="14F30D4A">
        <w:rPr>
          <w:rStyle w:val="eop"/>
        </w:rPr>
        <w:t xml:space="preserve"> kaupa.</w:t>
      </w:r>
    </w:p>
    <w:p w14:paraId="65FF8AB0" w14:textId="6CEFF34C" w:rsidR="7248BD1E" w:rsidRDefault="7248BD1E" w:rsidP="00E57547">
      <w:pPr>
        <w:pStyle w:val="paragraph"/>
        <w:spacing w:before="0" w:beforeAutospacing="0" w:after="0" w:afterAutospacing="0"/>
        <w:jc w:val="both"/>
        <w:rPr>
          <w:rStyle w:val="eop"/>
        </w:rPr>
      </w:pPr>
    </w:p>
    <w:p w14:paraId="0511B11B" w14:textId="223FA0DB" w:rsidR="7248BD1E" w:rsidRPr="001852A0" w:rsidRDefault="20AF6630" w:rsidP="00E57547">
      <w:pPr>
        <w:pStyle w:val="paragraph"/>
        <w:spacing w:before="0" w:beforeAutospacing="0" w:after="0" w:afterAutospacing="0"/>
        <w:jc w:val="both"/>
        <w:rPr>
          <w:color w:val="000000" w:themeColor="text1"/>
        </w:rPr>
      </w:pPr>
      <w:r w:rsidRPr="687F816F">
        <w:rPr>
          <w:b/>
          <w:bCs/>
          <w:color w:val="000000" w:themeColor="text1"/>
        </w:rPr>
        <w:t>Koondmõju hinnang</w:t>
      </w:r>
    </w:p>
    <w:p w14:paraId="125F9A09" w14:textId="32E3660D" w:rsidR="687F816F" w:rsidRDefault="687F816F" w:rsidP="00E57547">
      <w:pPr>
        <w:pStyle w:val="paragraph"/>
        <w:spacing w:before="0" w:beforeAutospacing="0" w:after="0" w:afterAutospacing="0"/>
        <w:jc w:val="both"/>
        <w:rPr>
          <w:color w:val="000000" w:themeColor="text1"/>
        </w:rPr>
      </w:pPr>
    </w:p>
    <w:p w14:paraId="4E50F7AE" w14:textId="0DEC3384" w:rsidR="00BB51CA" w:rsidRPr="00BB51CA" w:rsidRDefault="502726C9" w:rsidP="00E57547">
      <w:pPr>
        <w:pStyle w:val="paragraph"/>
        <w:spacing w:before="0" w:beforeAutospacing="0" w:after="0" w:afterAutospacing="0"/>
        <w:jc w:val="both"/>
        <w:textAlignment w:val="baseline"/>
        <w:rPr>
          <w:rStyle w:val="eop"/>
          <w:b/>
          <w:bCs/>
          <w:i/>
          <w:iCs/>
        </w:rPr>
      </w:pPr>
      <w:r w:rsidRPr="00BB51CA">
        <w:rPr>
          <w:rStyle w:val="normaltextrun"/>
          <w:b/>
          <w:bCs/>
          <w:i/>
          <w:iCs/>
        </w:rPr>
        <w:t>Mõju</w:t>
      </w:r>
      <w:r w:rsidR="2F51AB4B" w:rsidRPr="00BB51CA">
        <w:rPr>
          <w:rStyle w:val="normaltextrun"/>
          <w:b/>
          <w:bCs/>
          <w:i/>
          <w:iCs/>
        </w:rPr>
        <w:t xml:space="preserve"> looduskeskkonnale</w:t>
      </w:r>
    </w:p>
    <w:p w14:paraId="5A95AEE3" w14:textId="4F3CC290" w:rsidR="5C2ADB9B" w:rsidRDefault="000400A9" w:rsidP="00E57547">
      <w:pPr>
        <w:pStyle w:val="paragraph"/>
        <w:spacing w:before="0" w:beforeAutospacing="0" w:after="0" w:afterAutospacing="0"/>
        <w:jc w:val="both"/>
        <w:rPr>
          <w:rStyle w:val="normaltextrun"/>
        </w:rPr>
      </w:pPr>
      <w:r w:rsidRPr="32D811BD">
        <w:rPr>
          <w:rStyle w:val="normaltextrun"/>
        </w:rPr>
        <w:t>M</w:t>
      </w:r>
      <w:r w:rsidRPr="4928E01B">
        <w:rPr>
          <w:rStyle w:val="normaltextrun"/>
        </w:rPr>
        <w:t>õju keskkonnale on positiivne, avaldudes eelkõige kliimamuutuste leevendamise kaudu, mille abil väheneb surve looduskeskkonnale.</w:t>
      </w:r>
      <w:r w:rsidR="75A3EABC" w:rsidRPr="32D811BD">
        <w:rPr>
          <w:rStyle w:val="normaltextrun"/>
        </w:rPr>
        <w:t xml:space="preserve"> </w:t>
      </w:r>
      <w:r w:rsidR="601F9B89" w:rsidRPr="32D811BD">
        <w:rPr>
          <w:rStyle w:val="normaltextrun"/>
        </w:rPr>
        <w:t>Eesmärkide täitmist toetavate meetmete rakendamisega k</w:t>
      </w:r>
      <w:r w:rsidRPr="4928E01B">
        <w:rPr>
          <w:rStyle w:val="normaltextrun"/>
        </w:rPr>
        <w:t xml:space="preserve">aasneb välisõhu ja vee kvaliteedi paranemine, väheneb </w:t>
      </w:r>
      <w:proofErr w:type="spellStart"/>
      <w:r w:rsidRPr="4928E01B">
        <w:rPr>
          <w:rStyle w:val="normaltextrun"/>
        </w:rPr>
        <w:t>invasiivsete</w:t>
      </w:r>
      <w:proofErr w:type="spellEnd"/>
      <w:r w:rsidRPr="4928E01B">
        <w:rPr>
          <w:rStyle w:val="normaltextrun"/>
        </w:rPr>
        <w:t xml:space="preserve"> </w:t>
      </w:r>
      <w:proofErr w:type="spellStart"/>
      <w:r w:rsidRPr="4928E01B">
        <w:rPr>
          <w:rStyle w:val="normaltextrun"/>
        </w:rPr>
        <w:t>võõrliikide</w:t>
      </w:r>
      <w:proofErr w:type="spellEnd"/>
      <w:r w:rsidRPr="4928E01B">
        <w:rPr>
          <w:rStyle w:val="normaltextrun"/>
        </w:rPr>
        <w:t xml:space="preserve"> </w:t>
      </w:r>
      <w:r w:rsidR="009F061D">
        <w:rPr>
          <w:rStyle w:val="normaltextrun"/>
        </w:rPr>
        <w:t>levik Eestisse</w:t>
      </w:r>
      <w:r w:rsidR="009F061D" w:rsidRPr="4928E01B">
        <w:rPr>
          <w:rStyle w:val="normaltextrun"/>
        </w:rPr>
        <w:t xml:space="preserve"> </w:t>
      </w:r>
      <w:r w:rsidRPr="4928E01B">
        <w:rPr>
          <w:rStyle w:val="normaltextrun"/>
        </w:rPr>
        <w:t xml:space="preserve">ning ressursside vähesema kasutuse ja ringmajanduse edendamisega tekib vähem jäätmeid. </w:t>
      </w:r>
      <w:r w:rsidR="64F7AE3C" w:rsidRPr="32D811BD">
        <w:rPr>
          <w:rStyle w:val="normaltextrun"/>
        </w:rPr>
        <w:t>Riigile ja kohalikele omavalitsustele seatavad kohustused</w:t>
      </w:r>
      <w:r w:rsidR="2920B103" w:rsidRPr="32D811BD">
        <w:rPr>
          <w:rStyle w:val="normaltextrun"/>
        </w:rPr>
        <w:t>, nt</w:t>
      </w:r>
      <w:r w:rsidR="64F7AE3C" w:rsidRPr="32D811BD">
        <w:rPr>
          <w:rStyle w:val="normaltextrun"/>
        </w:rPr>
        <w:t xml:space="preserve"> seoses looduspõhiste </w:t>
      </w:r>
      <w:r w:rsidR="64F7AE3C" w:rsidRPr="32D811BD">
        <w:rPr>
          <w:rStyle w:val="normaltextrun"/>
        </w:rPr>
        <w:lastRenderedPageBreak/>
        <w:t>lahenduste eelistamisega</w:t>
      </w:r>
      <w:r w:rsidR="28B09B80" w:rsidRPr="32D811BD">
        <w:rPr>
          <w:rStyle w:val="normaltextrun"/>
        </w:rPr>
        <w:t>,</w:t>
      </w:r>
      <w:r w:rsidR="64F7AE3C" w:rsidRPr="32D811BD">
        <w:rPr>
          <w:rStyle w:val="normaltextrun"/>
        </w:rPr>
        <w:t xml:space="preserve"> toetavad </w:t>
      </w:r>
      <w:r w:rsidR="7757CD17" w:rsidRPr="0D35EB5E">
        <w:rPr>
          <w:rStyle w:val="normaltextrun"/>
        </w:rPr>
        <w:t xml:space="preserve">looduskeskkonna seisundi paranemist Eestis ja </w:t>
      </w:r>
      <w:r w:rsidR="64F7AE3C" w:rsidRPr="0D35EB5E">
        <w:rPr>
          <w:rStyle w:val="normaltextrun"/>
        </w:rPr>
        <w:t>elurikkuse suurenemist linnalises keskkonnas.</w:t>
      </w:r>
      <w:r w:rsidR="5B5CD77D" w:rsidRPr="32D811BD">
        <w:rPr>
          <w:rStyle w:val="normaltextrun"/>
        </w:rPr>
        <w:t xml:space="preserve"> Õhu</w:t>
      </w:r>
      <w:r w:rsidR="00C14583">
        <w:rPr>
          <w:rStyle w:val="normaltextrun"/>
        </w:rPr>
        <w:t xml:space="preserve"> </w:t>
      </w:r>
      <w:r w:rsidR="5B5CD77D" w:rsidRPr="32D811BD">
        <w:rPr>
          <w:rStyle w:val="normaltextrun"/>
        </w:rPr>
        <w:t>kvaliteeti mõjutab eelkõige energia- ja transpordisektori ning põllumajandussektori areng</w:t>
      </w:r>
      <w:r w:rsidR="44DD2C5C" w:rsidRPr="32D811BD">
        <w:rPr>
          <w:rStyle w:val="normaltextrun"/>
        </w:rPr>
        <w:t>. Kliimaneutraalsele majandusele üleminekuks vajalikud tegevused</w:t>
      </w:r>
      <w:r w:rsidR="00C14583">
        <w:rPr>
          <w:rStyle w:val="normaltextrun"/>
        </w:rPr>
        <w:t>,</w:t>
      </w:r>
      <w:r w:rsidR="44DD2C5C" w:rsidRPr="32D811BD">
        <w:rPr>
          <w:rStyle w:val="normaltextrun"/>
        </w:rPr>
        <w:t xml:space="preserve"> nagu taastuvenergia arendamine põlevkivist energiatootmise asemel, säästva liikuvuse edendamine ning nullheitega sõidukite osakaalu </w:t>
      </w:r>
      <w:proofErr w:type="spellStart"/>
      <w:r w:rsidR="44DD2C5C" w:rsidRPr="32D811BD">
        <w:rPr>
          <w:rStyle w:val="normaltextrun"/>
        </w:rPr>
        <w:t>järk-järguline</w:t>
      </w:r>
      <w:proofErr w:type="spellEnd"/>
      <w:r w:rsidR="44DD2C5C" w:rsidRPr="32D811BD">
        <w:rPr>
          <w:rStyle w:val="normaltextrun"/>
        </w:rPr>
        <w:t xml:space="preserve"> kasvatami</w:t>
      </w:r>
      <w:r w:rsidR="3F20C338" w:rsidRPr="32D811BD">
        <w:rPr>
          <w:rStyle w:val="normaltextrun"/>
        </w:rPr>
        <w:t>ne</w:t>
      </w:r>
      <w:r w:rsidR="00C14583">
        <w:rPr>
          <w:rStyle w:val="normaltextrun"/>
        </w:rPr>
        <w:t>,</w:t>
      </w:r>
      <w:r w:rsidR="3F20C338" w:rsidRPr="32D811BD">
        <w:rPr>
          <w:rStyle w:val="normaltextrun"/>
        </w:rPr>
        <w:t xml:space="preserve"> avaldavad olulist positiivset mõju just õhu</w:t>
      </w:r>
      <w:r w:rsidR="00C14583">
        <w:rPr>
          <w:rStyle w:val="normaltextrun"/>
        </w:rPr>
        <w:t xml:space="preserve"> </w:t>
      </w:r>
      <w:r w:rsidR="3F20C338" w:rsidRPr="32D811BD">
        <w:rPr>
          <w:rStyle w:val="normaltextrun"/>
        </w:rPr>
        <w:t>kvaliteedile</w:t>
      </w:r>
      <w:r w:rsidR="5B5CD77D" w:rsidRPr="32D811BD">
        <w:rPr>
          <w:rStyle w:val="normaltextrun"/>
        </w:rPr>
        <w:t>.</w:t>
      </w:r>
    </w:p>
    <w:p w14:paraId="2EE371BF" w14:textId="452E75DB" w:rsidR="5C2ADB9B" w:rsidRDefault="5C2ADB9B" w:rsidP="00E57547">
      <w:pPr>
        <w:pStyle w:val="paragraph"/>
        <w:spacing w:before="0" w:beforeAutospacing="0" w:after="0" w:afterAutospacing="0"/>
        <w:jc w:val="both"/>
        <w:rPr>
          <w:rStyle w:val="normaltextrun"/>
        </w:rPr>
      </w:pPr>
    </w:p>
    <w:p w14:paraId="6A60C47D" w14:textId="1F4A6409" w:rsidR="5C2ADB9B" w:rsidRDefault="6C7ACC25" w:rsidP="00E57547">
      <w:pPr>
        <w:pStyle w:val="paragraph"/>
        <w:spacing w:before="0" w:beforeAutospacing="0" w:after="0" w:afterAutospacing="0"/>
        <w:jc w:val="both"/>
        <w:rPr>
          <w:rStyle w:val="normaltextrun"/>
        </w:rPr>
      </w:pPr>
      <w:r w:rsidRPr="1599908C">
        <w:rPr>
          <w:rStyle w:val="normaltextrun"/>
        </w:rPr>
        <w:t xml:space="preserve">Muutused maakasutus- ja metsandussektoris ning põllumajandussektoris mõjutavad </w:t>
      </w:r>
      <w:r w:rsidR="009F061D">
        <w:rPr>
          <w:rStyle w:val="normaltextrun"/>
        </w:rPr>
        <w:t xml:space="preserve">lisaks kasvuhoonegaaside heite vähendamisele </w:t>
      </w:r>
      <w:r w:rsidRPr="1599908C">
        <w:rPr>
          <w:rStyle w:val="normaltextrun"/>
        </w:rPr>
        <w:t>pos</w:t>
      </w:r>
      <w:r w:rsidR="7AF3CA78" w:rsidRPr="1599908C">
        <w:rPr>
          <w:rStyle w:val="normaltextrun"/>
        </w:rPr>
        <w:t>i</w:t>
      </w:r>
      <w:r w:rsidRPr="1599908C">
        <w:rPr>
          <w:rStyle w:val="normaltextrun"/>
        </w:rPr>
        <w:t xml:space="preserve">tiivselt </w:t>
      </w:r>
      <w:r w:rsidR="009F061D">
        <w:rPr>
          <w:rStyle w:val="normaltextrun"/>
        </w:rPr>
        <w:t xml:space="preserve">ka </w:t>
      </w:r>
      <w:r w:rsidRPr="1599908C">
        <w:rPr>
          <w:rStyle w:val="normaltextrun"/>
        </w:rPr>
        <w:t>bioloogilist mitmekesisust ja ökosüsteeme, toiduga kindlustatust ning loodusvarade (nt vee) säästvat kasutamist.</w:t>
      </w:r>
      <w:r w:rsidR="3A2EFBB4" w:rsidRPr="1599908C">
        <w:rPr>
          <w:rStyle w:val="normaltextrun"/>
        </w:rPr>
        <w:t xml:space="preserve"> </w:t>
      </w:r>
      <w:r w:rsidR="3A2EFBB4" w:rsidRPr="00BF64DC">
        <w:rPr>
          <w:rFonts w:eastAsia="Arial"/>
          <w:color w:val="000000" w:themeColor="text1"/>
        </w:rPr>
        <w:t xml:space="preserve">Biometaani laialdane kasutuselevõtt </w:t>
      </w:r>
      <w:r w:rsidR="00C14583">
        <w:rPr>
          <w:rFonts w:eastAsia="Arial"/>
          <w:color w:val="000000" w:themeColor="text1"/>
        </w:rPr>
        <w:t>suurendab</w:t>
      </w:r>
      <w:r w:rsidR="3A2EFBB4" w:rsidRPr="00BF64DC">
        <w:rPr>
          <w:rFonts w:eastAsia="Arial"/>
          <w:color w:val="000000" w:themeColor="text1"/>
        </w:rPr>
        <w:t xml:space="preserve"> </w:t>
      </w:r>
      <w:proofErr w:type="spellStart"/>
      <w:r w:rsidR="3A2EFBB4" w:rsidRPr="00BF64DC">
        <w:rPr>
          <w:rFonts w:eastAsia="Arial"/>
          <w:color w:val="000000" w:themeColor="text1"/>
        </w:rPr>
        <w:t>biojäätmete</w:t>
      </w:r>
      <w:proofErr w:type="spellEnd"/>
      <w:r w:rsidR="3A2EFBB4" w:rsidRPr="00BF64DC">
        <w:rPr>
          <w:rFonts w:eastAsia="Arial"/>
          <w:color w:val="000000" w:themeColor="text1"/>
        </w:rPr>
        <w:t xml:space="preserve"> taaskasutus</w:t>
      </w:r>
      <w:r w:rsidR="00C14583">
        <w:rPr>
          <w:rFonts w:eastAsia="Arial"/>
          <w:color w:val="000000" w:themeColor="text1"/>
        </w:rPr>
        <w:t>t</w:t>
      </w:r>
      <w:r w:rsidR="3A2EFBB4" w:rsidRPr="00BF64DC">
        <w:rPr>
          <w:rFonts w:eastAsia="Arial"/>
          <w:color w:val="000000" w:themeColor="text1"/>
        </w:rPr>
        <w:t xml:space="preserve"> ja </w:t>
      </w:r>
      <w:r w:rsidR="00C14583">
        <w:rPr>
          <w:rFonts w:eastAsia="Arial"/>
          <w:color w:val="000000" w:themeColor="text1"/>
        </w:rPr>
        <w:t xml:space="preserve">parandab </w:t>
      </w:r>
      <w:r w:rsidR="3A2EFBB4" w:rsidRPr="00BF64DC">
        <w:rPr>
          <w:rFonts w:eastAsia="Arial"/>
          <w:color w:val="000000" w:themeColor="text1"/>
        </w:rPr>
        <w:t>põllumajandusjäätmete käitlus</w:t>
      </w:r>
      <w:r w:rsidR="00C14583">
        <w:rPr>
          <w:rFonts w:eastAsia="Arial"/>
          <w:color w:val="000000" w:themeColor="text1"/>
        </w:rPr>
        <w:t>t</w:t>
      </w:r>
      <w:r w:rsidR="3A2EFBB4" w:rsidRPr="00BF64DC">
        <w:rPr>
          <w:rFonts w:eastAsia="Arial"/>
          <w:color w:val="000000" w:themeColor="text1"/>
        </w:rPr>
        <w:t>, mi</w:t>
      </w:r>
      <w:r w:rsidR="00C14583">
        <w:rPr>
          <w:rFonts w:eastAsia="Arial"/>
          <w:color w:val="000000" w:themeColor="text1"/>
        </w:rPr>
        <w:t>lle kaudu</w:t>
      </w:r>
      <w:r w:rsidR="3A2EFBB4" w:rsidRPr="00BF64DC">
        <w:rPr>
          <w:rFonts w:eastAsia="Arial"/>
          <w:color w:val="000000" w:themeColor="text1"/>
        </w:rPr>
        <w:t xml:space="preserve"> paraneksid </w:t>
      </w:r>
      <w:proofErr w:type="spellStart"/>
      <w:r w:rsidR="3A2EFBB4" w:rsidRPr="00BF64DC">
        <w:rPr>
          <w:rFonts w:eastAsia="Arial"/>
          <w:color w:val="000000" w:themeColor="text1"/>
        </w:rPr>
        <w:t>bioväetiste</w:t>
      </w:r>
      <w:proofErr w:type="spellEnd"/>
      <w:r w:rsidR="3A2EFBB4" w:rsidRPr="00BF64DC">
        <w:rPr>
          <w:rFonts w:eastAsia="Arial"/>
          <w:color w:val="000000" w:themeColor="text1"/>
        </w:rPr>
        <w:t xml:space="preserve"> omadused ja väheneksid lägas peituvate umbrohuseemnete ja patogeenide levik.</w:t>
      </w:r>
      <w:r w:rsidR="6211FE74" w:rsidRPr="00BF64DC">
        <w:rPr>
          <w:rFonts w:eastAsia="Arial"/>
          <w:color w:val="000000" w:themeColor="text1"/>
        </w:rPr>
        <w:t xml:space="preserve"> </w:t>
      </w:r>
      <w:r w:rsidR="50DEAA4B" w:rsidRPr="1599908C">
        <w:rPr>
          <w:rStyle w:val="normaltextrun"/>
        </w:rPr>
        <w:t>En</w:t>
      </w:r>
      <w:r w:rsidR="15E3C6C8" w:rsidRPr="1599908C">
        <w:rPr>
          <w:rStyle w:val="normaltextrun"/>
        </w:rPr>
        <w:t>a</w:t>
      </w:r>
      <w:r w:rsidR="50DEAA4B" w:rsidRPr="1599908C">
        <w:rPr>
          <w:rStyle w:val="normaltextrun"/>
        </w:rPr>
        <w:t xml:space="preserve">mik </w:t>
      </w:r>
      <w:r w:rsidR="6A7533B8" w:rsidRPr="1599908C">
        <w:rPr>
          <w:rStyle w:val="normaltextrun"/>
        </w:rPr>
        <w:t xml:space="preserve">muid </w:t>
      </w:r>
      <w:r w:rsidR="50DEAA4B" w:rsidRPr="1599908C">
        <w:rPr>
          <w:rStyle w:val="normaltextrun"/>
        </w:rPr>
        <w:t xml:space="preserve">meetmeid, mis </w:t>
      </w:r>
      <w:r w:rsidR="00F91B07" w:rsidRPr="1599908C">
        <w:rPr>
          <w:rStyle w:val="normaltextrun"/>
        </w:rPr>
        <w:t>seadus</w:t>
      </w:r>
      <w:r w:rsidR="50DEAA4B" w:rsidRPr="1599908C">
        <w:rPr>
          <w:rStyle w:val="normaltextrun"/>
        </w:rPr>
        <w:t>e</w:t>
      </w:r>
      <w:r w:rsidR="00405B66">
        <w:rPr>
          <w:rStyle w:val="normaltextrun"/>
        </w:rPr>
        <w:t>s</w:t>
      </w:r>
      <w:r w:rsidR="50DEAA4B" w:rsidRPr="1599908C">
        <w:rPr>
          <w:rStyle w:val="normaltextrun"/>
        </w:rPr>
        <w:t xml:space="preserve"> sätestatud eesmärke saavutada aitavad</w:t>
      </w:r>
      <w:r w:rsidR="009F061D">
        <w:rPr>
          <w:rStyle w:val="normaltextrun"/>
        </w:rPr>
        <w:t>,</w:t>
      </w:r>
      <w:r w:rsidR="50DEAA4B" w:rsidRPr="1599908C">
        <w:rPr>
          <w:rStyle w:val="normaltextrun"/>
        </w:rPr>
        <w:t xml:space="preserve"> on </w:t>
      </w:r>
      <w:r w:rsidR="6111AD71" w:rsidRPr="1599908C">
        <w:rPr>
          <w:rStyle w:val="normaltextrun"/>
        </w:rPr>
        <w:t>neutraalse</w:t>
      </w:r>
      <w:r w:rsidR="50DEAA4B" w:rsidRPr="1599908C">
        <w:rPr>
          <w:rStyle w:val="normaltextrun"/>
        </w:rPr>
        <w:t xml:space="preserve"> mõju</w:t>
      </w:r>
      <w:r w:rsidR="6111AD71" w:rsidRPr="1599908C">
        <w:rPr>
          <w:rStyle w:val="normaltextrun"/>
        </w:rPr>
        <w:t>g</w:t>
      </w:r>
      <w:r w:rsidR="50DEAA4B" w:rsidRPr="1599908C">
        <w:rPr>
          <w:rStyle w:val="normaltextrun"/>
        </w:rPr>
        <w:t>a elurikkusele.</w:t>
      </w:r>
    </w:p>
    <w:p w14:paraId="443CAA91" w14:textId="0AD2D403" w:rsidR="5C2ADB9B" w:rsidRDefault="5C2ADB9B" w:rsidP="00E57547">
      <w:pPr>
        <w:pStyle w:val="paragraph"/>
        <w:spacing w:before="0" w:beforeAutospacing="0" w:after="0" w:afterAutospacing="0"/>
        <w:jc w:val="both"/>
        <w:rPr>
          <w:rStyle w:val="normaltextrun"/>
        </w:rPr>
      </w:pPr>
    </w:p>
    <w:p w14:paraId="4BDC647A" w14:textId="61AE6710" w:rsidR="5C2ADB9B" w:rsidRDefault="2B8A20DF" w:rsidP="39A9B226">
      <w:pPr>
        <w:pStyle w:val="paragraph"/>
        <w:spacing w:before="0" w:beforeAutospacing="0" w:after="0" w:afterAutospacing="0"/>
        <w:jc w:val="both"/>
        <w:rPr>
          <w:rStyle w:val="normaltextrun"/>
        </w:rPr>
      </w:pPr>
      <w:r w:rsidRPr="7C84A48D">
        <w:rPr>
          <w:rStyle w:val="normaltextrun"/>
        </w:rPr>
        <w:t xml:space="preserve">Taastuvenergia arendamine toob kaasa maavõtu (tuulikute ja päikeseparkide alla jääv maa), mis võib, aga ei pruugi kaasa tuua olulist mõju </w:t>
      </w:r>
      <w:r w:rsidR="28C6C395" w:rsidRPr="39A9B226">
        <w:rPr>
          <w:rStyle w:val="normaltextrun"/>
        </w:rPr>
        <w:t>looduskeskkonnale</w:t>
      </w:r>
      <w:r w:rsidR="2C2322F3" w:rsidRPr="39A9B226">
        <w:rPr>
          <w:rStyle w:val="normaltextrun"/>
        </w:rPr>
        <w:t>.</w:t>
      </w:r>
      <w:r w:rsidRPr="7C84A48D">
        <w:rPr>
          <w:rStyle w:val="normaltextrun"/>
        </w:rPr>
        <w:t xml:space="preserve"> Mõju võib avalduda maismaaliikidele ja elupaikadele, mereliikidele ja elupaikadele, lindude rändele, vooluveekogude liikidele, nahkhiirte rännetele ning ökosüsteemi terviklikule toimimisele. Mõju ilmnemine on oluliselt seotud kasutatavate seadmete omadustega (nt kõrgus, asetus), mida ei ole võimalik </w:t>
      </w:r>
      <w:r w:rsidR="5240D6F3" w:rsidRPr="7C84A48D">
        <w:rPr>
          <w:rStyle w:val="normaltextrun"/>
        </w:rPr>
        <w:t>praegu</w:t>
      </w:r>
      <w:r w:rsidRPr="7C84A48D">
        <w:rPr>
          <w:rStyle w:val="normaltextrun"/>
        </w:rPr>
        <w:t xml:space="preserve"> täps</w:t>
      </w:r>
      <w:r w:rsidR="5240D6F3" w:rsidRPr="7C84A48D">
        <w:rPr>
          <w:rStyle w:val="normaltextrun"/>
        </w:rPr>
        <w:t>elt</w:t>
      </w:r>
      <w:r w:rsidRPr="7C84A48D">
        <w:rPr>
          <w:rStyle w:val="normaltextrun"/>
        </w:rPr>
        <w:t xml:space="preserve"> ette näha. Taastuvenergiarajatiste kasutuselevõtt eeldab osaliselt Eesti ehitusmaavarade kasutamist (nt vundamen</w:t>
      </w:r>
      <w:r w:rsidR="5240D6F3" w:rsidRPr="7C84A48D">
        <w:rPr>
          <w:rStyle w:val="normaltextrun"/>
        </w:rPr>
        <w:t>tide rajamiseks</w:t>
      </w:r>
      <w:r w:rsidRPr="7C84A48D">
        <w:rPr>
          <w:rStyle w:val="normaltextrun"/>
        </w:rPr>
        <w:t xml:space="preserve">), kuid hinnanguliselt ei ole vajaminev ehitusmaavarade maht sedavõrd suur, et nõudlus muutuks tuntavalt. Mõju erineb oluliselt ka sõltuvalt sellest, kas päikesepaneelid </w:t>
      </w:r>
      <w:r w:rsidR="6E5F347F" w:rsidRPr="39A9B226">
        <w:rPr>
          <w:rStyle w:val="normaltextrun"/>
        </w:rPr>
        <w:t>või tuulepargid</w:t>
      </w:r>
      <w:r w:rsidR="2C2322F3" w:rsidRPr="39A9B226">
        <w:rPr>
          <w:rStyle w:val="normaltextrun"/>
        </w:rPr>
        <w:t xml:space="preserve"> </w:t>
      </w:r>
      <w:r w:rsidRPr="7C84A48D">
        <w:rPr>
          <w:rStyle w:val="normaltextrun"/>
        </w:rPr>
        <w:t>paigaldatakse inimtegevuse</w:t>
      </w:r>
      <w:r w:rsidR="5240D6F3" w:rsidRPr="7C84A48D">
        <w:rPr>
          <w:rStyle w:val="normaltextrun"/>
        </w:rPr>
        <w:t>ga</w:t>
      </w:r>
      <w:r w:rsidRPr="7C84A48D">
        <w:rPr>
          <w:rStyle w:val="normaltextrun"/>
        </w:rPr>
        <w:t xml:space="preserve"> juba rikutud maastikule või (pool)looduslikule maastikule.</w:t>
      </w:r>
      <w:r w:rsidR="622626C5" w:rsidRPr="7C84A48D">
        <w:rPr>
          <w:rStyle w:val="normaltextrun"/>
        </w:rPr>
        <w:t xml:space="preserve"> </w:t>
      </w:r>
    </w:p>
    <w:p w14:paraId="685757CC" w14:textId="4B4639A8" w:rsidR="5C2ADB9B" w:rsidRDefault="5C2ADB9B" w:rsidP="39A9B226">
      <w:pPr>
        <w:pStyle w:val="paragraph"/>
        <w:spacing w:before="0" w:beforeAutospacing="0" w:after="0" w:afterAutospacing="0"/>
        <w:jc w:val="both"/>
        <w:rPr>
          <w:rStyle w:val="normaltextrun"/>
        </w:rPr>
      </w:pPr>
    </w:p>
    <w:p w14:paraId="387F3033" w14:textId="22C083A6" w:rsidR="5C2ADB9B" w:rsidRDefault="784AB5BA" w:rsidP="7C84A48D">
      <w:pPr>
        <w:pStyle w:val="paragraph"/>
        <w:spacing w:before="0" w:beforeAutospacing="0" w:after="0" w:afterAutospacing="0"/>
        <w:jc w:val="both"/>
        <w:rPr>
          <w:rStyle w:val="normaltextrun"/>
        </w:rPr>
      </w:pPr>
      <w:r w:rsidRPr="7C84A48D">
        <w:rPr>
          <w:rStyle w:val="normaltextrun"/>
        </w:rPr>
        <w:t>Elurikkusele negatiivse mõjuga meetme</w:t>
      </w:r>
      <w:r w:rsidR="34006355" w:rsidRPr="7C84A48D">
        <w:rPr>
          <w:rStyle w:val="normaltextrun"/>
        </w:rPr>
        <w:t>ks</w:t>
      </w:r>
      <w:r w:rsidRPr="7C84A48D">
        <w:rPr>
          <w:rStyle w:val="normaltextrun"/>
        </w:rPr>
        <w:t xml:space="preserve"> võib olla</w:t>
      </w:r>
      <w:r w:rsidR="6C9B0037" w:rsidRPr="7C84A48D">
        <w:rPr>
          <w:rStyle w:val="normaltextrun"/>
        </w:rPr>
        <w:t xml:space="preserve"> ka</w:t>
      </w:r>
      <w:r w:rsidR="490A5D07" w:rsidRPr="7C84A48D">
        <w:rPr>
          <w:rStyle w:val="normaltextrun"/>
        </w:rPr>
        <w:t xml:space="preserve"> </w:t>
      </w:r>
      <w:r w:rsidRPr="7C84A48D">
        <w:rPr>
          <w:rStyle w:val="normaltextrun"/>
        </w:rPr>
        <w:t>väheviljakate põllumaade</w:t>
      </w:r>
      <w:r w:rsidR="72F5C6B4" w:rsidRPr="39A9B226">
        <w:rPr>
          <w:rStyle w:val="normaltextrun"/>
        </w:rPr>
        <w:t>, rohumaade või muude avakoosluste</w:t>
      </w:r>
      <w:r w:rsidRPr="7C84A48D">
        <w:rPr>
          <w:rStyle w:val="normaltextrun"/>
        </w:rPr>
        <w:t xml:space="preserve"> metsastamine, </w:t>
      </w:r>
      <w:r w:rsidR="74B0A3DF" w:rsidRPr="39A9B226">
        <w:rPr>
          <w:rStyle w:val="normaltextrun"/>
        </w:rPr>
        <w:t xml:space="preserve">kuna tegu </w:t>
      </w:r>
      <w:r w:rsidR="40C2839D" w:rsidRPr="39A9B226">
        <w:rPr>
          <w:rStyle w:val="normaltextrun"/>
        </w:rPr>
        <w:t xml:space="preserve">võib olla </w:t>
      </w:r>
      <w:r w:rsidR="74B0A3DF" w:rsidRPr="39A9B226">
        <w:rPr>
          <w:rStyle w:val="normaltextrun"/>
        </w:rPr>
        <w:t xml:space="preserve">maastike mitmekesisuse </w:t>
      </w:r>
      <w:r w:rsidR="2E49BA77" w:rsidRPr="39A9B226">
        <w:rPr>
          <w:rStyle w:val="normaltextrun"/>
        </w:rPr>
        <w:t>seisukohast</w:t>
      </w:r>
      <w:r w:rsidR="70607917" w:rsidRPr="39A9B226">
        <w:rPr>
          <w:rStyle w:val="normaltextrun"/>
        </w:rPr>
        <w:t xml:space="preserve"> oluliste aladega</w:t>
      </w:r>
      <w:r w:rsidR="2E49BA77" w:rsidRPr="39A9B226">
        <w:rPr>
          <w:rStyle w:val="normaltextrun"/>
        </w:rPr>
        <w:t xml:space="preserve"> ning </w:t>
      </w:r>
      <w:r w:rsidR="74E28517" w:rsidRPr="39A9B226">
        <w:rPr>
          <w:rStyle w:val="normaltextrun"/>
        </w:rPr>
        <w:t xml:space="preserve">paljude </w:t>
      </w:r>
      <w:r w:rsidR="2E49BA77" w:rsidRPr="39A9B226">
        <w:rPr>
          <w:rStyle w:val="normaltextrun"/>
        </w:rPr>
        <w:t>liikide ja liigirühmade</w:t>
      </w:r>
      <w:r w:rsidR="78EAE125" w:rsidRPr="39A9B226">
        <w:rPr>
          <w:rStyle w:val="normaltextrun"/>
        </w:rPr>
        <w:t xml:space="preserve"> oluliste elupaikadega</w:t>
      </w:r>
      <w:r w:rsidR="2E49BA77" w:rsidRPr="39A9B226">
        <w:rPr>
          <w:rStyle w:val="normaltextrun"/>
        </w:rPr>
        <w:t>,</w:t>
      </w:r>
      <w:r w:rsidR="78773F88" w:rsidRPr="39A9B226">
        <w:rPr>
          <w:rStyle w:val="normaltextrun"/>
        </w:rPr>
        <w:t xml:space="preserve"> </w:t>
      </w:r>
      <w:r w:rsidRPr="7C84A48D">
        <w:rPr>
          <w:rStyle w:val="normaltextrun"/>
        </w:rPr>
        <w:t xml:space="preserve">mistõttu tuleb </w:t>
      </w:r>
      <w:r w:rsidR="594CBEC3" w:rsidRPr="7C84A48D">
        <w:rPr>
          <w:rStyle w:val="normaltextrun"/>
        </w:rPr>
        <w:t xml:space="preserve">metsastamise </w:t>
      </w:r>
      <w:r w:rsidRPr="7C84A48D">
        <w:rPr>
          <w:rStyle w:val="normaltextrun"/>
        </w:rPr>
        <w:t>meetme rakendamisel</w:t>
      </w:r>
      <w:r w:rsidR="2CF9C829" w:rsidRPr="7C84A48D">
        <w:rPr>
          <w:rStyle w:val="normaltextrun"/>
        </w:rPr>
        <w:t xml:space="preserve"> tagada, et seda </w:t>
      </w:r>
      <w:r w:rsidR="3ACB0824" w:rsidRPr="7C84A48D">
        <w:rPr>
          <w:rStyle w:val="normaltextrun"/>
        </w:rPr>
        <w:t>viiakse ellu</w:t>
      </w:r>
      <w:r w:rsidR="2CF9C829" w:rsidRPr="7C84A48D">
        <w:rPr>
          <w:rStyle w:val="normaltextrun"/>
        </w:rPr>
        <w:t xml:space="preserve"> viisil, mis ei kahjusta elurikkuse </w:t>
      </w:r>
      <w:r w:rsidR="1880B311" w:rsidRPr="39A9B226">
        <w:rPr>
          <w:rStyle w:val="normaltextrun"/>
        </w:rPr>
        <w:t>seisundit ega maastike mitmekesisust.</w:t>
      </w:r>
      <w:r w:rsidR="44952C8D" w:rsidRPr="39A9B226">
        <w:rPr>
          <w:rStyle w:val="normaltextrun"/>
        </w:rPr>
        <w:t xml:space="preserve"> Turvasmuldadel asuvate alade metsastamine võib olla potentsiaalselt negatiivse kliimamõjuga, puude kasv toob kaasa turba kiirema lagunemise, mida kasvavasse puistusse seotud </w:t>
      </w:r>
      <w:r w:rsidR="0F8903C0" w:rsidRPr="39A9B226">
        <w:rPr>
          <w:rStyle w:val="normaltextrun"/>
        </w:rPr>
        <w:t xml:space="preserve">ning hiljem raie käigus osaliselt vabastatud </w:t>
      </w:r>
      <w:r w:rsidR="6FAFDDA9" w:rsidRPr="39A9B226">
        <w:rPr>
          <w:rStyle w:val="normaltextrun"/>
        </w:rPr>
        <w:t>süsiniku</w:t>
      </w:r>
      <w:r w:rsidR="44952C8D" w:rsidRPr="39A9B226">
        <w:rPr>
          <w:rStyle w:val="normaltextrun"/>
        </w:rPr>
        <w:t xml:space="preserve">kogus ei </w:t>
      </w:r>
      <w:r w:rsidR="4BCE9B12" w:rsidRPr="39A9B226">
        <w:rPr>
          <w:rStyle w:val="normaltextrun"/>
        </w:rPr>
        <w:t>tasakaalusta</w:t>
      </w:r>
      <w:r w:rsidR="2CF9C829" w:rsidRPr="7C84A48D">
        <w:rPr>
          <w:rStyle w:val="normaltextrun"/>
        </w:rPr>
        <w:t>.</w:t>
      </w:r>
    </w:p>
    <w:p w14:paraId="485F880C" w14:textId="2DABF2C6" w:rsidR="00E30EEB" w:rsidRDefault="00E30EEB" w:rsidP="00E57547">
      <w:pPr>
        <w:pStyle w:val="paragraph"/>
        <w:spacing w:before="0" w:beforeAutospacing="0" w:after="0" w:afterAutospacing="0"/>
        <w:jc w:val="both"/>
        <w:rPr>
          <w:rFonts w:eastAsia="Calibri"/>
        </w:rPr>
      </w:pPr>
    </w:p>
    <w:p w14:paraId="18388872" w14:textId="44EE2DF5" w:rsidR="00477E57" w:rsidRPr="00BB51CA" w:rsidRDefault="00477E57" w:rsidP="00E57547">
      <w:pPr>
        <w:pStyle w:val="paragraph"/>
        <w:spacing w:before="0" w:beforeAutospacing="0" w:after="0" w:afterAutospacing="0"/>
        <w:jc w:val="both"/>
        <w:rPr>
          <w:rStyle w:val="normaltextrun"/>
          <w:b/>
          <w:i/>
          <w:iCs/>
        </w:rPr>
      </w:pPr>
      <w:r w:rsidRPr="00BB51CA">
        <w:rPr>
          <w:rStyle w:val="normaltextrun"/>
          <w:b/>
          <w:i/>
          <w:iCs/>
        </w:rPr>
        <w:t>Mõju elurikkusele</w:t>
      </w:r>
    </w:p>
    <w:p w14:paraId="20151908" w14:textId="4E373634" w:rsidR="00477E57" w:rsidRDefault="50509EF4" w:rsidP="00BB51CA">
      <w:pPr>
        <w:spacing w:after="0" w:line="240" w:lineRule="auto"/>
        <w:jc w:val="both"/>
        <w:rPr>
          <w:rFonts w:ascii="Times New Roman" w:hAnsi="Times New Roman" w:cs="Times New Roman"/>
          <w:sz w:val="24"/>
          <w:szCs w:val="24"/>
        </w:rPr>
      </w:pPr>
      <w:r w:rsidRPr="21289BBE">
        <w:rPr>
          <w:rFonts w:ascii="Times New Roman" w:hAnsi="Times New Roman" w:cs="Times New Roman"/>
          <w:sz w:val="24"/>
          <w:szCs w:val="24"/>
        </w:rPr>
        <w:t>K</w:t>
      </w:r>
      <w:r w:rsidR="3B74441F" w:rsidRPr="21289BBE">
        <w:rPr>
          <w:rFonts w:ascii="Times New Roman" w:hAnsi="Times New Roman" w:cs="Times New Roman"/>
          <w:sz w:val="24"/>
          <w:szCs w:val="24"/>
        </w:rPr>
        <w:t>liimakindla</w:t>
      </w:r>
      <w:r w:rsidR="3B74441F" w:rsidRPr="32D811BD">
        <w:rPr>
          <w:rFonts w:ascii="Times New Roman" w:hAnsi="Times New Roman" w:cs="Times New Roman"/>
          <w:sz w:val="24"/>
          <w:szCs w:val="24"/>
        </w:rPr>
        <w:t xml:space="preserve"> majanduse seaduse üks põhimõt</w:t>
      </w:r>
      <w:r w:rsidR="00CA7894">
        <w:rPr>
          <w:rFonts w:ascii="Times New Roman" w:hAnsi="Times New Roman" w:cs="Times New Roman"/>
          <w:sz w:val="24"/>
          <w:szCs w:val="24"/>
        </w:rPr>
        <w:t>e</w:t>
      </w:r>
      <w:r w:rsidR="3B74441F" w:rsidRPr="32D811BD">
        <w:rPr>
          <w:rFonts w:ascii="Times New Roman" w:hAnsi="Times New Roman" w:cs="Times New Roman"/>
          <w:sz w:val="24"/>
          <w:szCs w:val="24"/>
        </w:rPr>
        <w:t>te</w:t>
      </w:r>
      <w:r w:rsidR="00CA7894">
        <w:rPr>
          <w:rFonts w:ascii="Times New Roman" w:hAnsi="Times New Roman" w:cs="Times New Roman"/>
          <w:sz w:val="24"/>
          <w:szCs w:val="24"/>
        </w:rPr>
        <w:t>st</w:t>
      </w:r>
      <w:r w:rsidR="74EE3E90" w:rsidRPr="32D811BD">
        <w:rPr>
          <w:rFonts w:ascii="Times New Roman" w:hAnsi="Times New Roman" w:cs="Times New Roman"/>
          <w:sz w:val="24"/>
          <w:szCs w:val="24"/>
        </w:rPr>
        <w:t xml:space="preserve"> on</w:t>
      </w:r>
      <w:r w:rsidR="3B74441F" w:rsidRPr="32D811BD">
        <w:rPr>
          <w:rFonts w:ascii="Times New Roman" w:hAnsi="Times New Roman" w:cs="Times New Roman"/>
          <w:sz w:val="24"/>
          <w:szCs w:val="24"/>
        </w:rPr>
        <w:t xml:space="preserve">, et kliimamuutuste leevendamise ja kohanemise eesmärkide saavutamiseks vajalike meetmete kavandamisel ja rakendamisel </w:t>
      </w:r>
      <w:r w:rsidR="29217340" w:rsidRPr="6AB5C98F">
        <w:rPr>
          <w:rFonts w:ascii="Times New Roman" w:hAnsi="Times New Roman" w:cs="Times New Roman"/>
          <w:sz w:val="24"/>
          <w:szCs w:val="24"/>
        </w:rPr>
        <w:t>tuleb</w:t>
      </w:r>
      <w:r w:rsidR="37CA6C2C" w:rsidRPr="174557D5">
        <w:rPr>
          <w:rFonts w:ascii="Times New Roman" w:hAnsi="Times New Roman" w:cs="Times New Roman"/>
          <w:sz w:val="24"/>
          <w:szCs w:val="24"/>
        </w:rPr>
        <w:t xml:space="preserve"> vältida teiste keskkonnaeesmärkide</w:t>
      </w:r>
      <w:r w:rsidR="00A6597F">
        <w:rPr>
          <w:rFonts w:ascii="Times New Roman" w:hAnsi="Times New Roman" w:cs="Times New Roman"/>
          <w:sz w:val="24"/>
          <w:szCs w:val="24"/>
        </w:rPr>
        <w:t>,</w:t>
      </w:r>
      <w:r w:rsidR="37CA6C2C" w:rsidRPr="174557D5">
        <w:rPr>
          <w:rFonts w:ascii="Times New Roman" w:hAnsi="Times New Roman" w:cs="Times New Roman"/>
          <w:sz w:val="24"/>
          <w:szCs w:val="24"/>
        </w:rPr>
        <w:t xml:space="preserve"> s</w:t>
      </w:r>
      <w:r w:rsidR="00A6597F">
        <w:rPr>
          <w:rFonts w:ascii="Times New Roman" w:hAnsi="Times New Roman" w:cs="Times New Roman"/>
          <w:sz w:val="24"/>
          <w:szCs w:val="24"/>
        </w:rPr>
        <w:t>h</w:t>
      </w:r>
      <w:r w:rsidR="37CA6C2C" w:rsidRPr="174557D5">
        <w:rPr>
          <w:rFonts w:ascii="Times New Roman" w:hAnsi="Times New Roman" w:cs="Times New Roman"/>
          <w:sz w:val="24"/>
          <w:szCs w:val="24"/>
        </w:rPr>
        <w:t xml:space="preserve"> elurikkuse eesmärkide </w:t>
      </w:r>
      <w:r w:rsidR="37CA6C2C" w:rsidRPr="112A1252">
        <w:rPr>
          <w:rFonts w:ascii="Times New Roman" w:hAnsi="Times New Roman" w:cs="Times New Roman"/>
          <w:sz w:val="24"/>
          <w:szCs w:val="24"/>
        </w:rPr>
        <w:t>kahjustamist</w:t>
      </w:r>
      <w:r w:rsidR="3B74441F" w:rsidRPr="112A1252">
        <w:rPr>
          <w:rFonts w:ascii="Times New Roman" w:hAnsi="Times New Roman" w:cs="Times New Roman"/>
          <w:sz w:val="24"/>
          <w:szCs w:val="24"/>
        </w:rPr>
        <w:t>.</w:t>
      </w:r>
      <w:r w:rsidR="3B74441F" w:rsidRPr="32D811BD">
        <w:rPr>
          <w:rFonts w:ascii="Times New Roman" w:hAnsi="Times New Roman" w:cs="Times New Roman"/>
          <w:sz w:val="24"/>
          <w:szCs w:val="24"/>
        </w:rPr>
        <w:t xml:space="preserve"> </w:t>
      </w:r>
      <w:r w:rsidR="009F061D" w:rsidRPr="32D811BD">
        <w:rPr>
          <w:rFonts w:ascii="Times New Roman" w:hAnsi="Times New Roman" w:cs="Times New Roman"/>
          <w:sz w:val="24"/>
          <w:szCs w:val="24"/>
        </w:rPr>
        <w:t>Se</w:t>
      </w:r>
      <w:r w:rsidR="009F061D">
        <w:rPr>
          <w:rFonts w:ascii="Times New Roman" w:hAnsi="Times New Roman" w:cs="Times New Roman"/>
          <w:sz w:val="24"/>
          <w:szCs w:val="24"/>
        </w:rPr>
        <w:t>ega</w:t>
      </w:r>
      <w:r w:rsidR="009F061D" w:rsidRPr="32D811BD">
        <w:rPr>
          <w:rFonts w:ascii="Times New Roman" w:hAnsi="Times New Roman" w:cs="Times New Roman"/>
          <w:sz w:val="24"/>
          <w:szCs w:val="24"/>
        </w:rPr>
        <w:t xml:space="preserve"> </w:t>
      </w:r>
      <w:r w:rsidR="3B74441F" w:rsidRPr="32D811BD">
        <w:rPr>
          <w:rFonts w:ascii="Times New Roman" w:hAnsi="Times New Roman" w:cs="Times New Roman"/>
          <w:sz w:val="24"/>
          <w:szCs w:val="24"/>
        </w:rPr>
        <w:t>on seaduse koostamise käigus välja pakutud meetme</w:t>
      </w:r>
      <w:r w:rsidR="00CA7894">
        <w:rPr>
          <w:rFonts w:ascii="Times New Roman" w:hAnsi="Times New Roman" w:cs="Times New Roman"/>
          <w:sz w:val="24"/>
          <w:szCs w:val="24"/>
        </w:rPr>
        <w:t>te</w:t>
      </w:r>
      <w:r w:rsidR="3B74441F" w:rsidRPr="32D811BD">
        <w:rPr>
          <w:rFonts w:ascii="Times New Roman" w:hAnsi="Times New Roman" w:cs="Times New Roman"/>
          <w:sz w:val="24"/>
          <w:szCs w:val="24"/>
        </w:rPr>
        <w:t xml:space="preserve"> mõju elurikkusele</w:t>
      </w:r>
      <w:r w:rsidR="00CA7894">
        <w:rPr>
          <w:rFonts w:ascii="Times New Roman" w:hAnsi="Times New Roman" w:cs="Times New Roman"/>
          <w:sz w:val="24"/>
          <w:szCs w:val="24"/>
        </w:rPr>
        <w:t xml:space="preserve"> läbi kaalutud</w:t>
      </w:r>
      <w:r w:rsidR="3B74441F" w:rsidRPr="32D811BD">
        <w:rPr>
          <w:rFonts w:ascii="Times New Roman" w:hAnsi="Times New Roman" w:cs="Times New Roman"/>
          <w:sz w:val="24"/>
          <w:szCs w:val="24"/>
        </w:rPr>
        <w:t>.</w:t>
      </w:r>
    </w:p>
    <w:p w14:paraId="1CB803CE" w14:textId="77777777" w:rsidR="00BB51CA" w:rsidRDefault="00BB51CA" w:rsidP="00BF64DC">
      <w:pPr>
        <w:spacing w:after="0" w:line="240" w:lineRule="auto"/>
        <w:jc w:val="both"/>
        <w:rPr>
          <w:rFonts w:ascii="Times New Roman" w:hAnsi="Times New Roman" w:cs="Times New Roman"/>
          <w:sz w:val="24"/>
          <w:szCs w:val="24"/>
        </w:rPr>
      </w:pPr>
    </w:p>
    <w:p w14:paraId="6B6883BA" w14:textId="436C54F5" w:rsidR="00477E57" w:rsidRPr="00F80B64" w:rsidRDefault="00477E57" w:rsidP="00BF64DC">
      <w:pPr>
        <w:spacing w:after="0" w:line="240" w:lineRule="auto"/>
        <w:jc w:val="both"/>
        <w:rPr>
          <w:rFonts w:ascii="Times New Roman" w:hAnsi="Times New Roman" w:cs="Times New Roman"/>
          <w:sz w:val="24"/>
          <w:szCs w:val="24"/>
        </w:rPr>
      </w:pPr>
      <w:r w:rsidRPr="00F80B64">
        <w:rPr>
          <w:rFonts w:ascii="Times New Roman" w:hAnsi="Times New Roman" w:cs="Times New Roman"/>
          <w:sz w:val="24"/>
          <w:szCs w:val="24"/>
        </w:rPr>
        <w:t xml:space="preserve">Kliimamuutused põhjustavad liikide levikuareaalide muutusi ja väljasuremist, suurendavad </w:t>
      </w:r>
      <w:proofErr w:type="spellStart"/>
      <w:r w:rsidRPr="00F80B64">
        <w:rPr>
          <w:rFonts w:ascii="Times New Roman" w:hAnsi="Times New Roman" w:cs="Times New Roman"/>
          <w:sz w:val="24"/>
          <w:szCs w:val="24"/>
        </w:rPr>
        <w:t>võõrliikide</w:t>
      </w:r>
      <w:proofErr w:type="spellEnd"/>
      <w:r w:rsidRPr="00F80B64">
        <w:rPr>
          <w:rFonts w:ascii="Times New Roman" w:hAnsi="Times New Roman" w:cs="Times New Roman"/>
          <w:sz w:val="24"/>
          <w:szCs w:val="24"/>
        </w:rPr>
        <w:t xml:space="preserve"> ellujäämisvõimalusi uues kohas, elupaigatingimuste muutusi ja ökosüsteemide levilamuutusi ning kiirendavad looduskeskkonna muutumist põudade, üleujutuste ning metsa- ja maastikupõlengute </w:t>
      </w:r>
      <w:r w:rsidR="00CA7894">
        <w:rPr>
          <w:rFonts w:ascii="Times New Roman" w:hAnsi="Times New Roman" w:cs="Times New Roman"/>
          <w:sz w:val="24"/>
          <w:szCs w:val="24"/>
        </w:rPr>
        <w:t>tulemusel</w:t>
      </w:r>
      <w:r w:rsidRPr="00F80B64">
        <w:rPr>
          <w:rFonts w:ascii="Times New Roman" w:hAnsi="Times New Roman" w:cs="Times New Roman"/>
          <w:sz w:val="24"/>
          <w:szCs w:val="24"/>
        </w:rPr>
        <w:t>. Kõik see vähendab ökosüsteemide võimet pakkuda inimestele elutähtsaid teenuseid. Ühtlasi on looduse hävimine ja jätkusuutmatu kasutamine kliimamuutuste üks peami</w:t>
      </w:r>
      <w:r>
        <w:rPr>
          <w:rFonts w:ascii="Times New Roman" w:hAnsi="Times New Roman" w:cs="Times New Roman"/>
          <w:sz w:val="24"/>
          <w:szCs w:val="24"/>
        </w:rPr>
        <w:t>si</w:t>
      </w:r>
      <w:r w:rsidRPr="00F80B64">
        <w:rPr>
          <w:rFonts w:ascii="Times New Roman" w:hAnsi="Times New Roman" w:cs="Times New Roman"/>
          <w:sz w:val="24"/>
          <w:szCs w:val="24"/>
        </w:rPr>
        <w:t xml:space="preserve"> põhjus</w:t>
      </w:r>
      <w:r>
        <w:rPr>
          <w:rFonts w:ascii="Times New Roman" w:hAnsi="Times New Roman" w:cs="Times New Roman"/>
          <w:sz w:val="24"/>
          <w:szCs w:val="24"/>
        </w:rPr>
        <w:t>eid</w:t>
      </w:r>
      <w:r w:rsidRPr="00F80B64">
        <w:rPr>
          <w:rFonts w:ascii="Times New Roman" w:hAnsi="Times New Roman" w:cs="Times New Roman"/>
          <w:sz w:val="24"/>
          <w:szCs w:val="24"/>
        </w:rPr>
        <w:t xml:space="preserve">. </w:t>
      </w:r>
      <w:r w:rsidR="66892287" w:rsidRPr="112A1252">
        <w:rPr>
          <w:rFonts w:ascii="Times New Roman" w:hAnsi="Times New Roman" w:cs="Times New Roman"/>
          <w:sz w:val="24"/>
          <w:szCs w:val="24"/>
        </w:rPr>
        <w:t xml:space="preserve">Kliimamuutuste pidurdamisel on üldiselt positiivne mõju elurikkusele. </w:t>
      </w:r>
      <w:r w:rsidRPr="00F80B64">
        <w:rPr>
          <w:rFonts w:ascii="Times New Roman" w:hAnsi="Times New Roman" w:cs="Times New Roman"/>
          <w:sz w:val="24"/>
          <w:szCs w:val="24"/>
        </w:rPr>
        <w:t xml:space="preserve">Üha olulisem on tervete ja taastumisvõimeliste ökosüsteemide roll kliimamuutuste negatiivsete mõjude </w:t>
      </w:r>
      <w:proofErr w:type="spellStart"/>
      <w:r w:rsidRPr="00F80B64">
        <w:rPr>
          <w:rFonts w:ascii="Times New Roman" w:hAnsi="Times New Roman" w:cs="Times New Roman"/>
          <w:sz w:val="24"/>
          <w:szCs w:val="24"/>
        </w:rPr>
        <w:t>puhverdajana</w:t>
      </w:r>
      <w:proofErr w:type="spellEnd"/>
      <w:r w:rsidRPr="00F80B64">
        <w:rPr>
          <w:rFonts w:ascii="Times New Roman" w:hAnsi="Times New Roman" w:cs="Times New Roman"/>
          <w:sz w:val="24"/>
          <w:szCs w:val="24"/>
        </w:rPr>
        <w:t xml:space="preserve">. Looduse taastamist ja elurikkust toetava kestliku maa- ja ressursikasutuse soosimine on kliimamuutusi leevendav lahendus. </w:t>
      </w:r>
      <w:r>
        <w:rPr>
          <w:rFonts w:ascii="Times New Roman" w:hAnsi="Times New Roman" w:cs="Times New Roman"/>
          <w:sz w:val="24"/>
          <w:szCs w:val="24"/>
        </w:rPr>
        <w:t xml:space="preserve">Seejuures </w:t>
      </w:r>
      <w:r>
        <w:rPr>
          <w:rFonts w:ascii="Times New Roman" w:hAnsi="Times New Roman" w:cs="Times New Roman"/>
          <w:sz w:val="24"/>
          <w:szCs w:val="24"/>
        </w:rPr>
        <w:lastRenderedPageBreak/>
        <w:t>o</w:t>
      </w:r>
      <w:r w:rsidRPr="00F80B64">
        <w:rPr>
          <w:rFonts w:ascii="Times New Roman" w:hAnsi="Times New Roman" w:cs="Times New Roman"/>
          <w:sz w:val="24"/>
          <w:szCs w:val="24"/>
        </w:rPr>
        <w:t>n oluline tagada, et kliimalahendusi ei planeeritaks ega rakendataks elurikkuse arvelt. Eesmär</w:t>
      </w:r>
      <w:r w:rsidR="00CA7894">
        <w:rPr>
          <w:rFonts w:ascii="Times New Roman" w:hAnsi="Times New Roman" w:cs="Times New Roman"/>
          <w:sz w:val="24"/>
          <w:szCs w:val="24"/>
        </w:rPr>
        <w:t>k</w:t>
      </w:r>
      <w:r w:rsidRPr="00F80B64">
        <w:rPr>
          <w:rFonts w:ascii="Times New Roman" w:hAnsi="Times New Roman" w:cs="Times New Roman"/>
          <w:sz w:val="24"/>
          <w:szCs w:val="24"/>
        </w:rPr>
        <w:t xml:space="preserve"> on </w:t>
      </w:r>
      <w:r w:rsidR="002C7CF6">
        <w:rPr>
          <w:rFonts w:ascii="Times New Roman" w:hAnsi="Times New Roman" w:cs="Times New Roman"/>
          <w:sz w:val="24"/>
          <w:szCs w:val="24"/>
        </w:rPr>
        <w:t xml:space="preserve">planeerida </w:t>
      </w:r>
      <w:r w:rsidRPr="00F80B64">
        <w:rPr>
          <w:rFonts w:ascii="Times New Roman" w:hAnsi="Times New Roman" w:cs="Times New Roman"/>
          <w:sz w:val="24"/>
          <w:szCs w:val="24"/>
        </w:rPr>
        <w:t>tehnilis</w:t>
      </w:r>
      <w:r w:rsidR="002C7CF6">
        <w:rPr>
          <w:rFonts w:ascii="Times New Roman" w:hAnsi="Times New Roman" w:cs="Times New Roman"/>
          <w:sz w:val="24"/>
          <w:szCs w:val="24"/>
        </w:rPr>
        <w:t>ed</w:t>
      </w:r>
      <w:r w:rsidRPr="00F80B64">
        <w:rPr>
          <w:rFonts w:ascii="Times New Roman" w:hAnsi="Times New Roman" w:cs="Times New Roman"/>
          <w:sz w:val="24"/>
          <w:szCs w:val="24"/>
        </w:rPr>
        <w:t xml:space="preserve"> lahendus</w:t>
      </w:r>
      <w:r w:rsidR="002C7CF6">
        <w:rPr>
          <w:rFonts w:ascii="Times New Roman" w:hAnsi="Times New Roman" w:cs="Times New Roman"/>
          <w:sz w:val="24"/>
          <w:szCs w:val="24"/>
        </w:rPr>
        <w:t>ed</w:t>
      </w:r>
      <w:r w:rsidRPr="00F80B64">
        <w:rPr>
          <w:rFonts w:ascii="Times New Roman" w:hAnsi="Times New Roman" w:cs="Times New Roman"/>
          <w:sz w:val="24"/>
          <w:szCs w:val="24"/>
        </w:rPr>
        <w:t xml:space="preserve"> viisil, et need tekitaksid võimalikult vähe kahju ja seega vähendaksid ka vajadust teha hiljem kulutusi nende kahjude tagasipööramiseks. </w:t>
      </w:r>
      <w:r w:rsidR="002C7CF6">
        <w:rPr>
          <w:rFonts w:ascii="Times New Roman" w:hAnsi="Times New Roman" w:cs="Times New Roman"/>
          <w:sz w:val="24"/>
          <w:szCs w:val="24"/>
        </w:rPr>
        <w:t>S</w:t>
      </w:r>
      <w:r>
        <w:rPr>
          <w:rFonts w:ascii="Times New Roman" w:hAnsi="Times New Roman" w:cs="Times New Roman"/>
          <w:sz w:val="24"/>
          <w:szCs w:val="24"/>
        </w:rPr>
        <w:t>eaduse</w:t>
      </w:r>
      <w:r w:rsidRPr="00F80B64">
        <w:rPr>
          <w:rFonts w:ascii="Times New Roman" w:hAnsi="Times New Roman" w:cs="Times New Roman"/>
          <w:sz w:val="24"/>
          <w:szCs w:val="24"/>
        </w:rPr>
        <w:t xml:space="preserve"> rakendamisel peab elurikkuse</w:t>
      </w:r>
      <w:r w:rsidR="00CA7894">
        <w:rPr>
          <w:rFonts w:ascii="Times New Roman" w:hAnsi="Times New Roman" w:cs="Times New Roman"/>
          <w:sz w:val="24"/>
          <w:szCs w:val="24"/>
        </w:rPr>
        <w:t xml:space="preserve"> säilitamiseks</w:t>
      </w:r>
      <w:r w:rsidRPr="00F80B64">
        <w:rPr>
          <w:rFonts w:ascii="Times New Roman" w:hAnsi="Times New Roman" w:cs="Times New Roman"/>
          <w:sz w:val="24"/>
          <w:szCs w:val="24"/>
        </w:rPr>
        <w:t xml:space="preserve"> kehtima mittekahjustamise (</w:t>
      </w:r>
      <w:r w:rsidRPr="00BF64DC">
        <w:rPr>
          <w:rFonts w:ascii="Times New Roman" w:hAnsi="Times New Roman" w:cs="Times New Roman"/>
          <w:i/>
          <w:iCs/>
          <w:sz w:val="24"/>
          <w:szCs w:val="24"/>
        </w:rPr>
        <w:t>do-no-</w:t>
      </w:r>
      <w:proofErr w:type="spellStart"/>
      <w:r w:rsidRPr="00BF64DC">
        <w:rPr>
          <w:rFonts w:ascii="Times New Roman" w:hAnsi="Times New Roman" w:cs="Times New Roman"/>
          <w:i/>
          <w:iCs/>
          <w:sz w:val="24"/>
          <w:szCs w:val="24"/>
        </w:rPr>
        <w:t>harm</w:t>
      </w:r>
      <w:proofErr w:type="spellEnd"/>
      <w:r w:rsidRPr="00F80B64">
        <w:rPr>
          <w:rFonts w:ascii="Times New Roman" w:hAnsi="Times New Roman" w:cs="Times New Roman"/>
          <w:sz w:val="24"/>
          <w:szCs w:val="24"/>
        </w:rPr>
        <w:t xml:space="preserve">) põhimõte. </w:t>
      </w:r>
      <w:r>
        <w:rPr>
          <w:rFonts w:ascii="Times New Roman" w:hAnsi="Times New Roman" w:cs="Times New Roman"/>
          <w:sz w:val="24"/>
          <w:szCs w:val="24"/>
        </w:rPr>
        <w:t>P</w:t>
      </w:r>
      <w:r w:rsidRPr="00F80B64">
        <w:rPr>
          <w:rFonts w:ascii="Times New Roman" w:hAnsi="Times New Roman" w:cs="Times New Roman"/>
          <w:sz w:val="24"/>
          <w:szCs w:val="24"/>
        </w:rPr>
        <w:t>laneeritavad tegevused</w:t>
      </w:r>
      <w:r>
        <w:rPr>
          <w:rFonts w:ascii="Times New Roman" w:hAnsi="Times New Roman" w:cs="Times New Roman"/>
          <w:sz w:val="24"/>
          <w:szCs w:val="24"/>
        </w:rPr>
        <w:t xml:space="preserve"> ja meetmed</w:t>
      </w:r>
      <w:r w:rsidRPr="00F80B64">
        <w:rPr>
          <w:rFonts w:ascii="Times New Roman" w:hAnsi="Times New Roman" w:cs="Times New Roman"/>
          <w:sz w:val="24"/>
          <w:szCs w:val="24"/>
        </w:rPr>
        <w:t xml:space="preserve"> ei tohi loodust kahjustada, vaid peaksid aitama kaasa elurikkuse seisundi parandamisele, kus vähegi võimalik, et tagada elurikkuse seisundi netoparanemine (</w:t>
      </w:r>
      <w:r w:rsidR="3D1FE5F9" w:rsidRPr="61D915E7">
        <w:rPr>
          <w:rFonts w:ascii="Times New Roman" w:hAnsi="Times New Roman" w:cs="Times New Roman"/>
          <w:sz w:val="24"/>
          <w:szCs w:val="24"/>
        </w:rPr>
        <w:t>ingl</w:t>
      </w:r>
      <w:r w:rsidR="00CA7894">
        <w:rPr>
          <w:rFonts w:ascii="Times New Roman" w:hAnsi="Times New Roman" w:cs="Times New Roman"/>
          <w:sz w:val="24"/>
          <w:szCs w:val="24"/>
        </w:rPr>
        <w:t xml:space="preserve"> </w:t>
      </w:r>
      <w:r w:rsidR="3D1FE5F9" w:rsidRPr="61D915E7">
        <w:rPr>
          <w:rFonts w:ascii="Times New Roman" w:hAnsi="Times New Roman" w:cs="Times New Roman"/>
          <w:sz w:val="24"/>
          <w:szCs w:val="24"/>
        </w:rPr>
        <w:t xml:space="preserve">k </w:t>
      </w:r>
      <w:r w:rsidRPr="6AB5C98F">
        <w:rPr>
          <w:rFonts w:ascii="Times New Roman" w:hAnsi="Times New Roman" w:cs="Times New Roman"/>
          <w:i/>
          <w:iCs/>
          <w:sz w:val="24"/>
          <w:szCs w:val="24"/>
        </w:rPr>
        <w:t>net</w:t>
      </w:r>
      <w:r w:rsidRPr="00F80B64">
        <w:rPr>
          <w:rFonts w:ascii="Times New Roman" w:hAnsi="Times New Roman" w:cs="Times New Roman"/>
          <w:sz w:val="24"/>
          <w:szCs w:val="24"/>
        </w:rPr>
        <w:t xml:space="preserve"> </w:t>
      </w:r>
      <w:proofErr w:type="spellStart"/>
      <w:r w:rsidRPr="6AB5C98F">
        <w:rPr>
          <w:rFonts w:ascii="Times New Roman" w:hAnsi="Times New Roman" w:cs="Times New Roman"/>
          <w:i/>
          <w:iCs/>
          <w:sz w:val="24"/>
          <w:szCs w:val="24"/>
        </w:rPr>
        <w:t>biodiversity</w:t>
      </w:r>
      <w:proofErr w:type="spellEnd"/>
      <w:r w:rsidRPr="6AB5C98F">
        <w:rPr>
          <w:rFonts w:ascii="Times New Roman" w:hAnsi="Times New Roman" w:cs="Times New Roman"/>
          <w:i/>
          <w:iCs/>
          <w:sz w:val="24"/>
          <w:szCs w:val="24"/>
        </w:rPr>
        <w:t xml:space="preserve"> </w:t>
      </w:r>
      <w:proofErr w:type="spellStart"/>
      <w:r w:rsidRPr="6AB5C98F">
        <w:rPr>
          <w:rFonts w:ascii="Times New Roman" w:hAnsi="Times New Roman" w:cs="Times New Roman"/>
          <w:i/>
          <w:iCs/>
          <w:sz w:val="24"/>
          <w:szCs w:val="24"/>
        </w:rPr>
        <w:t>gain</w:t>
      </w:r>
      <w:proofErr w:type="spellEnd"/>
      <w:r w:rsidR="04D65EB7" w:rsidRPr="61D915E7">
        <w:rPr>
          <w:rFonts w:ascii="Times New Roman" w:hAnsi="Times New Roman" w:cs="Times New Roman"/>
          <w:i/>
          <w:iCs/>
          <w:sz w:val="24"/>
          <w:szCs w:val="24"/>
        </w:rPr>
        <w:t>)</w:t>
      </w:r>
      <w:r w:rsidR="20CBDAAF" w:rsidRPr="07569D12">
        <w:rPr>
          <w:rFonts w:ascii="Times New Roman" w:hAnsi="Times New Roman" w:cs="Times New Roman"/>
          <w:sz w:val="24"/>
          <w:szCs w:val="24"/>
        </w:rPr>
        <w:t xml:space="preserve"> ehk olukord, kus inimtegevuse või arendusprojektide tulemusel elurikkus mitte ainult ei säili, vaid ka paraneb võrreldes algse seisundiga</w:t>
      </w:r>
      <w:r w:rsidR="18BF04A8" w:rsidRPr="6AB5C98F">
        <w:rPr>
          <w:rFonts w:ascii="Times New Roman" w:hAnsi="Times New Roman" w:cs="Times New Roman"/>
          <w:sz w:val="24"/>
          <w:szCs w:val="24"/>
        </w:rPr>
        <w:t>.</w:t>
      </w:r>
      <w:r w:rsidRPr="00F80B64">
        <w:rPr>
          <w:rFonts w:ascii="Times New Roman" w:hAnsi="Times New Roman" w:cs="Times New Roman"/>
          <w:sz w:val="24"/>
          <w:szCs w:val="24"/>
        </w:rPr>
        <w:t xml:space="preserve"> </w:t>
      </w:r>
      <w:r w:rsidR="002C7CF6">
        <w:rPr>
          <w:rFonts w:ascii="Times New Roman" w:hAnsi="Times New Roman" w:cs="Times New Roman"/>
          <w:sz w:val="24"/>
          <w:szCs w:val="24"/>
        </w:rPr>
        <w:t>S</w:t>
      </w:r>
      <w:r w:rsidRPr="00F80B64">
        <w:rPr>
          <w:rFonts w:ascii="Times New Roman" w:hAnsi="Times New Roman" w:cs="Times New Roman"/>
          <w:sz w:val="24"/>
          <w:szCs w:val="24"/>
        </w:rPr>
        <w:t xml:space="preserve">oodustada </w:t>
      </w:r>
      <w:r w:rsidR="002C7CF6">
        <w:rPr>
          <w:rFonts w:ascii="Times New Roman" w:hAnsi="Times New Roman" w:cs="Times New Roman"/>
          <w:sz w:val="24"/>
          <w:szCs w:val="24"/>
        </w:rPr>
        <w:t xml:space="preserve">tuleks </w:t>
      </w:r>
      <w:r w:rsidRPr="00F80B64">
        <w:rPr>
          <w:rFonts w:ascii="Times New Roman" w:hAnsi="Times New Roman" w:cs="Times New Roman"/>
          <w:sz w:val="24"/>
          <w:szCs w:val="24"/>
        </w:rPr>
        <w:t>variante, kus tegevused koonduksid juba kahjustatud aladele.</w:t>
      </w:r>
      <w:r w:rsidR="002C7CF6">
        <w:rPr>
          <w:rFonts w:ascii="Times New Roman" w:hAnsi="Times New Roman" w:cs="Times New Roman"/>
          <w:sz w:val="24"/>
          <w:szCs w:val="24"/>
        </w:rPr>
        <w:t xml:space="preserve"> </w:t>
      </w:r>
      <w:r w:rsidRPr="00F80B64">
        <w:rPr>
          <w:rFonts w:ascii="Times New Roman" w:hAnsi="Times New Roman" w:cs="Times New Roman"/>
          <w:sz w:val="24"/>
          <w:szCs w:val="24"/>
        </w:rPr>
        <w:t xml:space="preserve">Ökosüsteemide taastamine ja nende funktsioneerimine on pikaajalise süsiniku sidumise ja kliimamuutusega seotud ohtude vältimise peamine tõhus </w:t>
      </w:r>
      <w:proofErr w:type="spellStart"/>
      <w:r w:rsidRPr="00F80B64">
        <w:rPr>
          <w:rFonts w:ascii="Times New Roman" w:hAnsi="Times New Roman" w:cs="Times New Roman"/>
          <w:sz w:val="24"/>
          <w:szCs w:val="24"/>
        </w:rPr>
        <w:t>tagaja</w:t>
      </w:r>
      <w:proofErr w:type="spellEnd"/>
      <w:r w:rsidRPr="00F80B64">
        <w:rPr>
          <w:rFonts w:ascii="Times New Roman" w:hAnsi="Times New Roman" w:cs="Times New Roman"/>
          <w:sz w:val="24"/>
          <w:szCs w:val="24"/>
        </w:rPr>
        <w:t xml:space="preserve"> ja ka kliimamõjude </w:t>
      </w:r>
      <w:proofErr w:type="spellStart"/>
      <w:r w:rsidRPr="00F80B64">
        <w:rPr>
          <w:rFonts w:ascii="Times New Roman" w:hAnsi="Times New Roman" w:cs="Times New Roman"/>
          <w:sz w:val="24"/>
          <w:szCs w:val="24"/>
        </w:rPr>
        <w:t>puhverdaja</w:t>
      </w:r>
      <w:proofErr w:type="spellEnd"/>
      <w:r w:rsidR="002C7CF6">
        <w:rPr>
          <w:rFonts w:ascii="Times New Roman" w:hAnsi="Times New Roman" w:cs="Times New Roman"/>
          <w:sz w:val="24"/>
          <w:szCs w:val="24"/>
        </w:rPr>
        <w:t>.</w:t>
      </w:r>
    </w:p>
    <w:p w14:paraId="069C20E4" w14:textId="77777777" w:rsidR="002C7CF6" w:rsidRDefault="002C7CF6" w:rsidP="00BF64DC">
      <w:pPr>
        <w:spacing w:after="0" w:line="240" w:lineRule="auto"/>
        <w:jc w:val="both"/>
        <w:rPr>
          <w:rFonts w:ascii="Times New Roman" w:hAnsi="Times New Roman" w:cs="Times New Roman"/>
          <w:sz w:val="24"/>
          <w:szCs w:val="24"/>
        </w:rPr>
      </w:pPr>
    </w:p>
    <w:p w14:paraId="23926637" w14:textId="3B74FBA9" w:rsidR="00477E57" w:rsidRPr="00F80B64" w:rsidRDefault="00477E57" w:rsidP="00BF64DC">
      <w:pPr>
        <w:spacing w:after="0" w:line="240" w:lineRule="auto"/>
        <w:jc w:val="both"/>
        <w:rPr>
          <w:rFonts w:ascii="Times New Roman" w:hAnsi="Times New Roman" w:cs="Times New Roman"/>
          <w:sz w:val="24"/>
          <w:szCs w:val="24"/>
        </w:rPr>
      </w:pPr>
      <w:r w:rsidRPr="00F80B64">
        <w:rPr>
          <w:rFonts w:ascii="Times New Roman" w:hAnsi="Times New Roman" w:cs="Times New Roman"/>
          <w:sz w:val="24"/>
          <w:szCs w:val="24"/>
        </w:rPr>
        <w:t>Tegevused, mida te</w:t>
      </w:r>
      <w:r>
        <w:rPr>
          <w:rFonts w:ascii="Times New Roman" w:hAnsi="Times New Roman" w:cs="Times New Roman"/>
          <w:sz w:val="24"/>
          <w:szCs w:val="24"/>
        </w:rPr>
        <w:t>hakse</w:t>
      </w:r>
      <w:r w:rsidRPr="00F80B64">
        <w:rPr>
          <w:rFonts w:ascii="Times New Roman" w:hAnsi="Times New Roman" w:cs="Times New Roman"/>
          <w:sz w:val="24"/>
          <w:szCs w:val="24"/>
        </w:rPr>
        <w:t xml:space="preserve"> elurikkuse strateegia eesmärkide täitmiseks (elupaikade taastamine, seisundi parandamine, kaitsmine), hoiavad sama</w:t>
      </w:r>
      <w:r w:rsidR="00CA7894">
        <w:rPr>
          <w:rFonts w:ascii="Times New Roman" w:hAnsi="Times New Roman" w:cs="Times New Roman"/>
          <w:sz w:val="24"/>
          <w:szCs w:val="24"/>
        </w:rPr>
        <w:t>l ajal</w:t>
      </w:r>
      <w:r w:rsidRPr="00F80B64">
        <w:rPr>
          <w:rFonts w:ascii="Times New Roman" w:hAnsi="Times New Roman" w:cs="Times New Roman"/>
          <w:sz w:val="24"/>
          <w:szCs w:val="24"/>
        </w:rPr>
        <w:t xml:space="preserve"> ka metsade ja soode süsinikku. Elurikkuse strateegia eesmärkide täitmine võib kaasa aidata sellele, et maakasutussektor on pikaajali</w:t>
      </w:r>
      <w:r w:rsidR="00CA7894">
        <w:rPr>
          <w:rFonts w:ascii="Times New Roman" w:hAnsi="Times New Roman" w:cs="Times New Roman"/>
          <w:sz w:val="24"/>
          <w:szCs w:val="24"/>
        </w:rPr>
        <w:t>ne</w:t>
      </w:r>
      <w:r w:rsidRPr="00F80B64">
        <w:rPr>
          <w:rFonts w:ascii="Times New Roman" w:hAnsi="Times New Roman" w:cs="Times New Roman"/>
          <w:sz w:val="24"/>
          <w:szCs w:val="24"/>
        </w:rPr>
        <w:t xml:space="preserve"> kasvuhoonegaaside </w:t>
      </w:r>
      <w:proofErr w:type="spellStart"/>
      <w:r w:rsidRPr="00F80B64">
        <w:rPr>
          <w:rFonts w:ascii="Times New Roman" w:hAnsi="Times New Roman" w:cs="Times New Roman"/>
          <w:sz w:val="24"/>
          <w:szCs w:val="24"/>
        </w:rPr>
        <w:t>siduja</w:t>
      </w:r>
      <w:proofErr w:type="spellEnd"/>
      <w:r w:rsidRPr="00F80B64">
        <w:rPr>
          <w:rFonts w:ascii="Times New Roman" w:hAnsi="Times New Roman" w:cs="Times New Roman"/>
          <w:sz w:val="24"/>
          <w:szCs w:val="24"/>
        </w:rPr>
        <w:t>. Kaitsealade metsades ja soodes seotud süsinik tasakaalustab vähemalt osaliselt mujal maakasutuses</w:t>
      </w:r>
      <w:r w:rsidR="007B23B0">
        <w:rPr>
          <w:rFonts w:ascii="Times New Roman" w:hAnsi="Times New Roman" w:cs="Times New Roman"/>
          <w:sz w:val="24"/>
          <w:szCs w:val="24"/>
        </w:rPr>
        <w:t xml:space="preserve"> tekkivaid kasvuhoonegaase</w:t>
      </w:r>
      <w:r w:rsidRPr="00F80B64">
        <w:rPr>
          <w:rFonts w:ascii="Times New Roman" w:hAnsi="Times New Roman" w:cs="Times New Roman"/>
          <w:sz w:val="24"/>
          <w:szCs w:val="24"/>
        </w:rPr>
        <w:t>.</w:t>
      </w:r>
    </w:p>
    <w:p w14:paraId="31BB09E2" w14:textId="77777777" w:rsidR="002C7CF6" w:rsidRDefault="002C7CF6" w:rsidP="00BF64DC">
      <w:pPr>
        <w:spacing w:after="0" w:line="240" w:lineRule="auto"/>
        <w:jc w:val="both"/>
        <w:rPr>
          <w:rFonts w:ascii="Times New Roman" w:hAnsi="Times New Roman" w:cs="Times New Roman"/>
          <w:sz w:val="24"/>
          <w:szCs w:val="24"/>
        </w:rPr>
      </w:pPr>
    </w:p>
    <w:p w14:paraId="42681855" w14:textId="2364707B" w:rsidR="00477E57" w:rsidRDefault="00477E57" w:rsidP="00BF64DC">
      <w:pPr>
        <w:spacing w:after="0" w:line="240" w:lineRule="auto"/>
        <w:jc w:val="both"/>
        <w:rPr>
          <w:rFonts w:ascii="Times New Roman" w:hAnsi="Times New Roman" w:cs="Times New Roman"/>
          <w:sz w:val="24"/>
          <w:szCs w:val="24"/>
        </w:rPr>
      </w:pPr>
      <w:r w:rsidRPr="00F80B64">
        <w:rPr>
          <w:rFonts w:ascii="Times New Roman" w:hAnsi="Times New Roman" w:cs="Times New Roman"/>
          <w:sz w:val="24"/>
          <w:szCs w:val="24"/>
        </w:rPr>
        <w:t>Eesti</w:t>
      </w:r>
      <w:r>
        <w:rPr>
          <w:rFonts w:ascii="Times New Roman" w:hAnsi="Times New Roman" w:cs="Times New Roman"/>
          <w:sz w:val="24"/>
          <w:szCs w:val="24"/>
        </w:rPr>
        <w:t>s</w:t>
      </w:r>
      <w:r w:rsidRPr="00F80B64">
        <w:rPr>
          <w:rFonts w:ascii="Times New Roman" w:hAnsi="Times New Roman" w:cs="Times New Roman"/>
          <w:sz w:val="24"/>
          <w:szCs w:val="24"/>
        </w:rPr>
        <w:t xml:space="preserve"> </w:t>
      </w:r>
      <w:r w:rsidR="55E4BB24" w:rsidRPr="458356DB">
        <w:rPr>
          <w:rFonts w:ascii="Times New Roman" w:hAnsi="Times New Roman" w:cs="Times New Roman"/>
          <w:sz w:val="24"/>
          <w:szCs w:val="24"/>
        </w:rPr>
        <w:t>talletavad</w:t>
      </w:r>
      <w:r w:rsidRPr="00F80B64">
        <w:rPr>
          <w:rFonts w:ascii="Times New Roman" w:hAnsi="Times New Roman" w:cs="Times New Roman"/>
          <w:sz w:val="24"/>
          <w:szCs w:val="24"/>
        </w:rPr>
        <w:t xml:space="preserve"> turvasmullad suures koguses süsinikku. Kuivendatud ja põllumassiividena ja metsamaadena kasutatava</w:t>
      </w:r>
      <w:r>
        <w:rPr>
          <w:rFonts w:ascii="Times New Roman" w:hAnsi="Times New Roman" w:cs="Times New Roman"/>
          <w:sz w:val="24"/>
          <w:szCs w:val="24"/>
        </w:rPr>
        <w:t>tel</w:t>
      </w:r>
      <w:r w:rsidRPr="00F80B64">
        <w:rPr>
          <w:rFonts w:ascii="Times New Roman" w:hAnsi="Times New Roman" w:cs="Times New Roman"/>
          <w:sz w:val="24"/>
          <w:szCs w:val="24"/>
        </w:rPr>
        <w:t xml:space="preserve"> turbaaladel kahaneb turbasse seotud süsinikuvaru iga</w:t>
      </w:r>
      <w:r w:rsidR="007B23B0">
        <w:rPr>
          <w:rFonts w:ascii="Times New Roman" w:hAnsi="Times New Roman" w:cs="Times New Roman"/>
          <w:sz w:val="24"/>
          <w:szCs w:val="24"/>
        </w:rPr>
        <w:t xml:space="preserve">l </w:t>
      </w:r>
      <w:r w:rsidRPr="00F80B64">
        <w:rPr>
          <w:rFonts w:ascii="Times New Roman" w:hAnsi="Times New Roman" w:cs="Times New Roman"/>
          <w:sz w:val="24"/>
          <w:szCs w:val="24"/>
        </w:rPr>
        <w:t>aasta</w:t>
      </w:r>
      <w:r w:rsidR="007B23B0">
        <w:rPr>
          <w:rFonts w:ascii="Times New Roman" w:hAnsi="Times New Roman" w:cs="Times New Roman"/>
          <w:sz w:val="24"/>
          <w:szCs w:val="24"/>
        </w:rPr>
        <w:t>l</w:t>
      </w:r>
      <w:r w:rsidRPr="00F80B64">
        <w:rPr>
          <w:rFonts w:ascii="Times New Roman" w:hAnsi="Times New Roman" w:cs="Times New Roman"/>
          <w:sz w:val="24"/>
          <w:szCs w:val="24"/>
        </w:rPr>
        <w:t xml:space="preserve"> mineraliseerumise tõttu. Turvasmuldade harimine ohustab Eestis endiselt 98 704 hektaril muldadesse seotud süsinikuvaru. Seega on oluline rõhutada heas looduslikus seisundis alade (eriti kuivendamata soode ja soometsade) säilitamise ja taastamise olulisust. Potentsiaalne maakasutuse muutus turbaaladel (nt metsanduslik kuivendus) tooks kaasa lühiajalise süsinikusidumise kasvu puidus, aga summaarse süsinikuvaru kahanemise turba/mulla arvelt. Mullas ja turbas talletatakse atmosfäärist seotud süsinikku pikaajaliselt, </w:t>
      </w:r>
      <w:proofErr w:type="spellStart"/>
      <w:r w:rsidRPr="00F80B64">
        <w:rPr>
          <w:rFonts w:ascii="Times New Roman" w:hAnsi="Times New Roman" w:cs="Times New Roman"/>
          <w:sz w:val="24"/>
          <w:szCs w:val="24"/>
        </w:rPr>
        <w:t>biomassis</w:t>
      </w:r>
      <w:proofErr w:type="spellEnd"/>
      <w:r w:rsidRPr="00F80B64">
        <w:rPr>
          <w:rFonts w:ascii="Times New Roman" w:hAnsi="Times New Roman" w:cs="Times New Roman"/>
          <w:sz w:val="24"/>
          <w:szCs w:val="24"/>
        </w:rPr>
        <w:t xml:space="preserve"> olev süsinik on ringluses olev süsinik ja ringluse pikkust mõjutab kõige enam taimestiku iseloom, puistu puhul raieringi pikkus ning raiega eemaldatava </w:t>
      </w:r>
      <w:proofErr w:type="spellStart"/>
      <w:r w:rsidRPr="00F80B64">
        <w:rPr>
          <w:rFonts w:ascii="Times New Roman" w:hAnsi="Times New Roman" w:cs="Times New Roman"/>
          <w:sz w:val="24"/>
          <w:szCs w:val="24"/>
        </w:rPr>
        <w:t>biomassi</w:t>
      </w:r>
      <w:proofErr w:type="spellEnd"/>
      <w:r w:rsidRPr="00F80B64">
        <w:rPr>
          <w:rFonts w:ascii="Times New Roman" w:hAnsi="Times New Roman" w:cs="Times New Roman"/>
          <w:sz w:val="24"/>
          <w:szCs w:val="24"/>
        </w:rPr>
        <w:t xml:space="preserve"> osakaal</w:t>
      </w:r>
      <w:r>
        <w:rPr>
          <w:rFonts w:ascii="Times New Roman" w:hAnsi="Times New Roman" w:cs="Times New Roman"/>
          <w:sz w:val="24"/>
          <w:szCs w:val="24"/>
        </w:rPr>
        <w:t xml:space="preserve"> ja </w:t>
      </w:r>
      <w:proofErr w:type="spellStart"/>
      <w:r>
        <w:rPr>
          <w:rFonts w:ascii="Times New Roman" w:hAnsi="Times New Roman" w:cs="Times New Roman"/>
          <w:sz w:val="24"/>
          <w:szCs w:val="24"/>
        </w:rPr>
        <w:t>väärindamine</w:t>
      </w:r>
      <w:proofErr w:type="spellEnd"/>
      <w:r w:rsidRPr="00F80B64">
        <w:rPr>
          <w:rFonts w:ascii="Times New Roman" w:hAnsi="Times New Roman" w:cs="Times New Roman"/>
          <w:sz w:val="24"/>
          <w:szCs w:val="24"/>
        </w:rPr>
        <w:t xml:space="preserve">, niidu- ja põllumajandusökosüsteemides rohtse </w:t>
      </w:r>
      <w:proofErr w:type="spellStart"/>
      <w:r w:rsidRPr="00F80B64">
        <w:rPr>
          <w:rFonts w:ascii="Times New Roman" w:hAnsi="Times New Roman" w:cs="Times New Roman"/>
          <w:sz w:val="24"/>
          <w:szCs w:val="24"/>
        </w:rPr>
        <w:t>biomassi</w:t>
      </w:r>
      <w:proofErr w:type="spellEnd"/>
      <w:r w:rsidRPr="00F80B64">
        <w:rPr>
          <w:rFonts w:ascii="Times New Roman" w:hAnsi="Times New Roman" w:cs="Times New Roman"/>
          <w:sz w:val="24"/>
          <w:szCs w:val="24"/>
        </w:rPr>
        <w:t xml:space="preserve"> ning saagina eemaldatava süsiniku osakaal.</w:t>
      </w:r>
    </w:p>
    <w:p w14:paraId="1CF6AC23" w14:textId="77777777" w:rsidR="002C7CF6" w:rsidRDefault="002C7CF6" w:rsidP="002C7CF6">
      <w:pPr>
        <w:spacing w:after="0" w:line="240" w:lineRule="auto"/>
        <w:jc w:val="both"/>
        <w:rPr>
          <w:rFonts w:ascii="Times New Roman" w:hAnsi="Times New Roman" w:cs="Times New Roman"/>
          <w:sz w:val="24"/>
          <w:szCs w:val="24"/>
        </w:rPr>
      </w:pPr>
    </w:p>
    <w:p w14:paraId="2E7A523E" w14:textId="69C39EA8" w:rsidR="00477E57" w:rsidRPr="002858DF" w:rsidRDefault="4EB508CF" w:rsidP="00BF64DC">
      <w:pPr>
        <w:spacing w:after="0" w:line="240" w:lineRule="auto"/>
        <w:jc w:val="both"/>
        <w:rPr>
          <w:rFonts w:ascii="Times New Roman" w:hAnsi="Times New Roman" w:cs="Times New Roman"/>
          <w:sz w:val="24"/>
          <w:szCs w:val="24"/>
        </w:rPr>
      </w:pPr>
      <w:r w:rsidRPr="7C84A48D">
        <w:rPr>
          <w:rFonts w:ascii="Times New Roman" w:hAnsi="Times New Roman" w:cs="Times New Roman"/>
          <w:sz w:val="24"/>
          <w:szCs w:val="24"/>
        </w:rPr>
        <w:t xml:space="preserve">Looduspõhiste lahenduste ulatusliku kasutamise toel kliimamuutuste suhtes vastupanuvõime suurendamine on samuti elurikkuse hoidmist ja taastamist toetav tegevus. </w:t>
      </w:r>
      <w:r w:rsidR="7AA34D80" w:rsidRPr="7C84A48D">
        <w:rPr>
          <w:rFonts w:ascii="Times New Roman" w:hAnsi="Times New Roman" w:cs="Times New Roman"/>
          <w:sz w:val="24"/>
          <w:szCs w:val="24"/>
        </w:rPr>
        <w:t>Sini</w:t>
      </w:r>
      <w:r w:rsidR="28B75914" w:rsidRPr="7C84A48D">
        <w:rPr>
          <w:rFonts w:ascii="Times New Roman" w:hAnsi="Times New Roman" w:cs="Times New Roman"/>
          <w:sz w:val="24"/>
          <w:szCs w:val="24"/>
        </w:rPr>
        <w:t>-</w:t>
      </w:r>
      <w:r w:rsidR="7AA34D80" w:rsidRPr="7C84A48D">
        <w:rPr>
          <w:rFonts w:ascii="Times New Roman" w:hAnsi="Times New Roman" w:cs="Times New Roman"/>
          <w:sz w:val="24"/>
          <w:szCs w:val="24"/>
        </w:rPr>
        <w:t xml:space="preserve"> ja rohe</w:t>
      </w:r>
      <w:r w:rsidR="032B3784" w:rsidRPr="7C84A48D">
        <w:rPr>
          <w:rFonts w:ascii="Times New Roman" w:hAnsi="Times New Roman" w:cs="Times New Roman"/>
          <w:sz w:val="24"/>
          <w:szCs w:val="24"/>
        </w:rPr>
        <w:t>võrgustik</w:t>
      </w:r>
      <w:r w:rsidR="614E9A8C" w:rsidRPr="7C84A48D">
        <w:rPr>
          <w:rFonts w:ascii="Times New Roman" w:hAnsi="Times New Roman" w:cs="Times New Roman"/>
          <w:sz w:val="24"/>
          <w:szCs w:val="24"/>
        </w:rPr>
        <w:t>ud</w:t>
      </w:r>
      <w:r w:rsidR="7AA34D80" w:rsidRPr="7C84A48D">
        <w:rPr>
          <w:rFonts w:ascii="Times New Roman" w:hAnsi="Times New Roman" w:cs="Times New Roman"/>
          <w:sz w:val="24"/>
          <w:szCs w:val="24"/>
        </w:rPr>
        <w:t xml:space="preserve"> </w:t>
      </w:r>
      <w:r w:rsidR="15E09D11" w:rsidRPr="7C84A48D">
        <w:rPr>
          <w:rFonts w:ascii="Times New Roman" w:hAnsi="Times New Roman" w:cs="Times New Roman"/>
          <w:sz w:val="24"/>
          <w:szCs w:val="24"/>
        </w:rPr>
        <w:t xml:space="preserve">ehk siseveekogud ja </w:t>
      </w:r>
      <w:r w:rsidR="74BF24BA" w:rsidRPr="7C84A48D">
        <w:rPr>
          <w:rFonts w:ascii="Times New Roman" w:hAnsi="Times New Roman" w:cs="Times New Roman"/>
          <w:sz w:val="24"/>
          <w:szCs w:val="24"/>
        </w:rPr>
        <w:t>looduslikud ning poollooduslikud alad</w:t>
      </w:r>
      <w:r w:rsidRPr="7C84A48D">
        <w:rPr>
          <w:rFonts w:ascii="Times New Roman" w:hAnsi="Times New Roman" w:cs="Times New Roman"/>
          <w:sz w:val="24"/>
          <w:szCs w:val="24"/>
        </w:rPr>
        <w:t xml:space="preserve"> (vastandina </w:t>
      </w:r>
      <w:r w:rsidR="749405BB" w:rsidRPr="7C84A48D">
        <w:rPr>
          <w:rFonts w:ascii="Times New Roman" w:hAnsi="Times New Roman" w:cs="Times New Roman"/>
          <w:sz w:val="24"/>
          <w:szCs w:val="24"/>
        </w:rPr>
        <w:t>n</w:t>
      </w:r>
      <w:r w:rsidR="0F0179D7" w:rsidRPr="7C84A48D">
        <w:rPr>
          <w:rFonts w:ascii="Times New Roman" w:hAnsi="Times New Roman" w:cs="Times New Roman"/>
          <w:sz w:val="24"/>
          <w:szCs w:val="24"/>
        </w:rPr>
        <w:t>-</w:t>
      </w:r>
      <w:r w:rsidR="749405BB" w:rsidRPr="7C84A48D">
        <w:rPr>
          <w:rFonts w:ascii="Times New Roman" w:hAnsi="Times New Roman" w:cs="Times New Roman"/>
          <w:sz w:val="24"/>
          <w:szCs w:val="24"/>
        </w:rPr>
        <w:t xml:space="preserve">ö </w:t>
      </w:r>
      <w:r w:rsidRPr="7C84A48D">
        <w:rPr>
          <w:rFonts w:ascii="Times New Roman" w:hAnsi="Times New Roman" w:cs="Times New Roman"/>
          <w:sz w:val="24"/>
          <w:szCs w:val="24"/>
        </w:rPr>
        <w:t>hallile taristule</w:t>
      </w:r>
      <w:r w:rsidR="0F0179D7" w:rsidRPr="7C84A48D">
        <w:rPr>
          <w:rFonts w:ascii="Times New Roman" w:hAnsi="Times New Roman" w:cs="Times New Roman"/>
          <w:sz w:val="24"/>
          <w:szCs w:val="24"/>
        </w:rPr>
        <w:t>,</w:t>
      </w:r>
      <w:r w:rsidR="1D601FF6" w:rsidRPr="7C84A48D">
        <w:rPr>
          <w:rFonts w:ascii="Times New Roman" w:hAnsi="Times New Roman" w:cs="Times New Roman"/>
          <w:sz w:val="24"/>
          <w:szCs w:val="24"/>
        </w:rPr>
        <w:t xml:space="preserve"> nt teed, hoonestus jms</w:t>
      </w:r>
      <w:r w:rsidRPr="7C84A48D">
        <w:rPr>
          <w:rFonts w:ascii="Times New Roman" w:hAnsi="Times New Roman" w:cs="Times New Roman"/>
          <w:sz w:val="24"/>
          <w:szCs w:val="24"/>
        </w:rPr>
        <w:t xml:space="preserve">) </w:t>
      </w:r>
      <w:r w:rsidR="7AA34D80" w:rsidRPr="7C84A48D">
        <w:rPr>
          <w:rFonts w:ascii="Times New Roman" w:hAnsi="Times New Roman" w:cs="Times New Roman"/>
          <w:sz w:val="24"/>
          <w:szCs w:val="24"/>
        </w:rPr>
        <w:t>kätke</w:t>
      </w:r>
      <w:r w:rsidR="45E8AB1D" w:rsidRPr="7C84A48D">
        <w:rPr>
          <w:rFonts w:ascii="Times New Roman" w:hAnsi="Times New Roman" w:cs="Times New Roman"/>
          <w:sz w:val="24"/>
          <w:szCs w:val="24"/>
        </w:rPr>
        <w:t>vad</w:t>
      </w:r>
      <w:r w:rsidRPr="7C84A48D">
        <w:rPr>
          <w:rFonts w:ascii="Times New Roman" w:hAnsi="Times New Roman" w:cs="Times New Roman"/>
          <w:sz w:val="24"/>
          <w:szCs w:val="24"/>
        </w:rPr>
        <w:t xml:space="preserve"> </w:t>
      </w:r>
      <w:proofErr w:type="spellStart"/>
      <w:r w:rsidRPr="7C84A48D">
        <w:rPr>
          <w:rFonts w:ascii="Times New Roman" w:hAnsi="Times New Roman" w:cs="Times New Roman"/>
          <w:sz w:val="24"/>
          <w:szCs w:val="24"/>
        </w:rPr>
        <w:t>mitmeotstarbelisi</w:t>
      </w:r>
      <w:proofErr w:type="spellEnd"/>
      <w:r w:rsidRPr="7C84A48D">
        <w:rPr>
          <w:rFonts w:ascii="Times New Roman" w:hAnsi="Times New Roman" w:cs="Times New Roman"/>
          <w:sz w:val="24"/>
          <w:szCs w:val="24"/>
        </w:rPr>
        <w:t xml:space="preserve"> ja igal juhul kasulikke lahendusi ning </w:t>
      </w:r>
      <w:r w:rsidR="7AA34D80" w:rsidRPr="7C84A48D">
        <w:rPr>
          <w:rFonts w:ascii="Times New Roman" w:hAnsi="Times New Roman" w:cs="Times New Roman"/>
          <w:sz w:val="24"/>
          <w:szCs w:val="24"/>
        </w:rPr>
        <w:t>too</w:t>
      </w:r>
      <w:r w:rsidR="746A7B0F" w:rsidRPr="7C84A48D">
        <w:rPr>
          <w:rFonts w:ascii="Times New Roman" w:hAnsi="Times New Roman" w:cs="Times New Roman"/>
          <w:sz w:val="24"/>
          <w:szCs w:val="24"/>
        </w:rPr>
        <w:t>vad</w:t>
      </w:r>
      <w:r w:rsidRPr="7C84A48D">
        <w:rPr>
          <w:rFonts w:ascii="Times New Roman" w:hAnsi="Times New Roman" w:cs="Times New Roman"/>
          <w:sz w:val="24"/>
          <w:szCs w:val="24"/>
        </w:rPr>
        <w:t xml:space="preserve"> nii keskkonnaalast, sotsiaalset ja majanduslikku kasu kui ka </w:t>
      </w:r>
      <w:r w:rsidR="7AA34D80" w:rsidRPr="7C84A48D">
        <w:rPr>
          <w:rFonts w:ascii="Times New Roman" w:hAnsi="Times New Roman" w:cs="Times New Roman"/>
          <w:sz w:val="24"/>
          <w:szCs w:val="24"/>
        </w:rPr>
        <w:t>aita</w:t>
      </w:r>
      <w:r w:rsidR="7DDCB7C7" w:rsidRPr="7C84A48D">
        <w:rPr>
          <w:rFonts w:ascii="Times New Roman" w:hAnsi="Times New Roman" w:cs="Times New Roman"/>
          <w:sz w:val="24"/>
          <w:szCs w:val="24"/>
        </w:rPr>
        <w:t>vad</w:t>
      </w:r>
      <w:r w:rsidRPr="7C84A48D">
        <w:rPr>
          <w:rFonts w:ascii="Times New Roman" w:hAnsi="Times New Roman" w:cs="Times New Roman"/>
          <w:sz w:val="24"/>
          <w:szCs w:val="24"/>
        </w:rPr>
        <w:t xml:space="preserve"> suurendada vastupanuvõimet kliimamuutuste suhtes. Näiteks märg- ja turbaalade ning ranniku- ja mereökosüsteemide kaitsmine ja taastamine, linnade haljasalade arendamine ning haljaskatuste ja -seinte paigaldamine ning metsade ja põllumajandusmaa edendamine ja säästev majandamine aitab kohaneda kliimamuutustega kulutõhusal viisil. Väga oluline on sellistest lahendustest saadavat kasu paremini kvantifitseerida ning neid kõigi tasandite poliitikakujundajatele ja spetsialistidele paremini tutvustada, et suurendada nende kasutuselevõttu</w:t>
      </w:r>
      <w:r w:rsidR="1A81648D" w:rsidRPr="7C84A48D">
        <w:rPr>
          <w:rFonts w:ascii="Times New Roman" w:hAnsi="Times New Roman" w:cs="Times New Roman"/>
          <w:sz w:val="24"/>
          <w:szCs w:val="24"/>
        </w:rPr>
        <w:t>.</w:t>
      </w:r>
      <w:r w:rsidR="355823AC" w:rsidRPr="7C84A48D">
        <w:rPr>
          <w:rFonts w:ascii="Times New Roman" w:hAnsi="Times New Roman" w:cs="Times New Roman"/>
          <w:sz w:val="24"/>
          <w:szCs w:val="24"/>
        </w:rPr>
        <w:t xml:space="preserve"> Seetõttu seatakse</w:t>
      </w:r>
      <w:r w:rsidR="47C3721A" w:rsidRPr="7C84A48D">
        <w:rPr>
          <w:rFonts w:ascii="Times New Roman" w:hAnsi="Times New Roman" w:cs="Times New Roman"/>
          <w:sz w:val="24"/>
          <w:szCs w:val="24"/>
        </w:rPr>
        <w:t xml:space="preserve"> </w:t>
      </w:r>
      <w:r w:rsidRPr="7C84A48D">
        <w:rPr>
          <w:rFonts w:ascii="Times New Roman" w:hAnsi="Times New Roman" w:cs="Times New Roman"/>
          <w:sz w:val="24"/>
          <w:szCs w:val="24"/>
        </w:rPr>
        <w:t xml:space="preserve"> seaduse</w:t>
      </w:r>
      <w:r w:rsidR="0F0179D7" w:rsidRPr="7C84A48D">
        <w:rPr>
          <w:rFonts w:ascii="Times New Roman" w:hAnsi="Times New Roman" w:cs="Times New Roman"/>
          <w:sz w:val="24"/>
          <w:szCs w:val="24"/>
        </w:rPr>
        <w:t>s</w:t>
      </w:r>
      <w:r w:rsidR="47C3721A" w:rsidRPr="7C84A48D">
        <w:rPr>
          <w:rFonts w:ascii="Times New Roman" w:hAnsi="Times New Roman" w:cs="Times New Roman"/>
          <w:sz w:val="24"/>
          <w:szCs w:val="24"/>
        </w:rPr>
        <w:t xml:space="preserve"> kohustus</w:t>
      </w:r>
      <w:r w:rsidRPr="7C84A48D">
        <w:rPr>
          <w:rFonts w:ascii="Times New Roman" w:hAnsi="Times New Roman" w:cs="Times New Roman"/>
          <w:sz w:val="24"/>
          <w:szCs w:val="24"/>
        </w:rPr>
        <w:t xml:space="preserve"> </w:t>
      </w:r>
      <w:r w:rsidR="137779EF" w:rsidRPr="7C84A48D">
        <w:rPr>
          <w:rFonts w:ascii="Times New Roman" w:hAnsi="Times New Roman" w:cs="Times New Roman"/>
          <w:sz w:val="24"/>
          <w:szCs w:val="24"/>
        </w:rPr>
        <w:t xml:space="preserve">eelistada looduspõhiseid </w:t>
      </w:r>
      <w:r w:rsidR="534C8C2D" w:rsidRPr="7C84A48D">
        <w:rPr>
          <w:rFonts w:ascii="Times New Roman" w:hAnsi="Times New Roman" w:cs="Times New Roman"/>
          <w:sz w:val="24"/>
          <w:szCs w:val="24"/>
        </w:rPr>
        <w:t>lahendusi</w:t>
      </w:r>
      <w:r w:rsidR="47C3721A" w:rsidRPr="7C84A48D">
        <w:rPr>
          <w:rFonts w:ascii="Times New Roman" w:hAnsi="Times New Roman" w:cs="Times New Roman"/>
          <w:sz w:val="24"/>
          <w:szCs w:val="24"/>
        </w:rPr>
        <w:t xml:space="preserve"> </w:t>
      </w:r>
      <w:r w:rsidR="214F56A4" w:rsidRPr="7C84A48D">
        <w:rPr>
          <w:rFonts w:ascii="Times New Roman" w:hAnsi="Times New Roman" w:cs="Times New Roman"/>
          <w:sz w:val="24"/>
          <w:szCs w:val="24"/>
        </w:rPr>
        <w:t>juba</w:t>
      </w:r>
      <w:r w:rsidRPr="7C84A48D">
        <w:rPr>
          <w:rFonts w:ascii="Times New Roman" w:hAnsi="Times New Roman" w:cs="Times New Roman"/>
          <w:sz w:val="24"/>
          <w:szCs w:val="24"/>
        </w:rPr>
        <w:t xml:space="preserve"> </w:t>
      </w:r>
      <w:r w:rsidR="47C3721A" w:rsidRPr="7C84A48D">
        <w:rPr>
          <w:rFonts w:ascii="Times New Roman" w:hAnsi="Times New Roman" w:cs="Times New Roman"/>
          <w:sz w:val="24"/>
          <w:szCs w:val="24"/>
        </w:rPr>
        <w:t>strateegiliste arengudokumentide</w:t>
      </w:r>
      <w:r w:rsidRPr="7C84A48D">
        <w:rPr>
          <w:rFonts w:ascii="Times New Roman" w:hAnsi="Times New Roman" w:cs="Times New Roman"/>
          <w:sz w:val="24"/>
          <w:szCs w:val="24"/>
        </w:rPr>
        <w:t xml:space="preserve"> ja planeeringute</w:t>
      </w:r>
      <w:r w:rsidR="159238BC" w:rsidRPr="7C84A48D">
        <w:rPr>
          <w:rFonts w:ascii="Times New Roman" w:hAnsi="Times New Roman" w:cs="Times New Roman"/>
          <w:sz w:val="24"/>
          <w:szCs w:val="24"/>
        </w:rPr>
        <w:t xml:space="preserve"> </w:t>
      </w:r>
      <w:r w:rsidR="50089BDE" w:rsidRPr="7C84A48D">
        <w:rPr>
          <w:rFonts w:ascii="Times New Roman" w:hAnsi="Times New Roman" w:cs="Times New Roman"/>
          <w:sz w:val="24"/>
          <w:szCs w:val="24"/>
        </w:rPr>
        <w:t>tasandil</w:t>
      </w:r>
      <w:r w:rsidR="47C3721A" w:rsidRPr="7C84A48D">
        <w:rPr>
          <w:rFonts w:ascii="Times New Roman" w:hAnsi="Times New Roman" w:cs="Times New Roman"/>
          <w:sz w:val="24"/>
          <w:szCs w:val="24"/>
        </w:rPr>
        <w:t>.</w:t>
      </w:r>
      <w:r w:rsidRPr="7C84A48D">
        <w:rPr>
          <w:rFonts w:ascii="Times New Roman" w:hAnsi="Times New Roman" w:cs="Times New Roman"/>
          <w:sz w:val="24"/>
          <w:szCs w:val="24"/>
        </w:rPr>
        <w:t xml:space="preserve"> Looduspõhised lahendused on üliolulised selleks, et säilitada heas seisundis </w:t>
      </w:r>
      <w:r w:rsidR="378094DB" w:rsidRPr="7C84A48D">
        <w:rPr>
          <w:rFonts w:ascii="Times New Roman" w:hAnsi="Times New Roman" w:cs="Times New Roman"/>
          <w:sz w:val="24"/>
          <w:szCs w:val="24"/>
        </w:rPr>
        <w:t>pinna- ja põhja</w:t>
      </w:r>
      <w:r w:rsidR="7AA34D80" w:rsidRPr="7C84A48D">
        <w:rPr>
          <w:rFonts w:ascii="Times New Roman" w:hAnsi="Times New Roman" w:cs="Times New Roman"/>
          <w:sz w:val="24"/>
          <w:szCs w:val="24"/>
        </w:rPr>
        <w:t>veevarud</w:t>
      </w:r>
      <w:r w:rsidR="36FBB0CD" w:rsidRPr="7C84A48D">
        <w:rPr>
          <w:rFonts w:ascii="Times New Roman" w:hAnsi="Times New Roman" w:cs="Times New Roman"/>
          <w:sz w:val="24"/>
          <w:szCs w:val="24"/>
        </w:rPr>
        <w:t xml:space="preserve"> </w:t>
      </w:r>
      <w:r w:rsidRPr="7C84A48D">
        <w:rPr>
          <w:rFonts w:ascii="Times New Roman" w:hAnsi="Times New Roman" w:cs="Times New Roman"/>
          <w:sz w:val="24"/>
          <w:szCs w:val="24"/>
        </w:rPr>
        <w:t>ja mullad. Neil lahendustel peab olema suurem roll maakasutuse korraldamisel ja taristu planeerimisel, et vähendada kulusid, pakkuda kliimakindlaid teenuseid ja parandada kooskõla veepoliitika raamdirektiivi hea ökoloogilise seisundi nõuetega. Looduspõhiste lahenduste kasutamine sisemaal, n</w:t>
      </w:r>
      <w:r w:rsidR="6E56DA65" w:rsidRPr="7C84A48D">
        <w:rPr>
          <w:rFonts w:ascii="Times New Roman" w:hAnsi="Times New Roman" w:cs="Times New Roman"/>
          <w:sz w:val="24"/>
          <w:szCs w:val="24"/>
        </w:rPr>
        <w:t>t</w:t>
      </w:r>
      <w:r w:rsidRPr="7C84A48D">
        <w:rPr>
          <w:rFonts w:ascii="Times New Roman" w:hAnsi="Times New Roman" w:cs="Times New Roman"/>
          <w:sz w:val="24"/>
          <w:szCs w:val="24"/>
        </w:rPr>
        <w:t xml:space="preserve"> muldade käsnataolise funktsiooni taastamine, parandab puhta mageveega varustatust ning vähendab üleujutuste ohtu. Ranniku- ja merealadel parandavad looduspõhised </w:t>
      </w:r>
      <w:r w:rsidRPr="7C84A48D">
        <w:rPr>
          <w:rFonts w:ascii="Times New Roman" w:hAnsi="Times New Roman" w:cs="Times New Roman"/>
          <w:sz w:val="24"/>
          <w:szCs w:val="24"/>
        </w:rPr>
        <w:lastRenderedPageBreak/>
        <w:t>lahendused rannikukaitset ja vähendavad veeõitsengu ohtu. Samal ajal toovad need sellist kasu nagu süsiniku sidumine, turismivõimaluste loomine ning elurikkuse säilitamine ja taastamine.</w:t>
      </w:r>
    </w:p>
    <w:p w14:paraId="37D05989" w14:textId="77777777" w:rsidR="002C7CF6" w:rsidRDefault="002C7CF6">
      <w:pPr>
        <w:spacing w:after="0" w:line="240" w:lineRule="auto"/>
        <w:jc w:val="both"/>
        <w:rPr>
          <w:rFonts w:ascii="Times New Roman" w:hAnsi="Times New Roman" w:cs="Times New Roman"/>
          <w:sz w:val="24"/>
          <w:szCs w:val="24"/>
        </w:rPr>
      </w:pPr>
    </w:p>
    <w:p w14:paraId="25B1D470" w14:textId="5B5A999A" w:rsidR="00477E57" w:rsidRPr="00F80B64" w:rsidRDefault="00477E57" w:rsidP="00BF64D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Eeltoodud põhjustel on kliimamuutuste leevendamisel elurikkusele valdavalt positiivne mõju, kuivõrd kliimamuutuste leevendamine ja sellest tingitud negatiivse mõju ärahoidmine on oluline elurikkuse hoidmiseks ning samal ajal toetab elurikkuse hoidmine ja taastamine ka kliimamuutuste leevendamise ja nendega kohanemise eesmärke.</w:t>
      </w:r>
    </w:p>
    <w:p w14:paraId="7BCC291C" w14:textId="77777777" w:rsidR="00477E57" w:rsidRDefault="00477E57" w:rsidP="00E57547">
      <w:pPr>
        <w:pStyle w:val="paragraph"/>
        <w:spacing w:before="0" w:beforeAutospacing="0" w:after="0" w:afterAutospacing="0"/>
        <w:jc w:val="both"/>
        <w:rPr>
          <w:rStyle w:val="normaltextrun"/>
        </w:rPr>
      </w:pPr>
    </w:p>
    <w:p w14:paraId="2F2C4B41" w14:textId="5B4CA6F0" w:rsidR="005E5168" w:rsidRPr="00BB51CA" w:rsidRDefault="005E5168" w:rsidP="00E57547">
      <w:pPr>
        <w:pStyle w:val="paragraph"/>
        <w:spacing w:before="0" w:beforeAutospacing="0" w:after="0" w:afterAutospacing="0"/>
        <w:jc w:val="both"/>
        <w:rPr>
          <w:rStyle w:val="normaltextrun"/>
          <w:i/>
          <w:iCs/>
        </w:rPr>
      </w:pPr>
      <w:r w:rsidRPr="00BB51CA">
        <w:rPr>
          <w:rStyle w:val="normaltextrun"/>
          <w:b/>
          <w:i/>
          <w:iCs/>
        </w:rPr>
        <w:t>Mõju majandusele</w:t>
      </w:r>
    </w:p>
    <w:p w14:paraId="1618F32C" w14:textId="09AFF355" w:rsidR="003A44BA" w:rsidRDefault="003A44BA" w:rsidP="00E57547">
      <w:pPr>
        <w:pStyle w:val="paragraph"/>
        <w:spacing w:before="0" w:beforeAutospacing="0" w:after="0" w:afterAutospacing="0"/>
        <w:jc w:val="both"/>
        <w:rPr>
          <w:rStyle w:val="normaltextrun"/>
        </w:rPr>
      </w:pPr>
      <w:r w:rsidRPr="003A44BA">
        <w:rPr>
          <w:rStyle w:val="normaltextrun"/>
        </w:rPr>
        <w:t>Seaduse rakendamisega kaasnevad mitme</w:t>
      </w:r>
      <w:r w:rsidR="000808DB">
        <w:rPr>
          <w:rStyle w:val="normaltextrun"/>
        </w:rPr>
        <w:t>sugused</w:t>
      </w:r>
      <w:r w:rsidRPr="003A44BA">
        <w:rPr>
          <w:rStyle w:val="normaltextrun"/>
        </w:rPr>
        <w:t xml:space="preserve"> majanduslikud mõjud, mis </w:t>
      </w:r>
      <w:r w:rsidR="007B23B0">
        <w:rPr>
          <w:rStyle w:val="normaltextrun"/>
        </w:rPr>
        <w:t>tähendavad</w:t>
      </w:r>
      <w:r w:rsidRPr="003A44BA">
        <w:rPr>
          <w:rStyle w:val="normaltextrun"/>
        </w:rPr>
        <w:t xml:space="preserve"> nii kulusid kui ka tulusid eri majandussektoritele ja ühiskonnale tervikuna.</w:t>
      </w:r>
    </w:p>
    <w:p w14:paraId="4091CE8A" w14:textId="77777777" w:rsidR="00112407" w:rsidRDefault="00112407" w:rsidP="00E57547">
      <w:pPr>
        <w:pStyle w:val="paragraph"/>
        <w:spacing w:before="0" w:beforeAutospacing="0" w:after="0" w:afterAutospacing="0"/>
        <w:jc w:val="both"/>
        <w:rPr>
          <w:rStyle w:val="normaltextrun"/>
        </w:rPr>
      </w:pPr>
    </w:p>
    <w:p w14:paraId="70B6B872" w14:textId="68E8A86A" w:rsidR="00691C80" w:rsidRDefault="261C2D03" w:rsidP="00E57547">
      <w:pPr>
        <w:pStyle w:val="paragraph"/>
        <w:spacing w:before="0" w:beforeAutospacing="0" w:after="0" w:afterAutospacing="0"/>
        <w:jc w:val="both"/>
        <w:rPr>
          <w:rStyle w:val="normaltextrun"/>
        </w:rPr>
      </w:pPr>
      <w:r w:rsidRPr="19CA0D9E">
        <w:rPr>
          <w:rStyle w:val="normaltextrun"/>
        </w:rPr>
        <w:t xml:space="preserve">Kavandatud meetmed </w:t>
      </w:r>
      <w:r w:rsidR="007B23B0">
        <w:rPr>
          <w:rStyle w:val="normaltextrun"/>
        </w:rPr>
        <w:t>suurendavad</w:t>
      </w:r>
      <w:r w:rsidR="2BC36FBC" w:rsidRPr="19CA0D9E">
        <w:rPr>
          <w:rStyle w:val="normaltextrun"/>
        </w:rPr>
        <w:t xml:space="preserve"> investeeringute mahtu </w:t>
      </w:r>
      <w:proofErr w:type="spellStart"/>
      <w:r w:rsidR="2BC36FBC" w:rsidRPr="19CA0D9E">
        <w:rPr>
          <w:rStyle w:val="normaltextrun"/>
        </w:rPr>
        <w:t>keskpikas</w:t>
      </w:r>
      <w:proofErr w:type="spellEnd"/>
      <w:r w:rsidR="2BC36FBC" w:rsidRPr="19CA0D9E">
        <w:rPr>
          <w:rStyle w:val="normaltextrun"/>
        </w:rPr>
        <w:t xml:space="preserve"> perspektiivis</w:t>
      </w:r>
      <w:r w:rsidR="7EC25214" w:rsidRPr="19CA0D9E">
        <w:rPr>
          <w:rStyle w:val="normaltextrun"/>
        </w:rPr>
        <w:t>.</w:t>
      </w:r>
      <w:r w:rsidR="2BC36FBC" w:rsidRPr="19CA0D9E">
        <w:rPr>
          <w:rStyle w:val="normaltextrun"/>
        </w:rPr>
        <w:t xml:space="preserve"> </w:t>
      </w:r>
      <w:r w:rsidR="002E138C" w:rsidRPr="19CA0D9E">
        <w:rPr>
          <w:rStyle w:val="normaltextrun"/>
        </w:rPr>
        <w:t>Hinnangud investeeringuvajadustele ulatuvad 6 mld eurost (</w:t>
      </w:r>
      <w:r w:rsidR="007B23B0">
        <w:rPr>
          <w:rStyle w:val="normaltextrun"/>
        </w:rPr>
        <w:t>lisa</w:t>
      </w:r>
      <w:r w:rsidR="002E138C" w:rsidRPr="19CA0D9E">
        <w:rPr>
          <w:rStyle w:val="normaltextrun"/>
        </w:rPr>
        <w:t>vajadus, eelkõige kliimapoliitika elluviimiseks) kuni ligi 13 mld euroni</w:t>
      </w:r>
      <w:r w:rsidR="007B23B0">
        <w:rPr>
          <w:rStyle w:val="normaltextrun"/>
        </w:rPr>
        <w:t>,</w:t>
      </w:r>
      <w:r w:rsidR="002E138C" w:rsidRPr="19CA0D9E">
        <w:rPr>
          <w:rStyle w:val="normaltextrun"/>
        </w:rPr>
        <w:t xml:space="preserve"> arvestades ka erasektori ja </w:t>
      </w:r>
      <w:proofErr w:type="spellStart"/>
      <w:r w:rsidR="002E138C" w:rsidRPr="19CA0D9E">
        <w:rPr>
          <w:rStyle w:val="normaltextrun"/>
        </w:rPr>
        <w:t>KOVi</w:t>
      </w:r>
      <w:proofErr w:type="spellEnd"/>
      <w:r w:rsidR="002E138C" w:rsidRPr="19CA0D9E">
        <w:rPr>
          <w:rStyle w:val="normaltextrun"/>
        </w:rPr>
        <w:t xml:space="preserve"> vajadusi.</w:t>
      </w:r>
    </w:p>
    <w:p w14:paraId="2E29FF4D" w14:textId="77777777" w:rsidR="00112407" w:rsidRDefault="00112407" w:rsidP="00E57547">
      <w:pPr>
        <w:pStyle w:val="paragraph"/>
        <w:spacing w:before="0" w:beforeAutospacing="0" w:after="0" w:afterAutospacing="0"/>
        <w:jc w:val="both"/>
        <w:rPr>
          <w:rStyle w:val="normaltextrun"/>
        </w:rPr>
      </w:pPr>
    </w:p>
    <w:p w14:paraId="7AF61B8D" w14:textId="217F5D46" w:rsidR="00096B85" w:rsidRDefault="00691C80" w:rsidP="00E57547">
      <w:pPr>
        <w:pStyle w:val="paragraph"/>
        <w:spacing w:before="0" w:beforeAutospacing="0" w:after="0" w:afterAutospacing="0"/>
        <w:jc w:val="both"/>
        <w:rPr>
          <w:rStyle w:val="normaltextrun"/>
        </w:rPr>
      </w:pPr>
      <w:r w:rsidRPr="19CA0D9E">
        <w:rPr>
          <w:rStyle w:val="normaltextrun"/>
        </w:rPr>
        <w:t xml:space="preserve">Investeeringute kavandamisel </w:t>
      </w:r>
      <w:r w:rsidR="00D554FE" w:rsidRPr="19CA0D9E">
        <w:rPr>
          <w:rStyle w:val="normaltextrun"/>
        </w:rPr>
        <w:t xml:space="preserve">on oluline </w:t>
      </w:r>
      <w:r w:rsidR="001A6040" w:rsidRPr="19CA0D9E">
        <w:rPr>
          <w:rStyle w:val="normaltextrun"/>
        </w:rPr>
        <w:t xml:space="preserve">nii </w:t>
      </w:r>
      <w:r w:rsidR="00D554FE" w:rsidRPr="19CA0D9E">
        <w:rPr>
          <w:rStyle w:val="normaltextrun"/>
        </w:rPr>
        <w:t>nende</w:t>
      </w:r>
      <w:r w:rsidR="004326EB" w:rsidRPr="19CA0D9E">
        <w:rPr>
          <w:rStyle w:val="normaltextrun"/>
        </w:rPr>
        <w:t xml:space="preserve"> </w:t>
      </w:r>
      <w:r w:rsidR="008615E9" w:rsidRPr="19CA0D9E">
        <w:rPr>
          <w:rStyle w:val="normaltextrun"/>
        </w:rPr>
        <w:t xml:space="preserve">tõhusus </w:t>
      </w:r>
      <w:r w:rsidR="46AE04F3" w:rsidRPr="19CA0D9E">
        <w:rPr>
          <w:rStyle w:val="normaltextrun"/>
        </w:rPr>
        <w:t>kui</w:t>
      </w:r>
      <w:r w:rsidR="008615E9" w:rsidRPr="19CA0D9E">
        <w:rPr>
          <w:rStyle w:val="normaltextrun"/>
        </w:rPr>
        <w:t xml:space="preserve"> ka </w:t>
      </w:r>
      <w:r w:rsidR="10FE320C" w:rsidRPr="19CA0D9E">
        <w:rPr>
          <w:rStyle w:val="normaltextrun"/>
        </w:rPr>
        <w:t xml:space="preserve">kaasnev </w:t>
      </w:r>
      <w:r w:rsidR="008615E9" w:rsidRPr="19CA0D9E">
        <w:rPr>
          <w:rStyle w:val="normaltextrun"/>
        </w:rPr>
        <w:t xml:space="preserve">mõju majandusele. </w:t>
      </w:r>
      <w:r w:rsidR="00977860" w:rsidRPr="19CA0D9E">
        <w:rPr>
          <w:rStyle w:val="normaltextrun"/>
        </w:rPr>
        <w:t>T</w:t>
      </w:r>
      <w:r w:rsidR="004C5D38" w:rsidRPr="19CA0D9E">
        <w:rPr>
          <w:rStyle w:val="normaltextrun"/>
        </w:rPr>
        <w:t>ranspordis</w:t>
      </w:r>
      <w:r w:rsidR="003E6B4F" w:rsidRPr="19CA0D9E">
        <w:rPr>
          <w:rStyle w:val="normaltextrun"/>
        </w:rPr>
        <w:t xml:space="preserve"> (taristu</w:t>
      </w:r>
      <w:r w:rsidR="00ED109A" w:rsidRPr="19CA0D9E">
        <w:rPr>
          <w:rStyle w:val="normaltextrun"/>
        </w:rPr>
        <w:t>)</w:t>
      </w:r>
      <w:r w:rsidR="004C5D38" w:rsidRPr="19CA0D9E">
        <w:rPr>
          <w:rStyle w:val="normaltextrun"/>
        </w:rPr>
        <w:t xml:space="preserve"> ja ehituses</w:t>
      </w:r>
      <w:r w:rsidR="00C52BEB" w:rsidRPr="19CA0D9E">
        <w:rPr>
          <w:rStyle w:val="normaltextrun"/>
        </w:rPr>
        <w:t xml:space="preserve"> (energiatõhusus, taristu)</w:t>
      </w:r>
      <w:r w:rsidR="004C5D38" w:rsidRPr="19CA0D9E">
        <w:rPr>
          <w:rStyle w:val="normaltextrun"/>
        </w:rPr>
        <w:t xml:space="preserve"> </w:t>
      </w:r>
      <w:r w:rsidR="00C000D7" w:rsidRPr="19CA0D9E">
        <w:rPr>
          <w:rStyle w:val="normaltextrun"/>
        </w:rPr>
        <w:t>on mõju</w:t>
      </w:r>
      <w:r w:rsidR="00F71569" w:rsidRPr="19CA0D9E">
        <w:rPr>
          <w:rStyle w:val="normaltextrun"/>
        </w:rPr>
        <w:t xml:space="preserve"> Eesti majandusele suurem</w:t>
      </w:r>
      <w:r w:rsidR="00977860" w:rsidRPr="19CA0D9E">
        <w:rPr>
          <w:rStyle w:val="normaltextrun"/>
        </w:rPr>
        <w:t xml:space="preserve">, </w:t>
      </w:r>
      <w:r w:rsidR="005B7F9D" w:rsidRPr="19CA0D9E">
        <w:rPr>
          <w:rStyle w:val="normaltextrun"/>
        </w:rPr>
        <w:t>e</w:t>
      </w:r>
      <w:r w:rsidR="00977860" w:rsidRPr="19CA0D9E">
        <w:rPr>
          <w:rStyle w:val="normaltextrun"/>
        </w:rPr>
        <w:t xml:space="preserve">nergeetikas </w:t>
      </w:r>
      <w:r w:rsidR="00155377" w:rsidRPr="19CA0D9E">
        <w:rPr>
          <w:rStyle w:val="normaltextrun"/>
        </w:rPr>
        <w:t>on suurem roll</w:t>
      </w:r>
      <w:r w:rsidR="00977860" w:rsidRPr="19CA0D9E">
        <w:rPr>
          <w:rStyle w:val="normaltextrun"/>
        </w:rPr>
        <w:t xml:space="preserve"> importsisenditel</w:t>
      </w:r>
      <w:r w:rsidR="00F71569" w:rsidRPr="19CA0D9E">
        <w:rPr>
          <w:rStyle w:val="normaltextrun"/>
        </w:rPr>
        <w:t>.</w:t>
      </w:r>
    </w:p>
    <w:p w14:paraId="79D0AD00" w14:textId="77777777" w:rsidR="00AE5188" w:rsidRDefault="00AE5188" w:rsidP="00E57547">
      <w:pPr>
        <w:pStyle w:val="paragraph"/>
        <w:spacing w:before="0" w:beforeAutospacing="0" w:after="0" w:afterAutospacing="0"/>
        <w:jc w:val="both"/>
        <w:rPr>
          <w:rStyle w:val="normaltextrun"/>
        </w:rPr>
      </w:pPr>
    </w:p>
    <w:p w14:paraId="27078130" w14:textId="1C52D967" w:rsidR="00483111" w:rsidRDefault="006B0A2D" w:rsidP="00E57547">
      <w:pPr>
        <w:pStyle w:val="paragraph"/>
        <w:spacing w:before="0" w:beforeAutospacing="0" w:after="0" w:afterAutospacing="0"/>
        <w:jc w:val="both"/>
        <w:rPr>
          <w:rStyle w:val="normaltextrun"/>
        </w:rPr>
      </w:pPr>
      <w:r w:rsidRPr="19CA0D9E">
        <w:rPr>
          <w:rStyle w:val="normaltextrun"/>
        </w:rPr>
        <w:t xml:space="preserve">Need </w:t>
      </w:r>
      <w:r w:rsidR="00F71569" w:rsidRPr="19CA0D9E">
        <w:rPr>
          <w:rStyle w:val="normaltextrun"/>
        </w:rPr>
        <w:t>investeeringud</w:t>
      </w:r>
      <w:r w:rsidR="00984264" w:rsidRPr="19CA0D9E">
        <w:rPr>
          <w:rStyle w:val="normaltextrun"/>
        </w:rPr>
        <w:t xml:space="preserve">, avaliku või erasektori </w:t>
      </w:r>
      <w:r w:rsidR="000808DB" w:rsidRPr="19CA0D9E">
        <w:rPr>
          <w:rStyle w:val="normaltextrun"/>
        </w:rPr>
        <w:t>rahastatuna</w:t>
      </w:r>
      <w:r w:rsidR="00984264" w:rsidRPr="19CA0D9E">
        <w:rPr>
          <w:rStyle w:val="normaltextrun"/>
        </w:rPr>
        <w:t>,</w:t>
      </w:r>
      <w:r w:rsidR="003C4E99" w:rsidRPr="19CA0D9E">
        <w:rPr>
          <w:rStyle w:val="normaltextrun"/>
        </w:rPr>
        <w:t xml:space="preserve"> </w:t>
      </w:r>
      <w:r w:rsidR="000C67AF" w:rsidRPr="19CA0D9E">
        <w:rPr>
          <w:rStyle w:val="normaltextrun"/>
        </w:rPr>
        <w:t xml:space="preserve">aitavad moderniseerida olemasolevat infrastruktuuri, suurendada energiatõhusust ja edendada taastuvenergia kasutamist. </w:t>
      </w:r>
      <w:r w:rsidR="6AB16D18">
        <w:t xml:space="preserve">On oluline arvestada, et kavandatavad investeeringud ei täida üksnes kliimapoliitika eesmärke. </w:t>
      </w:r>
      <w:r w:rsidR="5C13AE8E" w:rsidRPr="19CA0D9E">
        <w:rPr>
          <w:rStyle w:val="normaltextrun"/>
        </w:rPr>
        <w:t>Hoonete renoveerimine, ühistranspordi ja elektrivõrkude areng toovad kaasa laiema mõju, nt kinnisvara väärtuse ja elukvaliteedi kasv</w:t>
      </w:r>
      <w:r w:rsidR="000808DB">
        <w:rPr>
          <w:rStyle w:val="normaltextrun"/>
        </w:rPr>
        <w:t>u</w:t>
      </w:r>
      <w:r w:rsidR="5C13AE8E" w:rsidRPr="19CA0D9E">
        <w:rPr>
          <w:rStyle w:val="normaltextrun"/>
        </w:rPr>
        <w:t>, ühenduste paranemise, energeetikas varustuskindluse (sõltumatus fossiilkütusest)</w:t>
      </w:r>
      <w:r w:rsidR="000808DB">
        <w:rPr>
          <w:rStyle w:val="normaltextrun"/>
        </w:rPr>
        <w:t>,</w:t>
      </w:r>
      <w:r w:rsidR="5C13AE8E" w:rsidRPr="19CA0D9E">
        <w:rPr>
          <w:rStyle w:val="normaltextrun"/>
        </w:rPr>
        <w:t xml:space="preserve"> ning k</w:t>
      </w:r>
      <w:r w:rsidR="2AC6D486" w:rsidRPr="19CA0D9E">
        <w:rPr>
          <w:rStyle w:val="normaltextrun"/>
        </w:rPr>
        <w:t xml:space="preserve">uigi alginvesteeringud </w:t>
      </w:r>
      <w:r w:rsidR="77B92511" w:rsidRPr="0660C98E">
        <w:rPr>
          <w:rStyle w:val="normaltextrun"/>
        </w:rPr>
        <w:t xml:space="preserve">on </w:t>
      </w:r>
      <w:r w:rsidR="000808DB">
        <w:rPr>
          <w:rStyle w:val="normaltextrun"/>
        </w:rPr>
        <w:t>suured</w:t>
      </w:r>
      <w:r w:rsidR="2AC6D486" w:rsidRPr="19CA0D9E">
        <w:rPr>
          <w:rStyle w:val="normaltextrun"/>
        </w:rPr>
        <w:t xml:space="preserve">, </w:t>
      </w:r>
      <w:r w:rsidR="6681F6CD" w:rsidRPr="24CBF8EE">
        <w:rPr>
          <w:rStyle w:val="normaltextrun"/>
        </w:rPr>
        <w:t>võib</w:t>
      </w:r>
      <w:r w:rsidR="2AC6D486" w:rsidRPr="19CA0D9E">
        <w:rPr>
          <w:rStyle w:val="normaltextrun"/>
        </w:rPr>
        <w:t xml:space="preserve"> oodata pikaajalis</w:t>
      </w:r>
      <w:r w:rsidR="000808DB">
        <w:rPr>
          <w:rStyle w:val="normaltextrun"/>
        </w:rPr>
        <w:t>t</w:t>
      </w:r>
      <w:r w:rsidR="2AC6D486" w:rsidRPr="19CA0D9E">
        <w:rPr>
          <w:rStyle w:val="normaltextrun"/>
        </w:rPr>
        <w:t xml:space="preserve"> kulude kokkuhoidu ja majandusliku konkurentsivõime suurenemist.</w:t>
      </w:r>
    </w:p>
    <w:p w14:paraId="5BCA1B79" w14:textId="77777777" w:rsidR="008E2368" w:rsidRDefault="008E2368" w:rsidP="00E57547">
      <w:pPr>
        <w:pStyle w:val="paragraph"/>
        <w:spacing w:before="0" w:beforeAutospacing="0" w:after="0" w:afterAutospacing="0"/>
        <w:jc w:val="both"/>
        <w:rPr>
          <w:rStyle w:val="normaltextrun"/>
        </w:rPr>
      </w:pPr>
    </w:p>
    <w:p w14:paraId="7EBCA85F" w14:textId="047E3B82" w:rsidR="008E2368" w:rsidRDefault="42215B38" w:rsidP="00E57547">
      <w:pPr>
        <w:pStyle w:val="paragraph"/>
        <w:spacing w:before="0" w:beforeAutospacing="0" w:after="0" w:afterAutospacing="0"/>
        <w:jc w:val="both"/>
        <w:rPr>
          <w:rStyle w:val="normaltextrun"/>
        </w:rPr>
      </w:pPr>
      <w:r w:rsidRPr="630ECEC8">
        <w:rPr>
          <w:rStyle w:val="normaltextrun"/>
        </w:rPr>
        <w:t>Ettevõtluses</w:t>
      </w:r>
      <w:r w:rsidR="13B93047" w:rsidRPr="630ECEC8">
        <w:rPr>
          <w:rStyle w:val="normaltextrun"/>
        </w:rPr>
        <w:t xml:space="preserve"> o</w:t>
      </w:r>
      <w:r w:rsidR="68694982" w:rsidRPr="630ECEC8">
        <w:rPr>
          <w:rStyle w:val="normaltextrun"/>
        </w:rPr>
        <w:t>n ressursisää</w:t>
      </w:r>
      <w:r w:rsidR="083DC21F" w:rsidRPr="630ECEC8">
        <w:rPr>
          <w:rStyle w:val="normaltextrun"/>
        </w:rPr>
        <w:t>s</w:t>
      </w:r>
      <w:r w:rsidR="68694982" w:rsidRPr="630ECEC8">
        <w:rPr>
          <w:rStyle w:val="normaltextrun"/>
        </w:rPr>
        <w:t>tu</w:t>
      </w:r>
      <w:r w:rsidR="1556225B" w:rsidRPr="630ECEC8">
        <w:rPr>
          <w:rStyle w:val="normaltextrun"/>
        </w:rPr>
        <w:t>-</w:t>
      </w:r>
      <w:r w:rsidR="68694982" w:rsidRPr="630ECEC8">
        <w:rPr>
          <w:rStyle w:val="normaltextrun"/>
        </w:rPr>
        <w:t xml:space="preserve"> ja </w:t>
      </w:r>
      <w:r w:rsidR="083DC21F" w:rsidRPr="630ECEC8">
        <w:rPr>
          <w:rStyle w:val="normaltextrun"/>
        </w:rPr>
        <w:t>taastuvenergia</w:t>
      </w:r>
      <w:r w:rsidR="1556225B" w:rsidRPr="630ECEC8">
        <w:rPr>
          <w:rStyle w:val="normaltextrun"/>
        </w:rPr>
        <w:t>investeeringuid</w:t>
      </w:r>
      <w:r w:rsidR="195C6DB1" w:rsidRPr="630ECEC8">
        <w:rPr>
          <w:rStyle w:val="normaltextrun"/>
        </w:rPr>
        <w:t xml:space="preserve"> juba</w:t>
      </w:r>
      <w:r w:rsidR="1556225B" w:rsidRPr="630ECEC8">
        <w:rPr>
          <w:rStyle w:val="normaltextrun"/>
        </w:rPr>
        <w:t xml:space="preserve"> </w:t>
      </w:r>
      <w:r w:rsidR="2A6C40C4" w:rsidRPr="630ECEC8">
        <w:rPr>
          <w:rStyle w:val="normaltextrun"/>
        </w:rPr>
        <w:t>ka var</w:t>
      </w:r>
      <w:r w:rsidR="000808DB">
        <w:rPr>
          <w:rStyle w:val="normaltextrun"/>
        </w:rPr>
        <w:t>em</w:t>
      </w:r>
      <w:r w:rsidR="2A6C40C4" w:rsidRPr="630ECEC8">
        <w:rPr>
          <w:rStyle w:val="normaltextrun"/>
        </w:rPr>
        <w:t xml:space="preserve"> </w:t>
      </w:r>
      <w:r w:rsidR="48D62A9A" w:rsidRPr="630ECEC8">
        <w:rPr>
          <w:rStyle w:val="normaltextrun"/>
        </w:rPr>
        <w:t xml:space="preserve">tehtud. </w:t>
      </w:r>
      <w:r w:rsidR="0FCF5205" w:rsidRPr="630ECEC8">
        <w:rPr>
          <w:rStyle w:val="normaltextrun"/>
        </w:rPr>
        <w:t xml:space="preserve">Samuti </w:t>
      </w:r>
      <w:r w:rsidR="6520F410" w:rsidRPr="6AB5C98F">
        <w:rPr>
          <w:rStyle w:val="normaltextrun"/>
        </w:rPr>
        <w:t>pakub</w:t>
      </w:r>
      <w:r w:rsidR="000B67F5" w:rsidRPr="630ECEC8" w:rsidDel="2DFC661A">
        <w:rPr>
          <w:rStyle w:val="normaltextrun"/>
        </w:rPr>
        <w:t xml:space="preserve"> </w:t>
      </w:r>
      <w:r w:rsidR="2DFC661A" w:rsidRPr="630ECEC8">
        <w:rPr>
          <w:rStyle w:val="normaltextrun"/>
        </w:rPr>
        <w:t>kliimapoliitika</w:t>
      </w:r>
      <w:r w:rsidR="000B67F5" w:rsidRPr="630ECEC8" w:rsidDel="2DFC661A">
        <w:rPr>
          <w:rStyle w:val="normaltextrun"/>
        </w:rPr>
        <w:t xml:space="preserve"> </w:t>
      </w:r>
      <w:r w:rsidR="391D77C5" w:rsidRPr="630ECEC8">
        <w:rPr>
          <w:rStyle w:val="normaltextrun"/>
        </w:rPr>
        <w:t>uusi ärivõimalusi</w:t>
      </w:r>
      <w:r w:rsidR="3EF8F28D" w:rsidRPr="630ECEC8">
        <w:rPr>
          <w:rStyle w:val="normaltextrun"/>
        </w:rPr>
        <w:t>.</w:t>
      </w:r>
      <w:r w:rsidR="000B67F5" w:rsidRPr="630ECEC8" w:rsidDel="3EF8F28D">
        <w:rPr>
          <w:rStyle w:val="normaltextrun"/>
        </w:rPr>
        <w:t xml:space="preserve"> </w:t>
      </w:r>
      <w:r w:rsidR="2D33CF27" w:rsidRPr="630ECEC8">
        <w:rPr>
          <w:rStyle w:val="normaltextrun"/>
        </w:rPr>
        <w:t xml:space="preserve">Seejuures on </w:t>
      </w:r>
      <w:r w:rsidR="40DE8CDB" w:rsidRPr="6AB5C98F">
        <w:rPr>
          <w:rStyle w:val="normaltextrun"/>
        </w:rPr>
        <w:t>o</w:t>
      </w:r>
      <w:r w:rsidR="35900C3E" w:rsidRPr="6AB5C98F">
        <w:rPr>
          <w:rStyle w:val="normaltextrun"/>
        </w:rPr>
        <w:t>luline</w:t>
      </w:r>
      <w:r w:rsidR="13B93047" w:rsidRPr="630ECEC8">
        <w:rPr>
          <w:rStyle w:val="normaltextrun"/>
        </w:rPr>
        <w:t xml:space="preserve"> tagada </w:t>
      </w:r>
      <w:r w:rsidR="3EF8F28D" w:rsidRPr="630ECEC8">
        <w:rPr>
          <w:rStyle w:val="normaltextrun"/>
        </w:rPr>
        <w:t>uute tehnoloogiate</w:t>
      </w:r>
      <w:r w:rsidR="13B93047" w:rsidRPr="630ECEC8">
        <w:rPr>
          <w:rStyle w:val="normaltextrun"/>
        </w:rPr>
        <w:t xml:space="preserve"> sujuv kasutuselevõtt</w:t>
      </w:r>
      <w:r w:rsidR="69EDD1ED" w:rsidRPr="630ECEC8">
        <w:rPr>
          <w:rStyle w:val="normaltextrun"/>
        </w:rPr>
        <w:t xml:space="preserve">. </w:t>
      </w:r>
      <w:r w:rsidR="2A323B23" w:rsidRPr="630ECEC8">
        <w:rPr>
          <w:rStyle w:val="normaltextrun"/>
        </w:rPr>
        <w:t>Tehnoloogiamahukate investeeringute puhul on oluline tagada re</w:t>
      </w:r>
      <w:r w:rsidR="000808DB">
        <w:rPr>
          <w:rStyle w:val="normaltextrun"/>
        </w:rPr>
        <w:t>eglite</w:t>
      </w:r>
      <w:r w:rsidR="6078420A" w:rsidRPr="630ECEC8">
        <w:rPr>
          <w:rStyle w:val="normaltextrun"/>
        </w:rPr>
        <w:t xml:space="preserve"> järjepidevus, </w:t>
      </w:r>
      <w:r w:rsidR="0293184C" w:rsidRPr="630ECEC8">
        <w:rPr>
          <w:rStyle w:val="normaltextrun"/>
        </w:rPr>
        <w:t xml:space="preserve">nt selles, </w:t>
      </w:r>
      <w:r w:rsidR="7BBEF248" w:rsidRPr="630ECEC8">
        <w:rPr>
          <w:rStyle w:val="normaltextrun"/>
        </w:rPr>
        <w:t xml:space="preserve">mis </w:t>
      </w:r>
      <w:r w:rsidR="1A48647B" w:rsidRPr="630ECEC8">
        <w:rPr>
          <w:rStyle w:val="normaltextrun"/>
        </w:rPr>
        <w:t>määra</w:t>
      </w:r>
      <w:r w:rsidR="000808DB">
        <w:rPr>
          <w:rStyle w:val="normaltextrun"/>
        </w:rPr>
        <w:t>b</w:t>
      </w:r>
      <w:r w:rsidR="1A48647B" w:rsidRPr="630ECEC8">
        <w:rPr>
          <w:rStyle w:val="normaltextrun"/>
        </w:rPr>
        <w:t xml:space="preserve"> </w:t>
      </w:r>
      <w:r w:rsidR="0CDAF21C" w:rsidRPr="630ECEC8">
        <w:rPr>
          <w:rStyle w:val="normaltextrun"/>
        </w:rPr>
        <w:t xml:space="preserve">tehnoloogia </w:t>
      </w:r>
      <w:r w:rsidR="0CDAF21C" w:rsidRPr="242C13B2">
        <w:rPr>
          <w:rStyle w:val="normaltextrun"/>
        </w:rPr>
        <w:t>kliimas</w:t>
      </w:r>
      <w:r w:rsidR="108E31A4" w:rsidRPr="242C13B2">
        <w:rPr>
          <w:rStyle w:val="normaltextrun"/>
        </w:rPr>
        <w:t>ääst</w:t>
      </w:r>
      <w:r w:rsidR="0CDAF21C" w:rsidRPr="242C13B2">
        <w:rPr>
          <w:rStyle w:val="normaltextrun"/>
        </w:rPr>
        <w:t>likkuse</w:t>
      </w:r>
      <w:r w:rsidR="0CE612BA" w:rsidRPr="242C13B2">
        <w:rPr>
          <w:rStyle w:val="normaltextrun"/>
        </w:rPr>
        <w:t>.</w:t>
      </w:r>
      <w:r w:rsidR="0D03D2D9" w:rsidRPr="630ECEC8">
        <w:rPr>
          <w:rStyle w:val="normaltextrun"/>
        </w:rPr>
        <w:t xml:space="preserve"> Se</w:t>
      </w:r>
      <w:r w:rsidR="2375CA50" w:rsidRPr="630ECEC8">
        <w:rPr>
          <w:rStyle w:val="normaltextrun"/>
        </w:rPr>
        <w:t>e on möödap</w:t>
      </w:r>
      <w:r w:rsidR="3C1908F9" w:rsidRPr="630ECEC8">
        <w:rPr>
          <w:rStyle w:val="normaltextrun"/>
        </w:rPr>
        <w:t>ä</w:t>
      </w:r>
      <w:r w:rsidR="2375CA50" w:rsidRPr="630ECEC8">
        <w:rPr>
          <w:rStyle w:val="normaltextrun"/>
        </w:rPr>
        <w:t>äsmatu</w:t>
      </w:r>
      <w:r w:rsidR="0CDAF21C" w:rsidRPr="630ECEC8">
        <w:rPr>
          <w:rStyle w:val="normaltextrun"/>
        </w:rPr>
        <w:t xml:space="preserve"> </w:t>
      </w:r>
      <w:proofErr w:type="spellStart"/>
      <w:r w:rsidR="5AE5228A" w:rsidRPr="6AB5C98F">
        <w:rPr>
          <w:rStyle w:val="normaltextrun"/>
        </w:rPr>
        <w:t>bio</w:t>
      </w:r>
      <w:r w:rsidR="13543F4B" w:rsidRPr="6AB5C98F">
        <w:rPr>
          <w:rStyle w:val="normaltextrun"/>
        </w:rPr>
        <w:t>gaasi</w:t>
      </w:r>
      <w:proofErr w:type="spellEnd"/>
      <w:r w:rsidR="5701CC04" w:rsidRPr="630ECEC8">
        <w:rPr>
          <w:rStyle w:val="normaltextrun"/>
        </w:rPr>
        <w:t xml:space="preserve"> tootmise ja kasutuselevõtu </w:t>
      </w:r>
      <w:r w:rsidR="02451995" w:rsidRPr="630ECEC8">
        <w:rPr>
          <w:rStyle w:val="normaltextrun"/>
        </w:rPr>
        <w:t>puhul</w:t>
      </w:r>
      <w:r w:rsidR="66EF070D" w:rsidRPr="630ECEC8">
        <w:rPr>
          <w:rStyle w:val="normaltextrun"/>
        </w:rPr>
        <w:t xml:space="preserve">. </w:t>
      </w:r>
      <w:r w:rsidR="4148E876" w:rsidRPr="630ECEC8">
        <w:rPr>
          <w:rStyle w:val="normaltextrun"/>
        </w:rPr>
        <w:t xml:space="preserve">Samuti on oluline </w:t>
      </w:r>
      <w:r w:rsidR="1BCB4A08" w:rsidRPr="630ECEC8">
        <w:rPr>
          <w:rStyle w:val="normaltextrun"/>
        </w:rPr>
        <w:t>jälgida, et</w:t>
      </w:r>
      <w:r w:rsidR="25025B8C" w:rsidRPr="630ECEC8">
        <w:rPr>
          <w:rStyle w:val="normaltextrun"/>
        </w:rPr>
        <w:t xml:space="preserve"> nii ELi kui rii</w:t>
      </w:r>
      <w:r w:rsidR="000808DB">
        <w:rPr>
          <w:rStyle w:val="normaltextrun"/>
        </w:rPr>
        <w:t>gi</w:t>
      </w:r>
      <w:r w:rsidR="25025B8C" w:rsidRPr="630ECEC8">
        <w:rPr>
          <w:rStyle w:val="normaltextrun"/>
        </w:rPr>
        <w:t xml:space="preserve"> </w:t>
      </w:r>
      <w:r w:rsidR="000808DB">
        <w:rPr>
          <w:rStyle w:val="normaltextrun"/>
        </w:rPr>
        <w:t>õigusaktid</w:t>
      </w:r>
      <w:r w:rsidR="25025B8C" w:rsidRPr="630ECEC8">
        <w:rPr>
          <w:rStyle w:val="normaltextrun"/>
        </w:rPr>
        <w:t xml:space="preserve"> võimaldaksid rahastada</w:t>
      </w:r>
      <w:r w:rsidR="1BCB4A08" w:rsidRPr="630ECEC8">
        <w:rPr>
          <w:rStyle w:val="normaltextrun"/>
        </w:rPr>
        <w:t xml:space="preserve"> </w:t>
      </w:r>
      <w:r w:rsidR="6E55CB9B" w:rsidRPr="630ECEC8">
        <w:rPr>
          <w:rStyle w:val="normaltextrun"/>
        </w:rPr>
        <w:t>nn üleminekutehnoloogiad</w:t>
      </w:r>
      <w:r w:rsidR="627D451C" w:rsidRPr="630ECEC8">
        <w:rPr>
          <w:rStyle w:val="normaltextrun"/>
        </w:rPr>
        <w:t xml:space="preserve">, et raskesti KHG heidet vähendatavates sektorites oleks võimalik toetada </w:t>
      </w:r>
      <w:proofErr w:type="spellStart"/>
      <w:r w:rsidR="627D451C" w:rsidRPr="630ECEC8">
        <w:rPr>
          <w:rStyle w:val="normaltextrun"/>
        </w:rPr>
        <w:t>järk-järgulist</w:t>
      </w:r>
      <w:proofErr w:type="spellEnd"/>
      <w:r w:rsidR="627D451C" w:rsidRPr="630ECEC8">
        <w:rPr>
          <w:rStyle w:val="normaltextrun"/>
        </w:rPr>
        <w:t xml:space="preserve"> üleminekut vähese heitega või heitevabadele tehnoloogiatele</w:t>
      </w:r>
      <w:r w:rsidR="48B335FF" w:rsidRPr="6AB5C98F">
        <w:rPr>
          <w:rStyle w:val="normaltextrun"/>
        </w:rPr>
        <w:t>.</w:t>
      </w:r>
      <w:r w:rsidR="6E55CB9B" w:rsidRPr="630ECEC8">
        <w:rPr>
          <w:rStyle w:val="normaltextrun"/>
        </w:rPr>
        <w:t xml:space="preserve"> </w:t>
      </w:r>
      <w:r w:rsidR="00C35FDA">
        <w:rPr>
          <w:rStyle w:val="normaltextrun"/>
        </w:rPr>
        <w:t>Praegu</w:t>
      </w:r>
      <w:r w:rsidR="7F46929B" w:rsidRPr="630ECEC8">
        <w:rPr>
          <w:rStyle w:val="normaltextrun"/>
        </w:rPr>
        <w:t xml:space="preserve"> on </w:t>
      </w:r>
      <w:r w:rsidR="4CC27823" w:rsidRPr="6AB5C98F">
        <w:rPr>
          <w:rStyle w:val="normaltextrun"/>
        </w:rPr>
        <w:t>p</w:t>
      </w:r>
      <w:r w:rsidR="118A3D87" w:rsidRPr="6AB5C98F">
        <w:rPr>
          <w:rStyle w:val="normaltextrun"/>
        </w:rPr>
        <w:t>robleemne</w:t>
      </w:r>
      <w:r w:rsidR="00E316B5">
        <w:rPr>
          <w:rStyle w:val="normaltextrun"/>
        </w:rPr>
        <w:t xml:space="preserve"> </w:t>
      </w:r>
      <w:r w:rsidR="118A3D87" w:rsidRPr="6AB5C98F">
        <w:rPr>
          <w:rStyle w:val="normaltextrun"/>
        </w:rPr>
        <w:t>fossiilenergia</w:t>
      </w:r>
      <w:r w:rsidR="150966E6" w:rsidRPr="630ECEC8">
        <w:rPr>
          <w:rStyle w:val="normaltextrun"/>
        </w:rPr>
        <w:t xml:space="preserve"> sektori jäätmete kasutuselevõtt ning </w:t>
      </w:r>
      <w:r w:rsidR="15444E57" w:rsidRPr="458356DB">
        <w:rPr>
          <w:rStyle w:val="normaltextrun"/>
        </w:rPr>
        <w:t>tehnoloog</w:t>
      </w:r>
      <w:r w:rsidR="12983335" w:rsidRPr="458356DB">
        <w:rPr>
          <w:rStyle w:val="normaltextrun"/>
        </w:rPr>
        <w:t>i</w:t>
      </w:r>
      <w:r w:rsidR="15444E57" w:rsidRPr="458356DB">
        <w:rPr>
          <w:rStyle w:val="normaltextrun"/>
        </w:rPr>
        <w:t>ad</w:t>
      </w:r>
      <w:r w:rsidR="150966E6" w:rsidRPr="630ECEC8">
        <w:rPr>
          <w:rStyle w:val="normaltextrun"/>
        </w:rPr>
        <w:t xml:space="preserve">, mille käigus tekib </w:t>
      </w:r>
      <w:r w:rsidR="2EBC816E" w:rsidRPr="630ECEC8">
        <w:rPr>
          <w:rStyle w:val="normaltextrun"/>
        </w:rPr>
        <w:t>fossiilgaas</w:t>
      </w:r>
      <w:r w:rsidR="48B935B7" w:rsidRPr="630ECEC8">
        <w:rPr>
          <w:rStyle w:val="normaltextrun"/>
        </w:rPr>
        <w:t xml:space="preserve">, kuid mis </w:t>
      </w:r>
      <w:r w:rsidR="449D57E8" w:rsidRPr="630ECEC8">
        <w:rPr>
          <w:rStyle w:val="normaltextrun"/>
        </w:rPr>
        <w:t>samas</w:t>
      </w:r>
      <w:r w:rsidR="48B935B7" w:rsidRPr="630ECEC8">
        <w:rPr>
          <w:rStyle w:val="normaltextrun"/>
        </w:rPr>
        <w:t xml:space="preserve"> võimaldavad ringmajandust edendada.</w:t>
      </w:r>
    </w:p>
    <w:p w14:paraId="07486C00" w14:textId="77777777" w:rsidR="003C7812" w:rsidRDefault="003C7812" w:rsidP="00E57547">
      <w:pPr>
        <w:pStyle w:val="paragraph"/>
        <w:spacing w:before="0" w:beforeAutospacing="0" w:after="0" w:afterAutospacing="0"/>
        <w:jc w:val="both"/>
        <w:rPr>
          <w:rStyle w:val="normaltextrun"/>
        </w:rPr>
      </w:pPr>
    </w:p>
    <w:p w14:paraId="3BF5D5B9" w14:textId="784D7ED2" w:rsidR="00821AED" w:rsidRDefault="26A606C6" w:rsidP="00E57547">
      <w:pPr>
        <w:pStyle w:val="paragraph"/>
        <w:spacing w:before="0" w:beforeAutospacing="0" w:after="0" w:afterAutospacing="0"/>
        <w:jc w:val="both"/>
        <w:rPr>
          <w:rStyle w:val="normaltextrun"/>
        </w:rPr>
      </w:pPr>
      <w:r>
        <w:rPr>
          <w:rStyle w:val="normaltextrun"/>
        </w:rPr>
        <w:t xml:space="preserve">Majandussektorid võib mõju järgi </w:t>
      </w:r>
      <w:r w:rsidR="2878B97C">
        <w:rPr>
          <w:rStyle w:val="normaltextrun"/>
        </w:rPr>
        <w:t xml:space="preserve">suure </w:t>
      </w:r>
      <w:r>
        <w:rPr>
          <w:rStyle w:val="normaltextrun"/>
        </w:rPr>
        <w:t xml:space="preserve">üldistusega jagada kolmeks: </w:t>
      </w:r>
      <w:r w:rsidR="6F82D7A0">
        <w:rPr>
          <w:rStyle w:val="normaltextrun"/>
        </w:rPr>
        <w:t>süsinikumahuka</w:t>
      </w:r>
      <w:r w:rsidR="047302AF">
        <w:rPr>
          <w:rStyle w:val="normaltextrun"/>
        </w:rPr>
        <w:t xml:space="preserve">d tööstused </w:t>
      </w:r>
      <w:r w:rsidR="66CBA48B">
        <w:rPr>
          <w:rStyle w:val="normaltextrun"/>
        </w:rPr>
        <w:t xml:space="preserve">(nt </w:t>
      </w:r>
      <w:r w:rsidR="00571B5A">
        <w:rPr>
          <w:rStyle w:val="normaltextrun"/>
        </w:rPr>
        <w:t xml:space="preserve">energeetika, </w:t>
      </w:r>
      <w:r w:rsidR="66CBA48B">
        <w:rPr>
          <w:rStyle w:val="normaltextrun"/>
        </w:rPr>
        <w:t>põlevkivi</w:t>
      </w:r>
      <w:r w:rsidR="24D735B2">
        <w:rPr>
          <w:rStyle w:val="normaltextrun"/>
        </w:rPr>
        <w:t>-</w:t>
      </w:r>
      <w:r w:rsidR="65CBF1E4">
        <w:rPr>
          <w:rStyle w:val="normaltextrun"/>
        </w:rPr>
        <w:t xml:space="preserve"> ja</w:t>
      </w:r>
      <w:r w:rsidR="66CBA48B">
        <w:rPr>
          <w:rStyle w:val="normaltextrun"/>
        </w:rPr>
        <w:t xml:space="preserve"> tur</w:t>
      </w:r>
      <w:r w:rsidR="24D735B2">
        <w:rPr>
          <w:rStyle w:val="normaltextrun"/>
        </w:rPr>
        <w:t>ba</w:t>
      </w:r>
      <w:r w:rsidR="65CBF1E4">
        <w:rPr>
          <w:rStyle w:val="normaltextrun"/>
        </w:rPr>
        <w:t xml:space="preserve">tööstus), </w:t>
      </w:r>
      <w:r w:rsidR="79D79168">
        <w:rPr>
          <w:rStyle w:val="normaltextrun"/>
        </w:rPr>
        <w:t>kohanejad (transport</w:t>
      </w:r>
      <w:r w:rsidR="1C9486C6">
        <w:rPr>
          <w:rStyle w:val="normaltextrun"/>
        </w:rPr>
        <w:t>, ehitus ja põllumajandus</w:t>
      </w:r>
      <w:r w:rsidR="7C382607">
        <w:rPr>
          <w:rStyle w:val="normaltextrun"/>
        </w:rPr>
        <w:t>, valdav osa töötlevat tööstust</w:t>
      </w:r>
      <w:r w:rsidR="1C9486C6">
        <w:rPr>
          <w:rStyle w:val="normaltextrun"/>
        </w:rPr>
        <w:t xml:space="preserve">) ning </w:t>
      </w:r>
      <w:r w:rsidR="6F82D7A0">
        <w:rPr>
          <w:rStyle w:val="normaltextrun"/>
        </w:rPr>
        <w:t>kasvav rohetehnoloogiasektor.</w:t>
      </w:r>
    </w:p>
    <w:p w14:paraId="0D304A90" w14:textId="77777777" w:rsidR="00821AED" w:rsidRDefault="00821AED" w:rsidP="00E57547">
      <w:pPr>
        <w:pStyle w:val="paragraph"/>
        <w:spacing w:before="0" w:beforeAutospacing="0" w:after="0" w:afterAutospacing="0"/>
        <w:jc w:val="both"/>
        <w:rPr>
          <w:rStyle w:val="normaltextrun"/>
        </w:rPr>
      </w:pPr>
    </w:p>
    <w:p w14:paraId="75DF3FA4" w14:textId="0B98ED86" w:rsidR="00E437B4" w:rsidRDefault="4D64D9F3" w:rsidP="7C84A48D">
      <w:pPr>
        <w:pStyle w:val="paragraph"/>
        <w:spacing w:before="0" w:beforeAutospacing="0" w:after="0" w:afterAutospacing="0"/>
        <w:jc w:val="both"/>
        <w:rPr>
          <w:rStyle w:val="normaltextrun"/>
        </w:rPr>
      </w:pPr>
      <w:proofErr w:type="spellStart"/>
      <w:r w:rsidRPr="2A42B7DE">
        <w:rPr>
          <w:rStyle w:val="normaltextrun"/>
        </w:rPr>
        <w:t>Centari</w:t>
      </w:r>
      <w:proofErr w:type="spellEnd"/>
      <w:r w:rsidRPr="2A42B7DE">
        <w:rPr>
          <w:rStyle w:val="normaltextrun"/>
        </w:rPr>
        <w:t xml:space="preserve"> </w:t>
      </w:r>
      <w:r>
        <w:rPr>
          <w:rStyle w:val="normaltextrun"/>
        </w:rPr>
        <w:t>analüüsist</w:t>
      </w:r>
      <w:r w:rsidR="003C7812" w:rsidRPr="2A42B7DE">
        <w:rPr>
          <w:rStyle w:val="Allmrkuseviide"/>
        </w:rPr>
        <w:footnoteReference w:id="45"/>
      </w:r>
      <w:r>
        <w:rPr>
          <w:rStyle w:val="normaltextrun"/>
        </w:rPr>
        <w:t xml:space="preserve"> tulevad selgelt esile tööstusharud, </w:t>
      </w:r>
      <w:r w:rsidR="08365144" w:rsidRPr="630ECEC8">
        <w:rPr>
          <w:rStyle w:val="normaltextrun"/>
        </w:rPr>
        <w:t>mille</w:t>
      </w:r>
      <w:r>
        <w:rPr>
          <w:rStyle w:val="normaltextrun"/>
        </w:rPr>
        <w:t xml:space="preserve"> </w:t>
      </w:r>
      <w:r w:rsidR="571DE2A0">
        <w:rPr>
          <w:rStyle w:val="normaltextrun"/>
        </w:rPr>
        <w:t>lisandväärtus</w:t>
      </w:r>
      <w:r w:rsidR="6986320F">
        <w:rPr>
          <w:rStyle w:val="normaltextrun"/>
        </w:rPr>
        <w:t>e maht</w:t>
      </w:r>
      <w:r w:rsidR="571DE2A0">
        <w:rPr>
          <w:rStyle w:val="normaltextrun"/>
        </w:rPr>
        <w:t xml:space="preserve"> on võrreldes </w:t>
      </w:r>
      <w:r w:rsidR="54BAFC36">
        <w:rPr>
          <w:rStyle w:val="normaltextrun"/>
        </w:rPr>
        <w:t>kasvhoonegaaside hei</w:t>
      </w:r>
      <w:r w:rsidR="1DB09177">
        <w:rPr>
          <w:rStyle w:val="normaltextrun"/>
        </w:rPr>
        <w:t>t</w:t>
      </w:r>
      <w:r w:rsidR="54BAFC36">
        <w:rPr>
          <w:rStyle w:val="normaltextrun"/>
        </w:rPr>
        <w:t>e</w:t>
      </w:r>
      <w:r w:rsidR="655F26D8">
        <w:rPr>
          <w:rStyle w:val="normaltextrun"/>
        </w:rPr>
        <w:t>ga</w:t>
      </w:r>
      <w:r w:rsidR="54BAFC36">
        <w:rPr>
          <w:rStyle w:val="normaltextrun"/>
        </w:rPr>
        <w:t xml:space="preserve"> </w:t>
      </w:r>
      <w:r w:rsidR="319D8474" w:rsidRPr="1B1AFCB2">
        <w:rPr>
          <w:rStyle w:val="normaltextrun"/>
        </w:rPr>
        <w:t xml:space="preserve">võrdlemisi väike </w:t>
      </w:r>
      <w:r w:rsidR="10743D63">
        <w:rPr>
          <w:rStyle w:val="normaltextrun"/>
        </w:rPr>
        <w:t>(sisaldab tarneahela mõju)</w:t>
      </w:r>
      <w:r w:rsidR="04A608BD">
        <w:rPr>
          <w:rStyle w:val="normaltextrun"/>
        </w:rPr>
        <w:t xml:space="preserve">. </w:t>
      </w:r>
      <w:r w:rsidR="671A5DD2">
        <w:rPr>
          <w:rStyle w:val="normaltextrun"/>
        </w:rPr>
        <w:t>Sektori</w:t>
      </w:r>
      <w:r w:rsidR="39BD52B6">
        <w:rPr>
          <w:rStyle w:val="normaltextrun"/>
        </w:rPr>
        <w:t>d on</w:t>
      </w:r>
      <w:r w:rsidR="671A5DD2">
        <w:rPr>
          <w:rStyle w:val="normaltextrun"/>
        </w:rPr>
        <w:t xml:space="preserve"> jaot</w:t>
      </w:r>
      <w:r w:rsidR="39BD52B6">
        <w:rPr>
          <w:rStyle w:val="normaltextrun"/>
        </w:rPr>
        <w:t>atud</w:t>
      </w:r>
      <w:r w:rsidR="671A5DD2">
        <w:rPr>
          <w:rStyle w:val="normaltextrun"/>
        </w:rPr>
        <w:t xml:space="preserve"> ettevõt</w:t>
      </w:r>
      <w:r w:rsidR="39BD52B6">
        <w:rPr>
          <w:rStyle w:val="normaltextrun"/>
        </w:rPr>
        <w:t>e</w:t>
      </w:r>
      <w:r w:rsidR="671A5DD2">
        <w:rPr>
          <w:rStyle w:val="normaltextrun"/>
        </w:rPr>
        <w:t>te põhitegevusala</w:t>
      </w:r>
      <w:r w:rsidR="39BD52B6">
        <w:rPr>
          <w:rStyle w:val="normaltextrun"/>
        </w:rPr>
        <w:t xml:space="preserve"> järgi</w:t>
      </w:r>
      <w:r w:rsidR="671A5DD2">
        <w:rPr>
          <w:rStyle w:val="normaltextrun"/>
        </w:rPr>
        <w:t xml:space="preserve"> ning võib seetõttu ebatäpsusi sisaldada, samuti ei näita see eraldi väiksemaid, ent süsinikumahukaid tööstusi (nt turbatööstust). Lisaks ei arvesta andmestik maakasutuse sektori heidet, </w:t>
      </w:r>
      <w:r w:rsidR="3C9DF744" w:rsidRPr="458356DB">
        <w:rPr>
          <w:rStyle w:val="normaltextrun"/>
        </w:rPr>
        <w:t>sest</w:t>
      </w:r>
      <w:r w:rsidR="528CDC65" w:rsidRPr="458356DB">
        <w:rPr>
          <w:rStyle w:val="normaltextrun"/>
        </w:rPr>
        <w:t xml:space="preserve"> </w:t>
      </w:r>
      <w:r w:rsidR="39BD52B6">
        <w:rPr>
          <w:rStyle w:val="normaltextrun"/>
        </w:rPr>
        <w:t>selleks</w:t>
      </w:r>
      <w:r w:rsidR="39BD40B9">
        <w:rPr>
          <w:rStyle w:val="normaltextrun"/>
        </w:rPr>
        <w:t xml:space="preserve"> </w:t>
      </w:r>
      <w:r w:rsidR="671A5DD2">
        <w:rPr>
          <w:rStyle w:val="normaltextrun"/>
        </w:rPr>
        <w:t xml:space="preserve">metoodikat veel pole. </w:t>
      </w:r>
      <w:r w:rsidR="1F63E8FA">
        <w:rPr>
          <w:rStyle w:val="normaltextrun"/>
        </w:rPr>
        <w:t xml:space="preserve">Suhteliselt süsinikumahukad </w:t>
      </w:r>
      <w:r w:rsidR="1420352A">
        <w:rPr>
          <w:rStyle w:val="normaltextrun"/>
        </w:rPr>
        <w:lastRenderedPageBreak/>
        <w:t>harud on</w:t>
      </w:r>
      <w:r w:rsidR="08D720CF" w:rsidRPr="630ECEC8" w:rsidDel="5910DA62">
        <w:rPr>
          <w:rStyle w:val="normaltextrun"/>
        </w:rPr>
        <w:t xml:space="preserve"> </w:t>
      </w:r>
      <w:r w:rsidR="61AF4583" w:rsidRPr="00A51649">
        <w:rPr>
          <w:rStyle w:val="normaltextrun"/>
        </w:rPr>
        <w:t>energeetika</w:t>
      </w:r>
      <w:r w:rsidR="66FD7CDA" w:rsidRPr="630ECEC8">
        <w:rPr>
          <w:rStyle w:val="normaltextrun"/>
        </w:rPr>
        <w:t xml:space="preserve"> ja</w:t>
      </w:r>
      <w:r w:rsidR="61AF4583" w:rsidRPr="00A51649">
        <w:rPr>
          <w:rStyle w:val="normaltextrun"/>
        </w:rPr>
        <w:t xml:space="preserve"> </w:t>
      </w:r>
      <w:r w:rsidR="3D916FA1">
        <w:rPr>
          <w:rStyle w:val="normaltextrun"/>
        </w:rPr>
        <w:t xml:space="preserve">põlevkiviõli </w:t>
      </w:r>
      <w:r w:rsidR="61011934" w:rsidRPr="2A42B7DE">
        <w:rPr>
          <w:rStyle w:val="normaltextrun"/>
        </w:rPr>
        <w:t>tootmi</w:t>
      </w:r>
      <w:r w:rsidR="0B0C81DE" w:rsidRPr="630ECEC8">
        <w:rPr>
          <w:rStyle w:val="normaltextrun"/>
        </w:rPr>
        <w:t>n</w:t>
      </w:r>
      <w:r w:rsidR="61011934" w:rsidRPr="2A42B7DE">
        <w:rPr>
          <w:rStyle w:val="normaltextrun"/>
        </w:rPr>
        <w:t>e</w:t>
      </w:r>
      <w:r w:rsidR="0D3729CF">
        <w:rPr>
          <w:rStyle w:val="normaltextrun"/>
        </w:rPr>
        <w:t xml:space="preserve"> (koksi- ja nafta</w:t>
      </w:r>
      <w:r w:rsidR="5234DCB2">
        <w:rPr>
          <w:rStyle w:val="normaltextrun"/>
        </w:rPr>
        <w:t>tööstus)</w:t>
      </w:r>
      <w:r w:rsidR="05BA8613">
        <w:rPr>
          <w:rStyle w:val="normaltextrun"/>
        </w:rPr>
        <w:t>. S</w:t>
      </w:r>
      <w:r w:rsidR="1F63E8FA">
        <w:rPr>
          <w:rStyle w:val="normaltextrun"/>
        </w:rPr>
        <w:t xml:space="preserve">amuti </w:t>
      </w:r>
      <w:r w:rsidR="3ABCD475">
        <w:rPr>
          <w:rStyle w:val="normaltextrun"/>
        </w:rPr>
        <w:t xml:space="preserve">kuulub sinna </w:t>
      </w:r>
      <w:r w:rsidR="1F63E8FA">
        <w:rPr>
          <w:rStyle w:val="normaltextrun"/>
        </w:rPr>
        <w:t xml:space="preserve">turbatööstus, mille heide ulatub </w:t>
      </w:r>
      <w:r w:rsidR="1F63E8FA" w:rsidRPr="357EF7B9">
        <w:rPr>
          <w:rStyle w:val="normaltextrun"/>
          <w:i/>
          <w:iCs/>
        </w:rPr>
        <w:t>ca</w:t>
      </w:r>
      <w:r w:rsidR="1F63E8FA">
        <w:rPr>
          <w:rStyle w:val="normaltextrun"/>
        </w:rPr>
        <w:t xml:space="preserve"> 10%-</w:t>
      </w:r>
      <w:proofErr w:type="spellStart"/>
      <w:r w:rsidR="1F63E8FA">
        <w:rPr>
          <w:rStyle w:val="normaltextrun"/>
        </w:rPr>
        <w:t>ni</w:t>
      </w:r>
      <w:proofErr w:type="spellEnd"/>
      <w:r w:rsidR="1F63E8FA">
        <w:rPr>
          <w:rStyle w:val="normaltextrun"/>
        </w:rPr>
        <w:t xml:space="preserve"> </w:t>
      </w:r>
      <w:r w:rsidR="4742317C">
        <w:rPr>
          <w:rStyle w:val="normaltextrun"/>
        </w:rPr>
        <w:t xml:space="preserve">koguheitest, </w:t>
      </w:r>
      <w:r w:rsidR="4E6F18FD">
        <w:rPr>
          <w:rStyle w:val="normaltextrun"/>
        </w:rPr>
        <w:t>ent</w:t>
      </w:r>
      <w:r w:rsidR="4742317C">
        <w:rPr>
          <w:rStyle w:val="normaltextrun"/>
        </w:rPr>
        <w:t xml:space="preserve"> lisandväärtus on suuru</w:t>
      </w:r>
      <w:r w:rsidR="63D4264B">
        <w:rPr>
          <w:rStyle w:val="normaltextrun"/>
        </w:rPr>
        <w:t xml:space="preserve">sjärgu võrra </w:t>
      </w:r>
      <w:r w:rsidR="39BD52B6">
        <w:rPr>
          <w:rStyle w:val="normaltextrun"/>
        </w:rPr>
        <w:t>väiksem</w:t>
      </w:r>
      <w:r w:rsidR="63D4264B">
        <w:rPr>
          <w:rStyle w:val="normaltextrun"/>
        </w:rPr>
        <w:t xml:space="preserve">. </w:t>
      </w:r>
      <w:r w:rsidR="036CC77A">
        <w:rPr>
          <w:rStyle w:val="normaltextrun"/>
        </w:rPr>
        <w:t xml:space="preserve">Mõnevõrra parem on see </w:t>
      </w:r>
      <w:r w:rsidR="5D8CDDD4">
        <w:rPr>
          <w:rStyle w:val="normaltextrun"/>
        </w:rPr>
        <w:t xml:space="preserve">näitaja </w:t>
      </w:r>
      <w:r w:rsidR="61AF4583" w:rsidRPr="00A51649">
        <w:rPr>
          <w:rStyle w:val="normaltextrun"/>
        </w:rPr>
        <w:t>erinevat liiki transporditeenus</w:t>
      </w:r>
      <w:r w:rsidR="107E11EC">
        <w:rPr>
          <w:rStyle w:val="normaltextrun"/>
        </w:rPr>
        <w:t>t</w:t>
      </w:r>
      <w:r w:rsidR="61AF4583" w:rsidRPr="00A51649">
        <w:rPr>
          <w:rStyle w:val="normaltextrun"/>
        </w:rPr>
        <w:t>e, taime- ja loomakasvatuse ning toiduainetööstuse</w:t>
      </w:r>
      <w:r w:rsidR="35269168">
        <w:rPr>
          <w:rStyle w:val="normaltextrun"/>
        </w:rPr>
        <w:t xml:space="preserve"> puhul</w:t>
      </w:r>
      <w:r w:rsidR="54E73FC3">
        <w:rPr>
          <w:rStyle w:val="normaltextrun"/>
        </w:rPr>
        <w:t xml:space="preserve">, need on pigem kohanevad </w:t>
      </w:r>
      <w:r w:rsidR="680BFC0A">
        <w:rPr>
          <w:rStyle w:val="normaltextrun"/>
        </w:rPr>
        <w:t>sektorid</w:t>
      </w:r>
      <w:r w:rsidR="61AF4583" w:rsidRPr="00A51649">
        <w:rPr>
          <w:rStyle w:val="normaltextrun"/>
        </w:rPr>
        <w:t xml:space="preserve">. </w:t>
      </w:r>
      <w:r w:rsidR="70935AE8">
        <w:rPr>
          <w:rStyle w:val="normaltextrun"/>
        </w:rPr>
        <w:t>Edukam</w:t>
      </w:r>
      <w:r w:rsidR="35987691">
        <w:rPr>
          <w:rStyle w:val="normaltextrun"/>
        </w:rPr>
        <w:t>ad</w:t>
      </w:r>
      <w:r w:rsidR="70935AE8">
        <w:rPr>
          <w:rStyle w:val="normaltextrun"/>
        </w:rPr>
        <w:t xml:space="preserve"> on</w:t>
      </w:r>
      <w:r w:rsidR="43273BF8">
        <w:rPr>
          <w:rStyle w:val="normaltextrun"/>
        </w:rPr>
        <w:t xml:space="preserve"> teenused, </w:t>
      </w:r>
      <w:r w:rsidR="05D4C62D">
        <w:rPr>
          <w:rStyle w:val="normaltextrun"/>
        </w:rPr>
        <w:t>sh</w:t>
      </w:r>
      <w:r w:rsidR="70935AE8">
        <w:rPr>
          <w:rStyle w:val="normaltextrun"/>
        </w:rPr>
        <w:t xml:space="preserve"> </w:t>
      </w:r>
      <w:r w:rsidR="47D11544">
        <w:rPr>
          <w:rStyle w:val="normaltextrun"/>
        </w:rPr>
        <w:t>ITK</w:t>
      </w:r>
      <w:r w:rsidR="3A3A53A3">
        <w:rPr>
          <w:rStyle w:val="normaltextrun"/>
        </w:rPr>
        <w:t xml:space="preserve"> ja finantssektor. </w:t>
      </w:r>
      <w:r w:rsidR="42A9A6AA">
        <w:rPr>
          <w:rStyle w:val="normaltextrun"/>
        </w:rPr>
        <w:t xml:space="preserve">Majanduse konkurentsivõimet silmas pidades </w:t>
      </w:r>
      <w:r w:rsidR="05705F84">
        <w:rPr>
          <w:rStyle w:val="normaltextrun"/>
        </w:rPr>
        <w:t>ei saa</w:t>
      </w:r>
      <w:r w:rsidR="36DAB9E0">
        <w:rPr>
          <w:rStyle w:val="normaltextrun"/>
        </w:rPr>
        <w:t xml:space="preserve"> sellest </w:t>
      </w:r>
      <w:r w:rsidR="40CFC938">
        <w:rPr>
          <w:rStyle w:val="normaltextrun"/>
        </w:rPr>
        <w:t xml:space="preserve">siiski </w:t>
      </w:r>
      <w:r w:rsidR="70935AE8">
        <w:rPr>
          <w:rStyle w:val="normaltextrun"/>
        </w:rPr>
        <w:t>üheseid järeldusi teha.</w:t>
      </w:r>
    </w:p>
    <w:p w14:paraId="6596CCD7" w14:textId="77777777" w:rsidR="009056F4" w:rsidRDefault="009056F4" w:rsidP="00E57547">
      <w:pPr>
        <w:pStyle w:val="paragraph"/>
        <w:spacing w:before="0" w:beforeAutospacing="0" w:after="0" w:afterAutospacing="0"/>
        <w:jc w:val="both"/>
        <w:rPr>
          <w:rStyle w:val="normaltextrun"/>
        </w:rPr>
      </w:pPr>
    </w:p>
    <w:p w14:paraId="07F8B4D4" w14:textId="77777777" w:rsidR="00036115" w:rsidRDefault="003D1E70" w:rsidP="00036115">
      <w:pPr>
        <w:pStyle w:val="paragraph"/>
        <w:keepNext/>
        <w:spacing w:before="0" w:beforeAutospacing="0" w:after="0" w:afterAutospacing="0"/>
        <w:jc w:val="both"/>
      </w:pPr>
      <w:r>
        <w:rPr>
          <w:noProof/>
        </w:rPr>
        <w:drawing>
          <wp:inline distT="0" distB="0" distL="0" distR="0" wp14:anchorId="2B9768D6" wp14:editId="0C356371">
            <wp:extent cx="5760720" cy="4534535"/>
            <wp:effectExtent l="19050" t="19050" r="11430" b="18415"/>
            <wp:docPr id="462241707" name="Pilt 1" descr="Pilt, millel on kujutatud tekst, diagramm, järjekord, kuvatõmmis&#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2241707" name="Pilt 1" descr="Pilt, millel on kujutatud tekst, diagramm, järjekord, kuvatõmmis&#10;&#10;Kirjeldus on genereeritud automaatselt"/>
                    <pic:cNvPicPr/>
                  </pic:nvPicPr>
                  <pic:blipFill>
                    <a:blip r:embed="rId46"/>
                    <a:stretch>
                      <a:fillRect/>
                    </a:stretch>
                  </pic:blipFill>
                  <pic:spPr>
                    <a:xfrm>
                      <a:off x="0" y="0"/>
                      <a:ext cx="5760720" cy="4534535"/>
                    </a:xfrm>
                    <a:prstGeom prst="rect">
                      <a:avLst/>
                    </a:prstGeom>
                    <a:ln>
                      <a:solidFill>
                        <a:schemeClr val="bg2"/>
                      </a:solidFill>
                    </a:ln>
                  </pic:spPr>
                </pic:pic>
              </a:graphicData>
            </a:graphic>
          </wp:inline>
        </w:drawing>
      </w:r>
    </w:p>
    <w:p w14:paraId="1A0C63DC" w14:textId="4BC51088" w:rsidR="004B6E47" w:rsidRDefault="00036115" w:rsidP="00036115">
      <w:pPr>
        <w:pStyle w:val="Pealdis"/>
        <w:jc w:val="both"/>
        <w:rPr>
          <w:rStyle w:val="normaltextrun"/>
        </w:rPr>
      </w:pPr>
      <w:r>
        <w:t xml:space="preserve">Joonis </w:t>
      </w:r>
      <w:r>
        <w:fldChar w:fldCharType="begin"/>
      </w:r>
      <w:r>
        <w:instrText xml:space="preserve"> SEQ Joonis \* ARABIC </w:instrText>
      </w:r>
      <w:r>
        <w:fldChar w:fldCharType="separate"/>
      </w:r>
      <w:r w:rsidR="00136A1D">
        <w:rPr>
          <w:noProof/>
        </w:rPr>
        <w:t>8</w:t>
      </w:r>
      <w:r>
        <w:fldChar w:fldCharType="end"/>
      </w:r>
      <w:r>
        <w:t xml:space="preserve">. </w:t>
      </w:r>
      <w:r w:rsidRPr="0016414C">
        <w:t>Hinnanguline Eesti 2023. aasta ekspordi lisandväärtus, KHG emissioonid ja lisandväärtus emiteeritud KHG tonni kohta.</w:t>
      </w:r>
    </w:p>
    <w:p w14:paraId="0D6D4B35" w14:textId="77777777" w:rsidR="00E437B4" w:rsidRDefault="00E437B4" w:rsidP="00E57547">
      <w:pPr>
        <w:pStyle w:val="paragraph"/>
        <w:spacing w:before="0" w:beforeAutospacing="0" w:after="0" w:afterAutospacing="0"/>
        <w:jc w:val="both"/>
        <w:rPr>
          <w:rStyle w:val="normaltextrun"/>
        </w:rPr>
      </w:pPr>
    </w:p>
    <w:p w14:paraId="4E4913AE" w14:textId="79C70FFA" w:rsidR="003C7812" w:rsidRDefault="008D41D6" w:rsidP="00E57547">
      <w:pPr>
        <w:pStyle w:val="paragraph"/>
        <w:spacing w:before="0" w:beforeAutospacing="0" w:after="0" w:afterAutospacing="0"/>
        <w:jc w:val="both"/>
        <w:rPr>
          <w:rStyle w:val="normaltextrun"/>
        </w:rPr>
      </w:pPr>
      <w:r>
        <w:rPr>
          <w:rStyle w:val="normaltextrun"/>
        </w:rPr>
        <w:t>Enam</w:t>
      </w:r>
      <w:r w:rsidR="003943A0">
        <w:rPr>
          <w:rStyle w:val="normaltextrun"/>
        </w:rPr>
        <w:t>ikul</w:t>
      </w:r>
      <w:r w:rsidDel="006A738A">
        <w:rPr>
          <w:rStyle w:val="normaltextrun"/>
        </w:rPr>
        <w:t xml:space="preserve"> </w:t>
      </w:r>
      <w:r w:rsidR="00B92D37">
        <w:rPr>
          <w:rStyle w:val="normaltextrun"/>
        </w:rPr>
        <w:t>ettevõtetel on vaja</w:t>
      </w:r>
      <w:r>
        <w:rPr>
          <w:rStyle w:val="normaltextrun"/>
        </w:rPr>
        <w:t xml:space="preserve"> ühel või teisel moel</w:t>
      </w:r>
      <w:r w:rsidDel="006A738A">
        <w:rPr>
          <w:rStyle w:val="normaltextrun"/>
        </w:rPr>
        <w:t xml:space="preserve"> </w:t>
      </w:r>
      <w:r w:rsidR="00B92D37">
        <w:rPr>
          <w:rStyle w:val="normaltextrun"/>
        </w:rPr>
        <w:t xml:space="preserve">kohaneda kliimapoliitikaga </w:t>
      </w:r>
      <w:r w:rsidR="000B1853">
        <w:rPr>
          <w:rStyle w:val="normaltextrun"/>
        </w:rPr>
        <w:t>ja</w:t>
      </w:r>
      <w:r w:rsidR="00B92D37">
        <w:rPr>
          <w:rStyle w:val="normaltextrun"/>
        </w:rPr>
        <w:t xml:space="preserve"> kliimamuutustega. </w:t>
      </w:r>
      <w:r w:rsidR="00456CCB">
        <w:rPr>
          <w:rStyle w:val="normaltextrun"/>
        </w:rPr>
        <w:t xml:space="preserve">Sarnased trendid on ka eksporditurgudel, seega </w:t>
      </w:r>
      <w:r w:rsidR="009449AB">
        <w:rPr>
          <w:rStyle w:val="normaltextrun"/>
        </w:rPr>
        <w:t xml:space="preserve">on </w:t>
      </w:r>
      <w:r w:rsidR="6C45F39F" w:rsidRPr="68E6EB9D">
        <w:rPr>
          <w:rStyle w:val="normaltextrun"/>
        </w:rPr>
        <w:t>vähese heitega tehnoloogiate ja lahenduste kasutuselevõtt</w:t>
      </w:r>
      <w:r w:rsidR="009449AB" w:rsidRPr="68E6EB9D">
        <w:rPr>
          <w:rStyle w:val="normaltextrun"/>
        </w:rPr>
        <w:t xml:space="preserve"> </w:t>
      </w:r>
      <w:r w:rsidR="004D6780">
        <w:rPr>
          <w:rStyle w:val="normaltextrun"/>
        </w:rPr>
        <w:t>sageli ka juba välisturgude nõue.</w:t>
      </w:r>
      <w:r w:rsidR="542AD40A" w:rsidRPr="68E6EB9D">
        <w:rPr>
          <w:rStyle w:val="normaltextrun"/>
        </w:rPr>
        <w:t xml:space="preserve"> Nii mõjutab ettevõtteid enim riigi eesmärk suurendada taastuvenergia tootmisvõimekust</w:t>
      </w:r>
      <w:r w:rsidR="004D63D3">
        <w:rPr>
          <w:rStyle w:val="normaltextrun"/>
        </w:rPr>
        <w:t xml:space="preserve">, energiatarbe optimeerimine, </w:t>
      </w:r>
      <w:r w:rsidR="0051082C">
        <w:rPr>
          <w:rStyle w:val="normaltextrun"/>
        </w:rPr>
        <w:t>digitaliseerimin</w:t>
      </w:r>
      <w:r w:rsidR="00272942">
        <w:rPr>
          <w:rStyle w:val="normaltextrun"/>
        </w:rPr>
        <w:t xml:space="preserve">e, ringmajanduse võtete </w:t>
      </w:r>
      <w:r w:rsidR="00DD41E4">
        <w:rPr>
          <w:rStyle w:val="normaltextrun"/>
        </w:rPr>
        <w:t>kasutamine, ressu</w:t>
      </w:r>
      <w:r w:rsidR="00AA7AFF">
        <w:rPr>
          <w:rStyle w:val="normaltextrun"/>
        </w:rPr>
        <w:t>rsikasutuse optimeerimine</w:t>
      </w:r>
      <w:r w:rsidR="009648DD">
        <w:rPr>
          <w:rStyle w:val="normaltextrun"/>
        </w:rPr>
        <w:t xml:space="preserve">, </w:t>
      </w:r>
      <w:r w:rsidR="6DBDEC8A" w:rsidRPr="68E6EB9D">
        <w:rPr>
          <w:rStyle w:val="normaltextrun"/>
        </w:rPr>
        <w:t xml:space="preserve">logistika ning kasutatava sõidukipargi säästlikkus. Ettevõtted, </w:t>
      </w:r>
      <w:r w:rsidR="6080215C" w:rsidRPr="6453C539">
        <w:rPr>
          <w:rStyle w:val="normaltextrun"/>
        </w:rPr>
        <w:t xml:space="preserve">kes </w:t>
      </w:r>
      <w:r w:rsidR="6DBDEC8A" w:rsidRPr="6453C539">
        <w:rPr>
          <w:rStyle w:val="normaltextrun"/>
        </w:rPr>
        <w:t>on</w:t>
      </w:r>
      <w:r w:rsidR="6DBDEC8A" w:rsidRPr="68E6EB9D">
        <w:rPr>
          <w:rStyle w:val="normaltextrun"/>
        </w:rPr>
        <w:t xml:space="preserve"> </w:t>
      </w:r>
      <w:r w:rsidR="008F4EE5">
        <w:rPr>
          <w:rStyle w:val="normaltextrun"/>
        </w:rPr>
        <w:t>teinud</w:t>
      </w:r>
      <w:r w:rsidR="009648DD" w:rsidRPr="68E6EB9D">
        <w:rPr>
          <w:rStyle w:val="normaltextrun"/>
        </w:rPr>
        <w:t xml:space="preserve"> </w:t>
      </w:r>
      <w:r w:rsidR="009648DD">
        <w:rPr>
          <w:rStyle w:val="normaltextrun"/>
        </w:rPr>
        <w:t xml:space="preserve">tarneahela </w:t>
      </w:r>
      <w:r w:rsidR="00AF252B">
        <w:rPr>
          <w:rStyle w:val="normaltextrun"/>
        </w:rPr>
        <w:t xml:space="preserve">KHG </w:t>
      </w:r>
      <w:r w:rsidR="00AF252B" w:rsidRPr="68E6EB9D">
        <w:rPr>
          <w:rStyle w:val="normaltextrun"/>
        </w:rPr>
        <w:t>analüüs</w:t>
      </w:r>
      <w:r w:rsidR="5F8A42C9" w:rsidRPr="68E6EB9D">
        <w:rPr>
          <w:rStyle w:val="normaltextrun"/>
        </w:rPr>
        <w:t>i, otsivad kogu tarneahela</w:t>
      </w:r>
      <w:r w:rsidR="002C7CF6">
        <w:rPr>
          <w:rStyle w:val="normaltextrun"/>
        </w:rPr>
        <w:t>s</w:t>
      </w:r>
      <w:r w:rsidR="5F8A42C9" w:rsidRPr="68E6EB9D">
        <w:rPr>
          <w:rStyle w:val="normaltextrun"/>
        </w:rPr>
        <w:t xml:space="preserve"> väiksema keskkonnamõjuga partnereid.</w:t>
      </w:r>
    </w:p>
    <w:p w14:paraId="0F8A1023" w14:textId="67D7C9A4" w:rsidR="003C7812" w:rsidRDefault="003C7812" w:rsidP="00E57547">
      <w:pPr>
        <w:pStyle w:val="paragraph"/>
        <w:spacing w:before="0" w:beforeAutospacing="0" w:after="0" w:afterAutospacing="0"/>
        <w:jc w:val="both"/>
        <w:rPr>
          <w:rStyle w:val="normaltextrun"/>
        </w:rPr>
      </w:pPr>
    </w:p>
    <w:p w14:paraId="169C49AC" w14:textId="13D7D112" w:rsidR="003C7812" w:rsidRDefault="17122148" w:rsidP="00E57547">
      <w:pPr>
        <w:pStyle w:val="paragraph"/>
        <w:spacing w:before="0" w:beforeAutospacing="0" w:after="0" w:afterAutospacing="0"/>
        <w:jc w:val="both"/>
        <w:rPr>
          <w:rStyle w:val="normaltextrun"/>
        </w:rPr>
      </w:pPr>
      <w:r w:rsidRPr="68E6EB9D">
        <w:rPr>
          <w:rStyle w:val="normaltextrun"/>
        </w:rPr>
        <w:t xml:space="preserve">Arvestades, et kliimapoliitika pikaajalised sihid on </w:t>
      </w:r>
      <w:r w:rsidR="008F4EE5">
        <w:rPr>
          <w:rStyle w:val="normaltextrun"/>
        </w:rPr>
        <w:t>seatud</w:t>
      </w:r>
      <w:r w:rsidRPr="68E6EB9D">
        <w:rPr>
          <w:rStyle w:val="normaltextrun"/>
        </w:rPr>
        <w:t xml:space="preserve"> juba var</w:t>
      </w:r>
      <w:r w:rsidR="008F4EE5">
        <w:rPr>
          <w:rStyle w:val="normaltextrun"/>
        </w:rPr>
        <w:t>em</w:t>
      </w:r>
      <w:r w:rsidRPr="68E6EB9D">
        <w:rPr>
          <w:rStyle w:val="normaltextrun"/>
        </w:rPr>
        <w:t xml:space="preserve"> rahvusvahelisel ja EL</w:t>
      </w:r>
      <w:r w:rsidR="008F4EE5">
        <w:rPr>
          <w:rStyle w:val="normaltextrun"/>
        </w:rPr>
        <w:t>i</w:t>
      </w:r>
      <w:r w:rsidRPr="68E6EB9D">
        <w:rPr>
          <w:rStyle w:val="normaltextrun"/>
        </w:rPr>
        <w:t xml:space="preserve"> tasandil, on </w:t>
      </w:r>
      <w:r w:rsidR="1C04E59E" w:rsidRPr="6AB5C98F">
        <w:rPr>
          <w:rStyle w:val="normaltextrun"/>
        </w:rPr>
        <w:t>k</w:t>
      </w:r>
      <w:r w:rsidR="1D892336" w:rsidRPr="6AB5C98F">
        <w:rPr>
          <w:rStyle w:val="normaltextrun"/>
        </w:rPr>
        <w:t>ohanevale</w:t>
      </w:r>
      <w:r w:rsidR="005A64A0">
        <w:rPr>
          <w:rStyle w:val="normaltextrun"/>
        </w:rPr>
        <w:t xml:space="preserve"> sektorile </w:t>
      </w:r>
      <w:r w:rsidR="6B0F0CC3" w:rsidRPr="68E6EB9D">
        <w:rPr>
          <w:rStyle w:val="normaltextrun"/>
        </w:rPr>
        <w:t xml:space="preserve">ka </w:t>
      </w:r>
      <w:r w:rsidR="5119F179" w:rsidRPr="6AB5C98F">
        <w:rPr>
          <w:rStyle w:val="normaltextrun"/>
        </w:rPr>
        <w:t>praegu</w:t>
      </w:r>
      <w:r w:rsidR="005A64A0">
        <w:rPr>
          <w:rStyle w:val="normaltextrun"/>
        </w:rPr>
        <w:t xml:space="preserve"> muutuste kiirendamiseks ja rahvusvahelise konkurentsivõime </w:t>
      </w:r>
      <w:r w:rsidR="008E223E">
        <w:rPr>
          <w:rStyle w:val="normaltextrun"/>
        </w:rPr>
        <w:t xml:space="preserve">säilitamiseks </w:t>
      </w:r>
      <w:r w:rsidR="61FFDFDF" w:rsidRPr="68E6EB9D">
        <w:rPr>
          <w:rStyle w:val="normaltextrun"/>
        </w:rPr>
        <w:t xml:space="preserve">välja töötatud ja rakendatud </w:t>
      </w:r>
      <w:r w:rsidR="00AE0105">
        <w:rPr>
          <w:rStyle w:val="normaltextrun"/>
        </w:rPr>
        <w:t>meetmeid,</w:t>
      </w:r>
      <w:r w:rsidR="006F0E12">
        <w:rPr>
          <w:rStyle w:val="normaltextrun"/>
        </w:rPr>
        <w:t xml:space="preserve"> </w:t>
      </w:r>
      <w:r w:rsidR="0AA6B537" w:rsidRPr="68E6EB9D">
        <w:rPr>
          <w:rStyle w:val="normaltextrun"/>
        </w:rPr>
        <w:t xml:space="preserve">mis toetavad </w:t>
      </w:r>
      <w:r w:rsidR="006F0E12">
        <w:rPr>
          <w:rStyle w:val="normaltextrun"/>
        </w:rPr>
        <w:t xml:space="preserve">nt ressursitõhususe </w:t>
      </w:r>
      <w:r w:rsidR="0ED978C5" w:rsidRPr="6AB5C98F">
        <w:rPr>
          <w:rStyle w:val="normaltextrun"/>
        </w:rPr>
        <w:t>suurendami</w:t>
      </w:r>
      <w:r w:rsidR="4D83A51F" w:rsidRPr="6AB5C98F">
        <w:rPr>
          <w:rStyle w:val="normaltextrun"/>
        </w:rPr>
        <w:t>st</w:t>
      </w:r>
      <w:r w:rsidR="006F0E12">
        <w:rPr>
          <w:rStyle w:val="normaltextrun"/>
        </w:rPr>
        <w:t xml:space="preserve">, </w:t>
      </w:r>
      <w:r w:rsidR="00FD5A26">
        <w:rPr>
          <w:rStyle w:val="normaltextrun"/>
        </w:rPr>
        <w:t xml:space="preserve">biokütuste </w:t>
      </w:r>
      <w:r w:rsidR="00FD5A26" w:rsidRPr="68E6EB9D">
        <w:rPr>
          <w:rStyle w:val="normaltextrun"/>
        </w:rPr>
        <w:t>kasutuselevõtt</w:t>
      </w:r>
      <w:r w:rsidR="6219B0A6" w:rsidRPr="68E6EB9D">
        <w:rPr>
          <w:rStyle w:val="normaltextrun"/>
        </w:rPr>
        <w:t>u</w:t>
      </w:r>
      <w:r w:rsidR="00FD5A26">
        <w:rPr>
          <w:rStyle w:val="normaltextrun"/>
        </w:rPr>
        <w:t xml:space="preserve">, </w:t>
      </w:r>
      <w:r w:rsidR="00C93D65">
        <w:rPr>
          <w:rStyle w:val="normaltextrun"/>
        </w:rPr>
        <w:t>taastu</w:t>
      </w:r>
      <w:r w:rsidR="005B48B0">
        <w:rPr>
          <w:rStyle w:val="normaltextrun"/>
        </w:rPr>
        <w:t>v</w:t>
      </w:r>
      <w:r w:rsidR="00C93D65">
        <w:rPr>
          <w:rStyle w:val="normaltextrun"/>
        </w:rPr>
        <w:t>energia</w:t>
      </w:r>
      <w:r w:rsidR="007E6AAC">
        <w:rPr>
          <w:rStyle w:val="normaltextrun"/>
        </w:rPr>
        <w:t xml:space="preserve">le </w:t>
      </w:r>
      <w:r w:rsidR="007E6AAC" w:rsidRPr="68E6EB9D">
        <w:rPr>
          <w:rStyle w:val="normaltextrun"/>
        </w:rPr>
        <w:t>ülemineku</w:t>
      </w:r>
      <w:r w:rsidR="0329668E" w:rsidRPr="68E6EB9D">
        <w:rPr>
          <w:rStyle w:val="normaltextrun"/>
        </w:rPr>
        <w:t>t</w:t>
      </w:r>
      <w:r w:rsidR="009935D7">
        <w:rPr>
          <w:rStyle w:val="normaltextrun"/>
        </w:rPr>
        <w:t>, ringmajanduse lahendus</w:t>
      </w:r>
      <w:r w:rsidR="00F26C0B">
        <w:rPr>
          <w:rStyle w:val="normaltextrun"/>
        </w:rPr>
        <w:t>i</w:t>
      </w:r>
      <w:r w:rsidR="007E6AAC">
        <w:rPr>
          <w:rStyle w:val="normaltextrun"/>
        </w:rPr>
        <w:t xml:space="preserve"> jmt. </w:t>
      </w:r>
      <w:r w:rsidR="003963A8">
        <w:rPr>
          <w:rStyle w:val="normaltextrun"/>
        </w:rPr>
        <w:t xml:space="preserve">Seadus annab </w:t>
      </w:r>
      <w:r w:rsidR="5C1F45DB" w:rsidRPr="6AB5C98F">
        <w:rPr>
          <w:rStyle w:val="normaltextrun"/>
        </w:rPr>
        <w:t>kohanevale</w:t>
      </w:r>
      <w:r w:rsidR="008D41D6" w:rsidRPr="68E6EB9D" w:rsidDel="003963A8">
        <w:rPr>
          <w:rStyle w:val="normaltextrun"/>
        </w:rPr>
        <w:t xml:space="preserve"> </w:t>
      </w:r>
      <w:r w:rsidR="50F1D43C" w:rsidRPr="68E6EB9D">
        <w:rPr>
          <w:rStyle w:val="normaltextrun"/>
        </w:rPr>
        <w:t>sektorile</w:t>
      </w:r>
      <w:r w:rsidR="003963A8">
        <w:rPr>
          <w:rStyle w:val="normaltextrun"/>
        </w:rPr>
        <w:t xml:space="preserve"> juurde süsteemsuse </w:t>
      </w:r>
      <w:r w:rsidR="7CA26A40" w:rsidRPr="6AB5C98F">
        <w:rPr>
          <w:rStyle w:val="normaltextrun"/>
        </w:rPr>
        <w:t>ning</w:t>
      </w:r>
      <w:r w:rsidR="76EE0C9B" w:rsidRPr="6AB5C98F">
        <w:rPr>
          <w:rStyle w:val="normaltextrun"/>
        </w:rPr>
        <w:t xml:space="preserve"> </w:t>
      </w:r>
      <w:r w:rsidR="003963A8">
        <w:rPr>
          <w:rStyle w:val="normaltextrun"/>
        </w:rPr>
        <w:t>selged eesmärgid ja ajahorisondi.</w:t>
      </w:r>
    </w:p>
    <w:p w14:paraId="351E7BF0" w14:textId="77777777" w:rsidR="00EB6AF0" w:rsidRDefault="00EB6AF0" w:rsidP="00E57547">
      <w:pPr>
        <w:pStyle w:val="paragraph"/>
        <w:spacing w:before="0" w:beforeAutospacing="0" w:after="0" w:afterAutospacing="0"/>
        <w:jc w:val="both"/>
        <w:rPr>
          <w:rStyle w:val="normaltextrun"/>
        </w:rPr>
      </w:pPr>
    </w:p>
    <w:p w14:paraId="389029FF" w14:textId="7D88323E" w:rsidR="004269E3" w:rsidRDefault="00371A0E" w:rsidP="00E57547">
      <w:pPr>
        <w:pStyle w:val="paragraph"/>
        <w:spacing w:before="0" w:beforeAutospacing="0" w:after="0" w:afterAutospacing="0"/>
        <w:jc w:val="both"/>
        <w:rPr>
          <w:rStyle w:val="normaltextrun"/>
        </w:rPr>
      </w:pPr>
      <w:r>
        <w:rPr>
          <w:rStyle w:val="normaltextrun"/>
        </w:rPr>
        <w:t xml:space="preserve">Kasvava </w:t>
      </w:r>
      <w:r w:rsidR="601209D3" w:rsidRPr="6AB5C98F">
        <w:rPr>
          <w:rStyle w:val="normaltextrun"/>
        </w:rPr>
        <w:t>vähese</w:t>
      </w:r>
      <w:r w:rsidR="49E86A90" w:rsidRPr="55345E4F">
        <w:rPr>
          <w:rStyle w:val="normaltextrun"/>
        </w:rPr>
        <w:t xml:space="preserve"> heitega </w:t>
      </w:r>
      <w:r w:rsidRPr="55345E4F">
        <w:rPr>
          <w:rStyle w:val="normaltextrun"/>
        </w:rPr>
        <w:t>tehnoloogia</w:t>
      </w:r>
      <w:r>
        <w:rPr>
          <w:rStyle w:val="normaltextrun"/>
        </w:rPr>
        <w:t xml:space="preserve"> </w:t>
      </w:r>
      <w:r w:rsidR="00B403B2">
        <w:rPr>
          <w:rStyle w:val="normaltextrun"/>
        </w:rPr>
        <w:t>märksõna all on m</w:t>
      </w:r>
      <w:r w:rsidR="004269E3">
        <w:rPr>
          <w:rStyle w:val="normaltextrun"/>
        </w:rPr>
        <w:t xml:space="preserve">ajandusliku mõju seisukohalt oluline, et Eestis </w:t>
      </w:r>
      <w:proofErr w:type="spellStart"/>
      <w:r w:rsidR="004269E3">
        <w:rPr>
          <w:rStyle w:val="normaltextrun"/>
        </w:rPr>
        <w:t>väärindataks</w:t>
      </w:r>
      <w:proofErr w:type="spellEnd"/>
      <w:r w:rsidR="004269E3">
        <w:rPr>
          <w:rStyle w:val="normaltextrun"/>
        </w:rPr>
        <w:t xml:space="preserve"> kohalikke ressursse</w:t>
      </w:r>
      <w:r w:rsidR="00BA041C">
        <w:rPr>
          <w:rStyle w:val="normaltextrun"/>
        </w:rPr>
        <w:t xml:space="preserve">, </w:t>
      </w:r>
      <w:r w:rsidR="00137531">
        <w:rPr>
          <w:rStyle w:val="normaltextrun"/>
        </w:rPr>
        <w:t>sh teisest tooret ning kasutataks ära taastuv</w:t>
      </w:r>
      <w:r w:rsidR="00B214E2">
        <w:rPr>
          <w:rStyle w:val="normaltextrun"/>
        </w:rPr>
        <w:t>energeetika</w:t>
      </w:r>
      <w:r w:rsidR="00316CF6">
        <w:rPr>
          <w:rStyle w:val="normaltextrun"/>
        </w:rPr>
        <w:t xml:space="preserve"> võimalused</w:t>
      </w:r>
      <w:r w:rsidR="004269E3">
        <w:rPr>
          <w:rStyle w:val="normaltextrun"/>
        </w:rPr>
        <w:t>. Kliimakindla</w:t>
      </w:r>
      <w:r w:rsidR="00984264">
        <w:rPr>
          <w:rStyle w:val="normaltextrun"/>
        </w:rPr>
        <w:t>s</w:t>
      </w:r>
      <w:r w:rsidR="004269E3">
        <w:rPr>
          <w:rStyle w:val="normaltextrun"/>
        </w:rPr>
        <w:t xml:space="preserve"> majanduse</w:t>
      </w:r>
      <w:r w:rsidR="00984264">
        <w:rPr>
          <w:rStyle w:val="normaltextrun"/>
        </w:rPr>
        <w:t>s</w:t>
      </w:r>
      <w:r w:rsidR="004269E3">
        <w:rPr>
          <w:rStyle w:val="normaltextrun"/>
        </w:rPr>
        <w:t xml:space="preserve"> </w:t>
      </w:r>
      <w:r w:rsidR="00984264">
        <w:rPr>
          <w:rStyle w:val="normaltextrun"/>
        </w:rPr>
        <w:t>on</w:t>
      </w:r>
      <w:r w:rsidR="004269E3">
        <w:rPr>
          <w:rStyle w:val="normaltextrun"/>
        </w:rPr>
        <w:t xml:space="preserve"> suurim perspektiiv </w:t>
      </w:r>
      <w:r w:rsidR="40926EFC" w:rsidRPr="55345E4F">
        <w:rPr>
          <w:rStyle w:val="normaltextrun"/>
        </w:rPr>
        <w:t xml:space="preserve">suures mahus taastuvenergia tootmises, kohalike ressursside </w:t>
      </w:r>
      <w:proofErr w:type="spellStart"/>
      <w:r w:rsidR="40926EFC" w:rsidRPr="55345E4F">
        <w:rPr>
          <w:rStyle w:val="normaltextrun"/>
        </w:rPr>
        <w:t>väärindamises</w:t>
      </w:r>
      <w:proofErr w:type="spellEnd"/>
      <w:r w:rsidR="40926EFC" w:rsidRPr="55345E4F">
        <w:rPr>
          <w:rStyle w:val="normaltextrun"/>
        </w:rPr>
        <w:t>,</w:t>
      </w:r>
      <w:r w:rsidR="004269E3" w:rsidRPr="55345E4F">
        <w:rPr>
          <w:rStyle w:val="normaltextrun"/>
        </w:rPr>
        <w:t xml:space="preserve"> </w:t>
      </w:r>
      <w:r w:rsidR="09C26E64" w:rsidRPr="55345E4F">
        <w:rPr>
          <w:rStyle w:val="normaltextrun"/>
        </w:rPr>
        <w:t>materjalide ringlussevõtul, keskkonnasõbralike kütuste tootmises, andmetes ja digilahendustes ning rannikumajanduses</w:t>
      </w:r>
      <w:r w:rsidR="1F829E98" w:rsidRPr="6AB5C98F">
        <w:rPr>
          <w:rStyle w:val="normaltextrun"/>
        </w:rPr>
        <w:t>.</w:t>
      </w:r>
    </w:p>
    <w:p w14:paraId="12C43DC8" w14:textId="77777777" w:rsidR="004269E3" w:rsidRDefault="004269E3" w:rsidP="00E57547">
      <w:pPr>
        <w:pStyle w:val="paragraph"/>
        <w:spacing w:before="0" w:beforeAutospacing="0" w:after="0" w:afterAutospacing="0"/>
        <w:jc w:val="both"/>
        <w:rPr>
          <w:rStyle w:val="normaltextrun"/>
        </w:rPr>
      </w:pPr>
    </w:p>
    <w:p w14:paraId="2AB319F2" w14:textId="1864E26A" w:rsidR="0032494B" w:rsidRDefault="2C601982" w:rsidP="00E57547">
      <w:pPr>
        <w:pStyle w:val="paragraph"/>
        <w:spacing w:before="0" w:beforeAutospacing="0" w:after="0" w:afterAutospacing="0"/>
        <w:jc w:val="both"/>
        <w:rPr>
          <w:rStyle w:val="normaltextrun"/>
        </w:rPr>
      </w:pPr>
      <w:r w:rsidRPr="630ECEC8">
        <w:rPr>
          <w:rStyle w:val="normaltextrun"/>
        </w:rPr>
        <w:t xml:space="preserve">Järjest rohkem </w:t>
      </w:r>
      <w:r w:rsidR="455AE9D7" w:rsidRPr="630ECEC8">
        <w:rPr>
          <w:rStyle w:val="normaltextrun"/>
        </w:rPr>
        <w:t>iduettevõtteid on lei</w:t>
      </w:r>
      <w:r w:rsidR="10454303" w:rsidRPr="630ECEC8">
        <w:rPr>
          <w:rStyle w:val="normaltextrun"/>
        </w:rPr>
        <w:t>dnud</w:t>
      </w:r>
      <w:r w:rsidR="44676424" w:rsidRPr="630ECEC8">
        <w:rPr>
          <w:rStyle w:val="normaltextrun"/>
        </w:rPr>
        <w:t xml:space="preserve"> </w:t>
      </w:r>
      <w:r w:rsidR="4BDE856F" w:rsidRPr="630ECEC8">
        <w:rPr>
          <w:rStyle w:val="normaltextrun"/>
        </w:rPr>
        <w:t>uusi ärini</w:t>
      </w:r>
      <w:r w:rsidR="4821584E" w:rsidRPr="630ECEC8">
        <w:rPr>
          <w:rStyle w:val="normaltextrun"/>
        </w:rPr>
        <w:t>šše</w:t>
      </w:r>
      <w:r w:rsidR="46038EBC" w:rsidRPr="630ECEC8">
        <w:rPr>
          <w:rStyle w:val="normaltextrun"/>
        </w:rPr>
        <w:t xml:space="preserve"> ja jõudnud ka välisturgudele</w:t>
      </w:r>
      <w:r w:rsidR="008F4EE5">
        <w:rPr>
          <w:rStyle w:val="normaltextrun"/>
        </w:rPr>
        <w:t>,</w:t>
      </w:r>
      <w:r w:rsidR="4821584E" w:rsidRPr="630ECEC8">
        <w:rPr>
          <w:rStyle w:val="normaltextrun"/>
        </w:rPr>
        <w:t xml:space="preserve"> </w:t>
      </w:r>
      <w:r w:rsidR="3686A34C" w:rsidRPr="630ECEC8">
        <w:rPr>
          <w:rStyle w:val="normaltextrun"/>
        </w:rPr>
        <w:t>pakkudes lahendusi</w:t>
      </w:r>
      <w:r w:rsidR="00803522" w:rsidRPr="630ECEC8" w:rsidDel="2C601982">
        <w:rPr>
          <w:rStyle w:val="normaltextrun"/>
        </w:rPr>
        <w:t xml:space="preserve"> </w:t>
      </w:r>
      <w:r w:rsidR="4C0E2923" w:rsidRPr="6AB5C98F">
        <w:rPr>
          <w:rStyle w:val="normaltextrun"/>
        </w:rPr>
        <w:t>e</w:t>
      </w:r>
      <w:r w:rsidR="2D1027F6" w:rsidRPr="6AB5C98F">
        <w:rPr>
          <w:rStyle w:val="normaltextrun"/>
        </w:rPr>
        <w:t>nergi</w:t>
      </w:r>
      <w:r w:rsidR="57C6CA70" w:rsidRPr="6AB5C98F">
        <w:rPr>
          <w:rStyle w:val="normaltextrun"/>
        </w:rPr>
        <w:t>atarbimi</w:t>
      </w:r>
      <w:r w:rsidR="65A8A614" w:rsidRPr="6AB5C98F">
        <w:rPr>
          <w:rStyle w:val="normaltextrun"/>
        </w:rPr>
        <w:t>s</w:t>
      </w:r>
      <w:r w:rsidR="57C6CA70" w:rsidRPr="6AB5C98F">
        <w:rPr>
          <w:rStyle w:val="normaltextrun"/>
        </w:rPr>
        <w:t xml:space="preserve">e </w:t>
      </w:r>
      <w:r w:rsidR="00FF1B24" w:rsidRPr="6AB5C98F">
        <w:rPr>
          <w:rStyle w:val="normaltextrun"/>
        </w:rPr>
        <w:t>optimeerimiseks</w:t>
      </w:r>
      <w:r w:rsidR="7DC16131" w:rsidRPr="6AB5C98F">
        <w:rPr>
          <w:rStyle w:val="normaltextrun"/>
        </w:rPr>
        <w:t xml:space="preserve"> (nt</w:t>
      </w:r>
      <w:r w:rsidR="0963045A" w:rsidRPr="630ECEC8">
        <w:rPr>
          <w:rStyle w:val="normaltextrun"/>
        </w:rPr>
        <w:t xml:space="preserve"> </w:t>
      </w:r>
      <w:r w:rsidR="13C72A16" w:rsidRPr="630ECEC8">
        <w:rPr>
          <w:rStyle w:val="normaltextrun"/>
        </w:rPr>
        <w:t>hoonetes</w:t>
      </w:r>
      <w:r w:rsidR="0963045A" w:rsidRPr="630ECEC8">
        <w:rPr>
          <w:rStyle w:val="normaltextrun"/>
        </w:rPr>
        <w:t xml:space="preserve">, </w:t>
      </w:r>
      <w:r w:rsidR="13C72A16" w:rsidRPr="630ECEC8">
        <w:rPr>
          <w:rStyle w:val="normaltextrun"/>
        </w:rPr>
        <w:t>elektriautode laadimise tarbeks</w:t>
      </w:r>
      <w:r w:rsidR="5ED79851" w:rsidRPr="630ECEC8">
        <w:rPr>
          <w:rStyle w:val="normaltextrun"/>
        </w:rPr>
        <w:t>)</w:t>
      </w:r>
      <w:r w:rsidR="13C72A16" w:rsidRPr="630ECEC8">
        <w:rPr>
          <w:rStyle w:val="normaltextrun"/>
        </w:rPr>
        <w:t xml:space="preserve">, </w:t>
      </w:r>
      <w:r w:rsidR="780A8ABF" w:rsidRPr="630ECEC8">
        <w:rPr>
          <w:rStyle w:val="normaltextrun"/>
        </w:rPr>
        <w:t>keskkonnasõbralik</w:t>
      </w:r>
      <w:r w:rsidR="37E32D5C" w:rsidRPr="630ECEC8">
        <w:rPr>
          <w:rStyle w:val="normaltextrun"/>
        </w:rPr>
        <w:t>u</w:t>
      </w:r>
      <w:r w:rsidR="2F326966" w:rsidRPr="630ECEC8">
        <w:rPr>
          <w:rStyle w:val="normaltextrun"/>
        </w:rPr>
        <w:t>s</w:t>
      </w:r>
      <w:r w:rsidR="780A8ABF" w:rsidRPr="630ECEC8">
        <w:rPr>
          <w:rStyle w:val="normaltextrun"/>
        </w:rPr>
        <w:t xml:space="preserve"> materjalitehnoloogia</w:t>
      </w:r>
      <w:r w:rsidR="30443546" w:rsidRPr="630ECEC8">
        <w:rPr>
          <w:rStyle w:val="normaltextrun"/>
        </w:rPr>
        <w:t>s</w:t>
      </w:r>
      <w:r w:rsidR="1CB42795" w:rsidRPr="630ECEC8">
        <w:rPr>
          <w:rStyle w:val="normaltextrun"/>
        </w:rPr>
        <w:t xml:space="preserve"> (</w:t>
      </w:r>
      <w:r w:rsidR="388827F9" w:rsidRPr="630ECEC8">
        <w:rPr>
          <w:rStyle w:val="normaltextrun"/>
        </w:rPr>
        <w:t xml:space="preserve">alates </w:t>
      </w:r>
      <w:proofErr w:type="spellStart"/>
      <w:r w:rsidR="32F29AE8" w:rsidRPr="630ECEC8">
        <w:rPr>
          <w:rStyle w:val="normaltextrun"/>
        </w:rPr>
        <w:t>nanofiibrites</w:t>
      </w:r>
      <w:r w:rsidR="5173E4E8" w:rsidRPr="630ECEC8">
        <w:rPr>
          <w:rStyle w:val="normaltextrun"/>
        </w:rPr>
        <w:t>t</w:t>
      </w:r>
      <w:proofErr w:type="spellEnd"/>
      <w:r w:rsidR="32F29AE8" w:rsidRPr="630ECEC8">
        <w:rPr>
          <w:rStyle w:val="normaltextrun"/>
        </w:rPr>
        <w:t xml:space="preserve"> ja seeneproteiinist kuni rohe-</w:t>
      </w:r>
      <w:r w:rsidR="24EB67A6" w:rsidRPr="630ECEC8">
        <w:rPr>
          <w:rStyle w:val="normaltextrun"/>
        </w:rPr>
        <w:t>süsinikuni</w:t>
      </w:r>
      <w:r w:rsidR="4F4D3E61" w:rsidRPr="630ECEC8">
        <w:rPr>
          <w:rStyle w:val="normaltextrun"/>
        </w:rPr>
        <w:t>)</w:t>
      </w:r>
      <w:r w:rsidR="0963045A" w:rsidRPr="630ECEC8">
        <w:rPr>
          <w:rStyle w:val="normaltextrun"/>
        </w:rPr>
        <w:t xml:space="preserve">, </w:t>
      </w:r>
      <w:proofErr w:type="spellStart"/>
      <w:r w:rsidR="6E3BA1FB" w:rsidRPr="6AB5C98F">
        <w:rPr>
          <w:rStyle w:val="normaltextrun"/>
        </w:rPr>
        <w:t>kaugseirelahendus</w:t>
      </w:r>
      <w:r w:rsidR="05458505" w:rsidRPr="6AB5C98F">
        <w:rPr>
          <w:rStyle w:val="normaltextrun"/>
        </w:rPr>
        <w:t>tes</w:t>
      </w:r>
      <w:proofErr w:type="spellEnd"/>
      <w:r w:rsidR="3A4CC380" w:rsidRPr="630ECEC8">
        <w:rPr>
          <w:rStyle w:val="normaltextrun"/>
        </w:rPr>
        <w:t>, vesinik</w:t>
      </w:r>
      <w:r w:rsidR="2D249D97" w:rsidRPr="630ECEC8">
        <w:rPr>
          <w:rStyle w:val="normaltextrun"/>
        </w:rPr>
        <w:t>utehnoloogias</w:t>
      </w:r>
      <w:r w:rsidR="4FE4AD88" w:rsidRPr="630ECEC8">
        <w:rPr>
          <w:rStyle w:val="normaltextrun"/>
        </w:rPr>
        <w:t xml:space="preserve"> jmt.</w:t>
      </w:r>
      <w:r w:rsidR="4FE4AD88" w:rsidRPr="571F2264">
        <w:rPr>
          <w:rFonts w:ascii="Calibri" w:eastAsia="Calibri" w:hAnsi="Calibri" w:cs="Calibri"/>
          <w:sz w:val="22"/>
          <w:szCs w:val="22"/>
        </w:rPr>
        <w:t xml:space="preserve"> </w:t>
      </w:r>
      <w:r w:rsidR="3A72B6A4" w:rsidRPr="0AE9AB5D">
        <w:t>Samuti on ettevõtjad arendamas kliimasõbralike lahendusi merenduses ning meretehnoloogiate ja laevade ümberehitamise äriline perspektiiv on suur, kuigi ka see võib käivitamiseks vajada stiimuleid.</w:t>
      </w:r>
      <w:r w:rsidR="4FE4AD88" w:rsidRPr="571F2264">
        <w:rPr>
          <w:rStyle w:val="normaltextrun"/>
        </w:rPr>
        <w:t xml:space="preserve"> </w:t>
      </w:r>
      <w:r w:rsidR="6A2A1F36" w:rsidRPr="630ECEC8">
        <w:rPr>
          <w:rStyle w:val="normaltextrun"/>
        </w:rPr>
        <w:t>Kriitilis</w:t>
      </w:r>
      <w:r w:rsidR="00208782" w:rsidRPr="630ECEC8">
        <w:rPr>
          <w:rStyle w:val="normaltextrun"/>
        </w:rPr>
        <w:t>e tähtsusega</w:t>
      </w:r>
      <w:r w:rsidR="11B9AC20" w:rsidRPr="630ECEC8">
        <w:rPr>
          <w:rStyle w:val="normaltextrun"/>
        </w:rPr>
        <w:t xml:space="preserve"> on,</w:t>
      </w:r>
      <w:r w:rsidR="77285187" w:rsidRPr="630ECEC8">
        <w:rPr>
          <w:rStyle w:val="normaltextrun"/>
        </w:rPr>
        <w:t xml:space="preserve"> </w:t>
      </w:r>
      <w:r w:rsidR="11B9AC20" w:rsidRPr="630ECEC8">
        <w:rPr>
          <w:rStyle w:val="normaltextrun"/>
        </w:rPr>
        <w:t xml:space="preserve">et need lahendused oleks </w:t>
      </w:r>
      <w:proofErr w:type="spellStart"/>
      <w:r w:rsidR="11B9AC20" w:rsidRPr="630ECEC8">
        <w:rPr>
          <w:rStyle w:val="normaltextrun"/>
        </w:rPr>
        <w:t>skaleeritavad</w:t>
      </w:r>
      <w:proofErr w:type="spellEnd"/>
      <w:r w:rsidR="11B9AC20" w:rsidRPr="630ECEC8">
        <w:rPr>
          <w:rStyle w:val="normaltextrun"/>
        </w:rPr>
        <w:t xml:space="preserve"> ning jõuaks tööst</w:t>
      </w:r>
      <w:r w:rsidR="2E7BEA1E" w:rsidRPr="630ECEC8">
        <w:rPr>
          <w:rStyle w:val="normaltextrun"/>
        </w:rPr>
        <w:t>usliku tootmiseni</w:t>
      </w:r>
      <w:r w:rsidR="0AF9343F" w:rsidRPr="6AB5C98F">
        <w:rPr>
          <w:rStyle w:val="normaltextrun"/>
        </w:rPr>
        <w:t>.</w:t>
      </w:r>
      <w:r w:rsidR="467BCE9A" w:rsidRPr="630ECEC8">
        <w:rPr>
          <w:rStyle w:val="normaltextrun"/>
        </w:rPr>
        <w:t xml:space="preserve"> </w:t>
      </w:r>
      <w:r w:rsidR="6ADD18C6" w:rsidRPr="630ECEC8">
        <w:rPr>
          <w:rStyle w:val="normaltextrun"/>
        </w:rPr>
        <w:t xml:space="preserve">Seepärast on oluline toetuste planeerimisel keskenduda ka </w:t>
      </w:r>
      <w:r w:rsidR="008F4EE5">
        <w:rPr>
          <w:rStyle w:val="normaltextrun"/>
        </w:rPr>
        <w:t>nende katsetootmisele</w:t>
      </w:r>
      <w:r w:rsidR="0B571FDA" w:rsidRPr="630ECEC8">
        <w:rPr>
          <w:rStyle w:val="normaltextrun"/>
        </w:rPr>
        <w:t>.</w:t>
      </w:r>
    </w:p>
    <w:p w14:paraId="3B96D81F" w14:textId="77777777" w:rsidR="002C7CF6" w:rsidRDefault="002C7CF6">
      <w:pPr>
        <w:spacing w:after="0" w:line="240" w:lineRule="auto"/>
        <w:jc w:val="both"/>
        <w:rPr>
          <w:rFonts w:ascii="Times New Roman" w:eastAsia="Times New Roman" w:hAnsi="Times New Roman" w:cs="Times New Roman"/>
          <w:sz w:val="24"/>
          <w:szCs w:val="24"/>
        </w:rPr>
      </w:pPr>
    </w:p>
    <w:p w14:paraId="2A4D4725" w14:textId="5A46A852" w:rsidR="6E8DBC40" w:rsidRDefault="4B087AF1" w:rsidP="00BF64DC">
      <w:pPr>
        <w:spacing w:after="0" w:line="240" w:lineRule="auto"/>
        <w:jc w:val="both"/>
      </w:pPr>
      <w:r w:rsidRPr="630ECEC8">
        <w:rPr>
          <w:rFonts w:ascii="Times New Roman" w:eastAsia="Times New Roman" w:hAnsi="Times New Roman" w:cs="Times New Roman"/>
          <w:sz w:val="24"/>
          <w:szCs w:val="24"/>
        </w:rPr>
        <w:t xml:space="preserve">Euroopa Keskkonnaameti </w:t>
      </w:r>
      <w:r w:rsidR="049BC6C9" w:rsidRPr="79F28525">
        <w:rPr>
          <w:rFonts w:ascii="Times New Roman" w:eastAsia="Times New Roman" w:hAnsi="Times New Roman" w:cs="Times New Roman"/>
        </w:rPr>
        <w:t>andmetel</w:t>
      </w:r>
      <w:r w:rsidR="0060028E">
        <w:rPr>
          <w:rStyle w:val="Allmrkuseviide"/>
          <w:rFonts w:ascii="Times New Roman" w:eastAsia="Times New Roman" w:hAnsi="Times New Roman" w:cs="Times New Roman"/>
          <w:sz w:val="24"/>
          <w:szCs w:val="24"/>
        </w:rPr>
        <w:footnoteReference w:id="46"/>
      </w:r>
      <w:r w:rsidRPr="630ECEC8">
        <w:rPr>
          <w:rFonts w:ascii="Times New Roman" w:eastAsia="Times New Roman" w:hAnsi="Times New Roman" w:cs="Times New Roman"/>
          <w:sz w:val="24"/>
          <w:szCs w:val="24"/>
        </w:rPr>
        <w:t xml:space="preserve"> ohustavad kliima muutumisega seotud ohud, nagu äärmuslikud temperatuurid, tugevad sademed ja põuad, inimeste tervist ja keskkonda ning võivad põhjustada olulist majanduslikku kahju. Aastatel 1980–2022 ulatusid kliimakahjud ELis hinnanguliselt 650 m</w:t>
      </w:r>
      <w:r w:rsidR="1CA7226D">
        <w:rPr>
          <w:rFonts w:ascii="Times New Roman" w:eastAsia="Times New Roman" w:hAnsi="Times New Roman" w:cs="Times New Roman"/>
          <w:sz w:val="24"/>
          <w:szCs w:val="24"/>
        </w:rPr>
        <w:t>ld</w:t>
      </w:r>
      <w:r w:rsidRPr="630ECEC8">
        <w:rPr>
          <w:rFonts w:ascii="Times New Roman" w:eastAsia="Times New Roman" w:hAnsi="Times New Roman" w:cs="Times New Roman"/>
          <w:sz w:val="24"/>
          <w:szCs w:val="24"/>
        </w:rPr>
        <w:t xml:space="preserve"> euroni (2022. aasta hindades). Hüdroloogilised ohud (üleujutused) moodustavad peaaegu 43% ja meteoroloogilised ohud (tormid, s</w:t>
      </w:r>
      <w:r w:rsidR="48C6B5F6">
        <w:rPr>
          <w:rFonts w:ascii="Times New Roman" w:eastAsia="Times New Roman" w:hAnsi="Times New Roman" w:cs="Times New Roman"/>
          <w:sz w:val="24"/>
          <w:szCs w:val="24"/>
        </w:rPr>
        <w:t>h</w:t>
      </w:r>
      <w:r w:rsidRPr="630ECEC8">
        <w:rPr>
          <w:rFonts w:ascii="Times New Roman" w:eastAsia="Times New Roman" w:hAnsi="Times New Roman" w:cs="Times New Roman"/>
          <w:sz w:val="24"/>
          <w:szCs w:val="24"/>
        </w:rPr>
        <w:t xml:space="preserve"> välk) ligikaudu 29% koguarvust. Klimatoloogiliste ohtude puhul põhjustavad kuumalained ligikaudu 20% kogukahjust, ülejäänud </w:t>
      </w:r>
      <w:r w:rsidR="4D17AE4B" w:rsidRPr="7C84A48D">
        <w:rPr>
          <w:rFonts w:ascii="Times New Roman" w:eastAsia="Times New Roman" w:hAnsi="Times New Roman" w:cs="Times New Roman"/>
          <w:sz w:val="24"/>
          <w:szCs w:val="24"/>
        </w:rPr>
        <w:t>±</w:t>
      </w:r>
      <w:r w:rsidRPr="630ECEC8">
        <w:rPr>
          <w:rFonts w:ascii="Times New Roman" w:eastAsia="Times New Roman" w:hAnsi="Times New Roman" w:cs="Times New Roman"/>
          <w:sz w:val="24"/>
          <w:szCs w:val="24"/>
        </w:rPr>
        <w:t>8% aga põud, metsatulekahjud ja külmalained. Kliimasurmade arv oli EL</w:t>
      </w:r>
      <w:r w:rsidR="4E393CFE">
        <w:rPr>
          <w:rFonts w:ascii="Times New Roman" w:eastAsia="Times New Roman" w:hAnsi="Times New Roman" w:cs="Times New Roman"/>
          <w:sz w:val="24"/>
          <w:szCs w:val="24"/>
        </w:rPr>
        <w:t>i</w:t>
      </w:r>
      <w:r w:rsidRPr="630ECEC8">
        <w:rPr>
          <w:rFonts w:ascii="Times New Roman" w:eastAsia="Times New Roman" w:hAnsi="Times New Roman" w:cs="Times New Roman"/>
          <w:sz w:val="24"/>
          <w:szCs w:val="24"/>
        </w:rPr>
        <w:t xml:space="preserve"> riikides aastatel 1980</w:t>
      </w:r>
      <w:r w:rsidR="4E393CFE" w:rsidRPr="630ECEC8">
        <w:rPr>
          <w:rFonts w:ascii="Times New Roman" w:eastAsia="Times New Roman" w:hAnsi="Times New Roman" w:cs="Times New Roman"/>
          <w:sz w:val="24"/>
          <w:szCs w:val="24"/>
        </w:rPr>
        <w:t>–</w:t>
      </w:r>
      <w:r w:rsidRPr="630ECEC8">
        <w:rPr>
          <w:rFonts w:ascii="Times New Roman" w:eastAsia="Times New Roman" w:hAnsi="Times New Roman" w:cs="Times New Roman"/>
          <w:sz w:val="24"/>
          <w:szCs w:val="24"/>
        </w:rPr>
        <w:t xml:space="preserve">2022 Euroopa Keskkonnaameti </w:t>
      </w:r>
      <w:r w:rsidR="049BC6C9" w:rsidRPr="79F28525">
        <w:rPr>
          <w:rFonts w:ascii="Times New Roman" w:eastAsia="Times New Roman" w:hAnsi="Times New Roman" w:cs="Times New Roman"/>
        </w:rPr>
        <w:t>andmete</w:t>
      </w:r>
      <w:r w:rsidR="0060028E">
        <w:rPr>
          <w:rStyle w:val="Allmrkuseviide"/>
          <w:rFonts w:ascii="Times New Roman" w:eastAsia="Times New Roman" w:hAnsi="Times New Roman" w:cs="Times New Roman"/>
          <w:sz w:val="24"/>
          <w:szCs w:val="24"/>
        </w:rPr>
        <w:footnoteReference w:id="47"/>
      </w:r>
      <w:r w:rsidRPr="630ECEC8">
        <w:rPr>
          <w:rFonts w:ascii="Times New Roman" w:eastAsia="Times New Roman" w:hAnsi="Times New Roman" w:cs="Times New Roman"/>
          <w:sz w:val="24"/>
          <w:szCs w:val="24"/>
        </w:rPr>
        <w:t xml:space="preserve"> kohaselt 220 308.</w:t>
      </w:r>
    </w:p>
    <w:p w14:paraId="45FD4D25" w14:textId="0F84BDC2" w:rsidR="7C84A48D" w:rsidRDefault="7C84A48D" w:rsidP="7C84A48D">
      <w:pPr>
        <w:spacing w:after="0" w:line="240" w:lineRule="auto"/>
        <w:jc w:val="both"/>
        <w:rPr>
          <w:rFonts w:ascii="Times New Roman" w:eastAsia="Times New Roman" w:hAnsi="Times New Roman" w:cs="Times New Roman"/>
          <w:sz w:val="24"/>
          <w:szCs w:val="24"/>
        </w:rPr>
      </w:pPr>
    </w:p>
    <w:p w14:paraId="744EB36B" w14:textId="77777777" w:rsidR="00036115" w:rsidRDefault="6E8DBC40" w:rsidP="00036115">
      <w:pPr>
        <w:keepNext/>
        <w:spacing w:line="240" w:lineRule="auto"/>
        <w:jc w:val="both"/>
      </w:pPr>
      <w:r>
        <w:rPr>
          <w:noProof/>
        </w:rPr>
        <w:drawing>
          <wp:inline distT="0" distB="0" distL="0" distR="0" wp14:anchorId="0B51A6C5" wp14:editId="4237D516">
            <wp:extent cx="5762626" cy="2476500"/>
            <wp:effectExtent l="19050" t="19050" r="28575" b="19050"/>
            <wp:docPr id="1953919945" name="Picture 19539199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3919945"/>
                    <pic:cNvPicPr/>
                  </pic:nvPicPr>
                  <pic:blipFill>
                    <a:blip r:embed="rId47" cstate="print">
                      <a:extLst>
                        <a:ext uri="{28A0092B-C50C-407E-A947-70E740481C1C}">
                          <a14:useLocalDpi xmlns:a14="http://schemas.microsoft.com/office/drawing/2010/main" val="0"/>
                        </a:ext>
                      </a:extLst>
                    </a:blip>
                    <a:stretch>
                      <a:fillRect/>
                    </a:stretch>
                  </pic:blipFill>
                  <pic:spPr>
                    <a:xfrm>
                      <a:off x="0" y="0"/>
                      <a:ext cx="5762626" cy="2476500"/>
                    </a:xfrm>
                    <a:prstGeom prst="rect">
                      <a:avLst/>
                    </a:prstGeom>
                    <a:ln>
                      <a:solidFill>
                        <a:schemeClr val="bg2"/>
                      </a:solidFill>
                    </a:ln>
                  </pic:spPr>
                </pic:pic>
              </a:graphicData>
            </a:graphic>
          </wp:inline>
        </w:drawing>
      </w:r>
    </w:p>
    <w:p w14:paraId="35319EC3" w14:textId="7720AF12" w:rsidR="009A3E96" w:rsidRPr="00036115" w:rsidRDefault="00036115" w:rsidP="00036115">
      <w:pPr>
        <w:pStyle w:val="Pealdis"/>
        <w:jc w:val="both"/>
        <w:rPr>
          <w:rStyle w:val="normaltextrun"/>
          <w:rFonts w:eastAsia="Times New Roman"/>
          <w:sz w:val="16"/>
          <w:szCs w:val="16"/>
        </w:rPr>
      </w:pPr>
      <w:r>
        <w:t xml:space="preserve">Joonis </w:t>
      </w:r>
      <w:r>
        <w:fldChar w:fldCharType="begin"/>
      </w:r>
      <w:r>
        <w:instrText xml:space="preserve"> SEQ Joonis \* ARABIC </w:instrText>
      </w:r>
      <w:r>
        <w:fldChar w:fldCharType="separate"/>
      </w:r>
      <w:r w:rsidR="00136A1D">
        <w:rPr>
          <w:noProof/>
        </w:rPr>
        <w:t>9</w:t>
      </w:r>
      <w:r>
        <w:fldChar w:fldCharType="end"/>
      </w:r>
      <w:r w:rsidRPr="00FC3B60">
        <w:t>. Iga-aastane majanduslik kahju, mida põhjustavad ilmastiku ja kliimaga seotud äärmuslikud sündmused ELi liikmesriikides (Allikas: Euroopa Keskkonnaamet).</w:t>
      </w:r>
    </w:p>
    <w:p w14:paraId="5AD34F3A" w14:textId="7E8567F8" w:rsidR="003114C9" w:rsidRDefault="003114C9" w:rsidP="00E57547">
      <w:pPr>
        <w:pStyle w:val="paragraph"/>
        <w:spacing w:before="0" w:beforeAutospacing="0" w:after="0" w:afterAutospacing="0"/>
        <w:jc w:val="both"/>
        <w:rPr>
          <w:rStyle w:val="normaltextrun"/>
        </w:rPr>
      </w:pPr>
    </w:p>
    <w:p w14:paraId="79FF26D0" w14:textId="6FF4F689" w:rsidR="6402D600" w:rsidRDefault="58FC4C7B" w:rsidP="00E57547">
      <w:pPr>
        <w:pStyle w:val="paragraph"/>
        <w:spacing w:before="0" w:beforeAutospacing="0" w:after="0" w:afterAutospacing="0"/>
        <w:jc w:val="both"/>
        <w:rPr>
          <w:rStyle w:val="eop"/>
        </w:rPr>
      </w:pPr>
      <w:r w:rsidRPr="00F3269F">
        <w:rPr>
          <w:rStyle w:val="eop"/>
          <w:b/>
          <w:bCs/>
          <w:u w:val="single"/>
        </w:rPr>
        <w:t>Mõju</w:t>
      </w:r>
      <w:r w:rsidR="7237DF41" w:rsidRPr="00F3269F">
        <w:rPr>
          <w:rStyle w:val="eop"/>
          <w:b/>
          <w:bCs/>
          <w:u w:val="single"/>
        </w:rPr>
        <w:t xml:space="preserve"> avaldav </w:t>
      </w:r>
      <w:r w:rsidR="730B7AF8" w:rsidRPr="00F3269F">
        <w:rPr>
          <w:rStyle w:val="eop"/>
          <w:b/>
          <w:bCs/>
          <w:u w:val="single"/>
        </w:rPr>
        <w:t>valdkond</w:t>
      </w:r>
      <w:r w:rsidR="7237DF41" w:rsidRPr="00F3269F">
        <w:rPr>
          <w:rStyle w:val="eop"/>
          <w:b/>
          <w:bCs/>
          <w:u w:val="single"/>
        </w:rPr>
        <w:t xml:space="preserve"> </w:t>
      </w:r>
      <w:r w:rsidR="799E07AC" w:rsidRPr="00F3269F">
        <w:rPr>
          <w:rStyle w:val="eop"/>
          <w:b/>
          <w:bCs/>
          <w:u w:val="single"/>
        </w:rPr>
        <w:t>I:</w:t>
      </w:r>
      <w:r w:rsidR="799E07AC" w:rsidRPr="33C3FC7A">
        <w:rPr>
          <w:rStyle w:val="eop"/>
          <w:b/>
          <w:bCs/>
        </w:rPr>
        <w:t xml:space="preserve"> </w:t>
      </w:r>
      <w:r w:rsidR="06B338E4" w:rsidRPr="33C3FC7A">
        <w:rPr>
          <w:rStyle w:val="eop"/>
        </w:rPr>
        <w:t xml:space="preserve">vähese heitega energiatootmine ja tõhus </w:t>
      </w:r>
      <w:r w:rsidR="06B338E4" w:rsidRPr="79F28525">
        <w:rPr>
          <w:rStyle w:val="eop"/>
        </w:rPr>
        <w:t>energiakasu</w:t>
      </w:r>
      <w:r w:rsidR="6EF6D7C8" w:rsidRPr="79F28525">
        <w:rPr>
          <w:rStyle w:val="eop"/>
        </w:rPr>
        <w:t>tu</w:t>
      </w:r>
      <w:r w:rsidR="06B338E4" w:rsidRPr="79F28525">
        <w:rPr>
          <w:rStyle w:val="eop"/>
        </w:rPr>
        <w:t>s</w:t>
      </w:r>
      <w:r w:rsidR="06B338E4" w:rsidRPr="33C3FC7A">
        <w:rPr>
          <w:rStyle w:val="eop"/>
        </w:rPr>
        <w:t>.</w:t>
      </w:r>
    </w:p>
    <w:p w14:paraId="3140599E" w14:textId="79E7E993" w:rsidR="6402D600" w:rsidRDefault="6402D600" w:rsidP="00E57547">
      <w:pPr>
        <w:pStyle w:val="paragraph"/>
        <w:spacing w:before="0" w:beforeAutospacing="0" w:after="0" w:afterAutospacing="0"/>
        <w:jc w:val="both"/>
        <w:rPr>
          <w:rStyle w:val="normaltextrun"/>
          <w:b/>
          <w:bCs/>
        </w:rPr>
      </w:pPr>
    </w:p>
    <w:p w14:paraId="43DC6437" w14:textId="77777777" w:rsidR="00001BBE" w:rsidRDefault="00E46A49" w:rsidP="00001BBE">
      <w:pPr>
        <w:pStyle w:val="paragraph"/>
        <w:spacing w:before="0" w:beforeAutospacing="0" w:after="0" w:afterAutospacing="0"/>
        <w:jc w:val="both"/>
        <w:textAlignment w:val="baseline"/>
        <w:rPr>
          <w:rStyle w:val="eop"/>
        </w:rPr>
      </w:pPr>
      <w:r w:rsidRPr="2E58FE64">
        <w:rPr>
          <w:rStyle w:val="normaltextrun"/>
          <w:b/>
          <w:bCs/>
        </w:rPr>
        <w:t>Mõju ettevõtjate tegevusele ja majandusele</w:t>
      </w:r>
    </w:p>
    <w:p w14:paraId="22E37C3F" w14:textId="77777777" w:rsidR="00001BBE" w:rsidRDefault="00001BBE" w:rsidP="00001BBE">
      <w:pPr>
        <w:pStyle w:val="paragraph"/>
        <w:spacing w:before="0" w:beforeAutospacing="0" w:after="0" w:afterAutospacing="0"/>
        <w:jc w:val="both"/>
        <w:textAlignment w:val="baseline"/>
        <w:rPr>
          <w:rStyle w:val="eop"/>
        </w:rPr>
      </w:pPr>
    </w:p>
    <w:p w14:paraId="6717FF81" w14:textId="79B153A9" w:rsidR="00E46A49" w:rsidRPr="00001BBE" w:rsidRDefault="00E46A49" w:rsidP="00001BBE">
      <w:pPr>
        <w:pStyle w:val="paragraph"/>
        <w:spacing w:before="0" w:beforeAutospacing="0" w:after="0" w:afterAutospacing="0"/>
        <w:jc w:val="both"/>
        <w:textAlignment w:val="baseline"/>
        <w:rPr>
          <w:rStyle w:val="normaltextrun"/>
          <w:b/>
          <w:bCs/>
        </w:rPr>
      </w:pPr>
      <w:r w:rsidRPr="00001BBE">
        <w:rPr>
          <w:rStyle w:val="normaltextrun"/>
          <w:b/>
          <w:bCs/>
          <w:i/>
          <w:iCs/>
        </w:rPr>
        <w:t>Mõju ettevõtlusele</w:t>
      </w:r>
    </w:p>
    <w:p w14:paraId="1EB1DE25" w14:textId="17393300" w:rsidR="00E46A49" w:rsidRDefault="00E46A49" w:rsidP="00BF64DC">
      <w:pPr>
        <w:spacing w:line="240" w:lineRule="auto"/>
        <w:jc w:val="both"/>
        <w:rPr>
          <w:rFonts w:ascii="Times New Roman" w:eastAsia="Times New Roman" w:hAnsi="Times New Roman" w:cs="Times New Roman"/>
          <w:color w:val="000000" w:themeColor="text1"/>
          <w:sz w:val="24"/>
          <w:szCs w:val="24"/>
          <w:lang w:val="et"/>
        </w:rPr>
      </w:pPr>
      <w:r w:rsidRPr="21289BBE">
        <w:rPr>
          <w:rFonts w:ascii="Times New Roman" w:eastAsia="Times New Roman" w:hAnsi="Times New Roman" w:cs="Times New Roman"/>
          <w:color w:val="000000" w:themeColor="text1"/>
          <w:sz w:val="24"/>
          <w:szCs w:val="24"/>
          <w:lang w:val="et"/>
        </w:rPr>
        <w:t>Ministeeriumi tellitud kliimaneutraalse elektritootmise analüüsi kohaselt aitavad kliimaneutraalsele elektritootmisele üle minna eelkõige tuule- ja päikeseelektrijaamade, gaasielektrijaamade ja</w:t>
      </w:r>
      <w:r>
        <w:rPr>
          <w:rFonts w:ascii="Times New Roman" w:eastAsia="Times New Roman" w:hAnsi="Times New Roman" w:cs="Times New Roman"/>
          <w:color w:val="000000" w:themeColor="text1"/>
          <w:sz w:val="24"/>
          <w:szCs w:val="24"/>
          <w:lang w:val="et"/>
        </w:rPr>
        <w:t xml:space="preserve"> </w:t>
      </w:r>
      <w:r w:rsidRPr="21289BBE">
        <w:rPr>
          <w:rFonts w:ascii="Times New Roman" w:eastAsia="Times New Roman" w:hAnsi="Times New Roman" w:cs="Times New Roman"/>
          <w:color w:val="000000" w:themeColor="text1"/>
          <w:sz w:val="24"/>
          <w:szCs w:val="24"/>
          <w:lang w:val="et"/>
        </w:rPr>
        <w:t xml:space="preserve">elektrisalvestustehnoloogiate kasutuselevõtt. </w:t>
      </w:r>
      <w:r w:rsidRPr="42938B4E">
        <w:rPr>
          <w:rFonts w:ascii="Times New Roman" w:eastAsia="Times New Roman" w:hAnsi="Times New Roman" w:cs="Times New Roman"/>
          <w:color w:val="000000" w:themeColor="text1"/>
          <w:sz w:val="24"/>
          <w:szCs w:val="24"/>
          <w:lang w:val="et"/>
        </w:rPr>
        <w:t>Rohetiiger hindas</w:t>
      </w:r>
      <w:r w:rsidRPr="21289BBE">
        <w:rPr>
          <w:rFonts w:ascii="Times New Roman" w:eastAsia="Times New Roman" w:hAnsi="Times New Roman" w:cs="Times New Roman"/>
          <w:color w:val="000000" w:themeColor="text1"/>
          <w:sz w:val="24"/>
          <w:szCs w:val="24"/>
          <w:lang w:val="et"/>
        </w:rPr>
        <w:t xml:space="preserve"> kogu energiaportfelli muudatuste tulemusena saavutatavaks lisandväärtuseks 2021. aastal 1,5 m</w:t>
      </w:r>
      <w:r w:rsidR="002C7CF6">
        <w:rPr>
          <w:rFonts w:ascii="Times New Roman" w:eastAsia="Times New Roman" w:hAnsi="Times New Roman" w:cs="Times New Roman"/>
          <w:color w:val="000000" w:themeColor="text1"/>
          <w:sz w:val="24"/>
          <w:szCs w:val="24"/>
          <w:lang w:val="et"/>
        </w:rPr>
        <w:t>ld</w:t>
      </w:r>
      <w:r w:rsidRPr="21289BBE">
        <w:rPr>
          <w:rFonts w:ascii="Times New Roman" w:eastAsia="Times New Roman" w:hAnsi="Times New Roman" w:cs="Times New Roman"/>
          <w:color w:val="000000" w:themeColor="text1"/>
          <w:sz w:val="24"/>
          <w:szCs w:val="24"/>
          <w:lang w:val="et"/>
        </w:rPr>
        <w:t>, 2031. aastal 2,9 m</w:t>
      </w:r>
      <w:r w:rsidR="002C7CF6">
        <w:rPr>
          <w:rFonts w:ascii="Times New Roman" w:eastAsia="Times New Roman" w:hAnsi="Times New Roman" w:cs="Times New Roman"/>
          <w:color w:val="000000" w:themeColor="text1"/>
          <w:sz w:val="24"/>
          <w:szCs w:val="24"/>
          <w:lang w:val="et"/>
        </w:rPr>
        <w:t>ld</w:t>
      </w:r>
      <w:r w:rsidRPr="21289BBE">
        <w:rPr>
          <w:rFonts w:ascii="Times New Roman" w:eastAsia="Times New Roman" w:hAnsi="Times New Roman" w:cs="Times New Roman"/>
          <w:color w:val="000000" w:themeColor="text1"/>
          <w:sz w:val="24"/>
          <w:szCs w:val="24"/>
          <w:lang w:val="et"/>
        </w:rPr>
        <w:t xml:space="preserve"> ja 2040. aastal 3,7 m</w:t>
      </w:r>
      <w:r w:rsidR="002C7CF6">
        <w:rPr>
          <w:rFonts w:ascii="Times New Roman" w:eastAsia="Times New Roman" w:hAnsi="Times New Roman" w:cs="Times New Roman"/>
          <w:color w:val="000000" w:themeColor="text1"/>
          <w:sz w:val="24"/>
          <w:szCs w:val="24"/>
          <w:lang w:val="et"/>
        </w:rPr>
        <w:t>ld</w:t>
      </w:r>
      <w:r w:rsidRPr="21289BBE">
        <w:rPr>
          <w:rFonts w:ascii="Times New Roman" w:eastAsia="Times New Roman" w:hAnsi="Times New Roman" w:cs="Times New Roman"/>
          <w:color w:val="000000" w:themeColor="text1"/>
          <w:sz w:val="24"/>
          <w:szCs w:val="24"/>
          <w:lang w:val="et"/>
        </w:rPr>
        <w:t xml:space="preserve"> eurot (Rohetiiger 2023</w:t>
      </w:r>
      <w:r w:rsidRPr="79F28525">
        <w:rPr>
          <w:rStyle w:val="Allmrkuseviide"/>
          <w:rFonts w:ascii="Times New Roman" w:eastAsia="Times New Roman" w:hAnsi="Times New Roman" w:cs="Times New Roman"/>
          <w:color w:val="000000" w:themeColor="text1"/>
          <w:sz w:val="24"/>
          <w:szCs w:val="24"/>
          <w:lang w:val="et"/>
        </w:rPr>
        <w:footnoteReference w:id="48"/>
      </w:r>
      <w:r w:rsidRPr="21289BBE">
        <w:rPr>
          <w:rFonts w:ascii="Times New Roman" w:eastAsia="Times New Roman" w:hAnsi="Times New Roman" w:cs="Times New Roman"/>
          <w:color w:val="000000" w:themeColor="text1"/>
          <w:sz w:val="24"/>
          <w:szCs w:val="24"/>
          <w:lang w:val="et"/>
        </w:rPr>
        <w:t>). Osa lisandväärtuse kasvust tuleb energia tarbimise ja müügi suurenemisest ja osa suurema lisandväärusega energiatootmisele üleminekust.</w:t>
      </w:r>
      <w:r>
        <w:rPr>
          <w:rFonts w:ascii="Times New Roman" w:eastAsia="Times New Roman" w:hAnsi="Times New Roman" w:cs="Times New Roman"/>
          <w:color w:val="000000" w:themeColor="text1"/>
          <w:sz w:val="24"/>
          <w:szCs w:val="24"/>
          <w:lang w:val="et"/>
        </w:rPr>
        <w:t xml:space="preserve"> Lisaks otsestele taastuvenergia võimsuste investeeringutele on vaja tagada juhitav võimsus ja salvestus ning arendada võrke, mh ka kliima</w:t>
      </w:r>
      <w:r w:rsidR="7BD8C6A3" w:rsidRPr="458356DB">
        <w:rPr>
          <w:rFonts w:ascii="Times New Roman" w:eastAsia="Times New Roman" w:hAnsi="Times New Roman" w:cs="Times New Roman"/>
          <w:color w:val="000000" w:themeColor="text1"/>
          <w:sz w:val="24"/>
          <w:szCs w:val="24"/>
          <w:lang w:val="et"/>
        </w:rPr>
        <w:t>muutustele vastupidavaks</w:t>
      </w:r>
      <w:r w:rsidR="7C1F99C4" w:rsidRPr="458356DB">
        <w:rPr>
          <w:rFonts w:ascii="Times New Roman" w:eastAsia="Times New Roman" w:hAnsi="Times New Roman" w:cs="Times New Roman"/>
          <w:color w:val="000000" w:themeColor="text1"/>
          <w:sz w:val="24"/>
          <w:szCs w:val="24"/>
          <w:lang w:val="et"/>
        </w:rPr>
        <w:t>.</w:t>
      </w:r>
      <w:r>
        <w:rPr>
          <w:rFonts w:ascii="Times New Roman" w:eastAsia="Times New Roman" w:hAnsi="Times New Roman" w:cs="Times New Roman"/>
          <w:color w:val="000000" w:themeColor="text1"/>
          <w:sz w:val="24"/>
          <w:szCs w:val="24"/>
          <w:lang w:val="et"/>
        </w:rPr>
        <w:t xml:space="preserve"> Kõik vajalikud </w:t>
      </w:r>
      <w:r w:rsidR="006516AE">
        <w:rPr>
          <w:rFonts w:ascii="Times New Roman" w:eastAsia="Times New Roman" w:hAnsi="Times New Roman" w:cs="Times New Roman"/>
          <w:color w:val="000000" w:themeColor="text1"/>
          <w:sz w:val="24"/>
          <w:szCs w:val="24"/>
          <w:lang w:val="et"/>
        </w:rPr>
        <w:t xml:space="preserve">investeeringud </w:t>
      </w:r>
      <w:r>
        <w:rPr>
          <w:rFonts w:ascii="Times New Roman" w:eastAsia="Times New Roman" w:hAnsi="Times New Roman" w:cs="Times New Roman"/>
          <w:color w:val="000000" w:themeColor="text1"/>
          <w:sz w:val="24"/>
          <w:szCs w:val="24"/>
          <w:lang w:val="et"/>
        </w:rPr>
        <w:t xml:space="preserve">energiasüsteemis ei tulene ainult </w:t>
      </w:r>
      <w:r w:rsidR="6B02CD77" w:rsidRPr="458356DB">
        <w:rPr>
          <w:rFonts w:ascii="Times New Roman" w:eastAsia="Times New Roman" w:hAnsi="Times New Roman" w:cs="Times New Roman"/>
          <w:color w:val="000000" w:themeColor="text1"/>
          <w:sz w:val="24"/>
          <w:szCs w:val="24"/>
          <w:lang w:val="et"/>
        </w:rPr>
        <w:t xml:space="preserve">seadusega </w:t>
      </w:r>
      <w:r w:rsidR="1CC96506" w:rsidRPr="458356DB">
        <w:rPr>
          <w:rFonts w:ascii="Times New Roman" w:eastAsia="Times New Roman" w:hAnsi="Times New Roman" w:cs="Times New Roman"/>
          <w:color w:val="000000" w:themeColor="text1"/>
          <w:sz w:val="24"/>
          <w:szCs w:val="24"/>
          <w:lang w:val="et"/>
        </w:rPr>
        <w:t>energeetikasektorile</w:t>
      </w:r>
      <w:r w:rsidR="262D1763" w:rsidRPr="458356DB">
        <w:rPr>
          <w:rFonts w:ascii="Times New Roman" w:eastAsia="Times New Roman" w:hAnsi="Times New Roman" w:cs="Times New Roman"/>
          <w:color w:val="000000" w:themeColor="text1"/>
          <w:sz w:val="24"/>
          <w:szCs w:val="24"/>
          <w:lang w:val="et"/>
        </w:rPr>
        <w:t xml:space="preserve"> seatud eesmärkidest</w:t>
      </w:r>
      <w:r w:rsidR="7C1F99C4" w:rsidRPr="458356DB">
        <w:rPr>
          <w:rFonts w:ascii="Times New Roman" w:eastAsia="Times New Roman" w:hAnsi="Times New Roman" w:cs="Times New Roman"/>
          <w:color w:val="000000" w:themeColor="text1"/>
          <w:sz w:val="24"/>
          <w:szCs w:val="24"/>
          <w:lang w:val="et"/>
        </w:rPr>
        <w:t xml:space="preserve">, </w:t>
      </w:r>
      <w:r w:rsidR="00777116">
        <w:rPr>
          <w:rFonts w:ascii="Times New Roman" w:eastAsia="Times New Roman" w:hAnsi="Times New Roman" w:cs="Times New Roman"/>
          <w:color w:val="000000" w:themeColor="text1"/>
          <w:sz w:val="24"/>
          <w:szCs w:val="24"/>
          <w:lang w:val="et"/>
        </w:rPr>
        <w:t>aga</w:t>
      </w:r>
      <w:r w:rsidR="7C1F99C4" w:rsidRPr="458356DB">
        <w:rPr>
          <w:rFonts w:ascii="Times New Roman" w:eastAsia="Times New Roman" w:hAnsi="Times New Roman" w:cs="Times New Roman"/>
          <w:color w:val="000000" w:themeColor="text1"/>
          <w:sz w:val="24"/>
          <w:szCs w:val="24"/>
          <w:lang w:val="et"/>
        </w:rPr>
        <w:t xml:space="preserve"> peavad</w:t>
      </w:r>
      <w:r w:rsidR="425C3B06" w:rsidRPr="458356DB">
        <w:rPr>
          <w:rFonts w:ascii="Times New Roman" w:eastAsia="Times New Roman" w:hAnsi="Times New Roman" w:cs="Times New Roman"/>
          <w:color w:val="000000" w:themeColor="text1"/>
          <w:sz w:val="24"/>
          <w:szCs w:val="24"/>
          <w:lang w:val="et"/>
        </w:rPr>
        <w:t xml:space="preserve"> </w:t>
      </w:r>
      <w:r w:rsidR="7C1F99C4" w:rsidRPr="458356DB">
        <w:rPr>
          <w:rFonts w:ascii="Times New Roman" w:eastAsia="Times New Roman" w:hAnsi="Times New Roman" w:cs="Times New Roman"/>
          <w:color w:val="000000" w:themeColor="text1"/>
          <w:sz w:val="24"/>
          <w:szCs w:val="24"/>
          <w:lang w:val="et"/>
        </w:rPr>
        <w:t xml:space="preserve">moodustama toimiva terviku, mis tagab varustuskindluse. </w:t>
      </w:r>
      <w:r>
        <w:rPr>
          <w:rFonts w:ascii="Times New Roman" w:eastAsia="Times New Roman" w:hAnsi="Times New Roman" w:cs="Times New Roman"/>
          <w:color w:val="000000" w:themeColor="text1"/>
          <w:sz w:val="24"/>
          <w:szCs w:val="24"/>
          <w:lang w:val="et"/>
        </w:rPr>
        <w:t xml:space="preserve">Varustuskindluse kõrval on energiahind majanduse konkurentsivõime vaatest kõige suurem risk, eriti lähiriikidega võrreldes. Viimased aastad on näidanud, et hinda mõjutavad mitmed tegurid, sh välisühenduste toimimine ja olukord naaberturgudel ning ka gaasihind. </w:t>
      </w:r>
    </w:p>
    <w:p w14:paraId="6DBE6532" w14:textId="5562660B" w:rsidR="08370C2C" w:rsidRDefault="6489EC39" w:rsidP="000B592C">
      <w:pPr>
        <w:spacing w:before="240" w:after="0" w:line="240" w:lineRule="auto"/>
        <w:jc w:val="both"/>
        <w:rPr>
          <w:rStyle w:val="eop"/>
          <w:b/>
          <w:bCs/>
        </w:rPr>
      </w:pPr>
      <w:r w:rsidRPr="7C84A48D">
        <w:rPr>
          <w:rFonts w:ascii="Times New Roman" w:eastAsia="Times New Roman" w:hAnsi="Times New Roman" w:cs="Times New Roman"/>
          <w:color w:val="000000" w:themeColor="text1"/>
          <w:sz w:val="24"/>
          <w:szCs w:val="24"/>
        </w:rPr>
        <w:t xml:space="preserve">Põlevkivist elektri ja kütuste tootmise lõpetamise korral on otsene negatiivne mõju põlevkivi kasutavatele ettevõtetele, kes peavad ümber </w:t>
      </w:r>
      <w:proofErr w:type="spellStart"/>
      <w:r w:rsidRPr="7C84A48D">
        <w:rPr>
          <w:rFonts w:ascii="Times New Roman" w:eastAsia="Times New Roman" w:hAnsi="Times New Roman" w:cs="Times New Roman"/>
          <w:color w:val="000000" w:themeColor="text1"/>
          <w:sz w:val="24"/>
          <w:szCs w:val="24"/>
        </w:rPr>
        <w:t>profileeruma</w:t>
      </w:r>
      <w:proofErr w:type="spellEnd"/>
      <w:r w:rsidRPr="7C84A48D">
        <w:rPr>
          <w:rFonts w:ascii="Times New Roman" w:eastAsia="Times New Roman" w:hAnsi="Times New Roman" w:cs="Times New Roman"/>
          <w:color w:val="000000" w:themeColor="text1"/>
          <w:sz w:val="24"/>
          <w:szCs w:val="24"/>
        </w:rPr>
        <w:t xml:space="preserve">. Perspektiivikamad uued valdkonnad tänastele põlevkiviettevõtetele on plastjäätmetest õli ja peenkeemia tootmine, puidu keemiline </w:t>
      </w:r>
      <w:proofErr w:type="spellStart"/>
      <w:r w:rsidRPr="7C84A48D">
        <w:rPr>
          <w:rFonts w:ascii="Times New Roman" w:eastAsia="Times New Roman" w:hAnsi="Times New Roman" w:cs="Times New Roman"/>
          <w:color w:val="000000" w:themeColor="text1"/>
          <w:sz w:val="24"/>
          <w:szCs w:val="24"/>
        </w:rPr>
        <w:t>väärindamine</w:t>
      </w:r>
      <w:proofErr w:type="spellEnd"/>
      <w:r w:rsidRPr="7C84A48D">
        <w:rPr>
          <w:rFonts w:ascii="Times New Roman" w:eastAsia="Times New Roman" w:hAnsi="Times New Roman" w:cs="Times New Roman"/>
          <w:color w:val="000000" w:themeColor="text1"/>
          <w:sz w:val="24"/>
          <w:szCs w:val="24"/>
        </w:rPr>
        <w:t xml:space="preserve">, taastuvenergia ja sellel põhinevate kütuste (vesinik, e-kütused) tootmine ning uute kriitiliste maavarade kaevandamine ja </w:t>
      </w:r>
      <w:proofErr w:type="spellStart"/>
      <w:r w:rsidRPr="7C84A48D">
        <w:rPr>
          <w:rFonts w:ascii="Times New Roman" w:eastAsia="Times New Roman" w:hAnsi="Times New Roman" w:cs="Times New Roman"/>
          <w:color w:val="000000" w:themeColor="text1"/>
          <w:sz w:val="24"/>
          <w:szCs w:val="24"/>
        </w:rPr>
        <w:t>väärindamine</w:t>
      </w:r>
      <w:proofErr w:type="spellEnd"/>
      <w:r w:rsidRPr="7C84A48D">
        <w:rPr>
          <w:rFonts w:ascii="Times New Roman" w:eastAsia="Times New Roman" w:hAnsi="Times New Roman" w:cs="Times New Roman"/>
          <w:color w:val="000000" w:themeColor="text1"/>
          <w:sz w:val="24"/>
          <w:szCs w:val="24"/>
        </w:rPr>
        <w:t xml:space="preserve">. Riigi aegsasti </w:t>
      </w:r>
      <w:r w:rsidR="4E393CFE" w:rsidRPr="7C84A48D">
        <w:rPr>
          <w:rFonts w:ascii="Times New Roman" w:eastAsia="Times New Roman" w:hAnsi="Times New Roman" w:cs="Times New Roman"/>
          <w:color w:val="000000" w:themeColor="text1"/>
          <w:sz w:val="24"/>
          <w:szCs w:val="24"/>
        </w:rPr>
        <w:t>tehtud</w:t>
      </w:r>
      <w:r w:rsidRPr="7C84A48D">
        <w:rPr>
          <w:rFonts w:ascii="Times New Roman" w:eastAsia="Times New Roman" w:hAnsi="Times New Roman" w:cs="Times New Roman"/>
          <w:color w:val="000000" w:themeColor="text1"/>
          <w:sz w:val="24"/>
          <w:szCs w:val="24"/>
        </w:rPr>
        <w:t xml:space="preserve"> otsused põlevkivi kaevandamise perspektiivide kohta 10</w:t>
      </w:r>
      <w:r w:rsidR="43ACCAC2" w:rsidRPr="7C84A48D">
        <w:rPr>
          <w:rFonts w:ascii="Times New Roman" w:eastAsia="Times New Roman" w:hAnsi="Times New Roman" w:cs="Times New Roman"/>
          <w:sz w:val="24"/>
          <w:szCs w:val="24"/>
        </w:rPr>
        <w:t>–</w:t>
      </w:r>
      <w:r w:rsidRPr="7C84A48D">
        <w:rPr>
          <w:rFonts w:ascii="Times New Roman" w:eastAsia="Times New Roman" w:hAnsi="Times New Roman" w:cs="Times New Roman"/>
          <w:color w:val="000000" w:themeColor="text1"/>
          <w:sz w:val="24"/>
          <w:szCs w:val="24"/>
        </w:rPr>
        <w:t>15 aastat ette võimaldavad anda ettevõtetele piisava aja oma äristrateegiate (ümber)kujundamiseks. Samuti võimaldab pikaajalise plaani seadmine tasandada võimalikke sotsiaalmajanduslikke mõjusid, mis võivad tekkida kiirete majandusstruktuuri mõjutavate otsuste tagajärjel.</w:t>
      </w:r>
      <w:r w:rsidR="1535A4D7" w:rsidRPr="7C84A48D">
        <w:rPr>
          <w:rFonts w:ascii="Times New Roman" w:eastAsia="Times New Roman" w:hAnsi="Times New Roman" w:cs="Times New Roman"/>
          <w:color w:val="000000" w:themeColor="text1"/>
          <w:sz w:val="24"/>
          <w:szCs w:val="24"/>
        </w:rPr>
        <w:t xml:space="preserve"> </w:t>
      </w:r>
      <w:r w:rsidRPr="7C84A48D">
        <w:rPr>
          <w:rFonts w:ascii="Times New Roman" w:eastAsia="Times New Roman" w:hAnsi="Times New Roman" w:cs="Times New Roman"/>
          <w:color w:val="000000" w:themeColor="text1"/>
          <w:sz w:val="24"/>
          <w:szCs w:val="24"/>
        </w:rPr>
        <w:t xml:space="preserve">Samuti lisandub </w:t>
      </w:r>
      <w:r w:rsidR="5849330C" w:rsidRPr="7C84A48D">
        <w:rPr>
          <w:rFonts w:ascii="Times New Roman" w:eastAsia="Times New Roman" w:hAnsi="Times New Roman" w:cs="Times New Roman"/>
          <w:color w:val="000000" w:themeColor="text1"/>
          <w:sz w:val="24"/>
          <w:szCs w:val="24"/>
        </w:rPr>
        <w:t>Ida-Virumaale</w:t>
      </w:r>
      <w:r w:rsidRPr="7C84A48D">
        <w:rPr>
          <w:rFonts w:ascii="Times New Roman" w:eastAsia="Times New Roman" w:hAnsi="Times New Roman" w:cs="Times New Roman"/>
          <w:color w:val="000000" w:themeColor="text1"/>
          <w:sz w:val="24"/>
          <w:szCs w:val="24"/>
        </w:rPr>
        <w:t xml:space="preserve"> uusi ettevõtteid õiglase ülemineku fondi j</w:t>
      </w:r>
      <w:r w:rsidR="1CA7226D" w:rsidRPr="7C84A48D">
        <w:rPr>
          <w:rFonts w:ascii="Times New Roman" w:eastAsia="Times New Roman" w:hAnsi="Times New Roman" w:cs="Times New Roman"/>
          <w:color w:val="000000" w:themeColor="text1"/>
          <w:sz w:val="24"/>
          <w:szCs w:val="24"/>
        </w:rPr>
        <w:t>t</w:t>
      </w:r>
      <w:r w:rsidRPr="7C84A48D">
        <w:rPr>
          <w:rFonts w:ascii="Times New Roman" w:eastAsia="Times New Roman" w:hAnsi="Times New Roman" w:cs="Times New Roman"/>
          <w:color w:val="000000" w:themeColor="text1"/>
          <w:sz w:val="24"/>
          <w:szCs w:val="24"/>
        </w:rPr>
        <w:t xml:space="preserve"> fondide (EL</w:t>
      </w:r>
      <w:r w:rsidR="43ACCAC2" w:rsidRPr="7C84A48D">
        <w:rPr>
          <w:rFonts w:ascii="Times New Roman" w:eastAsia="Times New Roman" w:hAnsi="Times New Roman" w:cs="Times New Roman"/>
          <w:color w:val="000000" w:themeColor="text1"/>
          <w:sz w:val="24"/>
          <w:szCs w:val="24"/>
        </w:rPr>
        <w:t>i</w:t>
      </w:r>
      <w:r w:rsidRPr="7C84A48D">
        <w:rPr>
          <w:rFonts w:ascii="Times New Roman" w:eastAsia="Times New Roman" w:hAnsi="Times New Roman" w:cs="Times New Roman"/>
          <w:color w:val="000000" w:themeColor="text1"/>
          <w:sz w:val="24"/>
          <w:szCs w:val="24"/>
        </w:rPr>
        <w:t xml:space="preserve"> struktuurifondid, innovatsioonifond ja moderniseerimisfond) toel. Õiglase ülemineku kava</w:t>
      </w:r>
      <w:r w:rsidRPr="7C84A48D">
        <w:rPr>
          <w:rFonts w:ascii="Times New Roman" w:eastAsia="Times New Roman" w:hAnsi="Times New Roman" w:cs="Times New Roman"/>
          <w:color w:val="000000" w:themeColor="text1"/>
          <w:sz w:val="24"/>
          <w:szCs w:val="24"/>
          <w:lang w:val="et"/>
        </w:rPr>
        <w:t xml:space="preserve"> elluviimiseks investeeritakse Eestis kokku 564 m</w:t>
      </w:r>
      <w:r w:rsidR="23D150FB" w:rsidRPr="7C84A48D">
        <w:rPr>
          <w:rFonts w:ascii="Times New Roman" w:eastAsia="Times New Roman" w:hAnsi="Times New Roman" w:cs="Times New Roman"/>
          <w:color w:val="000000" w:themeColor="text1"/>
          <w:sz w:val="24"/>
          <w:szCs w:val="24"/>
          <w:lang w:val="et"/>
        </w:rPr>
        <w:t>ln</w:t>
      </w:r>
      <w:r w:rsidRPr="7C84A48D">
        <w:rPr>
          <w:rFonts w:ascii="Times New Roman" w:eastAsia="Times New Roman" w:hAnsi="Times New Roman" w:cs="Times New Roman"/>
          <w:color w:val="000000" w:themeColor="text1"/>
          <w:sz w:val="24"/>
          <w:szCs w:val="24"/>
          <w:lang w:val="et"/>
        </w:rPr>
        <w:t xml:space="preserve"> eurot, sh EL</w:t>
      </w:r>
      <w:r w:rsidR="43ACCAC2" w:rsidRPr="7C84A48D">
        <w:rPr>
          <w:rFonts w:ascii="Times New Roman" w:eastAsia="Times New Roman" w:hAnsi="Times New Roman" w:cs="Times New Roman"/>
          <w:color w:val="000000" w:themeColor="text1"/>
          <w:sz w:val="24"/>
          <w:szCs w:val="24"/>
          <w:lang w:val="et"/>
        </w:rPr>
        <w:t>i</w:t>
      </w:r>
      <w:r w:rsidRPr="7C84A48D">
        <w:rPr>
          <w:rFonts w:ascii="Times New Roman" w:eastAsia="Times New Roman" w:hAnsi="Times New Roman" w:cs="Times New Roman"/>
          <w:color w:val="000000" w:themeColor="text1"/>
          <w:sz w:val="24"/>
          <w:szCs w:val="24"/>
          <w:lang w:val="et"/>
        </w:rPr>
        <w:t xml:space="preserve"> toetus 340 m</w:t>
      </w:r>
      <w:r w:rsidR="39125221" w:rsidRPr="7C84A48D">
        <w:rPr>
          <w:rFonts w:ascii="Times New Roman" w:eastAsia="Times New Roman" w:hAnsi="Times New Roman" w:cs="Times New Roman"/>
          <w:color w:val="000000" w:themeColor="text1"/>
          <w:sz w:val="24"/>
          <w:szCs w:val="24"/>
          <w:lang w:val="et"/>
        </w:rPr>
        <w:t>ln</w:t>
      </w:r>
      <w:r w:rsidRPr="7C84A48D">
        <w:rPr>
          <w:rFonts w:ascii="Times New Roman" w:eastAsia="Times New Roman" w:hAnsi="Times New Roman" w:cs="Times New Roman"/>
          <w:color w:val="000000" w:themeColor="text1"/>
          <w:sz w:val="24"/>
          <w:szCs w:val="24"/>
          <w:lang w:val="et"/>
        </w:rPr>
        <w:t xml:space="preserve"> eurot, Eesti riigi kaasfinantseering 25,9 m</w:t>
      </w:r>
      <w:r w:rsidR="23D150FB" w:rsidRPr="7C84A48D">
        <w:rPr>
          <w:rFonts w:ascii="Times New Roman" w:eastAsia="Times New Roman" w:hAnsi="Times New Roman" w:cs="Times New Roman"/>
          <w:color w:val="000000" w:themeColor="text1"/>
          <w:sz w:val="24"/>
          <w:szCs w:val="24"/>
          <w:lang w:val="et"/>
        </w:rPr>
        <w:t>ln</w:t>
      </w:r>
      <w:r w:rsidRPr="7C84A48D">
        <w:rPr>
          <w:rFonts w:ascii="Times New Roman" w:eastAsia="Times New Roman" w:hAnsi="Times New Roman" w:cs="Times New Roman"/>
          <w:color w:val="000000" w:themeColor="text1"/>
          <w:sz w:val="24"/>
          <w:szCs w:val="24"/>
          <w:lang w:val="et"/>
        </w:rPr>
        <w:t xml:space="preserve"> eurot ja erasektori omafinantseering 198 m</w:t>
      </w:r>
      <w:r w:rsidR="39125221" w:rsidRPr="7C84A48D">
        <w:rPr>
          <w:rFonts w:ascii="Times New Roman" w:eastAsia="Times New Roman" w:hAnsi="Times New Roman" w:cs="Times New Roman"/>
          <w:color w:val="000000" w:themeColor="text1"/>
          <w:sz w:val="24"/>
          <w:szCs w:val="24"/>
          <w:lang w:val="et"/>
        </w:rPr>
        <w:t>ln</w:t>
      </w:r>
      <w:r w:rsidRPr="7C84A48D">
        <w:rPr>
          <w:rFonts w:ascii="Times New Roman" w:eastAsia="Times New Roman" w:hAnsi="Times New Roman" w:cs="Times New Roman"/>
          <w:color w:val="000000" w:themeColor="text1"/>
          <w:sz w:val="24"/>
          <w:szCs w:val="24"/>
          <w:lang w:val="et"/>
        </w:rPr>
        <w:t xml:space="preserve"> eurot. Esialgse hinnangu </w:t>
      </w:r>
      <w:r w:rsidR="1CA7226D" w:rsidRPr="7C84A48D">
        <w:rPr>
          <w:rFonts w:ascii="Times New Roman" w:eastAsia="Times New Roman" w:hAnsi="Times New Roman" w:cs="Times New Roman"/>
          <w:color w:val="000000" w:themeColor="text1"/>
          <w:sz w:val="24"/>
          <w:szCs w:val="24"/>
          <w:lang w:val="et"/>
        </w:rPr>
        <w:t>järgi</w:t>
      </w:r>
      <w:r w:rsidRPr="7C84A48D">
        <w:rPr>
          <w:rFonts w:ascii="Times New Roman" w:eastAsia="Times New Roman" w:hAnsi="Times New Roman" w:cs="Times New Roman"/>
          <w:color w:val="000000" w:themeColor="text1"/>
          <w:sz w:val="24"/>
          <w:szCs w:val="24"/>
          <w:lang w:val="et"/>
        </w:rPr>
        <w:t xml:space="preserve"> võib ettevõtete suurema investeeringupanuse tulemusena kõigi meetmete investeeringute maht ulatada üle 800 m</w:t>
      </w:r>
      <w:r w:rsidR="39125221" w:rsidRPr="7C84A48D">
        <w:rPr>
          <w:rFonts w:ascii="Times New Roman" w:eastAsia="Times New Roman" w:hAnsi="Times New Roman" w:cs="Times New Roman"/>
          <w:color w:val="000000" w:themeColor="text1"/>
          <w:sz w:val="24"/>
          <w:szCs w:val="24"/>
          <w:lang w:val="et"/>
        </w:rPr>
        <w:t>ln</w:t>
      </w:r>
      <w:r w:rsidRPr="7C84A48D">
        <w:rPr>
          <w:rFonts w:ascii="Times New Roman" w:eastAsia="Times New Roman" w:hAnsi="Times New Roman" w:cs="Times New Roman"/>
          <w:color w:val="000000" w:themeColor="text1"/>
          <w:sz w:val="24"/>
          <w:szCs w:val="24"/>
          <w:lang w:val="et"/>
        </w:rPr>
        <w:t xml:space="preserve"> euro. 12. aprill 2024</w:t>
      </w:r>
      <w:r w:rsidR="13907180" w:rsidRPr="7C84A48D">
        <w:rPr>
          <w:rFonts w:ascii="Times New Roman" w:eastAsia="Times New Roman" w:hAnsi="Times New Roman" w:cs="Times New Roman"/>
          <w:color w:val="000000" w:themeColor="text1"/>
          <w:sz w:val="24"/>
          <w:szCs w:val="24"/>
          <w:lang w:val="et"/>
        </w:rPr>
        <w:t>. aast</w:t>
      </w:r>
      <w:r w:rsidRPr="7C84A48D">
        <w:rPr>
          <w:rFonts w:ascii="Times New Roman" w:eastAsia="Times New Roman" w:hAnsi="Times New Roman" w:cs="Times New Roman"/>
          <w:color w:val="000000" w:themeColor="text1"/>
          <w:sz w:val="24"/>
          <w:szCs w:val="24"/>
          <w:lang w:val="et"/>
        </w:rPr>
        <w:t xml:space="preserve">a seisuga on </w:t>
      </w:r>
      <w:r w:rsidR="02A092B8" w:rsidRPr="7C84A48D">
        <w:rPr>
          <w:rFonts w:ascii="Times New Roman" w:eastAsia="Times New Roman" w:hAnsi="Times New Roman" w:cs="Times New Roman"/>
          <w:color w:val="000000" w:themeColor="text1"/>
          <w:sz w:val="24"/>
          <w:szCs w:val="24"/>
          <w:lang w:val="et"/>
        </w:rPr>
        <w:t xml:space="preserve">tehtud </w:t>
      </w:r>
      <w:r w:rsidRPr="7C84A48D">
        <w:rPr>
          <w:rFonts w:ascii="Times New Roman" w:eastAsia="Times New Roman" w:hAnsi="Times New Roman" w:cs="Times New Roman"/>
          <w:color w:val="000000" w:themeColor="text1"/>
          <w:sz w:val="24"/>
          <w:szCs w:val="24"/>
          <w:lang w:val="et"/>
        </w:rPr>
        <w:t>Ida-Viru ettevõtluse investeeringute meetme rahastusotsus 11 projekti</w:t>
      </w:r>
      <w:r w:rsidR="43ACCAC2" w:rsidRPr="7C84A48D">
        <w:rPr>
          <w:rFonts w:ascii="Times New Roman" w:eastAsia="Times New Roman" w:hAnsi="Times New Roman" w:cs="Times New Roman"/>
          <w:color w:val="000000" w:themeColor="text1"/>
          <w:sz w:val="24"/>
          <w:szCs w:val="24"/>
          <w:lang w:val="et"/>
        </w:rPr>
        <w:t>le</w:t>
      </w:r>
      <w:r w:rsidRPr="7C84A48D">
        <w:rPr>
          <w:rFonts w:ascii="Times New Roman" w:eastAsia="Times New Roman" w:hAnsi="Times New Roman" w:cs="Times New Roman"/>
          <w:color w:val="000000" w:themeColor="text1"/>
          <w:sz w:val="24"/>
          <w:szCs w:val="24"/>
          <w:lang w:val="et"/>
        </w:rPr>
        <w:t xml:space="preserve">, </w:t>
      </w:r>
      <w:r w:rsidR="43ACCAC2" w:rsidRPr="7C84A48D">
        <w:rPr>
          <w:rFonts w:ascii="Times New Roman" w:eastAsia="Times New Roman" w:hAnsi="Times New Roman" w:cs="Times New Roman"/>
          <w:color w:val="000000" w:themeColor="text1"/>
          <w:sz w:val="24"/>
          <w:szCs w:val="24"/>
          <w:lang w:val="et"/>
        </w:rPr>
        <w:t>kokku</w:t>
      </w:r>
      <w:r w:rsidRPr="7C84A48D">
        <w:rPr>
          <w:rFonts w:ascii="Times New Roman" w:eastAsia="Times New Roman" w:hAnsi="Times New Roman" w:cs="Times New Roman"/>
          <w:color w:val="000000" w:themeColor="text1"/>
          <w:sz w:val="24"/>
          <w:szCs w:val="24"/>
          <w:lang w:val="et"/>
        </w:rPr>
        <w:t xml:space="preserve"> investeeritakse 195 m</w:t>
      </w:r>
      <w:r w:rsidR="23D150FB" w:rsidRPr="7C84A48D">
        <w:rPr>
          <w:rFonts w:ascii="Times New Roman" w:eastAsia="Times New Roman" w:hAnsi="Times New Roman" w:cs="Times New Roman"/>
          <w:color w:val="000000" w:themeColor="text1"/>
          <w:sz w:val="24"/>
          <w:szCs w:val="24"/>
          <w:lang w:val="et"/>
        </w:rPr>
        <w:t>ln</w:t>
      </w:r>
      <w:r w:rsidRPr="7C84A48D">
        <w:rPr>
          <w:rFonts w:ascii="Times New Roman" w:eastAsia="Times New Roman" w:hAnsi="Times New Roman" w:cs="Times New Roman"/>
          <w:color w:val="000000" w:themeColor="text1"/>
          <w:sz w:val="24"/>
          <w:szCs w:val="24"/>
          <w:lang w:val="et"/>
        </w:rPr>
        <w:t xml:space="preserve"> eurot (sh toetus 48 m</w:t>
      </w:r>
      <w:r w:rsidR="43ACCAC2" w:rsidRPr="7C84A48D">
        <w:rPr>
          <w:rFonts w:ascii="Times New Roman" w:eastAsia="Times New Roman" w:hAnsi="Times New Roman" w:cs="Times New Roman"/>
          <w:color w:val="000000" w:themeColor="text1"/>
          <w:sz w:val="24"/>
          <w:szCs w:val="24"/>
          <w:lang w:val="et"/>
        </w:rPr>
        <w:t>ln</w:t>
      </w:r>
      <w:r w:rsidRPr="7C84A48D">
        <w:rPr>
          <w:rFonts w:ascii="Times New Roman" w:eastAsia="Times New Roman" w:hAnsi="Times New Roman" w:cs="Times New Roman"/>
          <w:color w:val="000000" w:themeColor="text1"/>
          <w:sz w:val="24"/>
          <w:szCs w:val="24"/>
          <w:lang w:val="et"/>
        </w:rPr>
        <w:t xml:space="preserve"> eurot).</w:t>
      </w:r>
    </w:p>
    <w:p w14:paraId="68C07952" w14:textId="77777777" w:rsidR="00001BBE" w:rsidRDefault="00001BBE" w:rsidP="00E57547">
      <w:pPr>
        <w:pStyle w:val="Vahedeta"/>
        <w:jc w:val="both"/>
        <w:rPr>
          <w:rFonts w:ascii="Times New Roman" w:eastAsia="Times New Roman" w:hAnsi="Times New Roman" w:cs="Times New Roman"/>
          <w:i/>
          <w:iCs/>
          <w:color w:val="000000" w:themeColor="text1"/>
          <w:sz w:val="24"/>
          <w:szCs w:val="24"/>
        </w:rPr>
      </w:pPr>
    </w:p>
    <w:p w14:paraId="7B249B3A" w14:textId="55F9BC7A" w:rsidR="617F1828" w:rsidRPr="00001BBE" w:rsidRDefault="086A31C1" w:rsidP="00E57547">
      <w:pPr>
        <w:pStyle w:val="Vahedeta"/>
        <w:jc w:val="both"/>
        <w:rPr>
          <w:rFonts w:ascii="Times New Roman" w:eastAsia="Times New Roman" w:hAnsi="Times New Roman" w:cs="Times New Roman"/>
          <w:b/>
          <w:bCs/>
          <w:i/>
          <w:iCs/>
          <w:color w:val="000000" w:themeColor="text1"/>
          <w:sz w:val="24"/>
          <w:szCs w:val="24"/>
        </w:rPr>
      </w:pPr>
      <w:r w:rsidRPr="00001BBE">
        <w:rPr>
          <w:rFonts w:ascii="Times New Roman" w:eastAsia="Times New Roman" w:hAnsi="Times New Roman" w:cs="Times New Roman"/>
          <w:b/>
          <w:bCs/>
          <w:i/>
          <w:iCs/>
          <w:color w:val="000000" w:themeColor="text1"/>
          <w:sz w:val="24"/>
          <w:szCs w:val="24"/>
        </w:rPr>
        <w:t>Mõju t</w:t>
      </w:r>
      <w:r w:rsidR="1289D0AD" w:rsidRPr="00001BBE">
        <w:rPr>
          <w:rFonts w:ascii="Times New Roman" w:eastAsia="Times New Roman" w:hAnsi="Times New Roman" w:cs="Times New Roman"/>
          <w:b/>
          <w:bCs/>
          <w:i/>
          <w:iCs/>
          <w:color w:val="000000" w:themeColor="text1"/>
          <w:sz w:val="24"/>
          <w:szCs w:val="24"/>
        </w:rPr>
        <w:t>ööhõive</w:t>
      </w:r>
      <w:r w:rsidR="2B2957F6" w:rsidRPr="00001BBE">
        <w:rPr>
          <w:rFonts w:ascii="Times New Roman" w:eastAsia="Times New Roman" w:hAnsi="Times New Roman" w:cs="Times New Roman"/>
          <w:b/>
          <w:bCs/>
          <w:i/>
          <w:iCs/>
          <w:color w:val="000000" w:themeColor="text1"/>
          <w:sz w:val="24"/>
          <w:szCs w:val="24"/>
        </w:rPr>
        <w:t>le</w:t>
      </w:r>
    </w:p>
    <w:p w14:paraId="40DDE684" w14:textId="5D44AF4D" w:rsidR="617F1828" w:rsidRDefault="559D7558" w:rsidP="00BF64DC">
      <w:pPr>
        <w:pStyle w:val="Vahedeta"/>
        <w:jc w:val="both"/>
        <w:rPr>
          <w:rFonts w:ascii="Times New Roman" w:eastAsia="Times New Roman" w:hAnsi="Times New Roman" w:cs="Times New Roman"/>
          <w:color w:val="000000" w:themeColor="text1"/>
          <w:sz w:val="24"/>
          <w:szCs w:val="24"/>
          <w:lang w:val="et"/>
        </w:rPr>
      </w:pPr>
      <w:r w:rsidRPr="21289BBE">
        <w:rPr>
          <w:rFonts w:ascii="Times New Roman" w:eastAsia="Times New Roman" w:hAnsi="Times New Roman" w:cs="Times New Roman"/>
          <w:color w:val="000000" w:themeColor="text1"/>
          <w:sz w:val="24"/>
          <w:szCs w:val="24"/>
          <w:lang w:val="et"/>
        </w:rPr>
        <w:t>Põlevkivi tööstuse aastaraamatu (2022) järgi kaevandatakse Eestis põlevkivi viimastel aastatel 9</w:t>
      </w:r>
      <w:r w:rsidR="00232B8E" w:rsidRPr="630ECEC8">
        <w:rPr>
          <w:rFonts w:ascii="Times New Roman" w:eastAsia="Times New Roman" w:hAnsi="Times New Roman" w:cs="Times New Roman"/>
          <w:sz w:val="24"/>
          <w:szCs w:val="24"/>
        </w:rPr>
        <w:t>–</w:t>
      </w:r>
      <w:r w:rsidRPr="21289BBE">
        <w:rPr>
          <w:rFonts w:ascii="Times New Roman" w:eastAsia="Times New Roman" w:hAnsi="Times New Roman" w:cs="Times New Roman"/>
          <w:color w:val="000000" w:themeColor="text1"/>
          <w:sz w:val="24"/>
          <w:szCs w:val="24"/>
          <w:lang w:val="et"/>
        </w:rPr>
        <w:t>11 m</w:t>
      </w:r>
      <w:r w:rsidR="00893474">
        <w:rPr>
          <w:rFonts w:ascii="Times New Roman" w:eastAsia="Times New Roman" w:hAnsi="Times New Roman" w:cs="Times New Roman"/>
          <w:color w:val="000000" w:themeColor="text1"/>
          <w:sz w:val="24"/>
          <w:szCs w:val="24"/>
          <w:lang w:val="et"/>
        </w:rPr>
        <w:t>ln</w:t>
      </w:r>
      <w:r w:rsidRPr="21289BBE">
        <w:rPr>
          <w:rFonts w:ascii="Times New Roman" w:eastAsia="Times New Roman" w:hAnsi="Times New Roman" w:cs="Times New Roman"/>
          <w:color w:val="000000" w:themeColor="text1"/>
          <w:sz w:val="24"/>
          <w:szCs w:val="24"/>
          <w:lang w:val="et"/>
        </w:rPr>
        <w:t xml:space="preserve"> t aastas (seadusega lubatud maksimaalne aastamäär on 20 m</w:t>
      </w:r>
      <w:r w:rsidR="004A5CD9">
        <w:rPr>
          <w:rFonts w:ascii="Times New Roman" w:eastAsia="Times New Roman" w:hAnsi="Times New Roman" w:cs="Times New Roman"/>
          <w:color w:val="000000" w:themeColor="text1"/>
          <w:sz w:val="24"/>
          <w:szCs w:val="24"/>
          <w:lang w:val="et"/>
        </w:rPr>
        <w:t>ln</w:t>
      </w:r>
      <w:r w:rsidRPr="21289BBE">
        <w:rPr>
          <w:rFonts w:ascii="Times New Roman" w:eastAsia="Times New Roman" w:hAnsi="Times New Roman" w:cs="Times New Roman"/>
          <w:color w:val="000000" w:themeColor="text1"/>
          <w:sz w:val="24"/>
          <w:szCs w:val="24"/>
          <w:lang w:val="et"/>
        </w:rPr>
        <w:t xml:space="preserve"> t), millest toodetakse viimastel aastatel ligikaudu 1,1 m</w:t>
      </w:r>
      <w:r w:rsidR="00893474">
        <w:rPr>
          <w:rFonts w:ascii="Times New Roman" w:eastAsia="Times New Roman" w:hAnsi="Times New Roman" w:cs="Times New Roman"/>
          <w:color w:val="000000" w:themeColor="text1"/>
          <w:sz w:val="24"/>
          <w:szCs w:val="24"/>
          <w:lang w:val="et"/>
        </w:rPr>
        <w:t>ln</w:t>
      </w:r>
      <w:r w:rsidRPr="21289BBE">
        <w:rPr>
          <w:rFonts w:ascii="Times New Roman" w:eastAsia="Times New Roman" w:hAnsi="Times New Roman" w:cs="Times New Roman"/>
          <w:color w:val="000000" w:themeColor="text1"/>
          <w:sz w:val="24"/>
          <w:szCs w:val="24"/>
          <w:lang w:val="et"/>
        </w:rPr>
        <w:t xml:space="preserve"> t vedelkütuseid ja põlevkivil baseeruvat elektrit. Põlevkivist elektri tootmise maht on 2022. a</w:t>
      </w:r>
      <w:r w:rsidR="00034B1B">
        <w:rPr>
          <w:rFonts w:ascii="Times New Roman" w:eastAsia="Times New Roman" w:hAnsi="Times New Roman" w:cs="Times New Roman"/>
          <w:color w:val="000000" w:themeColor="text1"/>
          <w:sz w:val="24"/>
          <w:szCs w:val="24"/>
          <w:lang w:val="et"/>
        </w:rPr>
        <w:t>asta</w:t>
      </w:r>
      <w:r w:rsidRPr="21289BBE">
        <w:rPr>
          <w:rFonts w:ascii="Times New Roman" w:eastAsia="Times New Roman" w:hAnsi="Times New Roman" w:cs="Times New Roman"/>
          <w:color w:val="000000" w:themeColor="text1"/>
          <w:sz w:val="24"/>
          <w:szCs w:val="24"/>
          <w:lang w:val="et"/>
        </w:rPr>
        <w:t xml:space="preserve"> (u 4,3 </w:t>
      </w:r>
      <w:proofErr w:type="spellStart"/>
      <w:r w:rsidRPr="21289BBE">
        <w:rPr>
          <w:rFonts w:ascii="Times New Roman" w:eastAsia="Times New Roman" w:hAnsi="Times New Roman" w:cs="Times New Roman"/>
          <w:color w:val="000000" w:themeColor="text1"/>
          <w:sz w:val="24"/>
          <w:szCs w:val="24"/>
          <w:lang w:val="et"/>
        </w:rPr>
        <w:t>GWh</w:t>
      </w:r>
      <w:proofErr w:type="spellEnd"/>
      <w:r w:rsidRPr="21289BBE">
        <w:rPr>
          <w:rFonts w:ascii="Times New Roman" w:eastAsia="Times New Roman" w:hAnsi="Times New Roman" w:cs="Times New Roman"/>
          <w:color w:val="000000" w:themeColor="text1"/>
          <w:sz w:val="24"/>
          <w:szCs w:val="24"/>
          <w:lang w:val="et"/>
        </w:rPr>
        <w:t>) ja 2023. a</w:t>
      </w:r>
      <w:r w:rsidR="00034B1B">
        <w:rPr>
          <w:rFonts w:ascii="Times New Roman" w:eastAsia="Times New Roman" w:hAnsi="Times New Roman" w:cs="Times New Roman"/>
          <w:color w:val="000000" w:themeColor="text1"/>
          <w:sz w:val="24"/>
          <w:szCs w:val="24"/>
          <w:lang w:val="et"/>
        </w:rPr>
        <w:t>asta</w:t>
      </w:r>
      <w:r w:rsidRPr="21289BBE">
        <w:rPr>
          <w:rFonts w:ascii="Times New Roman" w:eastAsia="Times New Roman" w:hAnsi="Times New Roman" w:cs="Times New Roman"/>
          <w:color w:val="000000" w:themeColor="text1"/>
          <w:sz w:val="24"/>
          <w:szCs w:val="24"/>
          <w:lang w:val="et"/>
        </w:rPr>
        <w:t xml:space="preserve"> (u 1,5 </w:t>
      </w:r>
      <w:proofErr w:type="spellStart"/>
      <w:r w:rsidRPr="21289BBE">
        <w:rPr>
          <w:rFonts w:ascii="Times New Roman" w:eastAsia="Times New Roman" w:hAnsi="Times New Roman" w:cs="Times New Roman"/>
          <w:color w:val="000000" w:themeColor="text1"/>
          <w:sz w:val="24"/>
          <w:szCs w:val="24"/>
          <w:lang w:val="et"/>
        </w:rPr>
        <w:t>GWh</w:t>
      </w:r>
      <w:proofErr w:type="spellEnd"/>
      <w:r w:rsidRPr="21289BBE">
        <w:rPr>
          <w:rFonts w:ascii="Times New Roman" w:eastAsia="Times New Roman" w:hAnsi="Times New Roman" w:cs="Times New Roman"/>
          <w:color w:val="000000" w:themeColor="text1"/>
          <w:sz w:val="24"/>
          <w:szCs w:val="24"/>
          <w:lang w:val="et"/>
        </w:rPr>
        <w:t xml:space="preserve">) võrdluses vähenenud ligikaudu kolm korda. Eesti Energia majandusaasta aruande (2023) andmetel on põlevkivielektri tootmise mahu vähenemise põhjus selle omahinna kõrge tase, mistõttu ei ole see elektriturul konkurentsivõimeline. </w:t>
      </w:r>
      <w:r w:rsidRPr="21289BBE">
        <w:rPr>
          <w:rFonts w:ascii="Times New Roman" w:eastAsia="Times New Roman" w:hAnsi="Times New Roman" w:cs="Times New Roman"/>
          <w:color w:val="000000" w:themeColor="text1"/>
          <w:sz w:val="24"/>
          <w:szCs w:val="24"/>
        </w:rPr>
        <w:t>Põlevkivist elektri tootmise lõpetamisega (valdavalt turutingimuste tõttu) võib sektori hõive väheneda 400</w:t>
      </w:r>
      <w:r w:rsidR="00232B8E" w:rsidRPr="630ECEC8">
        <w:rPr>
          <w:rFonts w:ascii="Times New Roman" w:eastAsia="Times New Roman" w:hAnsi="Times New Roman" w:cs="Times New Roman"/>
          <w:sz w:val="24"/>
          <w:szCs w:val="24"/>
        </w:rPr>
        <w:t>–</w:t>
      </w:r>
      <w:r w:rsidRPr="21289BBE">
        <w:rPr>
          <w:rFonts w:ascii="Times New Roman" w:eastAsia="Times New Roman" w:hAnsi="Times New Roman" w:cs="Times New Roman"/>
          <w:color w:val="000000" w:themeColor="text1"/>
          <w:sz w:val="24"/>
          <w:szCs w:val="24"/>
        </w:rPr>
        <w:t xml:space="preserve">600 töökoha </w:t>
      </w:r>
      <w:r w:rsidR="00232B8E">
        <w:rPr>
          <w:rFonts w:ascii="Times New Roman" w:eastAsia="Times New Roman" w:hAnsi="Times New Roman" w:cs="Times New Roman"/>
          <w:color w:val="000000" w:themeColor="text1"/>
          <w:sz w:val="24"/>
          <w:szCs w:val="24"/>
        </w:rPr>
        <w:t>võrra</w:t>
      </w:r>
      <w:r w:rsidRPr="21289BBE">
        <w:rPr>
          <w:rFonts w:ascii="Times New Roman" w:eastAsia="Times New Roman" w:hAnsi="Times New Roman" w:cs="Times New Roman"/>
          <w:color w:val="000000" w:themeColor="text1"/>
          <w:sz w:val="24"/>
          <w:szCs w:val="24"/>
        </w:rPr>
        <w:t>, mis moodustab 7</w:t>
      </w:r>
      <w:r w:rsidR="00232B8E" w:rsidRPr="630ECEC8">
        <w:rPr>
          <w:rFonts w:ascii="Times New Roman" w:eastAsia="Times New Roman" w:hAnsi="Times New Roman" w:cs="Times New Roman"/>
          <w:sz w:val="24"/>
          <w:szCs w:val="24"/>
        </w:rPr>
        <w:t>–</w:t>
      </w:r>
      <w:r w:rsidRPr="21289BBE">
        <w:rPr>
          <w:rFonts w:ascii="Times New Roman" w:eastAsia="Times New Roman" w:hAnsi="Times New Roman" w:cs="Times New Roman"/>
          <w:color w:val="000000" w:themeColor="text1"/>
          <w:sz w:val="24"/>
          <w:szCs w:val="24"/>
        </w:rPr>
        <w:t>11% sektoris 2022. a</w:t>
      </w:r>
      <w:r w:rsidR="00034B1B">
        <w:rPr>
          <w:rFonts w:ascii="Times New Roman" w:eastAsia="Times New Roman" w:hAnsi="Times New Roman" w:cs="Times New Roman"/>
          <w:color w:val="000000" w:themeColor="text1"/>
          <w:sz w:val="24"/>
          <w:szCs w:val="24"/>
        </w:rPr>
        <w:t>astal</w:t>
      </w:r>
      <w:r w:rsidRPr="21289BBE">
        <w:rPr>
          <w:rFonts w:ascii="Times New Roman" w:eastAsia="Times New Roman" w:hAnsi="Times New Roman" w:cs="Times New Roman"/>
          <w:color w:val="000000" w:themeColor="text1"/>
          <w:sz w:val="24"/>
          <w:szCs w:val="24"/>
        </w:rPr>
        <w:t xml:space="preserve"> hõivatute tasemest ning ligikaudu 1-1,5% kogu Ida-Virumaa 40 000 hõivatust. Registreeritud töötute arv 10. aprill 2024 seisuga on Ida-Virumaal 7869 (registreeritud töötuse määr 13,7%), aastatel 2021</w:t>
      </w:r>
      <w:r w:rsidR="00232B8E" w:rsidRPr="630ECEC8">
        <w:rPr>
          <w:rFonts w:ascii="Times New Roman" w:eastAsia="Times New Roman" w:hAnsi="Times New Roman" w:cs="Times New Roman"/>
          <w:sz w:val="24"/>
          <w:szCs w:val="24"/>
        </w:rPr>
        <w:t>–</w:t>
      </w:r>
      <w:r w:rsidRPr="21289BBE">
        <w:rPr>
          <w:rFonts w:ascii="Times New Roman" w:eastAsia="Times New Roman" w:hAnsi="Times New Roman" w:cs="Times New Roman"/>
          <w:color w:val="000000" w:themeColor="text1"/>
          <w:sz w:val="24"/>
          <w:szCs w:val="24"/>
        </w:rPr>
        <w:t>2024 on registreeritud töötute arv jäänud 6000-8000 vahele. Seega on mõju töötuse määra kasvule vahemikus 5</w:t>
      </w:r>
      <w:r w:rsidR="00232B8E" w:rsidRPr="630ECEC8">
        <w:rPr>
          <w:rFonts w:ascii="Times New Roman" w:eastAsia="Times New Roman" w:hAnsi="Times New Roman" w:cs="Times New Roman"/>
          <w:sz w:val="24"/>
          <w:szCs w:val="24"/>
        </w:rPr>
        <w:t>–</w:t>
      </w:r>
      <w:r w:rsidRPr="21289BBE">
        <w:rPr>
          <w:rFonts w:ascii="Times New Roman" w:eastAsia="Times New Roman" w:hAnsi="Times New Roman" w:cs="Times New Roman"/>
          <w:color w:val="000000" w:themeColor="text1"/>
          <w:sz w:val="24"/>
          <w:szCs w:val="24"/>
        </w:rPr>
        <w:t>10%.</w:t>
      </w:r>
    </w:p>
    <w:p w14:paraId="35F9F04A" w14:textId="77777777" w:rsidR="008C0E07" w:rsidRDefault="008C0E07">
      <w:pPr>
        <w:pStyle w:val="Vahedeta"/>
        <w:jc w:val="both"/>
        <w:rPr>
          <w:rFonts w:ascii="Times New Roman" w:eastAsia="Times New Roman" w:hAnsi="Times New Roman" w:cs="Times New Roman"/>
          <w:color w:val="000000" w:themeColor="text1"/>
          <w:sz w:val="24"/>
          <w:szCs w:val="24"/>
        </w:rPr>
      </w:pPr>
    </w:p>
    <w:p w14:paraId="5D07DC1E" w14:textId="7736B2FA" w:rsidR="617F1828" w:rsidRDefault="66324FF3" w:rsidP="00BF64DC">
      <w:pPr>
        <w:pStyle w:val="Vahedeta"/>
        <w:jc w:val="both"/>
        <w:rPr>
          <w:rFonts w:ascii="Times New Roman" w:eastAsia="Times New Roman" w:hAnsi="Times New Roman" w:cs="Times New Roman"/>
          <w:color w:val="000000" w:themeColor="text1"/>
          <w:sz w:val="24"/>
          <w:szCs w:val="24"/>
          <w:lang w:val="et"/>
        </w:rPr>
      </w:pPr>
      <w:r w:rsidRPr="630ECEC8">
        <w:rPr>
          <w:rFonts w:ascii="Times New Roman" w:eastAsia="Times New Roman" w:hAnsi="Times New Roman" w:cs="Times New Roman"/>
          <w:color w:val="000000" w:themeColor="text1"/>
          <w:sz w:val="24"/>
          <w:szCs w:val="24"/>
        </w:rPr>
        <w:lastRenderedPageBreak/>
        <w:t>Samal ajal kavandatakse õiglase ülemineku territoriaalse kavaga luua minimaalselt 1100 töökohta, st ligikaudu kaks kuni kolm korda enam</w:t>
      </w:r>
      <w:r w:rsidR="00232B8E">
        <w:rPr>
          <w:rFonts w:ascii="Times New Roman" w:eastAsia="Times New Roman" w:hAnsi="Times New Roman" w:cs="Times New Roman"/>
          <w:color w:val="000000" w:themeColor="text1"/>
          <w:sz w:val="24"/>
          <w:szCs w:val="24"/>
        </w:rPr>
        <w:t>,</w:t>
      </w:r>
      <w:r w:rsidRPr="630ECEC8">
        <w:rPr>
          <w:rFonts w:ascii="Times New Roman" w:eastAsia="Times New Roman" w:hAnsi="Times New Roman" w:cs="Times New Roman"/>
          <w:color w:val="000000" w:themeColor="text1"/>
          <w:sz w:val="24"/>
          <w:szCs w:val="24"/>
        </w:rPr>
        <w:t xml:space="preserve"> kui on sektori hõive vähenemine.</w:t>
      </w:r>
      <w:r w:rsidR="3F10DA82" w:rsidRPr="630ECEC8" w:rsidDel="66324FF3">
        <w:rPr>
          <w:rFonts w:ascii="Times New Roman" w:eastAsia="Times New Roman" w:hAnsi="Times New Roman" w:cs="Times New Roman"/>
          <w:color w:val="000000" w:themeColor="text1"/>
          <w:sz w:val="24"/>
          <w:szCs w:val="24"/>
        </w:rPr>
        <w:t xml:space="preserve"> </w:t>
      </w:r>
      <w:r w:rsidRPr="630ECEC8">
        <w:rPr>
          <w:rFonts w:ascii="Times New Roman" w:eastAsia="Times New Roman" w:hAnsi="Times New Roman" w:cs="Times New Roman"/>
          <w:color w:val="000000" w:themeColor="text1"/>
          <w:sz w:val="24"/>
          <w:szCs w:val="24"/>
        </w:rPr>
        <w:t>2024. a</w:t>
      </w:r>
      <w:r w:rsidR="00034B1B">
        <w:rPr>
          <w:rFonts w:ascii="Times New Roman" w:eastAsia="Times New Roman" w:hAnsi="Times New Roman" w:cs="Times New Roman"/>
          <w:color w:val="000000" w:themeColor="text1"/>
          <w:sz w:val="24"/>
          <w:szCs w:val="24"/>
        </w:rPr>
        <w:t>asta</w:t>
      </w:r>
      <w:r w:rsidRPr="630ECEC8">
        <w:rPr>
          <w:rFonts w:ascii="Times New Roman" w:eastAsia="Times New Roman" w:hAnsi="Times New Roman" w:cs="Times New Roman"/>
          <w:color w:val="000000" w:themeColor="text1"/>
          <w:sz w:val="24"/>
          <w:szCs w:val="24"/>
        </w:rPr>
        <w:t xml:space="preserve"> aprilli seisuga on </w:t>
      </w:r>
      <w:r w:rsidR="00034B1B">
        <w:rPr>
          <w:rFonts w:ascii="Times New Roman" w:eastAsia="Times New Roman" w:hAnsi="Times New Roman" w:cs="Times New Roman"/>
          <w:color w:val="000000" w:themeColor="text1"/>
          <w:sz w:val="24"/>
          <w:szCs w:val="24"/>
        </w:rPr>
        <w:t>märgitud</w:t>
      </w:r>
      <w:r w:rsidRPr="630ECEC8">
        <w:rPr>
          <w:rFonts w:ascii="Times New Roman" w:eastAsia="Times New Roman" w:hAnsi="Times New Roman" w:cs="Times New Roman"/>
          <w:color w:val="000000" w:themeColor="text1"/>
          <w:sz w:val="24"/>
          <w:szCs w:val="24"/>
        </w:rPr>
        <w:t xml:space="preserve">, et </w:t>
      </w:r>
      <w:proofErr w:type="spellStart"/>
      <w:r w:rsidRPr="630ECEC8">
        <w:rPr>
          <w:rFonts w:ascii="Times New Roman" w:eastAsia="Times New Roman" w:hAnsi="Times New Roman" w:cs="Times New Roman"/>
          <w:color w:val="000000" w:themeColor="text1"/>
          <w:sz w:val="24"/>
          <w:szCs w:val="24"/>
        </w:rPr>
        <w:t>ÕÜFist</w:t>
      </w:r>
      <w:proofErr w:type="spellEnd"/>
      <w:r w:rsidRPr="630ECEC8">
        <w:rPr>
          <w:rFonts w:ascii="Times New Roman" w:eastAsia="Times New Roman" w:hAnsi="Times New Roman" w:cs="Times New Roman"/>
          <w:color w:val="000000" w:themeColor="text1"/>
          <w:sz w:val="24"/>
          <w:szCs w:val="24"/>
        </w:rPr>
        <w:t xml:space="preserve"> potentsiaalselt rahastatavate projektide toel loodud töökohtade arv on u 1300</w:t>
      </w:r>
      <w:r w:rsidR="00232B8E" w:rsidRPr="630ECEC8">
        <w:rPr>
          <w:rFonts w:ascii="Times New Roman" w:eastAsia="Times New Roman" w:hAnsi="Times New Roman" w:cs="Times New Roman"/>
          <w:sz w:val="24"/>
          <w:szCs w:val="24"/>
        </w:rPr>
        <w:t>–</w:t>
      </w:r>
      <w:r w:rsidRPr="630ECEC8">
        <w:rPr>
          <w:rFonts w:ascii="Times New Roman" w:eastAsia="Times New Roman" w:hAnsi="Times New Roman" w:cs="Times New Roman"/>
          <w:color w:val="000000" w:themeColor="text1"/>
          <w:sz w:val="24"/>
          <w:szCs w:val="24"/>
        </w:rPr>
        <w:t>1400 (s</w:t>
      </w:r>
      <w:r w:rsidR="00232B8E">
        <w:rPr>
          <w:rFonts w:ascii="Times New Roman" w:eastAsia="Times New Roman" w:hAnsi="Times New Roman" w:cs="Times New Roman"/>
          <w:color w:val="000000" w:themeColor="text1"/>
          <w:sz w:val="24"/>
          <w:szCs w:val="24"/>
        </w:rPr>
        <w:t>.</w:t>
      </w:r>
      <w:r w:rsidRPr="630ECEC8">
        <w:rPr>
          <w:rFonts w:ascii="Times New Roman" w:eastAsia="Times New Roman" w:hAnsi="Times New Roman" w:cs="Times New Roman"/>
          <w:color w:val="000000" w:themeColor="text1"/>
          <w:sz w:val="24"/>
          <w:szCs w:val="24"/>
        </w:rPr>
        <w:t xml:space="preserve">o kuni neli korda enam kui töökohtade vähenemine). </w:t>
      </w:r>
      <w:r w:rsidR="0D581C93" w:rsidRPr="630ECEC8">
        <w:rPr>
          <w:rFonts w:ascii="Times New Roman" w:eastAsia="Times New Roman" w:hAnsi="Times New Roman" w:cs="Times New Roman"/>
          <w:color w:val="000000" w:themeColor="text1"/>
          <w:sz w:val="24"/>
          <w:szCs w:val="24"/>
        </w:rPr>
        <w:t>Õiglase ülemineku territoriaalse kava raames elluviidavad meetmed on m</w:t>
      </w:r>
      <w:r w:rsidR="00232B8E">
        <w:rPr>
          <w:rFonts w:ascii="Times New Roman" w:eastAsia="Times New Roman" w:hAnsi="Times New Roman" w:cs="Times New Roman"/>
          <w:color w:val="000000" w:themeColor="text1"/>
          <w:sz w:val="24"/>
          <w:szCs w:val="24"/>
        </w:rPr>
        <w:t>h</w:t>
      </w:r>
      <w:r w:rsidR="0D581C93" w:rsidRPr="630ECEC8">
        <w:rPr>
          <w:rFonts w:ascii="Times New Roman" w:eastAsia="Times New Roman" w:hAnsi="Times New Roman" w:cs="Times New Roman"/>
          <w:color w:val="000000" w:themeColor="text1"/>
          <w:sz w:val="24"/>
          <w:szCs w:val="24"/>
        </w:rPr>
        <w:t xml:space="preserve"> suunatud tööturu olukorra parandamisele. Meetmete elluviimise tulemusena osaleb täiend- ja ümberõppe</w:t>
      </w:r>
      <w:r w:rsidR="00232B8E">
        <w:rPr>
          <w:rFonts w:ascii="Times New Roman" w:eastAsia="Times New Roman" w:hAnsi="Times New Roman" w:cs="Times New Roman"/>
          <w:color w:val="000000" w:themeColor="text1"/>
          <w:sz w:val="24"/>
          <w:szCs w:val="24"/>
        </w:rPr>
        <w:t>s</w:t>
      </w:r>
      <w:r w:rsidR="771E0A30" w:rsidRPr="630ECEC8">
        <w:rPr>
          <w:rFonts w:ascii="Times New Roman" w:eastAsia="Times New Roman" w:hAnsi="Times New Roman" w:cs="Times New Roman"/>
          <w:color w:val="000000" w:themeColor="text1"/>
          <w:sz w:val="24"/>
          <w:szCs w:val="24"/>
        </w:rPr>
        <w:t xml:space="preserve"> ning töölt-tööle liikumise </w:t>
      </w:r>
      <w:r w:rsidR="0D581C93" w:rsidRPr="630ECEC8">
        <w:rPr>
          <w:rFonts w:ascii="Times New Roman" w:eastAsia="Times New Roman" w:hAnsi="Times New Roman" w:cs="Times New Roman"/>
          <w:color w:val="000000" w:themeColor="text1"/>
          <w:sz w:val="24"/>
          <w:szCs w:val="24"/>
        </w:rPr>
        <w:t>programmides 1300 inimest, kellest vähemalt 645 osalevad teenuse saamise jär</w:t>
      </w:r>
      <w:r w:rsidR="00232B8E">
        <w:rPr>
          <w:rFonts w:ascii="Times New Roman" w:eastAsia="Times New Roman" w:hAnsi="Times New Roman" w:cs="Times New Roman"/>
          <w:color w:val="000000" w:themeColor="text1"/>
          <w:sz w:val="24"/>
          <w:szCs w:val="24"/>
        </w:rPr>
        <w:t>el</w:t>
      </w:r>
      <w:r w:rsidR="0D581C93" w:rsidRPr="630ECEC8">
        <w:rPr>
          <w:rFonts w:ascii="Times New Roman" w:eastAsia="Times New Roman" w:hAnsi="Times New Roman" w:cs="Times New Roman"/>
          <w:color w:val="000000" w:themeColor="text1"/>
          <w:sz w:val="24"/>
          <w:szCs w:val="24"/>
        </w:rPr>
        <w:t xml:space="preserve"> tööhõives.</w:t>
      </w:r>
      <w:r w:rsidR="3BDE229D" w:rsidRPr="630ECEC8">
        <w:rPr>
          <w:rFonts w:ascii="Times New Roman" w:eastAsia="Times New Roman" w:hAnsi="Times New Roman" w:cs="Times New Roman"/>
          <w:color w:val="000000" w:themeColor="text1"/>
          <w:sz w:val="24"/>
          <w:szCs w:val="24"/>
        </w:rPr>
        <w:t xml:space="preserve"> </w:t>
      </w:r>
      <w:r w:rsidR="0D581C93" w:rsidRPr="630ECEC8">
        <w:rPr>
          <w:rFonts w:ascii="Times New Roman" w:eastAsia="Times New Roman" w:hAnsi="Times New Roman" w:cs="Times New Roman"/>
          <w:color w:val="000000" w:themeColor="text1"/>
          <w:sz w:val="24"/>
          <w:szCs w:val="24"/>
          <w:lang w:val="et"/>
        </w:rPr>
        <w:t xml:space="preserve">Ida-Viru uute </w:t>
      </w:r>
      <w:r w:rsidR="073C7614" w:rsidRPr="630ECEC8">
        <w:rPr>
          <w:rFonts w:ascii="Times New Roman" w:eastAsia="Times New Roman" w:hAnsi="Times New Roman" w:cs="Times New Roman"/>
          <w:color w:val="000000" w:themeColor="text1"/>
          <w:sz w:val="24"/>
          <w:szCs w:val="24"/>
          <w:lang w:val="et"/>
        </w:rPr>
        <w:t xml:space="preserve">kutse- ja kõrghariduse </w:t>
      </w:r>
      <w:r w:rsidR="0D581C93" w:rsidRPr="630ECEC8">
        <w:rPr>
          <w:rFonts w:ascii="Times New Roman" w:eastAsia="Times New Roman" w:hAnsi="Times New Roman" w:cs="Times New Roman"/>
          <w:color w:val="000000" w:themeColor="text1"/>
          <w:sz w:val="24"/>
          <w:szCs w:val="24"/>
          <w:lang w:val="et"/>
        </w:rPr>
        <w:t>õppekavade käivitami</w:t>
      </w:r>
      <w:r w:rsidR="71B4CDDE" w:rsidRPr="630ECEC8">
        <w:rPr>
          <w:rFonts w:ascii="Times New Roman" w:eastAsia="Times New Roman" w:hAnsi="Times New Roman" w:cs="Times New Roman"/>
          <w:color w:val="000000" w:themeColor="text1"/>
          <w:sz w:val="24"/>
          <w:szCs w:val="24"/>
          <w:lang w:val="et"/>
        </w:rPr>
        <w:t>s</w:t>
      </w:r>
      <w:r w:rsidR="0D581C93" w:rsidRPr="630ECEC8">
        <w:rPr>
          <w:rFonts w:ascii="Times New Roman" w:eastAsia="Times New Roman" w:hAnsi="Times New Roman" w:cs="Times New Roman"/>
          <w:color w:val="000000" w:themeColor="text1"/>
          <w:sz w:val="24"/>
          <w:szCs w:val="24"/>
          <w:lang w:val="et"/>
        </w:rPr>
        <w:t>e</w:t>
      </w:r>
      <w:r w:rsidR="00232B8E">
        <w:rPr>
          <w:rFonts w:ascii="Times New Roman" w:eastAsia="Times New Roman" w:hAnsi="Times New Roman" w:cs="Times New Roman"/>
          <w:color w:val="000000" w:themeColor="text1"/>
          <w:sz w:val="24"/>
          <w:szCs w:val="24"/>
          <w:lang w:val="et"/>
        </w:rPr>
        <w:t>l</w:t>
      </w:r>
      <w:r w:rsidR="0D581C93" w:rsidRPr="630ECEC8">
        <w:rPr>
          <w:rFonts w:ascii="Times New Roman" w:eastAsia="Times New Roman" w:hAnsi="Times New Roman" w:cs="Times New Roman"/>
          <w:color w:val="000000" w:themeColor="text1"/>
          <w:sz w:val="24"/>
          <w:szCs w:val="24"/>
          <w:lang w:val="et"/>
        </w:rPr>
        <w:t xml:space="preserve"> osaleb koolitustes 13</w:t>
      </w:r>
      <w:r w:rsidR="00232B8E">
        <w:rPr>
          <w:rFonts w:ascii="Times New Roman" w:eastAsia="Times New Roman" w:hAnsi="Times New Roman" w:cs="Times New Roman"/>
          <w:color w:val="000000" w:themeColor="text1"/>
          <w:sz w:val="24"/>
          <w:szCs w:val="24"/>
          <w:lang w:val="et"/>
        </w:rPr>
        <w:t> </w:t>
      </w:r>
      <w:r w:rsidR="0D581C93" w:rsidRPr="630ECEC8">
        <w:rPr>
          <w:rFonts w:ascii="Times New Roman" w:eastAsia="Times New Roman" w:hAnsi="Times New Roman" w:cs="Times New Roman"/>
          <w:color w:val="000000" w:themeColor="text1"/>
          <w:sz w:val="24"/>
          <w:szCs w:val="24"/>
          <w:lang w:val="et"/>
        </w:rPr>
        <w:t>500 inimest, kellest 11</w:t>
      </w:r>
      <w:r w:rsidR="00232B8E">
        <w:rPr>
          <w:rFonts w:ascii="Times New Roman" w:eastAsia="Times New Roman" w:hAnsi="Times New Roman" w:cs="Times New Roman"/>
          <w:color w:val="000000" w:themeColor="text1"/>
          <w:sz w:val="24"/>
          <w:szCs w:val="24"/>
          <w:lang w:val="et"/>
        </w:rPr>
        <w:t> </w:t>
      </w:r>
      <w:r w:rsidR="0D581C93" w:rsidRPr="630ECEC8">
        <w:rPr>
          <w:rFonts w:ascii="Times New Roman" w:eastAsia="Times New Roman" w:hAnsi="Times New Roman" w:cs="Times New Roman"/>
          <w:color w:val="000000" w:themeColor="text1"/>
          <w:sz w:val="24"/>
          <w:szCs w:val="24"/>
          <w:lang w:val="et"/>
        </w:rPr>
        <w:t>475 kvalifikatsioon</w:t>
      </w:r>
      <w:r w:rsidR="008C0E07">
        <w:rPr>
          <w:rFonts w:ascii="Times New Roman" w:eastAsia="Times New Roman" w:hAnsi="Times New Roman" w:cs="Times New Roman"/>
          <w:color w:val="000000" w:themeColor="text1"/>
          <w:sz w:val="24"/>
          <w:szCs w:val="24"/>
          <w:lang w:val="et"/>
        </w:rPr>
        <w:t>itase</w:t>
      </w:r>
      <w:r w:rsidR="0D581C93" w:rsidRPr="630ECEC8">
        <w:rPr>
          <w:rFonts w:ascii="Times New Roman" w:eastAsia="Times New Roman" w:hAnsi="Times New Roman" w:cs="Times New Roman"/>
          <w:color w:val="000000" w:themeColor="text1"/>
          <w:sz w:val="24"/>
          <w:szCs w:val="24"/>
          <w:lang w:val="et"/>
        </w:rPr>
        <w:t xml:space="preserve"> on tõusnud.</w:t>
      </w:r>
      <w:r w:rsidR="79264D7F" w:rsidRPr="630ECEC8">
        <w:rPr>
          <w:rFonts w:ascii="Times New Roman" w:eastAsia="Times New Roman" w:hAnsi="Times New Roman" w:cs="Times New Roman"/>
          <w:color w:val="000000" w:themeColor="text1"/>
          <w:sz w:val="24"/>
          <w:szCs w:val="24"/>
          <w:lang w:val="et"/>
        </w:rPr>
        <w:t xml:space="preserve"> Seega põlevkivist elektri toomise lõppemise või jätkumise sotsiaalmajanduslikud mõjud </w:t>
      </w:r>
      <w:r w:rsidR="3AFEA672" w:rsidRPr="670393B9">
        <w:rPr>
          <w:rFonts w:ascii="Times New Roman" w:eastAsia="Times New Roman" w:hAnsi="Times New Roman" w:cs="Times New Roman"/>
          <w:color w:val="000000" w:themeColor="text1"/>
          <w:sz w:val="24"/>
          <w:szCs w:val="24"/>
          <w:lang w:val="et"/>
        </w:rPr>
        <w:t>on küll suured, kuid n</w:t>
      </w:r>
      <w:r w:rsidR="00FD42E9">
        <w:rPr>
          <w:rFonts w:ascii="Times New Roman" w:eastAsia="Times New Roman" w:hAnsi="Times New Roman" w:cs="Times New Roman"/>
          <w:color w:val="000000" w:themeColor="text1"/>
          <w:sz w:val="24"/>
          <w:szCs w:val="24"/>
          <w:lang w:val="et"/>
        </w:rPr>
        <w:t>eg</w:t>
      </w:r>
      <w:r w:rsidR="3AFEA672" w:rsidRPr="670393B9">
        <w:rPr>
          <w:rFonts w:ascii="Times New Roman" w:eastAsia="Times New Roman" w:hAnsi="Times New Roman" w:cs="Times New Roman"/>
          <w:color w:val="000000" w:themeColor="text1"/>
          <w:sz w:val="24"/>
          <w:szCs w:val="24"/>
          <w:lang w:val="et"/>
        </w:rPr>
        <w:t>atiivne koondmõju tööhõivele uute töökohtade loomise</w:t>
      </w:r>
      <w:r w:rsidR="00232B8E">
        <w:rPr>
          <w:rFonts w:ascii="Times New Roman" w:eastAsia="Times New Roman" w:hAnsi="Times New Roman" w:cs="Times New Roman"/>
          <w:color w:val="000000" w:themeColor="text1"/>
          <w:sz w:val="24"/>
          <w:szCs w:val="24"/>
          <w:lang w:val="et"/>
        </w:rPr>
        <w:t xml:space="preserve"> kaudu</w:t>
      </w:r>
      <w:r w:rsidR="3AFEA672" w:rsidRPr="670393B9">
        <w:rPr>
          <w:rFonts w:ascii="Times New Roman" w:eastAsia="Times New Roman" w:hAnsi="Times New Roman" w:cs="Times New Roman"/>
          <w:color w:val="000000" w:themeColor="text1"/>
          <w:sz w:val="24"/>
          <w:szCs w:val="24"/>
          <w:lang w:val="et"/>
        </w:rPr>
        <w:t xml:space="preserve"> ei ole suur.</w:t>
      </w:r>
      <w:r w:rsidR="2F2F8F09" w:rsidRPr="670393B9">
        <w:rPr>
          <w:rFonts w:ascii="Times New Roman" w:eastAsia="Times New Roman" w:hAnsi="Times New Roman" w:cs="Times New Roman"/>
          <w:color w:val="000000" w:themeColor="text1"/>
          <w:sz w:val="24"/>
          <w:szCs w:val="24"/>
          <w:lang w:val="et"/>
        </w:rPr>
        <w:t xml:space="preserve"> </w:t>
      </w:r>
      <w:r w:rsidR="00232B8E">
        <w:rPr>
          <w:rFonts w:ascii="Times New Roman" w:eastAsia="Times New Roman" w:hAnsi="Times New Roman" w:cs="Times New Roman"/>
          <w:color w:val="000000" w:themeColor="text1"/>
          <w:sz w:val="24"/>
          <w:szCs w:val="24"/>
          <w:lang w:val="et"/>
        </w:rPr>
        <w:t>Seetõttu ei saa</w:t>
      </w:r>
      <w:r w:rsidR="79264D7F" w:rsidRPr="630ECEC8">
        <w:rPr>
          <w:rFonts w:ascii="Times New Roman" w:eastAsia="Times New Roman" w:hAnsi="Times New Roman" w:cs="Times New Roman"/>
          <w:color w:val="000000" w:themeColor="text1"/>
          <w:sz w:val="24"/>
          <w:szCs w:val="24"/>
          <w:lang w:val="et"/>
        </w:rPr>
        <w:t xml:space="preserve"> kuni 2035. aastani eeldada kriitilisi mõjusid regiooni sotsiaalmajanduslikule olukorrale.</w:t>
      </w:r>
    </w:p>
    <w:p w14:paraId="23C16633" w14:textId="45112889" w:rsidR="617F1828" w:rsidRDefault="617F1828" w:rsidP="00BF64DC">
      <w:pPr>
        <w:pStyle w:val="paragraph"/>
        <w:spacing w:before="0" w:beforeAutospacing="0" w:after="0" w:afterAutospacing="0"/>
        <w:jc w:val="both"/>
        <w:rPr>
          <w:rFonts w:eastAsia="Arial"/>
          <w:color w:val="000000" w:themeColor="text1"/>
        </w:rPr>
      </w:pPr>
    </w:p>
    <w:p w14:paraId="6C05DB9E" w14:textId="5567EEB8" w:rsidR="008C0E07" w:rsidRDefault="5406401E" w:rsidP="7C84A48D">
      <w:pPr>
        <w:pStyle w:val="paragraph"/>
        <w:spacing w:before="0" w:beforeAutospacing="0" w:after="0" w:afterAutospacing="0"/>
        <w:jc w:val="both"/>
        <w:rPr>
          <w:rFonts w:eastAsia="Arial"/>
          <w:color w:val="000000" w:themeColor="text1"/>
        </w:rPr>
      </w:pPr>
      <w:r w:rsidRPr="7C84A48D">
        <w:rPr>
          <w:rFonts w:eastAsia="Arial"/>
          <w:color w:val="000000" w:themeColor="text1"/>
          <w:lang w:val="et"/>
        </w:rPr>
        <w:t xml:space="preserve">Viimaste aastatega sarnases mahus </w:t>
      </w:r>
      <w:r w:rsidR="1524B55C" w:rsidRPr="7C84A48D">
        <w:rPr>
          <w:rFonts w:eastAsia="Arial"/>
          <w:color w:val="000000" w:themeColor="text1"/>
          <w:lang w:val="et"/>
        </w:rPr>
        <w:t xml:space="preserve">põlevkivist </w:t>
      </w:r>
      <w:r w:rsidRPr="7C84A48D">
        <w:rPr>
          <w:rFonts w:eastAsia="Arial"/>
          <w:color w:val="000000" w:themeColor="text1"/>
          <w:lang w:val="et"/>
        </w:rPr>
        <w:t xml:space="preserve">vedelkütuste tootmiseks kulub </w:t>
      </w:r>
      <w:r w:rsidR="02A092B8" w:rsidRPr="7C84A48D">
        <w:rPr>
          <w:rFonts w:eastAsia="Arial"/>
          <w:color w:val="000000" w:themeColor="text1"/>
          <w:lang w:val="et"/>
        </w:rPr>
        <w:t>u</w:t>
      </w:r>
      <w:r w:rsidRPr="7C84A48D">
        <w:rPr>
          <w:rFonts w:eastAsia="Arial"/>
          <w:color w:val="000000" w:themeColor="text1"/>
          <w:lang w:val="et"/>
        </w:rPr>
        <w:t xml:space="preserve"> 8</w:t>
      </w:r>
      <w:r w:rsidR="02A092B8" w:rsidRPr="7C84A48D">
        <w:rPr>
          <w:rFonts w:eastAsia="Arial"/>
          <w:color w:val="000000" w:themeColor="text1"/>
          <w:lang w:val="et"/>
        </w:rPr>
        <w:t>–</w:t>
      </w:r>
      <w:r w:rsidRPr="7C84A48D">
        <w:rPr>
          <w:rFonts w:eastAsia="Arial"/>
          <w:color w:val="000000" w:themeColor="text1"/>
          <w:lang w:val="et"/>
        </w:rPr>
        <w:t>9 m</w:t>
      </w:r>
      <w:r w:rsidR="23D150FB" w:rsidRPr="7C84A48D">
        <w:rPr>
          <w:rFonts w:eastAsia="Arial"/>
          <w:color w:val="000000" w:themeColor="text1"/>
          <w:lang w:val="et"/>
        </w:rPr>
        <w:t>ln</w:t>
      </w:r>
      <w:r w:rsidRPr="7C84A48D">
        <w:rPr>
          <w:rFonts w:eastAsia="Arial"/>
          <w:color w:val="000000" w:themeColor="text1"/>
          <w:lang w:val="et"/>
        </w:rPr>
        <w:t xml:space="preserve"> t põlevkivi, mis on ligikaudu 80% kogu põlevkivi kaevandamismahust. Seega on elektritootmis</w:t>
      </w:r>
      <w:r w:rsidR="23D150FB" w:rsidRPr="7C84A48D">
        <w:rPr>
          <w:rFonts w:eastAsia="Arial"/>
          <w:color w:val="000000" w:themeColor="text1"/>
          <w:lang w:val="et"/>
        </w:rPr>
        <w:t>se</w:t>
      </w:r>
      <w:r w:rsidRPr="7C84A48D">
        <w:rPr>
          <w:rFonts w:eastAsia="Arial"/>
          <w:color w:val="000000" w:themeColor="text1"/>
          <w:lang w:val="et"/>
        </w:rPr>
        <w:t xml:space="preserve"> suunatava põlevkivi osakaal kaevandatavast põlevkivist turutingimuste ja õigusraamistiku tõttu viimastel aastatel </w:t>
      </w:r>
      <w:r w:rsidR="5365A3A3" w:rsidRPr="7C84A48D">
        <w:rPr>
          <w:rFonts w:eastAsia="Arial"/>
          <w:color w:val="000000" w:themeColor="text1"/>
          <w:lang w:val="et"/>
        </w:rPr>
        <w:t xml:space="preserve">oluliselt </w:t>
      </w:r>
      <w:r w:rsidRPr="7C84A48D">
        <w:rPr>
          <w:rFonts w:eastAsia="Arial"/>
          <w:color w:val="000000" w:themeColor="text1"/>
          <w:lang w:val="et"/>
        </w:rPr>
        <w:t xml:space="preserve">vähenenud. Kuni 2035. aastani ei nähta ette olulist muutust põlevkivist vedelkütuste tootmise mahtudes, seega säilib põlevkivitööstus valdavas osas kuni selle ajani ning selle vähenemise mõju avaldub peale 2035. </w:t>
      </w:r>
      <w:r w:rsidR="4ABA0A52" w:rsidRPr="7C84A48D">
        <w:rPr>
          <w:rFonts w:eastAsia="Arial"/>
          <w:color w:val="000000" w:themeColor="text1"/>
          <w:lang w:val="et"/>
        </w:rPr>
        <w:t>a</w:t>
      </w:r>
      <w:r w:rsidRPr="7C84A48D">
        <w:rPr>
          <w:rFonts w:eastAsia="Arial"/>
          <w:color w:val="000000" w:themeColor="text1"/>
          <w:lang w:val="et"/>
        </w:rPr>
        <w:t>astat</w:t>
      </w:r>
      <w:r w:rsidR="0D553F6F" w:rsidRPr="7C84A48D">
        <w:rPr>
          <w:rFonts w:eastAsia="Arial"/>
          <w:color w:val="000000" w:themeColor="text1"/>
          <w:lang w:val="et"/>
        </w:rPr>
        <w:t xml:space="preserve">. </w:t>
      </w:r>
      <w:r w:rsidR="3EDA5B7F" w:rsidRPr="7C84A48D">
        <w:rPr>
          <w:rFonts w:eastAsia="Arial"/>
          <w:color w:val="000000" w:themeColor="text1"/>
        </w:rPr>
        <w:t>Kuivõrd põlevkiviga seotud tööstuse mahud ei vähene oluliselt kuni 2035. aastani, siis 2030. aasta vaates ei ole sektoriga seotud mõjud tööhõivele olulised.</w:t>
      </w:r>
      <w:r w:rsidR="10914D18" w:rsidRPr="7C84A48D">
        <w:rPr>
          <w:rFonts w:eastAsia="Arial"/>
          <w:color w:val="000000" w:themeColor="text1"/>
        </w:rPr>
        <w:t xml:space="preserve"> Samas, tööstusharu sulgemise perspektiiv </w:t>
      </w:r>
      <w:r w:rsidR="3DE39866" w:rsidRPr="7C84A48D">
        <w:rPr>
          <w:rFonts w:eastAsia="Arial"/>
          <w:color w:val="000000" w:themeColor="text1"/>
        </w:rPr>
        <w:t>ja/</w:t>
      </w:r>
      <w:r w:rsidR="3FE909AF" w:rsidRPr="7C84A48D">
        <w:rPr>
          <w:rFonts w:eastAsia="Arial"/>
          <w:color w:val="000000" w:themeColor="text1"/>
        </w:rPr>
        <w:t xml:space="preserve">või ka naftaturu seis </w:t>
      </w:r>
      <w:r w:rsidR="10914D18" w:rsidRPr="7C84A48D">
        <w:rPr>
          <w:rFonts w:eastAsia="Arial"/>
          <w:color w:val="000000" w:themeColor="text1"/>
        </w:rPr>
        <w:t xml:space="preserve">võib </w:t>
      </w:r>
      <w:r w:rsidR="3FE909AF" w:rsidRPr="7C84A48D">
        <w:rPr>
          <w:rFonts w:eastAsia="Arial"/>
          <w:color w:val="000000" w:themeColor="text1"/>
        </w:rPr>
        <w:t>koondamise tuua ka varasemaks.</w:t>
      </w:r>
    </w:p>
    <w:p w14:paraId="55FA71DB" w14:textId="5E66B8D1" w:rsidR="008C0E07" w:rsidRDefault="008C0E07" w:rsidP="7C84A48D">
      <w:pPr>
        <w:spacing w:after="0" w:line="240" w:lineRule="auto"/>
        <w:jc w:val="both"/>
        <w:rPr>
          <w:rFonts w:eastAsia="Arial"/>
          <w:color w:val="000000" w:themeColor="text1"/>
          <w:lang w:val="et"/>
        </w:rPr>
      </w:pPr>
    </w:p>
    <w:p w14:paraId="02F20E81" w14:textId="4C7C9285" w:rsidR="6A8D1482" w:rsidRDefault="6A8D1482" w:rsidP="00872F3C">
      <w:pPr>
        <w:spacing w:after="0" w:line="240" w:lineRule="auto"/>
        <w:jc w:val="both"/>
        <w:rPr>
          <w:rFonts w:ascii="Times New Roman" w:eastAsia="Times New Roman" w:hAnsi="Times New Roman" w:cs="Times New Roman"/>
          <w:color w:val="000000" w:themeColor="text1"/>
          <w:sz w:val="24"/>
          <w:szCs w:val="24"/>
        </w:rPr>
      </w:pPr>
      <w:r w:rsidRPr="21289BBE">
        <w:rPr>
          <w:rFonts w:ascii="Times New Roman" w:eastAsia="Times New Roman" w:hAnsi="Times New Roman" w:cs="Times New Roman"/>
          <w:color w:val="000000" w:themeColor="text1"/>
          <w:sz w:val="24"/>
          <w:szCs w:val="24"/>
          <w:lang w:val="et"/>
        </w:rPr>
        <w:t xml:space="preserve">Põlevkiviõli tootmise lõpetamise korral väljub sektorist veel </w:t>
      </w:r>
      <w:r w:rsidR="00232B8E">
        <w:rPr>
          <w:rFonts w:ascii="Times New Roman" w:eastAsia="Times New Roman" w:hAnsi="Times New Roman" w:cs="Times New Roman"/>
          <w:color w:val="000000" w:themeColor="text1"/>
          <w:sz w:val="24"/>
          <w:szCs w:val="24"/>
          <w:lang w:val="et"/>
        </w:rPr>
        <w:t>u</w:t>
      </w:r>
      <w:r w:rsidRPr="21289BBE">
        <w:rPr>
          <w:rFonts w:ascii="Times New Roman" w:eastAsia="Times New Roman" w:hAnsi="Times New Roman" w:cs="Times New Roman"/>
          <w:color w:val="000000" w:themeColor="text1"/>
          <w:sz w:val="24"/>
          <w:szCs w:val="24"/>
          <w:lang w:val="et"/>
        </w:rPr>
        <w:t xml:space="preserve"> 5000 töötajat. Täiend- ja ümberõpet vajab põlevkivisektori vähenemisel umbes pool (2800 inimest) tänasest tööjõust</w:t>
      </w:r>
      <w:r w:rsidR="00232B8E">
        <w:rPr>
          <w:rFonts w:ascii="Times New Roman" w:eastAsia="Times New Roman" w:hAnsi="Times New Roman" w:cs="Times New Roman"/>
          <w:color w:val="000000" w:themeColor="text1"/>
          <w:sz w:val="24"/>
          <w:szCs w:val="24"/>
          <w:lang w:val="et"/>
        </w:rPr>
        <w:t>,</w:t>
      </w:r>
      <w:r w:rsidRPr="21289BBE">
        <w:rPr>
          <w:rFonts w:ascii="Times New Roman" w:eastAsia="Times New Roman" w:hAnsi="Times New Roman" w:cs="Times New Roman"/>
          <w:color w:val="000000" w:themeColor="text1"/>
          <w:sz w:val="24"/>
          <w:szCs w:val="24"/>
          <w:lang w:val="et"/>
        </w:rPr>
        <w:t xml:space="preserve"> kuivõrd nende ametikohad on tihedalt seotud põlevkivi spetsiifikaga. Tei</w:t>
      </w:r>
      <w:r w:rsidR="00232B8E">
        <w:rPr>
          <w:rFonts w:ascii="Times New Roman" w:eastAsia="Times New Roman" w:hAnsi="Times New Roman" w:cs="Times New Roman"/>
          <w:color w:val="000000" w:themeColor="text1"/>
          <w:sz w:val="24"/>
          <w:szCs w:val="24"/>
          <w:lang w:val="et"/>
        </w:rPr>
        <w:t>sel</w:t>
      </w:r>
      <w:r w:rsidRPr="21289BBE">
        <w:rPr>
          <w:rFonts w:ascii="Times New Roman" w:eastAsia="Times New Roman" w:hAnsi="Times New Roman" w:cs="Times New Roman"/>
          <w:color w:val="000000" w:themeColor="text1"/>
          <w:sz w:val="24"/>
          <w:szCs w:val="24"/>
          <w:lang w:val="et"/>
        </w:rPr>
        <w:t xml:space="preserve"> pool</w:t>
      </w:r>
      <w:r w:rsidR="00232B8E">
        <w:rPr>
          <w:rFonts w:ascii="Times New Roman" w:eastAsia="Times New Roman" w:hAnsi="Times New Roman" w:cs="Times New Roman"/>
          <w:color w:val="000000" w:themeColor="text1"/>
          <w:sz w:val="24"/>
          <w:szCs w:val="24"/>
          <w:lang w:val="et"/>
        </w:rPr>
        <w:t>el</w:t>
      </w:r>
      <w:r w:rsidRPr="21289BBE">
        <w:rPr>
          <w:rFonts w:ascii="Times New Roman" w:eastAsia="Times New Roman" w:hAnsi="Times New Roman" w:cs="Times New Roman"/>
          <w:color w:val="000000" w:themeColor="text1"/>
          <w:sz w:val="24"/>
          <w:szCs w:val="24"/>
          <w:lang w:val="et"/>
        </w:rPr>
        <w:t xml:space="preserve"> tööjõust o</w:t>
      </w:r>
      <w:r w:rsidR="00232B8E">
        <w:rPr>
          <w:rFonts w:ascii="Times New Roman" w:eastAsia="Times New Roman" w:hAnsi="Times New Roman" w:cs="Times New Roman"/>
          <w:color w:val="000000" w:themeColor="text1"/>
          <w:sz w:val="24"/>
          <w:szCs w:val="24"/>
          <w:lang w:val="et"/>
        </w:rPr>
        <w:t>n</w:t>
      </w:r>
      <w:r w:rsidRPr="21289BBE">
        <w:rPr>
          <w:rFonts w:ascii="Times New Roman" w:eastAsia="Times New Roman" w:hAnsi="Times New Roman" w:cs="Times New Roman"/>
          <w:color w:val="000000" w:themeColor="text1"/>
          <w:sz w:val="24"/>
          <w:szCs w:val="24"/>
          <w:lang w:val="et"/>
        </w:rPr>
        <w:t xml:space="preserve"> oskusi, mis on lihtsamalt ülekantavad teistesse valdkondadesse, kuid ka nende puhul võib olla vajadus tööturuteenuste järele, et toetada tööotsinguid </w:t>
      </w:r>
      <w:r w:rsidRPr="79F28525">
        <w:rPr>
          <w:rFonts w:ascii="Times New Roman" w:eastAsia="Times New Roman" w:hAnsi="Times New Roman" w:cs="Times New Roman"/>
          <w:color w:val="000000" w:themeColor="text1"/>
          <w:sz w:val="24"/>
          <w:szCs w:val="24"/>
          <w:lang w:val="et"/>
        </w:rPr>
        <w:t>(</w:t>
      </w:r>
      <w:r w:rsidR="3ED5F161" w:rsidRPr="79F28525">
        <w:rPr>
          <w:rFonts w:ascii="Times New Roman" w:eastAsia="Times New Roman" w:hAnsi="Times New Roman" w:cs="Times New Roman"/>
          <w:color w:val="000000" w:themeColor="text1"/>
          <w:sz w:val="24"/>
          <w:szCs w:val="24"/>
          <w:lang w:val="et"/>
        </w:rPr>
        <w:t>„Ida-Virumaa majanduse ja tööturu kohandamine põlevkivitööstuse vähenemisega“</w:t>
      </w:r>
      <w:r w:rsidR="0C4B717F" w:rsidRPr="79F28525">
        <w:rPr>
          <w:rFonts w:ascii="Times New Roman" w:eastAsia="Times New Roman" w:hAnsi="Times New Roman" w:cs="Times New Roman"/>
          <w:color w:val="000000" w:themeColor="text1"/>
          <w:sz w:val="24"/>
          <w:szCs w:val="24"/>
          <w:lang w:val="et"/>
        </w:rPr>
        <w:t xml:space="preserve"> </w:t>
      </w:r>
      <w:proofErr w:type="spellStart"/>
      <w:r w:rsidR="0C4B717F" w:rsidRPr="79F28525">
        <w:rPr>
          <w:rFonts w:ascii="Times New Roman" w:eastAsia="Times New Roman" w:hAnsi="Times New Roman" w:cs="Times New Roman"/>
          <w:color w:val="000000" w:themeColor="text1"/>
          <w:sz w:val="24"/>
          <w:szCs w:val="24"/>
          <w:lang w:val="et"/>
        </w:rPr>
        <w:t>Praxis</w:t>
      </w:r>
      <w:proofErr w:type="spellEnd"/>
      <w:r w:rsidR="0C4B717F" w:rsidRPr="79F28525">
        <w:rPr>
          <w:rFonts w:ascii="Times New Roman" w:eastAsia="Times New Roman" w:hAnsi="Times New Roman" w:cs="Times New Roman"/>
          <w:color w:val="000000" w:themeColor="text1"/>
          <w:sz w:val="24"/>
          <w:szCs w:val="24"/>
          <w:lang w:val="et"/>
        </w:rPr>
        <w:t>,</w:t>
      </w:r>
      <w:r w:rsidRPr="21289BBE">
        <w:rPr>
          <w:rFonts w:ascii="Times New Roman" w:eastAsia="Times New Roman" w:hAnsi="Times New Roman" w:cs="Times New Roman"/>
          <w:color w:val="000000" w:themeColor="text1"/>
          <w:sz w:val="24"/>
          <w:szCs w:val="24"/>
          <w:lang w:val="et"/>
        </w:rPr>
        <w:t xml:space="preserve"> 2020</w:t>
      </w:r>
      <w:r w:rsidRPr="79F28525">
        <w:rPr>
          <w:rStyle w:val="Allmrkuseviide"/>
          <w:rFonts w:ascii="Times New Roman" w:eastAsia="Times New Roman" w:hAnsi="Times New Roman" w:cs="Times New Roman"/>
          <w:color w:val="000000" w:themeColor="text1"/>
          <w:sz w:val="24"/>
          <w:szCs w:val="24"/>
          <w:lang w:val="et"/>
        </w:rPr>
        <w:footnoteReference w:id="49"/>
      </w:r>
      <w:r w:rsidRPr="21289BBE">
        <w:rPr>
          <w:rFonts w:ascii="Times New Roman" w:eastAsia="Times New Roman" w:hAnsi="Times New Roman" w:cs="Times New Roman"/>
          <w:color w:val="000000" w:themeColor="text1"/>
          <w:sz w:val="24"/>
          <w:szCs w:val="24"/>
          <w:lang w:val="et"/>
        </w:rPr>
        <w:t xml:space="preserve">). KPMG </w:t>
      </w:r>
      <w:proofErr w:type="spellStart"/>
      <w:r w:rsidRPr="21289BBE">
        <w:rPr>
          <w:rFonts w:ascii="Times New Roman" w:eastAsia="Times New Roman" w:hAnsi="Times New Roman" w:cs="Times New Roman"/>
          <w:color w:val="000000" w:themeColor="text1"/>
          <w:sz w:val="24"/>
          <w:szCs w:val="24"/>
          <w:lang w:val="et"/>
        </w:rPr>
        <w:t>Balticsi</w:t>
      </w:r>
      <w:proofErr w:type="spellEnd"/>
      <w:r w:rsidRPr="21289BBE">
        <w:rPr>
          <w:rFonts w:ascii="Times New Roman" w:eastAsia="Times New Roman" w:hAnsi="Times New Roman" w:cs="Times New Roman"/>
          <w:color w:val="000000" w:themeColor="text1"/>
          <w:sz w:val="24"/>
          <w:szCs w:val="24"/>
          <w:lang w:val="et"/>
        </w:rPr>
        <w:t xml:space="preserve"> 2020. aastal tehtud uuringu „Põlevkiviõli väärtusahela loodav Eesti rahvuslik rikkus“ kohaselt toob üks töökoht põlevkivisektoris kaasa 1,3–3,9 kaudset töökohta teistes sektorites. See tähendab, et 2021. aasta jaanuaris põlevkivisektoris eksisteerinud 4737 töökohta võivad kaudselt mõjutada veel 6000–18</w:t>
      </w:r>
      <w:r w:rsidR="00835CD8">
        <w:rPr>
          <w:rFonts w:ascii="Times New Roman" w:eastAsia="Times New Roman" w:hAnsi="Times New Roman" w:cs="Times New Roman"/>
          <w:color w:val="000000" w:themeColor="text1"/>
          <w:sz w:val="24"/>
          <w:szCs w:val="24"/>
          <w:lang w:val="et"/>
        </w:rPr>
        <w:t xml:space="preserve"> </w:t>
      </w:r>
      <w:r w:rsidRPr="21289BBE">
        <w:rPr>
          <w:rFonts w:ascii="Times New Roman" w:eastAsia="Times New Roman" w:hAnsi="Times New Roman" w:cs="Times New Roman"/>
          <w:color w:val="000000" w:themeColor="text1"/>
          <w:sz w:val="24"/>
          <w:szCs w:val="24"/>
          <w:lang w:val="et"/>
        </w:rPr>
        <w:t>000 töökohta piirkonnas. Võttes arvesse, et kogu Ida-Virumaa töötava elanikkonna moodustab umbes 55 500 inimest, võib põlevkivisektor mõjutada 20–42% kõigist Ida-Virumaal hõivatutest</w:t>
      </w:r>
      <w:r w:rsidR="3D25CC93" w:rsidRPr="21289BBE">
        <w:rPr>
          <w:rFonts w:ascii="Times New Roman" w:eastAsia="Times New Roman" w:hAnsi="Times New Roman" w:cs="Times New Roman"/>
          <w:color w:val="000000" w:themeColor="text1"/>
          <w:sz w:val="24"/>
          <w:szCs w:val="24"/>
          <w:lang w:val="et"/>
        </w:rPr>
        <w:t>.</w:t>
      </w:r>
    </w:p>
    <w:p w14:paraId="321A059D" w14:textId="77777777" w:rsidR="008C0E07" w:rsidRDefault="008C0E07" w:rsidP="008C0E07">
      <w:pPr>
        <w:spacing w:after="0" w:line="240" w:lineRule="auto"/>
        <w:jc w:val="both"/>
        <w:rPr>
          <w:rFonts w:ascii="Times New Roman" w:eastAsia="Times New Roman" w:hAnsi="Times New Roman" w:cs="Times New Roman"/>
          <w:color w:val="000000" w:themeColor="text1"/>
          <w:sz w:val="24"/>
          <w:szCs w:val="24"/>
          <w:lang w:val="et"/>
        </w:rPr>
      </w:pPr>
    </w:p>
    <w:p w14:paraId="63E01036" w14:textId="2908A627" w:rsidR="6A8D1482" w:rsidRDefault="008C0E07" w:rsidP="00872F3C">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lang w:val="et"/>
        </w:rPr>
        <w:t>Kirjeldatud</w:t>
      </w:r>
      <w:r w:rsidR="6A8D1482" w:rsidRPr="21289BBE">
        <w:rPr>
          <w:rFonts w:ascii="Times New Roman" w:eastAsia="Times New Roman" w:hAnsi="Times New Roman" w:cs="Times New Roman"/>
          <w:color w:val="000000" w:themeColor="text1"/>
          <w:sz w:val="24"/>
          <w:szCs w:val="24"/>
          <w:lang w:val="et"/>
        </w:rPr>
        <w:t xml:space="preserve"> võimalikku mõju ulatust tuleks hinnata kui maksimaalset riski </w:t>
      </w:r>
      <w:r w:rsidR="5DF678D8" w:rsidRPr="670393B9">
        <w:rPr>
          <w:rFonts w:ascii="Times New Roman" w:eastAsia="Times New Roman" w:hAnsi="Times New Roman" w:cs="Times New Roman"/>
          <w:color w:val="000000" w:themeColor="text1"/>
          <w:sz w:val="24"/>
          <w:szCs w:val="24"/>
          <w:lang w:val="et"/>
        </w:rPr>
        <w:t>ning mõju ei sõltu üksnes konkreetsest meetmest</w:t>
      </w:r>
      <w:r w:rsidR="31E69BB5" w:rsidRPr="670393B9">
        <w:rPr>
          <w:rFonts w:ascii="Times New Roman" w:eastAsia="Times New Roman" w:hAnsi="Times New Roman" w:cs="Times New Roman"/>
          <w:color w:val="000000" w:themeColor="text1"/>
          <w:sz w:val="24"/>
          <w:szCs w:val="24"/>
          <w:lang w:val="et"/>
        </w:rPr>
        <w:t>.</w:t>
      </w:r>
      <w:r w:rsidR="31E69BB5" w:rsidRPr="21289BBE">
        <w:rPr>
          <w:rFonts w:ascii="Times New Roman" w:eastAsia="Times New Roman" w:hAnsi="Times New Roman" w:cs="Times New Roman"/>
          <w:color w:val="000000" w:themeColor="text1"/>
          <w:sz w:val="24"/>
          <w:szCs w:val="24"/>
          <w:lang w:val="et"/>
        </w:rPr>
        <w:t xml:space="preserve"> </w:t>
      </w:r>
      <w:r w:rsidR="6A8D1482" w:rsidRPr="21289BBE">
        <w:rPr>
          <w:rFonts w:ascii="Times New Roman" w:eastAsia="Times New Roman" w:hAnsi="Times New Roman" w:cs="Times New Roman"/>
          <w:color w:val="000000" w:themeColor="text1"/>
          <w:sz w:val="24"/>
          <w:szCs w:val="24"/>
          <w:lang w:val="et"/>
        </w:rPr>
        <w:t>Esiteks, pikaajalises vaates toimub ka loomulik tööturult väljumine. 2019. aastal oli põlevkivisektori töötajate keskmine vanus 47 aastat (</w:t>
      </w:r>
      <w:proofErr w:type="spellStart"/>
      <w:r w:rsidR="4BB6D948" w:rsidRPr="79F28525">
        <w:rPr>
          <w:rFonts w:ascii="Times New Roman" w:eastAsia="Times New Roman" w:hAnsi="Times New Roman" w:cs="Times New Roman"/>
          <w:color w:val="000000" w:themeColor="text1"/>
          <w:sz w:val="24"/>
          <w:szCs w:val="24"/>
          <w:lang w:val="et"/>
        </w:rPr>
        <w:t>Praxis</w:t>
      </w:r>
      <w:proofErr w:type="spellEnd"/>
      <w:r w:rsidR="4BB6D948" w:rsidRPr="79F28525">
        <w:rPr>
          <w:rFonts w:ascii="Times New Roman" w:eastAsia="Times New Roman" w:hAnsi="Times New Roman" w:cs="Times New Roman"/>
          <w:color w:val="000000" w:themeColor="text1"/>
          <w:sz w:val="24"/>
          <w:szCs w:val="24"/>
          <w:lang w:val="et"/>
        </w:rPr>
        <w:t>,</w:t>
      </w:r>
      <w:r w:rsidR="6A8D1482" w:rsidRPr="21289BBE">
        <w:rPr>
          <w:rFonts w:ascii="Times New Roman" w:eastAsia="Times New Roman" w:hAnsi="Times New Roman" w:cs="Times New Roman"/>
          <w:color w:val="000000" w:themeColor="text1"/>
          <w:sz w:val="24"/>
          <w:szCs w:val="24"/>
          <w:lang w:val="et"/>
        </w:rPr>
        <w:t xml:space="preserve"> 2020) ja OSKA tööjõu </w:t>
      </w:r>
      <w:proofErr w:type="spellStart"/>
      <w:r w:rsidR="28348918" w:rsidRPr="458356DB">
        <w:rPr>
          <w:rFonts w:ascii="Times New Roman" w:eastAsia="Times New Roman" w:hAnsi="Times New Roman" w:cs="Times New Roman"/>
          <w:color w:val="000000" w:themeColor="text1"/>
          <w:sz w:val="24"/>
          <w:szCs w:val="24"/>
          <w:lang w:val="et"/>
        </w:rPr>
        <w:t>üldprognoosi</w:t>
      </w:r>
      <w:proofErr w:type="spellEnd"/>
      <w:r w:rsidR="6A8D1482" w:rsidRPr="458356DB">
        <w:rPr>
          <w:rStyle w:val="Allmrkuseviide"/>
          <w:rFonts w:ascii="Times New Roman" w:eastAsia="Times New Roman" w:hAnsi="Times New Roman" w:cs="Times New Roman"/>
          <w:color w:val="000000" w:themeColor="text1"/>
          <w:sz w:val="24"/>
          <w:szCs w:val="24"/>
          <w:lang w:val="et"/>
        </w:rPr>
        <w:footnoteReference w:id="50"/>
      </w:r>
      <w:r w:rsidR="6A8D1482" w:rsidRPr="21289BBE">
        <w:rPr>
          <w:rFonts w:ascii="Times New Roman" w:eastAsia="Times New Roman" w:hAnsi="Times New Roman" w:cs="Times New Roman"/>
          <w:color w:val="000000" w:themeColor="text1"/>
          <w:sz w:val="24"/>
          <w:szCs w:val="24"/>
          <w:lang w:val="et"/>
        </w:rPr>
        <w:t xml:space="preserve"> (2023) kohaselt siirdub mäetööstuses 2031. aastaks pensionile 24% töötajatest, arvestades sektori töötajate suhteliselt kõrget vanust, siis see osakaal pikemas vaates pigem suureneb. Võib eeldada, et kolmandik kuni pool sektoris 2024. aastal hõivatutest ei ole 2040</w:t>
      </w:r>
      <w:r w:rsidR="00835CD8">
        <w:rPr>
          <w:rFonts w:ascii="Times New Roman" w:eastAsia="Times New Roman" w:hAnsi="Times New Roman" w:cs="Times New Roman"/>
          <w:color w:val="000000" w:themeColor="text1"/>
          <w:sz w:val="24"/>
          <w:szCs w:val="24"/>
          <w:lang w:val="et"/>
        </w:rPr>
        <w:t>.</w:t>
      </w:r>
      <w:r w:rsidR="6A8D1482" w:rsidRPr="21289BBE">
        <w:rPr>
          <w:rFonts w:ascii="Times New Roman" w:eastAsia="Times New Roman" w:hAnsi="Times New Roman" w:cs="Times New Roman"/>
          <w:color w:val="000000" w:themeColor="text1"/>
          <w:sz w:val="24"/>
          <w:szCs w:val="24"/>
          <w:lang w:val="et"/>
        </w:rPr>
        <w:t xml:space="preserve"> a</w:t>
      </w:r>
      <w:r w:rsidR="00835CD8">
        <w:rPr>
          <w:rFonts w:ascii="Times New Roman" w:eastAsia="Times New Roman" w:hAnsi="Times New Roman" w:cs="Times New Roman"/>
          <w:color w:val="000000" w:themeColor="text1"/>
          <w:sz w:val="24"/>
          <w:szCs w:val="24"/>
          <w:lang w:val="et"/>
        </w:rPr>
        <w:t>asta</w:t>
      </w:r>
      <w:r w:rsidR="6A8D1482" w:rsidRPr="21289BBE">
        <w:rPr>
          <w:rFonts w:ascii="Times New Roman" w:eastAsia="Times New Roman" w:hAnsi="Times New Roman" w:cs="Times New Roman"/>
          <w:color w:val="000000" w:themeColor="text1"/>
          <w:sz w:val="24"/>
          <w:szCs w:val="24"/>
          <w:lang w:val="et"/>
        </w:rPr>
        <w:t xml:space="preserve"> vaates tööturult (pensionile) väljumise tõttu valmis uutele töökohtadele liikuma. Vaesusriske, mis on seotud pensioni- või </w:t>
      </w:r>
      <w:r w:rsidR="00835CD8">
        <w:rPr>
          <w:rFonts w:ascii="Times New Roman" w:eastAsia="Times New Roman" w:hAnsi="Times New Roman" w:cs="Times New Roman"/>
          <w:color w:val="000000" w:themeColor="text1"/>
          <w:sz w:val="24"/>
          <w:szCs w:val="24"/>
          <w:lang w:val="et"/>
        </w:rPr>
        <w:t>muu</w:t>
      </w:r>
      <w:r w:rsidR="6A8D1482" w:rsidRPr="21289BBE">
        <w:rPr>
          <w:rFonts w:ascii="Times New Roman" w:eastAsia="Times New Roman" w:hAnsi="Times New Roman" w:cs="Times New Roman"/>
          <w:color w:val="000000" w:themeColor="text1"/>
          <w:sz w:val="24"/>
          <w:szCs w:val="24"/>
          <w:lang w:val="et"/>
        </w:rPr>
        <w:t xml:space="preserve"> poliitikaga, ei saa vahetult seostada sektori muutustega.</w:t>
      </w:r>
    </w:p>
    <w:p w14:paraId="7A163E3F" w14:textId="77777777" w:rsidR="008C0E07" w:rsidRDefault="008C0E07" w:rsidP="00872F3C">
      <w:pPr>
        <w:spacing w:after="0" w:line="240" w:lineRule="auto"/>
        <w:jc w:val="both"/>
        <w:rPr>
          <w:rFonts w:ascii="Times New Roman" w:eastAsia="Times New Roman" w:hAnsi="Times New Roman" w:cs="Times New Roman"/>
          <w:color w:val="000000" w:themeColor="text1"/>
          <w:sz w:val="24"/>
          <w:szCs w:val="24"/>
          <w:lang w:val="et"/>
        </w:rPr>
      </w:pPr>
    </w:p>
    <w:p w14:paraId="56A3FE8F" w14:textId="39F19222" w:rsidR="6A8D1482" w:rsidRDefault="6A8D1482" w:rsidP="00872F3C">
      <w:pPr>
        <w:spacing w:after="0" w:line="240" w:lineRule="auto"/>
        <w:jc w:val="both"/>
        <w:rPr>
          <w:rFonts w:ascii="Times New Roman" w:eastAsia="Times New Roman" w:hAnsi="Times New Roman" w:cs="Times New Roman"/>
          <w:color w:val="000000" w:themeColor="text1"/>
          <w:sz w:val="24"/>
          <w:szCs w:val="24"/>
        </w:rPr>
      </w:pPr>
      <w:r w:rsidRPr="21289BBE">
        <w:rPr>
          <w:rFonts w:ascii="Times New Roman" w:eastAsia="Times New Roman" w:hAnsi="Times New Roman" w:cs="Times New Roman"/>
          <w:color w:val="000000" w:themeColor="text1"/>
          <w:sz w:val="24"/>
          <w:szCs w:val="24"/>
          <w:lang w:val="et"/>
        </w:rPr>
        <w:lastRenderedPageBreak/>
        <w:t xml:space="preserve">Teiseks, Ida-Virumaal on sarnaselt teistele Tallinnast ja Tartust kaugemal asuvatele regioonidele toimumas tööealise elanikkonna </w:t>
      </w:r>
      <w:r w:rsidR="00835CD8">
        <w:rPr>
          <w:rFonts w:ascii="Times New Roman" w:eastAsia="Times New Roman" w:hAnsi="Times New Roman" w:cs="Times New Roman"/>
          <w:color w:val="000000" w:themeColor="text1"/>
          <w:sz w:val="24"/>
          <w:szCs w:val="24"/>
          <w:lang w:val="et"/>
        </w:rPr>
        <w:t xml:space="preserve">nn </w:t>
      </w:r>
      <w:proofErr w:type="spellStart"/>
      <w:r w:rsidRPr="21289BBE">
        <w:rPr>
          <w:rFonts w:ascii="Times New Roman" w:eastAsia="Times New Roman" w:hAnsi="Times New Roman" w:cs="Times New Roman"/>
          <w:color w:val="000000" w:themeColor="text1"/>
          <w:sz w:val="24"/>
          <w:szCs w:val="24"/>
          <w:lang w:val="et"/>
        </w:rPr>
        <w:t>kokkutõmbumine</w:t>
      </w:r>
      <w:proofErr w:type="spellEnd"/>
      <w:r w:rsidRPr="21289BBE">
        <w:rPr>
          <w:rFonts w:ascii="Times New Roman" w:eastAsia="Times New Roman" w:hAnsi="Times New Roman" w:cs="Times New Roman"/>
          <w:color w:val="000000" w:themeColor="text1"/>
          <w:sz w:val="24"/>
          <w:szCs w:val="24"/>
          <w:lang w:val="et"/>
        </w:rPr>
        <w:t xml:space="preserve"> – lähima 10</w:t>
      </w:r>
      <w:r w:rsidR="00835CD8" w:rsidRPr="630ECEC8">
        <w:rPr>
          <w:rFonts w:ascii="Times New Roman" w:eastAsia="Times New Roman" w:hAnsi="Times New Roman" w:cs="Times New Roman"/>
          <w:sz w:val="24"/>
          <w:szCs w:val="24"/>
        </w:rPr>
        <w:t>–</w:t>
      </w:r>
      <w:r w:rsidRPr="21289BBE">
        <w:rPr>
          <w:rFonts w:ascii="Times New Roman" w:eastAsia="Times New Roman" w:hAnsi="Times New Roman" w:cs="Times New Roman"/>
          <w:color w:val="000000" w:themeColor="text1"/>
          <w:sz w:val="24"/>
          <w:szCs w:val="24"/>
          <w:lang w:val="et"/>
        </w:rPr>
        <w:t>15 aasta jooksul väljub vanuse tõttu tööjõuturult oluliselt rohkem inimesi</w:t>
      </w:r>
      <w:r w:rsidR="00835CD8">
        <w:rPr>
          <w:rFonts w:ascii="Times New Roman" w:eastAsia="Times New Roman" w:hAnsi="Times New Roman" w:cs="Times New Roman"/>
          <w:color w:val="000000" w:themeColor="text1"/>
          <w:sz w:val="24"/>
          <w:szCs w:val="24"/>
          <w:lang w:val="et"/>
        </w:rPr>
        <w:t>,</w:t>
      </w:r>
      <w:r w:rsidRPr="21289BBE">
        <w:rPr>
          <w:rFonts w:ascii="Times New Roman" w:eastAsia="Times New Roman" w:hAnsi="Times New Roman" w:cs="Times New Roman"/>
          <w:color w:val="000000" w:themeColor="text1"/>
          <w:sz w:val="24"/>
          <w:szCs w:val="24"/>
          <w:lang w:val="et"/>
        </w:rPr>
        <w:t xml:space="preserve"> kui sinna siseneb. Maakonna demograafiline tööturusurveindeks on vähem kui 0,6, mis tähendab, et kahe tööjõuturult väljuva inimese kohta tuleb asemele vaid pisut enam kui üks noor. Kui ühe aastakäigu suurus vanusegrupis 50</w:t>
      </w:r>
      <w:r w:rsidR="00835CD8" w:rsidRPr="630ECEC8">
        <w:rPr>
          <w:rFonts w:ascii="Times New Roman" w:eastAsia="Times New Roman" w:hAnsi="Times New Roman" w:cs="Times New Roman"/>
          <w:sz w:val="24"/>
          <w:szCs w:val="24"/>
        </w:rPr>
        <w:t>–</w:t>
      </w:r>
      <w:r w:rsidRPr="21289BBE">
        <w:rPr>
          <w:rFonts w:ascii="Times New Roman" w:eastAsia="Times New Roman" w:hAnsi="Times New Roman" w:cs="Times New Roman"/>
          <w:color w:val="000000" w:themeColor="text1"/>
          <w:sz w:val="24"/>
          <w:szCs w:val="24"/>
          <w:lang w:val="et"/>
        </w:rPr>
        <w:t>59 on keskmiselt u 1850 inimest (vanusegrupp 60</w:t>
      </w:r>
      <w:r w:rsidR="00835CD8" w:rsidRPr="630ECEC8">
        <w:rPr>
          <w:rFonts w:ascii="Times New Roman" w:eastAsia="Times New Roman" w:hAnsi="Times New Roman" w:cs="Times New Roman"/>
          <w:sz w:val="24"/>
          <w:szCs w:val="24"/>
        </w:rPr>
        <w:t>–</w:t>
      </w:r>
      <w:r w:rsidRPr="21289BBE">
        <w:rPr>
          <w:rFonts w:ascii="Times New Roman" w:eastAsia="Times New Roman" w:hAnsi="Times New Roman" w:cs="Times New Roman"/>
          <w:color w:val="000000" w:themeColor="text1"/>
          <w:sz w:val="24"/>
          <w:szCs w:val="24"/>
          <w:lang w:val="et"/>
        </w:rPr>
        <w:t>69 on veel oluliselt suurem, keskmiselt u 2200 inimest aastakäigus), siis vanusegrupis 10</w:t>
      </w:r>
      <w:r w:rsidR="00835CD8" w:rsidRPr="630ECEC8">
        <w:rPr>
          <w:rFonts w:ascii="Times New Roman" w:eastAsia="Times New Roman" w:hAnsi="Times New Roman" w:cs="Times New Roman"/>
          <w:sz w:val="24"/>
          <w:szCs w:val="24"/>
        </w:rPr>
        <w:t>–</w:t>
      </w:r>
      <w:r w:rsidRPr="21289BBE">
        <w:rPr>
          <w:rFonts w:ascii="Times New Roman" w:eastAsia="Times New Roman" w:hAnsi="Times New Roman" w:cs="Times New Roman"/>
          <w:color w:val="000000" w:themeColor="text1"/>
          <w:sz w:val="24"/>
          <w:szCs w:val="24"/>
          <w:lang w:val="et"/>
        </w:rPr>
        <w:t>19 on keskmiselt u 1350 last ja noort (vanusegrupis 0</w:t>
      </w:r>
      <w:r w:rsidR="00835CD8" w:rsidRPr="630ECEC8">
        <w:rPr>
          <w:rFonts w:ascii="Times New Roman" w:eastAsia="Times New Roman" w:hAnsi="Times New Roman" w:cs="Times New Roman"/>
          <w:sz w:val="24"/>
          <w:szCs w:val="24"/>
        </w:rPr>
        <w:t>–</w:t>
      </w:r>
      <w:r w:rsidRPr="21289BBE">
        <w:rPr>
          <w:rFonts w:ascii="Times New Roman" w:eastAsia="Times New Roman" w:hAnsi="Times New Roman" w:cs="Times New Roman"/>
          <w:color w:val="000000" w:themeColor="text1"/>
          <w:sz w:val="24"/>
          <w:szCs w:val="24"/>
          <w:lang w:val="et"/>
        </w:rPr>
        <w:t>4 on vähem kui 1000 last aastakäigus). Tööjõu puudust aitab mõnevõrra leevendada tööea pikenemine, kuid see ei tasanda kaugeltki kiiresti süvenevat töökäte puudust.</w:t>
      </w:r>
    </w:p>
    <w:p w14:paraId="1780DCA0" w14:textId="77777777" w:rsidR="008C0E07" w:rsidRDefault="008C0E07" w:rsidP="008C0E07">
      <w:pPr>
        <w:spacing w:after="0" w:line="240" w:lineRule="auto"/>
        <w:jc w:val="both"/>
        <w:rPr>
          <w:rFonts w:ascii="Times New Roman" w:eastAsia="Times New Roman" w:hAnsi="Times New Roman" w:cs="Times New Roman"/>
          <w:color w:val="000000" w:themeColor="text1"/>
          <w:sz w:val="24"/>
          <w:szCs w:val="24"/>
          <w:lang w:val="et"/>
        </w:rPr>
      </w:pPr>
    </w:p>
    <w:p w14:paraId="749A3779" w14:textId="6EF6DB75" w:rsidR="6A8D1482" w:rsidRDefault="3B207611" w:rsidP="00872F3C">
      <w:pPr>
        <w:spacing w:after="0" w:line="240" w:lineRule="auto"/>
        <w:jc w:val="both"/>
        <w:rPr>
          <w:rFonts w:ascii="Times New Roman" w:eastAsia="Times New Roman" w:hAnsi="Times New Roman" w:cs="Times New Roman"/>
          <w:color w:val="000000" w:themeColor="text1"/>
          <w:sz w:val="24"/>
          <w:szCs w:val="24"/>
          <w:lang w:val="et"/>
        </w:rPr>
      </w:pPr>
      <w:r w:rsidRPr="21289BBE">
        <w:rPr>
          <w:rFonts w:ascii="Times New Roman" w:eastAsia="Times New Roman" w:hAnsi="Times New Roman" w:cs="Times New Roman"/>
          <w:color w:val="000000" w:themeColor="text1"/>
          <w:sz w:val="24"/>
          <w:szCs w:val="24"/>
          <w:lang w:val="et"/>
        </w:rPr>
        <w:t xml:space="preserve">Kolmandaks, </w:t>
      </w:r>
      <w:proofErr w:type="spellStart"/>
      <w:r w:rsidRPr="21289BBE">
        <w:rPr>
          <w:rFonts w:ascii="Times New Roman" w:eastAsia="Times New Roman" w:hAnsi="Times New Roman" w:cs="Times New Roman"/>
          <w:color w:val="000000" w:themeColor="text1"/>
          <w:sz w:val="24"/>
          <w:szCs w:val="24"/>
          <w:lang w:val="et"/>
        </w:rPr>
        <w:t>ÕÜFi</w:t>
      </w:r>
      <w:proofErr w:type="spellEnd"/>
      <w:r w:rsidRPr="21289BBE">
        <w:rPr>
          <w:rFonts w:ascii="Times New Roman" w:eastAsia="Times New Roman" w:hAnsi="Times New Roman" w:cs="Times New Roman"/>
          <w:color w:val="000000" w:themeColor="text1"/>
          <w:sz w:val="24"/>
          <w:szCs w:val="24"/>
          <w:lang w:val="et"/>
        </w:rPr>
        <w:t xml:space="preserve"> meetmete eesmärgid katavad juba 2030. a</w:t>
      </w:r>
      <w:r w:rsidR="00034B1B">
        <w:rPr>
          <w:rFonts w:ascii="Times New Roman" w:eastAsia="Times New Roman" w:hAnsi="Times New Roman" w:cs="Times New Roman"/>
          <w:color w:val="000000" w:themeColor="text1"/>
          <w:sz w:val="24"/>
          <w:szCs w:val="24"/>
          <w:lang w:val="et"/>
        </w:rPr>
        <w:t>asta</w:t>
      </w:r>
      <w:r w:rsidR="008C0E07">
        <w:rPr>
          <w:rFonts w:ascii="Times New Roman" w:eastAsia="Times New Roman" w:hAnsi="Times New Roman" w:cs="Times New Roman"/>
          <w:color w:val="000000" w:themeColor="text1"/>
          <w:sz w:val="24"/>
          <w:szCs w:val="24"/>
          <w:lang w:val="et"/>
        </w:rPr>
        <w:t>ks</w:t>
      </w:r>
      <w:r w:rsidRPr="21289BBE">
        <w:rPr>
          <w:rFonts w:ascii="Times New Roman" w:eastAsia="Times New Roman" w:hAnsi="Times New Roman" w:cs="Times New Roman"/>
          <w:color w:val="000000" w:themeColor="text1"/>
          <w:sz w:val="24"/>
          <w:szCs w:val="24"/>
          <w:lang w:val="et"/>
        </w:rPr>
        <w:t xml:space="preserve"> </w:t>
      </w:r>
      <w:r w:rsidR="008C0E07">
        <w:rPr>
          <w:rFonts w:ascii="Times New Roman" w:eastAsia="Times New Roman" w:hAnsi="Times New Roman" w:cs="Times New Roman"/>
          <w:color w:val="000000" w:themeColor="text1"/>
          <w:sz w:val="24"/>
          <w:szCs w:val="24"/>
          <w:lang w:val="et"/>
        </w:rPr>
        <w:t>u</w:t>
      </w:r>
      <w:r w:rsidRPr="21289BBE">
        <w:rPr>
          <w:rFonts w:ascii="Times New Roman" w:eastAsia="Times New Roman" w:hAnsi="Times New Roman" w:cs="Times New Roman"/>
          <w:color w:val="000000" w:themeColor="text1"/>
          <w:sz w:val="24"/>
          <w:szCs w:val="24"/>
          <w:lang w:val="et"/>
        </w:rPr>
        <w:t xml:space="preserve"> 15 000 inimese õppe- ja koolitustegevus</w:t>
      </w:r>
      <w:r w:rsidR="00835CD8">
        <w:rPr>
          <w:rFonts w:ascii="Times New Roman" w:eastAsia="Times New Roman" w:hAnsi="Times New Roman" w:cs="Times New Roman"/>
          <w:color w:val="000000" w:themeColor="text1"/>
          <w:sz w:val="24"/>
          <w:szCs w:val="24"/>
          <w:lang w:val="et"/>
        </w:rPr>
        <w:t>t</w:t>
      </w:r>
      <w:r w:rsidRPr="21289BBE">
        <w:rPr>
          <w:rFonts w:ascii="Times New Roman" w:eastAsia="Times New Roman" w:hAnsi="Times New Roman" w:cs="Times New Roman"/>
          <w:color w:val="000000" w:themeColor="text1"/>
          <w:sz w:val="24"/>
          <w:szCs w:val="24"/>
          <w:lang w:val="et"/>
        </w:rPr>
        <w:t xml:space="preserve"> ning toovad kaasa u 1300</w:t>
      </w:r>
      <w:r w:rsidR="00835CD8" w:rsidRPr="630ECEC8">
        <w:rPr>
          <w:rFonts w:ascii="Times New Roman" w:eastAsia="Times New Roman" w:hAnsi="Times New Roman" w:cs="Times New Roman"/>
          <w:sz w:val="24"/>
          <w:szCs w:val="24"/>
        </w:rPr>
        <w:t>–</w:t>
      </w:r>
      <w:r w:rsidRPr="21289BBE">
        <w:rPr>
          <w:rFonts w:ascii="Times New Roman" w:eastAsia="Times New Roman" w:hAnsi="Times New Roman" w:cs="Times New Roman"/>
          <w:color w:val="000000" w:themeColor="text1"/>
          <w:sz w:val="24"/>
          <w:szCs w:val="24"/>
          <w:lang w:val="et"/>
        </w:rPr>
        <w:t xml:space="preserve">1400 otsest töökohta. Seega peaksid </w:t>
      </w:r>
      <w:proofErr w:type="spellStart"/>
      <w:r w:rsidRPr="21289BBE">
        <w:rPr>
          <w:rFonts w:ascii="Times New Roman" w:eastAsia="Times New Roman" w:hAnsi="Times New Roman" w:cs="Times New Roman"/>
          <w:color w:val="000000" w:themeColor="text1"/>
          <w:sz w:val="24"/>
          <w:szCs w:val="24"/>
          <w:lang w:val="et"/>
        </w:rPr>
        <w:t>ÕÜFi</w:t>
      </w:r>
      <w:proofErr w:type="spellEnd"/>
      <w:r w:rsidRPr="21289BBE">
        <w:rPr>
          <w:rFonts w:ascii="Times New Roman" w:eastAsia="Times New Roman" w:hAnsi="Times New Roman" w:cs="Times New Roman"/>
          <w:color w:val="000000" w:themeColor="text1"/>
          <w:sz w:val="24"/>
          <w:szCs w:val="24"/>
          <w:lang w:val="et"/>
        </w:rPr>
        <w:t xml:space="preserve"> meetmed olema piisavad ja lühiajalises vaates isegi </w:t>
      </w:r>
      <w:proofErr w:type="spellStart"/>
      <w:r w:rsidRPr="21289BBE">
        <w:rPr>
          <w:rFonts w:ascii="Times New Roman" w:eastAsia="Times New Roman" w:hAnsi="Times New Roman" w:cs="Times New Roman"/>
          <w:color w:val="000000" w:themeColor="text1"/>
          <w:sz w:val="24"/>
          <w:szCs w:val="24"/>
          <w:lang w:val="et"/>
        </w:rPr>
        <w:t>ülepakkuvad</w:t>
      </w:r>
      <w:proofErr w:type="spellEnd"/>
      <w:r w:rsidRPr="21289BBE">
        <w:rPr>
          <w:rFonts w:ascii="Times New Roman" w:eastAsia="Times New Roman" w:hAnsi="Times New Roman" w:cs="Times New Roman"/>
          <w:color w:val="000000" w:themeColor="text1"/>
          <w:sz w:val="24"/>
          <w:szCs w:val="24"/>
          <w:lang w:val="et"/>
        </w:rPr>
        <w:t xml:space="preserve"> tööturu võimekuste arendamisel. Neljandaks, majanduse ja tööturu ümberkorraldamisel kujunevad ka uued väärtusahelad, seega nagu </w:t>
      </w:r>
      <w:r w:rsidR="00835CD8">
        <w:rPr>
          <w:rFonts w:ascii="Times New Roman" w:eastAsia="Times New Roman" w:hAnsi="Times New Roman" w:cs="Times New Roman"/>
          <w:color w:val="000000" w:themeColor="text1"/>
          <w:sz w:val="24"/>
          <w:szCs w:val="24"/>
          <w:lang w:val="et"/>
        </w:rPr>
        <w:t xml:space="preserve">on </w:t>
      </w:r>
      <w:r w:rsidRPr="21289BBE">
        <w:rPr>
          <w:rFonts w:ascii="Times New Roman" w:eastAsia="Times New Roman" w:hAnsi="Times New Roman" w:cs="Times New Roman"/>
          <w:color w:val="000000" w:themeColor="text1"/>
          <w:sz w:val="24"/>
          <w:szCs w:val="24"/>
          <w:lang w:val="et"/>
        </w:rPr>
        <w:t>põlevkivisektoris</w:t>
      </w:r>
      <w:r w:rsidR="00835CD8">
        <w:rPr>
          <w:rFonts w:ascii="Times New Roman" w:eastAsia="Times New Roman" w:hAnsi="Times New Roman" w:cs="Times New Roman"/>
          <w:color w:val="000000" w:themeColor="text1"/>
          <w:sz w:val="24"/>
          <w:szCs w:val="24"/>
          <w:lang w:val="et"/>
        </w:rPr>
        <w:t>,</w:t>
      </w:r>
      <w:r w:rsidRPr="21289BBE">
        <w:rPr>
          <w:rFonts w:ascii="Times New Roman" w:eastAsia="Times New Roman" w:hAnsi="Times New Roman" w:cs="Times New Roman"/>
          <w:color w:val="000000" w:themeColor="text1"/>
          <w:sz w:val="24"/>
          <w:szCs w:val="24"/>
          <w:lang w:val="et"/>
        </w:rPr>
        <w:t xml:space="preserve"> on ka teistes sektorites väärtusahelaga seotud suurem hulk töökohti kui vaid vahetult loodud töökohad. Näiteks toovad suuremad töötleva tööstuse investeeringud otseste töökohtade kõrval sarnaselt põlevkivitööstusele võrdväärselt kaudseid töökohti (teenindus, logistika jne), mistõttu kaudsete töökohtade vaates mõjud tasanduvad.</w:t>
      </w:r>
    </w:p>
    <w:p w14:paraId="591C7EF7" w14:textId="77777777" w:rsidR="008C0E07" w:rsidRDefault="008C0E07" w:rsidP="00E57547">
      <w:pPr>
        <w:spacing w:after="0" w:line="240" w:lineRule="auto"/>
        <w:jc w:val="both"/>
        <w:rPr>
          <w:rFonts w:ascii="Times New Roman" w:eastAsia="Times New Roman" w:hAnsi="Times New Roman" w:cs="Times New Roman"/>
          <w:color w:val="000000" w:themeColor="text1"/>
          <w:sz w:val="24"/>
          <w:szCs w:val="24"/>
          <w:lang w:val="et"/>
        </w:rPr>
      </w:pPr>
    </w:p>
    <w:p w14:paraId="260EB595" w14:textId="112528A7" w:rsidR="6402D600" w:rsidRDefault="2B413B17" w:rsidP="00E57547">
      <w:pPr>
        <w:spacing w:after="0" w:line="240" w:lineRule="auto"/>
        <w:jc w:val="both"/>
        <w:rPr>
          <w:rFonts w:ascii="Times New Roman" w:eastAsia="Times New Roman" w:hAnsi="Times New Roman" w:cs="Times New Roman"/>
          <w:color w:val="000000" w:themeColor="text1"/>
          <w:sz w:val="24"/>
          <w:szCs w:val="24"/>
          <w:lang w:val="et"/>
        </w:rPr>
      </w:pPr>
      <w:r w:rsidRPr="53577F2A">
        <w:rPr>
          <w:rFonts w:ascii="Times New Roman" w:eastAsia="Times New Roman" w:hAnsi="Times New Roman" w:cs="Times New Roman"/>
          <w:color w:val="000000" w:themeColor="text1"/>
          <w:sz w:val="24"/>
          <w:szCs w:val="24"/>
          <w:lang w:val="et"/>
        </w:rPr>
        <w:t>Uute t</w:t>
      </w:r>
      <w:r w:rsidR="63980D0E" w:rsidRPr="53577F2A">
        <w:rPr>
          <w:rFonts w:ascii="Times New Roman" w:eastAsia="Times New Roman" w:hAnsi="Times New Roman" w:cs="Times New Roman"/>
          <w:color w:val="000000" w:themeColor="text1"/>
          <w:sz w:val="24"/>
          <w:szCs w:val="24"/>
          <w:lang w:val="et"/>
        </w:rPr>
        <w:t>uule- ja päikeseelektr</w:t>
      </w:r>
      <w:r w:rsidR="3CCC875D" w:rsidRPr="53577F2A">
        <w:rPr>
          <w:rFonts w:ascii="Times New Roman" w:eastAsia="Times New Roman" w:hAnsi="Times New Roman" w:cs="Times New Roman"/>
          <w:color w:val="000000" w:themeColor="text1"/>
          <w:sz w:val="24"/>
          <w:szCs w:val="24"/>
          <w:lang w:val="et"/>
        </w:rPr>
        <w:t>ijaamade</w:t>
      </w:r>
      <w:r w:rsidR="63980D0E" w:rsidRPr="53577F2A">
        <w:rPr>
          <w:rFonts w:ascii="Times New Roman" w:eastAsia="Times New Roman" w:hAnsi="Times New Roman" w:cs="Times New Roman"/>
          <w:color w:val="000000" w:themeColor="text1"/>
          <w:sz w:val="24"/>
          <w:szCs w:val="24"/>
          <w:lang w:val="et"/>
        </w:rPr>
        <w:t xml:space="preserve">, elektri salvestamistehnoloogiate ja gaasielektrijaamade </w:t>
      </w:r>
      <w:r w:rsidR="43D0021C" w:rsidRPr="53577F2A">
        <w:rPr>
          <w:rFonts w:ascii="Times New Roman" w:eastAsia="Times New Roman" w:hAnsi="Times New Roman" w:cs="Times New Roman"/>
          <w:color w:val="000000" w:themeColor="text1"/>
          <w:sz w:val="24"/>
          <w:szCs w:val="24"/>
          <w:lang w:val="et"/>
        </w:rPr>
        <w:t>rajamise</w:t>
      </w:r>
      <w:r w:rsidR="12676874" w:rsidRPr="53577F2A">
        <w:rPr>
          <w:rFonts w:ascii="Times New Roman" w:eastAsia="Times New Roman" w:hAnsi="Times New Roman" w:cs="Times New Roman"/>
          <w:color w:val="000000" w:themeColor="text1"/>
          <w:sz w:val="24"/>
          <w:szCs w:val="24"/>
          <w:lang w:val="et"/>
        </w:rPr>
        <w:t xml:space="preserve"> korral </w:t>
      </w:r>
      <w:r w:rsidR="490A7730" w:rsidRPr="53577F2A">
        <w:rPr>
          <w:rFonts w:ascii="Times New Roman" w:eastAsia="Times New Roman" w:hAnsi="Times New Roman" w:cs="Times New Roman"/>
          <w:color w:val="000000" w:themeColor="text1"/>
          <w:sz w:val="24"/>
          <w:szCs w:val="24"/>
          <w:lang w:val="et"/>
        </w:rPr>
        <w:t>luuakse</w:t>
      </w:r>
      <w:r w:rsidR="4F2D3254" w:rsidRPr="53577F2A">
        <w:rPr>
          <w:rFonts w:ascii="Times New Roman" w:eastAsia="Times New Roman" w:hAnsi="Times New Roman" w:cs="Times New Roman"/>
          <w:color w:val="000000" w:themeColor="text1"/>
          <w:sz w:val="24"/>
          <w:szCs w:val="24"/>
          <w:lang w:val="et"/>
        </w:rPr>
        <w:t xml:space="preserve"> </w:t>
      </w:r>
      <w:r w:rsidR="6B005C7E" w:rsidRPr="53577F2A">
        <w:rPr>
          <w:rFonts w:ascii="Times New Roman" w:eastAsia="Times New Roman" w:hAnsi="Times New Roman" w:cs="Times New Roman"/>
          <w:color w:val="000000" w:themeColor="text1"/>
          <w:sz w:val="24"/>
          <w:szCs w:val="24"/>
          <w:lang w:val="et"/>
        </w:rPr>
        <w:t>m</w:t>
      </w:r>
      <w:r w:rsidR="63980D0E" w:rsidRPr="53577F2A">
        <w:rPr>
          <w:rFonts w:ascii="Times New Roman" w:eastAsia="Times New Roman" w:hAnsi="Times New Roman" w:cs="Times New Roman"/>
          <w:color w:val="000000" w:themeColor="text1"/>
          <w:sz w:val="24"/>
          <w:szCs w:val="24"/>
          <w:lang w:val="et"/>
        </w:rPr>
        <w:t>inisteeriumi tellitud kliimaneutraalse elektritootmise analüüsi</w:t>
      </w:r>
      <w:r w:rsidRPr="79F28525">
        <w:rPr>
          <w:rStyle w:val="Allmrkuseviide"/>
          <w:rFonts w:ascii="Times New Roman" w:eastAsia="Times New Roman" w:hAnsi="Times New Roman" w:cs="Times New Roman"/>
          <w:color w:val="000000" w:themeColor="text1"/>
          <w:sz w:val="24"/>
          <w:szCs w:val="24"/>
          <w:lang w:val="et"/>
        </w:rPr>
        <w:footnoteReference w:id="51"/>
      </w:r>
      <w:r w:rsidR="63980D0E" w:rsidRPr="53577F2A">
        <w:rPr>
          <w:rFonts w:ascii="Times New Roman" w:eastAsia="Times New Roman" w:hAnsi="Times New Roman" w:cs="Times New Roman"/>
          <w:color w:val="000000" w:themeColor="text1"/>
          <w:sz w:val="24"/>
          <w:szCs w:val="24"/>
          <w:lang w:val="et"/>
        </w:rPr>
        <w:t xml:space="preserve"> kohaselt</w:t>
      </w:r>
      <w:r w:rsidR="006A738A">
        <w:rPr>
          <w:rFonts w:ascii="Times New Roman" w:eastAsia="Times New Roman" w:hAnsi="Times New Roman" w:cs="Times New Roman"/>
          <w:color w:val="000000" w:themeColor="text1"/>
          <w:sz w:val="24"/>
          <w:szCs w:val="24"/>
          <w:lang w:val="et"/>
        </w:rPr>
        <w:t xml:space="preserve"> </w:t>
      </w:r>
      <w:r w:rsidR="63980D0E" w:rsidRPr="53577F2A">
        <w:rPr>
          <w:rFonts w:ascii="Times New Roman" w:eastAsia="Times New Roman" w:hAnsi="Times New Roman" w:cs="Times New Roman"/>
          <w:color w:val="000000" w:themeColor="text1"/>
          <w:sz w:val="24"/>
          <w:szCs w:val="24"/>
          <w:lang w:val="et"/>
        </w:rPr>
        <w:t>aastatel 2020</w:t>
      </w:r>
      <w:r w:rsidR="00835CD8" w:rsidRPr="630ECEC8">
        <w:rPr>
          <w:rFonts w:ascii="Times New Roman" w:eastAsia="Times New Roman" w:hAnsi="Times New Roman" w:cs="Times New Roman"/>
          <w:sz w:val="24"/>
          <w:szCs w:val="24"/>
        </w:rPr>
        <w:t>–</w:t>
      </w:r>
      <w:r w:rsidR="63980D0E" w:rsidRPr="53577F2A">
        <w:rPr>
          <w:rFonts w:ascii="Times New Roman" w:eastAsia="Times New Roman" w:hAnsi="Times New Roman" w:cs="Times New Roman"/>
          <w:color w:val="000000" w:themeColor="text1"/>
          <w:sz w:val="24"/>
          <w:szCs w:val="24"/>
          <w:lang w:val="et"/>
        </w:rPr>
        <w:t xml:space="preserve">2050 keskmiselt 1125 </w:t>
      </w:r>
      <w:r w:rsidR="00835CD8">
        <w:rPr>
          <w:rFonts w:ascii="Times New Roman" w:eastAsia="Times New Roman" w:hAnsi="Times New Roman" w:cs="Times New Roman"/>
          <w:color w:val="000000" w:themeColor="text1"/>
          <w:sz w:val="24"/>
          <w:szCs w:val="24"/>
          <w:lang w:val="et"/>
        </w:rPr>
        <w:t>uut</w:t>
      </w:r>
      <w:r w:rsidR="63980D0E" w:rsidRPr="53577F2A">
        <w:rPr>
          <w:rFonts w:ascii="Times New Roman" w:eastAsia="Times New Roman" w:hAnsi="Times New Roman" w:cs="Times New Roman"/>
          <w:color w:val="000000" w:themeColor="text1"/>
          <w:sz w:val="24"/>
          <w:szCs w:val="24"/>
          <w:lang w:val="et"/>
        </w:rPr>
        <w:t xml:space="preserve"> töökohta, millest enamik on elektritootmis</w:t>
      </w:r>
      <w:r w:rsidR="7F9BA0D2" w:rsidRPr="53577F2A">
        <w:rPr>
          <w:rFonts w:ascii="Times New Roman" w:eastAsia="Times New Roman" w:hAnsi="Times New Roman" w:cs="Times New Roman"/>
          <w:color w:val="000000" w:themeColor="text1"/>
          <w:sz w:val="24"/>
          <w:szCs w:val="24"/>
          <w:lang w:val="et"/>
        </w:rPr>
        <w:t>-</w:t>
      </w:r>
      <w:r w:rsidR="63980D0E" w:rsidRPr="53577F2A">
        <w:rPr>
          <w:rFonts w:ascii="Times New Roman" w:eastAsia="Times New Roman" w:hAnsi="Times New Roman" w:cs="Times New Roman"/>
          <w:color w:val="000000" w:themeColor="text1"/>
          <w:sz w:val="24"/>
          <w:szCs w:val="24"/>
          <w:lang w:val="et"/>
        </w:rPr>
        <w:t xml:space="preserve"> ja </w:t>
      </w:r>
      <w:r w:rsidR="076450C4" w:rsidRPr="53577F2A">
        <w:rPr>
          <w:rFonts w:ascii="Times New Roman" w:eastAsia="Times New Roman" w:hAnsi="Times New Roman" w:cs="Times New Roman"/>
          <w:color w:val="000000" w:themeColor="text1"/>
          <w:sz w:val="24"/>
          <w:szCs w:val="24"/>
          <w:lang w:val="et"/>
        </w:rPr>
        <w:t>tööstus</w:t>
      </w:r>
      <w:r w:rsidR="63980D0E" w:rsidRPr="53577F2A">
        <w:rPr>
          <w:rFonts w:ascii="Times New Roman" w:eastAsia="Times New Roman" w:hAnsi="Times New Roman" w:cs="Times New Roman"/>
          <w:color w:val="000000" w:themeColor="text1"/>
          <w:sz w:val="24"/>
          <w:szCs w:val="24"/>
          <w:lang w:val="et"/>
        </w:rPr>
        <w:t xml:space="preserve">sektoris. </w:t>
      </w:r>
      <w:r w:rsidR="4C4FE9C2" w:rsidRPr="53577F2A">
        <w:rPr>
          <w:rFonts w:ascii="Times New Roman" w:eastAsia="Times New Roman" w:hAnsi="Times New Roman" w:cs="Times New Roman"/>
          <w:color w:val="000000" w:themeColor="text1"/>
          <w:sz w:val="24"/>
          <w:szCs w:val="24"/>
          <w:lang w:val="et"/>
        </w:rPr>
        <w:t>Piirkondlikul tasandil on</w:t>
      </w:r>
      <w:r w:rsidR="5FF34968" w:rsidRPr="53577F2A">
        <w:rPr>
          <w:rFonts w:ascii="Times New Roman" w:eastAsia="Times New Roman" w:hAnsi="Times New Roman" w:cs="Times New Roman"/>
          <w:color w:val="000000" w:themeColor="text1"/>
          <w:sz w:val="24"/>
          <w:szCs w:val="24"/>
          <w:lang w:val="et"/>
        </w:rPr>
        <w:t xml:space="preserve"> suurim tööhõive juurdekasv</w:t>
      </w:r>
      <w:r w:rsidR="4C4FE9C2" w:rsidRPr="53577F2A">
        <w:rPr>
          <w:rFonts w:ascii="Times New Roman" w:eastAsia="Times New Roman" w:hAnsi="Times New Roman" w:cs="Times New Roman"/>
          <w:color w:val="000000" w:themeColor="text1"/>
          <w:sz w:val="24"/>
          <w:szCs w:val="24"/>
          <w:lang w:val="et"/>
        </w:rPr>
        <w:t xml:space="preserve"> Lõuna-Eestis ja Põhja-Eestis, samas </w:t>
      </w:r>
      <w:r w:rsidR="38F70406" w:rsidRPr="53577F2A">
        <w:rPr>
          <w:rFonts w:ascii="Times New Roman" w:eastAsia="Times New Roman" w:hAnsi="Times New Roman" w:cs="Times New Roman"/>
          <w:color w:val="000000" w:themeColor="text1"/>
          <w:sz w:val="24"/>
          <w:szCs w:val="24"/>
          <w:lang w:val="et"/>
        </w:rPr>
        <w:t xml:space="preserve">süsiniku püüdmise tehnoloogiate rakendamise korral ka </w:t>
      </w:r>
      <w:r w:rsidR="4C4FE9C2" w:rsidRPr="53577F2A">
        <w:rPr>
          <w:rFonts w:ascii="Times New Roman" w:eastAsia="Times New Roman" w:hAnsi="Times New Roman" w:cs="Times New Roman"/>
          <w:color w:val="000000" w:themeColor="text1"/>
          <w:sz w:val="24"/>
          <w:szCs w:val="24"/>
          <w:lang w:val="et"/>
        </w:rPr>
        <w:t>Kirde-Eestis</w:t>
      </w:r>
      <w:r w:rsidR="3DD0ADED" w:rsidRPr="53577F2A">
        <w:rPr>
          <w:rFonts w:ascii="Times New Roman" w:eastAsia="Times New Roman" w:hAnsi="Times New Roman" w:cs="Times New Roman"/>
          <w:color w:val="000000" w:themeColor="text1"/>
          <w:sz w:val="24"/>
          <w:szCs w:val="24"/>
          <w:lang w:val="et"/>
        </w:rPr>
        <w:t>, sh Ida-Virumaal</w:t>
      </w:r>
      <w:r w:rsidR="4C4FE9C2" w:rsidRPr="53577F2A">
        <w:rPr>
          <w:rFonts w:ascii="Times New Roman" w:eastAsia="Times New Roman" w:hAnsi="Times New Roman" w:cs="Times New Roman"/>
          <w:color w:val="000000" w:themeColor="text1"/>
          <w:sz w:val="24"/>
          <w:szCs w:val="24"/>
          <w:lang w:val="et"/>
        </w:rPr>
        <w:t>.</w:t>
      </w:r>
      <w:r w:rsidR="2B2BFFC2" w:rsidRPr="53577F2A">
        <w:rPr>
          <w:rFonts w:ascii="Times New Roman" w:eastAsia="Times New Roman" w:hAnsi="Times New Roman" w:cs="Times New Roman"/>
          <w:color w:val="000000" w:themeColor="text1"/>
          <w:sz w:val="24"/>
          <w:szCs w:val="24"/>
          <w:lang w:val="et"/>
        </w:rPr>
        <w:t xml:space="preserve"> 1000 MW meretuuleparkide rajamise ja opereerimise käigus luuakse Taastuvenergia Koja hinnangul</w:t>
      </w:r>
      <w:r w:rsidRPr="79F28525">
        <w:rPr>
          <w:rStyle w:val="Allmrkuseviide"/>
          <w:rFonts w:ascii="Times New Roman" w:eastAsia="Times New Roman" w:hAnsi="Times New Roman" w:cs="Times New Roman"/>
          <w:color w:val="000000" w:themeColor="text1"/>
          <w:sz w:val="24"/>
          <w:szCs w:val="24"/>
          <w:lang w:val="et"/>
        </w:rPr>
        <w:footnoteReference w:id="52"/>
      </w:r>
      <w:r w:rsidR="2B2BFFC2" w:rsidRPr="53577F2A">
        <w:rPr>
          <w:rFonts w:ascii="Times New Roman" w:eastAsia="Times New Roman" w:hAnsi="Times New Roman" w:cs="Times New Roman"/>
          <w:color w:val="000000" w:themeColor="text1"/>
          <w:sz w:val="24"/>
          <w:szCs w:val="24"/>
          <w:lang w:val="et"/>
        </w:rPr>
        <w:t xml:space="preserve"> </w:t>
      </w:r>
      <w:r w:rsidR="00835CD8">
        <w:rPr>
          <w:rFonts w:ascii="Times New Roman" w:eastAsia="Times New Roman" w:hAnsi="Times New Roman" w:cs="Times New Roman"/>
          <w:color w:val="000000" w:themeColor="text1"/>
          <w:sz w:val="24"/>
          <w:szCs w:val="24"/>
          <w:lang w:val="et"/>
        </w:rPr>
        <w:t>juurde</w:t>
      </w:r>
      <w:r w:rsidR="2B2BFFC2" w:rsidRPr="53577F2A">
        <w:rPr>
          <w:rFonts w:ascii="Times New Roman" w:eastAsia="Times New Roman" w:hAnsi="Times New Roman" w:cs="Times New Roman"/>
          <w:color w:val="000000" w:themeColor="text1"/>
          <w:sz w:val="24"/>
          <w:szCs w:val="24"/>
          <w:lang w:val="et"/>
        </w:rPr>
        <w:t xml:space="preserve"> 5683 otsest ja kaudset töökohta, kusjuures tööhõive kasvab ehitusperioodil 2,8% ja </w:t>
      </w:r>
      <w:r w:rsidR="00835CD8">
        <w:rPr>
          <w:rFonts w:ascii="Times New Roman" w:eastAsia="Times New Roman" w:hAnsi="Times New Roman" w:cs="Times New Roman"/>
          <w:color w:val="000000" w:themeColor="text1"/>
          <w:sz w:val="24"/>
          <w:szCs w:val="24"/>
          <w:lang w:val="et"/>
        </w:rPr>
        <w:t xml:space="preserve">selle </w:t>
      </w:r>
      <w:r w:rsidR="2B2BFFC2" w:rsidRPr="53577F2A">
        <w:rPr>
          <w:rFonts w:ascii="Times New Roman" w:eastAsia="Times New Roman" w:hAnsi="Times New Roman" w:cs="Times New Roman"/>
          <w:color w:val="000000" w:themeColor="text1"/>
          <w:sz w:val="24"/>
          <w:szCs w:val="24"/>
          <w:lang w:val="et"/>
        </w:rPr>
        <w:t>jär</w:t>
      </w:r>
      <w:r w:rsidR="00835CD8">
        <w:rPr>
          <w:rFonts w:ascii="Times New Roman" w:eastAsia="Times New Roman" w:hAnsi="Times New Roman" w:cs="Times New Roman"/>
          <w:color w:val="000000" w:themeColor="text1"/>
          <w:sz w:val="24"/>
          <w:szCs w:val="24"/>
          <w:lang w:val="et"/>
        </w:rPr>
        <w:t>el</w:t>
      </w:r>
      <w:r w:rsidR="2B2BFFC2" w:rsidRPr="53577F2A">
        <w:rPr>
          <w:rFonts w:ascii="Times New Roman" w:eastAsia="Times New Roman" w:hAnsi="Times New Roman" w:cs="Times New Roman"/>
          <w:color w:val="000000" w:themeColor="text1"/>
          <w:sz w:val="24"/>
          <w:szCs w:val="24"/>
          <w:lang w:val="et"/>
        </w:rPr>
        <w:t xml:space="preserve"> 1,5%.</w:t>
      </w:r>
    </w:p>
    <w:p w14:paraId="613B56E4" w14:textId="3F50F58B" w:rsidR="08370C2C" w:rsidRDefault="08370C2C" w:rsidP="00E57547">
      <w:pPr>
        <w:spacing w:after="0" w:line="240" w:lineRule="auto"/>
        <w:jc w:val="both"/>
        <w:rPr>
          <w:rFonts w:ascii="Times New Roman" w:eastAsia="Times New Roman" w:hAnsi="Times New Roman" w:cs="Times New Roman"/>
          <w:color w:val="000000" w:themeColor="text1"/>
          <w:sz w:val="24"/>
          <w:szCs w:val="24"/>
          <w:lang w:val="et"/>
        </w:rPr>
      </w:pPr>
    </w:p>
    <w:p w14:paraId="20C0A91B" w14:textId="77777777" w:rsidR="00D52365" w:rsidRPr="00277BFD" w:rsidRDefault="6EC54537" w:rsidP="00872F3C">
      <w:pPr>
        <w:spacing w:after="0" w:line="240" w:lineRule="auto"/>
        <w:jc w:val="both"/>
        <w:rPr>
          <w:rFonts w:ascii="Times New Roman" w:eastAsia="Times New Roman" w:hAnsi="Times New Roman" w:cs="Times New Roman"/>
          <w:b/>
          <w:bCs/>
          <w:i/>
          <w:iCs/>
          <w:sz w:val="24"/>
          <w:szCs w:val="24"/>
        </w:rPr>
      </w:pPr>
      <w:r w:rsidRPr="00277BFD">
        <w:rPr>
          <w:rStyle w:val="normaltextrun"/>
          <w:rFonts w:ascii="Times New Roman" w:eastAsia="Times New Roman" w:hAnsi="Times New Roman" w:cs="Times New Roman"/>
          <w:b/>
          <w:bCs/>
          <w:i/>
          <w:iCs/>
          <w:sz w:val="24"/>
          <w:szCs w:val="24"/>
        </w:rPr>
        <w:t>Mõju e</w:t>
      </w:r>
      <w:r w:rsidRPr="00277BFD">
        <w:rPr>
          <w:rFonts w:ascii="Times New Roman" w:eastAsia="Times New Roman" w:hAnsi="Times New Roman" w:cs="Times New Roman"/>
          <w:b/>
          <w:bCs/>
          <w:i/>
          <w:iCs/>
          <w:color w:val="000000" w:themeColor="text1"/>
          <w:sz w:val="24"/>
          <w:szCs w:val="24"/>
        </w:rPr>
        <w:t>lanike ja leibkondade majanduslikule olukorrale</w:t>
      </w:r>
    </w:p>
    <w:p w14:paraId="7748F96C" w14:textId="50CFF98D" w:rsidR="00D52365" w:rsidRDefault="6EC54537" w:rsidP="7C84A48D">
      <w:pPr>
        <w:pStyle w:val="Vahedeta"/>
        <w:jc w:val="both"/>
        <w:rPr>
          <w:rFonts w:ascii="Times New Roman" w:eastAsia="Times New Roman" w:hAnsi="Times New Roman" w:cs="Times New Roman"/>
          <w:color w:val="000000" w:themeColor="text1"/>
          <w:sz w:val="24"/>
          <w:szCs w:val="24"/>
        </w:rPr>
      </w:pPr>
      <w:r w:rsidRPr="7C84A48D">
        <w:rPr>
          <w:rFonts w:ascii="Times New Roman" w:eastAsia="Times New Roman" w:hAnsi="Times New Roman" w:cs="Times New Roman"/>
          <w:color w:val="000000" w:themeColor="text1"/>
          <w:sz w:val="24"/>
          <w:szCs w:val="24"/>
        </w:rPr>
        <w:t>Põlevkivisektori sulgemine ja se</w:t>
      </w:r>
      <w:r w:rsidR="53983020" w:rsidRPr="7C84A48D">
        <w:rPr>
          <w:rFonts w:ascii="Times New Roman" w:eastAsia="Times New Roman" w:hAnsi="Times New Roman" w:cs="Times New Roman"/>
          <w:color w:val="000000" w:themeColor="text1"/>
          <w:sz w:val="24"/>
          <w:szCs w:val="24"/>
        </w:rPr>
        <w:t>etõttu</w:t>
      </w:r>
      <w:r w:rsidRPr="7C84A48D">
        <w:rPr>
          <w:rFonts w:ascii="Times New Roman" w:eastAsia="Times New Roman" w:hAnsi="Times New Roman" w:cs="Times New Roman"/>
          <w:color w:val="000000" w:themeColor="text1"/>
          <w:sz w:val="24"/>
          <w:szCs w:val="24"/>
        </w:rPr>
        <w:t xml:space="preserve"> töötajatele töötasu kadumine võib Ida-Virumaal otsesesse vaesusriski langemise ohtu seada vähemalt 8000 inimest</w:t>
      </w:r>
      <w:r w:rsidR="53983020" w:rsidRPr="7C84A48D">
        <w:rPr>
          <w:rFonts w:ascii="Times New Roman" w:eastAsia="Times New Roman" w:hAnsi="Times New Roman" w:cs="Times New Roman"/>
          <w:color w:val="000000" w:themeColor="text1"/>
          <w:sz w:val="24"/>
          <w:szCs w:val="24"/>
        </w:rPr>
        <w:t xml:space="preserve"> (leibkonnaliikmed)</w:t>
      </w:r>
      <w:r w:rsidRPr="7C84A48D">
        <w:rPr>
          <w:rFonts w:ascii="Times New Roman" w:eastAsia="Times New Roman" w:hAnsi="Times New Roman" w:cs="Times New Roman"/>
          <w:color w:val="000000" w:themeColor="text1"/>
          <w:sz w:val="24"/>
          <w:szCs w:val="24"/>
        </w:rPr>
        <w:t>. Sektori kiire sulgemise korral on esmases toimetuleku riskirühmas üle 50-aastased madala või keskmise oskustasemega töötajad (üle 900 inimese), kes on seni olnud maakondlikus mõistes pigem suure töötasuga, kuid oskusspetsiifilised. Se</w:t>
      </w:r>
      <w:r w:rsidR="53983020" w:rsidRPr="7C84A48D">
        <w:rPr>
          <w:rFonts w:ascii="Times New Roman" w:eastAsia="Times New Roman" w:hAnsi="Times New Roman" w:cs="Times New Roman"/>
          <w:color w:val="000000" w:themeColor="text1"/>
          <w:sz w:val="24"/>
          <w:szCs w:val="24"/>
        </w:rPr>
        <w:t>etõttu</w:t>
      </w:r>
      <w:r w:rsidRPr="7C84A48D">
        <w:rPr>
          <w:rFonts w:ascii="Times New Roman" w:eastAsia="Times New Roman" w:hAnsi="Times New Roman" w:cs="Times New Roman"/>
          <w:color w:val="000000" w:themeColor="text1"/>
          <w:sz w:val="24"/>
          <w:szCs w:val="24"/>
        </w:rPr>
        <w:t xml:space="preserve"> on neil ka keerulisem kohe uut töökohta leida (eriti sama palgatasemega). Sellise stsenaariumi realiseerumine on realistlik vaid juhul, kui põlevkivisektori asemel ei teki uusi ettevõtteid ja töökohti</w:t>
      </w:r>
      <w:r w:rsidR="2F71DBD7" w:rsidRPr="7C84A48D">
        <w:rPr>
          <w:rFonts w:ascii="Times New Roman" w:eastAsia="Times New Roman" w:hAnsi="Times New Roman" w:cs="Times New Roman"/>
          <w:color w:val="000000" w:themeColor="text1"/>
          <w:sz w:val="24"/>
          <w:szCs w:val="24"/>
        </w:rPr>
        <w:t xml:space="preserve"> või inimesed kaotavad põlevkivisektoris töö juba varem</w:t>
      </w:r>
      <w:r w:rsidR="53983020" w:rsidRPr="7C84A48D">
        <w:rPr>
          <w:rFonts w:ascii="Times New Roman" w:eastAsia="Times New Roman" w:hAnsi="Times New Roman" w:cs="Times New Roman"/>
          <w:color w:val="000000" w:themeColor="text1"/>
          <w:sz w:val="24"/>
          <w:szCs w:val="24"/>
        </w:rPr>
        <w:t>,</w:t>
      </w:r>
      <w:r w:rsidR="2F71DBD7" w:rsidRPr="7C84A48D">
        <w:rPr>
          <w:rFonts w:ascii="Times New Roman" w:eastAsia="Times New Roman" w:hAnsi="Times New Roman" w:cs="Times New Roman"/>
          <w:color w:val="000000" w:themeColor="text1"/>
          <w:sz w:val="24"/>
          <w:szCs w:val="24"/>
        </w:rPr>
        <w:t xml:space="preserve"> arvestades </w:t>
      </w:r>
      <w:r w:rsidR="0BCA8C8C" w:rsidRPr="7C84A48D">
        <w:rPr>
          <w:rFonts w:ascii="Times New Roman" w:eastAsia="Times New Roman" w:hAnsi="Times New Roman" w:cs="Times New Roman"/>
          <w:color w:val="000000" w:themeColor="text1"/>
          <w:sz w:val="24"/>
          <w:szCs w:val="24"/>
        </w:rPr>
        <w:t>tööstuse sulgemise perspektiivi</w:t>
      </w:r>
      <w:r w:rsidRPr="7C84A48D">
        <w:rPr>
          <w:rFonts w:ascii="Times New Roman" w:eastAsia="Times New Roman" w:hAnsi="Times New Roman" w:cs="Times New Roman"/>
          <w:color w:val="000000" w:themeColor="text1"/>
          <w:sz w:val="24"/>
          <w:szCs w:val="24"/>
        </w:rPr>
        <w:t>. Õiglase ülemineku fondi meetmed on suunatud selle riski vähendamisele ja esialgsed projektid näitavad, et riskid ei realiseeru sellises mahus.</w:t>
      </w:r>
      <w:r>
        <w:t xml:space="preserve"> </w:t>
      </w:r>
      <w:r w:rsidRPr="7C84A48D">
        <w:rPr>
          <w:rFonts w:ascii="Times New Roman" w:eastAsia="Times New Roman" w:hAnsi="Times New Roman" w:cs="Times New Roman"/>
          <w:color w:val="000000" w:themeColor="text1"/>
          <w:sz w:val="24"/>
          <w:szCs w:val="24"/>
        </w:rPr>
        <w:t>2024. a</w:t>
      </w:r>
      <w:r w:rsidR="13907180" w:rsidRPr="7C84A48D">
        <w:rPr>
          <w:rFonts w:ascii="Times New Roman" w:eastAsia="Times New Roman" w:hAnsi="Times New Roman" w:cs="Times New Roman"/>
          <w:color w:val="000000" w:themeColor="text1"/>
          <w:sz w:val="24"/>
          <w:szCs w:val="24"/>
        </w:rPr>
        <w:t>asta</w:t>
      </w:r>
      <w:r w:rsidRPr="7C84A48D">
        <w:rPr>
          <w:rFonts w:ascii="Times New Roman" w:eastAsia="Times New Roman" w:hAnsi="Times New Roman" w:cs="Times New Roman"/>
          <w:color w:val="000000" w:themeColor="text1"/>
          <w:sz w:val="24"/>
          <w:szCs w:val="24"/>
        </w:rPr>
        <w:t xml:space="preserve"> aprilli seisuga on hinnatud, et </w:t>
      </w:r>
      <w:proofErr w:type="spellStart"/>
      <w:r w:rsidRPr="7C84A48D">
        <w:rPr>
          <w:rFonts w:ascii="Times New Roman" w:eastAsia="Times New Roman" w:hAnsi="Times New Roman" w:cs="Times New Roman"/>
          <w:color w:val="000000" w:themeColor="text1"/>
          <w:sz w:val="24"/>
          <w:szCs w:val="24"/>
        </w:rPr>
        <w:t>ÕÜFist</w:t>
      </w:r>
      <w:proofErr w:type="spellEnd"/>
      <w:r w:rsidRPr="7C84A48D">
        <w:rPr>
          <w:rFonts w:ascii="Times New Roman" w:eastAsia="Times New Roman" w:hAnsi="Times New Roman" w:cs="Times New Roman"/>
          <w:color w:val="000000" w:themeColor="text1"/>
          <w:sz w:val="24"/>
          <w:szCs w:val="24"/>
        </w:rPr>
        <w:t xml:space="preserve"> potentsiaalselt rahastatavate projektide toel loodud töökohtade arv on u 1300</w:t>
      </w:r>
      <w:r w:rsidR="53983020" w:rsidRPr="7C84A48D">
        <w:rPr>
          <w:rFonts w:ascii="Times New Roman" w:eastAsia="Times New Roman" w:hAnsi="Times New Roman" w:cs="Times New Roman"/>
          <w:sz w:val="24"/>
          <w:szCs w:val="24"/>
        </w:rPr>
        <w:t>–</w:t>
      </w:r>
      <w:r w:rsidRPr="7C84A48D">
        <w:rPr>
          <w:rFonts w:ascii="Times New Roman" w:eastAsia="Times New Roman" w:hAnsi="Times New Roman" w:cs="Times New Roman"/>
          <w:color w:val="000000" w:themeColor="text1"/>
          <w:sz w:val="24"/>
          <w:szCs w:val="24"/>
        </w:rPr>
        <w:t>1400</w:t>
      </w:r>
      <w:r w:rsidRPr="79F28525">
        <w:rPr>
          <w:rFonts w:ascii="Times New Roman" w:eastAsia="Times New Roman" w:hAnsi="Times New Roman" w:cs="Times New Roman"/>
          <w:color w:val="000000" w:themeColor="text1"/>
          <w:sz w:val="24"/>
          <w:szCs w:val="24"/>
        </w:rPr>
        <w:t>.</w:t>
      </w:r>
      <w:r w:rsidRPr="7C84A48D">
        <w:rPr>
          <w:rFonts w:ascii="Times New Roman" w:eastAsia="Times New Roman" w:hAnsi="Times New Roman" w:cs="Times New Roman"/>
          <w:color w:val="000000" w:themeColor="text1"/>
          <w:sz w:val="24"/>
          <w:szCs w:val="24"/>
        </w:rPr>
        <w:t xml:space="preserve"> Kokkuvõtvalt saab järeldada, et kuni 2030. a</w:t>
      </w:r>
      <w:r w:rsidR="13907180" w:rsidRPr="7C84A48D">
        <w:rPr>
          <w:rFonts w:ascii="Times New Roman" w:eastAsia="Times New Roman" w:hAnsi="Times New Roman" w:cs="Times New Roman"/>
          <w:color w:val="000000" w:themeColor="text1"/>
          <w:sz w:val="24"/>
          <w:szCs w:val="24"/>
        </w:rPr>
        <w:t>astani</w:t>
      </w:r>
      <w:r w:rsidRPr="7C84A48D">
        <w:rPr>
          <w:rFonts w:ascii="Times New Roman" w:eastAsia="Times New Roman" w:hAnsi="Times New Roman" w:cs="Times New Roman"/>
          <w:color w:val="000000" w:themeColor="text1"/>
          <w:sz w:val="24"/>
          <w:szCs w:val="24"/>
        </w:rPr>
        <w:t xml:space="preserve"> ei ulatu põlevkivisektoris vähenevate töökohtade arv </w:t>
      </w:r>
      <w:proofErr w:type="spellStart"/>
      <w:r w:rsidRPr="7C84A48D">
        <w:rPr>
          <w:rFonts w:ascii="Times New Roman" w:eastAsia="Times New Roman" w:hAnsi="Times New Roman" w:cs="Times New Roman"/>
          <w:color w:val="000000" w:themeColor="text1"/>
          <w:sz w:val="24"/>
          <w:szCs w:val="24"/>
        </w:rPr>
        <w:t>ÕÜFi</w:t>
      </w:r>
      <w:proofErr w:type="spellEnd"/>
      <w:r w:rsidRPr="7C84A48D">
        <w:rPr>
          <w:rFonts w:ascii="Times New Roman" w:eastAsia="Times New Roman" w:hAnsi="Times New Roman" w:cs="Times New Roman"/>
          <w:color w:val="000000" w:themeColor="text1"/>
          <w:sz w:val="24"/>
          <w:szCs w:val="24"/>
        </w:rPr>
        <w:t xml:space="preserve"> toel loodavate uute töökohtade arvuni ning vaatamata regiooni suhteliselt kõrgele töötuse määrale säilib struktuurne tööjõupuudus.</w:t>
      </w:r>
    </w:p>
    <w:p w14:paraId="6289BD9D" w14:textId="7B9ABB63" w:rsidR="008C0E07" w:rsidRDefault="008C0E07" w:rsidP="2B2CB921">
      <w:pPr>
        <w:spacing w:after="0" w:line="240" w:lineRule="auto"/>
        <w:jc w:val="both"/>
        <w:rPr>
          <w:rFonts w:ascii="Times New Roman" w:eastAsia="Times New Roman" w:hAnsi="Times New Roman" w:cs="Times New Roman"/>
          <w:color w:val="000000" w:themeColor="text1"/>
          <w:sz w:val="24"/>
          <w:szCs w:val="24"/>
          <w:highlight w:val="yellow"/>
          <w:lang w:val="et"/>
        </w:rPr>
      </w:pPr>
    </w:p>
    <w:p w14:paraId="6ECEF9A0" w14:textId="52E61735" w:rsidR="008C0E07" w:rsidRDefault="78D19CBF" w:rsidP="00EC12B1">
      <w:pPr>
        <w:spacing w:after="0" w:line="240" w:lineRule="auto"/>
        <w:jc w:val="both"/>
        <w:rPr>
          <w:rFonts w:ascii="Times New Roman" w:eastAsia="Times New Roman" w:hAnsi="Times New Roman" w:cs="Times New Roman"/>
          <w:b/>
          <w:bCs/>
          <w:color w:val="000000" w:themeColor="text1"/>
          <w:sz w:val="24"/>
          <w:szCs w:val="24"/>
        </w:rPr>
      </w:pPr>
      <w:bookmarkStart w:id="47" w:name="_Hlk172122702"/>
      <w:r w:rsidRPr="7C84A48D">
        <w:rPr>
          <w:rFonts w:ascii="Times New Roman" w:eastAsia="Times New Roman" w:hAnsi="Times New Roman" w:cs="Times New Roman"/>
          <w:b/>
          <w:bCs/>
          <w:color w:val="000000" w:themeColor="text1"/>
          <w:sz w:val="24"/>
          <w:szCs w:val="24"/>
        </w:rPr>
        <w:t>Mõju põlevkivitööstusele</w:t>
      </w:r>
    </w:p>
    <w:p w14:paraId="4769E536" w14:textId="77777777" w:rsidR="00723196" w:rsidRPr="00EC12B1" w:rsidRDefault="00723196" w:rsidP="00EC12B1">
      <w:pPr>
        <w:spacing w:after="0" w:line="240" w:lineRule="auto"/>
        <w:jc w:val="both"/>
        <w:rPr>
          <w:rFonts w:ascii="Times New Roman" w:eastAsia="Times New Roman" w:hAnsi="Times New Roman" w:cs="Times New Roman"/>
          <w:b/>
          <w:bCs/>
          <w:color w:val="000000" w:themeColor="text1"/>
          <w:sz w:val="24"/>
          <w:szCs w:val="24"/>
        </w:rPr>
      </w:pPr>
    </w:p>
    <w:p w14:paraId="0D004C3C" w14:textId="472903C2" w:rsidR="329B2281" w:rsidRDefault="13842A6A" w:rsidP="7C84A48D">
      <w:pPr>
        <w:spacing w:after="0" w:line="240" w:lineRule="auto"/>
        <w:jc w:val="both"/>
        <w:rPr>
          <w:rFonts w:ascii="Times New Roman" w:eastAsia="Times New Roman" w:hAnsi="Times New Roman" w:cs="Times New Roman"/>
          <w:color w:val="000000" w:themeColor="text1"/>
          <w:sz w:val="24"/>
          <w:szCs w:val="24"/>
          <w:lang w:val="et"/>
        </w:rPr>
      </w:pPr>
      <w:r w:rsidRPr="7C84A48D">
        <w:rPr>
          <w:rFonts w:ascii="Times New Roman" w:eastAsia="Times New Roman" w:hAnsi="Times New Roman" w:cs="Times New Roman"/>
          <w:color w:val="000000" w:themeColor="text1"/>
          <w:sz w:val="24"/>
          <w:szCs w:val="24"/>
          <w:lang w:val="et"/>
        </w:rPr>
        <w:lastRenderedPageBreak/>
        <w:t>Maapõueseaduse täiendamisega (435 SE) sätestatakse põlevkivi kaevandamiseks antavate keskkonnalubade menetluste tähtajali</w:t>
      </w:r>
      <w:r w:rsidR="49EAA0DB" w:rsidRPr="7C84A48D">
        <w:rPr>
          <w:rFonts w:ascii="Times New Roman" w:eastAsia="Times New Roman" w:hAnsi="Times New Roman" w:cs="Times New Roman"/>
          <w:color w:val="000000" w:themeColor="text1"/>
          <w:sz w:val="24"/>
          <w:szCs w:val="24"/>
          <w:lang w:val="et"/>
        </w:rPr>
        <w:t>n</w:t>
      </w:r>
      <w:r w:rsidRPr="7C84A48D">
        <w:rPr>
          <w:rFonts w:ascii="Times New Roman" w:eastAsia="Times New Roman" w:hAnsi="Times New Roman" w:cs="Times New Roman"/>
          <w:color w:val="000000" w:themeColor="text1"/>
          <w:sz w:val="24"/>
          <w:szCs w:val="24"/>
          <w:lang w:val="et"/>
        </w:rPr>
        <w:t>e peatumi</w:t>
      </w:r>
      <w:r w:rsidR="49EAA0DB" w:rsidRPr="7C84A48D">
        <w:rPr>
          <w:rFonts w:ascii="Times New Roman" w:eastAsia="Times New Roman" w:hAnsi="Times New Roman" w:cs="Times New Roman"/>
          <w:color w:val="000000" w:themeColor="text1"/>
          <w:sz w:val="24"/>
          <w:szCs w:val="24"/>
          <w:lang w:val="et"/>
        </w:rPr>
        <w:t>n</w:t>
      </w:r>
      <w:r w:rsidRPr="7C84A48D">
        <w:rPr>
          <w:rFonts w:ascii="Times New Roman" w:eastAsia="Times New Roman" w:hAnsi="Times New Roman" w:cs="Times New Roman"/>
          <w:color w:val="000000" w:themeColor="text1"/>
          <w:sz w:val="24"/>
          <w:szCs w:val="24"/>
          <w:lang w:val="et"/>
        </w:rPr>
        <w:t xml:space="preserve">e, kuni 2026. aasta 1. jaanuarini </w:t>
      </w:r>
      <w:r w:rsidR="49EAA0DB" w:rsidRPr="7C84A48D">
        <w:rPr>
          <w:rFonts w:ascii="Times New Roman" w:eastAsia="Times New Roman" w:hAnsi="Times New Roman" w:cs="Times New Roman"/>
          <w:color w:val="000000" w:themeColor="text1"/>
          <w:sz w:val="24"/>
          <w:szCs w:val="24"/>
          <w:lang w:val="et"/>
        </w:rPr>
        <w:t xml:space="preserve">peatuvad </w:t>
      </w:r>
      <w:r w:rsidRPr="7C84A48D">
        <w:rPr>
          <w:rFonts w:ascii="Times New Roman" w:eastAsia="Times New Roman" w:hAnsi="Times New Roman" w:cs="Times New Roman"/>
          <w:color w:val="000000" w:themeColor="text1"/>
          <w:sz w:val="24"/>
          <w:szCs w:val="24"/>
          <w:lang w:val="et"/>
        </w:rPr>
        <w:t>põlevkivi kaevandamisloa andmise või muutmise, s</w:t>
      </w:r>
      <w:r w:rsidR="48C6B5F6" w:rsidRPr="7C84A48D">
        <w:rPr>
          <w:rFonts w:ascii="Times New Roman" w:eastAsia="Times New Roman" w:hAnsi="Times New Roman" w:cs="Times New Roman"/>
          <w:color w:val="000000" w:themeColor="text1"/>
          <w:sz w:val="24"/>
          <w:szCs w:val="24"/>
          <w:lang w:val="et"/>
        </w:rPr>
        <w:t>h</w:t>
      </w:r>
      <w:r w:rsidRPr="7C84A48D">
        <w:rPr>
          <w:rFonts w:ascii="Times New Roman" w:eastAsia="Times New Roman" w:hAnsi="Times New Roman" w:cs="Times New Roman"/>
          <w:color w:val="000000" w:themeColor="text1"/>
          <w:sz w:val="24"/>
          <w:szCs w:val="24"/>
          <w:lang w:val="et"/>
        </w:rPr>
        <w:t xml:space="preserve"> mäeeraldise laiendamise taotluse menetlused</w:t>
      </w:r>
      <w:r w:rsidR="3BCD1E5B" w:rsidRPr="7C84A48D">
        <w:rPr>
          <w:rFonts w:ascii="Times New Roman" w:eastAsia="Times New Roman" w:hAnsi="Times New Roman" w:cs="Times New Roman"/>
          <w:color w:val="000000" w:themeColor="text1"/>
          <w:sz w:val="24"/>
          <w:szCs w:val="24"/>
          <w:lang w:val="et"/>
        </w:rPr>
        <w:t>.</w:t>
      </w:r>
      <w:r w:rsidR="08689D81" w:rsidRPr="7C84A48D">
        <w:rPr>
          <w:rFonts w:ascii="Times New Roman" w:eastAsia="Times New Roman" w:hAnsi="Times New Roman" w:cs="Times New Roman"/>
          <w:color w:val="000000" w:themeColor="text1"/>
          <w:sz w:val="24"/>
          <w:szCs w:val="24"/>
          <w:lang w:val="et"/>
        </w:rPr>
        <w:t xml:space="preserve"> </w:t>
      </w:r>
      <w:r w:rsidR="49EAA0DB" w:rsidRPr="7C84A48D">
        <w:rPr>
          <w:rFonts w:ascii="Times New Roman" w:eastAsia="Times New Roman" w:hAnsi="Times New Roman" w:cs="Times New Roman"/>
          <w:color w:val="000000" w:themeColor="text1"/>
          <w:sz w:val="24"/>
          <w:szCs w:val="24"/>
          <w:lang w:val="et"/>
        </w:rPr>
        <w:t xml:space="preserve">Kliimakindla majanduse </w:t>
      </w:r>
      <w:r w:rsidR="305F33EA" w:rsidRPr="7C84A48D">
        <w:rPr>
          <w:rFonts w:ascii="Times New Roman" w:eastAsia="Times New Roman" w:hAnsi="Times New Roman" w:cs="Times New Roman"/>
          <w:color w:val="000000" w:themeColor="text1"/>
          <w:sz w:val="24"/>
          <w:szCs w:val="24"/>
          <w:lang w:val="et"/>
        </w:rPr>
        <w:t xml:space="preserve">seaduse § 29 lõikes 5 sätestatakse, et uusi </w:t>
      </w:r>
      <w:r w:rsidR="3AA4EDDF" w:rsidRPr="7C84A48D">
        <w:rPr>
          <w:rFonts w:ascii="Times New Roman" w:eastAsia="Times New Roman" w:hAnsi="Times New Roman" w:cs="Times New Roman"/>
          <w:color w:val="000000" w:themeColor="text1"/>
          <w:sz w:val="24"/>
          <w:szCs w:val="24"/>
          <w:lang w:val="et"/>
        </w:rPr>
        <w:t>maavara kaevandamise lube antakse põlevkivi kaevandamiseks ainult selliste põlevkivikeemia või muude toodete tootmise eesmärgil, mida ei kasutata kütuse ega energiakandjana</w:t>
      </w:r>
      <w:r w:rsidR="49EAA0DB" w:rsidRPr="7C84A48D">
        <w:rPr>
          <w:rFonts w:ascii="Times New Roman" w:eastAsia="Times New Roman" w:hAnsi="Times New Roman" w:cs="Times New Roman"/>
          <w:color w:val="000000" w:themeColor="text1"/>
          <w:sz w:val="24"/>
          <w:szCs w:val="24"/>
          <w:lang w:val="et"/>
        </w:rPr>
        <w:t>.</w:t>
      </w:r>
      <w:r w:rsidR="53EC0403" w:rsidRPr="7C84A48D">
        <w:rPr>
          <w:rFonts w:ascii="Times New Roman" w:eastAsia="Times New Roman" w:hAnsi="Times New Roman" w:cs="Times New Roman"/>
          <w:color w:val="000000" w:themeColor="text1"/>
          <w:sz w:val="24"/>
          <w:szCs w:val="24"/>
          <w:lang w:val="et"/>
        </w:rPr>
        <w:t xml:space="preserve"> Lõige jõustub 1.</w:t>
      </w:r>
      <w:r w:rsidR="4DDB3A9F" w:rsidRPr="7C84A48D">
        <w:rPr>
          <w:rFonts w:ascii="Times New Roman" w:eastAsia="Times New Roman" w:hAnsi="Times New Roman" w:cs="Times New Roman"/>
          <w:color w:val="000000" w:themeColor="text1"/>
          <w:sz w:val="24"/>
          <w:szCs w:val="24"/>
          <w:lang w:val="et"/>
        </w:rPr>
        <w:t xml:space="preserve"> </w:t>
      </w:r>
      <w:r w:rsidR="53EC0403" w:rsidRPr="7C84A48D">
        <w:rPr>
          <w:rFonts w:ascii="Times New Roman" w:eastAsia="Times New Roman" w:hAnsi="Times New Roman" w:cs="Times New Roman"/>
          <w:color w:val="000000" w:themeColor="text1"/>
          <w:sz w:val="24"/>
          <w:szCs w:val="24"/>
          <w:lang w:val="et"/>
        </w:rPr>
        <w:t>ja</w:t>
      </w:r>
      <w:r w:rsidR="545AFB82" w:rsidRPr="7C84A48D">
        <w:rPr>
          <w:rFonts w:ascii="Times New Roman" w:eastAsia="Times New Roman" w:hAnsi="Times New Roman" w:cs="Times New Roman"/>
          <w:color w:val="000000" w:themeColor="text1"/>
          <w:sz w:val="24"/>
          <w:szCs w:val="24"/>
          <w:lang w:val="et"/>
        </w:rPr>
        <w:t>anuaril 2026</w:t>
      </w:r>
      <w:r w:rsidR="49EAA0DB" w:rsidRPr="7C84A48D">
        <w:rPr>
          <w:rFonts w:ascii="Times New Roman" w:eastAsia="Times New Roman" w:hAnsi="Times New Roman" w:cs="Times New Roman"/>
          <w:color w:val="000000" w:themeColor="text1"/>
          <w:sz w:val="24"/>
          <w:szCs w:val="24"/>
          <w:lang w:val="et"/>
        </w:rPr>
        <w:t xml:space="preserve"> ja</w:t>
      </w:r>
      <w:r w:rsidR="1260D5F4" w:rsidRPr="7C84A48D">
        <w:rPr>
          <w:rFonts w:ascii="Times New Roman" w:eastAsia="Times New Roman" w:hAnsi="Times New Roman" w:cs="Times New Roman"/>
          <w:color w:val="000000" w:themeColor="text1"/>
          <w:sz w:val="24"/>
          <w:szCs w:val="24"/>
          <w:lang w:val="et"/>
        </w:rPr>
        <w:t xml:space="preserve"> ne</w:t>
      </w:r>
      <w:r w:rsidR="1D221913" w:rsidRPr="7C84A48D">
        <w:rPr>
          <w:rFonts w:ascii="Times New Roman" w:eastAsia="Times New Roman" w:hAnsi="Times New Roman" w:cs="Times New Roman"/>
          <w:color w:val="000000" w:themeColor="text1"/>
          <w:sz w:val="24"/>
          <w:szCs w:val="24"/>
          <w:lang w:val="et"/>
        </w:rPr>
        <w:t>id</w:t>
      </w:r>
      <w:r w:rsidR="474F02DB" w:rsidRPr="7C84A48D">
        <w:rPr>
          <w:rFonts w:ascii="Times New Roman" w:eastAsia="Times New Roman" w:hAnsi="Times New Roman" w:cs="Times New Roman"/>
          <w:color w:val="000000" w:themeColor="text1"/>
          <w:sz w:val="24"/>
          <w:szCs w:val="24"/>
          <w:lang w:val="et"/>
        </w:rPr>
        <w:t xml:space="preserve"> kaevandamis</w:t>
      </w:r>
      <w:r w:rsidR="1260D5F4" w:rsidRPr="7C84A48D">
        <w:rPr>
          <w:rFonts w:ascii="Times New Roman" w:eastAsia="Times New Roman" w:hAnsi="Times New Roman" w:cs="Times New Roman"/>
          <w:color w:val="000000" w:themeColor="text1"/>
          <w:sz w:val="24"/>
          <w:szCs w:val="24"/>
          <w:lang w:val="et"/>
        </w:rPr>
        <w:t>loa</w:t>
      </w:r>
      <w:r w:rsidR="49EAA0DB" w:rsidRPr="7C84A48D">
        <w:rPr>
          <w:rFonts w:ascii="Times New Roman" w:eastAsia="Times New Roman" w:hAnsi="Times New Roman" w:cs="Times New Roman"/>
          <w:color w:val="000000" w:themeColor="text1"/>
          <w:sz w:val="24"/>
          <w:szCs w:val="24"/>
          <w:lang w:val="et"/>
        </w:rPr>
        <w:t xml:space="preserve"> </w:t>
      </w:r>
      <w:r w:rsidR="1260D5F4" w:rsidRPr="7C84A48D">
        <w:rPr>
          <w:rFonts w:ascii="Times New Roman" w:eastAsia="Times New Roman" w:hAnsi="Times New Roman" w:cs="Times New Roman"/>
          <w:color w:val="000000" w:themeColor="text1"/>
          <w:sz w:val="24"/>
          <w:szCs w:val="24"/>
          <w:lang w:val="et"/>
        </w:rPr>
        <w:t>taotlus</w:t>
      </w:r>
      <w:r w:rsidR="4D072C58" w:rsidRPr="7C84A48D">
        <w:rPr>
          <w:rFonts w:ascii="Times New Roman" w:eastAsia="Times New Roman" w:hAnsi="Times New Roman" w:cs="Times New Roman"/>
          <w:color w:val="000000" w:themeColor="text1"/>
          <w:sz w:val="24"/>
          <w:szCs w:val="24"/>
          <w:lang w:val="et"/>
        </w:rPr>
        <w:t>i</w:t>
      </w:r>
      <w:r w:rsidR="1260D5F4" w:rsidRPr="7C84A48D">
        <w:rPr>
          <w:rFonts w:ascii="Times New Roman" w:eastAsia="Times New Roman" w:hAnsi="Times New Roman" w:cs="Times New Roman"/>
          <w:color w:val="000000" w:themeColor="text1"/>
          <w:sz w:val="24"/>
          <w:szCs w:val="24"/>
          <w:lang w:val="et"/>
        </w:rPr>
        <w:t>, mis on</w:t>
      </w:r>
      <w:r w:rsidR="4E01647A" w:rsidRPr="7C84A48D">
        <w:rPr>
          <w:rFonts w:ascii="Times New Roman" w:eastAsia="Times New Roman" w:hAnsi="Times New Roman" w:cs="Times New Roman"/>
          <w:color w:val="000000" w:themeColor="text1"/>
          <w:sz w:val="24"/>
          <w:szCs w:val="24"/>
          <w:lang w:val="et"/>
        </w:rPr>
        <w:t xml:space="preserve"> taotlejale tagastatud</w:t>
      </w:r>
      <w:r w:rsidR="49EAA0DB" w:rsidRPr="7C84A48D">
        <w:rPr>
          <w:rFonts w:ascii="Times New Roman" w:eastAsia="Times New Roman" w:hAnsi="Times New Roman" w:cs="Times New Roman"/>
          <w:color w:val="000000" w:themeColor="text1"/>
          <w:sz w:val="24"/>
          <w:szCs w:val="24"/>
          <w:lang w:val="et"/>
        </w:rPr>
        <w:t>,</w:t>
      </w:r>
      <w:r w:rsidR="4E01647A" w:rsidRPr="7C84A48D">
        <w:rPr>
          <w:rFonts w:ascii="Times New Roman" w:eastAsia="Times New Roman" w:hAnsi="Times New Roman" w:cs="Times New Roman"/>
          <w:color w:val="000000" w:themeColor="text1"/>
          <w:sz w:val="24"/>
          <w:szCs w:val="24"/>
          <w:lang w:val="et"/>
        </w:rPr>
        <w:t xml:space="preserve"> ei võeta </w:t>
      </w:r>
      <w:r w:rsidR="056279C5" w:rsidRPr="7C84A48D">
        <w:rPr>
          <w:rFonts w:ascii="Times New Roman" w:eastAsia="Times New Roman" w:hAnsi="Times New Roman" w:cs="Times New Roman"/>
          <w:color w:val="000000" w:themeColor="text1"/>
          <w:sz w:val="24"/>
          <w:szCs w:val="24"/>
          <w:lang w:val="et"/>
        </w:rPr>
        <w:t>2026.</w:t>
      </w:r>
      <w:r w:rsidR="49EAA0DB" w:rsidRPr="7C84A48D">
        <w:rPr>
          <w:rFonts w:ascii="Times New Roman" w:eastAsia="Times New Roman" w:hAnsi="Times New Roman" w:cs="Times New Roman"/>
          <w:color w:val="000000" w:themeColor="text1"/>
          <w:sz w:val="24"/>
          <w:szCs w:val="24"/>
          <w:lang w:val="et"/>
        </w:rPr>
        <w:t xml:space="preserve"> </w:t>
      </w:r>
      <w:r w:rsidR="056279C5" w:rsidRPr="7C84A48D">
        <w:rPr>
          <w:rFonts w:ascii="Times New Roman" w:eastAsia="Times New Roman" w:hAnsi="Times New Roman" w:cs="Times New Roman"/>
          <w:color w:val="000000" w:themeColor="text1"/>
          <w:sz w:val="24"/>
          <w:szCs w:val="24"/>
          <w:lang w:val="et"/>
        </w:rPr>
        <w:t>aasta 1.</w:t>
      </w:r>
      <w:r w:rsidR="6B8D880A" w:rsidRPr="7C84A48D">
        <w:rPr>
          <w:rFonts w:ascii="Times New Roman" w:eastAsia="Times New Roman" w:hAnsi="Times New Roman" w:cs="Times New Roman"/>
          <w:color w:val="000000" w:themeColor="text1"/>
          <w:sz w:val="24"/>
          <w:szCs w:val="24"/>
          <w:lang w:val="et"/>
        </w:rPr>
        <w:t xml:space="preserve"> </w:t>
      </w:r>
      <w:r w:rsidR="056279C5" w:rsidRPr="7C84A48D">
        <w:rPr>
          <w:rFonts w:ascii="Times New Roman" w:eastAsia="Times New Roman" w:hAnsi="Times New Roman" w:cs="Times New Roman"/>
          <w:color w:val="000000" w:themeColor="text1"/>
          <w:sz w:val="24"/>
          <w:szCs w:val="24"/>
          <w:lang w:val="et"/>
        </w:rPr>
        <w:t xml:space="preserve">jaanuarist </w:t>
      </w:r>
      <w:r w:rsidR="4E01647A" w:rsidRPr="7C84A48D">
        <w:rPr>
          <w:rFonts w:ascii="Times New Roman" w:eastAsia="Times New Roman" w:hAnsi="Times New Roman" w:cs="Times New Roman"/>
          <w:color w:val="000000" w:themeColor="text1"/>
          <w:sz w:val="24"/>
          <w:szCs w:val="24"/>
          <w:lang w:val="et"/>
        </w:rPr>
        <w:t xml:space="preserve">enam </w:t>
      </w:r>
      <w:r w:rsidR="64D3CA51" w:rsidRPr="7C84A48D">
        <w:rPr>
          <w:rFonts w:ascii="Times New Roman" w:eastAsia="Times New Roman" w:hAnsi="Times New Roman" w:cs="Times New Roman"/>
          <w:color w:val="000000" w:themeColor="text1"/>
          <w:sz w:val="24"/>
          <w:szCs w:val="24"/>
          <w:lang w:val="et"/>
        </w:rPr>
        <w:t xml:space="preserve">elektritootmise või põlevkiviõli tootmise eesmärgil </w:t>
      </w:r>
      <w:r w:rsidR="2D83FFDB" w:rsidRPr="7C84A48D">
        <w:rPr>
          <w:rFonts w:ascii="Times New Roman" w:eastAsia="Times New Roman" w:hAnsi="Times New Roman" w:cs="Times New Roman"/>
          <w:color w:val="000000" w:themeColor="text1"/>
          <w:sz w:val="24"/>
          <w:szCs w:val="24"/>
          <w:lang w:val="et"/>
        </w:rPr>
        <w:t xml:space="preserve">uuesti </w:t>
      </w:r>
      <w:r w:rsidR="643B31AB" w:rsidRPr="7C84A48D">
        <w:rPr>
          <w:rFonts w:ascii="Times New Roman" w:eastAsia="Times New Roman" w:hAnsi="Times New Roman" w:cs="Times New Roman"/>
          <w:color w:val="000000" w:themeColor="text1"/>
          <w:sz w:val="24"/>
          <w:szCs w:val="24"/>
          <w:lang w:val="et"/>
        </w:rPr>
        <w:t>menetlusse</w:t>
      </w:r>
      <w:r w:rsidR="25FB483B" w:rsidRPr="7C84A48D">
        <w:rPr>
          <w:rFonts w:ascii="Times New Roman" w:eastAsia="Times New Roman" w:hAnsi="Times New Roman" w:cs="Times New Roman"/>
          <w:color w:val="000000" w:themeColor="text1"/>
          <w:sz w:val="24"/>
          <w:szCs w:val="24"/>
          <w:lang w:val="et"/>
        </w:rPr>
        <w:t>.</w:t>
      </w:r>
    </w:p>
    <w:p w14:paraId="49697C3D" w14:textId="674774E0" w:rsidR="00724F2A" w:rsidRDefault="00724F2A" w:rsidP="7C84A48D">
      <w:pPr>
        <w:spacing w:after="0" w:line="240" w:lineRule="auto"/>
        <w:jc w:val="both"/>
        <w:rPr>
          <w:rFonts w:ascii="Times New Roman" w:eastAsia="Times New Roman" w:hAnsi="Times New Roman" w:cs="Times New Roman"/>
          <w:sz w:val="24"/>
          <w:szCs w:val="24"/>
          <w:lang w:val="et"/>
        </w:rPr>
      </w:pPr>
    </w:p>
    <w:p w14:paraId="282914D2" w14:textId="492758AC" w:rsidR="329B2281" w:rsidRDefault="1715FBD6" w:rsidP="7C84A48D">
      <w:pPr>
        <w:spacing w:after="0" w:line="240" w:lineRule="auto"/>
        <w:jc w:val="both"/>
        <w:rPr>
          <w:rFonts w:ascii="Times New Roman" w:eastAsia="Times New Roman" w:hAnsi="Times New Roman" w:cs="Times New Roman"/>
          <w:sz w:val="24"/>
          <w:szCs w:val="24"/>
          <w:lang w:val="et"/>
        </w:rPr>
      </w:pPr>
      <w:r w:rsidRPr="7C84A48D">
        <w:rPr>
          <w:rFonts w:ascii="Times New Roman" w:eastAsia="Times New Roman" w:hAnsi="Times New Roman" w:cs="Times New Roman"/>
          <w:sz w:val="24"/>
          <w:szCs w:val="24"/>
          <w:lang w:val="et"/>
        </w:rPr>
        <w:t xml:space="preserve">Loa andjale (Keskkonnaametile) on </w:t>
      </w:r>
      <w:r w:rsidR="49EAA0DB" w:rsidRPr="7C84A48D">
        <w:rPr>
          <w:rFonts w:ascii="Times New Roman" w:eastAsia="Times New Roman" w:hAnsi="Times New Roman" w:cs="Times New Roman"/>
          <w:sz w:val="24"/>
          <w:szCs w:val="24"/>
          <w:lang w:val="et"/>
        </w:rPr>
        <w:t xml:space="preserve">kolm ettevõtet </w:t>
      </w:r>
      <w:r w:rsidRPr="7C84A48D">
        <w:rPr>
          <w:rFonts w:ascii="Times New Roman" w:eastAsia="Times New Roman" w:hAnsi="Times New Roman" w:cs="Times New Roman"/>
          <w:sz w:val="24"/>
          <w:szCs w:val="24"/>
          <w:lang w:val="et"/>
        </w:rPr>
        <w:t>esita</w:t>
      </w:r>
      <w:r w:rsidR="49EAA0DB" w:rsidRPr="7C84A48D">
        <w:rPr>
          <w:rFonts w:ascii="Times New Roman" w:eastAsia="Times New Roman" w:hAnsi="Times New Roman" w:cs="Times New Roman"/>
          <w:sz w:val="24"/>
          <w:szCs w:val="24"/>
          <w:lang w:val="et"/>
        </w:rPr>
        <w:t>n</w:t>
      </w:r>
      <w:r w:rsidRPr="7C84A48D">
        <w:rPr>
          <w:rFonts w:ascii="Times New Roman" w:eastAsia="Times New Roman" w:hAnsi="Times New Roman" w:cs="Times New Roman"/>
          <w:sz w:val="24"/>
          <w:szCs w:val="24"/>
          <w:lang w:val="et"/>
        </w:rPr>
        <w:t xml:space="preserve">ud </w:t>
      </w:r>
      <w:r w:rsidR="49EAA0DB" w:rsidRPr="7C84A48D">
        <w:rPr>
          <w:rFonts w:ascii="Times New Roman" w:eastAsia="Times New Roman" w:hAnsi="Times New Roman" w:cs="Times New Roman"/>
          <w:sz w:val="24"/>
          <w:szCs w:val="24"/>
          <w:lang w:val="et"/>
        </w:rPr>
        <w:t xml:space="preserve">taotlused põlevkivi kaevandamiseks nii uutele mäeeraldistele kui ka lubade muutmiseks, sh mäeeraldiste laiendamiseks. </w:t>
      </w:r>
      <w:r w:rsidR="390669F1" w:rsidRPr="79F28525">
        <w:rPr>
          <w:rFonts w:ascii="Times New Roman" w:eastAsia="Times New Roman" w:hAnsi="Times New Roman" w:cs="Times New Roman"/>
          <w:sz w:val="24"/>
          <w:szCs w:val="24"/>
          <w:lang w:val="et"/>
        </w:rPr>
        <w:t>2024.aasta veebruarikuu</w:t>
      </w:r>
      <w:r w:rsidR="5A8D670E" w:rsidRPr="7C84A48D">
        <w:rPr>
          <w:rFonts w:ascii="Times New Roman" w:eastAsia="Times New Roman" w:hAnsi="Times New Roman" w:cs="Times New Roman"/>
          <w:sz w:val="24"/>
          <w:szCs w:val="24"/>
          <w:lang w:val="et"/>
        </w:rPr>
        <w:t xml:space="preserve"> seisuga on menetluses 12 kaevandamise loa taotlust või muutmise taotlust. </w:t>
      </w:r>
      <w:r w:rsidRPr="7C84A48D">
        <w:rPr>
          <w:rFonts w:ascii="Times New Roman" w:eastAsia="Times New Roman" w:hAnsi="Times New Roman" w:cs="Times New Roman"/>
          <w:sz w:val="24"/>
          <w:szCs w:val="24"/>
          <w:lang w:val="et"/>
        </w:rPr>
        <w:t xml:space="preserve"> </w:t>
      </w:r>
      <w:r w:rsidR="49EAA0DB" w:rsidRPr="7C84A48D">
        <w:rPr>
          <w:rFonts w:ascii="Times New Roman" w:eastAsia="Times New Roman" w:hAnsi="Times New Roman" w:cs="Times New Roman"/>
          <w:sz w:val="24"/>
          <w:szCs w:val="24"/>
          <w:lang w:val="et"/>
        </w:rPr>
        <w:t>I</w:t>
      </w:r>
      <w:r w:rsidRPr="7C84A48D">
        <w:rPr>
          <w:rFonts w:ascii="Times New Roman" w:eastAsia="Times New Roman" w:hAnsi="Times New Roman" w:cs="Times New Roman"/>
          <w:sz w:val="24"/>
          <w:szCs w:val="24"/>
          <w:lang w:val="et"/>
        </w:rPr>
        <w:t xml:space="preserve">gas taotluses </w:t>
      </w:r>
      <w:r w:rsidR="49EAA0DB" w:rsidRPr="7C84A48D">
        <w:rPr>
          <w:rFonts w:ascii="Times New Roman" w:eastAsia="Times New Roman" w:hAnsi="Times New Roman" w:cs="Times New Roman"/>
          <w:sz w:val="24"/>
          <w:szCs w:val="24"/>
          <w:lang w:val="et"/>
        </w:rPr>
        <w:t xml:space="preserve">on </w:t>
      </w:r>
      <w:r w:rsidRPr="7C84A48D">
        <w:rPr>
          <w:rFonts w:ascii="Times New Roman" w:eastAsia="Times New Roman" w:hAnsi="Times New Roman" w:cs="Times New Roman"/>
          <w:sz w:val="24"/>
          <w:szCs w:val="24"/>
          <w:lang w:val="et"/>
        </w:rPr>
        <w:t xml:space="preserve">taotletava põlevkivivaru kogus 70–160 </w:t>
      </w:r>
      <w:r w:rsidR="13048B31" w:rsidRPr="7C84A48D">
        <w:rPr>
          <w:rFonts w:ascii="Times New Roman" w:eastAsia="Times New Roman" w:hAnsi="Times New Roman" w:cs="Times New Roman"/>
          <w:sz w:val="24"/>
          <w:szCs w:val="24"/>
          <w:lang w:val="et"/>
        </w:rPr>
        <w:t>ml</w:t>
      </w:r>
      <w:r w:rsidR="69F30C9B" w:rsidRPr="7C84A48D">
        <w:rPr>
          <w:rFonts w:ascii="Times New Roman" w:eastAsia="Times New Roman" w:hAnsi="Times New Roman" w:cs="Times New Roman"/>
          <w:sz w:val="24"/>
          <w:szCs w:val="24"/>
          <w:lang w:val="et"/>
        </w:rPr>
        <w:t>n</w:t>
      </w:r>
      <w:r w:rsidRPr="7C84A48D">
        <w:rPr>
          <w:rFonts w:ascii="Times New Roman" w:eastAsia="Times New Roman" w:hAnsi="Times New Roman" w:cs="Times New Roman"/>
          <w:sz w:val="24"/>
          <w:szCs w:val="24"/>
          <w:lang w:val="et"/>
        </w:rPr>
        <w:t xml:space="preserve"> t, mille kaevandamisõigus pikendaks ettevõtte õigust maavara kaevanda</w:t>
      </w:r>
      <w:r w:rsidR="49EAA0DB" w:rsidRPr="7C84A48D">
        <w:rPr>
          <w:rFonts w:ascii="Times New Roman" w:eastAsia="Times New Roman" w:hAnsi="Times New Roman" w:cs="Times New Roman"/>
          <w:sz w:val="24"/>
          <w:szCs w:val="24"/>
          <w:lang w:val="et"/>
        </w:rPr>
        <w:t>da</w:t>
      </w:r>
      <w:r w:rsidRPr="7C84A48D">
        <w:rPr>
          <w:rFonts w:ascii="Times New Roman" w:eastAsia="Times New Roman" w:hAnsi="Times New Roman" w:cs="Times New Roman"/>
          <w:sz w:val="24"/>
          <w:szCs w:val="24"/>
          <w:lang w:val="et"/>
        </w:rPr>
        <w:t xml:space="preserve"> kuni 30 aastaks.</w:t>
      </w:r>
    </w:p>
    <w:p w14:paraId="69D63026" w14:textId="309D9807" w:rsidR="00724F2A" w:rsidRDefault="00724F2A" w:rsidP="00872F3C">
      <w:pPr>
        <w:spacing w:after="0" w:line="240" w:lineRule="auto"/>
        <w:jc w:val="both"/>
        <w:rPr>
          <w:rFonts w:ascii="Times New Roman" w:eastAsia="Times New Roman" w:hAnsi="Times New Roman" w:cs="Times New Roman"/>
          <w:color w:val="000000" w:themeColor="text1"/>
          <w:sz w:val="24"/>
          <w:szCs w:val="24"/>
          <w:lang w:val="et"/>
        </w:rPr>
      </w:pPr>
    </w:p>
    <w:p w14:paraId="389F0E1A" w14:textId="57082628" w:rsidR="329B2281" w:rsidRDefault="514DD15D" w:rsidP="00872F3C">
      <w:pPr>
        <w:spacing w:after="0" w:line="240" w:lineRule="auto"/>
        <w:jc w:val="both"/>
        <w:rPr>
          <w:rFonts w:ascii="Times New Roman" w:eastAsia="Times New Roman" w:hAnsi="Times New Roman" w:cs="Times New Roman"/>
          <w:color w:val="000000" w:themeColor="text1"/>
          <w:sz w:val="24"/>
          <w:szCs w:val="24"/>
          <w:lang w:val="et"/>
        </w:rPr>
      </w:pPr>
      <w:r w:rsidRPr="7C84A48D">
        <w:rPr>
          <w:rFonts w:ascii="Times New Roman" w:eastAsia="Times New Roman" w:hAnsi="Times New Roman" w:cs="Times New Roman"/>
          <w:color w:val="000000" w:themeColor="text1"/>
          <w:sz w:val="24"/>
          <w:szCs w:val="24"/>
          <w:lang w:val="et"/>
        </w:rPr>
        <w:t xml:space="preserve">Uutele aladele taotletakse kokku 683 </w:t>
      </w:r>
      <w:r w:rsidR="1B33A14C" w:rsidRPr="7C84A48D">
        <w:rPr>
          <w:rFonts w:ascii="Times New Roman" w:eastAsia="Times New Roman" w:hAnsi="Times New Roman" w:cs="Times New Roman"/>
          <w:color w:val="000000" w:themeColor="text1"/>
          <w:sz w:val="24"/>
          <w:szCs w:val="24"/>
          <w:lang w:val="et"/>
        </w:rPr>
        <w:t>m</w:t>
      </w:r>
      <w:r w:rsidR="7599DB03" w:rsidRPr="7C84A48D">
        <w:rPr>
          <w:rFonts w:ascii="Times New Roman" w:eastAsia="Times New Roman" w:hAnsi="Times New Roman" w:cs="Times New Roman"/>
          <w:color w:val="000000" w:themeColor="text1"/>
          <w:sz w:val="24"/>
          <w:szCs w:val="24"/>
          <w:lang w:val="et"/>
        </w:rPr>
        <w:t>l</w:t>
      </w:r>
      <w:r w:rsidR="49EAA0DB" w:rsidRPr="7C84A48D">
        <w:rPr>
          <w:rFonts w:ascii="Times New Roman" w:eastAsia="Times New Roman" w:hAnsi="Times New Roman" w:cs="Times New Roman"/>
          <w:color w:val="000000" w:themeColor="text1"/>
          <w:sz w:val="24"/>
          <w:szCs w:val="24"/>
          <w:lang w:val="et"/>
        </w:rPr>
        <w:t>n</w:t>
      </w:r>
      <w:r w:rsidRPr="7C84A48D">
        <w:rPr>
          <w:rFonts w:ascii="Times New Roman" w:eastAsia="Times New Roman" w:hAnsi="Times New Roman" w:cs="Times New Roman"/>
          <w:color w:val="000000" w:themeColor="text1"/>
          <w:sz w:val="24"/>
          <w:szCs w:val="24"/>
          <w:lang w:val="et"/>
        </w:rPr>
        <w:t xml:space="preserve"> t põlevkivi varu kaevandamise õigust</w:t>
      </w:r>
      <w:r w:rsidR="604DF892" w:rsidRPr="7C84A48D">
        <w:rPr>
          <w:rFonts w:ascii="Times New Roman" w:eastAsia="Times New Roman" w:hAnsi="Times New Roman" w:cs="Times New Roman"/>
          <w:color w:val="000000" w:themeColor="text1"/>
          <w:sz w:val="24"/>
          <w:szCs w:val="24"/>
          <w:lang w:val="et"/>
        </w:rPr>
        <w:t xml:space="preserve">, lisaks </w:t>
      </w:r>
      <w:r w:rsidRPr="7C84A48D">
        <w:rPr>
          <w:rFonts w:ascii="Times New Roman" w:eastAsia="Times New Roman" w:hAnsi="Times New Roman" w:cs="Times New Roman"/>
          <w:color w:val="000000" w:themeColor="text1"/>
          <w:sz w:val="24"/>
          <w:szCs w:val="24"/>
          <w:lang w:val="et"/>
        </w:rPr>
        <w:t xml:space="preserve">kehtivate lubadega alade laiendamiseks 98 </w:t>
      </w:r>
      <w:r w:rsidR="1B33A14C" w:rsidRPr="7C84A48D">
        <w:rPr>
          <w:rFonts w:ascii="Times New Roman" w:eastAsia="Times New Roman" w:hAnsi="Times New Roman" w:cs="Times New Roman"/>
          <w:color w:val="000000" w:themeColor="text1"/>
          <w:sz w:val="24"/>
          <w:szCs w:val="24"/>
          <w:lang w:val="et"/>
        </w:rPr>
        <w:t>m</w:t>
      </w:r>
      <w:r w:rsidR="49EAA0DB" w:rsidRPr="7C84A48D">
        <w:rPr>
          <w:rFonts w:ascii="Times New Roman" w:eastAsia="Times New Roman" w:hAnsi="Times New Roman" w:cs="Times New Roman"/>
          <w:color w:val="000000" w:themeColor="text1"/>
          <w:sz w:val="24"/>
          <w:szCs w:val="24"/>
          <w:lang w:val="et"/>
        </w:rPr>
        <w:t>ln</w:t>
      </w:r>
      <w:r w:rsidRPr="7C84A48D">
        <w:rPr>
          <w:rFonts w:ascii="Times New Roman" w:eastAsia="Times New Roman" w:hAnsi="Times New Roman" w:cs="Times New Roman"/>
          <w:color w:val="000000" w:themeColor="text1"/>
          <w:sz w:val="24"/>
          <w:szCs w:val="24"/>
          <w:lang w:val="et"/>
        </w:rPr>
        <w:t xml:space="preserve"> t.</w:t>
      </w:r>
    </w:p>
    <w:p w14:paraId="1029F796" w14:textId="77777777" w:rsidR="00760870" w:rsidRDefault="00760870" w:rsidP="00872F3C">
      <w:pPr>
        <w:spacing w:after="0" w:line="240" w:lineRule="auto"/>
        <w:jc w:val="both"/>
        <w:rPr>
          <w:rFonts w:ascii="Times New Roman" w:eastAsia="Times New Roman" w:hAnsi="Times New Roman" w:cs="Times New Roman"/>
          <w:color w:val="000000" w:themeColor="text1"/>
          <w:sz w:val="24"/>
          <w:szCs w:val="24"/>
          <w:lang w:val="et"/>
        </w:rPr>
      </w:pPr>
    </w:p>
    <w:p w14:paraId="23093D04" w14:textId="0C54FEF0" w:rsidR="329B2281" w:rsidRDefault="02CD0702" w:rsidP="00872F3C">
      <w:pPr>
        <w:spacing w:after="0" w:line="240" w:lineRule="auto"/>
        <w:jc w:val="both"/>
        <w:rPr>
          <w:rFonts w:ascii="Times New Roman" w:eastAsia="Times New Roman" w:hAnsi="Times New Roman" w:cs="Times New Roman"/>
          <w:color w:val="000000" w:themeColor="text1"/>
          <w:sz w:val="24"/>
          <w:szCs w:val="24"/>
          <w:lang w:val="et"/>
        </w:rPr>
      </w:pPr>
      <w:r w:rsidRPr="19CA0D9E">
        <w:rPr>
          <w:rFonts w:ascii="Times New Roman" w:eastAsia="Times New Roman" w:hAnsi="Times New Roman" w:cs="Times New Roman"/>
          <w:color w:val="000000" w:themeColor="text1"/>
          <w:sz w:val="24"/>
          <w:szCs w:val="24"/>
          <w:lang w:val="et"/>
        </w:rPr>
        <w:t>Uute mäeeraldiste loataotluse on esitanud kaks ettevõtet nelja mäeeraldise saamiseks. Taotlustes on kokku 682</w:t>
      </w:r>
      <w:r w:rsidR="00760870">
        <w:rPr>
          <w:rFonts w:ascii="Times New Roman" w:eastAsia="Times New Roman" w:hAnsi="Times New Roman" w:cs="Times New Roman"/>
          <w:color w:val="000000" w:themeColor="text1"/>
          <w:sz w:val="24"/>
          <w:szCs w:val="24"/>
          <w:lang w:val="et"/>
        </w:rPr>
        <w:t>,</w:t>
      </w:r>
      <w:r w:rsidRPr="19CA0D9E">
        <w:rPr>
          <w:rFonts w:ascii="Times New Roman" w:eastAsia="Times New Roman" w:hAnsi="Times New Roman" w:cs="Times New Roman"/>
          <w:color w:val="000000" w:themeColor="text1"/>
          <w:sz w:val="24"/>
          <w:szCs w:val="24"/>
          <w:lang w:val="et"/>
        </w:rPr>
        <w:t>548</w:t>
      </w:r>
      <w:r w:rsidR="4D87BBCD" w:rsidRPr="19CA0D9E">
        <w:rPr>
          <w:rFonts w:ascii="Times New Roman" w:eastAsia="Times New Roman" w:hAnsi="Times New Roman" w:cs="Times New Roman"/>
          <w:color w:val="000000" w:themeColor="text1"/>
          <w:sz w:val="24"/>
          <w:szCs w:val="24"/>
          <w:lang w:val="et"/>
        </w:rPr>
        <w:t xml:space="preserve"> </w:t>
      </w:r>
      <w:r w:rsidR="00760870">
        <w:rPr>
          <w:rFonts w:ascii="Times New Roman" w:eastAsia="Times New Roman" w:hAnsi="Times New Roman" w:cs="Times New Roman"/>
          <w:color w:val="000000" w:themeColor="text1"/>
          <w:sz w:val="24"/>
          <w:szCs w:val="24"/>
          <w:lang w:val="et"/>
        </w:rPr>
        <w:t>mln</w:t>
      </w:r>
      <w:r w:rsidRPr="19CA0D9E">
        <w:rPr>
          <w:rFonts w:ascii="Times New Roman" w:eastAsia="Times New Roman" w:hAnsi="Times New Roman" w:cs="Times New Roman"/>
          <w:color w:val="000000" w:themeColor="text1"/>
          <w:sz w:val="24"/>
          <w:szCs w:val="24"/>
          <w:lang w:val="et"/>
        </w:rPr>
        <w:t xml:space="preserve"> t põlevkivivaru:</w:t>
      </w:r>
    </w:p>
    <w:p w14:paraId="5D9A45D7" w14:textId="1434C476" w:rsidR="329B2281" w:rsidRDefault="72C6150C" w:rsidP="00872F3C">
      <w:pPr>
        <w:spacing w:after="0" w:line="240" w:lineRule="auto"/>
        <w:jc w:val="both"/>
        <w:rPr>
          <w:rFonts w:ascii="Times New Roman" w:eastAsia="Times New Roman" w:hAnsi="Times New Roman" w:cs="Times New Roman"/>
          <w:color w:val="000000" w:themeColor="text1"/>
          <w:sz w:val="24"/>
          <w:szCs w:val="24"/>
          <w:lang w:val="et"/>
        </w:rPr>
      </w:pPr>
      <w:r w:rsidRPr="7C84A48D">
        <w:rPr>
          <w:rFonts w:ascii="Times New Roman" w:eastAsia="Times New Roman" w:hAnsi="Times New Roman" w:cs="Times New Roman"/>
          <w:color w:val="000000" w:themeColor="text1"/>
          <w:sz w:val="24"/>
          <w:szCs w:val="24"/>
          <w:lang w:val="et"/>
        </w:rPr>
        <w:t>1</w:t>
      </w:r>
      <w:r w:rsidR="49EAA0DB" w:rsidRPr="7C84A48D">
        <w:rPr>
          <w:rFonts w:ascii="Times New Roman" w:eastAsia="Times New Roman" w:hAnsi="Times New Roman" w:cs="Times New Roman"/>
          <w:color w:val="000000" w:themeColor="text1"/>
          <w:sz w:val="24"/>
          <w:szCs w:val="24"/>
          <w:lang w:val="et"/>
        </w:rPr>
        <w:t>)</w:t>
      </w:r>
      <w:r w:rsidRPr="7C84A48D">
        <w:rPr>
          <w:rFonts w:ascii="Times New Roman" w:eastAsia="Times New Roman" w:hAnsi="Times New Roman" w:cs="Times New Roman"/>
          <w:color w:val="000000" w:themeColor="text1"/>
          <w:sz w:val="24"/>
          <w:szCs w:val="24"/>
          <w:lang w:val="et"/>
        </w:rPr>
        <w:t xml:space="preserve"> VKG Kaevandused OÜ taotlused </w:t>
      </w:r>
      <w:proofErr w:type="spellStart"/>
      <w:r w:rsidRPr="7C84A48D">
        <w:rPr>
          <w:rFonts w:ascii="Times New Roman" w:eastAsia="Times New Roman" w:hAnsi="Times New Roman" w:cs="Times New Roman"/>
          <w:color w:val="000000" w:themeColor="text1"/>
          <w:sz w:val="24"/>
          <w:szCs w:val="24"/>
          <w:lang w:val="et"/>
        </w:rPr>
        <w:t>Seli</w:t>
      </w:r>
      <w:proofErr w:type="spellEnd"/>
      <w:r w:rsidRPr="7C84A48D">
        <w:rPr>
          <w:rFonts w:ascii="Times New Roman" w:eastAsia="Times New Roman" w:hAnsi="Times New Roman" w:cs="Times New Roman"/>
          <w:color w:val="000000" w:themeColor="text1"/>
          <w:sz w:val="24"/>
          <w:szCs w:val="24"/>
          <w:lang w:val="et"/>
        </w:rPr>
        <w:t xml:space="preserve"> (150</w:t>
      </w:r>
      <w:r w:rsidR="49EAA0DB" w:rsidRPr="7C84A48D">
        <w:rPr>
          <w:rFonts w:ascii="Times New Roman" w:eastAsia="Times New Roman" w:hAnsi="Times New Roman" w:cs="Times New Roman"/>
          <w:color w:val="000000" w:themeColor="text1"/>
          <w:sz w:val="24"/>
          <w:szCs w:val="24"/>
          <w:lang w:val="et"/>
        </w:rPr>
        <w:t>,</w:t>
      </w:r>
      <w:r w:rsidRPr="7C84A48D">
        <w:rPr>
          <w:rFonts w:ascii="Times New Roman" w:eastAsia="Times New Roman" w:hAnsi="Times New Roman" w:cs="Times New Roman"/>
          <w:color w:val="000000" w:themeColor="text1"/>
          <w:sz w:val="24"/>
          <w:szCs w:val="24"/>
          <w:lang w:val="et"/>
        </w:rPr>
        <w:t xml:space="preserve">286 </w:t>
      </w:r>
      <w:r w:rsidR="49EAA0DB" w:rsidRPr="7C84A48D">
        <w:rPr>
          <w:rFonts w:ascii="Times New Roman" w:eastAsia="Times New Roman" w:hAnsi="Times New Roman" w:cs="Times New Roman"/>
          <w:color w:val="000000" w:themeColor="text1"/>
          <w:sz w:val="24"/>
          <w:szCs w:val="24"/>
          <w:lang w:val="et"/>
        </w:rPr>
        <w:t>mln</w:t>
      </w:r>
      <w:r w:rsidR="799F0CD2" w:rsidRPr="7C84A48D">
        <w:rPr>
          <w:rFonts w:ascii="Times New Roman" w:eastAsia="Times New Roman" w:hAnsi="Times New Roman" w:cs="Times New Roman"/>
          <w:color w:val="000000" w:themeColor="text1"/>
          <w:sz w:val="24"/>
          <w:szCs w:val="24"/>
          <w:lang w:val="et"/>
        </w:rPr>
        <w:t xml:space="preserve"> </w:t>
      </w:r>
      <w:r w:rsidRPr="7C84A48D">
        <w:rPr>
          <w:rFonts w:ascii="Times New Roman" w:eastAsia="Times New Roman" w:hAnsi="Times New Roman" w:cs="Times New Roman"/>
          <w:color w:val="000000" w:themeColor="text1"/>
          <w:sz w:val="24"/>
          <w:szCs w:val="24"/>
          <w:lang w:val="et"/>
        </w:rPr>
        <w:t>t, millest aktiivse tarbevaru kogus on 32</w:t>
      </w:r>
      <w:r w:rsidR="02A092B8" w:rsidRPr="7C84A48D">
        <w:rPr>
          <w:rFonts w:ascii="Times New Roman" w:eastAsia="Times New Roman" w:hAnsi="Times New Roman" w:cs="Times New Roman"/>
          <w:color w:val="000000" w:themeColor="text1"/>
          <w:sz w:val="24"/>
          <w:szCs w:val="24"/>
          <w:lang w:val="et"/>
        </w:rPr>
        <w:t> </w:t>
      </w:r>
      <w:r w:rsidRPr="7C84A48D">
        <w:rPr>
          <w:rFonts w:ascii="Times New Roman" w:eastAsia="Times New Roman" w:hAnsi="Times New Roman" w:cs="Times New Roman"/>
          <w:color w:val="000000" w:themeColor="text1"/>
          <w:sz w:val="24"/>
          <w:szCs w:val="24"/>
          <w:lang w:val="et"/>
        </w:rPr>
        <w:t xml:space="preserve">275 </w:t>
      </w:r>
      <w:r w:rsidR="00DE57C5" w:rsidRPr="7C84A48D">
        <w:rPr>
          <w:rFonts w:ascii="Times New Roman" w:eastAsia="Times New Roman" w:hAnsi="Times New Roman" w:cs="Times New Roman"/>
          <w:color w:val="000000" w:themeColor="text1"/>
          <w:sz w:val="24"/>
          <w:szCs w:val="24"/>
          <w:lang w:val="et"/>
        </w:rPr>
        <w:t xml:space="preserve">mln </w:t>
      </w:r>
      <w:r w:rsidRPr="7C84A48D">
        <w:rPr>
          <w:rFonts w:ascii="Times New Roman" w:eastAsia="Times New Roman" w:hAnsi="Times New Roman" w:cs="Times New Roman"/>
          <w:color w:val="000000" w:themeColor="text1"/>
          <w:sz w:val="24"/>
          <w:szCs w:val="24"/>
          <w:lang w:val="et"/>
        </w:rPr>
        <w:t>t ning passiivse tarbevaru kogus 118</w:t>
      </w:r>
      <w:r w:rsidR="49EAA0DB" w:rsidRPr="7C84A48D">
        <w:rPr>
          <w:rFonts w:ascii="Times New Roman" w:eastAsia="Times New Roman" w:hAnsi="Times New Roman" w:cs="Times New Roman"/>
          <w:color w:val="000000" w:themeColor="text1"/>
          <w:sz w:val="24"/>
          <w:szCs w:val="24"/>
          <w:lang w:val="et"/>
        </w:rPr>
        <w:t>,</w:t>
      </w:r>
      <w:r w:rsidRPr="7C84A48D">
        <w:rPr>
          <w:rFonts w:ascii="Times New Roman" w:eastAsia="Times New Roman" w:hAnsi="Times New Roman" w:cs="Times New Roman"/>
          <w:color w:val="000000" w:themeColor="text1"/>
          <w:sz w:val="24"/>
          <w:szCs w:val="24"/>
          <w:lang w:val="et"/>
        </w:rPr>
        <w:t>011</w:t>
      </w:r>
      <w:r w:rsidR="49EAA0DB" w:rsidRPr="7C84A48D">
        <w:rPr>
          <w:rFonts w:ascii="Times New Roman" w:eastAsia="Times New Roman" w:hAnsi="Times New Roman" w:cs="Times New Roman"/>
          <w:color w:val="000000" w:themeColor="text1"/>
          <w:sz w:val="24"/>
          <w:szCs w:val="24"/>
          <w:lang w:val="et"/>
        </w:rPr>
        <w:t xml:space="preserve"> mln</w:t>
      </w:r>
      <w:r w:rsidRPr="7C84A48D">
        <w:rPr>
          <w:rFonts w:ascii="Times New Roman" w:eastAsia="Times New Roman" w:hAnsi="Times New Roman" w:cs="Times New Roman"/>
          <w:color w:val="000000" w:themeColor="text1"/>
          <w:sz w:val="24"/>
          <w:szCs w:val="24"/>
          <w:lang w:val="et"/>
        </w:rPr>
        <w:t xml:space="preserve"> t), </w:t>
      </w:r>
      <w:proofErr w:type="spellStart"/>
      <w:r w:rsidRPr="7C84A48D">
        <w:rPr>
          <w:rFonts w:ascii="Times New Roman" w:eastAsia="Times New Roman" w:hAnsi="Times New Roman" w:cs="Times New Roman"/>
          <w:color w:val="000000" w:themeColor="text1"/>
          <w:sz w:val="24"/>
          <w:szCs w:val="24"/>
          <w:lang w:val="et"/>
        </w:rPr>
        <w:t>Oandu</w:t>
      </w:r>
      <w:proofErr w:type="spellEnd"/>
      <w:r w:rsidRPr="7C84A48D">
        <w:rPr>
          <w:rFonts w:ascii="Times New Roman" w:eastAsia="Times New Roman" w:hAnsi="Times New Roman" w:cs="Times New Roman"/>
          <w:color w:val="000000" w:themeColor="text1"/>
          <w:sz w:val="24"/>
          <w:szCs w:val="24"/>
          <w:lang w:val="et"/>
        </w:rPr>
        <w:t xml:space="preserve"> (160</w:t>
      </w:r>
      <w:r w:rsidR="49EAA0DB" w:rsidRPr="7C84A48D">
        <w:rPr>
          <w:rFonts w:ascii="Times New Roman" w:eastAsia="Times New Roman" w:hAnsi="Times New Roman" w:cs="Times New Roman"/>
          <w:color w:val="000000" w:themeColor="text1"/>
          <w:sz w:val="24"/>
          <w:szCs w:val="24"/>
          <w:lang w:val="et"/>
        </w:rPr>
        <w:t>,</w:t>
      </w:r>
      <w:r w:rsidRPr="7C84A48D">
        <w:rPr>
          <w:rFonts w:ascii="Times New Roman" w:eastAsia="Times New Roman" w:hAnsi="Times New Roman" w:cs="Times New Roman"/>
          <w:color w:val="000000" w:themeColor="text1"/>
          <w:sz w:val="24"/>
          <w:szCs w:val="24"/>
          <w:lang w:val="et"/>
        </w:rPr>
        <w:t>710</w:t>
      </w:r>
      <w:r w:rsidR="49EAA0DB" w:rsidRPr="7C84A48D">
        <w:rPr>
          <w:rFonts w:ascii="Times New Roman" w:eastAsia="Times New Roman" w:hAnsi="Times New Roman" w:cs="Times New Roman"/>
          <w:color w:val="000000" w:themeColor="text1"/>
          <w:sz w:val="24"/>
          <w:szCs w:val="24"/>
          <w:lang w:val="et"/>
        </w:rPr>
        <w:t xml:space="preserve"> mln</w:t>
      </w:r>
      <w:r w:rsidRPr="7C84A48D">
        <w:rPr>
          <w:rFonts w:ascii="Times New Roman" w:eastAsia="Times New Roman" w:hAnsi="Times New Roman" w:cs="Times New Roman"/>
          <w:color w:val="000000" w:themeColor="text1"/>
          <w:sz w:val="24"/>
          <w:szCs w:val="24"/>
          <w:lang w:val="et"/>
        </w:rPr>
        <w:t xml:space="preserve"> t passiivne tarbevaru) ja Sonda (80</w:t>
      </w:r>
      <w:r w:rsidR="49EAA0DB" w:rsidRPr="7C84A48D">
        <w:rPr>
          <w:rFonts w:ascii="Times New Roman" w:eastAsia="Times New Roman" w:hAnsi="Times New Roman" w:cs="Times New Roman"/>
          <w:color w:val="000000" w:themeColor="text1"/>
          <w:sz w:val="24"/>
          <w:szCs w:val="24"/>
          <w:lang w:val="et"/>
        </w:rPr>
        <w:t>,</w:t>
      </w:r>
      <w:r w:rsidRPr="7C84A48D">
        <w:rPr>
          <w:rFonts w:ascii="Times New Roman" w:eastAsia="Times New Roman" w:hAnsi="Times New Roman" w:cs="Times New Roman"/>
          <w:color w:val="000000" w:themeColor="text1"/>
          <w:sz w:val="24"/>
          <w:szCs w:val="24"/>
          <w:lang w:val="et"/>
        </w:rPr>
        <w:t>533</w:t>
      </w:r>
      <w:r w:rsidR="764E420B" w:rsidRPr="7C84A48D">
        <w:rPr>
          <w:rFonts w:ascii="Times New Roman" w:eastAsia="Times New Roman" w:hAnsi="Times New Roman" w:cs="Times New Roman"/>
          <w:color w:val="000000" w:themeColor="text1"/>
          <w:sz w:val="24"/>
          <w:szCs w:val="24"/>
          <w:lang w:val="et"/>
        </w:rPr>
        <w:t xml:space="preserve"> </w:t>
      </w:r>
      <w:r w:rsidR="49EAA0DB" w:rsidRPr="7C84A48D">
        <w:rPr>
          <w:rFonts w:ascii="Times New Roman" w:eastAsia="Times New Roman" w:hAnsi="Times New Roman" w:cs="Times New Roman"/>
          <w:color w:val="000000" w:themeColor="text1"/>
          <w:sz w:val="24"/>
          <w:szCs w:val="24"/>
          <w:lang w:val="et"/>
        </w:rPr>
        <w:t>mln</w:t>
      </w:r>
      <w:r w:rsidRPr="7C84A48D">
        <w:rPr>
          <w:rFonts w:ascii="Times New Roman" w:eastAsia="Times New Roman" w:hAnsi="Times New Roman" w:cs="Times New Roman"/>
          <w:color w:val="000000" w:themeColor="text1"/>
          <w:sz w:val="24"/>
          <w:szCs w:val="24"/>
          <w:lang w:val="et"/>
        </w:rPr>
        <w:t xml:space="preserve"> t aktiivne tarbevaru) mäeeraldisele, kokku 391</w:t>
      </w:r>
      <w:r w:rsidR="49EAA0DB" w:rsidRPr="7C84A48D">
        <w:rPr>
          <w:rFonts w:ascii="Times New Roman" w:eastAsia="Times New Roman" w:hAnsi="Times New Roman" w:cs="Times New Roman"/>
          <w:color w:val="000000" w:themeColor="text1"/>
          <w:sz w:val="24"/>
          <w:szCs w:val="24"/>
          <w:lang w:val="et"/>
        </w:rPr>
        <w:t>,</w:t>
      </w:r>
      <w:r w:rsidRPr="7C84A48D">
        <w:rPr>
          <w:rFonts w:ascii="Times New Roman" w:eastAsia="Times New Roman" w:hAnsi="Times New Roman" w:cs="Times New Roman"/>
          <w:color w:val="000000" w:themeColor="text1"/>
          <w:sz w:val="24"/>
          <w:szCs w:val="24"/>
          <w:lang w:val="et"/>
        </w:rPr>
        <w:t xml:space="preserve">529 </w:t>
      </w:r>
      <w:r w:rsidR="49EAA0DB" w:rsidRPr="7C84A48D">
        <w:rPr>
          <w:rFonts w:ascii="Times New Roman" w:eastAsia="Times New Roman" w:hAnsi="Times New Roman" w:cs="Times New Roman"/>
          <w:color w:val="000000" w:themeColor="text1"/>
          <w:sz w:val="24"/>
          <w:szCs w:val="24"/>
          <w:lang w:val="et"/>
        </w:rPr>
        <w:t>mln</w:t>
      </w:r>
      <w:r w:rsidR="1E53AEA4" w:rsidRPr="7C84A48D">
        <w:rPr>
          <w:rFonts w:ascii="Times New Roman" w:eastAsia="Times New Roman" w:hAnsi="Times New Roman" w:cs="Times New Roman"/>
          <w:color w:val="000000" w:themeColor="text1"/>
          <w:sz w:val="24"/>
          <w:szCs w:val="24"/>
          <w:lang w:val="et"/>
        </w:rPr>
        <w:t xml:space="preserve"> </w:t>
      </w:r>
      <w:r w:rsidRPr="7C84A48D">
        <w:rPr>
          <w:rFonts w:ascii="Times New Roman" w:eastAsia="Times New Roman" w:hAnsi="Times New Roman" w:cs="Times New Roman"/>
          <w:color w:val="000000" w:themeColor="text1"/>
          <w:sz w:val="24"/>
          <w:szCs w:val="24"/>
          <w:lang w:val="et"/>
        </w:rPr>
        <w:t>t;</w:t>
      </w:r>
    </w:p>
    <w:p w14:paraId="558B2BE2" w14:textId="5B2477D3" w:rsidR="329B2281" w:rsidRDefault="72C6150C" w:rsidP="00872F3C">
      <w:pPr>
        <w:spacing w:after="0" w:line="240" w:lineRule="auto"/>
        <w:jc w:val="both"/>
        <w:rPr>
          <w:rFonts w:ascii="Times New Roman" w:eastAsia="Times New Roman" w:hAnsi="Times New Roman" w:cs="Times New Roman"/>
          <w:color w:val="000000" w:themeColor="text1"/>
          <w:sz w:val="24"/>
          <w:szCs w:val="24"/>
          <w:lang w:val="et"/>
        </w:rPr>
      </w:pPr>
      <w:r w:rsidRPr="7C84A48D">
        <w:rPr>
          <w:rFonts w:ascii="Times New Roman" w:eastAsia="Times New Roman" w:hAnsi="Times New Roman" w:cs="Times New Roman"/>
          <w:color w:val="000000" w:themeColor="text1"/>
          <w:sz w:val="24"/>
          <w:szCs w:val="24"/>
          <w:lang w:val="et"/>
        </w:rPr>
        <w:t>2</w:t>
      </w:r>
      <w:r w:rsidR="49EAA0DB" w:rsidRPr="7C84A48D">
        <w:rPr>
          <w:rFonts w:ascii="Times New Roman" w:eastAsia="Times New Roman" w:hAnsi="Times New Roman" w:cs="Times New Roman"/>
          <w:color w:val="000000" w:themeColor="text1"/>
          <w:sz w:val="24"/>
          <w:szCs w:val="24"/>
          <w:lang w:val="et"/>
        </w:rPr>
        <w:t>)</w:t>
      </w:r>
      <w:r w:rsidRPr="7C84A48D">
        <w:rPr>
          <w:rFonts w:ascii="Times New Roman" w:eastAsia="Times New Roman" w:hAnsi="Times New Roman" w:cs="Times New Roman"/>
          <w:color w:val="000000" w:themeColor="text1"/>
          <w:sz w:val="24"/>
          <w:szCs w:val="24"/>
          <w:lang w:val="et"/>
        </w:rPr>
        <w:t xml:space="preserve"> Enefit Power ASi taotlus Estonia II mäeeraldisele, kokku 291</w:t>
      </w:r>
      <w:r w:rsidR="022D51F8" w:rsidRPr="7C84A48D">
        <w:rPr>
          <w:rFonts w:ascii="Times New Roman" w:eastAsia="Times New Roman" w:hAnsi="Times New Roman" w:cs="Times New Roman"/>
          <w:color w:val="000000" w:themeColor="text1"/>
          <w:sz w:val="24"/>
          <w:szCs w:val="24"/>
          <w:lang w:val="et"/>
        </w:rPr>
        <w:t>,</w:t>
      </w:r>
      <w:r w:rsidR="3636C361" w:rsidRPr="7C84A48D">
        <w:rPr>
          <w:rFonts w:ascii="Times New Roman" w:eastAsia="Times New Roman" w:hAnsi="Times New Roman" w:cs="Times New Roman"/>
          <w:color w:val="000000" w:themeColor="text1"/>
          <w:sz w:val="24"/>
          <w:szCs w:val="24"/>
          <w:lang w:val="et"/>
        </w:rPr>
        <w:t>019</w:t>
      </w:r>
      <w:r w:rsidR="12AC0DA6" w:rsidRPr="7C84A48D">
        <w:rPr>
          <w:rFonts w:ascii="Times New Roman" w:eastAsia="Times New Roman" w:hAnsi="Times New Roman" w:cs="Times New Roman"/>
          <w:color w:val="000000" w:themeColor="text1"/>
          <w:sz w:val="24"/>
          <w:szCs w:val="24"/>
          <w:lang w:val="et"/>
        </w:rPr>
        <w:t xml:space="preserve"> </w:t>
      </w:r>
      <w:r w:rsidR="022D51F8" w:rsidRPr="7C84A48D">
        <w:rPr>
          <w:rFonts w:ascii="Times New Roman" w:eastAsia="Times New Roman" w:hAnsi="Times New Roman" w:cs="Times New Roman"/>
          <w:color w:val="000000" w:themeColor="text1"/>
          <w:sz w:val="24"/>
          <w:szCs w:val="24"/>
          <w:lang w:val="et"/>
        </w:rPr>
        <w:t xml:space="preserve">mln </w:t>
      </w:r>
      <w:r w:rsidR="3636C361" w:rsidRPr="7C84A48D">
        <w:rPr>
          <w:rFonts w:ascii="Times New Roman" w:eastAsia="Times New Roman" w:hAnsi="Times New Roman" w:cs="Times New Roman"/>
          <w:color w:val="000000" w:themeColor="text1"/>
          <w:sz w:val="24"/>
          <w:szCs w:val="24"/>
          <w:lang w:val="et"/>
        </w:rPr>
        <w:t>t</w:t>
      </w:r>
      <w:r w:rsidRPr="7C84A48D">
        <w:rPr>
          <w:rFonts w:ascii="Times New Roman" w:eastAsia="Times New Roman" w:hAnsi="Times New Roman" w:cs="Times New Roman"/>
          <w:color w:val="000000" w:themeColor="text1"/>
          <w:sz w:val="24"/>
          <w:szCs w:val="24"/>
          <w:lang w:val="et"/>
        </w:rPr>
        <w:t>, millest 144</w:t>
      </w:r>
      <w:r w:rsidR="022D51F8" w:rsidRPr="7C84A48D">
        <w:rPr>
          <w:rFonts w:ascii="Times New Roman" w:eastAsia="Times New Roman" w:hAnsi="Times New Roman" w:cs="Times New Roman"/>
          <w:color w:val="000000" w:themeColor="text1"/>
          <w:sz w:val="24"/>
          <w:szCs w:val="24"/>
          <w:lang w:val="et"/>
        </w:rPr>
        <w:t>,</w:t>
      </w:r>
      <w:r w:rsidRPr="7C84A48D">
        <w:rPr>
          <w:rFonts w:ascii="Times New Roman" w:eastAsia="Times New Roman" w:hAnsi="Times New Roman" w:cs="Times New Roman"/>
          <w:color w:val="000000" w:themeColor="text1"/>
          <w:sz w:val="24"/>
          <w:szCs w:val="24"/>
          <w:lang w:val="et"/>
        </w:rPr>
        <w:t xml:space="preserve">071 </w:t>
      </w:r>
      <w:r w:rsidR="00DE57C5" w:rsidRPr="7C84A48D">
        <w:rPr>
          <w:rFonts w:ascii="Times New Roman" w:eastAsia="Times New Roman" w:hAnsi="Times New Roman" w:cs="Times New Roman"/>
          <w:color w:val="000000" w:themeColor="text1"/>
          <w:sz w:val="24"/>
          <w:szCs w:val="24"/>
          <w:lang w:val="et"/>
        </w:rPr>
        <w:t xml:space="preserve">mln </w:t>
      </w:r>
      <w:r w:rsidR="7EF83C23" w:rsidRPr="7C84A48D">
        <w:rPr>
          <w:rFonts w:ascii="Times New Roman" w:eastAsia="Times New Roman" w:hAnsi="Times New Roman" w:cs="Times New Roman"/>
          <w:color w:val="000000" w:themeColor="text1"/>
          <w:sz w:val="24"/>
          <w:szCs w:val="24"/>
          <w:lang w:val="et"/>
        </w:rPr>
        <w:t>t</w:t>
      </w:r>
      <w:r w:rsidRPr="7C84A48D">
        <w:rPr>
          <w:rFonts w:ascii="Times New Roman" w:eastAsia="Times New Roman" w:hAnsi="Times New Roman" w:cs="Times New Roman"/>
          <w:color w:val="000000" w:themeColor="text1"/>
          <w:sz w:val="24"/>
          <w:szCs w:val="24"/>
          <w:lang w:val="et"/>
        </w:rPr>
        <w:t xml:space="preserve"> on aktiivne tarbevaru ja 133</w:t>
      </w:r>
      <w:r w:rsidR="022D51F8" w:rsidRPr="7C84A48D">
        <w:rPr>
          <w:rFonts w:ascii="Times New Roman" w:eastAsia="Times New Roman" w:hAnsi="Times New Roman" w:cs="Times New Roman"/>
          <w:color w:val="000000" w:themeColor="text1"/>
          <w:sz w:val="24"/>
          <w:szCs w:val="24"/>
          <w:lang w:val="et"/>
        </w:rPr>
        <w:t>,</w:t>
      </w:r>
      <w:r w:rsidRPr="7C84A48D">
        <w:rPr>
          <w:rFonts w:ascii="Times New Roman" w:eastAsia="Times New Roman" w:hAnsi="Times New Roman" w:cs="Times New Roman"/>
          <w:color w:val="000000" w:themeColor="text1"/>
          <w:sz w:val="24"/>
          <w:szCs w:val="24"/>
          <w:lang w:val="et"/>
        </w:rPr>
        <w:t>463</w:t>
      </w:r>
      <w:r w:rsidR="7E079DC2" w:rsidRPr="7C84A48D">
        <w:rPr>
          <w:rFonts w:ascii="Times New Roman" w:eastAsia="Times New Roman" w:hAnsi="Times New Roman" w:cs="Times New Roman"/>
          <w:color w:val="000000" w:themeColor="text1"/>
          <w:sz w:val="24"/>
          <w:szCs w:val="24"/>
          <w:lang w:val="et"/>
        </w:rPr>
        <w:t xml:space="preserve"> </w:t>
      </w:r>
      <w:r w:rsidR="022D51F8" w:rsidRPr="7C84A48D">
        <w:rPr>
          <w:rFonts w:ascii="Times New Roman" w:eastAsia="Times New Roman" w:hAnsi="Times New Roman" w:cs="Times New Roman"/>
          <w:color w:val="000000" w:themeColor="text1"/>
          <w:sz w:val="24"/>
          <w:szCs w:val="24"/>
          <w:lang w:val="et"/>
        </w:rPr>
        <w:t>mln</w:t>
      </w:r>
      <w:r w:rsidRPr="7C84A48D">
        <w:rPr>
          <w:rFonts w:ascii="Times New Roman" w:eastAsia="Times New Roman" w:hAnsi="Times New Roman" w:cs="Times New Roman"/>
          <w:color w:val="000000" w:themeColor="text1"/>
          <w:sz w:val="24"/>
          <w:szCs w:val="24"/>
          <w:lang w:val="et"/>
        </w:rPr>
        <w:t xml:space="preserve"> t kaevandatavaks ja kasutatavaks tunnistatud põlevkivivaru (20.04.2020.a käskkiri nr 1-2/20/205) ning passiivset varu 13</w:t>
      </w:r>
      <w:r w:rsidR="022D51F8" w:rsidRPr="7C84A48D">
        <w:rPr>
          <w:rFonts w:ascii="Times New Roman" w:eastAsia="Times New Roman" w:hAnsi="Times New Roman" w:cs="Times New Roman"/>
          <w:color w:val="000000" w:themeColor="text1"/>
          <w:sz w:val="24"/>
          <w:szCs w:val="24"/>
          <w:lang w:val="et"/>
        </w:rPr>
        <w:t>,</w:t>
      </w:r>
      <w:r w:rsidRPr="7C84A48D">
        <w:rPr>
          <w:rFonts w:ascii="Times New Roman" w:eastAsia="Times New Roman" w:hAnsi="Times New Roman" w:cs="Times New Roman"/>
          <w:color w:val="000000" w:themeColor="text1"/>
          <w:sz w:val="24"/>
          <w:szCs w:val="24"/>
          <w:lang w:val="et"/>
        </w:rPr>
        <w:t xml:space="preserve">484 </w:t>
      </w:r>
      <w:r w:rsidR="022D51F8" w:rsidRPr="7C84A48D">
        <w:rPr>
          <w:rFonts w:ascii="Times New Roman" w:eastAsia="Times New Roman" w:hAnsi="Times New Roman" w:cs="Times New Roman"/>
          <w:color w:val="000000" w:themeColor="text1"/>
          <w:sz w:val="24"/>
          <w:szCs w:val="24"/>
          <w:lang w:val="et"/>
        </w:rPr>
        <w:t>mln</w:t>
      </w:r>
      <w:r w:rsidR="3636C361" w:rsidRPr="7C84A48D">
        <w:rPr>
          <w:rFonts w:ascii="Times New Roman" w:eastAsia="Times New Roman" w:hAnsi="Times New Roman" w:cs="Times New Roman"/>
          <w:color w:val="000000" w:themeColor="text1"/>
          <w:sz w:val="24"/>
          <w:szCs w:val="24"/>
          <w:lang w:val="et"/>
        </w:rPr>
        <w:t xml:space="preserve"> t</w:t>
      </w:r>
      <w:r w:rsidRPr="7C84A48D">
        <w:rPr>
          <w:rFonts w:ascii="Times New Roman" w:eastAsia="Times New Roman" w:hAnsi="Times New Roman" w:cs="Times New Roman"/>
          <w:color w:val="000000" w:themeColor="text1"/>
          <w:sz w:val="24"/>
          <w:szCs w:val="24"/>
          <w:lang w:val="et"/>
        </w:rPr>
        <w:t>.</w:t>
      </w:r>
    </w:p>
    <w:p w14:paraId="43B4E8FC" w14:textId="77777777" w:rsidR="008C0E07" w:rsidRDefault="008C0E07" w:rsidP="008C0E07">
      <w:pPr>
        <w:spacing w:after="0" w:line="240" w:lineRule="auto"/>
        <w:jc w:val="both"/>
        <w:rPr>
          <w:rFonts w:ascii="Times New Roman" w:eastAsia="Times New Roman" w:hAnsi="Times New Roman" w:cs="Times New Roman"/>
          <w:color w:val="000000" w:themeColor="text1"/>
          <w:sz w:val="24"/>
          <w:szCs w:val="24"/>
          <w:lang w:val="et"/>
        </w:rPr>
      </w:pPr>
    </w:p>
    <w:p w14:paraId="614D3F70" w14:textId="000C2734" w:rsidR="329B2281" w:rsidRDefault="02CD0702" w:rsidP="00872F3C">
      <w:pPr>
        <w:spacing w:after="0" w:line="240" w:lineRule="auto"/>
        <w:jc w:val="both"/>
        <w:rPr>
          <w:rFonts w:ascii="Times New Roman" w:eastAsia="Times New Roman" w:hAnsi="Times New Roman" w:cs="Times New Roman"/>
          <w:color w:val="000000" w:themeColor="text1"/>
          <w:sz w:val="24"/>
          <w:szCs w:val="24"/>
          <w:lang w:val="et"/>
        </w:rPr>
      </w:pPr>
      <w:r w:rsidRPr="7B66A4DA">
        <w:rPr>
          <w:rFonts w:ascii="Times New Roman" w:eastAsia="Times New Roman" w:hAnsi="Times New Roman" w:cs="Times New Roman"/>
          <w:color w:val="000000" w:themeColor="text1"/>
          <w:sz w:val="24"/>
          <w:szCs w:val="24"/>
          <w:lang w:val="et"/>
        </w:rPr>
        <w:t xml:space="preserve">Mäeeraldise laiendamiseks on loa muutmise taotlused esitanud kolm ettevõtet, taotlustes on kokku </w:t>
      </w:r>
      <w:r w:rsidRPr="00872F3C">
        <w:rPr>
          <w:rFonts w:ascii="Times New Roman" w:eastAsia="Times New Roman" w:hAnsi="Times New Roman" w:cs="Times New Roman"/>
          <w:i/>
          <w:iCs/>
          <w:color w:val="000000" w:themeColor="text1"/>
          <w:sz w:val="24"/>
          <w:szCs w:val="24"/>
          <w:lang w:val="et"/>
        </w:rPr>
        <w:t>ca</w:t>
      </w:r>
      <w:r w:rsidRPr="7B66A4DA">
        <w:rPr>
          <w:rFonts w:ascii="Times New Roman" w:eastAsia="Times New Roman" w:hAnsi="Times New Roman" w:cs="Times New Roman"/>
          <w:color w:val="000000" w:themeColor="text1"/>
          <w:sz w:val="24"/>
          <w:szCs w:val="24"/>
          <w:lang w:val="et"/>
        </w:rPr>
        <w:t xml:space="preserve"> 98</w:t>
      </w:r>
      <w:r w:rsidR="008C0E07">
        <w:rPr>
          <w:rFonts w:ascii="Times New Roman" w:eastAsia="Times New Roman" w:hAnsi="Times New Roman" w:cs="Times New Roman"/>
          <w:color w:val="000000" w:themeColor="text1"/>
          <w:sz w:val="24"/>
          <w:szCs w:val="24"/>
          <w:lang w:val="et"/>
        </w:rPr>
        <w:t>,</w:t>
      </w:r>
      <w:r w:rsidRPr="7B66A4DA">
        <w:rPr>
          <w:rFonts w:ascii="Times New Roman" w:eastAsia="Times New Roman" w:hAnsi="Times New Roman" w:cs="Times New Roman"/>
          <w:color w:val="000000" w:themeColor="text1"/>
          <w:sz w:val="24"/>
          <w:szCs w:val="24"/>
          <w:lang w:val="et"/>
        </w:rPr>
        <w:t xml:space="preserve"> 448 </w:t>
      </w:r>
      <w:r w:rsidR="008C0E07">
        <w:rPr>
          <w:rFonts w:ascii="Times New Roman" w:eastAsia="Times New Roman" w:hAnsi="Times New Roman" w:cs="Times New Roman"/>
          <w:color w:val="000000" w:themeColor="text1"/>
          <w:sz w:val="24"/>
          <w:szCs w:val="24"/>
          <w:lang w:val="et"/>
        </w:rPr>
        <w:t>mln</w:t>
      </w:r>
      <w:r w:rsidRPr="7B66A4DA">
        <w:rPr>
          <w:rFonts w:ascii="Times New Roman" w:eastAsia="Times New Roman" w:hAnsi="Times New Roman" w:cs="Times New Roman"/>
          <w:color w:val="000000" w:themeColor="text1"/>
          <w:sz w:val="24"/>
          <w:szCs w:val="24"/>
          <w:lang w:val="et"/>
        </w:rPr>
        <w:t xml:space="preserve"> t põlevkivi aktiivset varu:</w:t>
      </w:r>
    </w:p>
    <w:p w14:paraId="7FACB1B1" w14:textId="2A6CA3CF" w:rsidR="329B2281" w:rsidRDefault="02CD0702" w:rsidP="00872F3C">
      <w:pPr>
        <w:spacing w:after="0" w:line="240" w:lineRule="auto"/>
        <w:jc w:val="both"/>
        <w:rPr>
          <w:rFonts w:ascii="Times New Roman" w:eastAsia="Times New Roman" w:hAnsi="Times New Roman" w:cs="Times New Roman"/>
          <w:color w:val="000000" w:themeColor="text1"/>
          <w:sz w:val="24"/>
          <w:szCs w:val="24"/>
          <w:lang w:val="et"/>
        </w:rPr>
      </w:pPr>
      <w:r w:rsidRPr="19CA0D9E">
        <w:rPr>
          <w:rFonts w:ascii="Times New Roman" w:eastAsia="Times New Roman" w:hAnsi="Times New Roman" w:cs="Times New Roman"/>
          <w:color w:val="000000" w:themeColor="text1"/>
          <w:sz w:val="24"/>
          <w:szCs w:val="24"/>
          <w:lang w:val="et"/>
        </w:rPr>
        <w:t>1</w:t>
      </w:r>
      <w:r w:rsidR="005F141F">
        <w:rPr>
          <w:rFonts w:ascii="Times New Roman" w:eastAsia="Times New Roman" w:hAnsi="Times New Roman" w:cs="Times New Roman"/>
          <w:color w:val="000000" w:themeColor="text1"/>
          <w:sz w:val="24"/>
          <w:szCs w:val="24"/>
          <w:lang w:val="et"/>
        </w:rPr>
        <w:t>)</w:t>
      </w:r>
      <w:r w:rsidRPr="19CA0D9E">
        <w:rPr>
          <w:rFonts w:ascii="Times New Roman" w:eastAsia="Times New Roman" w:hAnsi="Times New Roman" w:cs="Times New Roman"/>
          <w:color w:val="000000" w:themeColor="text1"/>
          <w:sz w:val="24"/>
          <w:szCs w:val="24"/>
          <w:lang w:val="et"/>
        </w:rPr>
        <w:t xml:space="preserve"> VKG Kaevandused OÜ, </w:t>
      </w:r>
      <w:proofErr w:type="spellStart"/>
      <w:r w:rsidRPr="19CA0D9E">
        <w:rPr>
          <w:rFonts w:ascii="Times New Roman" w:eastAsia="Times New Roman" w:hAnsi="Times New Roman" w:cs="Times New Roman"/>
          <w:color w:val="000000" w:themeColor="text1"/>
          <w:sz w:val="24"/>
          <w:szCs w:val="24"/>
          <w:lang w:val="et"/>
        </w:rPr>
        <w:t>Ojamaa</w:t>
      </w:r>
      <w:proofErr w:type="spellEnd"/>
      <w:r w:rsidRPr="19CA0D9E">
        <w:rPr>
          <w:rFonts w:ascii="Times New Roman" w:eastAsia="Times New Roman" w:hAnsi="Times New Roman" w:cs="Times New Roman"/>
          <w:color w:val="000000" w:themeColor="text1"/>
          <w:sz w:val="24"/>
          <w:szCs w:val="24"/>
          <w:lang w:val="et"/>
        </w:rPr>
        <w:t xml:space="preserve"> mäeeraldise laiendamine 10</w:t>
      </w:r>
      <w:r w:rsidR="005F141F">
        <w:rPr>
          <w:rFonts w:ascii="Times New Roman" w:eastAsia="Times New Roman" w:hAnsi="Times New Roman" w:cs="Times New Roman"/>
          <w:color w:val="000000" w:themeColor="text1"/>
          <w:sz w:val="24"/>
          <w:szCs w:val="24"/>
          <w:lang w:val="et"/>
        </w:rPr>
        <w:t>,</w:t>
      </w:r>
      <w:r w:rsidRPr="19CA0D9E">
        <w:rPr>
          <w:rFonts w:ascii="Times New Roman" w:eastAsia="Times New Roman" w:hAnsi="Times New Roman" w:cs="Times New Roman"/>
          <w:color w:val="000000" w:themeColor="text1"/>
          <w:sz w:val="24"/>
          <w:szCs w:val="24"/>
          <w:lang w:val="et"/>
        </w:rPr>
        <w:t xml:space="preserve">091 </w:t>
      </w:r>
      <w:r w:rsidR="005F141F">
        <w:rPr>
          <w:rFonts w:ascii="Times New Roman" w:eastAsia="Times New Roman" w:hAnsi="Times New Roman" w:cs="Times New Roman"/>
          <w:color w:val="000000" w:themeColor="text1"/>
          <w:sz w:val="24"/>
          <w:szCs w:val="24"/>
          <w:lang w:val="et"/>
        </w:rPr>
        <w:t>mln</w:t>
      </w:r>
      <w:r w:rsidR="08216E74" w:rsidRPr="19CA0D9E">
        <w:rPr>
          <w:rFonts w:ascii="Times New Roman" w:eastAsia="Times New Roman" w:hAnsi="Times New Roman" w:cs="Times New Roman"/>
          <w:color w:val="000000" w:themeColor="text1"/>
          <w:sz w:val="24"/>
          <w:szCs w:val="24"/>
          <w:lang w:val="et"/>
        </w:rPr>
        <w:t xml:space="preserve"> </w:t>
      </w:r>
      <w:r w:rsidRPr="19CA0D9E">
        <w:rPr>
          <w:rFonts w:ascii="Times New Roman" w:eastAsia="Times New Roman" w:hAnsi="Times New Roman" w:cs="Times New Roman"/>
          <w:color w:val="000000" w:themeColor="text1"/>
          <w:sz w:val="24"/>
          <w:szCs w:val="24"/>
          <w:lang w:val="et"/>
        </w:rPr>
        <w:t xml:space="preserve">t, millest 693 </w:t>
      </w:r>
      <w:r w:rsidR="005F141F">
        <w:rPr>
          <w:rFonts w:ascii="Times New Roman" w:eastAsia="Times New Roman" w:hAnsi="Times New Roman" w:cs="Times New Roman"/>
          <w:color w:val="000000" w:themeColor="text1"/>
          <w:sz w:val="24"/>
          <w:szCs w:val="24"/>
          <w:lang w:val="et"/>
        </w:rPr>
        <w:t>000</w:t>
      </w:r>
      <w:r w:rsidR="72FBDB9F" w:rsidRPr="19CA0D9E">
        <w:rPr>
          <w:rFonts w:ascii="Times New Roman" w:eastAsia="Times New Roman" w:hAnsi="Times New Roman" w:cs="Times New Roman"/>
          <w:color w:val="000000" w:themeColor="text1"/>
          <w:sz w:val="24"/>
          <w:szCs w:val="24"/>
          <w:lang w:val="et"/>
        </w:rPr>
        <w:t xml:space="preserve"> </w:t>
      </w:r>
      <w:r w:rsidRPr="19CA0D9E">
        <w:rPr>
          <w:rFonts w:ascii="Times New Roman" w:eastAsia="Times New Roman" w:hAnsi="Times New Roman" w:cs="Times New Roman"/>
          <w:color w:val="000000" w:themeColor="text1"/>
          <w:sz w:val="24"/>
          <w:szCs w:val="24"/>
          <w:lang w:val="et"/>
        </w:rPr>
        <w:t>t on aktiivne reservvaru;</w:t>
      </w:r>
    </w:p>
    <w:p w14:paraId="435DB5C4" w14:textId="2E9571CA" w:rsidR="329B2281" w:rsidRDefault="02CD0702" w:rsidP="00872F3C">
      <w:pPr>
        <w:spacing w:after="0" w:line="240" w:lineRule="auto"/>
        <w:jc w:val="both"/>
        <w:rPr>
          <w:rFonts w:ascii="Times New Roman" w:eastAsia="Times New Roman" w:hAnsi="Times New Roman" w:cs="Times New Roman"/>
          <w:color w:val="000000" w:themeColor="text1"/>
          <w:sz w:val="24"/>
          <w:szCs w:val="24"/>
          <w:lang w:val="et"/>
        </w:rPr>
      </w:pPr>
      <w:r w:rsidRPr="19CA0D9E">
        <w:rPr>
          <w:rFonts w:ascii="Times New Roman" w:eastAsia="Times New Roman" w:hAnsi="Times New Roman" w:cs="Times New Roman"/>
          <w:color w:val="000000" w:themeColor="text1"/>
          <w:sz w:val="24"/>
          <w:szCs w:val="24"/>
          <w:lang w:val="et"/>
        </w:rPr>
        <w:t>2</w:t>
      </w:r>
      <w:r w:rsidR="005F141F">
        <w:rPr>
          <w:rFonts w:ascii="Times New Roman" w:eastAsia="Times New Roman" w:hAnsi="Times New Roman" w:cs="Times New Roman"/>
          <w:color w:val="000000" w:themeColor="text1"/>
          <w:sz w:val="24"/>
          <w:szCs w:val="24"/>
          <w:lang w:val="et"/>
        </w:rPr>
        <w:t>)</w:t>
      </w:r>
      <w:r w:rsidRPr="19CA0D9E">
        <w:rPr>
          <w:rFonts w:ascii="Times New Roman" w:eastAsia="Times New Roman" w:hAnsi="Times New Roman" w:cs="Times New Roman"/>
          <w:color w:val="000000" w:themeColor="text1"/>
          <w:sz w:val="24"/>
          <w:szCs w:val="24"/>
          <w:lang w:val="et"/>
        </w:rPr>
        <w:t xml:space="preserve"> Enefit Power AS, </w:t>
      </w:r>
      <w:proofErr w:type="spellStart"/>
      <w:r w:rsidRPr="19CA0D9E">
        <w:rPr>
          <w:rFonts w:ascii="Times New Roman" w:eastAsia="Times New Roman" w:hAnsi="Times New Roman" w:cs="Times New Roman"/>
          <w:color w:val="000000" w:themeColor="text1"/>
          <w:sz w:val="24"/>
          <w:szCs w:val="24"/>
          <w:lang w:val="et"/>
        </w:rPr>
        <w:t>Sirgala</w:t>
      </w:r>
      <w:proofErr w:type="spellEnd"/>
      <w:r w:rsidRPr="19CA0D9E">
        <w:rPr>
          <w:rFonts w:ascii="Times New Roman" w:eastAsia="Times New Roman" w:hAnsi="Times New Roman" w:cs="Times New Roman"/>
          <w:color w:val="000000" w:themeColor="text1"/>
          <w:sz w:val="24"/>
          <w:szCs w:val="24"/>
          <w:lang w:val="et"/>
        </w:rPr>
        <w:t xml:space="preserve"> karjääri laiendamine 16</w:t>
      </w:r>
      <w:r w:rsidR="005F141F">
        <w:rPr>
          <w:rFonts w:ascii="Times New Roman" w:eastAsia="Times New Roman" w:hAnsi="Times New Roman" w:cs="Times New Roman"/>
          <w:color w:val="000000" w:themeColor="text1"/>
          <w:sz w:val="24"/>
          <w:szCs w:val="24"/>
          <w:lang w:val="et"/>
        </w:rPr>
        <w:t>,</w:t>
      </w:r>
      <w:r w:rsidRPr="19CA0D9E">
        <w:rPr>
          <w:rFonts w:ascii="Times New Roman" w:eastAsia="Times New Roman" w:hAnsi="Times New Roman" w:cs="Times New Roman"/>
          <w:color w:val="000000" w:themeColor="text1"/>
          <w:sz w:val="24"/>
          <w:szCs w:val="24"/>
          <w:lang w:val="et"/>
        </w:rPr>
        <w:t>357</w:t>
      </w:r>
      <w:r w:rsidR="229BFD0D" w:rsidRPr="19CA0D9E">
        <w:rPr>
          <w:rFonts w:ascii="Times New Roman" w:eastAsia="Times New Roman" w:hAnsi="Times New Roman" w:cs="Times New Roman"/>
          <w:color w:val="000000" w:themeColor="text1"/>
          <w:sz w:val="24"/>
          <w:szCs w:val="24"/>
          <w:lang w:val="et"/>
        </w:rPr>
        <w:t xml:space="preserve"> </w:t>
      </w:r>
      <w:r w:rsidR="005F141F">
        <w:rPr>
          <w:rFonts w:ascii="Times New Roman" w:eastAsia="Times New Roman" w:hAnsi="Times New Roman" w:cs="Times New Roman"/>
          <w:color w:val="000000" w:themeColor="text1"/>
          <w:sz w:val="24"/>
          <w:szCs w:val="24"/>
          <w:lang w:val="et"/>
        </w:rPr>
        <w:t>mln</w:t>
      </w:r>
      <w:r w:rsidRPr="19CA0D9E">
        <w:rPr>
          <w:rFonts w:ascii="Times New Roman" w:eastAsia="Times New Roman" w:hAnsi="Times New Roman" w:cs="Times New Roman"/>
          <w:color w:val="000000" w:themeColor="text1"/>
          <w:sz w:val="24"/>
          <w:szCs w:val="24"/>
          <w:lang w:val="et"/>
        </w:rPr>
        <w:t xml:space="preserve"> t aktiivset tarbevaru;</w:t>
      </w:r>
    </w:p>
    <w:p w14:paraId="7BABC25C" w14:textId="63429F5D" w:rsidR="329B2281" w:rsidRDefault="02CD0702" w:rsidP="00872F3C">
      <w:pPr>
        <w:spacing w:after="0" w:line="240" w:lineRule="auto"/>
        <w:jc w:val="both"/>
        <w:rPr>
          <w:rFonts w:ascii="Times New Roman" w:eastAsia="Times New Roman" w:hAnsi="Times New Roman" w:cs="Times New Roman"/>
          <w:color w:val="000000" w:themeColor="text1"/>
          <w:sz w:val="24"/>
          <w:szCs w:val="24"/>
          <w:lang w:val="et"/>
        </w:rPr>
      </w:pPr>
      <w:r w:rsidRPr="19CA0D9E">
        <w:rPr>
          <w:rFonts w:ascii="Times New Roman" w:eastAsia="Times New Roman" w:hAnsi="Times New Roman" w:cs="Times New Roman"/>
          <w:color w:val="000000" w:themeColor="text1"/>
          <w:sz w:val="24"/>
          <w:szCs w:val="24"/>
          <w:lang w:val="et"/>
        </w:rPr>
        <w:t>3</w:t>
      </w:r>
      <w:r w:rsidR="005F141F">
        <w:rPr>
          <w:rFonts w:ascii="Times New Roman" w:eastAsia="Times New Roman" w:hAnsi="Times New Roman" w:cs="Times New Roman"/>
          <w:color w:val="000000" w:themeColor="text1"/>
          <w:sz w:val="24"/>
          <w:szCs w:val="24"/>
          <w:lang w:val="et"/>
        </w:rPr>
        <w:t>)</w:t>
      </w:r>
      <w:r w:rsidRPr="19CA0D9E">
        <w:rPr>
          <w:rFonts w:ascii="Times New Roman" w:eastAsia="Times New Roman" w:hAnsi="Times New Roman" w:cs="Times New Roman"/>
          <w:color w:val="000000" w:themeColor="text1"/>
          <w:sz w:val="24"/>
          <w:szCs w:val="24"/>
          <w:lang w:val="et"/>
        </w:rPr>
        <w:t xml:space="preserve"> Kiviõli Keemiatööstuse OÜ, Sonda II põlevkivikaevanduse mäeeraldisele, 72</w:t>
      </w:r>
      <w:r w:rsidR="005F141F">
        <w:rPr>
          <w:rFonts w:ascii="Times New Roman" w:eastAsia="Times New Roman" w:hAnsi="Times New Roman" w:cs="Times New Roman"/>
          <w:color w:val="000000" w:themeColor="text1"/>
          <w:sz w:val="24"/>
          <w:szCs w:val="24"/>
          <w:lang w:val="et"/>
        </w:rPr>
        <w:t xml:space="preserve"> mln</w:t>
      </w:r>
      <w:r w:rsidRPr="19CA0D9E">
        <w:rPr>
          <w:rFonts w:ascii="Times New Roman" w:eastAsia="Times New Roman" w:hAnsi="Times New Roman" w:cs="Times New Roman"/>
          <w:color w:val="000000" w:themeColor="text1"/>
          <w:sz w:val="24"/>
          <w:szCs w:val="24"/>
          <w:lang w:val="et"/>
        </w:rPr>
        <w:t xml:space="preserve"> t aktiivset tarbevaru (lisaks 4</w:t>
      </w:r>
      <w:r w:rsidR="005F141F">
        <w:rPr>
          <w:rFonts w:ascii="Times New Roman" w:eastAsia="Times New Roman" w:hAnsi="Times New Roman" w:cs="Times New Roman"/>
          <w:color w:val="000000" w:themeColor="text1"/>
          <w:sz w:val="24"/>
          <w:szCs w:val="24"/>
          <w:lang w:val="et"/>
        </w:rPr>
        <w:t>000</w:t>
      </w:r>
      <w:r w:rsidRPr="19CA0D9E">
        <w:rPr>
          <w:rFonts w:ascii="Times New Roman" w:eastAsia="Times New Roman" w:hAnsi="Times New Roman" w:cs="Times New Roman"/>
          <w:color w:val="000000" w:themeColor="text1"/>
          <w:sz w:val="24"/>
          <w:szCs w:val="24"/>
          <w:lang w:val="et"/>
        </w:rPr>
        <w:t xml:space="preserve"> t aktiivset reservvaru).</w:t>
      </w:r>
    </w:p>
    <w:p w14:paraId="73E7E12F" w14:textId="77777777" w:rsidR="008C0E07" w:rsidRDefault="008C0E07" w:rsidP="008C0E07">
      <w:pPr>
        <w:spacing w:after="0" w:line="240" w:lineRule="auto"/>
        <w:jc w:val="both"/>
        <w:rPr>
          <w:rFonts w:ascii="Times New Roman" w:eastAsia="Times New Roman" w:hAnsi="Times New Roman" w:cs="Times New Roman"/>
          <w:color w:val="000000" w:themeColor="text1"/>
          <w:sz w:val="24"/>
          <w:szCs w:val="24"/>
          <w:lang w:val="et"/>
        </w:rPr>
      </w:pPr>
    </w:p>
    <w:p w14:paraId="7F3F2F24" w14:textId="0DE88CC7" w:rsidR="329B2281" w:rsidRDefault="584FEE5B" w:rsidP="00872F3C">
      <w:pPr>
        <w:spacing w:after="0" w:line="240" w:lineRule="auto"/>
        <w:jc w:val="both"/>
        <w:rPr>
          <w:rFonts w:ascii="Times New Roman" w:eastAsia="Times New Roman" w:hAnsi="Times New Roman" w:cs="Times New Roman"/>
          <w:color w:val="000000" w:themeColor="text1"/>
          <w:sz w:val="24"/>
          <w:szCs w:val="24"/>
          <w:lang w:val="et"/>
        </w:rPr>
      </w:pPr>
      <w:r w:rsidRPr="7B66A4DA">
        <w:rPr>
          <w:rFonts w:ascii="Times New Roman" w:eastAsia="Times New Roman" w:hAnsi="Times New Roman" w:cs="Times New Roman"/>
          <w:color w:val="000000" w:themeColor="text1"/>
          <w:sz w:val="24"/>
          <w:szCs w:val="24"/>
          <w:lang w:val="et"/>
        </w:rPr>
        <w:t xml:space="preserve">Lisaks on menetluses </w:t>
      </w:r>
      <w:r w:rsidR="005F141F" w:rsidRPr="7B66A4DA">
        <w:rPr>
          <w:rFonts w:ascii="Times New Roman" w:eastAsia="Times New Roman" w:hAnsi="Times New Roman" w:cs="Times New Roman"/>
          <w:color w:val="000000" w:themeColor="text1"/>
          <w:sz w:val="24"/>
          <w:szCs w:val="24"/>
          <w:lang w:val="et"/>
        </w:rPr>
        <w:t>loa muutmised</w:t>
      </w:r>
      <w:r w:rsidR="005F141F">
        <w:rPr>
          <w:rFonts w:ascii="Times New Roman" w:eastAsia="Times New Roman" w:hAnsi="Times New Roman" w:cs="Times New Roman"/>
          <w:color w:val="000000" w:themeColor="text1"/>
          <w:sz w:val="24"/>
          <w:szCs w:val="24"/>
          <w:lang w:val="et"/>
        </w:rPr>
        <w:t>,</w:t>
      </w:r>
      <w:r w:rsidR="005F141F" w:rsidRPr="7B66A4DA">
        <w:rPr>
          <w:rFonts w:ascii="Times New Roman" w:eastAsia="Times New Roman" w:hAnsi="Times New Roman" w:cs="Times New Roman"/>
          <w:color w:val="000000" w:themeColor="text1"/>
          <w:sz w:val="24"/>
          <w:szCs w:val="24"/>
          <w:lang w:val="et"/>
        </w:rPr>
        <w:t xml:space="preserve"> </w:t>
      </w:r>
      <w:r w:rsidRPr="7B66A4DA">
        <w:rPr>
          <w:rFonts w:ascii="Times New Roman" w:eastAsia="Times New Roman" w:hAnsi="Times New Roman" w:cs="Times New Roman"/>
          <w:color w:val="000000" w:themeColor="text1"/>
          <w:sz w:val="24"/>
          <w:szCs w:val="24"/>
          <w:lang w:val="et"/>
        </w:rPr>
        <w:t xml:space="preserve">mida eelnõu ei piira: Uus-Kiviõli (Enefit) ja Uus-Kiviõli II, </w:t>
      </w:r>
      <w:proofErr w:type="spellStart"/>
      <w:r w:rsidRPr="7B66A4DA">
        <w:rPr>
          <w:rFonts w:ascii="Times New Roman" w:eastAsia="Times New Roman" w:hAnsi="Times New Roman" w:cs="Times New Roman"/>
          <w:color w:val="000000" w:themeColor="text1"/>
          <w:sz w:val="24"/>
          <w:szCs w:val="24"/>
          <w:lang w:val="et"/>
        </w:rPr>
        <w:t>Ojamaa</w:t>
      </w:r>
      <w:proofErr w:type="spellEnd"/>
      <w:r w:rsidRPr="7B66A4DA">
        <w:rPr>
          <w:rFonts w:ascii="Times New Roman" w:eastAsia="Times New Roman" w:hAnsi="Times New Roman" w:cs="Times New Roman"/>
          <w:color w:val="000000" w:themeColor="text1"/>
          <w:sz w:val="24"/>
          <w:szCs w:val="24"/>
          <w:lang w:val="et"/>
        </w:rPr>
        <w:t xml:space="preserve"> kaevanduse laiendamist (kuni 10 </w:t>
      </w:r>
      <w:r w:rsidR="5ED588AF" w:rsidRPr="7B66A4DA">
        <w:rPr>
          <w:rFonts w:ascii="Times New Roman" w:eastAsia="Times New Roman" w:hAnsi="Times New Roman" w:cs="Times New Roman"/>
          <w:color w:val="000000" w:themeColor="text1"/>
          <w:sz w:val="24"/>
          <w:szCs w:val="24"/>
          <w:lang w:val="et"/>
        </w:rPr>
        <w:t>m</w:t>
      </w:r>
      <w:r w:rsidR="43C3653E" w:rsidRPr="7B66A4DA">
        <w:rPr>
          <w:rFonts w:ascii="Times New Roman" w:eastAsia="Times New Roman" w:hAnsi="Times New Roman" w:cs="Times New Roman"/>
          <w:color w:val="000000" w:themeColor="text1"/>
          <w:sz w:val="24"/>
          <w:szCs w:val="24"/>
          <w:lang w:val="et"/>
        </w:rPr>
        <w:t>ln</w:t>
      </w:r>
      <w:r w:rsidRPr="7B66A4DA">
        <w:rPr>
          <w:rFonts w:ascii="Times New Roman" w:eastAsia="Times New Roman" w:hAnsi="Times New Roman" w:cs="Times New Roman"/>
          <w:color w:val="000000" w:themeColor="text1"/>
          <w:sz w:val="24"/>
          <w:szCs w:val="24"/>
          <w:lang w:val="et"/>
        </w:rPr>
        <w:t xml:space="preserve"> t, VKG), Põhja-Kiviõli II (KKT), Narva karjäär (Enefit).</w:t>
      </w:r>
    </w:p>
    <w:p w14:paraId="0570D731" w14:textId="77777777" w:rsidR="008C0E07" w:rsidRDefault="008C0E07" w:rsidP="008C0E07">
      <w:pPr>
        <w:spacing w:after="0" w:line="240" w:lineRule="auto"/>
        <w:jc w:val="both"/>
        <w:rPr>
          <w:rFonts w:ascii="Times New Roman" w:eastAsia="Times New Roman" w:hAnsi="Times New Roman" w:cs="Times New Roman"/>
          <w:sz w:val="24"/>
          <w:szCs w:val="24"/>
          <w:lang w:val="et"/>
        </w:rPr>
      </w:pPr>
    </w:p>
    <w:p w14:paraId="24727AA4" w14:textId="78971264" w:rsidR="329B2281" w:rsidRDefault="0790AEF5" w:rsidP="00872F3C">
      <w:pPr>
        <w:spacing w:after="0" w:line="240" w:lineRule="auto"/>
        <w:jc w:val="both"/>
        <w:rPr>
          <w:rFonts w:ascii="Times New Roman" w:eastAsia="Times New Roman" w:hAnsi="Times New Roman" w:cs="Times New Roman"/>
          <w:sz w:val="24"/>
          <w:szCs w:val="24"/>
          <w:lang w:val="et"/>
        </w:rPr>
      </w:pPr>
      <w:r w:rsidRPr="7B66A4DA">
        <w:rPr>
          <w:rFonts w:ascii="Times New Roman" w:eastAsia="Times New Roman" w:hAnsi="Times New Roman" w:cs="Times New Roman"/>
          <w:sz w:val="24"/>
          <w:szCs w:val="24"/>
          <w:lang w:val="et"/>
        </w:rPr>
        <w:t xml:space="preserve">Kõikidel ettevõtetel on </w:t>
      </w:r>
      <w:proofErr w:type="spellStart"/>
      <w:r w:rsidR="2B27A394" w:rsidRPr="79F28525">
        <w:rPr>
          <w:rFonts w:ascii="Times New Roman" w:eastAsia="Times New Roman" w:hAnsi="Times New Roman" w:cs="Times New Roman"/>
          <w:sz w:val="24"/>
          <w:szCs w:val="24"/>
          <w:lang w:val="et"/>
        </w:rPr>
        <w:t>kliimaS</w:t>
      </w:r>
      <w:proofErr w:type="spellEnd"/>
      <w:r w:rsidR="604FE97D" w:rsidRPr="7B66A4DA">
        <w:rPr>
          <w:rFonts w:ascii="Times New Roman" w:eastAsia="Times New Roman" w:hAnsi="Times New Roman" w:cs="Times New Roman"/>
          <w:sz w:val="24"/>
          <w:szCs w:val="24"/>
          <w:lang w:val="et"/>
        </w:rPr>
        <w:t xml:space="preserve"> § 29 l</w:t>
      </w:r>
      <w:r w:rsidR="005F141F">
        <w:rPr>
          <w:rFonts w:ascii="Times New Roman" w:eastAsia="Times New Roman" w:hAnsi="Times New Roman" w:cs="Times New Roman"/>
          <w:sz w:val="24"/>
          <w:szCs w:val="24"/>
          <w:lang w:val="et"/>
        </w:rPr>
        <w:t>õike</w:t>
      </w:r>
      <w:r w:rsidR="604FE97D" w:rsidRPr="7B66A4DA">
        <w:rPr>
          <w:rFonts w:ascii="Times New Roman" w:eastAsia="Times New Roman" w:hAnsi="Times New Roman" w:cs="Times New Roman"/>
          <w:sz w:val="24"/>
          <w:szCs w:val="24"/>
          <w:lang w:val="et"/>
        </w:rPr>
        <w:t xml:space="preserve"> 5 </w:t>
      </w:r>
      <w:r w:rsidR="005F141F">
        <w:rPr>
          <w:rFonts w:ascii="Times New Roman" w:eastAsia="Times New Roman" w:hAnsi="Times New Roman" w:cs="Times New Roman"/>
          <w:sz w:val="24"/>
          <w:szCs w:val="24"/>
          <w:lang w:val="et"/>
        </w:rPr>
        <w:t xml:space="preserve">kohasest </w:t>
      </w:r>
      <w:r w:rsidR="7D2B81EB" w:rsidRPr="7B66A4DA">
        <w:rPr>
          <w:rFonts w:ascii="Times New Roman" w:eastAsia="Times New Roman" w:hAnsi="Times New Roman" w:cs="Times New Roman"/>
          <w:sz w:val="24"/>
          <w:szCs w:val="24"/>
          <w:lang w:val="et"/>
        </w:rPr>
        <w:t xml:space="preserve">uute </w:t>
      </w:r>
      <w:r w:rsidR="604FE97D" w:rsidRPr="7B66A4DA">
        <w:rPr>
          <w:rFonts w:ascii="Times New Roman" w:eastAsia="Times New Roman" w:hAnsi="Times New Roman" w:cs="Times New Roman"/>
          <w:sz w:val="24"/>
          <w:szCs w:val="24"/>
          <w:lang w:val="et"/>
        </w:rPr>
        <w:t xml:space="preserve">kaevandamislubade </w:t>
      </w:r>
      <w:r w:rsidR="13CB0D71" w:rsidRPr="7B66A4DA">
        <w:rPr>
          <w:rFonts w:ascii="Times New Roman" w:eastAsia="Times New Roman" w:hAnsi="Times New Roman" w:cs="Times New Roman"/>
          <w:sz w:val="24"/>
          <w:szCs w:val="24"/>
          <w:lang w:val="et"/>
        </w:rPr>
        <w:t>andmata jätmisest</w:t>
      </w:r>
      <w:r w:rsidRPr="7B66A4DA">
        <w:rPr>
          <w:rFonts w:ascii="Times New Roman" w:eastAsia="Times New Roman" w:hAnsi="Times New Roman" w:cs="Times New Roman"/>
          <w:sz w:val="24"/>
          <w:szCs w:val="24"/>
          <w:lang w:val="et"/>
        </w:rPr>
        <w:t xml:space="preserve"> olemas piisav </w:t>
      </w:r>
      <w:r w:rsidR="13FA3BE8" w:rsidRPr="7B66A4DA">
        <w:rPr>
          <w:rFonts w:ascii="Times New Roman" w:eastAsia="Times New Roman" w:hAnsi="Times New Roman" w:cs="Times New Roman"/>
          <w:sz w:val="24"/>
          <w:szCs w:val="24"/>
          <w:lang w:val="et"/>
        </w:rPr>
        <w:t>põlevkivi</w:t>
      </w:r>
      <w:r w:rsidRPr="7B66A4DA">
        <w:rPr>
          <w:rFonts w:ascii="Times New Roman" w:eastAsia="Times New Roman" w:hAnsi="Times New Roman" w:cs="Times New Roman"/>
          <w:sz w:val="24"/>
          <w:szCs w:val="24"/>
          <w:lang w:val="et"/>
        </w:rPr>
        <w:t>varu</w:t>
      </w:r>
      <w:r w:rsidR="1A34913C" w:rsidRPr="7B66A4DA">
        <w:rPr>
          <w:rFonts w:ascii="Times New Roman" w:eastAsia="Times New Roman" w:hAnsi="Times New Roman" w:cs="Times New Roman"/>
          <w:sz w:val="24"/>
          <w:szCs w:val="24"/>
          <w:lang w:val="et"/>
        </w:rPr>
        <w:t xml:space="preserve"> </w:t>
      </w:r>
      <w:r w:rsidR="3BC27E27" w:rsidRPr="7B66A4DA">
        <w:rPr>
          <w:rFonts w:ascii="Times New Roman" w:eastAsia="Times New Roman" w:hAnsi="Times New Roman" w:cs="Times New Roman"/>
          <w:sz w:val="24"/>
          <w:szCs w:val="24"/>
          <w:lang w:val="et"/>
        </w:rPr>
        <w:t xml:space="preserve">kehtivate kaevandamislubade alusel kokku kuni 247 </w:t>
      </w:r>
      <w:r w:rsidR="1B555F88" w:rsidRPr="7B66A4DA">
        <w:rPr>
          <w:rFonts w:ascii="Times New Roman" w:eastAsia="Times New Roman" w:hAnsi="Times New Roman" w:cs="Times New Roman"/>
          <w:sz w:val="24"/>
          <w:szCs w:val="24"/>
          <w:lang w:val="et"/>
        </w:rPr>
        <w:t>ml</w:t>
      </w:r>
      <w:r w:rsidR="4B9F3A55" w:rsidRPr="7B66A4DA">
        <w:rPr>
          <w:rFonts w:ascii="Times New Roman" w:eastAsia="Times New Roman" w:hAnsi="Times New Roman" w:cs="Times New Roman"/>
          <w:sz w:val="24"/>
          <w:szCs w:val="24"/>
          <w:lang w:val="et"/>
        </w:rPr>
        <w:t>n</w:t>
      </w:r>
      <w:r w:rsidR="3BC27E27" w:rsidRPr="7B66A4DA">
        <w:rPr>
          <w:rFonts w:ascii="Times New Roman" w:eastAsia="Times New Roman" w:hAnsi="Times New Roman" w:cs="Times New Roman"/>
          <w:sz w:val="24"/>
          <w:szCs w:val="24"/>
          <w:lang w:val="et"/>
        </w:rPr>
        <w:t xml:space="preserve"> tonni (2023 </w:t>
      </w:r>
      <w:r w:rsidR="005F141F" w:rsidRPr="7B66A4DA">
        <w:rPr>
          <w:rFonts w:ascii="Times New Roman" w:eastAsia="Times New Roman" w:hAnsi="Times New Roman" w:cs="Times New Roman"/>
          <w:sz w:val="24"/>
          <w:szCs w:val="24"/>
          <w:lang w:val="et"/>
        </w:rPr>
        <w:t>sept</w:t>
      </w:r>
      <w:r w:rsidR="005F141F">
        <w:rPr>
          <w:rFonts w:ascii="Times New Roman" w:eastAsia="Times New Roman" w:hAnsi="Times New Roman" w:cs="Times New Roman"/>
          <w:sz w:val="24"/>
          <w:szCs w:val="24"/>
          <w:lang w:val="et"/>
        </w:rPr>
        <w:t>embri</w:t>
      </w:r>
      <w:r w:rsidR="005F141F" w:rsidRPr="7B66A4DA">
        <w:rPr>
          <w:rFonts w:ascii="Times New Roman" w:eastAsia="Times New Roman" w:hAnsi="Times New Roman" w:cs="Times New Roman"/>
          <w:sz w:val="24"/>
          <w:szCs w:val="24"/>
          <w:lang w:val="et"/>
        </w:rPr>
        <w:t xml:space="preserve"> </w:t>
      </w:r>
      <w:r w:rsidR="3BC27E27" w:rsidRPr="7B66A4DA">
        <w:rPr>
          <w:rFonts w:ascii="Times New Roman" w:eastAsia="Times New Roman" w:hAnsi="Times New Roman" w:cs="Times New Roman"/>
          <w:sz w:val="24"/>
          <w:szCs w:val="24"/>
          <w:lang w:val="et"/>
        </w:rPr>
        <w:t>seis</w:t>
      </w:r>
      <w:r w:rsidR="005F141F">
        <w:rPr>
          <w:rFonts w:ascii="Times New Roman" w:eastAsia="Times New Roman" w:hAnsi="Times New Roman" w:cs="Times New Roman"/>
          <w:sz w:val="24"/>
          <w:szCs w:val="24"/>
          <w:lang w:val="et"/>
        </w:rPr>
        <w:t>uga</w:t>
      </w:r>
      <w:r w:rsidR="3BC27E27" w:rsidRPr="7B66A4DA">
        <w:rPr>
          <w:rFonts w:ascii="Times New Roman" w:eastAsia="Times New Roman" w:hAnsi="Times New Roman" w:cs="Times New Roman"/>
          <w:sz w:val="24"/>
          <w:szCs w:val="24"/>
          <w:lang w:val="et"/>
        </w:rPr>
        <w:t>)</w:t>
      </w:r>
      <w:r w:rsidRPr="7B66A4DA">
        <w:rPr>
          <w:rFonts w:ascii="Times New Roman" w:eastAsia="Times New Roman" w:hAnsi="Times New Roman" w:cs="Times New Roman"/>
          <w:sz w:val="24"/>
          <w:szCs w:val="24"/>
          <w:lang w:val="et"/>
        </w:rPr>
        <w:t xml:space="preserve"> (Enefit 173 mln t, VKG 62 mln t, KKT 9 mln t, Heidelberg 2</w:t>
      </w:r>
      <w:r w:rsidR="005F141F">
        <w:rPr>
          <w:rFonts w:ascii="Times New Roman" w:eastAsia="Times New Roman" w:hAnsi="Times New Roman" w:cs="Times New Roman"/>
          <w:sz w:val="24"/>
          <w:szCs w:val="24"/>
          <w:lang w:val="et"/>
        </w:rPr>
        <w:t> </w:t>
      </w:r>
      <w:r w:rsidRPr="7B66A4DA">
        <w:rPr>
          <w:rFonts w:ascii="Times New Roman" w:eastAsia="Times New Roman" w:hAnsi="Times New Roman" w:cs="Times New Roman"/>
          <w:sz w:val="24"/>
          <w:szCs w:val="24"/>
          <w:lang w:val="et"/>
        </w:rPr>
        <w:t xml:space="preserve">mln t). Keerulisem on olukord nendel ettevõtetel, kellel on kehtiva loaga varu kogus väiksem ja eelnõu piirab varu </w:t>
      </w:r>
      <w:r w:rsidR="005F141F">
        <w:rPr>
          <w:rFonts w:ascii="Times New Roman" w:eastAsia="Times New Roman" w:hAnsi="Times New Roman" w:cs="Times New Roman"/>
          <w:sz w:val="24"/>
          <w:szCs w:val="24"/>
          <w:lang w:val="et"/>
        </w:rPr>
        <w:t xml:space="preserve">juurde </w:t>
      </w:r>
      <w:r w:rsidRPr="7B66A4DA">
        <w:rPr>
          <w:rFonts w:ascii="Times New Roman" w:eastAsia="Times New Roman" w:hAnsi="Times New Roman" w:cs="Times New Roman"/>
          <w:sz w:val="24"/>
          <w:szCs w:val="24"/>
          <w:lang w:val="et"/>
        </w:rPr>
        <w:t>saamist. Kuid ka n</w:t>
      </w:r>
      <w:r w:rsidR="00C35FDA">
        <w:rPr>
          <w:rFonts w:ascii="Times New Roman" w:eastAsia="Times New Roman" w:hAnsi="Times New Roman" w:cs="Times New Roman"/>
          <w:sz w:val="24"/>
          <w:szCs w:val="24"/>
          <w:lang w:val="et"/>
        </w:rPr>
        <w:t>t</w:t>
      </w:r>
      <w:r w:rsidRPr="7B66A4DA">
        <w:rPr>
          <w:rFonts w:ascii="Times New Roman" w:eastAsia="Times New Roman" w:hAnsi="Times New Roman" w:cs="Times New Roman"/>
          <w:sz w:val="24"/>
          <w:szCs w:val="24"/>
          <w:lang w:val="et"/>
        </w:rPr>
        <w:t xml:space="preserve"> Kiviõli Keemiatööstusel on olemas 9 mln t põlevkivi varuks ja sellest jätkub kuni </w:t>
      </w:r>
      <w:r w:rsidR="005F141F">
        <w:rPr>
          <w:rFonts w:ascii="Times New Roman" w:eastAsia="Times New Roman" w:hAnsi="Times New Roman" w:cs="Times New Roman"/>
          <w:sz w:val="24"/>
          <w:szCs w:val="24"/>
          <w:lang w:val="et"/>
        </w:rPr>
        <w:t>viieks</w:t>
      </w:r>
      <w:r w:rsidRPr="7B66A4DA">
        <w:rPr>
          <w:rFonts w:ascii="Times New Roman" w:eastAsia="Times New Roman" w:hAnsi="Times New Roman" w:cs="Times New Roman"/>
          <w:sz w:val="24"/>
          <w:szCs w:val="24"/>
          <w:lang w:val="et"/>
        </w:rPr>
        <w:t xml:space="preserve"> aastaks.</w:t>
      </w:r>
    </w:p>
    <w:p w14:paraId="2C4C153A" w14:textId="5A1FFDD6" w:rsidR="00724F2A" w:rsidRDefault="00724F2A" w:rsidP="7C84A48D">
      <w:pPr>
        <w:spacing w:after="0" w:line="240" w:lineRule="auto"/>
        <w:jc w:val="both"/>
        <w:rPr>
          <w:rFonts w:ascii="Times New Roman" w:eastAsia="Times New Roman" w:hAnsi="Times New Roman" w:cs="Times New Roman"/>
          <w:color w:val="000000" w:themeColor="text1"/>
          <w:sz w:val="24"/>
          <w:szCs w:val="24"/>
          <w:lang w:val="et"/>
        </w:rPr>
      </w:pPr>
    </w:p>
    <w:p w14:paraId="41C79F47" w14:textId="3EAD8D23" w:rsidR="329B2281" w:rsidRDefault="1CCB8105" w:rsidP="7C84A48D">
      <w:pPr>
        <w:spacing w:after="0" w:line="240" w:lineRule="auto"/>
        <w:jc w:val="both"/>
        <w:rPr>
          <w:rFonts w:ascii="Times New Roman" w:eastAsia="Times New Roman" w:hAnsi="Times New Roman" w:cs="Times New Roman"/>
          <w:sz w:val="24"/>
          <w:szCs w:val="24"/>
          <w:lang w:val="et"/>
        </w:rPr>
      </w:pPr>
      <w:r w:rsidRPr="7C84A48D">
        <w:rPr>
          <w:rFonts w:ascii="Times New Roman" w:eastAsia="Times New Roman" w:hAnsi="Times New Roman" w:cs="Times New Roman"/>
          <w:color w:val="000000" w:themeColor="text1"/>
          <w:sz w:val="24"/>
          <w:szCs w:val="24"/>
          <w:lang w:val="et"/>
        </w:rPr>
        <w:t>Seaduse rakendamine toob kaasa nii ajali</w:t>
      </w:r>
      <w:r w:rsidR="63AB08FB" w:rsidRPr="7C84A48D">
        <w:rPr>
          <w:rFonts w:ascii="Times New Roman" w:eastAsia="Times New Roman" w:hAnsi="Times New Roman" w:cs="Times New Roman"/>
          <w:color w:val="000000" w:themeColor="text1"/>
          <w:sz w:val="24"/>
          <w:szCs w:val="24"/>
          <w:lang w:val="et"/>
        </w:rPr>
        <w:t>s</w:t>
      </w:r>
      <w:r w:rsidRPr="7C84A48D">
        <w:rPr>
          <w:rFonts w:ascii="Times New Roman" w:eastAsia="Times New Roman" w:hAnsi="Times New Roman" w:cs="Times New Roman"/>
          <w:color w:val="000000" w:themeColor="text1"/>
          <w:sz w:val="24"/>
          <w:szCs w:val="24"/>
          <w:lang w:val="et"/>
        </w:rPr>
        <w:t xml:space="preserve">e kui </w:t>
      </w:r>
      <w:r w:rsidR="022D51F8" w:rsidRPr="7C84A48D">
        <w:rPr>
          <w:rFonts w:ascii="Times New Roman" w:eastAsia="Times New Roman" w:hAnsi="Times New Roman" w:cs="Times New Roman"/>
          <w:color w:val="000000" w:themeColor="text1"/>
          <w:sz w:val="24"/>
          <w:szCs w:val="24"/>
          <w:lang w:val="et"/>
        </w:rPr>
        <w:t xml:space="preserve">ka </w:t>
      </w:r>
      <w:r w:rsidRPr="7C84A48D">
        <w:rPr>
          <w:rFonts w:ascii="Times New Roman" w:eastAsia="Times New Roman" w:hAnsi="Times New Roman" w:cs="Times New Roman"/>
          <w:color w:val="000000" w:themeColor="text1"/>
          <w:sz w:val="24"/>
          <w:szCs w:val="24"/>
          <w:lang w:val="et"/>
        </w:rPr>
        <w:t>rahali</w:t>
      </w:r>
      <w:r w:rsidR="4F0109E4" w:rsidRPr="7C84A48D">
        <w:rPr>
          <w:rFonts w:ascii="Times New Roman" w:eastAsia="Times New Roman" w:hAnsi="Times New Roman" w:cs="Times New Roman"/>
          <w:color w:val="000000" w:themeColor="text1"/>
          <w:sz w:val="24"/>
          <w:szCs w:val="24"/>
          <w:lang w:val="et"/>
        </w:rPr>
        <w:t>s</w:t>
      </w:r>
      <w:r w:rsidRPr="7C84A48D">
        <w:rPr>
          <w:rFonts w:ascii="Times New Roman" w:eastAsia="Times New Roman" w:hAnsi="Times New Roman" w:cs="Times New Roman"/>
          <w:color w:val="000000" w:themeColor="text1"/>
          <w:sz w:val="24"/>
          <w:szCs w:val="24"/>
          <w:lang w:val="et"/>
        </w:rPr>
        <w:t>e kulu,</w:t>
      </w:r>
      <w:r w:rsidR="44C4152B" w:rsidRPr="7C84A48D">
        <w:rPr>
          <w:rFonts w:ascii="Times New Roman" w:eastAsia="Times New Roman" w:hAnsi="Times New Roman" w:cs="Times New Roman"/>
          <w:color w:val="000000" w:themeColor="text1"/>
          <w:sz w:val="24"/>
          <w:szCs w:val="24"/>
          <w:lang w:val="et"/>
        </w:rPr>
        <w:t xml:space="preserve"> </w:t>
      </w:r>
      <w:r w:rsidR="7CC05FD4" w:rsidRPr="7C84A48D">
        <w:rPr>
          <w:rFonts w:ascii="Times New Roman" w:eastAsia="Times New Roman" w:hAnsi="Times New Roman" w:cs="Times New Roman"/>
          <w:color w:val="000000" w:themeColor="text1"/>
          <w:sz w:val="24"/>
          <w:szCs w:val="24"/>
          <w:lang w:val="et"/>
        </w:rPr>
        <w:t>n</w:t>
      </w:r>
      <w:r w:rsidR="022D51F8" w:rsidRPr="7C84A48D">
        <w:rPr>
          <w:rFonts w:ascii="Times New Roman" w:eastAsia="Times New Roman" w:hAnsi="Times New Roman" w:cs="Times New Roman"/>
          <w:color w:val="000000" w:themeColor="text1"/>
          <w:sz w:val="24"/>
          <w:szCs w:val="24"/>
          <w:lang w:val="et"/>
        </w:rPr>
        <w:t>t</w:t>
      </w:r>
      <w:r w:rsidR="7CC05FD4" w:rsidRPr="7C84A48D">
        <w:rPr>
          <w:rFonts w:ascii="Times New Roman" w:eastAsia="Times New Roman" w:hAnsi="Times New Roman" w:cs="Times New Roman"/>
          <w:color w:val="000000" w:themeColor="text1"/>
          <w:sz w:val="24"/>
          <w:szCs w:val="24"/>
          <w:lang w:val="et"/>
        </w:rPr>
        <w:t xml:space="preserve"> </w:t>
      </w:r>
      <w:r w:rsidR="44C4152B" w:rsidRPr="7C84A48D">
        <w:rPr>
          <w:rFonts w:ascii="Times New Roman" w:eastAsia="Times New Roman" w:hAnsi="Times New Roman" w:cs="Times New Roman"/>
          <w:color w:val="000000" w:themeColor="text1"/>
          <w:sz w:val="24"/>
          <w:szCs w:val="24"/>
          <w:lang w:val="et"/>
        </w:rPr>
        <w:t>KMH koostamisega seotud lepinguliste kohustuste kujul.</w:t>
      </w:r>
      <w:r w:rsidR="59EDBF85" w:rsidRPr="7C84A48D">
        <w:rPr>
          <w:rFonts w:ascii="Times New Roman" w:eastAsia="Times New Roman" w:hAnsi="Times New Roman" w:cs="Times New Roman"/>
          <w:color w:val="000000" w:themeColor="text1"/>
          <w:sz w:val="24"/>
          <w:szCs w:val="24"/>
          <w:lang w:val="et"/>
        </w:rPr>
        <w:t xml:space="preserve"> </w:t>
      </w:r>
      <w:r w:rsidR="59EDBF85" w:rsidRPr="7C84A48D">
        <w:rPr>
          <w:rFonts w:ascii="Times New Roman" w:eastAsia="Times New Roman" w:hAnsi="Times New Roman" w:cs="Times New Roman"/>
          <w:sz w:val="24"/>
          <w:szCs w:val="24"/>
          <w:lang w:val="et"/>
        </w:rPr>
        <w:t>KMH teostamise kulud on väga erinevad sõltuvalt tööde mahust ja keerukusest, lisaks on kulud keskkonnauuringute või -seire teostamiseks. KMH hankimise kulud võivad jääda suurusjärku 50 000 – 300 000 €.</w:t>
      </w:r>
    </w:p>
    <w:p w14:paraId="7E619C97" w14:textId="77777777" w:rsidR="008C0E07" w:rsidRDefault="008C0E07">
      <w:pPr>
        <w:spacing w:after="0" w:line="240" w:lineRule="auto"/>
        <w:jc w:val="both"/>
        <w:rPr>
          <w:rFonts w:ascii="Times New Roman" w:eastAsia="Times New Roman" w:hAnsi="Times New Roman" w:cs="Times New Roman"/>
          <w:color w:val="000000" w:themeColor="text1"/>
          <w:sz w:val="24"/>
          <w:szCs w:val="24"/>
          <w:highlight w:val="cyan"/>
          <w:lang w:val="et"/>
        </w:rPr>
      </w:pPr>
    </w:p>
    <w:p w14:paraId="70A36824" w14:textId="28890823" w:rsidR="329B2281" w:rsidRDefault="00B76867" w:rsidP="7C84A48D">
      <w:pPr>
        <w:spacing w:after="0" w:line="240" w:lineRule="auto"/>
        <w:jc w:val="both"/>
        <w:rPr>
          <w:rFonts w:ascii="Times New Roman" w:eastAsia="Times New Roman" w:hAnsi="Times New Roman" w:cs="Times New Roman"/>
          <w:b/>
          <w:bCs/>
          <w:sz w:val="24"/>
          <w:szCs w:val="24"/>
          <w:lang w:val="et"/>
        </w:rPr>
      </w:pPr>
      <w:r w:rsidRPr="7C84A48D">
        <w:rPr>
          <w:rFonts w:ascii="Times New Roman" w:eastAsia="Times New Roman" w:hAnsi="Times New Roman" w:cs="Times New Roman"/>
          <w:b/>
          <w:bCs/>
          <w:sz w:val="24"/>
          <w:szCs w:val="24"/>
          <w:lang w:val="et"/>
        </w:rPr>
        <w:t xml:space="preserve">Mõju riigi ja </w:t>
      </w:r>
      <w:proofErr w:type="spellStart"/>
      <w:r w:rsidRPr="7C84A48D">
        <w:rPr>
          <w:rFonts w:ascii="Times New Roman" w:eastAsia="Times New Roman" w:hAnsi="Times New Roman" w:cs="Times New Roman"/>
          <w:b/>
          <w:bCs/>
          <w:sz w:val="24"/>
          <w:szCs w:val="24"/>
          <w:lang w:val="et"/>
        </w:rPr>
        <w:t>KOVide</w:t>
      </w:r>
      <w:proofErr w:type="spellEnd"/>
      <w:r w:rsidRPr="7C84A48D">
        <w:rPr>
          <w:rFonts w:ascii="Times New Roman" w:eastAsia="Times New Roman" w:hAnsi="Times New Roman" w:cs="Times New Roman"/>
          <w:b/>
          <w:bCs/>
          <w:sz w:val="24"/>
          <w:szCs w:val="24"/>
          <w:lang w:val="et"/>
        </w:rPr>
        <w:t xml:space="preserve"> tulule</w:t>
      </w:r>
    </w:p>
    <w:p w14:paraId="29902A59" w14:textId="77777777" w:rsidR="00723196" w:rsidRPr="0040773F" w:rsidRDefault="00723196" w:rsidP="7C84A48D">
      <w:pPr>
        <w:spacing w:after="0" w:line="240" w:lineRule="auto"/>
        <w:jc w:val="both"/>
        <w:rPr>
          <w:rFonts w:ascii="Times New Roman" w:eastAsia="Times New Roman" w:hAnsi="Times New Roman" w:cs="Times New Roman"/>
          <w:b/>
          <w:bCs/>
          <w:sz w:val="24"/>
          <w:szCs w:val="24"/>
          <w:lang w:val="et"/>
        </w:rPr>
      </w:pPr>
    </w:p>
    <w:bookmarkEnd w:id="47"/>
    <w:p w14:paraId="3409BDE3" w14:textId="39FFEF50" w:rsidR="6863CBD2" w:rsidRDefault="6863CBD2" w:rsidP="7C84A48D">
      <w:pPr>
        <w:spacing w:after="0"/>
        <w:jc w:val="both"/>
        <w:rPr>
          <w:rFonts w:ascii="Times New Roman" w:eastAsia="Times New Roman" w:hAnsi="Times New Roman" w:cs="Times New Roman"/>
          <w:color w:val="000000" w:themeColor="text1"/>
          <w:sz w:val="24"/>
          <w:szCs w:val="24"/>
          <w:lang w:val="et"/>
        </w:rPr>
      </w:pPr>
      <w:r w:rsidRPr="7C84A48D">
        <w:rPr>
          <w:rFonts w:ascii="Times New Roman" w:eastAsia="Times New Roman" w:hAnsi="Times New Roman" w:cs="Times New Roman"/>
          <w:color w:val="000000" w:themeColor="text1"/>
          <w:sz w:val="24"/>
          <w:szCs w:val="24"/>
        </w:rPr>
        <w:t xml:space="preserve">Maapõueseaduse täiendamise eelnõu (435 SE) jõustumisel ei ole eelduslikult mõju kaevandamise ja mäeeraldise paiknemise asukoha kohaliku omavalitsuse üksuste tulubaasile ega ka riigituludele, kuna menetluste peatumine on ajutine (2025.a lõpuni) ja mõju ettevõtete majandustegevusele sellel ajaperioodil ei ole eeldatavalt suur. Kuivõrd aladel, kus on täna kehtivad põlevkivi kaevandamise load, jätkub eelnõukohasel üleminekuperioodil põlevkivivaru (analüüsitud eelnõu 435 SE seletuskirjas lk 12–16). </w:t>
      </w:r>
    </w:p>
    <w:p w14:paraId="2AB26929" w14:textId="023D5C59" w:rsidR="7C84A48D" w:rsidRDefault="7C84A48D" w:rsidP="7C84A48D">
      <w:pPr>
        <w:spacing w:after="0"/>
        <w:jc w:val="both"/>
        <w:rPr>
          <w:rFonts w:ascii="Times New Roman" w:eastAsia="Times New Roman" w:hAnsi="Times New Roman" w:cs="Times New Roman"/>
          <w:color w:val="000000" w:themeColor="text1"/>
          <w:sz w:val="24"/>
          <w:szCs w:val="24"/>
          <w:lang w:val="et"/>
        </w:rPr>
      </w:pPr>
    </w:p>
    <w:p w14:paraId="0999049F" w14:textId="6EE870D0" w:rsidR="6863CBD2" w:rsidRDefault="6863CBD2" w:rsidP="7C84A48D">
      <w:pPr>
        <w:spacing w:after="0"/>
        <w:jc w:val="both"/>
        <w:rPr>
          <w:rFonts w:ascii="Times New Roman" w:eastAsia="Times New Roman" w:hAnsi="Times New Roman" w:cs="Times New Roman"/>
          <w:color w:val="000000" w:themeColor="text1"/>
          <w:sz w:val="24"/>
          <w:szCs w:val="24"/>
          <w:lang w:val="et"/>
        </w:rPr>
      </w:pPr>
      <w:r w:rsidRPr="7C84A48D">
        <w:rPr>
          <w:rFonts w:ascii="Times New Roman" w:eastAsia="Times New Roman" w:hAnsi="Times New Roman" w:cs="Times New Roman"/>
          <w:color w:val="000000" w:themeColor="text1"/>
          <w:sz w:val="24"/>
          <w:szCs w:val="24"/>
        </w:rPr>
        <w:t xml:space="preserve">Pikemas perspektiivis avaldub põlevkivisektori kahanemise tõttu mõju nii riigieelarvele kui ka KOV eelarvetele. Põlevkivitööstus maksab kõiki keskkonnatasu liike ja 2023.a laekus põlevkivitööstusest kokku 70 mln eurot: vee erikasutustasu 8 mln eurot, maavarade kaevandamisõiguse tasu 42,2  mln eurot, jäätmete kõrvaldamise tasu 17,3 mln eurot,  õhusaastetasu 2,1 mln eurot ja veetaastetasu 1,0 mln eurot.  Põlevkivitööstuse keskkonnatasud moodustavad 70% kõikidest keskkonnatasudest. </w:t>
      </w:r>
    </w:p>
    <w:p w14:paraId="69078436" w14:textId="7CC21005" w:rsidR="7C84A48D" w:rsidRDefault="7C84A48D" w:rsidP="7C84A48D">
      <w:pPr>
        <w:spacing w:after="0"/>
        <w:jc w:val="both"/>
        <w:rPr>
          <w:rFonts w:ascii="Times New Roman" w:eastAsia="Times New Roman" w:hAnsi="Times New Roman" w:cs="Times New Roman"/>
          <w:color w:val="000000" w:themeColor="text1"/>
          <w:sz w:val="24"/>
          <w:szCs w:val="24"/>
        </w:rPr>
      </w:pPr>
    </w:p>
    <w:p w14:paraId="0D1C7321" w14:textId="0F9E7888" w:rsidR="6863CBD2" w:rsidRDefault="6863CBD2" w:rsidP="7C84A48D">
      <w:pPr>
        <w:spacing w:after="0"/>
        <w:jc w:val="both"/>
        <w:rPr>
          <w:rFonts w:ascii="Times New Roman" w:eastAsia="Times New Roman" w:hAnsi="Times New Roman" w:cs="Times New Roman"/>
          <w:color w:val="000000" w:themeColor="text1"/>
          <w:sz w:val="24"/>
          <w:szCs w:val="24"/>
        </w:rPr>
      </w:pPr>
      <w:r w:rsidRPr="7C84A48D">
        <w:rPr>
          <w:rFonts w:ascii="Times New Roman" w:eastAsia="Times New Roman" w:hAnsi="Times New Roman" w:cs="Times New Roman"/>
          <w:color w:val="000000" w:themeColor="text1"/>
          <w:sz w:val="24"/>
          <w:szCs w:val="24"/>
        </w:rPr>
        <w:t xml:space="preserve">Mõju </w:t>
      </w:r>
      <w:proofErr w:type="spellStart"/>
      <w:r w:rsidRPr="7C84A48D">
        <w:rPr>
          <w:rFonts w:ascii="Times New Roman" w:eastAsia="Times New Roman" w:hAnsi="Times New Roman" w:cs="Times New Roman"/>
          <w:color w:val="000000" w:themeColor="text1"/>
          <w:sz w:val="24"/>
          <w:szCs w:val="24"/>
        </w:rPr>
        <w:t>KOVidele</w:t>
      </w:r>
      <w:proofErr w:type="spellEnd"/>
      <w:r w:rsidRPr="7C84A48D">
        <w:rPr>
          <w:rFonts w:ascii="Times New Roman" w:eastAsia="Times New Roman" w:hAnsi="Times New Roman" w:cs="Times New Roman"/>
          <w:color w:val="000000" w:themeColor="text1"/>
          <w:sz w:val="24"/>
          <w:szCs w:val="24"/>
        </w:rPr>
        <w:t xml:space="preserve"> on peamiselt kaevandamisõiguse- ja vee erikasutusõiguse tasude laekumise vähenemisega seoses. Keskkonnatasude seaduse kohaselt laekuks </w:t>
      </w:r>
      <w:proofErr w:type="spellStart"/>
      <w:r w:rsidRPr="7C84A48D">
        <w:rPr>
          <w:rFonts w:ascii="Times New Roman" w:eastAsia="Times New Roman" w:hAnsi="Times New Roman" w:cs="Times New Roman"/>
          <w:color w:val="000000" w:themeColor="text1"/>
          <w:sz w:val="24"/>
          <w:szCs w:val="24"/>
        </w:rPr>
        <w:t>KOVidele</w:t>
      </w:r>
      <w:proofErr w:type="spellEnd"/>
      <w:r w:rsidRPr="7C84A48D">
        <w:rPr>
          <w:rFonts w:ascii="Times New Roman" w:eastAsia="Times New Roman" w:hAnsi="Times New Roman" w:cs="Times New Roman"/>
          <w:color w:val="000000" w:themeColor="text1"/>
          <w:sz w:val="24"/>
          <w:szCs w:val="24"/>
        </w:rPr>
        <w:t xml:space="preserve"> iga kaevandatud põlevkivitonni kohta vähemalt 0,275 eurot ning karjääridest väljapumbatava vee eest 3,82 ja kaevandustest väljapumbatava vee eest 10,65 eurot 1000 m</w:t>
      </w:r>
      <w:r w:rsidRPr="79F28525">
        <w:rPr>
          <w:rFonts w:ascii="Times New Roman" w:eastAsia="Times New Roman" w:hAnsi="Times New Roman" w:cs="Times New Roman"/>
          <w:color w:val="000000" w:themeColor="text1"/>
          <w:sz w:val="24"/>
          <w:szCs w:val="24"/>
          <w:vertAlign w:val="superscript"/>
        </w:rPr>
        <w:t>3</w:t>
      </w:r>
      <w:r w:rsidRPr="7C84A48D">
        <w:rPr>
          <w:rFonts w:ascii="Times New Roman" w:eastAsia="Times New Roman" w:hAnsi="Times New Roman" w:cs="Times New Roman"/>
          <w:color w:val="000000" w:themeColor="text1"/>
          <w:sz w:val="24"/>
          <w:szCs w:val="24"/>
        </w:rPr>
        <w:t xml:space="preserve"> kohta. Lisaks makstakse ka tasu põlevkivi termilise töötlemise asukoha </w:t>
      </w:r>
      <w:proofErr w:type="spellStart"/>
      <w:r w:rsidRPr="7C84A48D">
        <w:rPr>
          <w:rFonts w:ascii="Times New Roman" w:eastAsia="Times New Roman" w:hAnsi="Times New Roman" w:cs="Times New Roman"/>
          <w:color w:val="000000" w:themeColor="text1"/>
          <w:sz w:val="24"/>
          <w:szCs w:val="24"/>
        </w:rPr>
        <w:t>KOVile</w:t>
      </w:r>
      <w:proofErr w:type="spellEnd"/>
      <w:r w:rsidRPr="7C84A48D">
        <w:rPr>
          <w:rFonts w:ascii="Times New Roman" w:eastAsia="Times New Roman" w:hAnsi="Times New Roman" w:cs="Times New Roman"/>
          <w:color w:val="000000" w:themeColor="text1"/>
          <w:sz w:val="24"/>
          <w:szCs w:val="24"/>
        </w:rPr>
        <w:t xml:space="preserve">. </w:t>
      </w:r>
    </w:p>
    <w:p w14:paraId="603B2FFA" w14:textId="2426BC65" w:rsidR="7C84A48D" w:rsidRDefault="7C84A48D" w:rsidP="7C84A48D">
      <w:pPr>
        <w:spacing w:after="0"/>
        <w:jc w:val="both"/>
        <w:rPr>
          <w:rFonts w:ascii="Times New Roman" w:eastAsia="Times New Roman" w:hAnsi="Times New Roman" w:cs="Times New Roman"/>
          <w:color w:val="000000" w:themeColor="text1"/>
          <w:sz w:val="24"/>
          <w:szCs w:val="24"/>
          <w:lang w:val="et"/>
        </w:rPr>
      </w:pPr>
    </w:p>
    <w:p w14:paraId="10929A44" w14:textId="5E2D67B6" w:rsidR="6863CBD2" w:rsidRDefault="6863CBD2" w:rsidP="7C84A48D">
      <w:pPr>
        <w:spacing w:after="0"/>
        <w:jc w:val="both"/>
        <w:rPr>
          <w:rFonts w:ascii="Times New Roman" w:eastAsia="Times New Roman" w:hAnsi="Times New Roman" w:cs="Times New Roman"/>
          <w:color w:val="000000" w:themeColor="text1"/>
          <w:sz w:val="24"/>
          <w:szCs w:val="24"/>
          <w:lang w:val="et"/>
        </w:rPr>
      </w:pPr>
      <w:r w:rsidRPr="7C84A48D">
        <w:rPr>
          <w:rFonts w:ascii="Times New Roman" w:eastAsia="Times New Roman" w:hAnsi="Times New Roman" w:cs="Times New Roman"/>
          <w:color w:val="000000" w:themeColor="text1"/>
          <w:sz w:val="24"/>
          <w:szCs w:val="24"/>
          <w:lang w:val="et"/>
        </w:rPr>
        <w:t xml:space="preserve">Kui kliimakindla majanduse seaduse § 29 lõikes 5 sätestatud (või muu) piirangu tõttu ei saa väljastada uutele mäeeraldistele (Estonia II, </w:t>
      </w:r>
      <w:proofErr w:type="spellStart"/>
      <w:r w:rsidRPr="7C84A48D">
        <w:rPr>
          <w:rFonts w:ascii="Times New Roman" w:eastAsia="Times New Roman" w:hAnsi="Times New Roman" w:cs="Times New Roman"/>
          <w:color w:val="000000" w:themeColor="text1"/>
          <w:sz w:val="24"/>
          <w:szCs w:val="24"/>
          <w:lang w:val="et"/>
        </w:rPr>
        <w:t>Oandu</w:t>
      </w:r>
      <w:proofErr w:type="spellEnd"/>
      <w:r w:rsidRPr="7C84A48D">
        <w:rPr>
          <w:rFonts w:ascii="Times New Roman" w:eastAsia="Times New Roman" w:hAnsi="Times New Roman" w:cs="Times New Roman"/>
          <w:color w:val="000000" w:themeColor="text1"/>
          <w:sz w:val="24"/>
          <w:szCs w:val="24"/>
          <w:lang w:val="et"/>
        </w:rPr>
        <w:t xml:space="preserve">, Sonda, </w:t>
      </w:r>
      <w:proofErr w:type="spellStart"/>
      <w:r w:rsidRPr="7C84A48D">
        <w:rPr>
          <w:rFonts w:ascii="Times New Roman" w:eastAsia="Times New Roman" w:hAnsi="Times New Roman" w:cs="Times New Roman"/>
          <w:color w:val="000000" w:themeColor="text1"/>
          <w:sz w:val="24"/>
          <w:szCs w:val="24"/>
          <w:lang w:val="et"/>
        </w:rPr>
        <w:t>Seli</w:t>
      </w:r>
      <w:proofErr w:type="spellEnd"/>
      <w:r w:rsidRPr="7C84A48D">
        <w:rPr>
          <w:rFonts w:ascii="Times New Roman" w:eastAsia="Times New Roman" w:hAnsi="Times New Roman" w:cs="Times New Roman"/>
          <w:color w:val="000000" w:themeColor="text1"/>
          <w:sz w:val="24"/>
          <w:szCs w:val="24"/>
          <w:lang w:val="et"/>
        </w:rPr>
        <w:t xml:space="preserve">) põlevkivi kaevandamise luba, tuleb arvestada mõjuga nii riigi kui ka </w:t>
      </w:r>
      <w:proofErr w:type="spellStart"/>
      <w:r w:rsidRPr="7C84A48D">
        <w:rPr>
          <w:rFonts w:ascii="Times New Roman" w:eastAsia="Times New Roman" w:hAnsi="Times New Roman" w:cs="Times New Roman"/>
          <w:color w:val="000000" w:themeColor="text1"/>
          <w:sz w:val="24"/>
          <w:szCs w:val="24"/>
          <w:lang w:val="et"/>
        </w:rPr>
        <w:t>KOVide</w:t>
      </w:r>
      <w:proofErr w:type="spellEnd"/>
      <w:r w:rsidRPr="7C84A48D">
        <w:rPr>
          <w:rFonts w:ascii="Times New Roman" w:eastAsia="Times New Roman" w:hAnsi="Times New Roman" w:cs="Times New Roman"/>
          <w:color w:val="000000" w:themeColor="text1"/>
          <w:sz w:val="24"/>
          <w:szCs w:val="24"/>
          <w:lang w:val="et"/>
        </w:rPr>
        <w:t xml:space="preserve"> tulubaasile</w:t>
      </w:r>
      <w:r w:rsidR="00DA70EC">
        <w:rPr>
          <w:rFonts w:ascii="Times New Roman" w:eastAsia="Times New Roman" w:hAnsi="Times New Roman" w:cs="Times New Roman"/>
          <w:color w:val="000000" w:themeColor="text1"/>
          <w:sz w:val="24"/>
          <w:szCs w:val="24"/>
          <w:lang w:val="et"/>
        </w:rPr>
        <w:t>.</w:t>
      </w:r>
      <w:r w:rsidRPr="7C84A48D">
        <w:rPr>
          <w:rFonts w:ascii="Times New Roman" w:eastAsia="Times New Roman" w:hAnsi="Times New Roman" w:cs="Times New Roman"/>
          <w:b/>
          <w:bCs/>
          <w:color w:val="000000" w:themeColor="text1"/>
          <w:sz w:val="24"/>
          <w:szCs w:val="24"/>
        </w:rPr>
        <w:t xml:space="preserve"> </w:t>
      </w:r>
      <w:r w:rsidRPr="5866326C">
        <w:rPr>
          <w:rFonts w:ascii="Times New Roman" w:eastAsia="Times New Roman" w:hAnsi="Times New Roman" w:cs="Times New Roman"/>
          <w:color w:val="000000" w:themeColor="text1"/>
          <w:sz w:val="24"/>
          <w:szCs w:val="24"/>
        </w:rPr>
        <w:t>Nimetatud aladel on kokku 683 miljonit tonni põlevkivi, mille eest laekuks riigile kokku ligikaudu 2,02 miljardit eurot maavara kaevandamisõiguse tasu (</w:t>
      </w:r>
      <w:r w:rsidRPr="5866326C">
        <w:rPr>
          <w:rFonts w:ascii="Times New Roman" w:eastAsia="Times New Roman" w:hAnsi="Times New Roman" w:cs="Times New Roman"/>
          <w:i/>
          <w:color w:val="000000" w:themeColor="text1"/>
          <w:sz w:val="24"/>
          <w:szCs w:val="24"/>
        </w:rPr>
        <w:t xml:space="preserve">ca </w:t>
      </w:r>
      <w:r w:rsidRPr="5866326C">
        <w:rPr>
          <w:rFonts w:ascii="Times New Roman" w:eastAsia="Times New Roman" w:hAnsi="Times New Roman" w:cs="Times New Roman"/>
          <w:color w:val="000000" w:themeColor="text1"/>
          <w:sz w:val="24"/>
          <w:szCs w:val="24"/>
        </w:rPr>
        <w:t xml:space="preserve">30 mln kuni 130 mln eurot aastas). </w:t>
      </w:r>
      <w:r w:rsidRPr="7C84A48D">
        <w:rPr>
          <w:rFonts w:ascii="Times New Roman" w:eastAsia="Times New Roman" w:hAnsi="Times New Roman" w:cs="Times New Roman"/>
          <w:color w:val="000000" w:themeColor="text1"/>
          <w:sz w:val="24"/>
          <w:szCs w:val="24"/>
        </w:rPr>
        <w:t xml:space="preserve">Lisaks on mäeeraldise laiendamiseks loa muutmise taotlused, kus on kokku </w:t>
      </w:r>
      <w:r w:rsidRPr="7C84A48D">
        <w:rPr>
          <w:rFonts w:ascii="Times New Roman" w:eastAsia="Times New Roman" w:hAnsi="Times New Roman" w:cs="Times New Roman"/>
          <w:i/>
          <w:iCs/>
          <w:color w:val="000000" w:themeColor="text1"/>
          <w:sz w:val="24"/>
          <w:szCs w:val="24"/>
        </w:rPr>
        <w:t xml:space="preserve">ca </w:t>
      </w:r>
      <w:r w:rsidRPr="7C84A48D">
        <w:rPr>
          <w:rFonts w:ascii="Times New Roman" w:eastAsia="Times New Roman" w:hAnsi="Times New Roman" w:cs="Times New Roman"/>
          <w:color w:val="000000" w:themeColor="text1"/>
          <w:sz w:val="24"/>
          <w:szCs w:val="24"/>
        </w:rPr>
        <w:t xml:space="preserve">98 mln t põlevkivi varu, mille eest laekuks ligikaudu 291 miljonit eurot. Arvestatud tasumääraga 2,96 €/t, mis on 2020-2024.a I ja II kvartali keskmine. Kaevandamisõiguse tasu laekumine jaotub aastate peale ja selle suurus aastas sõltub kaevandamise kogusest ja tasumäära suurusest (seotud 1% väävli sisaldusega raske kütteõli Rotterdamis koteeritud hinnaga). Kaevandusest väljapumbatava vee erikasutustasu tasu laekumine on hinnatud ligikaudu 12 mln €/a (2023.a oli 8 mln €) nimetatud uutel mäeeraldistel. </w:t>
      </w:r>
    </w:p>
    <w:p w14:paraId="2012A4AF" w14:textId="18F43AB0" w:rsidR="7C84A48D" w:rsidRDefault="7C84A48D" w:rsidP="7C84A48D">
      <w:pPr>
        <w:spacing w:after="0"/>
        <w:jc w:val="both"/>
        <w:rPr>
          <w:rFonts w:ascii="Times New Roman" w:eastAsia="Times New Roman" w:hAnsi="Times New Roman" w:cs="Times New Roman"/>
          <w:color w:val="000000" w:themeColor="text1"/>
          <w:sz w:val="24"/>
          <w:szCs w:val="24"/>
          <w:lang w:val="et"/>
        </w:rPr>
      </w:pPr>
    </w:p>
    <w:p w14:paraId="1872B42A" w14:textId="5F058F0B" w:rsidR="6863CBD2" w:rsidRDefault="6863CBD2" w:rsidP="7C84A48D">
      <w:pPr>
        <w:spacing w:after="0"/>
        <w:jc w:val="both"/>
        <w:rPr>
          <w:rFonts w:ascii="Times New Roman" w:eastAsia="Times New Roman" w:hAnsi="Times New Roman" w:cs="Times New Roman"/>
          <w:color w:val="000000" w:themeColor="text1"/>
          <w:sz w:val="24"/>
          <w:szCs w:val="24"/>
          <w:lang w:val="et"/>
        </w:rPr>
      </w:pPr>
      <w:r w:rsidRPr="7C84A48D">
        <w:rPr>
          <w:rFonts w:ascii="Times New Roman" w:eastAsia="Times New Roman" w:hAnsi="Times New Roman" w:cs="Times New Roman"/>
          <w:color w:val="000000" w:themeColor="text1"/>
          <w:sz w:val="24"/>
          <w:szCs w:val="24"/>
        </w:rPr>
        <w:t>Nimetatud loataotlused uutele mäeeraldistele paiknevad Lüganuse valla (</w:t>
      </w:r>
      <w:proofErr w:type="spellStart"/>
      <w:r w:rsidRPr="7C84A48D">
        <w:rPr>
          <w:rFonts w:ascii="Times New Roman" w:eastAsia="Times New Roman" w:hAnsi="Times New Roman" w:cs="Times New Roman"/>
          <w:color w:val="000000" w:themeColor="text1"/>
          <w:sz w:val="24"/>
          <w:szCs w:val="24"/>
        </w:rPr>
        <w:t>Oandu</w:t>
      </w:r>
      <w:proofErr w:type="spellEnd"/>
      <w:r w:rsidRPr="7C84A48D">
        <w:rPr>
          <w:rFonts w:ascii="Times New Roman" w:eastAsia="Times New Roman" w:hAnsi="Times New Roman" w:cs="Times New Roman"/>
          <w:color w:val="000000" w:themeColor="text1"/>
          <w:sz w:val="24"/>
          <w:szCs w:val="24"/>
        </w:rPr>
        <w:t xml:space="preserve">, Sonda, Sonda II), Alutaguse valla (Estonia II, </w:t>
      </w:r>
      <w:proofErr w:type="spellStart"/>
      <w:r w:rsidRPr="7C84A48D">
        <w:rPr>
          <w:rFonts w:ascii="Times New Roman" w:eastAsia="Times New Roman" w:hAnsi="Times New Roman" w:cs="Times New Roman"/>
          <w:color w:val="000000" w:themeColor="text1"/>
          <w:sz w:val="24"/>
          <w:szCs w:val="24"/>
        </w:rPr>
        <w:t>Seli</w:t>
      </w:r>
      <w:proofErr w:type="spellEnd"/>
      <w:r w:rsidRPr="7C84A48D">
        <w:rPr>
          <w:rFonts w:ascii="Times New Roman" w:eastAsia="Times New Roman" w:hAnsi="Times New Roman" w:cs="Times New Roman"/>
          <w:color w:val="000000" w:themeColor="text1"/>
          <w:sz w:val="24"/>
          <w:szCs w:val="24"/>
        </w:rPr>
        <w:t>), osaliselt ka Vinni valla (</w:t>
      </w:r>
      <w:proofErr w:type="spellStart"/>
      <w:r w:rsidRPr="7C84A48D">
        <w:rPr>
          <w:rFonts w:ascii="Times New Roman" w:eastAsia="Times New Roman" w:hAnsi="Times New Roman" w:cs="Times New Roman"/>
          <w:color w:val="000000" w:themeColor="text1"/>
          <w:sz w:val="24"/>
          <w:szCs w:val="24"/>
        </w:rPr>
        <w:t>Oandu</w:t>
      </w:r>
      <w:proofErr w:type="spellEnd"/>
      <w:r w:rsidRPr="7C84A48D">
        <w:rPr>
          <w:rFonts w:ascii="Times New Roman" w:eastAsia="Times New Roman" w:hAnsi="Times New Roman" w:cs="Times New Roman"/>
          <w:color w:val="000000" w:themeColor="text1"/>
          <w:sz w:val="24"/>
          <w:szCs w:val="24"/>
        </w:rPr>
        <w:t xml:space="preserve">, Sonda) aladel. Analüüsi „Ida-Virumaa majanduse ja tööturu kohandamine põlevkivitööstuse vähenemisega“ (2020. a, SA Poliitikauuringute Keskus </w:t>
      </w:r>
      <w:proofErr w:type="spellStart"/>
      <w:r w:rsidRPr="7C84A48D">
        <w:rPr>
          <w:rFonts w:ascii="Times New Roman" w:eastAsia="Times New Roman" w:hAnsi="Times New Roman" w:cs="Times New Roman"/>
          <w:color w:val="000000" w:themeColor="text1"/>
          <w:sz w:val="24"/>
          <w:szCs w:val="24"/>
        </w:rPr>
        <w:t>Praxis</w:t>
      </w:r>
      <w:proofErr w:type="spellEnd"/>
      <w:r w:rsidRPr="7C84A48D">
        <w:rPr>
          <w:rFonts w:ascii="Times New Roman" w:eastAsia="Times New Roman" w:hAnsi="Times New Roman" w:cs="Times New Roman"/>
          <w:color w:val="000000" w:themeColor="text1"/>
          <w:sz w:val="24"/>
          <w:szCs w:val="24"/>
        </w:rPr>
        <w:t>) järgi moodustab kaevandamisõiguse ja vee erikasutustasu tuludest Alutaguse vallal 42%, Narva-Jõesuu linnal 11% ja Lüganuse vallal 4%, mis võib kahanemise korral ohtu seada omavalitsuste teenuste pakkumise võimekuse. Seejuures Keskkonnaameti andmetel laekus 2022. aastal Alutaguse vallale 4,75 miljonit eurot, Narva-Jõesuu linnale 1,78 miljonit eurot kaevandamisõiguse ja vee erikasutustasu aga ka jäätmete ladestamistasu. Samuti laekub osa füüsilise isiku tulumaksust kohaliku omavalitsuse üksustele – 2019. aastal maksid Ida-Virumaa põlevkivisektori töötajad tervikuna 18,3 miljonit eurot tulumaksu, mis moodustab viiendiku maakonna tulumaksust.</w:t>
      </w:r>
    </w:p>
    <w:p w14:paraId="624AA718" w14:textId="564F16C2" w:rsidR="7C84A48D" w:rsidRDefault="7C84A48D" w:rsidP="7C84A48D">
      <w:pPr>
        <w:spacing w:after="0"/>
        <w:jc w:val="both"/>
        <w:rPr>
          <w:rFonts w:ascii="Times New Roman" w:eastAsia="Times New Roman" w:hAnsi="Times New Roman" w:cs="Times New Roman"/>
          <w:color w:val="000000" w:themeColor="text1"/>
          <w:sz w:val="24"/>
          <w:szCs w:val="24"/>
        </w:rPr>
      </w:pPr>
    </w:p>
    <w:p w14:paraId="35109541" w14:textId="3960713C" w:rsidR="6863CBD2" w:rsidRDefault="6863CBD2" w:rsidP="7C84A48D">
      <w:pPr>
        <w:spacing w:after="0"/>
        <w:jc w:val="both"/>
        <w:rPr>
          <w:rFonts w:ascii="Times New Roman" w:eastAsia="Times New Roman" w:hAnsi="Times New Roman" w:cs="Times New Roman"/>
          <w:color w:val="000000" w:themeColor="text1"/>
          <w:sz w:val="24"/>
          <w:szCs w:val="24"/>
          <w:lang w:val="et"/>
        </w:rPr>
      </w:pPr>
      <w:r w:rsidRPr="5866326C">
        <w:rPr>
          <w:rFonts w:ascii="Times New Roman" w:eastAsia="Times New Roman" w:hAnsi="Times New Roman" w:cs="Times New Roman"/>
          <w:color w:val="000000" w:themeColor="text1"/>
          <w:sz w:val="24"/>
          <w:szCs w:val="24"/>
        </w:rPr>
        <w:t>Seetõttu tuleb pikas perspektiivis, põlevkivisektori kahanemisel, nende tulude mittelaekumiste mõjudega arvestada.</w:t>
      </w:r>
      <w:r w:rsidR="59B56942" w:rsidRPr="5866326C">
        <w:rPr>
          <w:rFonts w:ascii="Times New Roman" w:eastAsia="Times New Roman" w:hAnsi="Times New Roman" w:cs="Times New Roman"/>
          <w:color w:val="000000" w:themeColor="text1"/>
          <w:sz w:val="24"/>
          <w:szCs w:val="24"/>
        </w:rPr>
        <w:t xml:space="preserve"> Samas on ka keskkonnatasude süsteem pidevas arendamises</w:t>
      </w:r>
      <w:r w:rsidR="716D553B" w:rsidRPr="5866326C">
        <w:rPr>
          <w:rFonts w:ascii="Times New Roman" w:eastAsia="Times New Roman" w:hAnsi="Times New Roman" w:cs="Times New Roman"/>
          <w:color w:val="000000" w:themeColor="text1"/>
          <w:sz w:val="24"/>
          <w:szCs w:val="24"/>
        </w:rPr>
        <w:t>, kus</w:t>
      </w:r>
      <w:r w:rsidR="2622829E" w:rsidRPr="5866326C">
        <w:rPr>
          <w:rFonts w:ascii="Times New Roman" w:eastAsia="Times New Roman" w:hAnsi="Times New Roman" w:cs="Times New Roman"/>
          <w:color w:val="000000" w:themeColor="text1"/>
          <w:sz w:val="24"/>
          <w:szCs w:val="24"/>
        </w:rPr>
        <w:t xml:space="preserve"> on</w:t>
      </w:r>
      <w:r w:rsidR="716D553B" w:rsidRPr="5866326C">
        <w:rPr>
          <w:rFonts w:ascii="Times New Roman" w:eastAsia="Times New Roman" w:hAnsi="Times New Roman" w:cs="Times New Roman"/>
          <w:color w:val="000000" w:themeColor="text1"/>
          <w:sz w:val="24"/>
          <w:szCs w:val="24"/>
        </w:rPr>
        <w:t xml:space="preserve"> eesmärgiks </w:t>
      </w:r>
      <w:r w:rsidR="3A2F156C" w:rsidRPr="5866326C">
        <w:rPr>
          <w:rFonts w:ascii="Times New Roman" w:eastAsia="Times New Roman" w:hAnsi="Times New Roman" w:cs="Times New Roman"/>
          <w:color w:val="000000" w:themeColor="text1"/>
          <w:sz w:val="24"/>
          <w:szCs w:val="24"/>
        </w:rPr>
        <w:t xml:space="preserve">nii </w:t>
      </w:r>
      <w:r w:rsidR="356EA82A" w:rsidRPr="5866326C">
        <w:rPr>
          <w:rFonts w:ascii="Times New Roman" w:eastAsia="Times New Roman" w:hAnsi="Times New Roman" w:cs="Times New Roman"/>
          <w:color w:val="000000" w:themeColor="text1"/>
          <w:sz w:val="24"/>
          <w:szCs w:val="24"/>
        </w:rPr>
        <w:t>loodusvarade kasutamisega seotud kahjulike mõju</w:t>
      </w:r>
      <w:r w:rsidR="5A13865A" w:rsidRPr="5866326C">
        <w:rPr>
          <w:rFonts w:ascii="Times New Roman" w:eastAsia="Times New Roman" w:hAnsi="Times New Roman" w:cs="Times New Roman"/>
          <w:color w:val="000000" w:themeColor="text1"/>
          <w:sz w:val="24"/>
          <w:szCs w:val="24"/>
        </w:rPr>
        <w:t>de vähendamine kui ka</w:t>
      </w:r>
      <w:r w:rsidR="356EA82A" w:rsidRPr="5866326C">
        <w:rPr>
          <w:rFonts w:ascii="Times New Roman" w:eastAsia="Times New Roman" w:hAnsi="Times New Roman" w:cs="Times New Roman"/>
          <w:color w:val="000000" w:themeColor="text1"/>
          <w:sz w:val="24"/>
          <w:szCs w:val="24"/>
        </w:rPr>
        <w:t xml:space="preserve"> </w:t>
      </w:r>
      <w:r w:rsidR="23335658" w:rsidRPr="5866326C">
        <w:rPr>
          <w:rFonts w:ascii="Times New Roman" w:eastAsia="Times New Roman" w:hAnsi="Times New Roman" w:cs="Times New Roman"/>
          <w:color w:val="000000" w:themeColor="text1"/>
          <w:sz w:val="24"/>
          <w:szCs w:val="24"/>
        </w:rPr>
        <w:t xml:space="preserve">toetava </w:t>
      </w:r>
      <w:r w:rsidR="356EA82A" w:rsidRPr="5866326C">
        <w:rPr>
          <w:rFonts w:ascii="Times New Roman" w:eastAsia="Times New Roman" w:hAnsi="Times New Roman" w:cs="Times New Roman"/>
          <w:color w:val="000000" w:themeColor="text1"/>
          <w:sz w:val="24"/>
          <w:szCs w:val="24"/>
        </w:rPr>
        <w:t>majanduskeskkon</w:t>
      </w:r>
      <w:r w:rsidR="62D88127" w:rsidRPr="5866326C">
        <w:rPr>
          <w:rFonts w:ascii="Times New Roman" w:eastAsia="Times New Roman" w:hAnsi="Times New Roman" w:cs="Times New Roman"/>
          <w:color w:val="000000" w:themeColor="text1"/>
          <w:sz w:val="24"/>
          <w:szCs w:val="24"/>
        </w:rPr>
        <w:t>na loomine</w:t>
      </w:r>
      <w:r w:rsidR="356EA82A" w:rsidRPr="5866326C">
        <w:rPr>
          <w:rFonts w:ascii="Times New Roman" w:eastAsia="Times New Roman" w:hAnsi="Times New Roman" w:cs="Times New Roman"/>
          <w:color w:val="000000" w:themeColor="text1"/>
          <w:sz w:val="24"/>
          <w:szCs w:val="24"/>
        </w:rPr>
        <w:t xml:space="preserve"> kohalikele kogukondadele.</w:t>
      </w:r>
      <w:r w:rsidR="1D1BCEC8" w:rsidRPr="5866326C">
        <w:rPr>
          <w:rFonts w:ascii="Times New Roman" w:eastAsia="Times New Roman" w:hAnsi="Times New Roman" w:cs="Times New Roman"/>
          <w:color w:val="000000" w:themeColor="text1"/>
          <w:sz w:val="24"/>
          <w:szCs w:val="24"/>
        </w:rPr>
        <w:t xml:space="preserve"> Üheks </w:t>
      </w:r>
      <w:proofErr w:type="spellStart"/>
      <w:r w:rsidR="255407B7" w:rsidRPr="5866326C">
        <w:rPr>
          <w:rFonts w:ascii="Times New Roman" w:eastAsia="Times New Roman" w:hAnsi="Times New Roman" w:cs="Times New Roman"/>
          <w:color w:val="000000" w:themeColor="text1"/>
          <w:sz w:val="24"/>
          <w:szCs w:val="24"/>
        </w:rPr>
        <w:t>KOVide</w:t>
      </w:r>
      <w:proofErr w:type="spellEnd"/>
      <w:r w:rsidR="255407B7" w:rsidRPr="5866326C">
        <w:rPr>
          <w:rFonts w:ascii="Times New Roman" w:eastAsia="Times New Roman" w:hAnsi="Times New Roman" w:cs="Times New Roman"/>
          <w:color w:val="000000" w:themeColor="text1"/>
          <w:sz w:val="24"/>
          <w:szCs w:val="24"/>
        </w:rPr>
        <w:t xml:space="preserve"> tulubaasi positiivselt mõjutavaks </w:t>
      </w:r>
      <w:r w:rsidR="1D1BCEC8" w:rsidRPr="5866326C">
        <w:rPr>
          <w:rFonts w:ascii="Times New Roman" w:eastAsia="Times New Roman" w:hAnsi="Times New Roman" w:cs="Times New Roman"/>
          <w:color w:val="000000" w:themeColor="text1"/>
          <w:sz w:val="24"/>
          <w:szCs w:val="24"/>
        </w:rPr>
        <w:t>näiteks on 1.</w:t>
      </w:r>
      <w:r w:rsidR="683F6F20" w:rsidRPr="5866326C">
        <w:rPr>
          <w:rFonts w:ascii="Times New Roman" w:eastAsia="Times New Roman" w:hAnsi="Times New Roman" w:cs="Times New Roman"/>
          <w:color w:val="000000" w:themeColor="text1"/>
          <w:sz w:val="24"/>
          <w:szCs w:val="24"/>
        </w:rPr>
        <w:t xml:space="preserve"> </w:t>
      </w:r>
      <w:r w:rsidR="1D1BCEC8" w:rsidRPr="5866326C">
        <w:rPr>
          <w:rFonts w:ascii="Times New Roman" w:eastAsia="Times New Roman" w:hAnsi="Times New Roman" w:cs="Times New Roman"/>
          <w:color w:val="000000" w:themeColor="text1"/>
          <w:sz w:val="24"/>
          <w:szCs w:val="24"/>
        </w:rPr>
        <w:t xml:space="preserve">juulil 2023. jõustunud tuulikutasu, mida </w:t>
      </w:r>
      <w:r w:rsidR="7D483AB1" w:rsidRPr="5866326C">
        <w:rPr>
          <w:rFonts w:ascii="Times New Roman" w:eastAsia="Times New Roman" w:hAnsi="Times New Roman" w:cs="Times New Roman"/>
          <w:color w:val="000000" w:themeColor="text1"/>
          <w:sz w:val="24"/>
          <w:szCs w:val="24"/>
        </w:rPr>
        <w:t>makstakse</w:t>
      </w:r>
      <w:r w:rsidR="1D1BCEC8" w:rsidRPr="5866326C">
        <w:rPr>
          <w:rFonts w:ascii="Times New Roman" w:eastAsia="Times New Roman" w:hAnsi="Times New Roman" w:cs="Times New Roman"/>
          <w:color w:val="000000" w:themeColor="text1"/>
          <w:sz w:val="24"/>
          <w:szCs w:val="24"/>
        </w:rPr>
        <w:t xml:space="preserve"> uute tuulikute naabruses elavatele inimestele ja kogukondadele. Maismaatuulikud toovad mõjualas elavatele inimestele maksimaalselt aastas kuni kuue alampalga suuruse sissetuleku. </w:t>
      </w:r>
      <w:r w:rsidR="36A7EEFD" w:rsidRPr="5866326C">
        <w:rPr>
          <w:rFonts w:ascii="Times New Roman" w:eastAsia="Times New Roman" w:hAnsi="Times New Roman" w:cs="Times New Roman"/>
          <w:color w:val="000000" w:themeColor="text1"/>
          <w:sz w:val="24"/>
          <w:szCs w:val="24"/>
        </w:rPr>
        <w:t>Maismaa tuuleparkidelt kogutud tasud jaotatakse hüvitisteks kohalikele omavalitsustele ning tuulikute lähistel asuvatele majapidamistele. Kui tuulik alustab tööd, sõltub tasu suurus eelmise kvartali elektri börsihinnast ja tuulikuga toodetud elektrienergia mahust. Ehitusjärgus makstakse tuulikute eest kümnendik kehtivast tuulikutasust.</w:t>
      </w:r>
    </w:p>
    <w:p w14:paraId="713C7672" w14:textId="3692C4FA" w:rsidR="6402D600" w:rsidRPr="00397985" w:rsidRDefault="6402D600" w:rsidP="00E57547">
      <w:pPr>
        <w:pStyle w:val="paragraph"/>
        <w:spacing w:before="0" w:beforeAutospacing="0" w:after="0" w:afterAutospacing="0"/>
        <w:jc w:val="both"/>
        <w:rPr>
          <w:rStyle w:val="eop"/>
        </w:rPr>
      </w:pPr>
    </w:p>
    <w:p w14:paraId="1352983C" w14:textId="5B21B2FC" w:rsidR="7C6BD3D3" w:rsidRDefault="28368356" w:rsidP="00E57547">
      <w:pPr>
        <w:pStyle w:val="paragraph"/>
        <w:spacing w:before="0" w:beforeAutospacing="0" w:after="0" w:afterAutospacing="0"/>
        <w:jc w:val="both"/>
        <w:rPr>
          <w:color w:val="000000" w:themeColor="text1"/>
        </w:rPr>
      </w:pPr>
      <w:commentRangeStart w:id="48"/>
      <w:r w:rsidRPr="00F3269F">
        <w:rPr>
          <w:rStyle w:val="eop"/>
          <w:b/>
          <w:bCs/>
          <w:u w:val="single"/>
        </w:rPr>
        <w:t>Mõju avaldav valdkond</w:t>
      </w:r>
      <w:r w:rsidR="7C6BD3D3" w:rsidRPr="00F3269F">
        <w:rPr>
          <w:rStyle w:val="eop"/>
          <w:b/>
          <w:bCs/>
          <w:u w:val="single"/>
        </w:rPr>
        <w:t xml:space="preserve"> II:</w:t>
      </w:r>
      <w:r w:rsidR="006A738A">
        <w:rPr>
          <w:rStyle w:val="eop"/>
        </w:rPr>
        <w:t xml:space="preserve"> </w:t>
      </w:r>
      <w:r w:rsidR="20E47058" w:rsidRPr="33C3FC7A">
        <w:rPr>
          <w:color w:val="000000" w:themeColor="text1"/>
        </w:rPr>
        <w:t>keskkonnasõbralik transport ja parem liikuvus</w:t>
      </w:r>
      <w:commentRangeEnd w:id="48"/>
      <w:r w:rsidR="003C01AA">
        <w:rPr>
          <w:rStyle w:val="Kommentaariviide"/>
          <w:rFonts w:asciiTheme="minorHAnsi" w:eastAsiaTheme="minorHAnsi" w:hAnsiTheme="minorHAnsi" w:cstheme="minorBidi"/>
          <w:kern w:val="2"/>
          <w:lang w:eastAsia="en-US"/>
          <w14:ligatures w14:val="standardContextual"/>
        </w:rPr>
        <w:commentReference w:id="48"/>
      </w:r>
    </w:p>
    <w:p w14:paraId="77A63917" w14:textId="6B52EA4A" w:rsidR="5C8DD5A6" w:rsidRDefault="5C8DD5A6" w:rsidP="00E57547">
      <w:pPr>
        <w:pStyle w:val="paragraph"/>
        <w:spacing w:before="0" w:beforeAutospacing="0" w:after="0" w:afterAutospacing="0"/>
        <w:jc w:val="both"/>
        <w:rPr>
          <w:rStyle w:val="normaltextrun"/>
          <w:b/>
          <w:bCs/>
        </w:rPr>
      </w:pPr>
    </w:p>
    <w:p w14:paraId="25BEAB68" w14:textId="0E44D64D" w:rsidR="7C6BD3D3" w:rsidRDefault="7C6BD3D3" w:rsidP="00E57547">
      <w:pPr>
        <w:pStyle w:val="paragraph"/>
        <w:spacing w:before="0" w:beforeAutospacing="0" w:after="0" w:afterAutospacing="0"/>
        <w:jc w:val="both"/>
        <w:rPr>
          <w:rStyle w:val="eop"/>
          <w:b/>
          <w:bCs/>
        </w:rPr>
      </w:pPr>
      <w:r w:rsidRPr="50F2ED22">
        <w:rPr>
          <w:rStyle w:val="eop"/>
          <w:b/>
          <w:bCs/>
        </w:rPr>
        <w:t>Mõju</w:t>
      </w:r>
      <w:r w:rsidR="006A738A">
        <w:rPr>
          <w:rStyle w:val="eop"/>
          <w:b/>
          <w:bCs/>
        </w:rPr>
        <w:t xml:space="preserve"> </w:t>
      </w:r>
      <w:r w:rsidRPr="50F2ED22">
        <w:rPr>
          <w:rStyle w:val="eop"/>
          <w:b/>
          <w:bCs/>
        </w:rPr>
        <w:t>ühiskonnale</w:t>
      </w:r>
    </w:p>
    <w:p w14:paraId="4F2D6FD5" w14:textId="77777777" w:rsidR="00277BFD" w:rsidRDefault="00277BFD" w:rsidP="00872F3C">
      <w:pPr>
        <w:pStyle w:val="paragraph"/>
        <w:widowControl w:val="0"/>
        <w:spacing w:before="0" w:beforeAutospacing="0" w:after="0" w:afterAutospacing="0"/>
        <w:jc w:val="both"/>
        <w:rPr>
          <w:rStyle w:val="eop"/>
          <w:b/>
          <w:bCs/>
          <w:i/>
          <w:iCs/>
        </w:rPr>
      </w:pPr>
    </w:p>
    <w:p w14:paraId="6D5C7F91" w14:textId="74E6A3F9" w:rsidR="4535E7E6" w:rsidRPr="00277BFD" w:rsidRDefault="7BE90371" w:rsidP="00872F3C">
      <w:pPr>
        <w:pStyle w:val="paragraph"/>
        <w:widowControl w:val="0"/>
        <w:spacing w:before="0" w:beforeAutospacing="0" w:after="0" w:afterAutospacing="0"/>
        <w:jc w:val="both"/>
        <w:rPr>
          <w:rStyle w:val="eop"/>
          <w:b/>
          <w:bCs/>
          <w:i/>
          <w:iCs/>
        </w:rPr>
      </w:pPr>
      <w:r w:rsidRPr="00277BFD">
        <w:rPr>
          <w:rStyle w:val="eop"/>
          <w:b/>
          <w:bCs/>
          <w:i/>
          <w:iCs/>
        </w:rPr>
        <w:t>Mõju tööhõivele</w:t>
      </w:r>
    </w:p>
    <w:p w14:paraId="1FAF043D" w14:textId="0AB8FF0A" w:rsidR="638F175F" w:rsidRDefault="2DAE9B74" w:rsidP="00872F3C">
      <w:pPr>
        <w:widowControl w:val="0"/>
        <w:spacing w:after="0" w:line="240" w:lineRule="auto"/>
        <w:jc w:val="both"/>
        <w:rPr>
          <w:color w:val="000000" w:themeColor="text1"/>
        </w:rPr>
      </w:pPr>
      <w:r w:rsidRPr="21289BBE">
        <w:rPr>
          <w:rFonts w:ascii="Times New Roman" w:eastAsia="Times New Roman" w:hAnsi="Times New Roman" w:cs="Times New Roman"/>
          <w:color w:val="000000" w:themeColor="text1"/>
          <w:sz w:val="24"/>
          <w:szCs w:val="24"/>
        </w:rPr>
        <w:t xml:space="preserve">Investeeringud </w:t>
      </w:r>
      <w:proofErr w:type="spellStart"/>
      <w:r w:rsidRPr="21289BBE">
        <w:rPr>
          <w:rFonts w:ascii="Times New Roman" w:eastAsia="Times New Roman" w:hAnsi="Times New Roman" w:cs="Times New Roman"/>
          <w:color w:val="000000" w:themeColor="text1"/>
          <w:sz w:val="24"/>
          <w:szCs w:val="24"/>
        </w:rPr>
        <w:t>kergliiklus</w:t>
      </w:r>
      <w:proofErr w:type="spellEnd"/>
      <w:r w:rsidRPr="21289BBE">
        <w:rPr>
          <w:rFonts w:ascii="Times New Roman" w:eastAsia="Times New Roman" w:hAnsi="Times New Roman" w:cs="Times New Roman"/>
          <w:color w:val="000000" w:themeColor="text1"/>
          <w:sz w:val="24"/>
          <w:szCs w:val="24"/>
        </w:rPr>
        <w:t xml:space="preserve">- ja raudteetaristu rajamisse loovad </w:t>
      </w:r>
      <w:r w:rsidR="007435C4">
        <w:rPr>
          <w:rFonts w:ascii="Times New Roman" w:eastAsia="Times New Roman" w:hAnsi="Times New Roman" w:cs="Times New Roman"/>
          <w:color w:val="000000" w:themeColor="text1"/>
          <w:sz w:val="24"/>
          <w:szCs w:val="24"/>
        </w:rPr>
        <w:t>uusi</w:t>
      </w:r>
      <w:r w:rsidRPr="21289BBE">
        <w:rPr>
          <w:rFonts w:ascii="Times New Roman" w:eastAsia="Times New Roman" w:hAnsi="Times New Roman" w:cs="Times New Roman"/>
          <w:color w:val="000000" w:themeColor="text1"/>
          <w:sz w:val="24"/>
          <w:szCs w:val="24"/>
        </w:rPr>
        <w:t xml:space="preserve"> töökohti ehitussektoris.</w:t>
      </w:r>
      <w:r w:rsidR="59D6E89A" w:rsidRPr="21289BBE">
        <w:rPr>
          <w:rFonts w:ascii="Times New Roman" w:eastAsia="Times New Roman" w:hAnsi="Times New Roman" w:cs="Times New Roman"/>
          <w:color w:val="000000" w:themeColor="text1"/>
          <w:sz w:val="24"/>
          <w:szCs w:val="24"/>
        </w:rPr>
        <w:t xml:space="preserve"> Kodumaiste transpordikütuste (taastuvelekter, vesinik, </w:t>
      </w:r>
      <w:proofErr w:type="spellStart"/>
      <w:r w:rsidR="59D6E89A" w:rsidRPr="21289BBE">
        <w:rPr>
          <w:rFonts w:ascii="Times New Roman" w:eastAsia="Times New Roman" w:hAnsi="Times New Roman" w:cs="Times New Roman"/>
          <w:color w:val="000000" w:themeColor="text1"/>
          <w:sz w:val="24"/>
          <w:szCs w:val="24"/>
        </w:rPr>
        <w:t>biometaan</w:t>
      </w:r>
      <w:proofErr w:type="spellEnd"/>
      <w:r w:rsidR="59D6E89A" w:rsidRPr="21289BBE">
        <w:rPr>
          <w:rFonts w:ascii="Times New Roman" w:eastAsia="Times New Roman" w:hAnsi="Times New Roman" w:cs="Times New Roman"/>
          <w:color w:val="000000" w:themeColor="text1"/>
          <w:sz w:val="24"/>
          <w:szCs w:val="24"/>
        </w:rPr>
        <w:t>) tootmine suurendab oluliselt tööhõivet energeetika-</w:t>
      </w:r>
      <w:r w:rsidR="6EAD0EED" w:rsidRPr="21289BBE">
        <w:rPr>
          <w:rFonts w:ascii="Times New Roman" w:eastAsia="Times New Roman" w:hAnsi="Times New Roman" w:cs="Times New Roman"/>
          <w:color w:val="000000" w:themeColor="text1"/>
          <w:sz w:val="24"/>
          <w:szCs w:val="24"/>
        </w:rPr>
        <w:t>,</w:t>
      </w:r>
      <w:r w:rsidR="59D6E89A" w:rsidRPr="21289BBE">
        <w:rPr>
          <w:rFonts w:ascii="Times New Roman" w:eastAsia="Times New Roman" w:hAnsi="Times New Roman" w:cs="Times New Roman"/>
          <w:color w:val="000000" w:themeColor="text1"/>
          <w:sz w:val="24"/>
          <w:szCs w:val="24"/>
        </w:rPr>
        <w:t xml:space="preserve"> transpordi</w:t>
      </w:r>
      <w:r w:rsidR="134F1951" w:rsidRPr="21289BBE">
        <w:rPr>
          <w:rFonts w:ascii="Times New Roman" w:eastAsia="Times New Roman" w:hAnsi="Times New Roman" w:cs="Times New Roman"/>
          <w:color w:val="000000" w:themeColor="text1"/>
          <w:sz w:val="24"/>
          <w:szCs w:val="24"/>
        </w:rPr>
        <w:t>- ja põllumajandus</w:t>
      </w:r>
      <w:r w:rsidR="59D6E89A" w:rsidRPr="21289BBE">
        <w:rPr>
          <w:rFonts w:ascii="Times New Roman" w:eastAsia="Times New Roman" w:hAnsi="Times New Roman" w:cs="Times New Roman"/>
          <w:color w:val="000000" w:themeColor="text1"/>
          <w:sz w:val="24"/>
          <w:szCs w:val="24"/>
        </w:rPr>
        <w:t xml:space="preserve">sektoris. </w:t>
      </w:r>
      <w:r w:rsidR="59D6E89A" w:rsidRPr="21289BBE">
        <w:rPr>
          <w:rStyle w:val="normaltextrun"/>
          <w:rFonts w:ascii="Times New Roman" w:eastAsia="Times New Roman" w:hAnsi="Times New Roman" w:cs="Times New Roman"/>
          <w:sz w:val="24"/>
          <w:szCs w:val="24"/>
        </w:rPr>
        <w:t>Biometaani tootmise suurenemise korral p</w:t>
      </w:r>
      <w:r w:rsidR="59D6E89A" w:rsidRPr="21289BBE">
        <w:rPr>
          <w:rFonts w:ascii="Times New Roman" w:eastAsia="Times New Roman" w:hAnsi="Times New Roman" w:cs="Times New Roman"/>
          <w:color w:val="000000" w:themeColor="text1"/>
          <w:sz w:val="24"/>
          <w:szCs w:val="24"/>
        </w:rPr>
        <w:t xml:space="preserve">araneb tööhõive </w:t>
      </w:r>
      <w:r w:rsidR="3B9817E2" w:rsidRPr="21289BBE">
        <w:rPr>
          <w:rFonts w:ascii="Times New Roman" w:eastAsia="Times New Roman" w:hAnsi="Times New Roman" w:cs="Times New Roman"/>
          <w:color w:val="000000" w:themeColor="text1"/>
          <w:sz w:val="24"/>
          <w:szCs w:val="24"/>
        </w:rPr>
        <w:t xml:space="preserve">iseäranis maapiirkondades, kus asuvad </w:t>
      </w:r>
      <w:proofErr w:type="spellStart"/>
      <w:r w:rsidR="59D6E89A" w:rsidRPr="21289BBE">
        <w:rPr>
          <w:rFonts w:ascii="Times New Roman" w:eastAsia="Times New Roman" w:hAnsi="Times New Roman" w:cs="Times New Roman"/>
          <w:color w:val="000000" w:themeColor="text1"/>
          <w:sz w:val="24"/>
          <w:szCs w:val="24"/>
        </w:rPr>
        <w:t>biometaani</w:t>
      </w:r>
      <w:proofErr w:type="spellEnd"/>
      <w:r w:rsidR="59D6E89A" w:rsidRPr="21289BBE">
        <w:rPr>
          <w:rFonts w:ascii="Times New Roman" w:eastAsia="Times New Roman" w:hAnsi="Times New Roman" w:cs="Times New Roman"/>
          <w:color w:val="000000" w:themeColor="text1"/>
          <w:sz w:val="24"/>
          <w:szCs w:val="24"/>
        </w:rPr>
        <w:t xml:space="preserve"> tootmisüksuse</w:t>
      </w:r>
      <w:r w:rsidR="5038B55F" w:rsidRPr="21289BBE">
        <w:rPr>
          <w:rFonts w:ascii="Times New Roman" w:eastAsia="Times New Roman" w:hAnsi="Times New Roman" w:cs="Times New Roman"/>
          <w:color w:val="000000" w:themeColor="text1"/>
          <w:sz w:val="24"/>
          <w:szCs w:val="24"/>
        </w:rPr>
        <w:t>d</w:t>
      </w:r>
      <w:r w:rsidR="59D6E89A" w:rsidRPr="21289BBE">
        <w:rPr>
          <w:rFonts w:ascii="Times New Roman" w:eastAsia="Times New Roman" w:hAnsi="Times New Roman" w:cs="Times New Roman"/>
          <w:color w:val="000000" w:themeColor="text1"/>
          <w:sz w:val="24"/>
          <w:szCs w:val="24"/>
        </w:rPr>
        <w:t>.</w:t>
      </w:r>
      <w:r w:rsidR="3D8A2F2F" w:rsidRPr="21289BBE">
        <w:rPr>
          <w:rFonts w:ascii="Times New Roman" w:eastAsia="Times New Roman" w:hAnsi="Times New Roman" w:cs="Times New Roman"/>
          <w:color w:val="000000" w:themeColor="text1"/>
          <w:sz w:val="24"/>
          <w:szCs w:val="24"/>
        </w:rPr>
        <w:t xml:space="preserve"> Valdkond on ka suure lisandväärtuse</w:t>
      </w:r>
      <w:r w:rsidR="3389BE3B" w:rsidRPr="7B66A4DA">
        <w:rPr>
          <w:rFonts w:ascii="Times New Roman" w:eastAsia="Times New Roman" w:hAnsi="Times New Roman" w:cs="Times New Roman"/>
          <w:color w:val="000000" w:themeColor="text1"/>
          <w:sz w:val="24"/>
          <w:szCs w:val="24"/>
        </w:rPr>
        <w:t>ga</w:t>
      </w:r>
      <w:r w:rsidR="3D8A2F2F" w:rsidRPr="21289BBE">
        <w:rPr>
          <w:rFonts w:ascii="Times New Roman" w:eastAsia="Times New Roman" w:hAnsi="Times New Roman" w:cs="Times New Roman"/>
          <w:color w:val="000000" w:themeColor="text1"/>
          <w:sz w:val="24"/>
          <w:szCs w:val="24"/>
        </w:rPr>
        <w:t xml:space="preserve">, </w:t>
      </w:r>
      <w:r w:rsidR="3D9AC93D" w:rsidRPr="7B66A4DA">
        <w:rPr>
          <w:rFonts w:ascii="Times New Roman" w:eastAsia="Times New Roman" w:hAnsi="Times New Roman" w:cs="Times New Roman"/>
          <w:color w:val="000000" w:themeColor="text1"/>
          <w:sz w:val="24"/>
          <w:szCs w:val="24"/>
        </w:rPr>
        <w:t>toetades</w:t>
      </w:r>
      <w:r w:rsidR="3D8A2F2F" w:rsidRPr="21289BBE">
        <w:rPr>
          <w:rFonts w:ascii="Times New Roman" w:eastAsia="Times New Roman" w:hAnsi="Times New Roman" w:cs="Times New Roman"/>
          <w:color w:val="000000" w:themeColor="text1"/>
          <w:sz w:val="24"/>
          <w:szCs w:val="24"/>
        </w:rPr>
        <w:t xml:space="preserve"> keskmisest kõrgema tasuga töökohtade loomist.</w:t>
      </w:r>
      <w:r w:rsidR="006A738A">
        <w:rPr>
          <w:rFonts w:ascii="Times New Roman" w:eastAsia="Times New Roman" w:hAnsi="Times New Roman" w:cs="Times New Roman"/>
          <w:color w:val="000000" w:themeColor="text1"/>
          <w:sz w:val="24"/>
          <w:szCs w:val="24"/>
        </w:rPr>
        <w:t xml:space="preserve"> </w:t>
      </w:r>
      <w:r w:rsidR="29B5DA31" w:rsidRPr="79F28525">
        <w:rPr>
          <w:rFonts w:ascii="Times New Roman" w:eastAsia="Times New Roman" w:hAnsi="Times New Roman" w:cs="Times New Roman"/>
          <w:color w:val="000000" w:themeColor="text1"/>
          <w:sz w:val="24"/>
          <w:szCs w:val="24"/>
        </w:rPr>
        <w:t>Eesti vesinikuressursside kasutuselevõtu analüüsi</w:t>
      </w:r>
      <w:r w:rsidRPr="79F28525">
        <w:rPr>
          <w:rStyle w:val="Allmrkuseviide"/>
          <w:rFonts w:ascii="Times New Roman" w:eastAsia="Times New Roman" w:hAnsi="Times New Roman" w:cs="Times New Roman"/>
          <w:color w:val="000000" w:themeColor="text1"/>
          <w:sz w:val="24"/>
          <w:szCs w:val="24"/>
        </w:rPr>
        <w:footnoteReference w:id="53"/>
      </w:r>
      <w:r w:rsidR="29B5DA31" w:rsidRPr="79F28525">
        <w:rPr>
          <w:rFonts w:ascii="Times New Roman" w:eastAsia="Times New Roman" w:hAnsi="Times New Roman" w:cs="Times New Roman"/>
          <w:color w:val="000000" w:themeColor="text1"/>
          <w:sz w:val="24"/>
          <w:szCs w:val="24"/>
        </w:rPr>
        <w:t xml:space="preserve"> kohaselt</w:t>
      </w:r>
      <w:r w:rsidR="1613A1FE" w:rsidRPr="79F28525">
        <w:rPr>
          <w:rFonts w:ascii="Times New Roman" w:eastAsia="Times New Roman" w:hAnsi="Times New Roman" w:cs="Times New Roman"/>
          <w:color w:val="000000" w:themeColor="text1"/>
          <w:sz w:val="24"/>
          <w:szCs w:val="24"/>
        </w:rPr>
        <w:t xml:space="preserve"> aitab</w:t>
      </w:r>
      <w:r w:rsidR="29B5DA31" w:rsidRPr="79F28525">
        <w:rPr>
          <w:rFonts w:ascii="Times New Roman" w:eastAsia="Times New Roman" w:hAnsi="Times New Roman" w:cs="Times New Roman"/>
          <w:color w:val="000000" w:themeColor="text1"/>
          <w:sz w:val="24"/>
          <w:szCs w:val="24"/>
        </w:rPr>
        <w:t xml:space="preserve"> </w:t>
      </w:r>
      <w:r w:rsidR="5278D919" w:rsidRPr="79F28525">
        <w:rPr>
          <w:rFonts w:ascii="Times New Roman" w:eastAsia="Times New Roman" w:hAnsi="Times New Roman" w:cs="Times New Roman"/>
          <w:color w:val="000000" w:themeColor="text1"/>
          <w:sz w:val="24"/>
          <w:szCs w:val="24"/>
        </w:rPr>
        <w:t>v</w:t>
      </w:r>
      <w:r w:rsidR="49ED534D" w:rsidRPr="79F28525">
        <w:rPr>
          <w:rFonts w:ascii="Times New Roman" w:eastAsia="Times New Roman" w:hAnsi="Times New Roman" w:cs="Times New Roman"/>
          <w:sz w:val="24"/>
          <w:szCs w:val="24"/>
        </w:rPr>
        <w:t>esinikutehnoloogiate kasutuselevõtt pärast 2030. aastat</w:t>
      </w:r>
      <w:r w:rsidR="49ED534D" w:rsidRPr="21289BBE">
        <w:rPr>
          <w:rFonts w:ascii="Times New Roman" w:eastAsia="Times New Roman" w:hAnsi="Times New Roman" w:cs="Times New Roman"/>
          <w:sz w:val="24"/>
          <w:szCs w:val="24"/>
        </w:rPr>
        <w:t xml:space="preserve"> </w:t>
      </w:r>
      <w:r w:rsidR="007435C4">
        <w:rPr>
          <w:rFonts w:ascii="Times New Roman" w:eastAsia="Times New Roman" w:hAnsi="Times New Roman" w:cs="Times New Roman"/>
          <w:sz w:val="24"/>
          <w:szCs w:val="24"/>
        </w:rPr>
        <w:t>lisaks</w:t>
      </w:r>
      <w:r w:rsidR="49ED534D" w:rsidRPr="21289BBE">
        <w:rPr>
          <w:rFonts w:ascii="Times New Roman" w:eastAsia="Times New Roman" w:hAnsi="Times New Roman" w:cs="Times New Roman"/>
          <w:color w:val="000000" w:themeColor="text1"/>
          <w:sz w:val="24"/>
          <w:szCs w:val="24"/>
        </w:rPr>
        <w:t xml:space="preserve"> transpordisektori</w:t>
      </w:r>
      <w:r w:rsidR="007435C4">
        <w:rPr>
          <w:rFonts w:ascii="Times New Roman" w:eastAsia="Times New Roman" w:hAnsi="Times New Roman" w:cs="Times New Roman"/>
          <w:color w:val="000000" w:themeColor="text1"/>
          <w:sz w:val="24"/>
          <w:szCs w:val="24"/>
        </w:rPr>
        <w:t>le</w:t>
      </w:r>
      <w:r w:rsidR="49ED534D" w:rsidRPr="21289BBE">
        <w:rPr>
          <w:rFonts w:ascii="Times New Roman" w:eastAsia="Times New Roman" w:hAnsi="Times New Roman" w:cs="Times New Roman"/>
          <w:color w:val="000000" w:themeColor="text1"/>
          <w:sz w:val="24"/>
          <w:szCs w:val="24"/>
        </w:rPr>
        <w:t xml:space="preserve"> </w:t>
      </w:r>
      <w:r w:rsidR="007435C4">
        <w:rPr>
          <w:rFonts w:ascii="Times New Roman" w:eastAsia="Times New Roman" w:hAnsi="Times New Roman" w:cs="Times New Roman"/>
          <w:color w:val="000000" w:themeColor="text1"/>
          <w:sz w:val="24"/>
          <w:szCs w:val="24"/>
        </w:rPr>
        <w:t>ka teistes</w:t>
      </w:r>
      <w:r w:rsidR="49ED534D" w:rsidRPr="21289BBE">
        <w:rPr>
          <w:rFonts w:ascii="Times New Roman" w:eastAsia="Times New Roman" w:hAnsi="Times New Roman" w:cs="Times New Roman"/>
          <w:color w:val="000000" w:themeColor="text1"/>
          <w:sz w:val="24"/>
          <w:szCs w:val="24"/>
        </w:rPr>
        <w:t xml:space="preserve"> sektorites juurde luua 21 000 kuni 42 000 töökohta, enamiku neist töötlevas tööstuses vesiniku tootmise ja jaotamisega</w:t>
      </w:r>
      <w:r w:rsidR="49ED534D" w:rsidRPr="79F28525">
        <w:rPr>
          <w:rFonts w:ascii="Times New Roman" w:eastAsia="Times New Roman" w:hAnsi="Times New Roman" w:cs="Times New Roman"/>
          <w:color w:val="000000" w:themeColor="text1"/>
          <w:sz w:val="24"/>
          <w:szCs w:val="24"/>
        </w:rPr>
        <w:t>,</w:t>
      </w:r>
      <w:r w:rsidR="49ED534D" w:rsidRPr="21289BBE">
        <w:rPr>
          <w:rFonts w:ascii="Times New Roman" w:eastAsia="Times New Roman" w:hAnsi="Times New Roman" w:cs="Times New Roman"/>
          <w:color w:val="000000" w:themeColor="text1"/>
          <w:sz w:val="24"/>
          <w:szCs w:val="24"/>
        </w:rPr>
        <w:t xml:space="preserve"> seega ka vesinikutehnoloogiate kasutuselevõt</w:t>
      </w:r>
      <w:r w:rsidR="4061BEA2" w:rsidRPr="21289BBE">
        <w:rPr>
          <w:rFonts w:ascii="Times New Roman" w:eastAsia="Times New Roman" w:hAnsi="Times New Roman" w:cs="Times New Roman"/>
          <w:color w:val="000000" w:themeColor="text1"/>
          <w:sz w:val="24"/>
          <w:szCs w:val="24"/>
        </w:rPr>
        <w:t>t</w:t>
      </w:r>
      <w:r w:rsidR="49ED534D" w:rsidRPr="21289BBE">
        <w:rPr>
          <w:rFonts w:ascii="Times New Roman" w:eastAsia="Times New Roman" w:hAnsi="Times New Roman" w:cs="Times New Roman"/>
          <w:color w:val="000000" w:themeColor="text1"/>
          <w:sz w:val="24"/>
          <w:szCs w:val="24"/>
        </w:rPr>
        <w:t xml:space="preserve"> toetab suurema tootlikkusega töökohtade loomist.</w:t>
      </w:r>
    </w:p>
    <w:p w14:paraId="0B8B975F" w14:textId="77777777" w:rsidR="008C0E07" w:rsidRDefault="008C0E07" w:rsidP="008C0E07">
      <w:pPr>
        <w:widowControl w:val="0"/>
        <w:spacing w:after="0" w:line="240" w:lineRule="auto"/>
        <w:jc w:val="both"/>
        <w:rPr>
          <w:rFonts w:ascii="Times New Roman" w:eastAsia="Times New Roman" w:hAnsi="Times New Roman" w:cs="Times New Roman"/>
          <w:i/>
          <w:iCs/>
          <w:color w:val="000000" w:themeColor="text1"/>
          <w:sz w:val="24"/>
          <w:szCs w:val="24"/>
          <w:lang w:val="et"/>
        </w:rPr>
      </w:pPr>
    </w:p>
    <w:p w14:paraId="03E81B2C" w14:textId="3FFDED76" w:rsidR="638F175F" w:rsidRPr="00CB292B" w:rsidRDefault="638F175F" w:rsidP="00872F3C">
      <w:pPr>
        <w:widowControl w:val="0"/>
        <w:spacing w:after="0" w:line="240" w:lineRule="auto"/>
        <w:jc w:val="both"/>
        <w:rPr>
          <w:rFonts w:ascii="Times New Roman" w:eastAsia="Times New Roman" w:hAnsi="Times New Roman" w:cs="Times New Roman"/>
          <w:i/>
          <w:iCs/>
          <w:color w:val="000000" w:themeColor="text1"/>
          <w:sz w:val="24"/>
          <w:szCs w:val="24"/>
          <w:lang w:val="et"/>
        </w:rPr>
      </w:pPr>
      <w:r w:rsidRPr="00CB292B">
        <w:rPr>
          <w:rFonts w:ascii="Times New Roman" w:eastAsia="Times New Roman" w:hAnsi="Times New Roman" w:cs="Times New Roman"/>
          <w:i/>
          <w:iCs/>
          <w:color w:val="000000" w:themeColor="text1"/>
          <w:sz w:val="24"/>
          <w:szCs w:val="24"/>
          <w:lang w:val="et"/>
        </w:rPr>
        <w:t>Sotsiaalne heaolu ja võrdsed võimalused</w:t>
      </w:r>
    </w:p>
    <w:p w14:paraId="2F7A0DDC" w14:textId="4B4C19C9" w:rsidR="7E1D35C3" w:rsidRDefault="475F7DDE" w:rsidP="00872F3C">
      <w:pPr>
        <w:widowControl w:val="0"/>
        <w:spacing w:after="0" w:line="240" w:lineRule="auto"/>
        <w:jc w:val="both"/>
        <w:rPr>
          <w:rFonts w:ascii="Times New Roman" w:eastAsia="Times New Roman" w:hAnsi="Times New Roman" w:cs="Times New Roman"/>
          <w:color w:val="000000" w:themeColor="text1"/>
          <w:sz w:val="24"/>
          <w:szCs w:val="24"/>
          <w:lang w:val="et"/>
        </w:rPr>
      </w:pPr>
      <w:r w:rsidRPr="7C84A48D">
        <w:rPr>
          <w:rFonts w:ascii="Times New Roman" w:eastAsia="Times New Roman" w:hAnsi="Times New Roman" w:cs="Times New Roman"/>
          <w:color w:val="000000" w:themeColor="text1"/>
          <w:sz w:val="24"/>
          <w:szCs w:val="24"/>
          <w:lang w:val="et"/>
        </w:rPr>
        <w:t>Säästvate liikumisviiside kättesaadavuse arendamine on kombinatsioon meetmetest</w:t>
      </w:r>
      <w:r w:rsidR="73C6971D" w:rsidRPr="7C84A48D">
        <w:rPr>
          <w:rFonts w:ascii="Times New Roman" w:eastAsia="Times New Roman" w:hAnsi="Times New Roman" w:cs="Times New Roman"/>
          <w:color w:val="000000" w:themeColor="text1"/>
          <w:sz w:val="24"/>
          <w:szCs w:val="24"/>
          <w:lang w:val="et"/>
        </w:rPr>
        <w:t>,</w:t>
      </w:r>
      <w:r w:rsidRPr="7C84A48D">
        <w:rPr>
          <w:rFonts w:ascii="Times New Roman" w:eastAsia="Times New Roman" w:hAnsi="Times New Roman" w:cs="Times New Roman"/>
          <w:color w:val="000000" w:themeColor="text1"/>
          <w:sz w:val="24"/>
          <w:szCs w:val="24"/>
          <w:lang w:val="et"/>
        </w:rPr>
        <w:t xml:space="preserve"> nagu ratta- ja jalgteede rajamine, trammiliinide arendamine, parem raudtee ühenduskiirus ja liiklustihedus, ühistranspordist lähtuv planeerimine ja mootorsõidukimaks. Meetmed on omavahel võrdlemisi tugevalt seotud, </w:t>
      </w:r>
      <w:r w:rsidR="5F95FCD3" w:rsidRPr="7C84A48D">
        <w:rPr>
          <w:rFonts w:ascii="Times New Roman" w:eastAsia="Times New Roman" w:hAnsi="Times New Roman" w:cs="Times New Roman"/>
          <w:color w:val="000000" w:themeColor="text1"/>
          <w:sz w:val="24"/>
          <w:szCs w:val="24"/>
          <w:lang w:val="et"/>
        </w:rPr>
        <w:t>nt</w:t>
      </w:r>
      <w:r w:rsidRPr="7C84A48D">
        <w:rPr>
          <w:rFonts w:ascii="Times New Roman" w:eastAsia="Times New Roman" w:hAnsi="Times New Roman" w:cs="Times New Roman"/>
          <w:color w:val="000000" w:themeColor="text1"/>
          <w:sz w:val="24"/>
          <w:szCs w:val="24"/>
          <w:lang w:val="et"/>
        </w:rPr>
        <w:t xml:space="preserve"> mootorsõidukimaksu kehtestamisel on vaja pakkuda elanikele alternatiivseid liikumisviise uute</w:t>
      </w:r>
      <w:r w:rsidR="73C6971D" w:rsidRPr="7C84A48D">
        <w:rPr>
          <w:rFonts w:ascii="Times New Roman" w:eastAsia="Times New Roman" w:hAnsi="Times New Roman" w:cs="Times New Roman"/>
          <w:color w:val="000000" w:themeColor="text1"/>
          <w:sz w:val="24"/>
          <w:szCs w:val="24"/>
          <w:lang w:val="et"/>
        </w:rPr>
        <w:t>l</w:t>
      </w:r>
      <w:r w:rsidRPr="7C84A48D">
        <w:rPr>
          <w:rFonts w:ascii="Times New Roman" w:eastAsia="Times New Roman" w:hAnsi="Times New Roman" w:cs="Times New Roman"/>
          <w:color w:val="000000" w:themeColor="text1"/>
          <w:sz w:val="24"/>
          <w:szCs w:val="24"/>
          <w:lang w:val="et"/>
        </w:rPr>
        <w:t xml:space="preserve"> kergliiklusteede</w:t>
      </w:r>
      <w:r w:rsidR="73C6971D" w:rsidRPr="7C84A48D">
        <w:rPr>
          <w:rFonts w:ascii="Times New Roman" w:eastAsia="Times New Roman" w:hAnsi="Times New Roman" w:cs="Times New Roman"/>
          <w:color w:val="000000" w:themeColor="text1"/>
          <w:sz w:val="24"/>
          <w:szCs w:val="24"/>
          <w:lang w:val="et"/>
        </w:rPr>
        <w:t>l</w:t>
      </w:r>
      <w:r w:rsidR="5BF8393A" w:rsidRPr="7C84A48D">
        <w:rPr>
          <w:rFonts w:ascii="Times New Roman" w:eastAsia="Times New Roman" w:hAnsi="Times New Roman" w:cs="Times New Roman"/>
          <w:color w:val="000000" w:themeColor="text1"/>
          <w:sz w:val="24"/>
          <w:szCs w:val="24"/>
          <w:lang w:val="et"/>
        </w:rPr>
        <w:t xml:space="preserve"> ja</w:t>
      </w:r>
      <w:r w:rsidRPr="7C84A48D">
        <w:rPr>
          <w:rFonts w:ascii="Times New Roman" w:eastAsia="Times New Roman" w:hAnsi="Times New Roman" w:cs="Times New Roman"/>
          <w:color w:val="000000" w:themeColor="text1"/>
          <w:sz w:val="24"/>
          <w:szCs w:val="24"/>
          <w:lang w:val="et"/>
        </w:rPr>
        <w:t xml:space="preserve"> trammi või rong</w:t>
      </w:r>
      <w:r w:rsidR="73C6971D" w:rsidRPr="7C84A48D">
        <w:rPr>
          <w:rFonts w:ascii="Times New Roman" w:eastAsia="Times New Roman" w:hAnsi="Times New Roman" w:cs="Times New Roman"/>
          <w:color w:val="000000" w:themeColor="text1"/>
          <w:sz w:val="24"/>
          <w:szCs w:val="24"/>
          <w:lang w:val="et"/>
        </w:rPr>
        <w:t>iga</w:t>
      </w:r>
      <w:r w:rsidRPr="7C84A48D">
        <w:rPr>
          <w:rFonts w:ascii="Times New Roman" w:eastAsia="Times New Roman" w:hAnsi="Times New Roman" w:cs="Times New Roman"/>
          <w:color w:val="000000" w:themeColor="text1"/>
          <w:sz w:val="24"/>
          <w:szCs w:val="24"/>
          <w:lang w:val="et"/>
        </w:rPr>
        <w:t xml:space="preserve"> ning</w:t>
      </w:r>
      <w:r w:rsidR="490A5D07" w:rsidRPr="7C84A48D">
        <w:rPr>
          <w:rFonts w:ascii="Times New Roman" w:eastAsia="Times New Roman" w:hAnsi="Times New Roman" w:cs="Times New Roman"/>
          <w:color w:val="000000" w:themeColor="text1"/>
          <w:sz w:val="24"/>
          <w:szCs w:val="24"/>
          <w:lang w:val="et"/>
        </w:rPr>
        <w:t xml:space="preserve"> </w:t>
      </w:r>
      <w:r w:rsidRPr="7C84A48D">
        <w:rPr>
          <w:rFonts w:ascii="Times New Roman" w:eastAsia="Times New Roman" w:hAnsi="Times New Roman" w:cs="Times New Roman"/>
          <w:color w:val="000000" w:themeColor="text1"/>
          <w:sz w:val="24"/>
          <w:szCs w:val="24"/>
          <w:lang w:val="et"/>
        </w:rPr>
        <w:t xml:space="preserve">taktipõhisele sõiduplaanile üleminek raudteedel eeldab lisaks raudteetaristu investeeringutele maksimaalse mõju saavutamiseks ka teistmoodi linnaplaneerimist. Meetmete mõju on valdavalt </w:t>
      </w:r>
      <w:r w:rsidR="4ECB7E6C" w:rsidRPr="7C84A48D">
        <w:rPr>
          <w:rFonts w:ascii="Times New Roman" w:eastAsia="Times New Roman" w:hAnsi="Times New Roman" w:cs="Times New Roman"/>
          <w:color w:val="000000" w:themeColor="text1"/>
          <w:sz w:val="24"/>
          <w:szCs w:val="24"/>
          <w:lang w:val="et"/>
        </w:rPr>
        <w:t>positiivne</w:t>
      </w:r>
      <w:r w:rsidRPr="7C84A48D">
        <w:rPr>
          <w:rFonts w:ascii="Times New Roman" w:eastAsia="Times New Roman" w:hAnsi="Times New Roman" w:cs="Times New Roman"/>
          <w:color w:val="000000" w:themeColor="text1"/>
          <w:sz w:val="24"/>
          <w:szCs w:val="24"/>
          <w:lang w:val="et"/>
        </w:rPr>
        <w:t xml:space="preserve"> iseäranis elanike tervisele, üldisele heaolule ning võrdsetele võimalustele, sest meetmete eesmärk on muuta linnakeskkond tervislikumaks, atraktiivsemaks ja ligipääsetavamaks.</w:t>
      </w:r>
    </w:p>
    <w:p w14:paraId="4232796D" w14:textId="77777777" w:rsidR="008C0E07" w:rsidRDefault="008C0E07">
      <w:pPr>
        <w:widowControl w:val="0"/>
        <w:spacing w:after="0" w:line="240" w:lineRule="auto"/>
        <w:jc w:val="both"/>
        <w:rPr>
          <w:rFonts w:ascii="Times New Roman" w:eastAsia="Times New Roman" w:hAnsi="Times New Roman" w:cs="Times New Roman"/>
          <w:color w:val="000000" w:themeColor="text1"/>
          <w:sz w:val="24"/>
          <w:szCs w:val="24"/>
          <w:lang w:val="et"/>
        </w:rPr>
      </w:pPr>
    </w:p>
    <w:p w14:paraId="200E13D3" w14:textId="012D35F2" w:rsidR="4BCBE58B" w:rsidRDefault="4BCBE58B" w:rsidP="00872F3C">
      <w:pPr>
        <w:widowControl w:val="0"/>
        <w:spacing w:after="0" w:line="240" w:lineRule="auto"/>
        <w:jc w:val="both"/>
        <w:rPr>
          <w:rFonts w:ascii="Times New Roman" w:eastAsia="Times New Roman" w:hAnsi="Times New Roman" w:cs="Times New Roman"/>
          <w:sz w:val="24"/>
          <w:szCs w:val="24"/>
        </w:rPr>
      </w:pPr>
      <w:r w:rsidRPr="19CA0D9E">
        <w:rPr>
          <w:rFonts w:ascii="Times New Roman" w:eastAsia="Times New Roman" w:hAnsi="Times New Roman" w:cs="Times New Roman"/>
          <w:color w:val="000000" w:themeColor="text1"/>
          <w:sz w:val="24"/>
          <w:szCs w:val="24"/>
          <w:lang w:val="et"/>
        </w:rPr>
        <w:t>Ühistranspordi tõhusa planeerimise korral on 2040. aastaks mit</w:t>
      </w:r>
      <w:r w:rsidR="007435C4">
        <w:rPr>
          <w:rFonts w:ascii="Times New Roman" w:eastAsia="Times New Roman" w:hAnsi="Times New Roman" w:cs="Times New Roman"/>
          <w:color w:val="000000" w:themeColor="text1"/>
          <w:sz w:val="24"/>
          <w:szCs w:val="24"/>
          <w:lang w:val="et"/>
        </w:rPr>
        <w:t>u</w:t>
      </w:r>
      <w:r w:rsidRPr="19CA0D9E">
        <w:rPr>
          <w:rFonts w:ascii="Times New Roman" w:eastAsia="Times New Roman" w:hAnsi="Times New Roman" w:cs="Times New Roman"/>
          <w:color w:val="000000" w:themeColor="text1"/>
          <w:sz w:val="24"/>
          <w:szCs w:val="24"/>
          <w:lang w:val="et"/>
        </w:rPr>
        <w:t xml:space="preserve"> uu</w:t>
      </w:r>
      <w:r w:rsidR="007435C4">
        <w:rPr>
          <w:rFonts w:ascii="Times New Roman" w:eastAsia="Times New Roman" w:hAnsi="Times New Roman" w:cs="Times New Roman"/>
          <w:color w:val="000000" w:themeColor="text1"/>
          <w:sz w:val="24"/>
          <w:szCs w:val="24"/>
          <w:lang w:val="et"/>
        </w:rPr>
        <w:t>t</w:t>
      </w:r>
      <w:r w:rsidRPr="19CA0D9E">
        <w:rPr>
          <w:rFonts w:ascii="Times New Roman" w:eastAsia="Times New Roman" w:hAnsi="Times New Roman" w:cs="Times New Roman"/>
          <w:color w:val="000000" w:themeColor="text1"/>
          <w:sz w:val="24"/>
          <w:szCs w:val="24"/>
          <w:lang w:val="et"/>
        </w:rPr>
        <w:t xml:space="preserve"> arendus</w:t>
      </w:r>
      <w:r w:rsidR="007435C4">
        <w:rPr>
          <w:rFonts w:ascii="Times New Roman" w:eastAsia="Times New Roman" w:hAnsi="Times New Roman" w:cs="Times New Roman"/>
          <w:color w:val="000000" w:themeColor="text1"/>
          <w:sz w:val="24"/>
          <w:szCs w:val="24"/>
          <w:lang w:val="et"/>
        </w:rPr>
        <w:t>t</w:t>
      </w:r>
      <w:r w:rsidRPr="19CA0D9E">
        <w:rPr>
          <w:rFonts w:ascii="Times New Roman" w:eastAsia="Times New Roman" w:hAnsi="Times New Roman" w:cs="Times New Roman"/>
          <w:color w:val="000000" w:themeColor="text1"/>
          <w:sz w:val="24"/>
          <w:szCs w:val="24"/>
          <w:lang w:val="et"/>
        </w:rPr>
        <w:t xml:space="preserve"> polüfunktsionaalsed, sh on koolid ja toidupoed elanikele jalutuskäigu raadiuses. Kasvab suur</w:t>
      </w:r>
      <w:r w:rsidR="16C3FB31" w:rsidRPr="19CA0D9E">
        <w:rPr>
          <w:rFonts w:ascii="Times New Roman" w:eastAsia="Times New Roman" w:hAnsi="Times New Roman" w:cs="Times New Roman"/>
          <w:color w:val="000000" w:themeColor="text1"/>
          <w:sz w:val="24"/>
          <w:szCs w:val="24"/>
          <w:lang w:val="et"/>
        </w:rPr>
        <w:t xml:space="preserve">emate </w:t>
      </w:r>
      <w:r w:rsidRPr="19CA0D9E">
        <w:rPr>
          <w:rFonts w:ascii="Times New Roman" w:eastAsia="Times New Roman" w:hAnsi="Times New Roman" w:cs="Times New Roman"/>
          <w:color w:val="000000" w:themeColor="text1"/>
          <w:sz w:val="24"/>
          <w:szCs w:val="24"/>
          <w:lang w:val="et"/>
        </w:rPr>
        <w:t>linnade keskuste tihedus ning kergliiklusteed ja ühistransport on elanike jaoks enamasti kõige mugavam viis igapäevaste liikumiste tegemiseks. Bussi- või rongipeatus peaks olema ka linnade äärealal elavate inimeste jaoks kuni 400</w:t>
      </w:r>
      <w:r w:rsidR="7E4851F8" w:rsidRPr="19CA0D9E">
        <w:rPr>
          <w:rFonts w:ascii="Times New Roman" w:eastAsia="Times New Roman" w:hAnsi="Times New Roman" w:cs="Times New Roman"/>
          <w:color w:val="000000" w:themeColor="text1"/>
          <w:sz w:val="24"/>
          <w:szCs w:val="24"/>
          <w:lang w:val="et"/>
        </w:rPr>
        <w:t xml:space="preserve"> </w:t>
      </w:r>
      <w:r w:rsidRPr="19CA0D9E">
        <w:rPr>
          <w:rFonts w:ascii="Times New Roman" w:eastAsia="Times New Roman" w:hAnsi="Times New Roman" w:cs="Times New Roman"/>
          <w:color w:val="000000" w:themeColor="text1"/>
          <w:sz w:val="24"/>
          <w:szCs w:val="24"/>
          <w:lang w:val="et"/>
        </w:rPr>
        <w:t>m kaugusel. Samas on selle elluviimine kompleksne ning mõjutatud sihtrühmade suurus sõltub sellest, kui paljudes piirkondades ja kui terviklikult seda suudetakse ellu viia.</w:t>
      </w:r>
    </w:p>
    <w:p w14:paraId="2DEAA433" w14:textId="5CA943FE" w:rsidR="50F2ED22" w:rsidRDefault="50F2ED22" w:rsidP="00E57547">
      <w:pPr>
        <w:widowControl w:val="0"/>
        <w:spacing w:before="20" w:after="40" w:line="240" w:lineRule="auto"/>
        <w:jc w:val="both"/>
        <w:rPr>
          <w:rFonts w:ascii="Times New Roman" w:eastAsia="Times New Roman" w:hAnsi="Times New Roman" w:cs="Times New Roman"/>
          <w:sz w:val="24"/>
          <w:szCs w:val="24"/>
        </w:rPr>
      </w:pPr>
    </w:p>
    <w:p w14:paraId="0A32F3A0" w14:textId="5AA93E52" w:rsidR="5FEADA9E" w:rsidRDefault="64AE3B8F" w:rsidP="00E57547">
      <w:pPr>
        <w:widowControl w:val="0"/>
        <w:spacing w:before="20" w:after="40" w:line="240" w:lineRule="auto"/>
        <w:jc w:val="both"/>
        <w:rPr>
          <w:rFonts w:ascii="Times New Roman" w:eastAsia="Times New Roman" w:hAnsi="Times New Roman" w:cs="Times New Roman"/>
          <w:sz w:val="24"/>
          <w:szCs w:val="24"/>
          <w:lang w:val="et"/>
        </w:rPr>
      </w:pPr>
      <w:r w:rsidRPr="14F30D4A">
        <w:rPr>
          <w:rFonts w:ascii="Times New Roman" w:eastAsia="Times New Roman" w:hAnsi="Times New Roman" w:cs="Times New Roman"/>
          <w:color w:val="000000" w:themeColor="text1"/>
          <w:sz w:val="24"/>
          <w:szCs w:val="24"/>
          <w:lang w:val="et"/>
        </w:rPr>
        <w:t>Ratta- ja jalgteede arendamisel on arvestatavad positiivsed mõjud elanike vaimsele ja füüsilisele tervisele</w:t>
      </w:r>
      <w:r w:rsidR="007435C4">
        <w:rPr>
          <w:rFonts w:ascii="Times New Roman" w:eastAsia="Times New Roman" w:hAnsi="Times New Roman" w:cs="Times New Roman"/>
          <w:color w:val="000000" w:themeColor="text1"/>
          <w:sz w:val="24"/>
          <w:szCs w:val="24"/>
          <w:lang w:val="et"/>
        </w:rPr>
        <w:t>, sest suureneb</w:t>
      </w:r>
      <w:r w:rsidRPr="14F30D4A">
        <w:rPr>
          <w:rFonts w:ascii="Times New Roman" w:eastAsia="Times New Roman" w:hAnsi="Times New Roman" w:cs="Times New Roman"/>
          <w:color w:val="000000" w:themeColor="text1"/>
          <w:sz w:val="24"/>
          <w:szCs w:val="24"/>
          <w:lang w:val="et"/>
        </w:rPr>
        <w:t xml:space="preserve"> </w:t>
      </w:r>
      <w:r w:rsidRPr="79F28525">
        <w:rPr>
          <w:rFonts w:ascii="Times New Roman" w:eastAsia="Times New Roman" w:hAnsi="Times New Roman" w:cs="Times New Roman"/>
          <w:color w:val="000000" w:themeColor="text1"/>
          <w:sz w:val="24"/>
          <w:szCs w:val="24"/>
          <w:lang w:val="et"/>
        </w:rPr>
        <w:t>füüsili</w:t>
      </w:r>
      <w:r w:rsidR="2D6F178D" w:rsidRPr="79F28525">
        <w:rPr>
          <w:rFonts w:ascii="Times New Roman" w:eastAsia="Times New Roman" w:hAnsi="Times New Roman" w:cs="Times New Roman"/>
          <w:color w:val="000000" w:themeColor="text1"/>
          <w:sz w:val="24"/>
          <w:szCs w:val="24"/>
          <w:lang w:val="et"/>
        </w:rPr>
        <w:t>n</w:t>
      </w:r>
      <w:r w:rsidRPr="79F28525">
        <w:rPr>
          <w:rFonts w:ascii="Times New Roman" w:eastAsia="Times New Roman" w:hAnsi="Times New Roman" w:cs="Times New Roman"/>
          <w:color w:val="000000" w:themeColor="text1"/>
          <w:sz w:val="24"/>
          <w:szCs w:val="24"/>
          <w:lang w:val="et"/>
        </w:rPr>
        <w:t>e</w:t>
      </w:r>
      <w:r w:rsidRPr="14F30D4A">
        <w:rPr>
          <w:rFonts w:ascii="Times New Roman" w:eastAsia="Times New Roman" w:hAnsi="Times New Roman" w:cs="Times New Roman"/>
          <w:color w:val="000000" w:themeColor="text1"/>
          <w:sz w:val="24"/>
          <w:szCs w:val="24"/>
          <w:lang w:val="et"/>
        </w:rPr>
        <w:t xml:space="preserve"> aktiivsus.</w:t>
      </w:r>
      <w:r w:rsidR="2C269A68" w:rsidRPr="14F30D4A">
        <w:rPr>
          <w:rFonts w:ascii="Times New Roman" w:eastAsia="Times New Roman" w:hAnsi="Times New Roman" w:cs="Times New Roman"/>
          <w:color w:val="000000" w:themeColor="text1"/>
          <w:sz w:val="24"/>
          <w:szCs w:val="24"/>
          <w:lang w:val="et"/>
        </w:rPr>
        <w:t xml:space="preserve"> Parem bussiliikluse ja raudtee ühenduskiirus ja liiklustihedus</w:t>
      </w:r>
      <w:r w:rsidR="006A738A">
        <w:rPr>
          <w:rFonts w:ascii="Times New Roman" w:eastAsia="Times New Roman" w:hAnsi="Times New Roman" w:cs="Times New Roman"/>
          <w:color w:val="000000" w:themeColor="text1"/>
          <w:sz w:val="24"/>
          <w:szCs w:val="24"/>
          <w:lang w:val="et"/>
        </w:rPr>
        <w:t xml:space="preserve"> </w:t>
      </w:r>
      <w:r w:rsidR="2C269A68" w:rsidRPr="14F30D4A">
        <w:rPr>
          <w:rFonts w:ascii="Times New Roman" w:eastAsia="Times New Roman" w:hAnsi="Times New Roman" w:cs="Times New Roman"/>
          <w:color w:val="000000" w:themeColor="text1"/>
          <w:sz w:val="24"/>
          <w:szCs w:val="24"/>
          <w:lang w:val="et"/>
        </w:rPr>
        <w:t>muudab paljude Tallinnast lääne</w:t>
      </w:r>
      <w:r w:rsidR="0679A43A" w:rsidRPr="14F30D4A">
        <w:rPr>
          <w:rFonts w:ascii="Times New Roman" w:eastAsia="Times New Roman" w:hAnsi="Times New Roman" w:cs="Times New Roman"/>
          <w:color w:val="000000" w:themeColor="text1"/>
          <w:sz w:val="24"/>
          <w:szCs w:val="24"/>
          <w:lang w:val="et"/>
        </w:rPr>
        <w:t xml:space="preserve"> </w:t>
      </w:r>
      <w:r w:rsidR="2C269A68" w:rsidRPr="14F30D4A">
        <w:rPr>
          <w:rFonts w:ascii="Times New Roman" w:eastAsia="Times New Roman" w:hAnsi="Times New Roman" w:cs="Times New Roman"/>
          <w:color w:val="000000" w:themeColor="text1"/>
          <w:sz w:val="24"/>
          <w:szCs w:val="24"/>
          <w:lang w:val="et"/>
        </w:rPr>
        <w:t xml:space="preserve">pool elavate inimeste jaoks ühistranspordi kõige kiiremaks ja mugavamaks viisiks pealinna liikumisel. </w:t>
      </w:r>
      <w:r w:rsidR="22FA742B" w:rsidRPr="79F28525">
        <w:rPr>
          <w:rFonts w:ascii="Times New Roman" w:eastAsia="Times New Roman" w:hAnsi="Times New Roman" w:cs="Times New Roman"/>
          <w:color w:val="000000" w:themeColor="text1"/>
          <w:sz w:val="24"/>
          <w:szCs w:val="24"/>
          <w:lang w:val="et"/>
        </w:rPr>
        <w:t>S</w:t>
      </w:r>
      <w:r w:rsidR="2C269A68" w:rsidRPr="79F28525">
        <w:rPr>
          <w:rFonts w:ascii="Times New Roman" w:eastAsia="Times New Roman" w:hAnsi="Times New Roman" w:cs="Times New Roman"/>
          <w:color w:val="000000" w:themeColor="text1"/>
          <w:sz w:val="24"/>
          <w:szCs w:val="24"/>
          <w:lang w:val="et"/>
        </w:rPr>
        <w:t>eega</w:t>
      </w:r>
      <w:r w:rsidR="0922D725" w:rsidRPr="79F28525">
        <w:rPr>
          <w:rFonts w:ascii="Times New Roman" w:eastAsia="Times New Roman" w:hAnsi="Times New Roman" w:cs="Times New Roman"/>
          <w:color w:val="000000" w:themeColor="text1"/>
          <w:sz w:val="24"/>
          <w:szCs w:val="24"/>
          <w:lang w:val="et"/>
        </w:rPr>
        <w:t xml:space="preserve"> väheneb</w:t>
      </w:r>
      <w:r w:rsidR="2C269A68" w:rsidRPr="14F30D4A">
        <w:rPr>
          <w:rFonts w:ascii="Times New Roman" w:eastAsia="Times New Roman" w:hAnsi="Times New Roman" w:cs="Times New Roman"/>
          <w:color w:val="000000" w:themeColor="text1"/>
          <w:sz w:val="24"/>
          <w:szCs w:val="24"/>
          <w:lang w:val="et"/>
        </w:rPr>
        <w:t xml:space="preserve"> </w:t>
      </w:r>
      <w:r w:rsidR="224E5C3C" w:rsidRPr="14F30D4A">
        <w:rPr>
          <w:rFonts w:ascii="Times New Roman" w:eastAsia="Times New Roman" w:hAnsi="Times New Roman" w:cs="Times New Roman"/>
          <w:color w:val="000000" w:themeColor="text1"/>
          <w:sz w:val="24"/>
          <w:szCs w:val="24"/>
          <w:lang w:val="et"/>
        </w:rPr>
        <w:t xml:space="preserve">(keskmiselt kõrgema sissetulekuga) </w:t>
      </w:r>
      <w:r w:rsidR="2C269A68" w:rsidRPr="14F30D4A">
        <w:rPr>
          <w:rFonts w:ascii="Times New Roman" w:eastAsia="Times New Roman" w:hAnsi="Times New Roman" w:cs="Times New Roman"/>
          <w:color w:val="000000" w:themeColor="text1"/>
          <w:sz w:val="24"/>
          <w:szCs w:val="24"/>
          <w:lang w:val="et"/>
        </w:rPr>
        <w:t>autokasutajate eelis töökohtadele ja teenustele ligipääsul, mis kokkuvõttes vähendab sotsiaalset ebavõrdust ühiskonnas.</w:t>
      </w:r>
    </w:p>
    <w:p w14:paraId="6803EC2D" w14:textId="26985B9B" w:rsidR="50F2ED22" w:rsidRDefault="50F2ED22" w:rsidP="00E57547">
      <w:pPr>
        <w:pStyle w:val="paragraph"/>
        <w:spacing w:before="0" w:beforeAutospacing="0" w:after="0" w:afterAutospacing="0"/>
        <w:jc w:val="both"/>
        <w:rPr>
          <w:color w:val="000000" w:themeColor="text1"/>
        </w:rPr>
      </w:pPr>
    </w:p>
    <w:p w14:paraId="129DA83E" w14:textId="6020194F" w:rsidR="50F2ED22" w:rsidRPr="00872F3C" w:rsidRDefault="650B99AE" w:rsidP="00E57547">
      <w:pPr>
        <w:widowControl w:val="0"/>
        <w:spacing w:before="20" w:after="40" w:line="240" w:lineRule="auto"/>
        <w:jc w:val="both"/>
        <w:rPr>
          <w:rFonts w:ascii="Times New Roman" w:eastAsia="Times New Roman" w:hAnsi="Times New Roman" w:cs="Times New Roman"/>
          <w:color w:val="000000" w:themeColor="text1"/>
          <w:sz w:val="24"/>
          <w:szCs w:val="24"/>
          <w:lang w:val="et"/>
        </w:rPr>
      </w:pPr>
      <w:commentRangeStart w:id="49"/>
      <w:r w:rsidRPr="14F30D4A">
        <w:rPr>
          <w:rFonts w:ascii="Times New Roman" w:eastAsia="Times New Roman" w:hAnsi="Times New Roman" w:cs="Times New Roman"/>
          <w:color w:val="000000" w:themeColor="text1"/>
          <w:sz w:val="24"/>
          <w:szCs w:val="24"/>
          <w:lang w:val="et"/>
        </w:rPr>
        <w:t xml:space="preserve">Maapiirkondades võib isiklikust sõiduautost loobumine </w:t>
      </w:r>
      <w:r w:rsidR="306562F9" w:rsidRPr="6D202CFC">
        <w:rPr>
          <w:rFonts w:ascii="Times New Roman" w:eastAsia="Times New Roman" w:hAnsi="Times New Roman" w:cs="Times New Roman"/>
          <w:color w:val="000000" w:themeColor="text1"/>
          <w:sz w:val="24"/>
          <w:szCs w:val="24"/>
          <w:lang w:val="et"/>
        </w:rPr>
        <w:t xml:space="preserve">või isikliku </w:t>
      </w:r>
      <w:r w:rsidR="306562F9" w:rsidRPr="5309908F">
        <w:rPr>
          <w:rFonts w:ascii="Times New Roman" w:eastAsia="Times New Roman" w:hAnsi="Times New Roman" w:cs="Times New Roman"/>
          <w:color w:val="000000" w:themeColor="text1"/>
          <w:sz w:val="24"/>
          <w:szCs w:val="24"/>
          <w:lang w:val="et"/>
        </w:rPr>
        <w:t xml:space="preserve">sõiduautoga seotud kulude kasv </w:t>
      </w:r>
      <w:r w:rsidRPr="5309908F">
        <w:rPr>
          <w:rFonts w:ascii="Times New Roman" w:eastAsia="Times New Roman" w:hAnsi="Times New Roman" w:cs="Times New Roman"/>
          <w:color w:val="000000" w:themeColor="text1"/>
          <w:sz w:val="24"/>
          <w:szCs w:val="24"/>
          <w:lang w:val="et"/>
        </w:rPr>
        <w:t>igapäevast</w:t>
      </w:r>
      <w:r w:rsidRPr="14F30D4A">
        <w:rPr>
          <w:rFonts w:ascii="Times New Roman" w:eastAsia="Times New Roman" w:hAnsi="Times New Roman" w:cs="Times New Roman"/>
          <w:color w:val="000000" w:themeColor="text1"/>
          <w:sz w:val="24"/>
          <w:szCs w:val="24"/>
          <w:lang w:val="et"/>
        </w:rPr>
        <w:t xml:space="preserve"> liikumist oluliselt raskendada</w:t>
      </w:r>
      <w:r w:rsidR="007435C4">
        <w:rPr>
          <w:rFonts w:ascii="Times New Roman" w:eastAsia="Times New Roman" w:hAnsi="Times New Roman" w:cs="Times New Roman"/>
          <w:color w:val="000000" w:themeColor="text1"/>
          <w:sz w:val="24"/>
          <w:szCs w:val="24"/>
          <w:lang w:val="et"/>
        </w:rPr>
        <w:t>,</w:t>
      </w:r>
      <w:r w:rsidR="22B89377" w:rsidRPr="14F30D4A">
        <w:rPr>
          <w:rFonts w:ascii="Times New Roman" w:eastAsia="Times New Roman" w:hAnsi="Times New Roman" w:cs="Times New Roman"/>
          <w:color w:val="000000" w:themeColor="text1"/>
          <w:sz w:val="24"/>
          <w:szCs w:val="24"/>
          <w:lang w:val="et"/>
        </w:rPr>
        <w:t xml:space="preserve"> kui puudub ligipääs ühistranspordile</w:t>
      </w:r>
      <w:r w:rsidR="0B389A4A" w:rsidRPr="5AC09BBD">
        <w:rPr>
          <w:rFonts w:ascii="Times New Roman" w:eastAsia="Times New Roman" w:hAnsi="Times New Roman" w:cs="Times New Roman"/>
          <w:color w:val="000000" w:themeColor="text1"/>
          <w:sz w:val="24"/>
          <w:szCs w:val="24"/>
          <w:lang w:val="et"/>
        </w:rPr>
        <w:t xml:space="preserve"> või pole tagatud leevendusmeetmeid haavatavatele gruppidele.</w:t>
      </w:r>
      <w:r w:rsidRPr="14F30D4A">
        <w:rPr>
          <w:rFonts w:ascii="Times New Roman" w:eastAsia="Times New Roman" w:hAnsi="Times New Roman" w:cs="Times New Roman"/>
          <w:color w:val="000000" w:themeColor="text1"/>
          <w:sz w:val="24"/>
          <w:szCs w:val="24"/>
          <w:lang w:val="et"/>
        </w:rPr>
        <w:t xml:space="preserve"> </w:t>
      </w:r>
      <w:r w:rsidR="43E517C6" w:rsidRPr="14F30D4A">
        <w:rPr>
          <w:rFonts w:ascii="Times New Roman" w:eastAsia="Times New Roman" w:hAnsi="Times New Roman" w:cs="Times New Roman"/>
          <w:color w:val="000000" w:themeColor="text1"/>
          <w:sz w:val="24"/>
          <w:szCs w:val="24"/>
          <w:lang w:val="et"/>
        </w:rPr>
        <w:t>Seega s</w:t>
      </w:r>
      <w:r w:rsidR="41E7BD2F" w:rsidRPr="14F30D4A">
        <w:rPr>
          <w:rFonts w:ascii="Times New Roman" w:eastAsia="Times New Roman" w:hAnsi="Times New Roman" w:cs="Times New Roman"/>
          <w:color w:val="000000" w:themeColor="text1"/>
          <w:sz w:val="24"/>
          <w:szCs w:val="24"/>
          <w:lang w:val="et"/>
        </w:rPr>
        <w:t xml:space="preserve">elleks, et vähendada liikuvuses regionaalset </w:t>
      </w:r>
      <w:r w:rsidRPr="14F30D4A">
        <w:rPr>
          <w:rFonts w:ascii="Times New Roman" w:eastAsia="Times New Roman" w:hAnsi="Times New Roman" w:cs="Times New Roman"/>
          <w:color w:val="000000" w:themeColor="text1"/>
          <w:sz w:val="24"/>
          <w:szCs w:val="24"/>
          <w:lang w:val="et"/>
        </w:rPr>
        <w:t>ebavõrdsus</w:t>
      </w:r>
      <w:r w:rsidR="0CB5F0CA" w:rsidRPr="14F30D4A">
        <w:rPr>
          <w:rFonts w:ascii="Times New Roman" w:eastAsia="Times New Roman" w:hAnsi="Times New Roman" w:cs="Times New Roman"/>
          <w:color w:val="000000" w:themeColor="text1"/>
          <w:sz w:val="24"/>
          <w:szCs w:val="24"/>
          <w:lang w:val="et"/>
        </w:rPr>
        <w:t>t</w:t>
      </w:r>
      <w:r w:rsidR="007435C4">
        <w:rPr>
          <w:rFonts w:ascii="Times New Roman" w:eastAsia="Times New Roman" w:hAnsi="Times New Roman" w:cs="Times New Roman"/>
          <w:color w:val="000000" w:themeColor="text1"/>
          <w:sz w:val="24"/>
          <w:szCs w:val="24"/>
          <w:lang w:val="et"/>
        </w:rPr>
        <w:t>,</w:t>
      </w:r>
      <w:r w:rsidRPr="14F30D4A">
        <w:rPr>
          <w:rFonts w:ascii="Times New Roman" w:eastAsia="Times New Roman" w:hAnsi="Times New Roman" w:cs="Times New Roman"/>
          <w:color w:val="000000" w:themeColor="text1"/>
          <w:sz w:val="24"/>
          <w:szCs w:val="24"/>
          <w:lang w:val="et"/>
        </w:rPr>
        <w:t xml:space="preserve"> tuleb arendada ühistransporti. </w:t>
      </w:r>
      <w:r w:rsidR="077B2D51" w:rsidRPr="14F30D4A">
        <w:rPr>
          <w:rFonts w:ascii="Times New Roman" w:eastAsia="Times New Roman" w:hAnsi="Times New Roman" w:cs="Times New Roman"/>
          <w:color w:val="000000" w:themeColor="text1"/>
          <w:sz w:val="24"/>
          <w:szCs w:val="24"/>
          <w:lang w:val="et"/>
        </w:rPr>
        <w:t>Ebavõrdsuse ja vaesuse suurenemise ennetamiseks</w:t>
      </w:r>
      <w:r w:rsidRPr="14F30D4A">
        <w:rPr>
          <w:rFonts w:ascii="Times New Roman" w:eastAsia="Times New Roman" w:hAnsi="Times New Roman" w:cs="Times New Roman"/>
          <w:sz w:val="24"/>
          <w:szCs w:val="24"/>
        </w:rPr>
        <w:t xml:space="preserve"> tuleks luua </w:t>
      </w:r>
      <w:r w:rsidR="19B0D847" w:rsidRPr="14F30D4A">
        <w:rPr>
          <w:rFonts w:ascii="Times New Roman" w:eastAsia="Times New Roman" w:hAnsi="Times New Roman" w:cs="Times New Roman"/>
          <w:sz w:val="24"/>
          <w:szCs w:val="24"/>
        </w:rPr>
        <w:t xml:space="preserve">ka </w:t>
      </w:r>
      <w:r w:rsidRPr="14F30D4A">
        <w:rPr>
          <w:rFonts w:ascii="Times New Roman" w:eastAsia="Times New Roman" w:hAnsi="Times New Roman" w:cs="Times New Roman"/>
          <w:sz w:val="24"/>
          <w:szCs w:val="24"/>
        </w:rPr>
        <w:t xml:space="preserve">toetusmeetmed </w:t>
      </w:r>
      <w:r w:rsidR="33708178" w:rsidRPr="14F30D4A">
        <w:rPr>
          <w:rFonts w:ascii="Times New Roman" w:eastAsia="Times New Roman" w:hAnsi="Times New Roman" w:cs="Times New Roman"/>
          <w:sz w:val="24"/>
          <w:szCs w:val="24"/>
        </w:rPr>
        <w:t>vähekaitstud sihtrühmadele</w:t>
      </w:r>
      <w:r w:rsidRPr="14F30D4A">
        <w:rPr>
          <w:rFonts w:ascii="Times New Roman" w:eastAsia="Times New Roman" w:hAnsi="Times New Roman" w:cs="Times New Roman"/>
          <w:sz w:val="24"/>
          <w:szCs w:val="24"/>
        </w:rPr>
        <w:t>, et neil oleks võimalik auto soodsamalt uue ja säästlikuma auto vastu välja vahetada</w:t>
      </w:r>
      <w:r w:rsidR="2E0B1EFA" w:rsidRPr="14F30D4A">
        <w:rPr>
          <w:rFonts w:ascii="Times New Roman" w:eastAsia="Times New Roman" w:hAnsi="Times New Roman" w:cs="Times New Roman"/>
          <w:sz w:val="24"/>
          <w:szCs w:val="24"/>
        </w:rPr>
        <w:t>. Selliseid toetusi on võimalik pakkuda</w:t>
      </w:r>
      <w:r w:rsidRPr="14F30D4A">
        <w:rPr>
          <w:rFonts w:ascii="Times New Roman" w:eastAsia="Times New Roman" w:hAnsi="Times New Roman" w:cs="Times New Roman"/>
          <w:sz w:val="24"/>
          <w:szCs w:val="24"/>
        </w:rPr>
        <w:t xml:space="preserve"> n</w:t>
      </w:r>
      <w:r w:rsidR="00C35FDA">
        <w:rPr>
          <w:rFonts w:ascii="Times New Roman" w:eastAsia="Times New Roman" w:hAnsi="Times New Roman" w:cs="Times New Roman"/>
          <w:sz w:val="24"/>
          <w:szCs w:val="24"/>
        </w:rPr>
        <w:t>t</w:t>
      </w:r>
      <w:r w:rsidRPr="14F30D4A">
        <w:rPr>
          <w:rFonts w:ascii="Times New Roman" w:eastAsia="Times New Roman" w:hAnsi="Times New Roman" w:cs="Times New Roman"/>
          <w:sz w:val="24"/>
          <w:szCs w:val="24"/>
        </w:rPr>
        <w:t xml:space="preserve"> </w:t>
      </w:r>
      <w:r w:rsidR="0D5D9193" w:rsidRPr="14F30D4A">
        <w:rPr>
          <w:rFonts w:ascii="Times New Roman" w:eastAsia="Times New Roman" w:hAnsi="Times New Roman" w:cs="Times New Roman"/>
          <w:sz w:val="24"/>
          <w:szCs w:val="24"/>
        </w:rPr>
        <w:t>peagi avatava EL</w:t>
      </w:r>
      <w:r w:rsidR="00C35FDA">
        <w:rPr>
          <w:rFonts w:ascii="Times New Roman" w:eastAsia="Times New Roman" w:hAnsi="Times New Roman" w:cs="Times New Roman"/>
          <w:sz w:val="24"/>
          <w:szCs w:val="24"/>
        </w:rPr>
        <w:t>i</w:t>
      </w:r>
      <w:r w:rsidR="0D5D9193" w:rsidRPr="14F30D4A">
        <w:rPr>
          <w:rFonts w:ascii="Times New Roman" w:eastAsia="Times New Roman" w:hAnsi="Times New Roman" w:cs="Times New Roman"/>
          <w:sz w:val="24"/>
          <w:szCs w:val="24"/>
        </w:rPr>
        <w:t xml:space="preserve"> </w:t>
      </w:r>
      <w:r w:rsidRPr="14F30D4A">
        <w:rPr>
          <w:rFonts w:ascii="Times New Roman" w:eastAsia="Times New Roman" w:hAnsi="Times New Roman" w:cs="Times New Roman"/>
          <w:sz w:val="24"/>
          <w:szCs w:val="24"/>
        </w:rPr>
        <w:t>kliimameetmete sotsiaalfondi kaudu.</w:t>
      </w:r>
      <w:commentRangeEnd w:id="49"/>
      <w:r w:rsidR="003C01AA">
        <w:rPr>
          <w:rStyle w:val="Kommentaariviide"/>
        </w:rPr>
        <w:commentReference w:id="49"/>
      </w:r>
    </w:p>
    <w:p w14:paraId="7F08C9F4" w14:textId="555E9F09" w:rsidR="50F2ED22" w:rsidRDefault="50F2ED22" w:rsidP="00E57547">
      <w:pPr>
        <w:widowControl w:val="0"/>
        <w:spacing w:before="20" w:after="40" w:line="240" w:lineRule="auto"/>
        <w:jc w:val="both"/>
        <w:rPr>
          <w:rFonts w:ascii="Arial" w:eastAsia="Arial" w:hAnsi="Arial" w:cs="Arial"/>
          <w:color w:val="000000" w:themeColor="text1"/>
        </w:rPr>
      </w:pPr>
    </w:p>
    <w:p w14:paraId="35D1F434" w14:textId="084DB7D5" w:rsidR="00DA632A" w:rsidRDefault="7C6BD3D3" w:rsidP="00E57547">
      <w:pPr>
        <w:pStyle w:val="paragraph"/>
        <w:spacing w:before="0" w:beforeAutospacing="0" w:after="0" w:afterAutospacing="0"/>
        <w:jc w:val="both"/>
        <w:rPr>
          <w:rStyle w:val="eop"/>
        </w:rPr>
      </w:pPr>
      <w:r w:rsidRPr="50F2ED22">
        <w:rPr>
          <w:rStyle w:val="normaltextrun"/>
          <w:b/>
        </w:rPr>
        <w:t>Mõju ettevõtjate tegevusele ja majandusele</w:t>
      </w:r>
    </w:p>
    <w:p w14:paraId="4640F69B" w14:textId="77777777" w:rsidR="00F3269F" w:rsidRPr="00F3269F" w:rsidRDefault="00F3269F" w:rsidP="00E57547">
      <w:pPr>
        <w:pStyle w:val="paragraph"/>
        <w:spacing w:before="0" w:beforeAutospacing="0" w:after="0" w:afterAutospacing="0"/>
        <w:jc w:val="both"/>
        <w:rPr>
          <w:rStyle w:val="normaltextrun"/>
        </w:rPr>
      </w:pPr>
    </w:p>
    <w:p w14:paraId="1A0E607D" w14:textId="1D6138EF" w:rsidR="5C8DD5A6" w:rsidRPr="00277BFD" w:rsidRDefault="7D034BF5" w:rsidP="00E57547">
      <w:pPr>
        <w:pStyle w:val="paragraph"/>
        <w:spacing w:before="0" w:beforeAutospacing="0" w:after="0" w:afterAutospacing="0"/>
        <w:jc w:val="both"/>
        <w:rPr>
          <w:rStyle w:val="normaltextrun"/>
          <w:b/>
          <w:bCs/>
          <w:i/>
          <w:iCs/>
        </w:rPr>
      </w:pPr>
      <w:r w:rsidRPr="00277BFD">
        <w:rPr>
          <w:rStyle w:val="normaltextrun"/>
          <w:b/>
          <w:bCs/>
          <w:i/>
          <w:iCs/>
        </w:rPr>
        <w:t>Mõju ettevõtlusele</w:t>
      </w:r>
    </w:p>
    <w:p w14:paraId="1862B42B" w14:textId="20857E92" w:rsidR="5C8DD5A6" w:rsidRDefault="78DE8975" w:rsidP="00E57547">
      <w:pPr>
        <w:widowControl w:val="0"/>
        <w:spacing w:before="20" w:after="40" w:line="240" w:lineRule="auto"/>
        <w:jc w:val="both"/>
        <w:rPr>
          <w:rFonts w:ascii="Times New Roman" w:eastAsia="Times New Roman" w:hAnsi="Times New Roman" w:cs="Times New Roman"/>
          <w:color w:val="000000" w:themeColor="text1"/>
          <w:sz w:val="24"/>
          <w:szCs w:val="24"/>
          <w:lang w:val="et"/>
        </w:rPr>
      </w:pPr>
      <w:r w:rsidRPr="14F30D4A">
        <w:rPr>
          <w:rFonts w:ascii="Times New Roman" w:eastAsia="Times New Roman" w:hAnsi="Times New Roman" w:cs="Times New Roman"/>
          <w:color w:val="000000" w:themeColor="text1"/>
          <w:sz w:val="24"/>
          <w:szCs w:val="24"/>
          <w:lang w:val="et"/>
        </w:rPr>
        <w:t>Kuigi transpordisektori lisandväärtus väheneb autode müügi ja remonditeenuste languse tõttu, saavutavad ettevõtted kokkuhoiu kütuse- ja muudelt transpordiga seotud kuludelt. Jalgsi, jalgrattaga ja ühistranspordiga liikumist soosiv planeerimine võib parandada ka väikeettevõtete (nt kohalike kaupluste) konkurentsivõime</w:t>
      </w:r>
      <w:r w:rsidR="75F682D4" w:rsidRPr="14F30D4A">
        <w:rPr>
          <w:rFonts w:ascii="Times New Roman" w:eastAsia="Times New Roman" w:hAnsi="Times New Roman" w:cs="Times New Roman"/>
          <w:color w:val="000000" w:themeColor="text1"/>
          <w:sz w:val="24"/>
          <w:szCs w:val="24"/>
          <w:lang w:val="et"/>
        </w:rPr>
        <w:t>t.</w:t>
      </w:r>
      <w:r w:rsidRPr="14F30D4A">
        <w:rPr>
          <w:rFonts w:ascii="Times New Roman" w:eastAsia="Times New Roman" w:hAnsi="Times New Roman" w:cs="Times New Roman"/>
          <w:color w:val="000000" w:themeColor="text1"/>
          <w:sz w:val="24"/>
          <w:szCs w:val="24"/>
          <w:lang w:val="et"/>
        </w:rPr>
        <w:t xml:space="preserve"> </w:t>
      </w:r>
      <w:r w:rsidR="04E05A33" w:rsidRPr="14F30D4A">
        <w:rPr>
          <w:rFonts w:ascii="Times New Roman" w:eastAsia="Times New Roman" w:hAnsi="Times New Roman" w:cs="Times New Roman"/>
          <w:color w:val="000000" w:themeColor="text1"/>
          <w:sz w:val="24"/>
          <w:szCs w:val="24"/>
          <w:lang w:val="et"/>
        </w:rPr>
        <w:t xml:space="preserve">Lisaks meelitab tervislik ja </w:t>
      </w:r>
      <w:proofErr w:type="spellStart"/>
      <w:r w:rsidR="04E05A33" w:rsidRPr="14F30D4A">
        <w:rPr>
          <w:rFonts w:ascii="Times New Roman" w:eastAsia="Times New Roman" w:hAnsi="Times New Roman" w:cs="Times New Roman"/>
          <w:color w:val="000000" w:themeColor="text1"/>
          <w:sz w:val="24"/>
          <w:szCs w:val="24"/>
          <w:lang w:val="et"/>
        </w:rPr>
        <w:t>inimmõõtmeline</w:t>
      </w:r>
      <w:proofErr w:type="spellEnd"/>
      <w:r w:rsidR="04E05A33" w:rsidRPr="14F30D4A">
        <w:rPr>
          <w:rFonts w:ascii="Times New Roman" w:eastAsia="Times New Roman" w:hAnsi="Times New Roman" w:cs="Times New Roman"/>
          <w:color w:val="000000" w:themeColor="text1"/>
          <w:sz w:val="24"/>
          <w:szCs w:val="24"/>
          <w:lang w:val="et"/>
        </w:rPr>
        <w:t xml:space="preserve"> linnaruum Eestisse rohkem välismaist oskustööjõudu. </w:t>
      </w:r>
      <w:r w:rsidR="2CC9C92B" w:rsidRPr="14F30D4A">
        <w:rPr>
          <w:rFonts w:ascii="Times New Roman" w:eastAsia="Times New Roman" w:hAnsi="Times New Roman" w:cs="Times New Roman"/>
          <w:color w:val="000000" w:themeColor="text1"/>
          <w:sz w:val="24"/>
          <w:szCs w:val="24"/>
          <w:lang w:val="et"/>
        </w:rPr>
        <w:t xml:space="preserve">Raudteetaristu arendamine soodustab ettevõtluse aktiivsuse </w:t>
      </w:r>
      <w:r w:rsidR="007435C4">
        <w:rPr>
          <w:rFonts w:ascii="Times New Roman" w:eastAsia="Times New Roman" w:hAnsi="Times New Roman" w:cs="Times New Roman"/>
          <w:color w:val="000000" w:themeColor="text1"/>
          <w:sz w:val="24"/>
          <w:szCs w:val="24"/>
          <w:lang w:val="et"/>
        </w:rPr>
        <w:t>kasvu</w:t>
      </w:r>
      <w:r w:rsidR="2CC9C92B" w:rsidRPr="14F30D4A">
        <w:rPr>
          <w:rFonts w:ascii="Times New Roman" w:eastAsia="Times New Roman" w:hAnsi="Times New Roman" w:cs="Times New Roman"/>
          <w:color w:val="000000" w:themeColor="text1"/>
          <w:sz w:val="24"/>
          <w:szCs w:val="24"/>
          <w:lang w:val="et"/>
        </w:rPr>
        <w:t xml:space="preserve"> Tallinnas, sest paranevad võimalused pendelrändeks pealinna ja teiste omavalitsuste vahel. Paraneb ka lõunasuunaline raudteeühendus Euroopaga ning taktipõhisuse tõttu võivad väheneda ettevõtete logistilised probleemid. Kuna elanikud kulutavad vähem transpordi peale, võib tulu üle kanduda teistes sektorites tegutsevatele kohalikele ettevõtetele.</w:t>
      </w:r>
      <w:r w:rsidR="66B56253" w:rsidRPr="14F30D4A">
        <w:rPr>
          <w:rFonts w:ascii="Times New Roman" w:eastAsia="Times New Roman" w:hAnsi="Times New Roman" w:cs="Times New Roman"/>
          <w:color w:val="000000" w:themeColor="text1"/>
          <w:sz w:val="24"/>
          <w:szCs w:val="24"/>
          <w:lang w:val="et"/>
        </w:rPr>
        <w:t xml:space="preserve"> </w:t>
      </w:r>
      <w:r w:rsidR="0CC7DD4A" w:rsidRPr="14F30D4A">
        <w:rPr>
          <w:rFonts w:ascii="Times New Roman" w:eastAsia="Times New Roman" w:hAnsi="Times New Roman" w:cs="Times New Roman"/>
          <w:color w:val="000000" w:themeColor="text1"/>
          <w:sz w:val="24"/>
          <w:szCs w:val="24"/>
          <w:lang w:val="et"/>
        </w:rPr>
        <w:t>Taristuinvesteeringutest saavad otsest tulu ehitusettevõtted.</w:t>
      </w:r>
    </w:p>
    <w:p w14:paraId="7CE58F73" w14:textId="77777777" w:rsidR="00512209" w:rsidRDefault="00512209" w:rsidP="00512209">
      <w:pPr>
        <w:spacing w:after="0" w:line="240" w:lineRule="auto"/>
        <w:jc w:val="both"/>
        <w:rPr>
          <w:rFonts w:ascii="Times New Roman" w:eastAsia="Times New Roman" w:hAnsi="Times New Roman" w:cs="Times New Roman"/>
          <w:color w:val="000000" w:themeColor="text1"/>
          <w:sz w:val="24"/>
          <w:szCs w:val="24"/>
        </w:rPr>
      </w:pPr>
    </w:p>
    <w:p w14:paraId="2902A1D9" w14:textId="1883C015" w:rsidR="5C8DD5A6" w:rsidRDefault="6550B6B5" w:rsidP="00872F3C">
      <w:pPr>
        <w:spacing w:after="0" w:line="240" w:lineRule="auto"/>
        <w:jc w:val="both"/>
        <w:rPr>
          <w:rFonts w:ascii="Times New Roman" w:eastAsia="Times New Roman" w:hAnsi="Times New Roman" w:cs="Times New Roman"/>
          <w:sz w:val="24"/>
          <w:szCs w:val="24"/>
        </w:rPr>
      </w:pPr>
      <w:r w:rsidRPr="7C84A48D">
        <w:rPr>
          <w:rFonts w:ascii="Times New Roman" w:eastAsia="Times New Roman" w:hAnsi="Times New Roman" w:cs="Times New Roman"/>
          <w:color w:val="000000" w:themeColor="text1"/>
          <w:sz w:val="24"/>
          <w:szCs w:val="24"/>
        </w:rPr>
        <w:t>Pikemate ja raskemate autorongide Eesti teedele lubamine võimaldab kulude vähenemist ettevõtetele ligikaudu 50 m</w:t>
      </w:r>
      <w:r w:rsidR="73C6971D" w:rsidRPr="7C84A48D">
        <w:rPr>
          <w:rFonts w:ascii="Times New Roman" w:eastAsia="Times New Roman" w:hAnsi="Times New Roman" w:cs="Times New Roman"/>
          <w:color w:val="000000" w:themeColor="text1"/>
          <w:sz w:val="24"/>
          <w:szCs w:val="24"/>
        </w:rPr>
        <w:t>ln</w:t>
      </w:r>
      <w:r w:rsidRPr="7C84A48D">
        <w:rPr>
          <w:rFonts w:ascii="Times New Roman" w:eastAsia="Times New Roman" w:hAnsi="Times New Roman" w:cs="Times New Roman"/>
          <w:color w:val="000000" w:themeColor="text1"/>
          <w:sz w:val="24"/>
          <w:szCs w:val="24"/>
        </w:rPr>
        <w:t xml:space="preserve"> €/a, millest 27 m</w:t>
      </w:r>
      <w:r w:rsidR="73C6971D" w:rsidRPr="7C84A48D">
        <w:rPr>
          <w:rFonts w:ascii="Times New Roman" w:eastAsia="Times New Roman" w:hAnsi="Times New Roman" w:cs="Times New Roman"/>
          <w:color w:val="000000" w:themeColor="text1"/>
          <w:sz w:val="24"/>
          <w:szCs w:val="24"/>
        </w:rPr>
        <w:t>ln</w:t>
      </w:r>
      <w:r w:rsidRPr="7C84A48D">
        <w:rPr>
          <w:rFonts w:ascii="Times New Roman" w:eastAsia="Times New Roman" w:hAnsi="Times New Roman" w:cs="Times New Roman"/>
          <w:color w:val="000000" w:themeColor="text1"/>
          <w:sz w:val="24"/>
          <w:szCs w:val="24"/>
        </w:rPr>
        <w:t xml:space="preserve"> €/a on kütusekulu sääst ja samas suurusjärgus autojuhtide töötasu ja investeeringute/ hoolduskulude vähenemist (</w:t>
      </w:r>
      <w:r w:rsidRPr="7C84A48D">
        <w:rPr>
          <w:rFonts w:ascii="Times New Roman" w:eastAsia="Times New Roman" w:hAnsi="Times New Roman" w:cs="Times New Roman"/>
          <w:i/>
          <w:iCs/>
          <w:color w:val="000000" w:themeColor="text1"/>
          <w:sz w:val="24"/>
          <w:szCs w:val="24"/>
        </w:rPr>
        <w:t>ca</w:t>
      </w:r>
      <w:r w:rsidRPr="7C84A48D">
        <w:rPr>
          <w:rFonts w:ascii="Times New Roman" w:eastAsia="Times New Roman" w:hAnsi="Times New Roman" w:cs="Times New Roman"/>
          <w:color w:val="000000" w:themeColor="text1"/>
          <w:sz w:val="24"/>
          <w:szCs w:val="24"/>
        </w:rPr>
        <w:t xml:space="preserve"> 25 m</w:t>
      </w:r>
      <w:r w:rsidR="73C6971D" w:rsidRPr="7C84A48D">
        <w:rPr>
          <w:rFonts w:ascii="Times New Roman" w:eastAsia="Times New Roman" w:hAnsi="Times New Roman" w:cs="Times New Roman"/>
          <w:color w:val="000000" w:themeColor="text1"/>
          <w:sz w:val="24"/>
          <w:szCs w:val="24"/>
        </w:rPr>
        <w:t>ln</w:t>
      </w:r>
      <w:r w:rsidRPr="7C84A48D">
        <w:rPr>
          <w:rFonts w:ascii="Times New Roman" w:eastAsia="Times New Roman" w:hAnsi="Times New Roman" w:cs="Times New Roman"/>
          <w:color w:val="000000" w:themeColor="text1"/>
          <w:sz w:val="24"/>
          <w:szCs w:val="24"/>
        </w:rPr>
        <w:t xml:space="preserve"> €/a).</w:t>
      </w:r>
      <w:r w:rsidR="05A736B9" w:rsidRPr="7C84A48D">
        <w:rPr>
          <w:rFonts w:ascii="Times New Roman" w:eastAsia="Times New Roman" w:hAnsi="Times New Roman" w:cs="Times New Roman"/>
          <w:color w:val="000000" w:themeColor="text1"/>
          <w:sz w:val="24"/>
          <w:szCs w:val="24"/>
        </w:rPr>
        <w:t xml:space="preserve"> </w:t>
      </w:r>
      <w:r w:rsidR="1B9F6E96" w:rsidRPr="7C84A48D">
        <w:rPr>
          <w:rFonts w:ascii="Times New Roman" w:eastAsia="Times New Roman" w:hAnsi="Times New Roman" w:cs="Times New Roman"/>
          <w:color w:val="000000" w:themeColor="text1"/>
          <w:sz w:val="24"/>
          <w:szCs w:val="24"/>
        </w:rPr>
        <w:t>S</w:t>
      </w:r>
      <w:r w:rsidR="76A1F297" w:rsidRPr="7C84A48D">
        <w:rPr>
          <w:rFonts w:ascii="Times New Roman" w:eastAsia="Times New Roman" w:hAnsi="Times New Roman" w:cs="Times New Roman"/>
          <w:color w:val="000000" w:themeColor="text1"/>
          <w:sz w:val="24"/>
          <w:szCs w:val="24"/>
        </w:rPr>
        <w:t xml:space="preserve">äästavad eelkõige transpordiettevõtted ja see </w:t>
      </w:r>
      <w:r w:rsidR="722BF398" w:rsidRPr="7C84A48D">
        <w:rPr>
          <w:rFonts w:ascii="Times New Roman" w:eastAsia="Times New Roman" w:hAnsi="Times New Roman" w:cs="Times New Roman"/>
          <w:color w:val="000000" w:themeColor="text1"/>
          <w:sz w:val="24"/>
          <w:szCs w:val="24"/>
        </w:rPr>
        <w:t xml:space="preserve">võib mõjutada </w:t>
      </w:r>
      <w:r w:rsidRPr="7C84A48D">
        <w:rPr>
          <w:rFonts w:ascii="Times New Roman" w:eastAsia="Times New Roman" w:hAnsi="Times New Roman" w:cs="Times New Roman"/>
          <w:color w:val="000000" w:themeColor="text1"/>
          <w:sz w:val="24"/>
          <w:szCs w:val="24"/>
        </w:rPr>
        <w:t xml:space="preserve">positiivselt </w:t>
      </w:r>
      <w:r w:rsidR="76A1F297" w:rsidRPr="7C84A48D">
        <w:rPr>
          <w:rFonts w:ascii="Times New Roman" w:eastAsia="Times New Roman" w:hAnsi="Times New Roman" w:cs="Times New Roman"/>
          <w:color w:val="000000" w:themeColor="text1"/>
          <w:sz w:val="24"/>
          <w:szCs w:val="24"/>
        </w:rPr>
        <w:t xml:space="preserve">ka </w:t>
      </w:r>
      <w:r w:rsidRPr="7C84A48D">
        <w:rPr>
          <w:rFonts w:ascii="Times New Roman" w:eastAsia="Times New Roman" w:hAnsi="Times New Roman" w:cs="Times New Roman"/>
          <w:color w:val="000000" w:themeColor="text1"/>
          <w:sz w:val="24"/>
          <w:szCs w:val="24"/>
        </w:rPr>
        <w:t>Eesti ettevõtete toodete konkurentsivõimet eksportturgudel kaupade soodsama veohinna tõttu</w:t>
      </w:r>
      <w:r w:rsidR="6FC1F81C" w:rsidRPr="7C84A48D">
        <w:rPr>
          <w:rFonts w:ascii="Times New Roman" w:eastAsia="Times New Roman" w:hAnsi="Times New Roman" w:cs="Times New Roman"/>
          <w:color w:val="000000" w:themeColor="text1"/>
          <w:sz w:val="24"/>
          <w:szCs w:val="24"/>
        </w:rPr>
        <w:t>, eelkõige nende kaupade puhul, mille transpordikulud on märkimisväärsed</w:t>
      </w:r>
      <w:r w:rsidRPr="7C84A48D">
        <w:rPr>
          <w:rFonts w:ascii="Times New Roman" w:eastAsia="Times New Roman" w:hAnsi="Times New Roman" w:cs="Times New Roman"/>
          <w:color w:val="000000" w:themeColor="text1"/>
          <w:sz w:val="24"/>
          <w:szCs w:val="24"/>
        </w:rPr>
        <w:t xml:space="preserve">. Olenevalt tootest võib transpordikulu toote lõpphinnast ulatuda </w:t>
      </w:r>
      <w:r w:rsidR="2E1B1A01" w:rsidRPr="7C84A48D">
        <w:rPr>
          <w:rFonts w:ascii="Times New Roman" w:eastAsia="Times New Roman" w:hAnsi="Times New Roman" w:cs="Times New Roman"/>
          <w:color w:val="000000" w:themeColor="text1"/>
          <w:sz w:val="24"/>
          <w:szCs w:val="24"/>
        </w:rPr>
        <w:t xml:space="preserve">5 kuni </w:t>
      </w:r>
      <w:r w:rsidRPr="7C84A48D">
        <w:rPr>
          <w:rFonts w:ascii="Times New Roman" w:eastAsia="Times New Roman" w:hAnsi="Times New Roman" w:cs="Times New Roman"/>
          <w:color w:val="000000" w:themeColor="text1"/>
          <w:sz w:val="24"/>
          <w:szCs w:val="24"/>
        </w:rPr>
        <w:t>20%.</w:t>
      </w:r>
    </w:p>
    <w:p w14:paraId="02213854" w14:textId="1E7595EA" w:rsidR="5C8DD5A6" w:rsidRPr="00397985" w:rsidRDefault="5C8DD5A6" w:rsidP="00E57547">
      <w:pPr>
        <w:pStyle w:val="paragraph"/>
        <w:spacing w:before="0" w:beforeAutospacing="0" w:after="0" w:afterAutospacing="0"/>
        <w:jc w:val="both"/>
        <w:rPr>
          <w:rStyle w:val="normaltextrun"/>
        </w:rPr>
      </w:pPr>
    </w:p>
    <w:p w14:paraId="201A35A8" w14:textId="14E0CF69" w:rsidR="00512209" w:rsidRDefault="62F27998">
      <w:pPr>
        <w:widowControl w:val="0"/>
        <w:spacing w:after="0" w:line="240" w:lineRule="auto"/>
        <w:jc w:val="both"/>
        <w:rPr>
          <w:rFonts w:ascii="Times New Roman" w:hAnsi="Times New Roman" w:cs="Times New Roman"/>
          <w:color w:val="000000" w:themeColor="text1"/>
          <w:sz w:val="24"/>
          <w:szCs w:val="24"/>
        </w:rPr>
      </w:pPr>
      <w:r w:rsidRPr="00872F3C">
        <w:rPr>
          <w:rFonts w:ascii="Times New Roman" w:hAnsi="Times New Roman" w:cs="Times New Roman"/>
          <w:color w:val="000000" w:themeColor="text1"/>
          <w:sz w:val="24"/>
          <w:szCs w:val="24"/>
          <w:lang w:val="et"/>
        </w:rPr>
        <w:t xml:space="preserve">Prognoosida võib, et </w:t>
      </w:r>
      <w:r w:rsidR="4DEC48FC" w:rsidRPr="00872F3C">
        <w:rPr>
          <w:rFonts w:ascii="Times New Roman" w:hAnsi="Times New Roman" w:cs="Times New Roman"/>
          <w:color w:val="000000" w:themeColor="text1"/>
          <w:sz w:val="24"/>
          <w:szCs w:val="24"/>
          <w:lang w:val="et"/>
        </w:rPr>
        <w:t xml:space="preserve">2030. aastaks on märgatavalt suurenenud elektriautode osakaal Eestis ning Eestisse sisse toodavad sõidukid on keskmiselt väiksema süsinikuheitega. 2040. aastaks on suurem osa sõidukeid null-heitega. </w:t>
      </w:r>
      <w:r w:rsidR="199FE3BC" w:rsidRPr="00872F3C">
        <w:rPr>
          <w:rStyle w:val="normaltextrun"/>
          <w:rFonts w:ascii="Times New Roman" w:hAnsi="Times New Roman" w:cs="Times New Roman"/>
          <w:sz w:val="24"/>
          <w:szCs w:val="24"/>
        </w:rPr>
        <w:t xml:space="preserve">Elektriautode ja -kaubikute laialdasem kasutuselevõtt </w:t>
      </w:r>
      <w:r w:rsidR="1D9DDD3A" w:rsidRPr="00872F3C">
        <w:rPr>
          <w:rStyle w:val="normaltextrun"/>
          <w:rFonts w:ascii="Times New Roman" w:hAnsi="Times New Roman" w:cs="Times New Roman"/>
          <w:sz w:val="24"/>
          <w:szCs w:val="24"/>
        </w:rPr>
        <w:t>hoogustab kodumaise taastuvelektri tootmist ning</w:t>
      </w:r>
      <w:r w:rsidR="199FE3BC" w:rsidRPr="00872F3C">
        <w:rPr>
          <w:rStyle w:val="normaltextrun"/>
          <w:rFonts w:ascii="Times New Roman" w:hAnsi="Times New Roman" w:cs="Times New Roman"/>
          <w:sz w:val="24"/>
          <w:szCs w:val="24"/>
        </w:rPr>
        <w:t xml:space="preserve"> </w:t>
      </w:r>
      <w:proofErr w:type="spellStart"/>
      <w:r w:rsidR="199FE3BC" w:rsidRPr="00872F3C">
        <w:rPr>
          <w:rStyle w:val="normaltextrun"/>
          <w:rFonts w:ascii="Times New Roman" w:hAnsi="Times New Roman" w:cs="Times New Roman"/>
          <w:sz w:val="24"/>
          <w:szCs w:val="24"/>
        </w:rPr>
        <w:t>biometaani</w:t>
      </w:r>
      <w:proofErr w:type="spellEnd"/>
      <w:r w:rsidR="199FE3BC" w:rsidRPr="00872F3C">
        <w:rPr>
          <w:rStyle w:val="normaltextrun"/>
          <w:rFonts w:ascii="Times New Roman" w:hAnsi="Times New Roman" w:cs="Times New Roman"/>
          <w:sz w:val="24"/>
          <w:szCs w:val="24"/>
        </w:rPr>
        <w:t>, elektri või vesiniku kasutami</w:t>
      </w:r>
      <w:r w:rsidR="714C0302" w:rsidRPr="00872F3C">
        <w:rPr>
          <w:rStyle w:val="normaltextrun"/>
          <w:rFonts w:ascii="Times New Roman" w:hAnsi="Times New Roman" w:cs="Times New Roman"/>
          <w:sz w:val="24"/>
          <w:szCs w:val="24"/>
        </w:rPr>
        <w:t>n</w:t>
      </w:r>
      <w:r w:rsidR="199FE3BC" w:rsidRPr="00872F3C">
        <w:rPr>
          <w:rStyle w:val="normaltextrun"/>
          <w:rFonts w:ascii="Times New Roman" w:hAnsi="Times New Roman" w:cs="Times New Roman"/>
          <w:sz w:val="24"/>
          <w:szCs w:val="24"/>
        </w:rPr>
        <w:t xml:space="preserve">e </w:t>
      </w:r>
      <w:r w:rsidR="31833A36" w:rsidRPr="00872F3C">
        <w:rPr>
          <w:rStyle w:val="normaltextrun"/>
          <w:rFonts w:ascii="Times New Roman" w:hAnsi="Times New Roman" w:cs="Times New Roman"/>
          <w:sz w:val="24"/>
          <w:szCs w:val="24"/>
        </w:rPr>
        <w:t xml:space="preserve">bussides ja </w:t>
      </w:r>
      <w:r w:rsidR="199FE3BC" w:rsidRPr="00872F3C">
        <w:rPr>
          <w:rStyle w:val="normaltextrun"/>
          <w:rFonts w:ascii="Times New Roman" w:hAnsi="Times New Roman" w:cs="Times New Roman"/>
          <w:sz w:val="24"/>
          <w:szCs w:val="24"/>
        </w:rPr>
        <w:t xml:space="preserve">veokites </w:t>
      </w:r>
      <w:r w:rsidR="39C090E0" w:rsidRPr="00872F3C">
        <w:rPr>
          <w:rStyle w:val="normaltextrun"/>
          <w:rFonts w:ascii="Times New Roman" w:hAnsi="Times New Roman" w:cs="Times New Roman"/>
          <w:sz w:val="24"/>
          <w:szCs w:val="24"/>
        </w:rPr>
        <w:t>s</w:t>
      </w:r>
      <w:r w:rsidR="53C22F93" w:rsidRPr="00872F3C">
        <w:rPr>
          <w:rStyle w:val="normaltextrun"/>
          <w:rFonts w:ascii="Times New Roman" w:hAnsi="Times New Roman" w:cs="Times New Roman"/>
          <w:sz w:val="24"/>
          <w:szCs w:val="24"/>
        </w:rPr>
        <w:t>uuren</w:t>
      </w:r>
      <w:r w:rsidR="680D86FA" w:rsidRPr="00872F3C">
        <w:rPr>
          <w:rStyle w:val="normaltextrun"/>
          <w:rFonts w:ascii="Times New Roman" w:hAnsi="Times New Roman" w:cs="Times New Roman"/>
          <w:sz w:val="24"/>
          <w:szCs w:val="24"/>
        </w:rPr>
        <w:t>da</w:t>
      </w:r>
      <w:r w:rsidR="53C22F93" w:rsidRPr="00872F3C">
        <w:rPr>
          <w:rStyle w:val="normaltextrun"/>
          <w:rFonts w:ascii="Times New Roman" w:hAnsi="Times New Roman" w:cs="Times New Roman"/>
          <w:sz w:val="24"/>
          <w:szCs w:val="24"/>
        </w:rPr>
        <w:t>b uute kodumaiste kütuste tootmi</w:t>
      </w:r>
      <w:r w:rsidR="21256AD4" w:rsidRPr="00872F3C">
        <w:rPr>
          <w:rStyle w:val="normaltextrun"/>
          <w:rFonts w:ascii="Times New Roman" w:hAnsi="Times New Roman" w:cs="Times New Roman"/>
          <w:sz w:val="24"/>
          <w:szCs w:val="24"/>
        </w:rPr>
        <w:t>st</w:t>
      </w:r>
      <w:r w:rsidR="53C22F93" w:rsidRPr="00872F3C">
        <w:rPr>
          <w:rStyle w:val="normaltextrun"/>
          <w:rFonts w:ascii="Times New Roman" w:hAnsi="Times New Roman" w:cs="Times New Roman"/>
          <w:sz w:val="24"/>
          <w:szCs w:val="24"/>
        </w:rPr>
        <w:t xml:space="preserve"> ja kasutami</w:t>
      </w:r>
      <w:r w:rsidR="42FB50BF" w:rsidRPr="00872F3C">
        <w:rPr>
          <w:rStyle w:val="normaltextrun"/>
          <w:rFonts w:ascii="Times New Roman" w:hAnsi="Times New Roman" w:cs="Times New Roman"/>
          <w:sz w:val="24"/>
          <w:szCs w:val="24"/>
        </w:rPr>
        <w:t>st ning avab võimaluse Eestile muutuda fossiilsete transpordikütuste impordist sõltuvast riigist transpordikütuse</w:t>
      </w:r>
      <w:r w:rsidR="070B957C" w:rsidRPr="00872F3C">
        <w:rPr>
          <w:rStyle w:val="normaltextrun"/>
          <w:rFonts w:ascii="Times New Roman" w:hAnsi="Times New Roman" w:cs="Times New Roman"/>
          <w:sz w:val="24"/>
          <w:szCs w:val="24"/>
        </w:rPr>
        <w:t>id</w:t>
      </w:r>
      <w:r w:rsidR="42FB50BF" w:rsidRPr="00872F3C">
        <w:rPr>
          <w:rStyle w:val="normaltextrun"/>
          <w:rFonts w:ascii="Times New Roman" w:hAnsi="Times New Roman" w:cs="Times New Roman"/>
          <w:sz w:val="24"/>
          <w:szCs w:val="24"/>
        </w:rPr>
        <w:t xml:space="preserve"> tootvaks ja eksportivaks riigiks</w:t>
      </w:r>
      <w:r w:rsidR="5A4772C7" w:rsidRPr="00872F3C">
        <w:rPr>
          <w:rStyle w:val="normaltextrun"/>
          <w:rFonts w:ascii="Times New Roman" w:hAnsi="Times New Roman" w:cs="Times New Roman"/>
          <w:sz w:val="24"/>
          <w:szCs w:val="24"/>
        </w:rPr>
        <w:t>.</w:t>
      </w:r>
      <w:r w:rsidR="2DE2425B" w:rsidRPr="00872F3C">
        <w:rPr>
          <w:rStyle w:val="normaltextrun"/>
          <w:rFonts w:ascii="Times New Roman" w:hAnsi="Times New Roman" w:cs="Times New Roman"/>
          <w:sz w:val="24"/>
          <w:szCs w:val="24"/>
        </w:rPr>
        <w:t xml:space="preserve"> </w:t>
      </w:r>
      <w:r w:rsidR="777275CA" w:rsidRPr="00872F3C">
        <w:rPr>
          <w:rFonts w:ascii="Times New Roman" w:hAnsi="Times New Roman" w:cs="Times New Roman"/>
          <w:color w:val="000000" w:themeColor="text1"/>
          <w:sz w:val="24"/>
          <w:szCs w:val="24"/>
        </w:rPr>
        <w:t xml:space="preserve">Biometaani tootmine on innovatsioonimahukas ja suure lisandväärtusega. Eestis toodetud </w:t>
      </w:r>
      <w:proofErr w:type="spellStart"/>
      <w:r w:rsidR="777275CA" w:rsidRPr="00872F3C">
        <w:rPr>
          <w:rFonts w:ascii="Times New Roman" w:hAnsi="Times New Roman" w:cs="Times New Roman"/>
          <w:color w:val="000000" w:themeColor="text1"/>
          <w:sz w:val="24"/>
          <w:szCs w:val="24"/>
        </w:rPr>
        <w:t>biometaani</w:t>
      </w:r>
      <w:proofErr w:type="spellEnd"/>
      <w:r w:rsidR="777275CA" w:rsidRPr="00872F3C">
        <w:rPr>
          <w:rFonts w:ascii="Times New Roman" w:hAnsi="Times New Roman" w:cs="Times New Roman"/>
          <w:color w:val="000000" w:themeColor="text1"/>
          <w:sz w:val="24"/>
          <w:szCs w:val="24"/>
        </w:rPr>
        <w:t xml:space="preserve"> mahule </w:t>
      </w:r>
      <w:r w:rsidR="00512209">
        <w:rPr>
          <w:rFonts w:ascii="Times New Roman" w:hAnsi="Times New Roman" w:cs="Times New Roman"/>
          <w:color w:val="000000" w:themeColor="text1"/>
          <w:sz w:val="24"/>
          <w:szCs w:val="24"/>
        </w:rPr>
        <w:t xml:space="preserve">on </w:t>
      </w:r>
      <w:r w:rsidR="777275CA" w:rsidRPr="00872F3C">
        <w:rPr>
          <w:rFonts w:ascii="Times New Roman" w:hAnsi="Times New Roman" w:cs="Times New Roman"/>
          <w:color w:val="000000" w:themeColor="text1"/>
          <w:sz w:val="24"/>
          <w:szCs w:val="24"/>
        </w:rPr>
        <w:t>rii</w:t>
      </w:r>
      <w:r w:rsidR="00063E30" w:rsidRPr="00872F3C">
        <w:rPr>
          <w:rFonts w:ascii="Times New Roman" w:hAnsi="Times New Roman" w:cs="Times New Roman"/>
          <w:color w:val="000000" w:themeColor="text1"/>
          <w:sz w:val="24"/>
          <w:szCs w:val="24"/>
        </w:rPr>
        <w:t>gisisene</w:t>
      </w:r>
      <w:r w:rsidR="777275CA" w:rsidRPr="00872F3C">
        <w:rPr>
          <w:rFonts w:ascii="Times New Roman" w:hAnsi="Times New Roman" w:cs="Times New Roman"/>
          <w:color w:val="000000" w:themeColor="text1"/>
          <w:sz w:val="24"/>
          <w:szCs w:val="24"/>
        </w:rPr>
        <w:t xml:space="preserve"> tarbimisvajadus, kuid ülejäägi korral või parema hinnataseme juures on seda võimalik eksportida.</w:t>
      </w:r>
    </w:p>
    <w:p w14:paraId="32824D98" w14:textId="77777777" w:rsidR="00863EF9" w:rsidRDefault="00863EF9" w:rsidP="00E57547">
      <w:pPr>
        <w:pStyle w:val="paragraph"/>
        <w:spacing w:before="0" w:beforeAutospacing="0" w:after="0" w:afterAutospacing="0"/>
        <w:jc w:val="both"/>
        <w:rPr>
          <w:color w:val="000000" w:themeColor="text1"/>
          <w:lang w:val="et"/>
        </w:rPr>
      </w:pPr>
    </w:p>
    <w:p w14:paraId="3BDD115B" w14:textId="36EEA73D" w:rsidR="00512209" w:rsidRPr="00E57547" w:rsidRDefault="08B65C0F" w:rsidP="00E57547">
      <w:pPr>
        <w:pStyle w:val="paragraph"/>
        <w:spacing w:before="0" w:beforeAutospacing="0" w:after="0" w:afterAutospacing="0"/>
        <w:jc w:val="both"/>
        <w:rPr>
          <w:rStyle w:val="normaltextrun"/>
        </w:rPr>
      </w:pPr>
      <w:r w:rsidRPr="00512209">
        <w:rPr>
          <w:color w:val="000000" w:themeColor="text1"/>
          <w:lang w:val="et"/>
        </w:rPr>
        <w:lastRenderedPageBreak/>
        <w:t>Vesinikutehnoloogiate arendamine</w:t>
      </w:r>
      <w:r w:rsidR="454BA534" w:rsidRPr="00512209">
        <w:rPr>
          <w:color w:val="000000" w:themeColor="text1"/>
        </w:rPr>
        <w:t xml:space="preserve"> on innovatsioonimahukas ja </w:t>
      </w:r>
      <w:r w:rsidR="454BA534" w:rsidRPr="00512209">
        <w:rPr>
          <w:color w:val="000000" w:themeColor="text1"/>
          <w:lang w:val="et"/>
        </w:rPr>
        <w:t>tähendab täiesti uue majandusharu tekkimist, mistõttu</w:t>
      </w:r>
      <w:r w:rsidR="454BA534" w:rsidRPr="00512209">
        <w:rPr>
          <w:color w:val="000000" w:themeColor="text1"/>
        </w:rPr>
        <w:t xml:space="preserve"> Arenguseire Keskuse tellitud analüüsis</w:t>
      </w:r>
      <w:r w:rsidRPr="79F28525">
        <w:rPr>
          <w:rStyle w:val="Allmrkuseviide"/>
          <w:color w:val="000000" w:themeColor="text1"/>
        </w:rPr>
        <w:footnoteReference w:id="54"/>
      </w:r>
      <w:r w:rsidR="454BA534" w:rsidRPr="00512209">
        <w:rPr>
          <w:color w:val="000000" w:themeColor="text1"/>
        </w:rPr>
        <w:t xml:space="preserve"> nähakse vesinikku kui ühte Eesti majanduse tuleviku vedurit. </w:t>
      </w:r>
      <w:r w:rsidR="11A00EB4" w:rsidRPr="79F28525">
        <w:rPr>
          <w:color w:val="000000" w:themeColor="text1"/>
        </w:rPr>
        <w:t xml:space="preserve">Eesti vesinikuressursside kasutuselevõtu </w:t>
      </w:r>
      <w:r w:rsidR="454BA534" w:rsidRPr="79F28525">
        <w:rPr>
          <w:color w:val="000000" w:themeColor="text1"/>
        </w:rPr>
        <w:t xml:space="preserve">uuringus </w:t>
      </w:r>
      <w:r w:rsidR="2ADDA4D0" w:rsidRPr="79F28525">
        <w:rPr>
          <w:color w:val="000000" w:themeColor="text1"/>
        </w:rPr>
        <w:t xml:space="preserve">on hinnatud vesiniku tootmise </w:t>
      </w:r>
      <w:r w:rsidR="4E328A9C" w:rsidRPr="00512209">
        <w:rPr>
          <w:color w:val="000000" w:themeColor="text1"/>
        </w:rPr>
        <w:t xml:space="preserve">ja tarbimise </w:t>
      </w:r>
      <w:r w:rsidR="454BA534" w:rsidRPr="00512209">
        <w:rPr>
          <w:color w:val="000000" w:themeColor="text1"/>
        </w:rPr>
        <w:t xml:space="preserve">potentsiaaliks </w:t>
      </w:r>
      <w:r w:rsidR="454BA534" w:rsidRPr="79F28525">
        <w:rPr>
          <w:color w:val="000000" w:themeColor="text1"/>
        </w:rPr>
        <w:t>2050.</w:t>
      </w:r>
      <w:r w:rsidR="454BA534" w:rsidRPr="00512209">
        <w:rPr>
          <w:color w:val="000000" w:themeColor="text1"/>
        </w:rPr>
        <w:t xml:space="preserve"> </w:t>
      </w:r>
      <w:r w:rsidR="56116D09" w:rsidRPr="00512209">
        <w:rPr>
          <w:color w:val="000000" w:themeColor="text1"/>
        </w:rPr>
        <w:t>aastal</w:t>
      </w:r>
      <w:r w:rsidR="454BA534" w:rsidRPr="00512209">
        <w:rPr>
          <w:color w:val="000000" w:themeColor="text1"/>
        </w:rPr>
        <w:t xml:space="preserve"> </w:t>
      </w:r>
      <w:r w:rsidR="735E1ADD" w:rsidRPr="00512209">
        <w:rPr>
          <w:color w:val="000000" w:themeColor="text1"/>
        </w:rPr>
        <w:t>kuni</w:t>
      </w:r>
      <w:r w:rsidR="454BA534" w:rsidRPr="00512209">
        <w:rPr>
          <w:color w:val="000000" w:themeColor="text1"/>
        </w:rPr>
        <w:t xml:space="preserve"> 300 000 t.</w:t>
      </w:r>
      <w:r w:rsidR="454BA534" w:rsidRPr="00512209">
        <w:rPr>
          <w:color w:val="000000" w:themeColor="text1"/>
          <w:lang w:val="et"/>
        </w:rPr>
        <w:t xml:space="preserve"> </w:t>
      </w:r>
      <w:r w:rsidR="7457A48E" w:rsidRPr="00512209">
        <w:rPr>
          <w:color w:val="000000" w:themeColor="text1"/>
          <w:lang w:val="et"/>
        </w:rPr>
        <w:t xml:space="preserve">Meetme elluviimine </w:t>
      </w:r>
      <w:r w:rsidR="11CF2F5C" w:rsidRPr="00512209">
        <w:rPr>
          <w:color w:val="000000" w:themeColor="text1"/>
        </w:rPr>
        <w:t>eeldab sihipäraseid erasektori ja riigi investeeringuid veokipargi uuendamisse, mi</w:t>
      </w:r>
      <w:r w:rsidR="5A3645F0" w:rsidRPr="00512209">
        <w:rPr>
          <w:color w:val="000000" w:themeColor="text1"/>
        </w:rPr>
        <w:t>lle kulu</w:t>
      </w:r>
      <w:r w:rsidR="11CF2F5C" w:rsidRPr="00512209">
        <w:rPr>
          <w:color w:val="000000" w:themeColor="text1"/>
        </w:rPr>
        <w:t xml:space="preserve"> on tänaste analüüside kohaselt ligikaudu 165 m</w:t>
      </w:r>
      <w:r w:rsidR="00063E30" w:rsidRPr="00512209">
        <w:rPr>
          <w:color w:val="000000" w:themeColor="text1"/>
        </w:rPr>
        <w:t>ln</w:t>
      </w:r>
      <w:r w:rsidR="11CF2F5C" w:rsidRPr="00512209">
        <w:rPr>
          <w:color w:val="000000" w:themeColor="text1"/>
        </w:rPr>
        <w:t xml:space="preserve"> eurot aastas keskmiselt 30</w:t>
      </w:r>
      <w:r w:rsidR="00063E30" w:rsidRPr="00512209">
        <w:rPr>
          <w:color w:val="000000" w:themeColor="text1"/>
        </w:rPr>
        <w:t>-</w:t>
      </w:r>
      <w:r w:rsidR="11CF2F5C" w:rsidRPr="00512209">
        <w:rPr>
          <w:color w:val="000000" w:themeColor="text1"/>
        </w:rPr>
        <w:t xml:space="preserve">aastase perioodi jooksul. </w:t>
      </w:r>
      <w:r w:rsidR="264FCB90" w:rsidRPr="00512209">
        <w:rPr>
          <w:color w:val="000000" w:themeColor="text1"/>
        </w:rPr>
        <w:t>Veoettevõte</w:t>
      </w:r>
      <w:r w:rsidR="2668CA07" w:rsidRPr="00512209">
        <w:rPr>
          <w:color w:val="000000" w:themeColor="text1"/>
        </w:rPr>
        <w:t>te</w:t>
      </w:r>
      <w:r w:rsidR="11CF2F5C" w:rsidRPr="00512209">
        <w:rPr>
          <w:color w:val="000000" w:themeColor="text1"/>
        </w:rPr>
        <w:t xml:space="preserve"> investeeringute maht uutesse veokitesse hetkel on </w:t>
      </w:r>
      <w:r w:rsidR="11CF2F5C" w:rsidRPr="357EF7B9">
        <w:rPr>
          <w:i/>
          <w:iCs/>
          <w:color w:val="000000" w:themeColor="text1"/>
        </w:rPr>
        <w:t>ca</w:t>
      </w:r>
      <w:r w:rsidR="11CF2F5C" w:rsidRPr="00512209">
        <w:rPr>
          <w:color w:val="000000" w:themeColor="text1"/>
        </w:rPr>
        <w:t xml:space="preserve"> 60 m</w:t>
      </w:r>
      <w:r w:rsidR="00063E30" w:rsidRPr="00512209">
        <w:rPr>
          <w:color w:val="000000" w:themeColor="text1"/>
        </w:rPr>
        <w:t>ln</w:t>
      </w:r>
      <w:r w:rsidR="11CF2F5C" w:rsidRPr="00512209">
        <w:rPr>
          <w:color w:val="000000" w:themeColor="text1"/>
        </w:rPr>
        <w:t xml:space="preserve"> eurot aastas (st aastas vahetub u 2% veokipargist). Sellele lisanduvad vajalikud järjepidevad </w:t>
      </w:r>
      <w:r w:rsidR="709EB36A" w:rsidRPr="00512209">
        <w:rPr>
          <w:color w:val="000000" w:themeColor="text1"/>
        </w:rPr>
        <w:t xml:space="preserve">erasektori ja riigi </w:t>
      </w:r>
      <w:r w:rsidR="11CF2F5C" w:rsidRPr="00512209">
        <w:rPr>
          <w:color w:val="000000" w:themeColor="text1"/>
        </w:rPr>
        <w:t>investeeringud taastuvelektri ja vesiniku tootmise arendamisse.</w:t>
      </w:r>
      <w:r w:rsidR="60520AD0" w:rsidRPr="00512209">
        <w:rPr>
          <w:color w:val="000000" w:themeColor="text1"/>
        </w:rPr>
        <w:t xml:space="preserve"> I</w:t>
      </w:r>
      <w:proofErr w:type="spellStart"/>
      <w:r w:rsidR="60520AD0" w:rsidRPr="00512209">
        <w:rPr>
          <w:color w:val="000000" w:themeColor="text1"/>
          <w:lang w:val="et"/>
        </w:rPr>
        <w:t>nvesteeringukulud</w:t>
      </w:r>
      <w:proofErr w:type="spellEnd"/>
      <w:r w:rsidR="60520AD0" w:rsidRPr="00512209">
        <w:rPr>
          <w:color w:val="000000" w:themeColor="text1"/>
          <w:lang w:val="et"/>
        </w:rPr>
        <w:t xml:space="preserve"> katab eeldatavasti osaliselt tulu kasv eriti töötlevas tööstuses vesiniku tootmise ja jaotamisega</w:t>
      </w:r>
      <w:r w:rsidR="60520AD0" w:rsidRPr="00E57547">
        <w:rPr>
          <w:color w:val="000000" w:themeColor="text1"/>
        </w:rPr>
        <w:t>.</w:t>
      </w:r>
    </w:p>
    <w:p w14:paraId="11CD4BB7" w14:textId="77777777" w:rsidR="00512209" w:rsidRDefault="00512209">
      <w:pPr>
        <w:widowControl w:val="0"/>
        <w:spacing w:after="0" w:line="240" w:lineRule="auto"/>
        <w:jc w:val="both"/>
        <w:rPr>
          <w:rFonts w:ascii="Times New Roman" w:eastAsia="Times New Roman" w:hAnsi="Times New Roman" w:cs="Times New Roman"/>
          <w:color w:val="000000" w:themeColor="text1"/>
          <w:sz w:val="24"/>
          <w:szCs w:val="24"/>
        </w:rPr>
      </w:pPr>
    </w:p>
    <w:p w14:paraId="5E011186" w14:textId="699A6B68" w:rsidR="00063E30" w:rsidRPr="00241D69" w:rsidRDefault="25DC51AC" w:rsidP="00872F3C">
      <w:pPr>
        <w:widowControl w:val="0"/>
        <w:spacing w:after="0" w:line="240" w:lineRule="auto"/>
        <w:jc w:val="both"/>
        <w:rPr>
          <w:rFonts w:ascii="Times New Roman" w:eastAsia="Times New Roman" w:hAnsi="Times New Roman" w:cs="Times New Roman"/>
          <w:color w:val="000000" w:themeColor="text1"/>
          <w:sz w:val="24"/>
          <w:szCs w:val="24"/>
          <w:lang w:val="et"/>
        </w:rPr>
      </w:pPr>
      <w:commentRangeStart w:id="50"/>
      <w:r w:rsidRPr="7C84A48D">
        <w:rPr>
          <w:rFonts w:ascii="Times New Roman" w:eastAsia="Times New Roman" w:hAnsi="Times New Roman" w:cs="Times New Roman"/>
          <w:color w:val="000000" w:themeColor="text1"/>
          <w:sz w:val="24"/>
          <w:szCs w:val="24"/>
        </w:rPr>
        <w:t>Elektritaksodele üleminek</w:t>
      </w:r>
      <w:r w:rsidR="3A14E5BC" w:rsidRPr="7C84A48D">
        <w:rPr>
          <w:rFonts w:ascii="Times New Roman" w:eastAsia="Times New Roman" w:hAnsi="Times New Roman" w:cs="Times New Roman"/>
          <w:color w:val="000000" w:themeColor="text1"/>
          <w:sz w:val="24"/>
          <w:szCs w:val="24"/>
        </w:rPr>
        <w:t xml:space="preserve"> on </w:t>
      </w:r>
      <w:r w:rsidRPr="7C84A48D">
        <w:rPr>
          <w:rFonts w:ascii="Times New Roman" w:eastAsia="Times New Roman" w:hAnsi="Times New Roman" w:cs="Times New Roman"/>
          <w:color w:val="000000" w:themeColor="text1"/>
          <w:sz w:val="24"/>
          <w:szCs w:val="24"/>
          <w:lang w:val="et"/>
        </w:rPr>
        <w:t>taksoteenust osutava</w:t>
      </w:r>
      <w:r w:rsidR="290A6563" w:rsidRPr="7C84A48D">
        <w:rPr>
          <w:rFonts w:ascii="Times New Roman" w:eastAsia="Times New Roman" w:hAnsi="Times New Roman" w:cs="Times New Roman"/>
          <w:color w:val="000000" w:themeColor="text1"/>
          <w:sz w:val="24"/>
          <w:szCs w:val="24"/>
          <w:lang w:val="et"/>
        </w:rPr>
        <w:t>tele</w:t>
      </w:r>
      <w:r w:rsidRPr="7C84A48D">
        <w:rPr>
          <w:rFonts w:ascii="Times New Roman" w:eastAsia="Times New Roman" w:hAnsi="Times New Roman" w:cs="Times New Roman"/>
          <w:color w:val="000000" w:themeColor="text1"/>
          <w:sz w:val="24"/>
          <w:szCs w:val="24"/>
          <w:lang w:val="et"/>
        </w:rPr>
        <w:t xml:space="preserve"> ettevõt</w:t>
      </w:r>
      <w:r w:rsidR="550E0C71" w:rsidRPr="7C84A48D">
        <w:rPr>
          <w:rFonts w:ascii="Times New Roman" w:eastAsia="Times New Roman" w:hAnsi="Times New Roman" w:cs="Times New Roman"/>
          <w:color w:val="000000" w:themeColor="text1"/>
          <w:sz w:val="24"/>
          <w:szCs w:val="24"/>
          <w:lang w:val="et"/>
        </w:rPr>
        <w:t>jatele</w:t>
      </w:r>
      <w:r w:rsidRPr="7C84A48D">
        <w:rPr>
          <w:rFonts w:ascii="Times New Roman" w:eastAsia="Times New Roman" w:hAnsi="Times New Roman" w:cs="Times New Roman"/>
          <w:color w:val="000000" w:themeColor="text1"/>
          <w:sz w:val="24"/>
          <w:szCs w:val="24"/>
          <w:lang w:val="et"/>
        </w:rPr>
        <w:t xml:space="preserve"> </w:t>
      </w:r>
      <w:r w:rsidR="3F24E46D" w:rsidRPr="7C84A48D">
        <w:rPr>
          <w:rFonts w:ascii="Times New Roman" w:eastAsia="Times New Roman" w:hAnsi="Times New Roman" w:cs="Times New Roman"/>
          <w:color w:val="000000" w:themeColor="text1"/>
          <w:sz w:val="24"/>
          <w:szCs w:val="24"/>
          <w:lang w:val="et"/>
        </w:rPr>
        <w:t>rahaliselt tulus</w:t>
      </w:r>
      <w:r w:rsidRPr="7C84A48D">
        <w:rPr>
          <w:rFonts w:ascii="Times New Roman" w:eastAsia="Times New Roman" w:hAnsi="Times New Roman" w:cs="Times New Roman"/>
          <w:color w:val="000000" w:themeColor="text1"/>
          <w:sz w:val="24"/>
          <w:szCs w:val="24"/>
          <w:lang w:val="et"/>
        </w:rPr>
        <w:t xml:space="preserve">. </w:t>
      </w:r>
      <w:r w:rsidR="33925161" w:rsidRPr="7C84A48D">
        <w:rPr>
          <w:rFonts w:ascii="Times New Roman" w:eastAsia="Times New Roman" w:hAnsi="Times New Roman" w:cs="Times New Roman"/>
          <w:color w:val="000000" w:themeColor="text1"/>
          <w:sz w:val="24"/>
          <w:szCs w:val="24"/>
          <w:lang w:val="et"/>
        </w:rPr>
        <w:t xml:space="preserve">Kuivõrd Tallinnas, Tartus ja Pärnus läbib takso keskmiselt 39 684 km/a (tehnoülevaatuste andmed) ning sõiduk jõuab kasutusea lõppu 300 000 km läbisõidu saavutamisel, on ühe sõiduki eluiga ligikaudu </w:t>
      </w:r>
      <w:r w:rsidR="2C94AA33" w:rsidRPr="7C84A48D">
        <w:rPr>
          <w:rFonts w:ascii="Times New Roman" w:eastAsia="Times New Roman" w:hAnsi="Times New Roman" w:cs="Times New Roman"/>
          <w:color w:val="000000" w:themeColor="text1"/>
          <w:sz w:val="24"/>
          <w:szCs w:val="24"/>
          <w:lang w:val="et"/>
        </w:rPr>
        <w:t>7</w:t>
      </w:r>
      <w:r w:rsidR="33925161" w:rsidRPr="7C84A48D">
        <w:rPr>
          <w:rFonts w:ascii="Times New Roman" w:eastAsia="Times New Roman" w:hAnsi="Times New Roman" w:cs="Times New Roman"/>
          <w:color w:val="000000" w:themeColor="text1"/>
          <w:sz w:val="24"/>
          <w:szCs w:val="24"/>
          <w:lang w:val="et"/>
        </w:rPr>
        <w:t>,5 aastat. Kuna praeguste taksode asendamine elektrisõidukitega toimub küm</w:t>
      </w:r>
      <w:r w:rsidR="268A1B33" w:rsidRPr="7C84A48D">
        <w:rPr>
          <w:rFonts w:ascii="Times New Roman" w:eastAsia="Times New Roman" w:hAnsi="Times New Roman" w:cs="Times New Roman"/>
          <w:color w:val="000000" w:themeColor="text1"/>
          <w:sz w:val="24"/>
          <w:szCs w:val="24"/>
          <w:lang w:val="et"/>
        </w:rPr>
        <w:t>m</w:t>
      </w:r>
      <w:r w:rsidR="33925161" w:rsidRPr="7C84A48D">
        <w:rPr>
          <w:rFonts w:ascii="Times New Roman" w:eastAsia="Times New Roman" w:hAnsi="Times New Roman" w:cs="Times New Roman"/>
          <w:color w:val="000000" w:themeColor="text1"/>
          <w:sz w:val="24"/>
          <w:szCs w:val="24"/>
          <w:lang w:val="et"/>
        </w:rPr>
        <w:t>e</w:t>
      </w:r>
      <w:r w:rsidR="7B9CB79A" w:rsidRPr="7C84A48D">
        <w:rPr>
          <w:rFonts w:ascii="Times New Roman" w:eastAsia="Times New Roman" w:hAnsi="Times New Roman" w:cs="Times New Roman"/>
          <w:color w:val="000000" w:themeColor="text1"/>
          <w:sz w:val="24"/>
          <w:szCs w:val="24"/>
          <w:lang w:val="et"/>
        </w:rPr>
        <w:t>konna</w:t>
      </w:r>
      <w:r w:rsidR="33925161" w:rsidRPr="7C84A48D">
        <w:rPr>
          <w:rFonts w:ascii="Times New Roman" w:eastAsia="Times New Roman" w:hAnsi="Times New Roman" w:cs="Times New Roman"/>
          <w:color w:val="000000" w:themeColor="text1"/>
          <w:sz w:val="24"/>
          <w:szCs w:val="24"/>
          <w:lang w:val="et"/>
        </w:rPr>
        <w:t xml:space="preserve"> aasta jooksul, ei nõua see seega enamikelt ettevõtetelt sõidukipargi enneaegset väljavahetamist.</w:t>
      </w:r>
      <w:r w:rsidR="490A5D07" w:rsidRPr="7C84A48D">
        <w:rPr>
          <w:rFonts w:ascii="Times New Roman" w:eastAsia="Times New Roman" w:hAnsi="Times New Roman" w:cs="Times New Roman"/>
          <w:color w:val="000000" w:themeColor="text1"/>
          <w:sz w:val="24"/>
          <w:szCs w:val="24"/>
          <w:lang w:val="et"/>
        </w:rPr>
        <w:t xml:space="preserve"> </w:t>
      </w:r>
      <w:r w:rsidR="17169499" w:rsidRPr="7C84A48D">
        <w:rPr>
          <w:rFonts w:ascii="Times New Roman" w:eastAsia="Times New Roman" w:hAnsi="Times New Roman" w:cs="Times New Roman"/>
          <w:color w:val="000000" w:themeColor="text1"/>
          <w:sz w:val="24"/>
          <w:szCs w:val="24"/>
          <w:lang w:val="et"/>
        </w:rPr>
        <w:t xml:space="preserve">Kuna elektriautode sõidu- ja hoolduskulud on sisepõlemismootoriga </w:t>
      </w:r>
      <w:r w:rsidR="541192D4" w:rsidRPr="7C84A48D">
        <w:rPr>
          <w:rFonts w:ascii="Times New Roman" w:eastAsia="Times New Roman" w:hAnsi="Times New Roman" w:cs="Times New Roman"/>
          <w:color w:val="000000" w:themeColor="text1"/>
          <w:sz w:val="24"/>
          <w:szCs w:val="24"/>
          <w:lang w:val="et"/>
        </w:rPr>
        <w:t>autod</w:t>
      </w:r>
      <w:r w:rsidR="17169499" w:rsidRPr="7C84A48D">
        <w:rPr>
          <w:rFonts w:ascii="Times New Roman" w:eastAsia="Times New Roman" w:hAnsi="Times New Roman" w:cs="Times New Roman"/>
          <w:color w:val="000000" w:themeColor="text1"/>
          <w:sz w:val="24"/>
          <w:szCs w:val="24"/>
          <w:lang w:val="et"/>
        </w:rPr>
        <w:t xml:space="preserve">e omadest oluliselt </w:t>
      </w:r>
      <w:r w:rsidR="1B01D5A1" w:rsidRPr="7C84A48D">
        <w:rPr>
          <w:rFonts w:ascii="Times New Roman" w:eastAsia="Times New Roman" w:hAnsi="Times New Roman" w:cs="Times New Roman"/>
          <w:color w:val="000000" w:themeColor="text1"/>
          <w:sz w:val="24"/>
          <w:szCs w:val="24"/>
          <w:lang w:val="et"/>
        </w:rPr>
        <w:t>väiksemad</w:t>
      </w:r>
      <w:r w:rsidR="17169499" w:rsidRPr="7C84A48D">
        <w:rPr>
          <w:rFonts w:ascii="Times New Roman" w:eastAsia="Times New Roman" w:hAnsi="Times New Roman" w:cs="Times New Roman"/>
          <w:i/>
          <w:iCs/>
          <w:color w:val="000000" w:themeColor="text1"/>
          <w:sz w:val="24"/>
          <w:szCs w:val="24"/>
          <w:lang w:val="et"/>
        </w:rPr>
        <w:t>,</w:t>
      </w:r>
      <w:r w:rsidR="17169499" w:rsidRPr="7C84A48D">
        <w:rPr>
          <w:rFonts w:ascii="Times New Roman" w:eastAsia="Times New Roman" w:hAnsi="Times New Roman" w:cs="Times New Roman"/>
          <w:color w:val="000000" w:themeColor="text1"/>
          <w:sz w:val="24"/>
          <w:szCs w:val="24"/>
          <w:lang w:val="et"/>
        </w:rPr>
        <w:t xml:space="preserve"> ületab kogu omamiskulu kokkuhoid </w:t>
      </w:r>
      <w:r w:rsidR="047102CD" w:rsidRPr="7C84A48D">
        <w:rPr>
          <w:rFonts w:ascii="Times New Roman" w:eastAsia="Times New Roman" w:hAnsi="Times New Roman" w:cs="Times New Roman"/>
          <w:color w:val="000000" w:themeColor="text1"/>
          <w:sz w:val="24"/>
          <w:szCs w:val="24"/>
          <w:lang w:val="et"/>
        </w:rPr>
        <w:t xml:space="preserve">taksoettevõtetele </w:t>
      </w:r>
      <w:r w:rsidR="17169499" w:rsidRPr="7C84A48D">
        <w:rPr>
          <w:rFonts w:ascii="Times New Roman" w:eastAsia="Times New Roman" w:hAnsi="Times New Roman" w:cs="Times New Roman"/>
          <w:color w:val="000000" w:themeColor="text1"/>
          <w:sz w:val="24"/>
          <w:szCs w:val="24"/>
          <w:lang w:val="et"/>
        </w:rPr>
        <w:t>sõiduki</w:t>
      </w:r>
      <w:r w:rsidR="6C92F571" w:rsidRPr="7C84A48D">
        <w:rPr>
          <w:rFonts w:ascii="Times New Roman" w:eastAsia="Times New Roman" w:hAnsi="Times New Roman" w:cs="Times New Roman"/>
          <w:color w:val="000000" w:themeColor="text1"/>
          <w:sz w:val="24"/>
          <w:szCs w:val="24"/>
          <w:lang w:val="et"/>
        </w:rPr>
        <w:t>te</w:t>
      </w:r>
      <w:r w:rsidR="17169499" w:rsidRPr="7C84A48D">
        <w:rPr>
          <w:rFonts w:ascii="Times New Roman" w:eastAsia="Times New Roman" w:hAnsi="Times New Roman" w:cs="Times New Roman"/>
          <w:color w:val="000000" w:themeColor="text1"/>
          <w:sz w:val="24"/>
          <w:szCs w:val="24"/>
          <w:lang w:val="et"/>
        </w:rPr>
        <w:t xml:space="preserve"> suurema maksumusega lisanduvaid kulusid. Seega, taksoettevõtted saavad meetme rakendamisest tõenäoliselt rahalist netotulu</w:t>
      </w:r>
      <w:r w:rsidR="6E6DF245" w:rsidRPr="7C84A48D">
        <w:rPr>
          <w:rFonts w:ascii="Times New Roman" w:eastAsia="Times New Roman" w:hAnsi="Times New Roman" w:cs="Times New Roman"/>
          <w:color w:val="000000" w:themeColor="text1"/>
          <w:sz w:val="24"/>
          <w:szCs w:val="24"/>
          <w:lang w:val="et"/>
        </w:rPr>
        <w:t xml:space="preserve"> ning kuigi kütusemüüjate tulu väheneb 5,2 m</w:t>
      </w:r>
      <w:r w:rsidR="1B01D5A1" w:rsidRPr="7C84A48D">
        <w:rPr>
          <w:rFonts w:ascii="Times New Roman" w:eastAsia="Times New Roman" w:hAnsi="Times New Roman" w:cs="Times New Roman"/>
          <w:color w:val="000000" w:themeColor="text1"/>
          <w:sz w:val="24"/>
          <w:szCs w:val="24"/>
          <w:lang w:val="et"/>
        </w:rPr>
        <w:t>ln</w:t>
      </w:r>
      <w:r w:rsidR="6E6DF245" w:rsidRPr="7C84A48D">
        <w:rPr>
          <w:rFonts w:ascii="Times New Roman" w:eastAsia="Times New Roman" w:hAnsi="Times New Roman" w:cs="Times New Roman"/>
          <w:color w:val="000000" w:themeColor="text1"/>
          <w:sz w:val="24"/>
          <w:szCs w:val="24"/>
          <w:lang w:val="et"/>
        </w:rPr>
        <w:t xml:space="preserve"> €/a siis </w:t>
      </w:r>
      <w:r w:rsidR="17169499" w:rsidRPr="7C84A48D">
        <w:rPr>
          <w:rFonts w:ascii="Times New Roman" w:eastAsia="Times New Roman" w:hAnsi="Times New Roman" w:cs="Times New Roman"/>
          <w:color w:val="000000" w:themeColor="text1"/>
          <w:sz w:val="24"/>
          <w:szCs w:val="24"/>
          <w:lang w:val="et"/>
        </w:rPr>
        <w:t xml:space="preserve">erasektor tervikuna </w:t>
      </w:r>
      <w:r w:rsidR="28AD03C8" w:rsidRPr="7C84A48D">
        <w:rPr>
          <w:rFonts w:ascii="Times New Roman" w:eastAsia="Times New Roman" w:hAnsi="Times New Roman" w:cs="Times New Roman"/>
          <w:color w:val="000000" w:themeColor="text1"/>
          <w:sz w:val="24"/>
          <w:szCs w:val="24"/>
          <w:lang w:val="et"/>
        </w:rPr>
        <w:t xml:space="preserve">siiski </w:t>
      </w:r>
      <w:r w:rsidR="17169499" w:rsidRPr="7C84A48D">
        <w:rPr>
          <w:rFonts w:ascii="Times New Roman" w:eastAsia="Times New Roman" w:hAnsi="Times New Roman" w:cs="Times New Roman"/>
          <w:color w:val="000000" w:themeColor="text1"/>
          <w:sz w:val="24"/>
          <w:szCs w:val="24"/>
          <w:lang w:val="et"/>
        </w:rPr>
        <w:t>võidab aastatel 2025 kuni 2030 meetmest hinnangulist netotulu ligikaudu 0,7 m</w:t>
      </w:r>
      <w:r w:rsidR="1B01D5A1" w:rsidRPr="7C84A48D">
        <w:rPr>
          <w:rFonts w:ascii="Times New Roman" w:eastAsia="Times New Roman" w:hAnsi="Times New Roman" w:cs="Times New Roman"/>
          <w:color w:val="000000" w:themeColor="text1"/>
          <w:sz w:val="24"/>
          <w:szCs w:val="24"/>
          <w:lang w:val="et"/>
        </w:rPr>
        <w:t>ln</w:t>
      </w:r>
      <w:r w:rsidR="17169499" w:rsidRPr="7C84A48D">
        <w:rPr>
          <w:rFonts w:ascii="Times New Roman" w:eastAsia="Times New Roman" w:hAnsi="Times New Roman" w:cs="Times New Roman"/>
          <w:color w:val="000000" w:themeColor="text1"/>
          <w:sz w:val="24"/>
          <w:szCs w:val="24"/>
          <w:lang w:val="et"/>
        </w:rPr>
        <w:t xml:space="preserve"> €/a.</w:t>
      </w:r>
      <w:r w:rsidR="490A5D07" w:rsidRPr="7C84A48D">
        <w:rPr>
          <w:rFonts w:ascii="Times New Roman" w:eastAsia="Times New Roman" w:hAnsi="Times New Roman" w:cs="Times New Roman"/>
          <w:color w:val="000000" w:themeColor="text1"/>
          <w:sz w:val="24"/>
          <w:szCs w:val="24"/>
          <w:lang w:val="et"/>
        </w:rPr>
        <w:t xml:space="preserve"> </w:t>
      </w:r>
      <w:commentRangeEnd w:id="50"/>
      <w:r w:rsidR="003C01AA">
        <w:rPr>
          <w:rStyle w:val="Kommentaariviide"/>
        </w:rPr>
        <w:commentReference w:id="50"/>
      </w:r>
      <w:r w:rsidR="6A810625" w:rsidRPr="7C84A48D">
        <w:rPr>
          <w:rFonts w:ascii="Times New Roman" w:eastAsia="Times New Roman" w:hAnsi="Times New Roman" w:cs="Times New Roman"/>
          <w:color w:val="000000" w:themeColor="text1"/>
          <w:sz w:val="24"/>
          <w:szCs w:val="24"/>
          <w:lang w:val="et"/>
        </w:rPr>
        <w:t>Avaliku sektori sõidukite asendamine elektrisõidukitega aitab veelgi suurendada elektrisõidukite populaarsust ja kättesaadavust ka erasektoris, sest meetme rakendamine eeldab investeeringuid laadimistaristu täiendamisse.</w:t>
      </w:r>
      <w:r w:rsidR="518502BD" w:rsidRPr="7C84A48D">
        <w:rPr>
          <w:rFonts w:ascii="Times New Roman" w:eastAsia="Times New Roman" w:hAnsi="Times New Roman" w:cs="Times New Roman"/>
          <w:color w:val="000000" w:themeColor="text1"/>
          <w:sz w:val="24"/>
          <w:szCs w:val="24"/>
          <w:lang w:val="et"/>
        </w:rPr>
        <w:t xml:space="preserve"> </w:t>
      </w:r>
      <w:r w:rsidR="36B0DD80" w:rsidRPr="7C84A48D">
        <w:rPr>
          <w:rFonts w:ascii="Times New Roman" w:eastAsia="Times New Roman" w:hAnsi="Times New Roman" w:cs="Times New Roman"/>
          <w:color w:val="000000" w:themeColor="text1"/>
          <w:sz w:val="24"/>
          <w:szCs w:val="24"/>
          <w:lang w:val="et"/>
        </w:rPr>
        <w:t xml:space="preserve">Elektrisõidukite osakaalu </w:t>
      </w:r>
      <w:r w:rsidR="1B01D5A1" w:rsidRPr="7C84A48D">
        <w:rPr>
          <w:rFonts w:ascii="Times New Roman" w:eastAsia="Times New Roman" w:hAnsi="Times New Roman" w:cs="Times New Roman"/>
          <w:color w:val="000000" w:themeColor="text1"/>
          <w:sz w:val="24"/>
          <w:szCs w:val="24"/>
          <w:lang w:val="et"/>
        </w:rPr>
        <w:t>kasvuga</w:t>
      </w:r>
      <w:r w:rsidR="36B0DD80" w:rsidRPr="7C84A48D">
        <w:rPr>
          <w:rFonts w:ascii="Times New Roman" w:eastAsia="Times New Roman" w:hAnsi="Times New Roman" w:cs="Times New Roman"/>
          <w:color w:val="000000" w:themeColor="text1"/>
          <w:sz w:val="24"/>
          <w:szCs w:val="24"/>
          <w:lang w:val="et"/>
        </w:rPr>
        <w:t xml:space="preserve"> vähene</w:t>
      </w:r>
      <w:r w:rsidR="3E3F0883" w:rsidRPr="7C84A48D">
        <w:rPr>
          <w:rFonts w:ascii="Times New Roman" w:eastAsia="Times New Roman" w:hAnsi="Times New Roman" w:cs="Times New Roman"/>
          <w:color w:val="000000" w:themeColor="text1"/>
          <w:sz w:val="24"/>
          <w:szCs w:val="24"/>
          <w:lang w:val="et"/>
        </w:rPr>
        <w:t>val</w:t>
      </w:r>
      <w:r w:rsidR="36B0DD80" w:rsidRPr="7C84A48D">
        <w:rPr>
          <w:rFonts w:ascii="Times New Roman" w:eastAsia="Times New Roman" w:hAnsi="Times New Roman" w:cs="Times New Roman"/>
          <w:color w:val="000000" w:themeColor="text1"/>
          <w:sz w:val="24"/>
          <w:szCs w:val="24"/>
          <w:lang w:val="et"/>
        </w:rPr>
        <w:t xml:space="preserve"> mootorikütuste impor</w:t>
      </w:r>
      <w:r w:rsidR="3011F21B" w:rsidRPr="7C84A48D">
        <w:rPr>
          <w:rFonts w:ascii="Times New Roman" w:eastAsia="Times New Roman" w:hAnsi="Times New Roman" w:cs="Times New Roman"/>
          <w:color w:val="000000" w:themeColor="text1"/>
          <w:sz w:val="24"/>
          <w:szCs w:val="24"/>
          <w:lang w:val="et"/>
        </w:rPr>
        <w:t>dil</w:t>
      </w:r>
      <w:r w:rsidR="36B0DD80" w:rsidRPr="7C84A48D">
        <w:rPr>
          <w:rFonts w:ascii="Times New Roman" w:eastAsia="Times New Roman" w:hAnsi="Times New Roman" w:cs="Times New Roman"/>
          <w:color w:val="000000" w:themeColor="text1"/>
          <w:sz w:val="24"/>
          <w:szCs w:val="24"/>
          <w:lang w:val="et"/>
        </w:rPr>
        <w:t xml:space="preserve"> on positiivne mõju </w:t>
      </w:r>
      <w:r w:rsidR="395E95FA" w:rsidRPr="7C84A48D">
        <w:rPr>
          <w:rFonts w:ascii="Times New Roman" w:eastAsia="Times New Roman" w:hAnsi="Times New Roman" w:cs="Times New Roman"/>
          <w:color w:val="000000" w:themeColor="text1"/>
          <w:sz w:val="24"/>
          <w:szCs w:val="24"/>
          <w:lang w:val="et"/>
        </w:rPr>
        <w:t xml:space="preserve">ka </w:t>
      </w:r>
      <w:r w:rsidR="36B0DD80" w:rsidRPr="7C84A48D">
        <w:rPr>
          <w:rFonts w:ascii="Times New Roman" w:eastAsia="Times New Roman" w:hAnsi="Times New Roman" w:cs="Times New Roman"/>
          <w:color w:val="000000" w:themeColor="text1"/>
          <w:sz w:val="24"/>
          <w:szCs w:val="24"/>
          <w:lang w:val="et"/>
        </w:rPr>
        <w:t>väliskaubanduse bilansile.</w:t>
      </w:r>
    </w:p>
    <w:p w14:paraId="747E7145" w14:textId="3CEEAF21" w:rsidR="14F30D4A" w:rsidRPr="00E57547" w:rsidRDefault="14F30D4A" w:rsidP="00872F3C">
      <w:pPr>
        <w:widowControl w:val="0"/>
        <w:spacing w:after="0" w:line="240" w:lineRule="auto"/>
        <w:jc w:val="both"/>
        <w:rPr>
          <w:rFonts w:ascii="Times New Roman" w:eastAsia="Times New Roman" w:hAnsi="Times New Roman" w:cs="Times New Roman"/>
          <w:color w:val="000000" w:themeColor="text1"/>
          <w:sz w:val="24"/>
          <w:szCs w:val="24"/>
          <w:lang w:val="et"/>
        </w:rPr>
      </w:pPr>
    </w:p>
    <w:p w14:paraId="4AD63A10" w14:textId="3C3E5398" w:rsidR="5C8DD5A6" w:rsidRPr="00DA632A" w:rsidRDefault="7D034BF5" w:rsidP="00E57547">
      <w:pPr>
        <w:pStyle w:val="Vahedeta"/>
        <w:rPr>
          <w:rFonts w:ascii="Times New Roman" w:eastAsia="Times New Roman" w:hAnsi="Times New Roman" w:cs="Times New Roman"/>
          <w:b/>
          <w:bCs/>
          <w:i/>
          <w:iCs/>
          <w:sz w:val="24"/>
          <w:szCs w:val="24"/>
        </w:rPr>
      </w:pPr>
      <w:r w:rsidRPr="00DA632A">
        <w:rPr>
          <w:rStyle w:val="normaltextrun"/>
          <w:rFonts w:ascii="Times New Roman" w:eastAsia="Times New Roman" w:hAnsi="Times New Roman" w:cs="Times New Roman"/>
          <w:b/>
          <w:bCs/>
          <w:i/>
          <w:iCs/>
          <w:sz w:val="24"/>
          <w:szCs w:val="24"/>
        </w:rPr>
        <w:t>Mõju e</w:t>
      </w:r>
      <w:r w:rsidRPr="00DA632A">
        <w:rPr>
          <w:rFonts w:ascii="Times New Roman" w:eastAsia="Times New Roman" w:hAnsi="Times New Roman" w:cs="Times New Roman"/>
          <w:b/>
          <w:bCs/>
          <w:i/>
          <w:iCs/>
          <w:color w:val="000000" w:themeColor="text1"/>
          <w:sz w:val="24"/>
          <w:szCs w:val="24"/>
        </w:rPr>
        <w:t>lanike ja leibkondade majanduslikule olukorrale</w:t>
      </w:r>
    </w:p>
    <w:p w14:paraId="3D55C2C2" w14:textId="52F17F14" w:rsidR="008A3369" w:rsidRDefault="265D49D6" w:rsidP="00872F3C">
      <w:pPr>
        <w:widowControl w:val="0"/>
        <w:spacing w:after="0" w:line="240" w:lineRule="auto"/>
        <w:jc w:val="both"/>
        <w:rPr>
          <w:rFonts w:ascii="Times New Roman" w:eastAsia="Times New Roman" w:hAnsi="Times New Roman" w:cs="Times New Roman"/>
          <w:color w:val="000000" w:themeColor="text1"/>
          <w:sz w:val="24"/>
          <w:szCs w:val="24"/>
          <w:lang w:val="et"/>
        </w:rPr>
      </w:pPr>
      <w:r w:rsidRPr="00E57547">
        <w:rPr>
          <w:rFonts w:ascii="Times New Roman" w:eastAsia="Times New Roman" w:hAnsi="Times New Roman" w:cs="Times New Roman"/>
          <w:color w:val="000000" w:themeColor="text1"/>
          <w:sz w:val="24"/>
          <w:szCs w:val="24"/>
          <w:lang w:val="et"/>
        </w:rPr>
        <w:t>Elanike ja leibkondade üldine majanduslik olukord eeldatavasti paraneb, sest tänu säästlikumatele ja efektiivsematele transpordilahendustele kasvab kokkuhoid auto- ja kütusekuludelt.</w:t>
      </w:r>
      <w:r w:rsidR="010DA521" w:rsidRPr="00E57547">
        <w:rPr>
          <w:rFonts w:ascii="Times New Roman" w:eastAsia="Times New Roman" w:hAnsi="Times New Roman" w:cs="Times New Roman"/>
          <w:color w:val="000000" w:themeColor="text1"/>
          <w:sz w:val="24"/>
          <w:szCs w:val="24"/>
          <w:lang w:val="et"/>
        </w:rPr>
        <w:t xml:space="preserve"> </w:t>
      </w:r>
      <w:r w:rsidR="129EE11F" w:rsidRPr="00E57547">
        <w:rPr>
          <w:rFonts w:ascii="Times New Roman" w:eastAsia="Times New Roman" w:hAnsi="Times New Roman" w:cs="Times New Roman"/>
          <w:color w:val="000000" w:themeColor="text1"/>
          <w:sz w:val="24"/>
          <w:szCs w:val="24"/>
          <w:lang w:val="et"/>
        </w:rPr>
        <w:t>Kergliikluste</w:t>
      </w:r>
      <w:r w:rsidR="129EE11F" w:rsidRPr="008547EF">
        <w:rPr>
          <w:rFonts w:ascii="Times New Roman" w:eastAsia="Times New Roman" w:hAnsi="Times New Roman" w:cs="Times New Roman"/>
          <w:color w:val="000000" w:themeColor="text1"/>
          <w:sz w:val="24"/>
          <w:szCs w:val="24"/>
          <w:lang w:val="et"/>
        </w:rPr>
        <w:t xml:space="preserve">ede arendamine suurendab liikumisvabadust erinevate liiklejarühmade, eriti madalama sissetulekuga inimeste hulgas, sest </w:t>
      </w:r>
      <w:r w:rsidR="008A3369">
        <w:rPr>
          <w:rFonts w:ascii="Times New Roman" w:eastAsia="Times New Roman" w:hAnsi="Times New Roman" w:cs="Times New Roman"/>
          <w:color w:val="000000" w:themeColor="text1"/>
          <w:sz w:val="24"/>
          <w:szCs w:val="24"/>
          <w:lang w:val="et"/>
        </w:rPr>
        <w:t xml:space="preserve">võrreldes auto omamise ja ülalpidamisega on </w:t>
      </w:r>
      <w:r w:rsidR="129EE11F" w:rsidRPr="008547EF">
        <w:rPr>
          <w:rFonts w:ascii="Times New Roman" w:eastAsia="Times New Roman" w:hAnsi="Times New Roman" w:cs="Times New Roman"/>
          <w:color w:val="000000" w:themeColor="text1"/>
          <w:sz w:val="24"/>
          <w:szCs w:val="24"/>
          <w:lang w:val="et"/>
        </w:rPr>
        <w:t>jalgratta omamine ja ülalpidamine taskukohasem ja seega kättesaadavam rohkematele inimestele.</w:t>
      </w:r>
      <w:r w:rsidR="129EE11F" w:rsidRPr="008547EF">
        <w:rPr>
          <w:rFonts w:ascii="Times New Roman" w:eastAsia="Times New Roman" w:hAnsi="Times New Roman" w:cs="Times New Roman"/>
          <w:sz w:val="24"/>
          <w:szCs w:val="24"/>
          <w:lang w:val="et"/>
        </w:rPr>
        <w:t xml:space="preserve"> </w:t>
      </w:r>
      <w:r w:rsidR="129EE11F" w:rsidRPr="008547EF">
        <w:rPr>
          <w:rFonts w:ascii="Times New Roman" w:eastAsia="Times New Roman" w:hAnsi="Times New Roman" w:cs="Times New Roman"/>
          <w:color w:val="000000" w:themeColor="text1"/>
          <w:sz w:val="24"/>
          <w:szCs w:val="24"/>
          <w:lang w:val="et"/>
        </w:rPr>
        <w:t>Eesti elanike liikuvusuuring</w:t>
      </w:r>
      <w:r w:rsidRPr="53A2ABAF">
        <w:rPr>
          <w:rStyle w:val="Allmrkuseviide"/>
          <w:rFonts w:ascii="Times New Roman" w:eastAsia="Times New Roman" w:hAnsi="Times New Roman" w:cs="Times New Roman"/>
          <w:color w:val="000000" w:themeColor="text1"/>
          <w:sz w:val="24"/>
          <w:szCs w:val="24"/>
          <w:lang w:val="et"/>
        </w:rPr>
        <w:footnoteReference w:id="55"/>
      </w:r>
      <w:r w:rsidR="129EE11F" w:rsidRPr="008547EF">
        <w:rPr>
          <w:rFonts w:ascii="Times New Roman" w:eastAsia="Times New Roman" w:hAnsi="Times New Roman" w:cs="Times New Roman"/>
          <w:color w:val="000000" w:themeColor="text1"/>
          <w:sz w:val="24"/>
          <w:szCs w:val="24"/>
          <w:lang w:val="et"/>
        </w:rPr>
        <w:t xml:space="preserve"> (AS Emor, 2021) näitab, et kõige rohkem on igapäevase</w:t>
      </w:r>
      <w:r w:rsidR="00063E30">
        <w:rPr>
          <w:rFonts w:ascii="Times New Roman" w:eastAsia="Times New Roman" w:hAnsi="Times New Roman" w:cs="Times New Roman"/>
          <w:color w:val="000000" w:themeColor="text1"/>
          <w:sz w:val="24"/>
          <w:szCs w:val="24"/>
          <w:lang w:val="et"/>
        </w:rPr>
        <w:t>id</w:t>
      </w:r>
      <w:r w:rsidR="129EE11F" w:rsidRPr="008547EF">
        <w:rPr>
          <w:rFonts w:ascii="Times New Roman" w:eastAsia="Times New Roman" w:hAnsi="Times New Roman" w:cs="Times New Roman"/>
          <w:color w:val="000000" w:themeColor="text1"/>
          <w:sz w:val="24"/>
          <w:szCs w:val="24"/>
          <w:lang w:val="et"/>
        </w:rPr>
        <w:t xml:space="preserve"> rattaga liikujaid just madalama sissetulekuga elanike hulgas.</w:t>
      </w:r>
    </w:p>
    <w:p w14:paraId="760F4680" w14:textId="77777777" w:rsidR="008A3369" w:rsidRDefault="008A3369" w:rsidP="00E57547">
      <w:pPr>
        <w:widowControl w:val="0"/>
        <w:spacing w:before="20" w:after="40" w:line="240" w:lineRule="auto"/>
        <w:jc w:val="both"/>
        <w:rPr>
          <w:rFonts w:ascii="Times New Roman" w:eastAsia="Times New Roman" w:hAnsi="Times New Roman" w:cs="Times New Roman"/>
          <w:color w:val="000000" w:themeColor="text1"/>
          <w:sz w:val="24"/>
          <w:szCs w:val="24"/>
          <w:lang w:val="et"/>
        </w:rPr>
      </w:pPr>
    </w:p>
    <w:p w14:paraId="31A55702" w14:textId="0FD3E1C6" w:rsidR="265D49D6" w:rsidRPr="008547EF" w:rsidRDefault="2CA72A99" w:rsidP="00E57547">
      <w:pPr>
        <w:widowControl w:val="0"/>
        <w:spacing w:before="20" w:after="40" w:line="240" w:lineRule="auto"/>
        <w:jc w:val="both"/>
        <w:rPr>
          <w:rFonts w:ascii="Times New Roman" w:eastAsia="Times New Roman" w:hAnsi="Times New Roman" w:cs="Times New Roman"/>
          <w:color w:val="000000" w:themeColor="text1"/>
          <w:sz w:val="24"/>
          <w:szCs w:val="24"/>
          <w:lang w:val="et"/>
        </w:rPr>
      </w:pPr>
      <w:r w:rsidRPr="008547EF">
        <w:rPr>
          <w:rFonts w:ascii="Times New Roman" w:eastAsia="Times New Roman" w:hAnsi="Times New Roman" w:cs="Times New Roman"/>
          <w:color w:val="000000" w:themeColor="text1"/>
          <w:sz w:val="24"/>
          <w:szCs w:val="24"/>
          <w:lang w:val="et"/>
        </w:rPr>
        <w:t>Rongiliikluse arendamine vähendab Tallinnas ja sellest läänes elavate inimeste liikumisvaesust (</w:t>
      </w:r>
      <w:r w:rsidR="002719A2">
        <w:rPr>
          <w:rFonts w:ascii="Times New Roman" w:eastAsia="Times New Roman" w:hAnsi="Times New Roman" w:cs="Times New Roman"/>
          <w:color w:val="000000" w:themeColor="text1"/>
          <w:sz w:val="24"/>
          <w:szCs w:val="24"/>
          <w:lang w:val="et"/>
        </w:rPr>
        <w:t xml:space="preserve">s.o </w:t>
      </w:r>
      <w:r w:rsidRPr="008547EF">
        <w:rPr>
          <w:rFonts w:ascii="Times New Roman" w:eastAsia="Times New Roman" w:hAnsi="Times New Roman" w:cs="Times New Roman"/>
          <w:color w:val="000000" w:themeColor="text1"/>
          <w:sz w:val="24"/>
          <w:szCs w:val="24"/>
          <w:lang w:val="et"/>
        </w:rPr>
        <w:t>olukord, kus ebaproportsionaalselt suur osakaal sissetulekust kulub liikumise peale). Töökohtade ja teenuste kättesaadavuse suurenemise tõttu paraneb väiksema sissetulekuga elanike majanduslik olukord.</w:t>
      </w:r>
    </w:p>
    <w:p w14:paraId="7D6F879C" w14:textId="77777777" w:rsidR="00863EF9" w:rsidRDefault="00863EF9" w:rsidP="00E57547">
      <w:pPr>
        <w:widowControl w:val="0"/>
        <w:spacing w:before="20" w:after="40" w:line="240" w:lineRule="auto"/>
        <w:jc w:val="both"/>
        <w:rPr>
          <w:rFonts w:ascii="Times New Roman" w:eastAsia="Times New Roman" w:hAnsi="Times New Roman" w:cs="Times New Roman"/>
          <w:color w:val="000000" w:themeColor="text1"/>
          <w:sz w:val="24"/>
          <w:szCs w:val="24"/>
          <w:lang w:val="et"/>
        </w:rPr>
      </w:pPr>
    </w:p>
    <w:p w14:paraId="4266FFAA" w14:textId="6DEA14B9" w:rsidR="2CA72A99" w:rsidRPr="008547EF" w:rsidRDefault="2CA72A99" w:rsidP="00E57547">
      <w:pPr>
        <w:widowControl w:val="0"/>
        <w:spacing w:before="20" w:after="40" w:line="240" w:lineRule="auto"/>
        <w:jc w:val="both"/>
        <w:rPr>
          <w:rFonts w:ascii="Times New Roman" w:eastAsia="Times New Roman" w:hAnsi="Times New Roman" w:cs="Times New Roman"/>
          <w:color w:val="000000" w:themeColor="text1"/>
          <w:sz w:val="24"/>
          <w:szCs w:val="24"/>
        </w:rPr>
      </w:pPr>
      <w:r w:rsidRPr="14F30D4A">
        <w:rPr>
          <w:rFonts w:ascii="Times New Roman" w:eastAsia="Times New Roman" w:hAnsi="Times New Roman" w:cs="Times New Roman"/>
          <w:color w:val="000000" w:themeColor="text1"/>
          <w:sz w:val="24"/>
          <w:szCs w:val="24"/>
          <w:lang w:val="et"/>
        </w:rPr>
        <w:t xml:space="preserve">Eluaseme hindade tõus </w:t>
      </w:r>
      <w:r w:rsidR="5E54CCE9" w:rsidRPr="14F30D4A">
        <w:rPr>
          <w:rFonts w:ascii="Times New Roman" w:eastAsia="Times New Roman" w:hAnsi="Times New Roman" w:cs="Times New Roman"/>
          <w:color w:val="000000" w:themeColor="text1"/>
          <w:sz w:val="24"/>
          <w:szCs w:val="24"/>
          <w:lang w:val="et"/>
        </w:rPr>
        <w:t>linnakeskustes</w:t>
      </w:r>
      <w:r w:rsidRPr="14F30D4A">
        <w:rPr>
          <w:rFonts w:ascii="Times New Roman" w:eastAsia="Times New Roman" w:hAnsi="Times New Roman" w:cs="Times New Roman"/>
          <w:color w:val="000000" w:themeColor="text1"/>
          <w:sz w:val="24"/>
          <w:szCs w:val="24"/>
          <w:lang w:val="et"/>
        </w:rPr>
        <w:t xml:space="preserve"> tõstab seal elavate või kinnisvara omavate inimeste varade väärtust, mille mõju võib olla üheaegselt positiivne ja negatiivne. Nimelt võib kinnisvarahindade tõus </w:t>
      </w:r>
      <w:r w:rsidR="00370327" w:rsidRPr="14F30D4A">
        <w:rPr>
          <w:rFonts w:ascii="Times New Roman" w:eastAsia="Times New Roman" w:hAnsi="Times New Roman" w:cs="Times New Roman"/>
          <w:color w:val="000000" w:themeColor="text1"/>
          <w:sz w:val="24"/>
          <w:szCs w:val="24"/>
          <w:lang w:val="et"/>
        </w:rPr>
        <w:t>kergitada</w:t>
      </w:r>
      <w:r w:rsidRPr="14F30D4A">
        <w:rPr>
          <w:rFonts w:ascii="Times New Roman" w:eastAsia="Times New Roman" w:hAnsi="Times New Roman" w:cs="Times New Roman"/>
          <w:color w:val="000000" w:themeColor="text1"/>
          <w:sz w:val="24"/>
          <w:szCs w:val="24"/>
          <w:lang w:val="et"/>
        </w:rPr>
        <w:t xml:space="preserve"> eelkõige Tallinnas ja Tartus märkimisväärselt üürihindu, mistõttu kasvavad </w:t>
      </w:r>
      <w:r w:rsidR="00635414" w:rsidRPr="14F30D4A">
        <w:rPr>
          <w:rFonts w:ascii="Times New Roman" w:eastAsia="Times New Roman" w:hAnsi="Times New Roman" w:cs="Times New Roman"/>
          <w:color w:val="000000" w:themeColor="text1"/>
          <w:sz w:val="24"/>
          <w:szCs w:val="24"/>
          <w:lang w:val="et"/>
        </w:rPr>
        <w:t>nendes piirkondades</w:t>
      </w:r>
      <w:r w:rsidRPr="14F30D4A">
        <w:rPr>
          <w:rFonts w:ascii="Times New Roman" w:eastAsia="Times New Roman" w:hAnsi="Times New Roman" w:cs="Times New Roman"/>
          <w:color w:val="000000" w:themeColor="text1"/>
          <w:sz w:val="24"/>
          <w:szCs w:val="24"/>
          <w:lang w:val="et"/>
        </w:rPr>
        <w:t xml:space="preserve"> elavate inimeste kulud. Samas, paljudes väiksemates </w:t>
      </w:r>
      <w:r w:rsidRPr="14F30D4A">
        <w:rPr>
          <w:rFonts w:ascii="Times New Roman" w:eastAsia="Times New Roman" w:hAnsi="Times New Roman" w:cs="Times New Roman"/>
          <w:color w:val="000000" w:themeColor="text1"/>
          <w:sz w:val="24"/>
          <w:szCs w:val="24"/>
          <w:lang w:val="et"/>
        </w:rPr>
        <w:lastRenderedPageBreak/>
        <w:t xml:space="preserve">linnades aitab </w:t>
      </w:r>
      <w:r w:rsidR="00635414" w:rsidRPr="14F30D4A">
        <w:rPr>
          <w:rFonts w:ascii="Times New Roman" w:eastAsia="Times New Roman" w:hAnsi="Times New Roman" w:cs="Times New Roman"/>
          <w:color w:val="000000" w:themeColor="text1"/>
          <w:sz w:val="24"/>
          <w:szCs w:val="24"/>
          <w:lang w:val="et"/>
        </w:rPr>
        <w:t xml:space="preserve">kinnisvara </w:t>
      </w:r>
      <w:r w:rsidRPr="14F30D4A">
        <w:rPr>
          <w:rFonts w:ascii="Times New Roman" w:eastAsia="Times New Roman" w:hAnsi="Times New Roman" w:cs="Times New Roman"/>
          <w:color w:val="000000" w:themeColor="text1"/>
          <w:sz w:val="24"/>
          <w:szCs w:val="24"/>
          <w:lang w:val="et"/>
        </w:rPr>
        <w:t xml:space="preserve">väärtuse tõus saada laenu </w:t>
      </w:r>
      <w:r w:rsidR="00635414" w:rsidRPr="14F30D4A">
        <w:rPr>
          <w:rFonts w:ascii="Times New Roman" w:eastAsia="Times New Roman" w:hAnsi="Times New Roman" w:cs="Times New Roman"/>
          <w:color w:val="000000" w:themeColor="text1"/>
          <w:sz w:val="24"/>
          <w:szCs w:val="24"/>
          <w:lang w:val="et"/>
        </w:rPr>
        <w:t>(</w:t>
      </w:r>
      <w:r w:rsidRPr="14F30D4A">
        <w:rPr>
          <w:rFonts w:ascii="Times New Roman" w:eastAsia="Times New Roman" w:hAnsi="Times New Roman" w:cs="Times New Roman"/>
          <w:color w:val="000000" w:themeColor="text1"/>
          <w:sz w:val="24"/>
          <w:szCs w:val="24"/>
          <w:lang w:val="et"/>
        </w:rPr>
        <w:t>nt kodu renoveerimiseks</w:t>
      </w:r>
      <w:r w:rsidR="00635414" w:rsidRPr="14F30D4A">
        <w:rPr>
          <w:rFonts w:ascii="Times New Roman" w:eastAsia="Times New Roman" w:hAnsi="Times New Roman" w:cs="Times New Roman"/>
          <w:color w:val="000000" w:themeColor="text1"/>
          <w:sz w:val="24"/>
          <w:szCs w:val="24"/>
          <w:lang w:val="et"/>
        </w:rPr>
        <w:t>)</w:t>
      </w:r>
      <w:r w:rsidRPr="14F30D4A">
        <w:rPr>
          <w:rFonts w:ascii="Times New Roman" w:eastAsia="Times New Roman" w:hAnsi="Times New Roman" w:cs="Times New Roman"/>
          <w:color w:val="000000" w:themeColor="text1"/>
          <w:sz w:val="24"/>
          <w:szCs w:val="24"/>
          <w:lang w:val="et"/>
        </w:rPr>
        <w:t>.</w:t>
      </w:r>
    </w:p>
    <w:p w14:paraId="38EC0953" w14:textId="330545A3" w:rsidR="08370C2C" w:rsidRDefault="08370C2C" w:rsidP="00E57547">
      <w:pPr>
        <w:pStyle w:val="paragraph"/>
        <w:spacing w:before="0" w:beforeAutospacing="0" w:after="0" w:afterAutospacing="0"/>
        <w:jc w:val="both"/>
        <w:rPr>
          <w:rStyle w:val="normaltextrun"/>
          <w:b/>
          <w:bCs/>
        </w:rPr>
      </w:pPr>
    </w:p>
    <w:p w14:paraId="4D94A241" w14:textId="47F624FB" w:rsidR="18F4BBB6" w:rsidRDefault="15478FDE" w:rsidP="00E57547">
      <w:pPr>
        <w:pStyle w:val="paragraph"/>
        <w:spacing w:before="0" w:beforeAutospacing="0" w:after="0" w:afterAutospacing="0"/>
        <w:jc w:val="both"/>
        <w:rPr>
          <w:color w:val="000000" w:themeColor="text1"/>
        </w:rPr>
      </w:pPr>
      <w:r w:rsidRPr="00F3269F">
        <w:rPr>
          <w:rStyle w:val="normaltextrun"/>
          <w:b/>
          <w:bCs/>
          <w:u w:val="single"/>
        </w:rPr>
        <w:t>Mõju avaldav valdkond</w:t>
      </w:r>
      <w:r w:rsidR="18F4BBB6" w:rsidRPr="00F3269F">
        <w:rPr>
          <w:rStyle w:val="normaltextrun"/>
          <w:b/>
          <w:bCs/>
          <w:u w:val="single"/>
        </w:rPr>
        <w:t xml:space="preserve"> III:</w:t>
      </w:r>
      <w:r w:rsidR="18F4BBB6" w:rsidRPr="33C3FC7A">
        <w:rPr>
          <w:rStyle w:val="normaltextrun"/>
          <w:b/>
          <w:bCs/>
        </w:rPr>
        <w:t xml:space="preserve"> </w:t>
      </w:r>
      <w:r w:rsidR="18F4BBB6" w:rsidRPr="33C3FC7A">
        <w:rPr>
          <w:color w:val="000000" w:themeColor="text1"/>
        </w:rPr>
        <w:t>energiatõhusad hooned ja kvaliteetne ruumiloome</w:t>
      </w:r>
    </w:p>
    <w:p w14:paraId="249D9EA8" w14:textId="77777777" w:rsidR="00DA632A" w:rsidRDefault="00DA632A" w:rsidP="00E57547">
      <w:pPr>
        <w:pStyle w:val="paragraph"/>
        <w:spacing w:before="0" w:beforeAutospacing="0" w:after="0" w:afterAutospacing="0"/>
        <w:jc w:val="both"/>
        <w:rPr>
          <w:rStyle w:val="eop"/>
          <w:b/>
          <w:bCs/>
        </w:rPr>
      </w:pPr>
    </w:p>
    <w:p w14:paraId="17D76F56" w14:textId="35F4634C" w:rsidR="00DA632A" w:rsidRDefault="18F4BBB6" w:rsidP="00E57547">
      <w:pPr>
        <w:pStyle w:val="paragraph"/>
        <w:spacing w:before="0" w:beforeAutospacing="0" w:after="0" w:afterAutospacing="0"/>
        <w:jc w:val="both"/>
        <w:rPr>
          <w:rStyle w:val="eop"/>
          <w:b/>
          <w:bCs/>
        </w:rPr>
      </w:pPr>
      <w:r w:rsidRPr="50F2ED22">
        <w:rPr>
          <w:rStyle w:val="eop"/>
          <w:b/>
          <w:bCs/>
        </w:rPr>
        <w:t>Mõju</w:t>
      </w:r>
      <w:r w:rsidR="006A738A">
        <w:rPr>
          <w:rStyle w:val="eop"/>
          <w:b/>
          <w:bCs/>
        </w:rPr>
        <w:t xml:space="preserve"> </w:t>
      </w:r>
      <w:r w:rsidRPr="50F2ED22">
        <w:rPr>
          <w:rStyle w:val="eop"/>
          <w:b/>
          <w:bCs/>
        </w:rPr>
        <w:t>ühiskonnale</w:t>
      </w:r>
      <w:r w:rsidR="23331B63" w:rsidRPr="50F2ED22">
        <w:rPr>
          <w:rStyle w:val="eop"/>
          <w:b/>
          <w:bCs/>
        </w:rPr>
        <w:t>/sotsiaalne mõju</w:t>
      </w:r>
    </w:p>
    <w:p w14:paraId="165A816A" w14:textId="77777777" w:rsidR="00723196" w:rsidRDefault="00723196" w:rsidP="00E57547">
      <w:pPr>
        <w:pStyle w:val="paragraph"/>
        <w:spacing w:before="0" w:beforeAutospacing="0" w:after="0" w:afterAutospacing="0"/>
        <w:jc w:val="both"/>
        <w:rPr>
          <w:rStyle w:val="eop"/>
          <w:b/>
          <w:bCs/>
        </w:rPr>
      </w:pPr>
    </w:p>
    <w:p w14:paraId="3F989F13" w14:textId="3E9B59EE" w:rsidR="043A8FB3" w:rsidRDefault="043A8FB3" w:rsidP="00872F3C">
      <w:pPr>
        <w:spacing w:after="0" w:line="240" w:lineRule="auto"/>
        <w:jc w:val="both"/>
        <w:rPr>
          <w:rFonts w:ascii="Times New Roman" w:eastAsia="Times New Roman" w:hAnsi="Times New Roman" w:cs="Times New Roman"/>
          <w:sz w:val="24"/>
          <w:szCs w:val="24"/>
        </w:rPr>
      </w:pPr>
      <w:r w:rsidRPr="14F30D4A">
        <w:rPr>
          <w:rFonts w:ascii="Times New Roman" w:eastAsia="Times New Roman" w:hAnsi="Times New Roman" w:cs="Times New Roman"/>
          <w:sz w:val="24"/>
          <w:szCs w:val="24"/>
        </w:rPr>
        <w:t xml:space="preserve">Hoonete rekonstrueerimine on regionaalne ja sotsiaalne ning elukeskkonda pikaajaliselt kujundav meede. Hoonete rekonstrueerimisel tuleb lisaks otsesele hoonete energiakasutuse vähenemisele </w:t>
      </w:r>
      <w:r w:rsidR="002D5D26" w:rsidRPr="14F30D4A">
        <w:rPr>
          <w:rFonts w:ascii="Times New Roman" w:eastAsia="Times New Roman" w:hAnsi="Times New Roman" w:cs="Times New Roman"/>
          <w:sz w:val="24"/>
          <w:szCs w:val="24"/>
        </w:rPr>
        <w:t>arvestada</w:t>
      </w:r>
      <w:r w:rsidR="68A20CA2" w:rsidRPr="14F30D4A">
        <w:rPr>
          <w:rFonts w:ascii="Times New Roman" w:eastAsia="Times New Roman" w:hAnsi="Times New Roman" w:cs="Times New Roman"/>
          <w:sz w:val="24"/>
          <w:szCs w:val="24"/>
        </w:rPr>
        <w:t xml:space="preserve"> </w:t>
      </w:r>
      <w:r w:rsidRPr="14F30D4A">
        <w:rPr>
          <w:rFonts w:ascii="Times New Roman" w:eastAsia="Times New Roman" w:hAnsi="Times New Roman" w:cs="Times New Roman"/>
          <w:sz w:val="24"/>
          <w:szCs w:val="24"/>
        </w:rPr>
        <w:t>ka muid olulisi tegureid</w:t>
      </w:r>
      <w:r w:rsidR="683C9FC0" w:rsidRPr="14F30D4A">
        <w:rPr>
          <w:rFonts w:ascii="Times New Roman" w:eastAsia="Times New Roman" w:hAnsi="Times New Roman" w:cs="Times New Roman"/>
          <w:sz w:val="24"/>
          <w:szCs w:val="24"/>
        </w:rPr>
        <w:t xml:space="preserve">, nagu energiaostuvõimetus, ligipääsetavuse tagamine, hoonete ohutus, </w:t>
      </w:r>
      <w:r w:rsidR="44D8DCBC" w:rsidRPr="14F30D4A">
        <w:rPr>
          <w:rFonts w:ascii="Times New Roman" w:eastAsia="Times New Roman" w:hAnsi="Times New Roman" w:cs="Times New Roman"/>
          <w:sz w:val="24"/>
          <w:szCs w:val="24"/>
        </w:rPr>
        <w:t xml:space="preserve">regionaalne tasakaal, </w:t>
      </w:r>
      <w:r w:rsidR="77430061" w:rsidRPr="14F30D4A">
        <w:rPr>
          <w:rFonts w:ascii="Times New Roman" w:eastAsia="Times New Roman" w:hAnsi="Times New Roman" w:cs="Times New Roman"/>
          <w:sz w:val="24"/>
          <w:szCs w:val="24"/>
        </w:rPr>
        <w:t>asustuse ja taristu arenguga arvestamine jne.</w:t>
      </w:r>
    </w:p>
    <w:p w14:paraId="1C29026D" w14:textId="5AF0A444" w:rsidR="01448E15" w:rsidRDefault="1B905D82" w:rsidP="00872F3C">
      <w:pPr>
        <w:spacing w:after="0" w:line="240" w:lineRule="auto"/>
        <w:jc w:val="both"/>
        <w:rPr>
          <w:rFonts w:ascii="Times New Roman" w:eastAsia="Times New Roman" w:hAnsi="Times New Roman" w:cs="Times New Roman"/>
          <w:sz w:val="24"/>
          <w:szCs w:val="24"/>
        </w:rPr>
      </w:pPr>
      <w:r w:rsidRPr="630ECEC8">
        <w:rPr>
          <w:rFonts w:ascii="Times New Roman" w:eastAsia="Times New Roman" w:hAnsi="Times New Roman" w:cs="Times New Roman"/>
          <w:sz w:val="24"/>
          <w:szCs w:val="24"/>
        </w:rPr>
        <w:t>Hoonete rekonstrueerimise pikaajaline</w:t>
      </w:r>
      <w:r w:rsidR="2EC990C0" w:rsidRPr="6B897122">
        <w:rPr>
          <w:rFonts w:ascii="Times New Roman" w:eastAsia="Times New Roman" w:hAnsi="Times New Roman" w:cs="Times New Roman"/>
          <w:sz w:val="24"/>
          <w:szCs w:val="24"/>
        </w:rPr>
        <w:t xml:space="preserve"> </w:t>
      </w:r>
      <w:r w:rsidR="2EC990C0" w:rsidRPr="50F2ED22">
        <w:rPr>
          <w:rFonts w:ascii="Times New Roman" w:eastAsia="Times New Roman" w:hAnsi="Times New Roman" w:cs="Times New Roman"/>
          <w:sz w:val="24"/>
          <w:szCs w:val="24"/>
        </w:rPr>
        <w:t>strateegia</w:t>
      </w:r>
      <w:r w:rsidR="01448E15" w:rsidRPr="2A42B7DE">
        <w:rPr>
          <w:rStyle w:val="Allmrkuseviide"/>
          <w:rFonts w:ascii="Times New Roman" w:eastAsia="Times New Roman" w:hAnsi="Times New Roman" w:cs="Times New Roman"/>
          <w:sz w:val="24"/>
          <w:szCs w:val="24"/>
        </w:rPr>
        <w:footnoteReference w:id="56"/>
      </w:r>
      <w:r w:rsidR="2EC990C0" w:rsidRPr="5C4C8639">
        <w:rPr>
          <w:rFonts w:ascii="Times New Roman" w:eastAsia="Times New Roman" w:hAnsi="Times New Roman" w:cs="Times New Roman"/>
          <w:sz w:val="24"/>
          <w:szCs w:val="24"/>
        </w:rPr>
        <w:t xml:space="preserve"> </w:t>
      </w:r>
      <w:r w:rsidR="72AAB3BE" w:rsidRPr="630ECEC8">
        <w:rPr>
          <w:rFonts w:ascii="Times New Roman" w:eastAsia="Times New Roman" w:hAnsi="Times New Roman" w:cs="Times New Roman"/>
          <w:sz w:val="24"/>
          <w:szCs w:val="24"/>
        </w:rPr>
        <w:t>suurendab energiasäästu, soodustab hoonetes tervislikku sisekliimat ja</w:t>
      </w:r>
      <w:r w:rsidR="2EC990C0" w:rsidRPr="630ECEC8">
        <w:rPr>
          <w:rFonts w:ascii="Times New Roman" w:eastAsia="Times New Roman" w:hAnsi="Times New Roman" w:cs="Times New Roman"/>
          <w:sz w:val="24"/>
          <w:szCs w:val="24"/>
        </w:rPr>
        <w:t xml:space="preserve"> </w:t>
      </w:r>
      <w:r w:rsidR="2EC990C0" w:rsidRPr="50F2ED22">
        <w:rPr>
          <w:rFonts w:ascii="Times New Roman" w:eastAsia="Times New Roman" w:hAnsi="Times New Roman" w:cs="Times New Roman"/>
          <w:sz w:val="24"/>
          <w:szCs w:val="24"/>
        </w:rPr>
        <w:t>parandab hinnanguliselt 80% Eesti elanike elamis- ja töötingimusi. Kodude ja töökohtade rekonstrueerimine ning kasutusest väljalangenud hoonete lammutamine muudab hoonefondi ohutumaks, esteetiliselt kvaliteetsemaks, tervist säästvamaks, paremini ligipääsetavaks kõikidele elanikkonna gruppidele.</w:t>
      </w:r>
    </w:p>
    <w:p w14:paraId="53515678" w14:textId="0208D9E4" w:rsidR="50F2ED22" w:rsidRDefault="50F2ED22" w:rsidP="00872F3C">
      <w:pPr>
        <w:spacing w:after="0" w:line="240" w:lineRule="auto"/>
        <w:jc w:val="both"/>
        <w:rPr>
          <w:rFonts w:ascii="Times New Roman" w:eastAsia="Times New Roman" w:hAnsi="Times New Roman" w:cs="Times New Roman"/>
          <w:sz w:val="24"/>
          <w:szCs w:val="24"/>
        </w:rPr>
      </w:pPr>
    </w:p>
    <w:p w14:paraId="36D9ED69" w14:textId="142CFA83" w:rsidR="60151C64" w:rsidRPr="00DA632A" w:rsidRDefault="60151C64" w:rsidP="00E57547">
      <w:pPr>
        <w:pStyle w:val="paragraph"/>
        <w:spacing w:before="0" w:beforeAutospacing="0" w:after="0" w:afterAutospacing="0"/>
        <w:jc w:val="both"/>
        <w:rPr>
          <w:rStyle w:val="eop"/>
          <w:b/>
          <w:bCs/>
          <w:i/>
          <w:iCs/>
        </w:rPr>
      </w:pPr>
      <w:r w:rsidRPr="00DA632A">
        <w:rPr>
          <w:rStyle w:val="eop"/>
          <w:b/>
          <w:bCs/>
          <w:i/>
          <w:iCs/>
        </w:rPr>
        <w:t>Mõju tööhõivele</w:t>
      </w:r>
    </w:p>
    <w:p w14:paraId="23CABAB9" w14:textId="16DBFBCD" w:rsidR="79291D9B" w:rsidRDefault="548EA785" w:rsidP="7C84A48D">
      <w:pPr>
        <w:pStyle w:val="paragraph"/>
        <w:spacing w:before="0" w:beforeAutospacing="0" w:after="0" w:afterAutospacing="0"/>
        <w:jc w:val="both"/>
      </w:pPr>
      <w:r>
        <w:t xml:space="preserve">Hoonete rekonstrueerimise </w:t>
      </w:r>
      <w:r w:rsidR="24522EE7">
        <w:t xml:space="preserve">mahtude kasvu </w:t>
      </w:r>
      <w:r w:rsidR="654B68E5">
        <w:t>tagamiseks on vaja</w:t>
      </w:r>
      <w:r w:rsidR="24522EE7">
        <w:t xml:space="preserve"> tööjõudu. Perioodidel</w:t>
      </w:r>
      <w:r w:rsidR="35F42B83">
        <w:t>,</w:t>
      </w:r>
      <w:r w:rsidR="24522EE7">
        <w:t xml:space="preserve"> ku</w:t>
      </w:r>
      <w:r w:rsidR="35F42B83">
        <w:t>s</w:t>
      </w:r>
      <w:r w:rsidR="24522EE7">
        <w:t xml:space="preserve"> uusehituse mahud ajutiselt vähenevad, tekib rekonstrueerimiseks </w:t>
      </w:r>
      <w:r w:rsidR="1B01D5A1">
        <w:t>rohkem võimalusi</w:t>
      </w:r>
      <w:r w:rsidR="24522EE7">
        <w:t xml:space="preserve">, kuid uusehituse mahtude taastumisel </w:t>
      </w:r>
      <w:r w:rsidR="02F26554">
        <w:t>kerkib taas esile</w:t>
      </w:r>
      <w:r w:rsidR="24522EE7">
        <w:t xml:space="preserve"> ka tööjõu probleem. Samuti võib tekkida tööjõupuudus rekonstrueerimise ettevalmist</w:t>
      </w:r>
      <w:r w:rsidR="02F26554">
        <w:t>amise</w:t>
      </w:r>
      <w:r w:rsidR="24522EE7">
        <w:t xml:space="preserve"> faasis </w:t>
      </w:r>
      <w:r w:rsidR="1EBD12F8">
        <w:t xml:space="preserve">– </w:t>
      </w:r>
      <w:r w:rsidR="1E199262">
        <w:t xml:space="preserve">puudus </w:t>
      </w:r>
      <w:r w:rsidR="1EBD12F8">
        <w:t>tekib n</w:t>
      </w:r>
      <w:r w:rsidR="6E56DA65">
        <w:t>t</w:t>
      </w:r>
      <w:r w:rsidR="1EBD12F8">
        <w:t xml:space="preserve"> </w:t>
      </w:r>
      <w:r w:rsidR="24522EE7">
        <w:t>energiaaudiitori</w:t>
      </w:r>
      <w:r w:rsidR="1E199262">
        <w:t>test</w:t>
      </w:r>
      <w:r w:rsidR="24522EE7">
        <w:t xml:space="preserve">, </w:t>
      </w:r>
      <w:r w:rsidR="1EBD12F8">
        <w:t xml:space="preserve">inseneridest, </w:t>
      </w:r>
      <w:r w:rsidR="24522EE7">
        <w:t>projekteerija</w:t>
      </w:r>
      <w:r w:rsidR="1E199262">
        <w:t>test</w:t>
      </w:r>
      <w:r w:rsidR="1EBD12F8">
        <w:t xml:space="preserve"> ja</w:t>
      </w:r>
      <w:r w:rsidR="24522EE7">
        <w:t xml:space="preserve"> </w:t>
      </w:r>
      <w:r w:rsidR="1EBD12F8">
        <w:t>tehnilistest</w:t>
      </w:r>
      <w:r w:rsidR="24522EE7">
        <w:t xml:space="preserve"> konsultan</w:t>
      </w:r>
      <w:r w:rsidR="1E199262">
        <w:t>tidest</w:t>
      </w:r>
      <w:r w:rsidR="24522EE7">
        <w:t>.</w:t>
      </w:r>
      <w:r w:rsidR="03816BBD">
        <w:t xml:space="preserve"> </w:t>
      </w:r>
      <w:r w:rsidR="0EEDC11A">
        <w:t>Kliimakindla majanduse seadus</w:t>
      </w:r>
      <w:r w:rsidR="7A0CF2F7">
        <w:t>e koostamiseks ellu kutsutud ruumiloome ja hoonete töörühma arutelude</w:t>
      </w:r>
      <w:r w:rsidR="40AFAAE5">
        <w:t xml:space="preserve"> käigus</w:t>
      </w:r>
      <w:r w:rsidR="7A0CF2F7">
        <w:t xml:space="preserve"> tuvastati vajadus renovee</w:t>
      </w:r>
      <w:r w:rsidR="1CF0DD64">
        <w:t xml:space="preserve">rimise ja </w:t>
      </w:r>
      <w:r w:rsidR="40AFAAE5">
        <w:t>hoonete</w:t>
      </w:r>
      <w:r w:rsidR="1CF0DD64">
        <w:t xml:space="preserve"> süsinikujalajälje </w:t>
      </w:r>
      <w:r w:rsidR="40AFAAE5">
        <w:t>hindamise</w:t>
      </w:r>
      <w:r w:rsidR="1CF0DD64">
        <w:t xml:space="preserve"> ekspertide koolitamise </w:t>
      </w:r>
      <w:r w:rsidR="539C14F1">
        <w:t>ning õppekavade täienduste järele.</w:t>
      </w:r>
    </w:p>
    <w:p w14:paraId="4AF0BAD3" w14:textId="7BC7CB97" w:rsidR="50F2ED22" w:rsidRDefault="50F2ED22" w:rsidP="00E57547">
      <w:pPr>
        <w:pStyle w:val="paragraph"/>
        <w:spacing w:before="0" w:beforeAutospacing="0" w:after="0" w:afterAutospacing="0"/>
        <w:jc w:val="both"/>
      </w:pPr>
    </w:p>
    <w:p w14:paraId="110B0476" w14:textId="1EA5235E" w:rsidR="7827E9B5" w:rsidRDefault="7827E9B5" w:rsidP="00E57547">
      <w:pPr>
        <w:pStyle w:val="paragraph"/>
        <w:spacing w:before="0" w:beforeAutospacing="0" w:after="0" w:afterAutospacing="0"/>
        <w:jc w:val="both"/>
      </w:pPr>
      <w:r w:rsidRPr="00241D69">
        <w:t>Uued tehnoloogilised lahendused</w:t>
      </w:r>
      <w:r w:rsidRPr="50F2ED22">
        <w:t xml:space="preserve"> võimaldavad protsesse kiirendada ja nõudluse suurenemisest tingitud ehitusmaksumuse tõusu vähendada. Näiteks </w:t>
      </w:r>
      <w:r w:rsidR="00F51340">
        <w:t xml:space="preserve">võimaldab </w:t>
      </w:r>
      <w:proofErr w:type="spellStart"/>
      <w:r w:rsidR="00F51340">
        <w:t>tehaseline</w:t>
      </w:r>
      <w:proofErr w:type="spellEnd"/>
      <w:r w:rsidR="00F51340">
        <w:t xml:space="preserve"> eeltootmine</w:t>
      </w:r>
      <w:r w:rsidRPr="50F2ED22">
        <w:t xml:space="preserve"> tüüphoonete rekonstrueerimisel </w:t>
      </w:r>
      <w:r w:rsidR="007175D0">
        <w:t xml:space="preserve">saavutada </w:t>
      </w:r>
      <w:r w:rsidRPr="50F2ED22">
        <w:t>mastaabisäästu ja kiiremat rekonstrueerimis</w:t>
      </w:r>
      <w:r w:rsidR="007175D0">
        <w:t xml:space="preserve">tööde </w:t>
      </w:r>
      <w:r w:rsidRPr="50F2ED22">
        <w:t xml:space="preserve">protsessi. </w:t>
      </w:r>
      <w:r w:rsidR="00505A2B">
        <w:t>Tänu l</w:t>
      </w:r>
      <w:r w:rsidR="007175D0">
        <w:t>ühem</w:t>
      </w:r>
      <w:r w:rsidR="00BC0949">
        <w:t>a</w:t>
      </w:r>
      <w:r w:rsidR="00505A2B">
        <w:t>le</w:t>
      </w:r>
      <w:r w:rsidR="00BC0949">
        <w:t xml:space="preserve"> ajakulu</w:t>
      </w:r>
      <w:r w:rsidR="00505A2B">
        <w:t>le ja</w:t>
      </w:r>
      <w:r w:rsidR="00BC0949">
        <w:t xml:space="preserve"> k</w:t>
      </w:r>
      <w:r w:rsidRPr="50F2ED22">
        <w:t>iirema</w:t>
      </w:r>
      <w:r w:rsidR="00505A2B">
        <w:t>le</w:t>
      </w:r>
      <w:r w:rsidRPr="50F2ED22">
        <w:t xml:space="preserve"> protsessi</w:t>
      </w:r>
      <w:r w:rsidR="00505A2B">
        <w:t>le</w:t>
      </w:r>
      <w:r w:rsidRPr="50F2ED22">
        <w:t xml:space="preserve"> on võimalik sama tööjõu hulgaga rohkem hooneid rekonstrueerida</w:t>
      </w:r>
      <w:r w:rsidR="00505A2B">
        <w:t>.</w:t>
      </w:r>
    </w:p>
    <w:p w14:paraId="4377AB5C" w14:textId="0CC94D06" w:rsidR="50F2ED22" w:rsidRDefault="50F2ED22" w:rsidP="00E57547">
      <w:pPr>
        <w:pStyle w:val="paragraph"/>
        <w:spacing w:before="0" w:beforeAutospacing="0" w:after="0" w:afterAutospacing="0"/>
        <w:jc w:val="both"/>
      </w:pPr>
    </w:p>
    <w:p w14:paraId="242521CA" w14:textId="5770362A" w:rsidR="50F2ED22" w:rsidRDefault="2C7FFFB6" w:rsidP="00E57547">
      <w:pPr>
        <w:pStyle w:val="paragraph"/>
        <w:spacing w:before="0" w:beforeAutospacing="0" w:after="0" w:afterAutospacing="0"/>
        <w:jc w:val="both"/>
        <w:rPr>
          <w:rStyle w:val="normaltextrun"/>
        </w:rPr>
      </w:pPr>
      <w:r w:rsidRPr="387BF38E">
        <w:rPr>
          <w:color w:val="2B2F31"/>
        </w:rPr>
        <w:t>S</w:t>
      </w:r>
      <w:r w:rsidRPr="7B66A4DA">
        <w:rPr>
          <w:color w:val="2B2F31"/>
        </w:rPr>
        <w:t>üsinikuneutraalse</w:t>
      </w:r>
      <w:r w:rsidRPr="387BF38E">
        <w:rPr>
          <w:color w:val="2B2F31"/>
        </w:rPr>
        <w:t>le</w:t>
      </w:r>
      <w:r w:rsidRPr="7B66A4DA">
        <w:rPr>
          <w:color w:val="2B2F31"/>
        </w:rPr>
        <w:t xml:space="preserve"> soojus- ja jahutusmajandusele ülemineku uuringu</w:t>
      </w:r>
      <w:r w:rsidRPr="542C34C9">
        <w:rPr>
          <w:rStyle w:val="Allmrkuseviide"/>
          <w:color w:val="2B2F31"/>
        </w:rPr>
        <w:footnoteReference w:id="57"/>
      </w:r>
      <w:r w:rsidRPr="7B66A4DA">
        <w:rPr>
          <w:color w:val="2B2F31"/>
        </w:rPr>
        <w:t xml:space="preserve"> järgi </w:t>
      </w:r>
      <w:r w:rsidR="1BC2663D" w:rsidRPr="7B66A4DA">
        <w:rPr>
          <w:color w:val="2B2F31"/>
        </w:rPr>
        <w:t>s</w:t>
      </w:r>
      <w:r w:rsidR="35456253" w:rsidRPr="7B66A4DA">
        <w:rPr>
          <w:rStyle w:val="normaltextrun"/>
        </w:rPr>
        <w:t>oojus</w:t>
      </w:r>
      <w:r w:rsidR="60151C64" w:rsidRPr="69D82A9A">
        <w:rPr>
          <w:rStyle w:val="normaltextrun"/>
        </w:rPr>
        <w:t xml:space="preserve">- ja jahutussektori </w:t>
      </w:r>
      <w:r w:rsidR="2BDBE1EC" w:rsidRPr="7FB98E90">
        <w:rPr>
          <w:rStyle w:val="normaltextrun"/>
        </w:rPr>
        <w:t>töö</w:t>
      </w:r>
      <w:r w:rsidR="60151C64" w:rsidRPr="7FB98E90">
        <w:rPr>
          <w:rStyle w:val="normaltextrun"/>
        </w:rPr>
        <w:t xml:space="preserve">hõive </w:t>
      </w:r>
      <w:r w:rsidR="0ACF866E" w:rsidRPr="7FB98E90">
        <w:rPr>
          <w:rStyle w:val="normaltextrun"/>
        </w:rPr>
        <w:t>mõnevõrra</w:t>
      </w:r>
      <w:r w:rsidR="60151C64" w:rsidRPr="69D82A9A">
        <w:rPr>
          <w:rStyle w:val="normaltextrun"/>
        </w:rPr>
        <w:t xml:space="preserve"> </w:t>
      </w:r>
      <w:r w:rsidR="35456253" w:rsidRPr="7B66A4DA">
        <w:rPr>
          <w:rStyle w:val="normaltextrun"/>
        </w:rPr>
        <w:t>vähene</w:t>
      </w:r>
      <w:r w:rsidR="5CA8199D" w:rsidRPr="7B66A4DA">
        <w:rPr>
          <w:rStyle w:val="normaltextrun"/>
        </w:rPr>
        <w:t>b</w:t>
      </w:r>
      <w:r w:rsidR="412EFBA9" w:rsidRPr="6C89C007">
        <w:rPr>
          <w:rStyle w:val="normaltextrun"/>
        </w:rPr>
        <w:t xml:space="preserve">, </w:t>
      </w:r>
      <w:r w:rsidR="533E2AB1" w:rsidRPr="21BE27B6">
        <w:rPr>
          <w:rStyle w:val="normaltextrun"/>
        </w:rPr>
        <w:t>mis on ting</w:t>
      </w:r>
      <w:r w:rsidR="4421E1C1" w:rsidRPr="21BE27B6">
        <w:rPr>
          <w:rStyle w:val="normaltextrun"/>
        </w:rPr>
        <w:t>itud eelkõige küttevajaduse vähenemisest</w:t>
      </w:r>
      <w:r w:rsidR="533E2AB1" w:rsidRPr="21BE27B6">
        <w:rPr>
          <w:rStyle w:val="normaltextrun"/>
        </w:rPr>
        <w:t>. Tööhõive vähenemine</w:t>
      </w:r>
      <w:r w:rsidR="60151C64" w:rsidRPr="69D82A9A">
        <w:rPr>
          <w:rStyle w:val="normaltextrun"/>
        </w:rPr>
        <w:t xml:space="preserve"> vabastab tööjõudu muudeks ja tootlikumateks tegevusteks ja </w:t>
      </w:r>
      <w:r w:rsidR="60A041B3" w:rsidRPr="21BE27B6">
        <w:rPr>
          <w:rStyle w:val="normaltextrun"/>
        </w:rPr>
        <w:t>s</w:t>
      </w:r>
      <w:r w:rsidR="5B0BF6A4" w:rsidRPr="21BE27B6">
        <w:rPr>
          <w:rStyle w:val="normaltextrun"/>
        </w:rPr>
        <w:t>o</w:t>
      </w:r>
      <w:r w:rsidR="60A041B3" w:rsidRPr="21BE27B6">
        <w:rPr>
          <w:rStyle w:val="normaltextrun"/>
        </w:rPr>
        <w:t xml:space="preserve">odustab </w:t>
      </w:r>
      <w:r w:rsidR="2C246D5A" w:rsidRPr="21BE27B6">
        <w:rPr>
          <w:rStyle w:val="normaltextrun"/>
        </w:rPr>
        <w:t>ka</w:t>
      </w:r>
      <w:r w:rsidR="60A041B3" w:rsidRPr="33A8DE04">
        <w:rPr>
          <w:rStyle w:val="normaltextrun"/>
        </w:rPr>
        <w:t xml:space="preserve"> </w:t>
      </w:r>
      <w:r w:rsidR="40761932" w:rsidRPr="7B66A4DA">
        <w:rPr>
          <w:rStyle w:val="normaltextrun"/>
        </w:rPr>
        <w:t>seda</w:t>
      </w:r>
      <w:r w:rsidR="60151C64" w:rsidRPr="69D82A9A">
        <w:rPr>
          <w:rStyle w:val="normaltextrun"/>
        </w:rPr>
        <w:t xml:space="preserve">, et hoonete renoveerimise </w:t>
      </w:r>
      <w:r w:rsidR="41CF85F7" w:rsidRPr="32C75947">
        <w:rPr>
          <w:rStyle w:val="normaltextrun"/>
        </w:rPr>
        <w:t xml:space="preserve">nõudluse </w:t>
      </w:r>
      <w:r w:rsidR="60151C64" w:rsidRPr="32C75947">
        <w:rPr>
          <w:rStyle w:val="normaltextrun"/>
        </w:rPr>
        <w:t>kiire</w:t>
      </w:r>
      <w:r w:rsidR="60151C64" w:rsidRPr="69D82A9A">
        <w:rPr>
          <w:rStyle w:val="normaltextrun"/>
        </w:rPr>
        <w:t xml:space="preserve"> kasvuga ei </w:t>
      </w:r>
      <w:r w:rsidR="35456253" w:rsidRPr="7B66A4DA">
        <w:rPr>
          <w:rStyle w:val="normaltextrun"/>
        </w:rPr>
        <w:t>kaasne</w:t>
      </w:r>
      <w:r w:rsidR="139AA8A4" w:rsidRPr="7B66A4DA">
        <w:rPr>
          <w:rStyle w:val="normaltextrun"/>
        </w:rPr>
        <w:t>ks</w:t>
      </w:r>
      <w:r w:rsidR="60151C64" w:rsidRPr="69D82A9A">
        <w:rPr>
          <w:rStyle w:val="normaltextrun"/>
        </w:rPr>
        <w:t xml:space="preserve"> ületamatu tööjõupuudus.</w:t>
      </w:r>
    </w:p>
    <w:p w14:paraId="40954267" w14:textId="6C5AF4F5" w:rsidR="08370C2C" w:rsidRDefault="08370C2C" w:rsidP="00E57547">
      <w:pPr>
        <w:pStyle w:val="paragraph"/>
        <w:spacing w:before="0" w:beforeAutospacing="0" w:after="0" w:afterAutospacing="0"/>
        <w:jc w:val="both"/>
        <w:rPr>
          <w:color w:val="000000" w:themeColor="text1"/>
        </w:rPr>
      </w:pPr>
    </w:p>
    <w:p w14:paraId="7976C1E9" w14:textId="01E8EFE3" w:rsidR="18F4BBB6" w:rsidRDefault="18F4BBB6" w:rsidP="00E57547">
      <w:pPr>
        <w:pStyle w:val="paragraph"/>
        <w:spacing w:before="0" w:beforeAutospacing="0" w:after="0" w:afterAutospacing="0"/>
        <w:jc w:val="both"/>
        <w:rPr>
          <w:rStyle w:val="eop"/>
        </w:rPr>
      </w:pPr>
      <w:r w:rsidRPr="08370C2C">
        <w:rPr>
          <w:rStyle w:val="normaltextrun"/>
          <w:b/>
          <w:bCs/>
        </w:rPr>
        <w:t>Mõju ettevõtjate tegevusele ja majandusele</w:t>
      </w:r>
    </w:p>
    <w:p w14:paraId="38F6225B" w14:textId="77777777" w:rsidR="00DA632A" w:rsidRDefault="00DA632A" w:rsidP="00E57547">
      <w:pPr>
        <w:pStyle w:val="paragraph"/>
        <w:spacing w:before="0" w:beforeAutospacing="0" w:after="0" w:afterAutospacing="0"/>
        <w:jc w:val="both"/>
        <w:rPr>
          <w:rStyle w:val="normaltextrun"/>
          <w:b/>
          <w:bCs/>
          <w:i/>
          <w:iCs/>
        </w:rPr>
      </w:pPr>
    </w:p>
    <w:p w14:paraId="1A55A581" w14:textId="76E7E2D6" w:rsidR="455C2E70" w:rsidRPr="00DA632A" w:rsidRDefault="455C2E70" w:rsidP="00E57547">
      <w:pPr>
        <w:pStyle w:val="paragraph"/>
        <w:spacing w:before="0" w:beforeAutospacing="0" w:after="0" w:afterAutospacing="0"/>
        <w:jc w:val="both"/>
        <w:rPr>
          <w:rStyle w:val="normaltextrun"/>
          <w:b/>
          <w:bCs/>
          <w:i/>
          <w:iCs/>
        </w:rPr>
      </w:pPr>
      <w:r w:rsidRPr="00DA632A">
        <w:rPr>
          <w:rStyle w:val="normaltextrun"/>
          <w:b/>
          <w:bCs/>
          <w:i/>
          <w:iCs/>
        </w:rPr>
        <w:t>Mõju ettevõtlusele</w:t>
      </w:r>
    </w:p>
    <w:p w14:paraId="7F89D862" w14:textId="7F0B5055" w:rsidR="33A078A0" w:rsidRDefault="00974B25" w:rsidP="00E57547">
      <w:pPr>
        <w:pStyle w:val="paragraph"/>
        <w:spacing w:before="0" w:beforeAutospacing="0" w:after="0" w:afterAutospacing="0"/>
        <w:jc w:val="both"/>
      </w:pPr>
      <w:r>
        <w:t>H</w:t>
      </w:r>
      <w:r w:rsidR="00F96815">
        <w:t>oonete rekonstrueerimise pikaajalise strateegia</w:t>
      </w:r>
      <w:r>
        <w:t xml:space="preserve"> kohaselt </w:t>
      </w:r>
      <w:r w:rsidR="33A078A0" w:rsidRPr="50F2ED22">
        <w:t>vajab rekonstrueerimist ~</w:t>
      </w:r>
      <w:r w:rsidR="005007AA">
        <w:t xml:space="preserve"> </w:t>
      </w:r>
      <w:r w:rsidR="33A078A0" w:rsidRPr="50F2ED22">
        <w:t>100 000 üksikelamut kogupindalaga 14 mln m</w:t>
      </w:r>
      <w:r w:rsidR="33A078A0" w:rsidRPr="00741FC3">
        <w:rPr>
          <w:vertAlign w:val="superscript"/>
        </w:rPr>
        <w:t>2</w:t>
      </w:r>
      <w:r w:rsidR="33A078A0" w:rsidRPr="50F2ED22">
        <w:t>, ~</w:t>
      </w:r>
      <w:r w:rsidR="005007AA">
        <w:t xml:space="preserve"> </w:t>
      </w:r>
      <w:r w:rsidR="33A078A0" w:rsidRPr="50F2ED22">
        <w:t>14 000 korterelamut kogupindalaga 18 mln m</w:t>
      </w:r>
      <w:r w:rsidR="33A078A0" w:rsidRPr="00741FC3">
        <w:rPr>
          <w:vertAlign w:val="superscript"/>
        </w:rPr>
        <w:t>2</w:t>
      </w:r>
      <w:r w:rsidR="33A078A0" w:rsidRPr="50F2ED22">
        <w:t xml:space="preserve"> ja ~</w:t>
      </w:r>
      <w:r w:rsidR="005007AA">
        <w:t xml:space="preserve"> </w:t>
      </w:r>
      <w:r w:rsidR="33A078A0" w:rsidRPr="50F2ED22">
        <w:t>27 000 mitteeluhoonet kogupindalaga 22 mln m</w:t>
      </w:r>
      <w:r w:rsidR="33A078A0" w:rsidRPr="00741FC3">
        <w:rPr>
          <w:vertAlign w:val="superscript"/>
        </w:rPr>
        <w:t>2</w:t>
      </w:r>
      <w:r w:rsidR="33A078A0" w:rsidRPr="50F2ED22">
        <w:t xml:space="preserve">. </w:t>
      </w:r>
      <w:r w:rsidR="00DD0ACE">
        <w:t xml:space="preserve">Nende mahtude </w:t>
      </w:r>
      <w:r w:rsidR="000B0A3B">
        <w:t xml:space="preserve">puhul on arvestatud </w:t>
      </w:r>
      <w:r w:rsidR="00DD0ACE" w:rsidRPr="50F2ED22">
        <w:t>olemasolevate hoonete arvu, juba rekonstrueeritud hoonete osakaalu ja prognoositavat kasutusest väljalangevust</w:t>
      </w:r>
      <w:r w:rsidR="000B0A3B">
        <w:t xml:space="preserve">. </w:t>
      </w:r>
      <w:r w:rsidR="33A078A0" w:rsidRPr="50F2ED22">
        <w:t>Tervikliku rekonstrueerimise juurutamine ja suuremahuli</w:t>
      </w:r>
      <w:r w:rsidR="000B0A3B">
        <w:t>se renoveerimislaine</w:t>
      </w:r>
      <w:r w:rsidR="33A078A0" w:rsidRPr="50F2ED22">
        <w:t xml:space="preserve"> käivitamine vajab aega, sest tegevustele on iseloomulik õppimisprotsess, </w:t>
      </w:r>
      <w:r w:rsidR="33A078A0" w:rsidRPr="50F2ED22">
        <w:lastRenderedPageBreak/>
        <w:t>kvalifitseeritud tööjõu vajadus ning rekonstrueerimisele suunatud ettevõtete ja tootmise tekkimine.</w:t>
      </w:r>
    </w:p>
    <w:p w14:paraId="5227A40D" w14:textId="2CAC406B" w:rsidR="50F2ED22" w:rsidRDefault="50F2ED22" w:rsidP="00E57547">
      <w:pPr>
        <w:pStyle w:val="paragraph"/>
        <w:spacing w:before="0" w:beforeAutospacing="0" w:after="0" w:afterAutospacing="0"/>
        <w:jc w:val="both"/>
        <w:rPr>
          <w:rStyle w:val="normaltextrun"/>
        </w:rPr>
      </w:pPr>
    </w:p>
    <w:p w14:paraId="7DDB10C4" w14:textId="34EEFE73" w:rsidR="00AC1D6D" w:rsidRDefault="6170969B" w:rsidP="00872F3C">
      <w:pPr>
        <w:spacing w:after="0" w:line="240" w:lineRule="auto"/>
        <w:jc w:val="both"/>
        <w:rPr>
          <w:rFonts w:ascii="Times New Roman" w:eastAsia="Times New Roman" w:hAnsi="Times New Roman" w:cs="Times New Roman"/>
          <w:sz w:val="24"/>
          <w:szCs w:val="24"/>
        </w:rPr>
      </w:pPr>
      <w:r w:rsidRPr="7C84A48D">
        <w:rPr>
          <w:rFonts w:ascii="Times New Roman" w:eastAsia="Times New Roman" w:hAnsi="Times New Roman" w:cs="Times New Roman"/>
          <w:sz w:val="24"/>
          <w:szCs w:val="24"/>
        </w:rPr>
        <w:t>H</w:t>
      </w:r>
      <w:r w:rsidR="05A274D9" w:rsidRPr="7C84A48D">
        <w:rPr>
          <w:rFonts w:ascii="Times New Roman" w:eastAsia="Times New Roman" w:hAnsi="Times New Roman" w:cs="Times New Roman"/>
          <w:sz w:val="24"/>
          <w:szCs w:val="24"/>
        </w:rPr>
        <w:t>oonete rekonstrueerimi</w:t>
      </w:r>
      <w:r w:rsidR="603F9860" w:rsidRPr="7C84A48D">
        <w:rPr>
          <w:rFonts w:ascii="Times New Roman" w:eastAsia="Times New Roman" w:hAnsi="Times New Roman" w:cs="Times New Roman"/>
          <w:sz w:val="24"/>
          <w:szCs w:val="24"/>
        </w:rPr>
        <w:t>sel on</w:t>
      </w:r>
      <w:r w:rsidRPr="7C84A48D">
        <w:rPr>
          <w:rFonts w:ascii="Times New Roman" w:eastAsia="Times New Roman" w:hAnsi="Times New Roman" w:cs="Times New Roman"/>
          <w:sz w:val="24"/>
          <w:szCs w:val="24"/>
        </w:rPr>
        <w:t xml:space="preserve"> </w:t>
      </w:r>
      <w:r w:rsidR="05A274D9" w:rsidRPr="7C84A48D">
        <w:rPr>
          <w:rFonts w:ascii="Times New Roman" w:eastAsia="Times New Roman" w:hAnsi="Times New Roman" w:cs="Times New Roman"/>
          <w:sz w:val="24"/>
          <w:szCs w:val="24"/>
        </w:rPr>
        <w:t>oluli</w:t>
      </w:r>
      <w:r w:rsidR="603F9860" w:rsidRPr="7C84A48D">
        <w:rPr>
          <w:rFonts w:ascii="Times New Roman" w:eastAsia="Times New Roman" w:hAnsi="Times New Roman" w:cs="Times New Roman"/>
          <w:sz w:val="24"/>
          <w:szCs w:val="24"/>
        </w:rPr>
        <w:t>ne</w:t>
      </w:r>
      <w:r w:rsidRPr="7C84A48D">
        <w:rPr>
          <w:rFonts w:ascii="Times New Roman" w:eastAsia="Times New Roman" w:hAnsi="Times New Roman" w:cs="Times New Roman"/>
          <w:sz w:val="24"/>
          <w:szCs w:val="24"/>
        </w:rPr>
        <w:t xml:space="preserve"> mõju energeetikasektorile</w:t>
      </w:r>
      <w:r w:rsidR="7B034339" w:rsidRPr="7C84A48D">
        <w:rPr>
          <w:rFonts w:ascii="Times New Roman" w:eastAsia="Times New Roman" w:hAnsi="Times New Roman" w:cs="Times New Roman"/>
          <w:sz w:val="24"/>
          <w:szCs w:val="24"/>
        </w:rPr>
        <w:t xml:space="preserve"> </w:t>
      </w:r>
      <w:r w:rsidR="4B205261" w:rsidRPr="7C84A48D">
        <w:rPr>
          <w:rFonts w:ascii="Times New Roman" w:eastAsia="Times New Roman" w:hAnsi="Times New Roman" w:cs="Times New Roman"/>
          <w:sz w:val="24"/>
          <w:szCs w:val="24"/>
        </w:rPr>
        <w:t>hoonete</w:t>
      </w:r>
      <w:r w:rsidR="7B034339" w:rsidRPr="7C84A48D">
        <w:rPr>
          <w:rFonts w:ascii="Times New Roman" w:eastAsia="Times New Roman" w:hAnsi="Times New Roman" w:cs="Times New Roman"/>
          <w:sz w:val="24"/>
          <w:szCs w:val="24"/>
        </w:rPr>
        <w:t xml:space="preserve"> energiatõhususe</w:t>
      </w:r>
      <w:r w:rsidR="7B868B3F" w:rsidRPr="7C84A48D">
        <w:rPr>
          <w:rFonts w:ascii="Times New Roman" w:eastAsia="Times New Roman" w:hAnsi="Times New Roman" w:cs="Times New Roman"/>
          <w:sz w:val="24"/>
          <w:szCs w:val="24"/>
        </w:rPr>
        <w:t xml:space="preserve"> </w:t>
      </w:r>
      <w:r w:rsidR="78A83239" w:rsidRPr="7C84A48D">
        <w:rPr>
          <w:rFonts w:ascii="Times New Roman" w:eastAsia="Times New Roman" w:hAnsi="Times New Roman" w:cs="Times New Roman"/>
          <w:sz w:val="24"/>
          <w:szCs w:val="24"/>
        </w:rPr>
        <w:t xml:space="preserve">suurendamise </w:t>
      </w:r>
      <w:r w:rsidR="7B868B3F" w:rsidRPr="7C84A48D">
        <w:rPr>
          <w:rFonts w:ascii="Times New Roman" w:eastAsia="Times New Roman" w:hAnsi="Times New Roman" w:cs="Times New Roman"/>
          <w:sz w:val="24"/>
          <w:szCs w:val="24"/>
        </w:rPr>
        <w:t>ja lokaalse taastuvenergia laialdasema kasutuselevõtu</w:t>
      </w:r>
      <w:r w:rsidR="603F9860" w:rsidRPr="7C84A48D">
        <w:rPr>
          <w:rFonts w:ascii="Times New Roman" w:eastAsia="Times New Roman" w:hAnsi="Times New Roman" w:cs="Times New Roman"/>
          <w:sz w:val="24"/>
          <w:szCs w:val="24"/>
        </w:rPr>
        <w:t xml:space="preserve"> kaudu</w:t>
      </w:r>
      <w:r w:rsidR="05A274D9" w:rsidRPr="7C84A48D">
        <w:rPr>
          <w:rFonts w:ascii="Times New Roman" w:eastAsia="Times New Roman" w:hAnsi="Times New Roman" w:cs="Times New Roman"/>
          <w:sz w:val="24"/>
          <w:szCs w:val="24"/>
        </w:rPr>
        <w:t xml:space="preserve">. </w:t>
      </w:r>
      <w:r w:rsidR="41EC1014" w:rsidRPr="7C84A48D">
        <w:rPr>
          <w:rFonts w:ascii="Times New Roman" w:eastAsia="Times New Roman" w:hAnsi="Times New Roman" w:cs="Times New Roman"/>
          <w:sz w:val="24"/>
          <w:szCs w:val="24"/>
        </w:rPr>
        <w:t>Täpsemalt, v</w:t>
      </w:r>
      <w:r w:rsidR="05A274D9" w:rsidRPr="7C84A48D">
        <w:rPr>
          <w:rFonts w:ascii="Times New Roman" w:eastAsia="Times New Roman" w:hAnsi="Times New Roman" w:cs="Times New Roman"/>
          <w:sz w:val="24"/>
          <w:szCs w:val="24"/>
        </w:rPr>
        <w:t>ähenevad fossiilkütuste kasutus ja import ning kaugkütteettevõtete müügimahud</w:t>
      </w:r>
      <w:r w:rsidR="01C34473" w:rsidRPr="7C84A48D">
        <w:rPr>
          <w:rFonts w:ascii="Times New Roman" w:eastAsia="Times New Roman" w:hAnsi="Times New Roman" w:cs="Times New Roman"/>
          <w:sz w:val="24"/>
          <w:szCs w:val="24"/>
        </w:rPr>
        <w:t>, samuti v</w:t>
      </w:r>
      <w:r w:rsidR="05A274D9" w:rsidRPr="7C84A48D">
        <w:rPr>
          <w:rFonts w:ascii="Times New Roman" w:eastAsia="Times New Roman" w:hAnsi="Times New Roman" w:cs="Times New Roman"/>
          <w:sz w:val="24"/>
          <w:szCs w:val="24"/>
        </w:rPr>
        <w:t xml:space="preserve">äheneb vajadus investeerida uutesse energiatootmisvõimsustesse. </w:t>
      </w:r>
      <w:r w:rsidR="01C34473" w:rsidRPr="7C84A48D">
        <w:rPr>
          <w:rFonts w:ascii="Times New Roman" w:eastAsia="Times New Roman" w:hAnsi="Times New Roman" w:cs="Times New Roman"/>
          <w:sz w:val="24"/>
          <w:szCs w:val="24"/>
        </w:rPr>
        <w:t xml:space="preserve">Hoonete väiksem energiavajadus </w:t>
      </w:r>
      <w:r w:rsidR="05A274D9" w:rsidRPr="7C84A48D">
        <w:rPr>
          <w:rFonts w:ascii="Times New Roman" w:eastAsia="Times New Roman" w:hAnsi="Times New Roman" w:cs="Times New Roman"/>
          <w:sz w:val="24"/>
          <w:szCs w:val="24"/>
        </w:rPr>
        <w:t xml:space="preserve">võimaldab </w:t>
      </w:r>
      <w:r w:rsidR="01C34473" w:rsidRPr="7C84A48D">
        <w:rPr>
          <w:rFonts w:ascii="Times New Roman" w:eastAsia="Times New Roman" w:hAnsi="Times New Roman" w:cs="Times New Roman"/>
          <w:sz w:val="24"/>
          <w:szCs w:val="24"/>
        </w:rPr>
        <w:t>rakendada</w:t>
      </w:r>
      <w:r w:rsidR="05DB10A2" w:rsidRPr="7C84A48D">
        <w:rPr>
          <w:rFonts w:ascii="Times New Roman" w:eastAsia="Times New Roman" w:hAnsi="Times New Roman" w:cs="Times New Roman"/>
          <w:sz w:val="24"/>
          <w:szCs w:val="24"/>
        </w:rPr>
        <w:t xml:space="preserve"> </w:t>
      </w:r>
      <w:r w:rsidR="05A274D9" w:rsidRPr="7C84A48D">
        <w:rPr>
          <w:rFonts w:ascii="Times New Roman" w:eastAsia="Times New Roman" w:hAnsi="Times New Roman" w:cs="Times New Roman"/>
          <w:sz w:val="24"/>
          <w:szCs w:val="24"/>
        </w:rPr>
        <w:t xml:space="preserve">taastuvenergialahenduste ja </w:t>
      </w:r>
      <w:proofErr w:type="spellStart"/>
      <w:r w:rsidR="05A274D9" w:rsidRPr="7C84A48D">
        <w:rPr>
          <w:rFonts w:ascii="Times New Roman" w:eastAsia="Times New Roman" w:hAnsi="Times New Roman" w:cs="Times New Roman"/>
          <w:sz w:val="24"/>
          <w:szCs w:val="24"/>
        </w:rPr>
        <w:t>hajaenergeetika</w:t>
      </w:r>
      <w:proofErr w:type="spellEnd"/>
      <w:r w:rsidR="05A274D9" w:rsidRPr="7C84A48D">
        <w:rPr>
          <w:rFonts w:ascii="Times New Roman" w:eastAsia="Times New Roman" w:hAnsi="Times New Roman" w:cs="Times New Roman"/>
          <w:sz w:val="24"/>
          <w:szCs w:val="24"/>
        </w:rPr>
        <w:t xml:space="preserve"> potentsiaali</w:t>
      </w:r>
      <w:r w:rsidR="01C34473" w:rsidRPr="7C84A48D">
        <w:rPr>
          <w:rFonts w:ascii="Times New Roman" w:eastAsia="Times New Roman" w:hAnsi="Times New Roman" w:cs="Times New Roman"/>
          <w:sz w:val="24"/>
          <w:szCs w:val="24"/>
        </w:rPr>
        <w:t xml:space="preserve">, </w:t>
      </w:r>
      <w:r w:rsidR="2EA8D21C" w:rsidRPr="7C84A48D">
        <w:rPr>
          <w:rFonts w:ascii="Times New Roman" w:eastAsia="Times New Roman" w:hAnsi="Times New Roman" w:cs="Times New Roman"/>
          <w:sz w:val="24"/>
          <w:szCs w:val="24"/>
        </w:rPr>
        <w:t xml:space="preserve">suurendada </w:t>
      </w:r>
      <w:r w:rsidR="05A274D9" w:rsidRPr="7C84A48D">
        <w:rPr>
          <w:rFonts w:ascii="Times New Roman" w:eastAsia="Times New Roman" w:hAnsi="Times New Roman" w:cs="Times New Roman"/>
          <w:sz w:val="24"/>
          <w:szCs w:val="24"/>
        </w:rPr>
        <w:t xml:space="preserve">energiasõltumatust ja </w:t>
      </w:r>
      <w:r w:rsidR="603F9860" w:rsidRPr="7C84A48D">
        <w:rPr>
          <w:rFonts w:ascii="Times New Roman" w:eastAsia="Times New Roman" w:hAnsi="Times New Roman" w:cs="Times New Roman"/>
          <w:sz w:val="24"/>
          <w:szCs w:val="24"/>
        </w:rPr>
        <w:t>suurendada</w:t>
      </w:r>
      <w:r w:rsidR="05A274D9" w:rsidRPr="7C84A48D">
        <w:rPr>
          <w:rFonts w:ascii="Times New Roman" w:eastAsia="Times New Roman" w:hAnsi="Times New Roman" w:cs="Times New Roman"/>
          <w:sz w:val="24"/>
          <w:szCs w:val="24"/>
        </w:rPr>
        <w:t xml:space="preserve"> energiavarustuskindlust.</w:t>
      </w:r>
      <w:r w:rsidR="3599528D" w:rsidRPr="7C84A48D">
        <w:rPr>
          <w:rFonts w:ascii="Times New Roman" w:eastAsia="Times New Roman" w:hAnsi="Times New Roman" w:cs="Times New Roman"/>
          <w:sz w:val="24"/>
          <w:szCs w:val="24"/>
        </w:rPr>
        <w:t xml:space="preserve"> Tiheasu</w:t>
      </w:r>
      <w:r w:rsidR="2EA8D21C" w:rsidRPr="7C84A48D">
        <w:rPr>
          <w:rFonts w:ascii="Times New Roman" w:eastAsia="Times New Roman" w:hAnsi="Times New Roman" w:cs="Times New Roman"/>
          <w:sz w:val="24"/>
          <w:szCs w:val="24"/>
        </w:rPr>
        <w:t>s</w:t>
      </w:r>
      <w:r w:rsidR="3599528D" w:rsidRPr="7C84A48D">
        <w:rPr>
          <w:rFonts w:ascii="Times New Roman" w:eastAsia="Times New Roman" w:hAnsi="Times New Roman" w:cs="Times New Roman"/>
          <w:sz w:val="24"/>
          <w:szCs w:val="24"/>
        </w:rPr>
        <w:t xml:space="preserve">tuses </w:t>
      </w:r>
      <w:r w:rsidR="31719736" w:rsidRPr="7C84A48D">
        <w:rPr>
          <w:rFonts w:ascii="Times New Roman" w:eastAsia="Times New Roman" w:hAnsi="Times New Roman" w:cs="Times New Roman"/>
          <w:sz w:val="24"/>
          <w:szCs w:val="24"/>
        </w:rPr>
        <w:t xml:space="preserve">on lokaalsetest </w:t>
      </w:r>
      <w:r w:rsidR="39D43D69" w:rsidRPr="7C84A48D">
        <w:rPr>
          <w:rFonts w:ascii="Times New Roman" w:eastAsia="Times New Roman" w:hAnsi="Times New Roman" w:cs="Times New Roman"/>
          <w:sz w:val="24"/>
          <w:szCs w:val="24"/>
        </w:rPr>
        <w:t xml:space="preserve">taastuvenergia </w:t>
      </w:r>
      <w:r w:rsidR="5197FBD6" w:rsidRPr="7C84A48D">
        <w:rPr>
          <w:rFonts w:ascii="Times New Roman" w:eastAsia="Times New Roman" w:hAnsi="Times New Roman" w:cs="Times New Roman"/>
          <w:sz w:val="24"/>
          <w:szCs w:val="24"/>
        </w:rPr>
        <w:t xml:space="preserve">lahendustest </w:t>
      </w:r>
      <w:r w:rsidR="3599528D" w:rsidRPr="7C84A48D">
        <w:rPr>
          <w:rFonts w:ascii="Times New Roman" w:eastAsia="Times New Roman" w:hAnsi="Times New Roman" w:cs="Times New Roman"/>
          <w:sz w:val="24"/>
          <w:szCs w:val="24"/>
        </w:rPr>
        <w:t>sobivaim tehniline lahendus päikesepaneelide paigaldus elektri tootmiseks.</w:t>
      </w:r>
    </w:p>
    <w:p w14:paraId="55C12009" w14:textId="191FF6C3" w:rsidR="00AC1D6D" w:rsidRDefault="00AC1D6D" w:rsidP="00872F3C">
      <w:pPr>
        <w:spacing w:after="0" w:line="240" w:lineRule="auto"/>
        <w:jc w:val="both"/>
        <w:rPr>
          <w:rFonts w:ascii="Times New Roman" w:eastAsia="Times New Roman" w:hAnsi="Times New Roman" w:cs="Times New Roman"/>
          <w:sz w:val="24"/>
          <w:szCs w:val="24"/>
        </w:rPr>
      </w:pPr>
    </w:p>
    <w:p w14:paraId="0EAE4434" w14:textId="13421C30" w:rsidR="3C86E925" w:rsidRDefault="603F9860" w:rsidP="00872F3C">
      <w:pPr>
        <w:spacing w:after="0" w:line="240" w:lineRule="auto"/>
        <w:jc w:val="both"/>
        <w:rPr>
          <w:rFonts w:ascii="Times New Roman" w:eastAsia="Times New Roman" w:hAnsi="Times New Roman" w:cs="Times New Roman"/>
          <w:sz w:val="24"/>
          <w:szCs w:val="24"/>
        </w:rPr>
      </w:pPr>
      <w:r w:rsidRPr="7C84A48D">
        <w:rPr>
          <w:rFonts w:ascii="Times New Roman" w:eastAsia="Times New Roman" w:hAnsi="Times New Roman" w:cs="Times New Roman"/>
          <w:sz w:val="24"/>
          <w:szCs w:val="24"/>
        </w:rPr>
        <w:t>V</w:t>
      </w:r>
      <w:r w:rsidR="116CA36B" w:rsidRPr="7C84A48D">
        <w:rPr>
          <w:rFonts w:ascii="Times New Roman" w:eastAsia="Times New Roman" w:hAnsi="Times New Roman" w:cs="Times New Roman"/>
          <w:sz w:val="24"/>
          <w:szCs w:val="24"/>
        </w:rPr>
        <w:t xml:space="preserve">entilatsioonisüsteemideta hoonetes, kuhu rekonstrueerimise käigus paigaldatakse mehaanilised soojustagastusega ventilatsioonisüsteemid, </w:t>
      </w:r>
      <w:r w:rsidR="4EEBE2F6" w:rsidRPr="7C84A48D">
        <w:rPr>
          <w:rFonts w:ascii="Times New Roman" w:eastAsia="Times New Roman" w:hAnsi="Times New Roman" w:cs="Times New Roman"/>
          <w:sz w:val="24"/>
          <w:szCs w:val="24"/>
        </w:rPr>
        <w:t xml:space="preserve">suureneb </w:t>
      </w:r>
      <w:r w:rsidR="116CA36B" w:rsidRPr="7C84A48D">
        <w:rPr>
          <w:rFonts w:ascii="Times New Roman" w:eastAsia="Times New Roman" w:hAnsi="Times New Roman" w:cs="Times New Roman"/>
          <w:sz w:val="24"/>
          <w:szCs w:val="24"/>
        </w:rPr>
        <w:t xml:space="preserve">rekonstrueerimise tulemusena elektritarve. Lisanduv ventilatsioonisüsteemide elektritarve on võimalik kompenseerida päikesepaneelidega kohapealse elektritootmisega. </w:t>
      </w:r>
      <w:r w:rsidR="755D3526" w:rsidRPr="7C84A48D">
        <w:rPr>
          <w:rFonts w:ascii="Times New Roman" w:eastAsia="Times New Roman" w:hAnsi="Times New Roman" w:cs="Times New Roman"/>
          <w:sz w:val="24"/>
          <w:szCs w:val="24"/>
        </w:rPr>
        <w:t>Samuti</w:t>
      </w:r>
      <w:r w:rsidR="116CA36B" w:rsidRPr="7C84A48D">
        <w:rPr>
          <w:rFonts w:ascii="Times New Roman" w:eastAsia="Times New Roman" w:hAnsi="Times New Roman" w:cs="Times New Roman"/>
          <w:sz w:val="24"/>
          <w:szCs w:val="24"/>
        </w:rPr>
        <w:t xml:space="preserve"> üksikelamutes, kus rekonstrueerimise tulemusena asendatakse senine ahiküte soojuspumbaga, hoone CO</w:t>
      </w:r>
      <w:r w:rsidR="116CA36B" w:rsidRPr="7C84A48D">
        <w:rPr>
          <w:rFonts w:ascii="Times New Roman" w:eastAsia="Times New Roman" w:hAnsi="Times New Roman" w:cs="Times New Roman"/>
          <w:sz w:val="24"/>
          <w:szCs w:val="24"/>
          <w:vertAlign w:val="subscript"/>
        </w:rPr>
        <w:t>2</w:t>
      </w:r>
      <w:r w:rsidR="116CA36B" w:rsidRPr="7C84A48D">
        <w:rPr>
          <w:rFonts w:ascii="Times New Roman" w:eastAsia="Times New Roman" w:hAnsi="Times New Roman" w:cs="Times New Roman"/>
          <w:sz w:val="24"/>
          <w:szCs w:val="24"/>
        </w:rPr>
        <w:t xml:space="preserve"> heitkogused rekonstrueerimise tulemusena suurenevad</w:t>
      </w:r>
      <w:r w:rsidR="0658327C" w:rsidRPr="7C84A48D">
        <w:rPr>
          <w:rFonts w:ascii="Times New Roman" w:eastAsia="Times New Roman" w:hAnsi="Times New Roman" w:cs="Times New Roman"/>
          <w:sz w:val="24"/>
          <w:szCs w:val="24"/>
        </w:rPr>
        <w:t>,</w:t>
      </w:r>
      <w:r w:rsidR="116CA36B" w:rsidRPr="7C84A48D">
        <w:rPr>
          <w:rFonts w:ascii="Times New Roman" w:eastAsia="Times New Roman" w:hAnsi="Times New Roman" w:cs="Times New Roman"/>
          <w:sz w:val="24"/>
          <w:szCs w:val="24"/>
        </w:rPr>
        <w:t xml:space="preserve"> kuna senine heitevaba puitkütus asendatakse suure eriheitega elektriga. Lisanduvat elektrikasutust on </w:t>
      </w:r>
      <w:r w:rsidR="09EB1485" w:rsidRPr="7C84A48D">
        <w:rPr>
          <w:rFonts w:ascii="Times New Roman" w:eastAsia="Times New Roman" w:hAnsi="Times New Roman" w:cs="Times New Roman"/>
          <w:sz w:val="24"/>
          <w:szCs w:val="24"/>
        </w:rPr>
        <w:t>osadel hoonetel</w:t>
      </w:r>
      <w:r w:rsidR="116CA36B" w:rsidRPr="7C84A48D">
        <w:rPr>
          <w:rFonts w:ascii="Times New Roman" w:eastAsia="Times New Roman" w:hAnsi="Times New Roman" w:cs="Times New Roman"/>
          <w:sz w:val="24"/>
          <w:szCs w:val="24"/>
        </w:rPr>
        <w:t xml:space="preserve"> võimalik kompenseerida päikesepaneelide paigaldusega.</w:t>
      </w:r>
    </w:p>
    <w:p w14:paraId="6753B724" w14:textId="77777777" w:rsidR="0006784D" w:rsidRDefault="0006784D" w:rsidP="00872F3C">
      <w:pPr>
        <w:spacing w:after="0" w:line="240" w:lineRule="auto"/>
        <w:jc w:val="both"/>
        <w:rPr>
          <w:rFonts w:ascii="Calibri" w:eastAsia="Calibri" w:hAnsi="Calibri" w:cs="Calibri"/>
        </w:rPr>
      </w:pPr>
    </w:p>
    <w:p w14:paraId="24255821" w14:textId="30158D84" w:rsidR="7913B423" w:rsidRDefault="2A501CA1" w:rsidP="7C84A48D">
      <w:pPr>
        <w:pStyle w:val="paragraph"/>
        <w:spacing w:before="0" w:beforeAutospacing="0" w:after="0" w:afterAutospacing="0"/>
        <w:jc w:val="both"/>
      </w:pPr>
      <w:r>
        <w:t>Rekonstrueerimise mahu suurendamiseks on vaja arendada tehnoloogilisi lahendusi. Seda nii ehitustööde</w:t>
      </w:r>
      <w:r w:rsidR="603F9860">
        <w:t>l</w:t>
      </w:r>
      <w:r>
        <w:t xml:space="preserve"> kui ka ettevalmistööde</w:t>
      </w:r>
      <w:r w:rsidR="603F9860">
        <w:t>l</w:t>
      </w:r>
      <w:r>
        <w:t xml:space="preserve">. Eeldusel, et uusehitiste maht püsib samal tasemel, on kasutatavate tehnoloogiatega väga keeruline suurendada rekonstrueerimiste mahtu </w:t>
      </w:r>
      <w:r w:rsidR="603F9860">
        <w:t>viis</w:t>
      </w:r>
      <w:r>
        <w:t xml:space="preserve"> korda.</w:t>
      </w:r>
    </w:p>
    <w:p w14:paraId="790A8C6F" w14:textId="14BB426B" w:rsidR="08370C2C" w:rsidRDefault="08370C2C" w:rsidP="00E57547">
      <w:pPr>
        <w:pStyle w:val="paragraph"/>
        <w:spacing w:before="0" w:beforeAutospacing="0" w:after="0" w:afterAutospacing="0"/>
        <w:jc w:val="both"/>
        <w:rPr>
          <w:rStyle w:val="normaltextrun"/>
        </w:rPr>
      </w:pPr>
    </w:p>
    <w:p w14:paraId="19ABBA6A" w14:textId="3C3E5398" w:rsidR="14F6ABEB" w:rsidRPr="00DA632A" w:rsidRDefault="14F6ABEB" w:rsidP="00E57547">
      <w:pPr>
        <w:pStyle w:val="Vahedeta"/>
        <w:rPr>
          <w:rFonts w:ascii="Times New Roman" w:hAnsi="Times New Roman" w:cs="Times New Roman"/>
          <w:b/>
          <w:bCs/>
          <w:i/>
          <w:iCs/>
          <w:sz w:val="24"/>
          <w:szCs w:val="24"/>
        </w:rPr>
      </w:pPr>
      <w:r w:rsidRPr="00DA632A">
        <w:rPr>
          <w:rFonts w:ascii="Times New Roman" w:eastAsia="Arial" w:hAnsi="Times New Roman" w:cs="Times New Roman"/>
          <w:b/>
          <w:bCs/>
          <w:i/>
          <w:iCs/>
          <w:color w:val="000000" w:themeColor="text1"/>
          <w:sz w:val="24"/>
          <w:szCs w:val="24"/>
        </w:rPr>
        <w:t>Mõju elanike ja leibkondade majanduslikule olukorrale</w:t>
      </w:r>
    </w:p>
    <w:p w14:paraId="0613AEB6" w14:textId="35083F15" w:rsidR="77043E02" w:rsidRDefault="3989304B" w:rsidP="00E57547">
      <w:pPr>
        <w:pStyle w:val="paragraph"/>
        <w:spacing w:before="0" w:beforeAutospacing="0" w:after="0" w:afterAutospacing="0"/>
        <w:jc w:val="both"/>
        <w:rPr>
          <w:rStyle w:val="normaltextrun"/>
        </w:rPr>
      </w:pPr>
      <w:r w:rsidRPr="630ECEC8">
        <w:rPr>
          <w:rStyle w:val="normaltextrun"/>
        </w:rPr>
        <w:t>Küttehin</w:t>
      </w:r>
      <w:r w:rsidR="30986963" w:rsidRPr="630ECEC8">
        <w:rPr>
          <w:rStyle w:val="normaltextrun"/>
        </w:rPr>
        <w:t>nad</w:t>
      </w:r>
      <w:r w:rsidRPr="630ECEC8">
        <w:rPr>
          <w:rStyle w:val="normaltextrun"/>
        </w:rPr>
        <w:t xml:space="preserve"> langevad, mis on seletatav nii üleminekuga odavamatele tehnoloogiatele kui ka mõne tehnoloogia kulude vähenemisega. Majapidamiste renoveerimiskulude kasv </w:t>
      </w:r>
      <w:r w:rsidR="15EEF054" w:rsidRPr="630ECEC8">
        <w:rPr>
          <w:rStyle w:val="normaltextrun"/>
        </w:rPr>
        <w:t xml:space="preserve">tervikuna </w:t>
      </w:r>
      <w:r w:rsidRPr="630ECEC8">
        <w:rPr>
          <w:rStyle w:val="normaltextrun"/>
        </w:rPr>
        <w:t>on suurem kui küttekulude vähenemine ning majapidamiste ostujõud langeb. Siiski tuleb meeles pidada, et renoveerimine on vältimatu, kuna vanem hoonefond on amortiseerunud.</w:t>
      </w:r>
    </w:p>
    <w:p w14:paraId="38392F16" w14:textId="77777777" w:rsidR="00863EF9" w:rsidRDefault="00863EF9" w:rsidP="00872F3C">
      <w:pPr>
        <w:spacing w:after="0" w:line="240" w:lineRule="auto"/>
        <w:jc w:val="both"/>
        <w:rPr>
          <w:rFonts w:ascii="Times New Roman" w:eastAsia="Times New Roman" w:hAnsi="Times New Roman" w:cs="Times New Roman"/>
          <w:sz w:val="24"/>
          <w:szCs w:val="24"/>
        </w:rPr>
      </w:pPr>
    </w:p>
    <w:p w14:paraId="029276DF" w14:textId="6C3D85B0" w:rsidR="2C41AE4A" w:rsidRDefault="00512209" w:rsidP="00872F3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Praeguse</w:t>
      </w:r>
      <w:r w:rsidR="2C41AE4A" w:rsidRPr="50F2ED22">
        <w:rPr>
          <w:rFonts w:ascii="Times New Roman" w:eastAsia="Times New Roman" w:hAnsi="Times New Roman" w:cs="Times New Roman"/>
          <w:sz w:val="24"/>
          <w:szCs w:val="24"/>
        </w:rPr>
        <w:t xml:space="preserve"> hoonefondi täielikku rekonstrueerimist planeerides tuleb silmas pidada, et mingi osa leibkondi ei ole suutelised rekonstrueerimist </w:t>
      </w:r>
      <w:r w:rsidR="005007AA">
        <w:rPr>
          <w:rFonts w:ascii="Times New Roman" w:eastAsia="Times New Roman" w:hAnsi="Times New Roman" w:cs="Times New Roman"/>
          <w:sz w:val="24"/>
          <w:szCs w:val="24"/>
        </w:rPr>
        <w:t>rahastama</w:t>
      </w:r>
      <w:r w:rsidR="2C41AE4A" w:rsidRPr="50F2ED22">
        <w:rPr>
          <w:rFonts w:ascii="Times New Roman" w:eastAsia="Times New Roman" w:hAnsi="Times New Roman" w:cs="Times New Roman"/>
          <w:sz w:val="24"/>
          <w:szCs w:val="24"/>
        </w:rPr>
        <w:t xml:space="preserve">. Hoonete rekonstrueerimine nõuab ka toetusmeetmete olemasolul omaniku rahalist panust ja madalama sissetulekuga leibkonnad ei ole selleks võimelised. Majanduslikult ebakindlas olukorras olevad leibkonnad vajavad energiasäästumeetmetes osalemiseks </w:t>
      </w:r>
      <w:r w:rsidR="005007AA">
        <w:rPr>
          <w:rFonts w:ascii="Times New Roman" w:eastAsia="Times New Roman" w:hAnsi="Times New Roman" w:cs="Times New Roman"/>
          <w:sz w:val="24"/>
          <w:szCs w:val="24"/>
        </w:rPr>
        <w:t>lisa</w:t>
      </w:r>
      <w:r w:rsidR="2C41AE4A" w:rsidRPr="50F2ED22">
        <w:rPr>
          <w:rFonts w:ascii="Times New Roman" w:eastAsia="Times New Roman" w:hAnsi="Times New Roman" w:cs="Times New Roman"/>
          <w:sz w:val="24"/>
          <w:szCs w:val="24"/>
        </w:rPr>
        <w:t>toetusi.</w:t>
      </w:r>
    </w:p>
    <w:p w14:paraId="026574A2" w14:textId="48F4E2CA" w:rsidR="50F2ED22" w:rsidRDefault="50F2ED22" w:rsidP="00E57547">
      <w:pPr>
        <w:pStyle w:val="paragraph"/>
        <w:spacing w:before="0" w:beforeAutospacing="0" w:after="0" w:afterAutospacing="0"/>
        <w:jc w:val="both"/>
        <w:rPr>
          <w:rStyle w:val="normaltextrun"/>
        </w:rPr>
      </w:pPr>
    </w:p>
    <w:p w14:paraId="241B7F08" w14:textId="781A0BAC" w:rsidR="5EA4C933" w:rsidRDefault="5EA4C933" w:rsidP="00E57547">
      <w:pPr>
        <w:pStyle w:val="paragraph"/>
        <w:spacing w:before="0" w:beforeAutospacing="0" w:after="0" w:afterAutospacing="0"/>
        <w:jc w:val="both"/>
      </w:pPr>
      <w:r>
        <w:t xml:space="preserve">Hoonete ohutuse tagamiseks võimaldab rekonstrueerimine viia hooned vastavusse tänapäevaste ohutusnõuetega. Suure osa hoonefondi projekteerimisjärgne eluaeg on kas lõppenud või </w:t>
      </w:r>
      <w:r w:rsidR="00407BA7">
        <w:t xml:space="preserve">peagi </w:t>
      </w:r>
      <w:r>
        <w:t>lõppemas, mis</w:t>
      </w:r>
      <w:r w:rsidR="005007AA">
        <w:t>tõttu vajavad</w:t>
      </w:r>
      <w:r>
        <w:t xml:space="preserve"> kandekonstruktsioonid (n</w:t>
      </w:r>
      <w:r w:rsidR="005007AA">
        <w:t>t</w:t>
      </w:r>
      <w:r>
        <w:t xml:space="preserve"> rõdud</w:t>
      </w:r>
      <w:r w:rsidR="005007AA">
        <w:t>,</w:t>
      </w:r>
      <w:r>
        <w:t xml:space="preserve"> varikatused) remon</w:t>
      </w:r>
      <w:r w:rsidR="005007AA">
        <w:t>ti.</w:t>
      </w:r>
      <w:r w:rsidR="232C12A7" w:rsidRPr="50F2ED22">
        <w:t xml:space="preserve"> </w:t>
      </w:r>
      <w:r w:rsidR="232C12A7">
        <w:t xml:space="preserve">Lisaks konstruktsioonidele vajavad ohutuse </w:t>
      </w:r>
      <w:r w:rsidR="005007AA">
        <w:t>tagamiseks</w:t>
      </w:r>
      <w:r w:rsidR="232C12A7">
        <w:t xml:space="preserve"> uuendamist ka hoonete elektrisüsteemid ning vee- ja kanalisatsioonitorustikud. Hoonete rekonstrueerimisel tuleb pöörata tähelepanu ka </w:t>
      </w:r>
      <w:r w:rsidR="00407BA7">
        <w:t>hoone</w:t>
      </w:r>
      <w:r w:rsidR="232C12A7">
        <w:t xml:space="preserve"> tuleohutusele (tuletõkkeuksed, tehnosüsteemide läbiviigud, gaasiseadmete ohutus, paigaldatavate ventilatsioonisüsteemide seiskumine tulekahju olukorras jne). </w:t>
      </w:r>
      <w:r w:rsidR="00407BA7">
        <w:t>Hoonete renoveerimise t</w:t>
      </w:r>
      <w:r w:rsidR="232C12A7">
        <w:t>oetusmeetmetes peaksid kindlasti abikõlblikud olema hoone ohutuse tagamiseks vajalikud tööd. Näiteks tuletõkkeuste paigaldus, korterites asuvate ruumiõhust sõltuvate gaasiveesoojendite asendamine tsentraalse sooja vee süsteemiga, tuletohutuse tagamiseks vajalik automaatika.</w:t>
      </w:r>
    </w:p>
    <w:p w14:paraId="45DF679E" w14:textId="4CAA93C0" w:rsidR="50F2ED22" w:rsidRDefault="50F2ED22" w:rsidP="00E57547">
      <w:pPr>
        <w:pStyle w:val="paragraph"/>
        <w:spacing w:before="0" w:beforeAutospacing="0" w:after="0" w:afterAutospacing="0"/>
        <w:jc w:val="both"/>
        <w:rPr>
          <w:rStyle w:val="normaltextrun"/>
        </w:rPr>
      </w:pPr>
    </w:p>
    <w:p w14:paraId="249CBD31" w14:textId="297B522F" w:rsidR="2EDE49E3" w:rsidRDefault="534FB3B8" w:rsidP="7C84A48D">
      <w:pPr>
        <w:pStyle w:val="paragraph"/>
        <w:spacing w:before="0" w:beforeAutospacing="0" w:after="0" w:afterAutospacing="0"/>
        <w:jc w:val="both"/>
      </w:pPr>
      <w:r>
        <w:lastRenderedPageBreak/>
        <w:t xml:space="preserve">Regionaalse tasakaalu tagamiseks tuleb riiklike rekonstrueerimist toetavate meetmete puhul anda eelis väljaspool Tallinna regiooni asuvatele piirkondadele. Toetusmeetmete ühetaolisel turutingimuste jaotusel koonduvad toetused võimekamatesse piirkondadesse, mis võimendab veelgi piirkondade erinevat arengut. Arenguseire Keskuse koostatud </w:t>
      </w:r>
      <w:r w:rsidR="58FDCDB5">
        <w:t>Eesti regionaalse majanduse stsenaariumid</w:t>
      </w:r>
      <w:r w:rsidR="2CC70FC5" w:rsidRPr="00777FCC">
        <w:rPr>
          <w:vertAlign w:val="superscript"/>
        </w:rPr>
        <w:footnoteReference w:id="58"/>
      </w:r>
      <w:r>
        <w:t xml:space="preserve"> toovad välja, et regionaalse majanduse toimimiseks peavad piirkondades toimuma muutused ka elukeskkonnas – elamufondi rekonstrueerimine ja uuendamine ning kvaliteetsete kontoripindade kättesaadavus. Lisaks tuleks rakendada </w:t>
      </w:r>
      <w:r w:rsidR="7C6A9077">
        <w:t xml:space="preserve">muid </w:t>
      </w:r>
      <w:r>
        <w:t>meetmeid</w:t>
      </w:r>
      <w:r w:rsidR="29AE23DD">
        <w:t>,</w:t>
      </w:r>
      <w:r>
        <w:t xml:space="preserve"> nagu eluaseme soetamise ja rekonstrueerimislaenude riigipoolne garanteerimine väljaspool suuremaid linnu </w:t>
      </w:r>
      <w:r w:rsidR="29AE23DD">
        <w:t>ning</w:t>
      </w:r>
      <w:r>
        <w:t xml:space="preserve"> </w:t>
      </w:r>
      <w:proofErr w:type="spellStart"/>
      <w:r w:rsidR="7C6A9077">
        <w:t>KOV</w:t>
      </w:r>
      <w:r w:rsidR="1E77E325">
        <w:t>i</w:t>
      </w:r>
      <w:proofErr w:type="spellEnd"/>
      <w:r>
        <w:t xml:space="preserve"> tasandi suurem kaasamine hoonete rekonstrueerimist toetavates meetmetes.</w:t>
      </w:r>
    </w:p>
    <w:p w14:paraId="6EC3A2F6" w14:textId="5683E593" w:rsidR="08370C2C" w:rsidRDefault="08370C2C" w:rsidP="00E57547">
      <w:pPr>
        <w:pStyle w:val="paragraph"/>
        <w:spacing w:before="0" w:beforeAutospacing="0" w:after="0" w:afterAutospacing="0"/>
        <w:jc w:val="both"/>
      </w:pPr>
    </w:p>
    <w:p w14:paraId="3C36A167" w14:textId="4C0A698B" w:rsidR="08370C2C" w:rsidRDefault="0291556A" w:rsidP="00E57547">
      <w:pPr>
        <w:pStyle w:val="paragraph"/>
        <w:spacing w:before="0" w:beforeAutospacing="0" w:after="0" w:afterAutospacing="0"/>
        <w:jc w:val="both"/>
      </w:pPr>
      <w:r w:rsidRPr="00F3269F">
        <w:rPr>
          <w:b/>
          <w:bCs/>
          <w:u w:val="single"/>
        </w:rPr>
        <w:t>Mõju avaldav valdkond</w:t>
      </w:r>
      <w:r w:rsidR="5E0B330B" w:rsidRPr="00F3269F">
        <w:rPr>
          <w:b/>
          <w:u w:val="single"/>
        </w:rPr>
        <w:t xml:space="preserve"> IV:</w:t>
      </w:r>
      <w:r w:rsidR="5E0B330B">
        <w:t xml:space="preserve"> keskkonnasõbralik toidutootmine.</w:t>
      </w:r>
    </w:p>
    <w:p w14:paraId="355BF93B" w14:textId="77777777" w:rsidR="00DA632A" w:rsidRDefault="00DA632A" w:rsidP="00872F3C">
      <w:pPr>
        <w:spacing w:after="0" w:line="240" w:lineRule="auto"/>
        <w:jc w:val="both"/>
        <w:rPr>
          <w:rFonts w:ascii="Times New Roman" w:eastAsia="Times New Roman" w:hAnsi="Times New Roman" w:cs="Times New Roman"/>
          <w:b/>
          <w:bCs/>
          <w:sz w:val="24"/>
          <w:szCs w:val="24"/>
        </w:rPr>
      </w:pPr>
    </w:p>
    <w:p w14:paraId="0E2B4258" w14:textId="4B1FFD4A" w:rsidR="00DA632A" w:rsidRDefault="65F5E46D" w:rsidP="00872F3C">
      <w:pPr>
        <w:spacing w:after="0" w:line="240" w:lineRule="auto"/>
        <w:jc w:val="both"/>
        <w:rPr>
          <w:rFonts w:ascii="Times New Roman" w:eastAsia="Times New Roman" w:hAnsi="Times New Roman" w:cs="Times New Roman"/>
          <w:b/>
          <w:bCs/>
          <w:sz w:val="24"/>
          <w:szCs w:val="24"/>
        </w:rPr>
      </w:pPr>
      <w:r w:rsidRPr="61BF6358">
        <w:rPr>
          <w:rFonts w:ascii="Times New Roman" w:eastAsia="Times New Roman" w:hAnsi="Times New Roman" w:cs="Times New Roman"/>
          <w:b/>
          <w:bCs/>
          <w:sz w:val="24"/>
          <w:szCs w:val="24"/>
        </w:rPr>
        <w:t>Mõju elu- ja looduskeskkonnale</w:t>
      </w:r>
    </w:p>
    <w:p w14:paraId="2E1F5160" w14:textId="77777777" w:rsidR="00723196" w:rsidRDefault="00723196" w:rsidP="00872F3C">
      <w:pPr>
        <w:spacing w:after="0" w:line="240" w:lineRule="auto"/>
        <w:jc w:val="both"/>
        <w:rPr>
          <w:rFonts w:ascii="Times New Roman" w:eastAsia="Times New Roman" w:hAnsi="Times New Roman" w:cs="Times New Roman"/>
          <w:sz w:val="24"/>
          <w:szCs w:val="24"/>
        </w:rPr>
      </w:pPr>
    </w:p>
    <w:p w14:paraId="2C7AC86A" w14:textId="201CDBDC" w:rsidR="08370C2C" w:rsidRDefault="65F5E46D" w:rsidP="00872F3C">
      <w:pPr>
        <w:spacing w:after="0" w:line="240" w:lineRule="auto"/>
        <w:jc w:val="both"/>
        <w:rPr>
          <w:rFonts w:ascii="Times New Roman" w:eastAsia="Times New Roman" w:hAnsi="Times New Roman" w:cs="Times New Roman"/>
          <w:sz w:val="24"/>
          <w:szCs w:val="24"/>
        </w:rPr>
      </w:pPr>
      <w:r w:rsidRPr="61BF6358">
        <w:rPr>
          <w:rFonts w:ascii="Times New Roman" w:eastAsia="Times New Roman" w:hAnsi="Times New Roman" w:cs="Times New Roman"/>
          <w:sz w:val="24"/>
          <w:szCs w:val="24"/>
        </w:rPr>
        <w:t xml:space="preserve">Karjatamisega on võimalik vähendada mäletsejatelt pärit ammoniaagiheidet, sest suur osa uriini karbamiidist imendub pinnasesse, enne kui see lagundatakse ja ammoniaagina lendub. Karjatamise mõju veele sõltub karjatamise intensiivsusest. Ekstensiivne karjatamine negatiivset mõju veekogumitele ei avalda. </w:t>
      </w:r>
      <w:proofErr w:type="spellStart"/>
      <w:r w:rsidRPr="61BF6358">
        <w:rPr>
          <w:rFonts w:ascii="Times New Roman" w:eastAsia="Times New Roman" w:hAnsi="Times New Roman" w:cs="Times New Roman"/>
          <w:sz w:val="24"/>
          <w:szCs w:val="24"/>
        </w:rPr>
        <w:t>Ülekarjatamine</w:t>
      </w:r>
      <w:proofErr w:type="spellEnd"/>
      <w:r w:rsidRPr="61BF6358">
        <w:rPr>
          <w:rFonts w:ascii="Times New Roman" w:eastAsia="Times New Roman" w:hAnsi="Times New Roman" w:cs="Times New Roman"/>
          <w:sz w:val="24"/>
          <w:szCs w:val="24"/>
        </w:rPr>
        <w:t xml:space="preserve"> võib suurendada taimetoitainete leostumise riski.</w:t>
      </w:r>
    </w:p>
    <w:p w14:paraId="17A4E171" w14:textId="77777777" w:rsidR="00863EF9" w:rsidRDefault="00863EF9" w:rsidP="00872F3C">
      <w:pPr>
        <w:spacing w:after="0" w:line="240" w:lineRule="auto"/>
        <w:jc w:val="both"/>
        <w:rPr>
          <w:rFonts w:ascii="Times New Roman" w:eastAsia="Times New Roman" w:hAnsi="Times New Roman" w:cs="Times New Roman"/>
          <w:sz w:val="24"/>
          <w:szCs w:val="24"/>
        </w:rPr>
      </w:pPr>
    </w:p>
    <w:p w14:paraId="7E4312E0" w14:textId="7249F872" w:rsidR="08370C2C" w:rsidRDefault="65F5E46D" w:rsidP="00872F3C">
      <w:pPr>
        <w:spacing w:after="0" w:line="240" w:lineRule="auto"/>
        <w:jc w:val="both"/>
        <w:rPr>
          <w:rFonts w:ascii="Times New Roman" w:eastAsia="Times New Roman" w:hAnsi="Times New Roman" w:cs="Times New Roman"/>
          <w:sz w:val="24"/>
          <w:szCs w:val="24"/>
        </w:rPr>
      </w:pPr>
      <w:r w:rsidRPr="61BF6358">
        <w:rPr>
          <w:rFonts w:ascii="Times New Roman" w:eastAsia="Times New Roman" w:hAnsi="Times New Roman" w:cs="Times New Roman"/>
          <w:sz w:val="24"/>
          <w:szCs w:val="24"/>
        </w:rPr>
        <w:t>Loomi ekstensiivselt karjatades seotakse mulda enam orgaanilist süsinikku (</w:t>
      </w:r>
      <w:proofErr w:type="spellStart"/>
      <w:r w:rsidRPr="61BF6358">
        <w:rPr>
          <w:rFonts w:ascii="Times New Roman" w:eastAsia="Times New Roman" w:hAnsi="Times New Roman" w:cs="Times New Roman"/>
          <w:sz w:val="24"/>
          <w:szCs w:val="24"/>
        </w:rPr>
        <w:t>Corg</w:t>
      </w:r>
      <w:proofErr w:type="spellEnd"/>
      <w:r w:rsidRPr="61BF6358">
        <w:rPr>
          <w:rFonts w:ascii="Times New Roman" w:eastAsia="Times New Roman" w:hAnsi="Times New Roman" w:cs="Times New Roman"/>
          <w:sz w:val="24"/>
          <w:szCs w:val="24"/>
        </w:rPr>
        <w:t xml:space="preserve">), samuti paraneb nii maapealne kui </w:t>
      </w:r>
      <w:r w:rsidR="00194902">
        <w:rPr>
          <w:rFonts w:ascii="Times New Roman" w:eastAsia="Times New Roman" w:hAnsi="Times New Roman" w:cs="Times New Roman"/>
          <w:sz w:val="24"/>
          <w:szCs w:val="24"/>
        </w:rPr>
        <w:t xml:space="preserve">ka </w:t>
      </w:r>
      <w:r w:rsidRPr="61BF6358">
        <w:rPr>
          <w:rFonts w:ascii="Times New Roman" w:eastAsia="Times New Roman" w:hAnsi="Times New Roman" w:cs="Times New Roman"/>
          <w:sz w:val="24"/>
          <w:szCs w:val="24"/>
        </w:rPr>
        <w:t>mullasisene elurikkus. Lihaveiste portsjonkarjatamisel on välja arvutatud, et iga kilogrammi eluskaalu juurdekasvu kohta seotakse 2,4 kg süsinikku rohkem, kui seda atmosfääri paisatakse, ja mulda seotakse 14,7 kg ning õhku lendub umbes 6,3 kg lämmastikku hektari kohta</w:t>
      </w:r>
      <w:r w:rsidR="00AE3BB3">
        <w:rPr>
          <w:rStyle w:val="Allmrkuseviide"/>
          <w:rFonts w:ascii="Times New Roman" w:eastAsia="Times New Roman" w:hAnsi="Times New Roman" w:cs="Times New Roman"/>
          <w:sz w:val="24"/>
          <w:szCs w:val="24"/>
        </w:rPr>
        <w:footnoteReference w:id="59"/>
      </w:r>
      <w:r w:rsidR="00777FCC">
        <w:rPr>
          <w:rFonts w:ascii="Times New Roman" w:eastAsia="Times New Roman" w:hAnsi="Times New Roman" w:cs="Times New Roman"/>
          <w:sz w:val="24"/>
          <w:szCs w:val="24"/>
        </w:rPr>
        <w:t>.</w:t>
      </w:r>
      <w:r w:rsidRPr="61BF6358">
        <w:rPr>
          <w:rFonts w:ascii="Times New Roman" w:eastAsia="Times New Roman" w:hAnsi="Times New Roman" w:cs="Times New Roman"/>
          <w:sz w:val="24"/>
          <w:szCs w:val="24"/>
        </w:rPr>
        <w:t xml:space="preserve"> Piimaveiste kohta täpsemad arvutused puuduvad.</w:t>
      </w:r>
    </w:p>
    <w:p w14:paraId="62916732" w14:textId="77777777" w:rsidR="007F3D80" w:rsidRDefault="007F3D80" w:rsidP="00872F3C">
      <w:pPr>
        <w:spacing w:after="0" w:line="240" w:lineRule="auto"/>
        <w:jc w:val="both"/>
        <w:rPr>
          <w:rFonts w:ascii="Times New Roman" w:eastAsia="Times New Roman" w:hAnsi="Times New Roman" w:cs="Times New Roman"/>
          <w:sz w:val="24"/>
          <w:szCs w:val="24"/>
        </w:rPr>
      </w:pPr>
    </w:p>
    <w:p w14:paraId="2357AFE2" w14:textId="21F5684A" w:rsidR="08370C2C" w:rsidRDefault="65F5E46D" w:rsidP="00872F3C">
      <w:pPr>
        <w:spacing w:after="0" w:line="240" w:lineRule="auto"/>
        <w:jc w:val="both"/>
        <w:rPr>
          <w:rFonts w:ascii="Times New Roman" w:eastAsia="Times New Roman" w:hAnsi="Times New Roman" w:cs="Times New Roman"/>
          <w:sz w:val="24"/>
          <w:szCs w:val="24"/>
        </w:rPr>
      </w:pPr>
      <w:r w:rsidRPr="61BF6358">
        <w:rPr>
          <w:rFonts w:ascii="Times New Roman" w:eastAsia="Times New Roman" w:hAnsi="Times New Roman" w:cs="Times New Roman"/>
          <w:sz w:val="24"/>
          <w:szCs w:val="24"/>
        </w:rPr>
        <w:t xml:space="preserve">Karjatamine aitab säilitada rohumaid ning rohumaadega seotud ökosüsteemiteenuseid. Rohumaad panustavad nii elurikkuse kui ka kliimaeesmärkide täitmisesse, vee- ja mullakaitsesse, lisaks pakuvad rohumaad maastikulist mitmekesisust ja elupaika avamaaliikidele. Karjatamise teel säilivad meie pärandniidud ja teised väärtuslikud kooslused. Liigirikkad niidud seovad ka rohkem süsinikku. 2022. aastal sidus rohumaa maakategooria KHG bilansis </w:t>
      </w:r>
      <w:r w:rsidRPr="00241D69">
        <w:rPr>
          <w:rFonts w:ascii="Times New Roman" w:eastAsia="Times New Roman" w:hAnsi="Times New Roman" w:cs="Times New Roman"/>
          <w:sz w:val="24"/>
          <w:szCs w:val="24"/>
        </w:rPr>
        <w:t>172</w:t>
      </w:r>
      <w:r w:rsidRPr="00E57547">
        <w:rPr>
          <w:rFonts w:ascii="Times New Roman" w:eastAsia="Times New Roman" w:hAnsi="Times New Roman" w:cs="Times New Roman"/>
          <w:sz w:val="24"/>
          <w:szCs w:val="24"/>
        </w:rPr>
        <w:t xml:space="preserve"> </w:t>
      </w:r>
      <w:r w:rsidR="00194902" w:rsidRPr="00CB292B">
        <w:rPr>
          <w:rFonts w:ascii="Times New Roman" w:eastAsia="Times New Roman" w:hAnsi="Times New Roman" w:cs="Times New Roman"/>
          <w:sz w:val="24"/>
          <w:szCs w:val="24"/>
        </w:rPr>
        <w:t>000</w:t>
      </w:r>
      <w:r w:rsidR="4592EE90" w:rsidRPr="00E57547">
        <w:rPr>
          <w:rFonts w:ascii="Times New Roman" w:eastAsia="Times New Roman" w:hAnsi="Times New Roman" w:cs="Times New Roman"/>
          <w:sz w:val="24"/>
          <w:szCs w:val="24"/>
        </w:rPr>
        <w:t xml:space="preserve"> </w:t>
      </w:r>
      <w:r w:rsidRPr="00E57547">
        <w:rPr>
          <w:rFonts w:ascii="Times New Roman" w:eastAsia="Times New Roman" w:hAnsi="Times New Roman" w:cs="Times New Roman"/>
          <w:sz w:val="24"/>
          <w:szCs w:val="24"/>
        </w:rPr>
        <w:t>t</w:t>
      </w:r>
      <w:r w:rsidRPr="61BF6358">
        <w:rPr>
          <w:rFonts w:ascii="Times New Roman" w:eastAsia="Times New Roman" w:hAnsi="Times New Roman" w:cs="Times New Roman"/>
          <w:sz w:val="24"/>
          <w:szCs w:val="24"/>
        </w:rPr>
        <w:t xml:space="preserve"> CO₂ </w:t>
      </w:r>
      <w:proofErr w:type="spellStart"/>
      <w:r w:rsidRPr="61BF6358">
        <w:rPr>
          <w:rFonts w:ascii="Times New Roman" w:eastAsia="Times New Roman" w:hAnsi="Times New Roman" w:cs="Times New Roman"/>
          <w:sz w:val="24"/>
          <w:szCs w:val="24"/>
        </w:rPr>
        <w:t>ekv</w:t>
      </w:r>
      <w:proofErr w:type="spellEnd"/>
      <w:r w:rsidRPr="61BF6358">
        <w:rPr>
          <w:rFonts w:ascii="Times New Roman" w:eastAsia="Times New Roman" w:hAnsi="Times New Roman" w:cs="Times New Roman"/>
          <w:sz w:val="24"/>
          <w:szCs w:val="24"/>
        </w:rPr>
        <w:t xml:space="preserve">. Uuringu „Eesti niiduökosüsteemide roll kliimamuutuste leevendamisel“ (avaldamata) andmetel leiti, et hooldatud pärandniitudel seotakse mulda suurem kogus süsinikku kui hooldamata niitudel. Teatud mullatüübiga aladel seoti kõige rohkem süsinikku mulda just karjatamisel. Lisaks saame loomade kaudu </w:t>
      </w:r>
      <w:proofErr w:type="spellStart"/>
      <w:r w:rsidRPr="61BF6358">
        <w:rPr>
          <w:rFonts w:ascii="Times New Roman" w:eastAsia="Times New Roman" w:hAnsi="Times New Roman" w:cs="Times New Roman"/>
          <w:sz w:val="24"/>
          <w:szCs w:val="24"/>
        </w:rPr>
        <w:t>väärindada</w:t>
      </w:r>
      <w:proofErr w:type="spellEnd"/>
      <w:r w:rsidRPr="61BF6358">
        <w:rPr>
          <w:rFonts w:ascii="Times New Roman" w:eastAsia="Times New Roman" w:hAnsi="Times New Roman" w:cs="Times New Roman"/>
          <w:sz w:val="24"/>
          <w:szCs w:val="24"/>
        </w:rPr>
        <w:t xml:space="preserve"> kehvema kvaliteediga põllumajanduskultuure, mis inimtoiduks pigem ei sobi. Samuti vähendab karjatamisest </w:t>
      </w:r>
      <w:proofErr w:type="spellStart"/>
      <w:r w:rsidRPr="61BF6358">
        <w:rPr>
          <w:rFonts w:ascii="Times New Roman" w:eastAsia="Times New Roman" w:hAnsi="Times New Roman" w:cs="Times New Roman"/>
          <w:sz w:val="24"/>
          <w:szCs w:val="24"/>
        </w:rPr>
        <w:t>mahajääv</w:t>
      </w:r>
      <w:proofErr w:type="spellEnd"/>
      <w:r w:rsidRPr="61BF6358">
        <w:rPr>
          <w:rFonts w:ascii="Times New Roman" w:eastAsia="Times New Roman" w:hAnsi="Times New Roman" w:cs="Times New Roman"/>
          <w:sz w:val="24"/>
          <w:szCs w:val="24"/>
        </w:rPr>
        <w:t xml:space="preserve"> sõnnik vajadust mineraalväetiste kasutamise järele. Jääb ära ka niitmise ja niite kokku kogumiseks tehtav kütusekulu.</w:t>
      </w:r>
    </w:p>
    <w:p w14:paraId="10BDAB24" w14:textId="77777777" w:rsidR="007F3D80" w:rsidRDefault="007F3D80" w:rsidP="00872F3C">
      <w:pPr>
        <w:spacing w:after="0" w:line="240" w:lineRule="auto"/>
        <w:jc w:val="both"/>
        <w:rPr>
          <w:rFonts w:ascii="Times New Roman" w:eastAsia="Times New Roman" w:hAnsi="Times New Roman" w:cs="Times New Roman"/>
          <w:sz w:val="24"/>
          <w:szCs w:val="24"/>
        </w:rPr>
      </w:pPr>
    </w:p>
    <w:p w14:paraId="7134D6CD" w14:textId="6D6A3355" w:rsidR="08370C2C" w:rsidRDefault="65F5E46D" w:rsidP="00872F3C">
      <w:pPr>
        <w:spacing w:after="0" w:line="240" w:lineRule="auto"/>
        <w:jc w:val="both"/>
        <w:rPr>
          <w:rFonts w:ascii="Times New Roman" w:eastAsia="Times New Roman" w:hAnsi="Times New Roman" w:cs="Times New Roman"/>
          <w:sz w:val="24"/>
          <w:szCs w:val="24"/>
        </w:rPr>
      </w:pPr>
      <w:r w:rsidRPr="61BF6358">
        <w:rPr>
          <w:rFonts w:ascii="Times New Roman" w:eastAsia="Times New Roman" w:hAnsi="Times New Roman" w:cs="Times New Roman"/>
          <w:sz w:val="24"/>
          <w:szCs w:val="24"/>
        </w:rPr>
        <w:t>EL</w:t>
      </w:r>
      <w:r w:rsidR="00194902">
        <w:rPr>
          <w:rFonts w:ascii="Times New Roman" w:eastAsia="Times New Roman" w:hAnsi="Times New Roman" w:cs="Times New Roman"/>
          <w:sz w:val="24"/>
          <w:szCs w:val="24"/>
        </w:rPr>
        <w:t>i</w:t>
      </w:r>
      <w:r w:rsidRPr="61BF6358">
        <w:rPr>
          <w:rFonts w:ascii="Times New Roman" w:eastAsia="Times New Roman" w:hAnsi="Times New Roman" w:cs="Times New Roman"/>
          <w:sz w:val="24"/>
          <w:szCs w:val="24"/>
        </w:rPr>
        <w:t xml:space="preserve"> strateegias „Talust taldrikule“</w:t>
      </w:r>
      <w:r w:rsidRPr="67248A42">
        <w:rPr>
          <w:rStyle w:val="Allmrkuseviide"/>
          <w:rFonts w:ascii="Times New Roman" w:eastAsia="Times New Roman" w:hAnsi="Times New Roman" w:cs="Times New Roman"/>
          <w:sz w:val="24"/>
          <w:szCs w:val="24"/>
        </w:rPr>
        <w:footnoteReference w:id="60"/>
      </w:r>
      <w:r w:rsidRPr="61BF6358">
        <w:rPr>
          <w:rFonts w:ascii="Times New Roman" w:eastAsia="Times New Roman" w:hAnsi="Times New Roman" w:cs="Times New Roman"/>
          <w:sz w:val="24"/>
          <w:szCs w:val="24"/>
        </w:rPr>
        <w:t xml:space="preserve"> seati üheks eesmärgiks vähendada toitainete kadu 2030. aastaks vähemalt 50%, seeläbi väheneks ka vajadus väetiste järele vähemalt 20%. </w:t>
      </w:r>
      <w:proofErr w:type="spellStart"/>
      <w:r w:rsidRPr="61BF6358">
        <w:rPr>
          <w:rFonts w:ascii="Times New Roman" w:eastAsia="Times New Roman" w:hAnsi="Times New Roman" w:cs="Times New Roman"/>
          <w:sz w:val="24"/>
          <w:szCs w:val="24"/>
        </w:rPr>
        <w:t>Agrotehnoloogiad</w:t>
      </w:r>
      <w:proofErr w:type="spellEnd"/>
      <w:r w:rsidRPr="61BF6358">
        <w:rPr>
          <w:rFonts w:ascii="Times New Roman" w:eastAsia="Times New Roman" w:hAnsi="Times New Roman" w:cs="Times New Roman"/>
          <w:sz w:val="24"/>
          <w:szCs w:val="24"/>
        </w:rPr>
        <w:t>, mis aitavad väetis</w:t>
      </w:r>
      <w:r w:rsidR="00194902">
        <w:rPr>
          <w:rFonts w:ascii="Times New Roman" w:eastAsia="Times New Roman" w:hAnsi="Times New Roman" w:cs="Times New Roman"/>
          <w:sz w:val="24"/>
          <w:szCs w:val="24"/>
        </w:rPr>
        <w:t>i</w:t>
      </w:r>
      <w:r w:rsidRPr="61BF6358">
        <w:rPr>
          <w:rFonts w:ascii="Times New Roman" w:eastAsia="Times New Roman" w:hAnsi="Times New Roman" w:cs="Times New Roman"/>
          <w:sz w:val="24"/>
          <w:szCs w:val="24"/>
        </w:rPr>
        <w:t xml:space="preserve"> </w:t>
      </w:r>
      <w:proofErr w:type="spellStart"/>
      <w:r w:rsidRPr="61BF6358">
        <w:rPr>
          <w:rFonts w:ascii="Times New Roman" w:eastAsia="Times New Roman" w:hAnsi="Times New Roman" w:cs="Times New Roman"/>
          <w:sz w:val="24"/>
          <w:szCs w:val="24"/>
        </w:rPr>
        <w:t>sihitatumal</w:t>
      </w:r>
      <w:r w:rsidR="00194902">
        <w:rPr>
          <w:rFonts w:ascii="Times New Roman" w:eastAsia="Times New Roman" w:hAnsi="Times New Roman" w:cs="Times New Roman"/>
          <w:sz w:val="24"/>
          <w:szCs w:val="24"/>
        </w:rPr>
        <w:t>t</w:t>
      </w:r>
      <w:proofErr w:type="spellEnd"/>
      <w:r w:rsidRPr="61BF6358">
        <w:rPr>
          <w:rFonts w:ascii="Times New Roman" w:eastAsia="Times New Roman" w:hAnsi="Times New Roman" w:cs="Times New Roman"/>
          <w:sz w:val="24"/>
          <w:szCs w:val="24"/>
        </w:rPr>
        <w:t xml:space="preserve"> kasuta</w:t>
      </w:r>
      <w:r w:rsidR="00194902">
        <w:rPr>
          <w:rFonts w:ascii="Times New Roman" w:eastAsia="Times New Roman" w:hAnsi="Times New Roman" w:cs="Times New Roman"/>
          <w:sz w:val="24"/>
          <w:szCs w:val="24"/>
        </w:rPr>
        <w:t>da</w:t>
      </w:r>
      <w:r w:rsidR="00C35FDA">
        <w:rPr>
          <w:rFonts w:ascii="Times New Roman" w:eastAsia="Times New Roman" w:hAnsi="Times New Roman" w:cs="Times New Roman"/>
          <w:sz w:val="24"/>
          <w:szCs w:val="24"/>
        </w:rPr>
        <w:t>,</w:t>
      </w:r>
      <w:r w:rsidRPr="61BF6358">
        <w:rPr>
          <w:rFonts w:ascii="Times New Roman" w:eastAsia="Times New Roman" w:hAnsi="Times New Roman" w:cs="Times New Roman"/>
          <w:sz w:val="24"/>
          <w:szCs w:val="24"/>
        </w:rPr>
        <w:t xml:space="preserve"> nagu täppisväetamine, aitavad </w:t>
      </w:r>
      <w:r w:rsidR="00194902">
        <w:rPr>
          <w:rFonts w:ascii="Times New Roman" w:eastAsia="Times New Roman" w:hAnsi="Times New Roman" w:cs="Times New Roman"/>
          <w:sz w:val="24"/>
          <w:szCs w:val="24"/>
        </w:rPr>
        <w:t xml:space="preserve">ka </w:t>
      </w:r>
      <w:r w:rsidRPr="61BF6358">
        <w:rPr>
          <w:rFonts w:ascii="Times New Roman" w:eastAsia="Times New Roman" w:hAnsi="Times New Roman" w:cs="Times New Roman"/>
          <w:sz w:val="24"/>
          <w:szCs w:val="24"/>
        </w:rPr>
        <w:t>vähendada taimetoitainete vette leostumist, väetisetarve</w:t>
      </w:r>
      <w:r w:rsidR="00194902">
        <w:rPr>
          <w:rFonts w:ascii="Times New Roman" w:eastAsia="Times New Roman" w:hAnsi="Times New Roman" w:cs="Times New Roman"/>
          <w:sz w:val="24"/>
          <w:szCs w:val="24"/>
        </w:rPr>
        <w:t>t</w:t>
      </w:r>
      <w:r w:rsidRPr="61BF6358">
        <w:rPr>
          <w:rFonts w:ascii="Times New Roman" w:eastAsia="Times New Roman" w:hAnsi="Times New Roman" w:cs="Times New Roman"/>
          <w:sz w:val="24"/>
          <w:szCs w:val="24"/>
        </w:rPr>
        <w:t xml:space="preserve"> ning kokkuvõttes väheneb põllumajanduse koormus veekogumitele.</w:t>
      </w:r>
    </w:p>
    <w:p w14:paraId="7F9CC151" w14:textId="4FFC6229" w:rsidR="08370C2C" w:rsidRDefault="08370C2C" w:rsidP="00872F3C">
      <w:pPr>
        <w:spacing w:after="0" w:line="240" w:lineRule="auto"/>
        <w:rPr>
          <w:rFonts w:ascii="Times New Roman" w:eastAsia="Times New Roman" w:hAnsi="Times New Roman" w:cs="Times New Roman"/>
          <w:sz w:val="24"/>
          <w:szCs w:val="24"/>
        </w:rPr>
      </w:pPr>
    </w:p>
    <w:p w14:paraId="784F72F1" w14:textId="30752D04" w:rsidR="08370C2C" w:rsidRDefault="65F5E46D" w:rsidP="00872F3C">
      <w:pPr>
        <w:spacing w:after="0" w:line="240" w:lineRule="auto"/>
        <w:jc w:val="both"/>
        <w:rPr>
          <w:rFonts w:ascii="Times New Roman" w:eastAsia="Times New Roman" w:hAnsi="Times New Roman" w:cs="Times New Roman"/>
          <w:sz w:val="24"/>
          <w:szCs w:val="24"/>
        </w:rPr>
      </w:pPr>
      <w:r w:rsidRPr="61BF6358">
        <w:rPr>
          <w:rFonts w:ascii="Times New Roman" w:eastAsia="Times New Roman" w:hAnsi="Times New Roman" w:cs="Times New Roman"/>
          <w:sz w:val="24"/>
          <w:szCs w:val="24"/>
        </w:rPr>
        <w:lastRenderedPageBreak/>
        <w:t xml:space="preserve">Biometaani kasutuse hoogustamine võimaldab asendada fossiilkütuste kasutamist ning </w:t>
      </w:r>
      <w:r w:rsidR="00194902">
        <w:rPr>
          <w:rFonts w:ascii="Times New Roman" w:eastAsia="Times New Roman" w:hAnsi="Times New Roman" w:cs="Times New Roman"/>
          <w:sz w:val="24"/>
          <w:szCs w:val="24"/>
        </w:rPr>
        <w:t>selle</w:t>
      </w:r>
      <w:r w:rsidRPr="61BF6358">
        <w:rPr>
          <w:rFonts w:ascii="Times New Roman" w:eastAsia="Times New Roman" w:hAnsi="Times New Roman" w:cs="Times New Roman"/>
          <w:sz w:val="24"/>
          <w:szCs w:val="24"/>
        </w:rPr>
        <w:t xml:space="preserve"> laialdasema kasutusele võtmisega panustame kliimaeesmärkidesse ja puhtamasse keskkonda.</w:t>
      </w:r>
    </w:p>
    <w:p w14:paraId="0AC25B1D" w14:textId="08ABD44C" w:rsidR="08370C2C" w:rsidRDefault="65F5E46D" w:rsidP="00872F3C">
      <w:pPr>
        <w:spacing w:after="0" w:line="240" w:lineRule="auto"/>
        <w:jc w:val="both"/>
        <w:rPr>
          <w:rFonts w:ascii="Times New Roman" w:eastAsia="Times New Roman" w:hAnsi="Times New Roman" w:cs="Times New Roman"/>
          <w:sz w:val="24"/>
          <w:szCs w:val="24"/>
        </w:rPr>
      </w:pPr>
      <w:r w:rsidRPr="61BF6358">
        <w:rPr>
          <w:rFonts w:ascii="Times New Roman" w:eastAsia="Times New Roman" w:hAnsi="Times New Roman" w:cs="Times New Roman"/>
          <w:sz w:val="24"/>
          <w:szCs w:val="24"/>
        </w:rPr>
        <w:t xml:space="preserve">Biogaasi ja -metaani tootmine on põllumajandusettevõtetele kui peamise </w:t>
      </w:r>
      <w:proofErr w:type="spellStart"/>
      <w:r w:rsidRPr="61BF6358">
        <w:rPr>
          <w:rFonts w:ascii="Times New Roman" w:eastAsia="Times New Roman" w:hAnsi="Times New Roman" w:cs="Times New Roman"/>
          <w:sz w:val="24"/>
          <w:szCs w:val="24"/>
        </w:rPr>
        <w:t>biogaasi</w:t>
      </w:r>
      <w:proofErr w:type="spellEnd"/>
      <w:r w:rsidRPr="61BF6358">
        <w:rPr>
          <w:rFonts w:ascii="Times New Roman" w:eastAsia="Times New Roman" w:hAnsi="Times New Roman" w:cs="Times New Roman"/>
          <w:sz w:val="24"/>
          <w:szCs w:val="24"/>
        </w:rPr>
        <w:t xml:space="preserve"> tootmise sisendressursi pakkujale oluline tegevus, mis aitab vähendada KHG heitkogust nii põllumajandussektoris kui ka nendes sektorites, kus </w:t>
      </w:r>
      <w:proofErr w:type="spellStart"/>
      <w:r w:rsidRPr="61BF6358">
        <w:rPr>
          <w:rFonts w:ascii="Times New Roman" w:eastAsia="Times New Roman" w:hAnsi="Times New Roman" w:cs="Times New Roman"/>
          <w:sz w:val="24"/>
          <w:szCs w:val="24"/>
        </w:rPr>
        <w:t>biogaasi</w:t>
      </w:r>
      <w:proofErr w:type="spellEnd"/>
      <w:r w:rsidRPr="61BF6358">
        <w:rPr>
          <w:rFonts w:ascii="Times New Roman" w:eastAsia="Times New Roman" w:hAnsi="Times New Roman" w:cs="Times New Roman"/>
          <w:sz w:val="24"/>
          <w:szCs w:val="24"/>
        </w:rPr>
        <w:t xml:space="preserve"> kasutatakse, aga liikuda ka </w:t>
      </w:r>
      <w:r w:rsidR="00194902">
        <w:rPr>
          <w:rFonts w:ascii="Times New Roman" w:eastAsia="Times New Roman" w:hAnsi="Times New Roman" w:cs="Times New Roman"/>
          <w:sz w:val="24"/>
          <w:szCs w:val="24"/>
        </w:rPr>
        <w:t>suurema</w:t>
      </w:r>
      <w:r w:rsidRPr="61BF6358">
        <w:rPr>
          <w:rFonts w:ascii="Times New Roman" w:eastAsia="Times New Roman" w:hAnsi="Times New Roman" w:cs="Times New Roman"/>
          <w:sz w:val="24"/>
          <w:szCs w:val="24"/>
        </w:rPr>
        <w:t xml:space="preserve"> ringlussevõtu, tõhususe ja jätkusuutlikumate ärimudelite suunas. Samuti võimaldab see vähendada sõnniku käitlemisel tekkivat lõhnareostust. Biogaasi tootmisel tekkiv </w:t>
      </w:r>
      <w:proofErr w:type="spellStart"/>
      <w:r w:rsidRPr="61BF6358">
        <w:rPr>
          <w:rFonts w:ascii="Times New Roman" w:eastAsia="Times New Roman" w:hAnsi="Times New Roman" w:cs="Times New Roman"/>
          <w:sz w:val="24"/>
          <w:szCs w:val="24"/>
        </w:rPr>
        <w:t>kääritusjääk</w:t>
      </w:r>
      <w:proofErr w:type="spellEnd"/>
      <w:r w:rsidRPr="61BF6358">
        <w:rPr>
          <w:rFonts w:ascii="Times New Roman" w:eastAsia="Times New Roman" w:hAnsi="Times New Roman" w:cs="Times New Roman"/>
          <w:sz w:val="24"/>
          <w:szCs w:val="24"/>
        </w:rPr>
        <w:t xml:space="preserve"> (</w:t>
      </w:r>
      <w:proofErr w:type="spellStart"/>
      <w:r w:rsidRPr="61BF6358">
        <w:rPr>
          <w:rFonts w:ascii="Times New Roman" w:eastAsia="Times New Roman" w:hAnsi="Times New Roman" w:cs="Times New Roman"/>
          <w:sz w:val="24"/>
          <w:szCs w:val="24"/>
        </w:rPr>
        <w:t>digestaat</w:t>
      </w:r>
      <w:proofErr w:type="spellEnd"/>
      <w:r w:rsidRPr="61BF6358">
        <w:rPr>
          <w:rFonts w:ascii="Times New Roman" w:eastAsia="Times New Roman" w:hAnsi="Times New Roman" w:cs="Times New Roman"/>
          <w:sz w:val="24"/>
          <w:szCs w:val="24"/>
        </w:rPr>
        <w:t>) sisaldab taimetoitaineid ja tuleb ringmajanduse põhimõtetel väärtusliku orgaanilise väetisena tagasi mulda viia ning on seega kasutatav mineraalväetiste alternatiivina, aidates vähendada nende kasutuskoguseid.</w:t>
      </w:r>
    </w:p>
    <w:p w14:paraId="6FBC0CA4" w14:textId="77777777" w:rsidR="00863EF9" w:rsidRDefault="00863EF9" w:rsidP="00872F3C">
      <w:pPr>
        <w:spacing w:after="0" w:line="240" w:lineRule="auto"/>
        <w:jc w:val="both"/>
        <w:rPr>
          <w:rFonts w:ascii="Times New Roman" w:eastAsia="Times New Roman" w:hAnsi="Times New Roman" w:cs="Times New Roman"/>
          <w:sz w:val="24"/>
          <w:szCs w:val="24"/>
        </w:rPr>
      </w:pPr>
    </w:p>
    <w:p w14:paraId="545FCFC1" w14:textId="7ED944E3" w:rsidR="08370C2C" w:rsidRDefault="0B50163B" w:rsidP="00872F3C">
      <w:pPr>
        <w:spacing w:after="0" w:line="240" w:lineRule="auto"/>
        <w:jc w:val="both"/>
        <w:rPr>
          <w:rFonts w:ascii="Times New Roman" w:eastAsia="Times New Roman" w:hAnsi="Times New Roman" w:cs="Times New Roman"/>
          <w:sz w:val="24"/>
          <w:szCs w:val="24"/>
          <w:vertAlign w:val="superscript"/>
        </w:rPr>
      </w:pPr>
      <w:proofErr w:type="spellStart"/>
      <w:r w:rsidRPr="7C84A48D">
        <w:rPr>
          <w:rFonts w:ascii="Times New Roman" w:eastAsia="Times New Roman" w:hAnsi="Times New Roman" w:cs="Times New Roman"/>
          <w:sz w:val="24"/>
          <w:szCs w:val="24"/>
        </w:rPr>
        <w:t>Kääritusjääki</w:t>
      </w:r>
      <w:proofErr w:type="spellEnd"/>
      <w:r w:rsidRPr="7C84A48D">
        <w:rPr>
          <w:rFonts w:ascii="Times New Roman" w:eastAsia="Times New Roman" w:hAnsi="Times New Roman" w:cs="Times New Roman"/>
          <w:sz w:val="24"/>
          <w:szCs w:val="24"/>
        </w:rPr>
        <w:t xml:space="preserve"> saab kasutada sarnaselt töötlemata vedelsõnnikuga põldude väetamiseks. Sealjuures on </w:t>
      </w:r>
      <w:proofErr w:type="spellStart"/>
      <w:r w:rsidRPr="7C84A48D">
        <w:rPr>
          <w:rFonts w:ascii="Times New Roman" w:eastAsia="Times New Roman" w:hAnsi="Times New Roman" w:cs="Times New Roman"/>
          <w:sz w:val="24"/>
          <w:szCs w:val="24"/>
        </w:rPr>
        <w:t>digestaadil</w:t>
      </w:r>
      <w:proofErr w:type="spellEnd"/>
      <w:r w:rsidRPr="7C84A48D">
        <w:rPr>
          <w:rFonts w:ascii="Times New Roman" w:eastAsia="Times New Roman" w:hAnsi="Times New Roman" w:cs="Times New Roman"/>
          <w:sz w:val="24"/>
          <w:szCs w:val="24"/>
        </w:rPr>
        <w:t xml:space="preserve"> veidi teised omadused kui sõnnikul, nt </w:t>
      </w:r>
      <w:proofErr w:type="spellStart"/>
      <w:r w:rsidRPr="7C84A48D">
        <w:rPr>
          <w:rFonts w:ascii="Times New Roman" w:eastAsia="Times New Roman" w:hAnsi="Times New Roman" w:cs="Times New Roman"/>
          <w:sz w:val="24"/>
          <w:szCs w:val="24"/>
        </w:rPr>
        <w:t>digestaat</w:t>
      </w:r>
      <w:proofErr w:type="spellEnd"/>
      <w:r w:rsidRPr="7C84A48D">
        <w:rPr>
          <w:rFonts w:ascii="Times New Roman" w:eastAsia="Times New Roman" w:hAnsi="Times New Roman" w:cs="Times New Roman"/>
          <w:sz w:val="24"/>
          <w:szCs w:val="24"/>
        </w:rPr>
        <w:t xml:space="preserve"> on väiksema kuivaine sisaldusega, </w:t>
      </w:r>
      <w:proofErr w:type="spellStart"/>
      <w:r w:rsidRPr="7C84A48D">
        <w:rPr>
          <w:rFonts w:ascii="Times New Roman" w:eastAsia="Times New Roman" w:hAnsi="Times New Roman" w:cs="Times New Roman"/>
          <w:sz w:val="24"/>
          <w:szCs w:val="24"/>
        </w:rPr>
        <w:t>digestaadis</w:t>
      </w:r>
      <w:proofErr w:type="spellEnd"/>
      <w:r w:rsidRPr="7C84A48D">
        <w:rPr>
          <w:rFonts w:ascii="Times New Roman" w:eastAsia="Times New Roman" w:hAnsi="Times New Roman" w:cs="Times New Roman"/>
          <w:sz w:val="24"/>
          <w:szCs w:val="24"/>
        </w:rPr>
        <w:t xml:space="preserve"> on kõrgem taimedele kergesti omastatav ammooniumlämmastiku sisaldus jmt.</w:t>
      </w:r>
      <w:r w:rsidR="490A5D07" w:rsidRPr="7C84A48D">
        <w:rPr>
          <w:rFonts w:ascii="Times New Roman" w:eastAsia="Times New Roman" w:hAnsi="Times New Roman" w:cs="Times New Roman"/>
          <w:sz w:val="24"/>
          <w:szCs w:val="24"/>
        </w:rPr>
        <w:t xml:space="preserve"> </w:t>
      </w:r>
      <w:r w:rsidRPr="7C84A48D">
        <w:rPr>
          <w:rFonts w:ascii="Times New Roman" w:eastAsia="Times New Roman" w:hAnsi="Times New Roman" w:cs="Times New Roman"/>
          <w:sz w:val="24"/>
          <w:szCs w:val="24"/>
        </w:rPr>
        <w:t xml:space="preserve">Seega võib </w:t>
      </w:r>
      <w:proofErr w:type="spellStart"/>
      <w:r w:rsidRPr="7C84A48D">
        <w:rPr>
          <w:rFonts w:ascii="Times New Roman" w:eastAsia="Times New Roman" w:hAnsi="Times New Roman" w:cs="Times New Roman"/>
          <w:sz w:val="24"/>
          <w:szCs w:val="24"/>
        </w:rPr>
        <w:t>digestaat</w:t>
      </w:r>
      <w:proofErr w:type="spellEnd"/>
      <w:r w:rsidRPr="7C84A48D">
        <w:rPr>
          <w:rFonts w:ascii="Times New Roman" w:eastAsia="Times New Roman" w:hAnsi="Times New Roman" w:cs="Times New Roman"/>
          <w:sz w:val="24"/>
          <w:szCs w:val="24"/>
        </w:rPr>
        <w:t xml:space="preserve"> põhjustada suuremat ammoniaagiheidet ja toitainete kiiremat leostumist, selle vältimiseks tuleb järgida head põllumajandustava</w:t>
      </w:r>
      <w:r w:rsidRPr="4255BEB9">
        <w:rPr>
          <w:rFonts w:ascii="Times New Roman" w:eastAsia="Times New Roman" w:hAnsi="Times New Roman" w:cs="Times New Roman"/>
          <w:sz w:val="24"/>
          <w:szCs w:val="24"/>
        </w:rPr>
        <w:t>.</w:t>
      </w:r>
    </w:p>
    <w:p w14:paraId="4C1E15A5" w14:textId="52CDC1D5" w:rsidR="08370C2C" w:rsidRDefault="08370C2C" w:rsidP="00872F3C">
      <w:pPr>
        <w:spacing w:after="0" w:line="240" w:lineRule="auto"/>
        <w:jc w:val="both"/>
        <w:rPr>
          <w:rFonts w:ascii="Times New Roman" w:eastAsia="Times New Roman" w:hAnsi="Times New Roman" w:cs="Times New Roman"/>
          <w:sz w:val="24"/>
          <w:szCs w:val="24"/>
        </w:rPr>
      </w:pPr>
    </w:p>
    <w:p w14:paraId="3F4372F9" w14:textId="0008C689" w:rsidR="08370C2C" w:rsidRDefault="65F5E46D" w:rsidP="00872F3C">
      <w:pPr>
        <w:spacing w:after="0" w:line="240" w:lineRule="auto"/>
        <w:jc w:val="both"/>
        <w:rPr>
          <w:rFonts w:ascii="Times New Roman" w:eastAsia="Times New Roman" w:hAnsi="Times New Roman" w:cs="Times New Roman"/>
          <w:sz w:val="24"/>
          <w:szCs w:val="24"/>
        </w:rPr>
      </w:pPr>
      <w:r w:rsidRPr="61BF6358">
        <w:rPr>
          <w:rFonts w:ascii="Times New Roman" w:eastAsia="Times New Roman" w:hAnsi="Times New Roman" w:cs="Times New Roman"/>
          <w:sz w:val="24"/>
          <w:szCs w:val="24"/>
        </w:rPr>
        <w:t xml:space="preserve">Turvasmullad on oma omaduste poolest vähem viljakad ning vastuvõtlikumad ebasoodsatele ilmastikutingimustele, mistõttu ei saa pidada neid muldi teraviljakasvatuseks soodsateks. Samuti pärsib turvasmuldade kasutamist põllumajanduses nende aeglane soojenemine kevadel ja </w:t>
      </w:r>
      <w:r w:rsidR="00194902">
        <w:rPr>
          <w:rFonts w:ascii="Times New Roman" w:eastAsia="Times New Roman" w:hAnsi="Times New Roman" w:cs="Times New Roman"/>
          <w:sz w:val="24"/>
          <w:szCs w:val="24"/>
        </w:rPr>
        <w:t>väike</w:t>
      </w:r>
      <w:r w:rsidRPr="61BF6358">
        <w:rPr>
          <w:rFonts w:ascii="Times New Roman" w:eastAsia="Times New Roman" w:hAnsi="Times New Roman" w:cs="Times New Roman"/>
          <w:sz w:val="24"/>
          <w:szCs w:val="24"/>
        </w:rPr>
        <w:t xml:space="preserve"> fosfori (P) sisaldus, mis raskendab ka teiste toiteelementide omastamist. Seetõttu võiks olla turvasmuldadele püsirohumaa rajamise võimalus heaks lahenduseks nii tootja kui ka mullakaitse seisukohast. Maaharimisel turvasmulla süsinikusisaldus väheneb, sest süsinik lendub mullast CO</w:t>
      </w:r>
      <w:r w:rsidRPr="61BF6358">
        <w:rPr>
          <w:rFonts w:ascii="Times New Roman" w:eastAsia="Times New Roman" w:hAnsi="Times New Roman" w:cs="Times New Roman"/>
          <w:sz w:val="24"/>
          <w:szCs w:val="24"/>
          <w:vertAlign w:val="subscript"/>
        </w:rPr>
        <w:t>2</w:t>
      </w:r>
      <w:r w:rsidR="007F3D80">
        <w:rPr>
          <w:rFonts w:ascii="Times New Roman" w:eastAsia="Times New Roman" w:hAnsi="Times New Roman" w:cs="Times New Roman"/>
          <w:sz w:val="24"/>
          <w:szCs w:val="24"/>
        </w:rPr>
        <w:t>-n</w:t>
      </w:r>
      <w:r w:rsidRPr="61BF6358">
        <w:rPr>
          <w:rFonts w:ascii="Times New Roman" w:eastAsia="Times New Roman" w:hAnsi="Times New Roman" w:cs="Times New Roman"/>
          <w:sz w:val="24"/>
          <w:szCs w:val="24"/>
        </w:rPr>
        <w:t>a ning ajapikku haritud turvasmuld mineraliseerub. Selline maa kaotab mullaviljakuses ja suureneb kasvuhoonegaaside, eelkõige CO</w:t>
      </w:r>
      <w:r w:rsidRPr="61BF6358">
        <w:rPr>
          <w:rFonts w:ascii="Times New Roman" w:eastAsia="Times New Roman" w:hAnsi="Times New Roman" w:cs="Times New Roman"/>
          <w:sz w:val="24"/>
          <w:szCs w:val="24"/>
          <w:vertAlign w:val="subscript"/>
        </w:rPr>
        <w:t>2</w:t>
      </w:r>
      <w:r w:rsidRPr="61BF6358">
        <w:rPr>
          <w:rFonts w:ascii="Times New Roman" w:eastAsia="Times New Roman" w:hAnsi="Times New Roman" w:cs="Times New Roman"/>
          <w:sz w:val="24"/>
          <w:szCs w:val="24"/>
        </w:rPr>
        <w:t xml:space="preserve"> emissioon. Kuivendatud turvasmuldadel põllumaa viimist püsirohumaaks saab lugeda otseselt mullakaitsesse </w:t>
      </w:r>
      <w:proofErr w:type="spellStart"/>
      <w:r w:rsidRPr="61BF6358">
        <w:rPr>
          <w:rFonts w:ascii="Times New Roman" w:eastAsia="Times New Roman" w:hAnsi="Times New Roman" w:cs="Times New Roman"/>
          <w:sz w:val="24"/>
          <w:szCs w:val="24"/>
        </w:rPr>
        <w:t>panustajaks</w:t>
      </w:r>
      <w:proofErr w:type="spellEnd"/>
      <w:r w:rsidRPr="61BF6358">
        <w:rPr>
          <w:rFonts w:ascii="Times New Roman" w:eastAsia="Times New Roman" w:hAnsi="Times New Roman" w:cs="Times New Roman"/>
          <w:sz w:val="24"/>
          <w:szCs w:val="24"/>
        </w:rPr>
        <w:t xml:space="preserve">. METK uuring näitas, et turvasmullaga püsirohumaade </w:t>
      </w:r>
      <w:proofErr w:type="spellStart"/>
      <w:r w:rsidRPr="61BF6358">
        <w:rPr>
          <w:rFonts w:ascii="Times New Roman" w:eastAsia="Times New Roman" w:hAnsi="Times New Roman" w:cs="Times New Roman"/>
          <w:sz w:val="24"/>
          <w:szCs w:val="24"/>
        </w:rPr>
        <w:t>Corg</w:t>
      </w:r>
      <w:proofErr w:type="spellEnd"/>
      <w:r w:rsidRPr="61BF6358">
        <w:rPr>
          <w:rFonts w:ascii="Times New Roman" w:eastAsia="Times New Roman" w:hAnsi="Times New Roman" w:cs="Times New Roman"/>
          <w:sz w:val="24"/>
          <w:szCs w:val="24"/>
        </w:rPr>
        <w:t xml:space="preserve"> väheneb põllukultuuride viljelemisega võrreldes oluliselt vähem, aastas 0,9 t/ha (põllukultuuride puhul -6,6 t/ha/a). Püsirohumaid majandatakse üldiselt ekstensiivsemalt kui põllumaad, maid haritakse harvem ja väetiste ning taimekaitsevahendite kasutus on väiksem. Seega püsirohumaade osakaalu kasvamisel väheneb surve ka veekeskkonnale.</w:t>
      </w:r>
    </w:p>
    <w:p w14:paraId="7360141E" w14:textId="2B5BE80F" w:rsidR="08370C2C" w:rsidRDefault="08370C2C" w:rsidP="00872F3C">
      <w:pPr>
        <w:spacing w:after="0" w:line="240" w:lineRule="auto"/>
        <w:jc w:val="both"/>
        <w:rPr>
          <w:rFonts w:ascii="Times New Roman" w:eastAsia="Times New Roman" w:hAnsi="Times New Roman" w:cs="Times New Roman"/>
          <w:sz w:val="24"/>
          <w:szCs w:val="24"/>
        </w:rPr>
      </w:pPr>
    </w:p>
    <w:p w14:paraId="2F0BBAD7" w14:textId="227FE9A4" w:rsidR="08370C2C" w:rsidRDefault="0B50163B" w:rsidP="00872F3C">
      <w:pPr>
        <w:spacing w:after="0" w:line="240" w:lineRule="auto"/>
        <w:jc w:val="both"/>
        <w:rPr>
          <w:rFonts w:ascii="Times New Roman" w:eastAsia="Times New Roman" w:hAnsi="Times New Roman" w:cs="Times New Roman"/>
          <w:sz w:val="24"/>
          <w:szCs w:val="24"/>
        </w:rPr>
      </w:pPr>
      <w:r w:rsidRPr="7C84A48D">
        <w:rPr>
          <w:rFonts w:ascii="Times New Roman" w:eastAsia="Times New Roman" w:hAnsi="Times New Roman" w:cs="Times New Roman"/>
          <w:sz w:val="24"/>
          <w:szCs w:val="24"/>
        </w:rPr>
        <w:t xml:space="preserve">Vähesel määral põllumajandusmaa arvelt </w:t>
      </w:r>
      <w:proofErr w:type="spellStart"/>
      <w:r w:rsidRPr="7C84A48D">
        <w:rPr>
          <w:rFonts w:ascii="Times New Roman" w:eastAsia="Times New Roman" w:hAnsi="Times New Roman" w:cs="Times New Roman"/>
          <w:sz w:val="24"/>
          <w:szCs w:val="24"/>
        </w:rPr>
        <w:t>metsamaa</w:t>
      </w:r>
      <w:proofErr w:type="spellEnd"/>
      <w:r w:rsidRPr="7C84A48D">
        <w:rPr>
          <w:rFonts w:ascii="Times New Roman" w:eastAsia="Times New Roman" w:hAnsi="Times New Roman" w:cs="Times New Roman"/>
          <w:sz w:val="24"/>
          <w:szCs w:val="24"/>
        </w:rPr>
        <w:t xml:space="preserve"> suurendamine (metsastamine) on vee- ja mullakeskkonnaseisundile soodne, kuna metsamaal ei tohi kasutada väetisi ning maad ei harita. Lisaks toovad </w:t>
      </w:r>
      <w:proofErr w:type="spellStart"/>
      <w:r w:rsidRPr="7C84A48D">
        <w:rPr>
          <w:rFonts w:ascii="Times New Roman" w:eastAsia="Times New Roman" w:hAnsi="Times New Roman" w:cs="Times New Roman"/>
          <w:sz w:val="24"/>
          <w:szCs w:val="24"/>
        </w:rPr>
        <w:t>sügavajuurelised</w:t>
      </w:r>
      <w:proofErr w:type="spellEnd"/>
      <w:r w:rsidRPr="7C84A48D">
        <w:rPr>
          <w:rFonts w:ascii="Times New Roman" w:eastAsia="Times New Roman" w:hAnsi="Times New Roman" w:cs="Times New Roman"/>
          <w:sz w:val="24"/>
          <w:szCs w:val="24"/>
        </w:rPr>
        <w:t xml:space="preserve"> puud mulla sügavamatest horisontidest üles toitaineid.</w:t>
      </w:r>
      <w:r w:rsidR="5B8FEB9B" w:rsidRPr="4255BEB9">
        <w:rPr>
          <w:rFonts w:ascii="Times New Roman" w:eastAsia="Times New Roman" w:hAnsi="Times New Roman" w:cs="Times New Roman"/>
          <w:sz w:val="24"/>
          <w:szCs w:val="24"/>
        </w:rPr>
        <w:t xml:space="preserve"> </w:t>
      </w:r>
      <w:r w:rsidRPr="7C84A48D">
        <w:rPr>
          <w:rFonts w:ascii="Times New Roman" w:eastAsia="Times New Roman" w:hAnsi="Times New Roman" w:cs="Times New Roman"/>
          <w:sz w:val="24"/>
          <w:szCs w:val="24"/>
        </w:rPr>
        <w:t xml:space="preserve">Kuna põllumajandusmaa pindala on pea kaks korda väiksem kui </w:t>
      </w:r>
      <w:proofErr w:type="spellStart"/>
      <w:r w:rsidRPr="7C84A48D">
        <w:rPr>
          <w:rFonts w:ascii="Times New Roman" w:eastAsia="Times New Roman" w:hAnsi="Times New Roman" w:cs="Times New Roman"/>
          <w:sz w:val="24"/>
          <w:szCs w:val="24"/>
        </w:rPr>
        <w:t>metsamaa</w:t>
      </w:r>
      <w:proofErr w:type="spellEnd"/>
      <w:r w:rsidRPr="7C84A48D">
        <w:rPr>
          <w:rFonts w:ascii="Times New Roman" w:eastAsia="Times New Roman" w:hAnsi="Times New Roman" w:cs="Times New Roman"/>
          <w:sz w:val="24"/>
          <w:szCs w:val="24"/>
        </w:rPr>
        <w:t xml:space="preserve"> pindala, tuleksid metsastamiseks kõne alla üksnes väikses mahus alad, mis on põllumajanduslikuks tootmiseks ebasoodsad (sh </w:t>
      </w:r>
      <w:proofErr w:type="spellStart"/>
      <w:r w:rsidRPr="7C84A48D">
        <w:rPr>
          <w:rFonts w:ascii="Times New Roman" w:eastAsia="Times New Roman" w:hAnsi="Times New Roman" w:cs="Times New Roman"/>
          <w:sz w:val="24"/>
          <w:szCs w:val="24"/>
        </w:rPr>
        <w:t>mullastikuliselt</w:t>
      </w:r>
      <w:proofErr w:type="spellEnd"/>
      <w:r w:rsidRPr="7C84A48D">
        <w:rPr>
          <w:rFonts w:ascii="Times New Roman" w:eastAsia="Times New Roman" w:hAnsi="Times New Roman" w:cs="Times New Roman"/>
          <w:sz w:val="24"/>
          <w:szCs w:val="24"/>
        </w:rPr>
        <w:t>) ning kus selline maakasutuse muutus avaldab elurikkusele ja maastikule positiivset mõju.</w:t>
      </w:r>
    </w:p>
    <w:p w14:paraId="30C99AB1" w14:textId="1A88DF9D" w:rsidR="08370C2C" w:rsidRDefault="08370C2C" w:rsidP="00872F3C">
      <w:pPr>
        <w:spacing w:after="0" w:line="240" w:lineRule="auto"/>
        <w:jc w:val="both"/>
        <w:rPr>
          <w:rFonts w:ascii="Times New Roman" w:eastAsia="Times New Roman" w:hAnsi="Times New Roman" w:cs="Times New Roman"/>
          <w:sz w:val="24"/>
          <w:szCs w:val="24"/>
        </w:rPr>
      </w:pPr>
    </w:p>
    <w:p w14:paraId="0A616F8B" w14:textId="45512023" w:rsidR="08370C2C" w:rsidRDefault="65F5E46D" w:rsidP="00872F3C">
      <w:pPr>
        <w:spacing w:after="0" w:line="240" w:lineRule="auto"/>
        <w:jc w:val="both"/>
        <w:rPr>
          <w:rFonts w:ascii="Times New Roman" w:eastAsia="Times New Roman" w:hAnsi="Times New Roman" w:cs="Times New Roman"/>
          <w:sz w:val="24"/>
          <w:szCs w:val="24"/>
        </w:rPr>
      </w:pPr>
      <w:r w:rsidRPr="61BF6358">
        <w:rPr>
          <w:rFonts w:ascii="Times New Roman" w:eastAsia="Times New Roman" w:hAnsi="Times New Roman" w:cs="Times New Roman"/>
          <w:sz w:val="24"/>
          <w:szCs w:val="24"/>
        </w:rPr>
        <w:t xml:space="preserve">Märgalaviljeluse mõju veele sõltub, milline on viljelusviis ning kas kasutatakse väetisi. Eeldatavalt on väetisekogused siiski oluliselt väiksemad kui tavapõllumajanduses ja seega toitainete koormus veekogumitele väheneb. Kuna turbamaa veetaseme tõstmisel süsinikku seotakse ja ladustatakse, võib meedet lugeda ka otseselt mullakaitsesse </w:t>
      </w:r>
      <w:proofErr w:type="spellStart"/>
      <w:r w:rsidRPr="61BF6358">
        <w:rPr>
          <w:rFonts w:ascii="Times New Roman" w:eastAsia="Times New Roman" w:hAnsi="Times New Roman" w:cs="Times New Roman"/>
          <w:sz w:val="24"/>
          <w:szCs w:val="24"/>
        </w:rPr>
        <w:t>panustajaks</w:t>
      </w:r>
      <w:proofErr w:type="spellEnd"/>
      <w:r w:rsidRPr="61BF6358">
        <w:rPr>
          <w:rFonts w:ascii="Times New Roman" w:eastAsia="Times New Roman" w:hAnsi="Times New Roman" w:cs="Times New Roman"/>
          <w:sz w:val="24"/>
          <w:szCs w:val="24"/>
        </w:rPr>
        <w:t>.</w:t>
      </w:r>
    </w:p>
    <w:p w14:paraId="46D66CB7" w14:textId="77777777" w:rsidR="007F3D80" w:rsidRDefault="007F3D80" w:rsidP="00872F3C">
      <w:pPr>
        <w:spacing w:after="0" w:line="240" w:lineRule="auto"/>
        <w:jc w:val="both"/>
        <w:rPr>
          <w:rFonts w:ascii="Times New Roman" w:eastAsia="Times New Roman" w:hAnsi="Times New Roman" w:cs="Times New Roman"/>
          <w:sz w:val="24"/>
          <w:szCs w:val="24"/>
        </w:rPr>
      </w:pPr>
    </w:p>
    <w:p w14:paraId="0A10090C" w14:textId="318FA472" w:rsidR="08370C2C" w:rsidRDefault="0B50163B" w:rsidP="00872F3C">
      <w:pPr>
        <w:spacing w:after="0" w:line="240" w:lineRule="auto"/>
        <w:jc w:val="both"/>
        <w:rPr>
          <w:rFonts w:ascii="Times New Roman" w:eastAsia="Times New Roman" w:hAnsi="Times New Roman" w:cs="Times New Roman"/>
          <w:sz w:val="24"/>
          <w:szCs w:val="24"/>
        </w:rPr>
      </w:pPr>
      <w:r w:rsidRPr="7C84A48D">
        <w:rPr>
          <w:rFonts w:ascii="Times New Roman" w:eastAsia="Times New Roman" w:hAnsi="Times New Roman" w:cs="Times New Roman"/>
          <w:sz w:val="24"/>
          <w:szCs w:val="24"/>
        </w:rPr>
        <w:t xml:space="preserve">Märgalaviljeluses pole häid praktilisi näiteid. Eelduste kohaselt võiks pilliroo, hundinuiade, tarnade ja musta lepa kasvatus saada turu leidmisel mõnele tootjale pigem nišitegevuseks kui suurtootmiseks. Kui märgaladeks muuta looduslikud rohumaad, mis ei ole olnud enne põllumajanduslikus kasutuses, on vähe tõenäoline, et neid hakatakse kasutama karjatamiseks või heina tegemiseks. Enne alade märjutamist on aga väga oluline uurida, kuidas taastatud </w:t>
      </w:r>
      <w:r w:rsidRPr="7C84A48D">
        <w:rPr>
          <w:rFonts w:ascii="Times New Roman" w:eastAsia="Times New Roman" w:hAnsi="Times New Roman" w:cs="Times New Roman"/>
          <w:sz w:val="24"/>
          <w:szCs w:val="24"/>
        </w:rPr>
        <w:lastRenderedPageBreak/>
        <w:t>märgala mõjutab ümbruskaudset veerežiimi, lisaks ei ole täpselt teada, kui suured kulutused tuleb alade taastamiseks teha.</w:t>
      </w:r>
    </w:p>
    <w:p w14:paraId="5F18F56A" w14:textId="6EA472D7" w:rsidR="08370C2C" w:rsidRDefault="08370C2C" w:rsidP="00872F3C">
      <w:pPr>
        <w:spacing w:after="0" w:line="240" w:lineRule="auto"/>
        <w:jc w:val="both"/>
        <w:rPr>
          <w:rFonts w:ascii="Times New Roman" w:eastAsia="Times New Roman" w:hAnsi="Times New Roman" w:cs="Times New Roman"/>
          <w:sz w:val="24"/>
          <w:szCs w:val="24"/>
        </w:rPr>
      </w:pPr>
    </w:p>
    <w:p w14:paraId="0EB993F4" w14:textId="7471378A" w:rsidR="00DA632A" w:rsidRDefault="4E644711" w:rsidP="00872F3C">
      <w:pPr>
        <w:spacing w:after="0" w:line="240" w:lineRule="auto"/>
        <w:jc w:val="both"/>
        <w:rPr>
          <w:rFonts w:ascii="Times New Roman" w:eastAsia="Times New Roman" w:hAnsi="Times New Roman" w:cs="Times New Roman"/>
          <w:b/>
          <w:bCs/>
          <w:sz w:val="24"/>
          <w:szCs w:val="24"/>
        </w:rPr>
      </w:pPr>
      <w:r w:rsidRPr="7B66A4DA">
        <w:rPr>
          <w:rFonts w:ascii="Times New Roman" w:eastAsia="Times New Roman" w:hAnsi="Times New Roman" w:cs="Times New Roman"/>
          <w:b/>
          <w:bCs/>
          <w:sz w:val="24"/>
          <w:szCs w:val="24"/>
        </w:rPr>
        <w:t>Mõju ettevõtjate tegevusele ja majandusele</w:t>
      </w:r>
    </w:p>
    <w:p w14:paraId="40BDC128" w14:textId="77777777" w:rsidR="00723196" w:rsidRDefault="00723196" w:rsidP="00872F3C">
      <w:pPr>
        <w:spacing w:after="0" w:line="240" w:lineRule="auto"/>
        <w:jc w:val="both"/>
        <w:rPr>
          <w:rFonts w:ascii="Times New Roman" w:eastAsia="Times New Roman" w:hAnsi="Times New Roman" w:cs="Times New Roman"/>
          <w:sz w:val="24"/>
          <w:szCs w:val="24"/>
        </w:rPr>
      </w:pPr>
    </w:p>
    <w:p w14:paraId="1A2289DB" w14:textId="2FCE0C46" w:rsidR="08370C2C" w:rsidRDefault="65F5E46D" w:rsidP="00872F3C">
      <w:pPr>
        <w:spacing w:after="0" w:line="240" w:lineRule="auto"/>
        <w:jc w:val="both"/>
        <w:rPr>
          <w:rFonts w:ascii="Times New Roman" w:eastAsia="Times New Roman" w:hAnsi="Times New Roman" w:cs="Times New Roman"/>
          <w:sz w:val="24"/>
          <w:szCs w:val="24"/>
        </w:rPr>
      </w:pPr>
      <w:r w:rsidRPr="61BF6358">
        <w:rPr>
          <w:rFonts w:ascii="Times New Roman" w:eastAsia="Times New Roman" w:hAnsi="Times New Roman" w:cs="Times New Roman"/>
          <w:sz w:val="24"/>
          <w:szCs w:val="24"/>
        </w:rPr>
        <w:t>Mõju hindamisel ettevõtjate tegevusele ja majandusele tuleb lähtuda asjaolust, et põllumajandussektori meetmed on seotud looduslike protsessidega, mille mõju potentsiaal sõltub paljudest faktoritest. KHG heite vähenemise potentsiaal võib osutuda oodatust suuremaks või väiksemaks ja ajas muutuda. Lisaks sellele arvestati sellega, et põllumajanduse areng sõltub tehnoloogia arengust, sh energeetika</w:t>
      </w:r>
      <w:r w:rsidR="00B22F5A">
        <w:rPr>
          <w:rFonts w:ascii="Times New Roman" w:eastAsia="Times New Roman" w:hAnsi="Times New Roman" w:cs="Times New Roman"/>
          <w:sz w:val="24"/>
          <w:szCs w:val="24"/>
        </w:rPr>
        <w:t>-</w:t>
      </w:r>
      <w:r w:rsidRPr="61BF6358">
        <w:rPr>
          <w:rFonts w:ascii="Times New Roman" w:eastAsia="Times New Roman" w:hAnsi="Times New Roman" w:cs="Times New Roman"/>
          <w:sz w:val="24"/>
          <w:szCs w:val="24"/>
        </w:rPr>
        <w:t xml:space="preserve"> ja transpordisektoris. Põllumajandussektori tootmisprotsesside </w:t>
      </w:r>
      <w:proofErr w:type="spellStart"/>
      <w:r w:rsidRPr="61BF6358">
        <w:rPr>
          <w:rFonts w:ascii="Times New Roman" w:eastAsia="Times New Roman" w:hAnsi="Times New Roman" w:cs="Times New Roman"/>
          <w:sz w:val="24"/>
          <w:szCs w:val="24"/>
        </w:rPr>
        <w:t>multidistsiplinaarsus</w:t>
      </w:r>
      <w:proofErr w:type="spellEnd"/>
      <w:r w:rsidRPr="61BF6358">
        <w:rPr>
          <w:rFonts w:ascii="Times New Roman" w:eastAsia="Times New Roman" w:hAnsi="Times New Roman" w:cs="Times New Roman"/>
          <w:sz w:val="24"/>
          <w:szCs w:val="24"/>
        </w:rPr>
        <w:t xml:space="preserve"> ja sektori tähtsus toidujulgeoleku tagamisel tähendab vajadust hinnata KHG heite vähendamist potentsiaali</w:t>
      </w:r>
      <w:r w:rsidR="00B22F5A">
        <w:rPr>
          <w:rFonts w:ascii="Times New Roman" w:eastAsia="Times New Roman" w:hAnsi="Times New Roman" w:cs="Times New Roman"/>
          <w:sz w:val="24"/>
          <w:szCs w:val="24"/>
        </w:rPr>
        <w:t xml:space="preserve"> järgi</w:t>
      </w:r>
      <w:r w:rsidRPr="61BF6358">
        <w:rPr>
          <w:rFonts w:ascii="Times New Roman" w:eastAsia="Times New Roman" w:hAnsi="Times New Roman" w:cs="Times New Roman"/>
          <w:sz w:val="24"/>
          <w:szCs w:val="24"/>
        </w:rPr>
        <w:t xml:space="preserve"> ning arvestada tuleb põllumajandussektori panust teistesse </w:t>
      </w:r>
      <w:proofErr w:type="spellStart"/>
      <w:r w:rsidRPr="61BF6358">
        <w:rPr>
          <w:rFonts w:ascii="Times New Roman" w:eastAsia="Times New Roman" w:hAnsi="Times New Roman" w:cs="Times New Roman"/>
          <w:sz w:val="24"/>
          <w:szCs w:val="24"/>
        </w:rPr>
        <w:t>JJM</w:t>
      </w:r>
      <w:r w:rsidR="00B22F5A">
        <w:rPr>
          <w:rFonts w:ascii="Times New Roman" w:eastAsia="Times New Roman" w:hAnsi="Times New Roman" w:cs="Times New Roman"/>
          <w:sz w:val="24"/>
          <w:szCs w:val="24"/>
        </w:rPr>
        <w:t>i</w:t>
      </w:r>
      <w:proofErr w:type="spellEnd"/>
      <w:r w:rsidRPr="61BF6358">
        <w:rPr>
          <w:rFonts w:ascii="Times New Roman" w:eastAsia="Times New Roman" w:hAnsi="Times New Roman" w:cs="Times New Roman"/>
          <w:sz w:val="24"/>
          <w:szCs w:val="24"/>
        </w:rPr>
        <w:t xml:space="preserve"> ja LULUCF kategooriatesse.</w:t>
      </w:r>
    </w:p>
    <w:p w14:paraId="4F0DF9DA" w14:textId="153CF716" w:rsidR="08370C2C" w:rsidRDefault="08370C2C" w:rsidP="00872F3C">
      <w:pPr>
        <w:spacing w:after="0" w:line="240" w:lineRule="auto"/>
        <w:jc w:val="both"/>
        <w:rPr>
          <w:rFonts w:ascii="Times New Roman" w:eastAsia="Times New Roman" w:hAnsi="Times New Roman" w:cs="Times New Roman"/>
          <w:sz w:val="24"/>
          <w:szCs w:val="24"/>
        </w:rPr>
      </w:pPr>
    </w:p>
    <w:p w14:paraId="1C478D80" w14:textId="4F770117" w:rsidR="08370C2C" w:rsidRDefault="65F5E46D" w:rsidP="00872F3C">
      <w:pPr>
        <w:spacing w:after="0" w:line="240" w:lineRule="auto"/>
        <w:jc w:val="both"/>
        <w:rPr>
          <w:rFonts w:ascii="Times New Roman" w:eastAsia="Times New Roman" w:hAnsi="Times New Roman" w:cs="Times New Roman"/>
          <w:sz w:val="24"/>
          <w:szCs w:val="24"/>
        </w:rPr>
      </w:pPr>
      <w:r w:rsidRPr="61BF6358">
        <w:rPr>
          <w:rFonts w:ascii="Times New Roman" w:eastAsia="Times New Roman" w:hAnsi="Times New Roman" w:cs="Times New Roman"/>
          <w:sz w:val="24"/>
          <w:szCs w:val="24"/>
        </w:rPr>
        <w:t xml:space="preserve">Kestliku toidusüsteemi KHG heidet vähendavate meetmete rakendamisel on oluline vaadata ka koosmõjusid. Kui eesmärgiks on lämmastikväetiste kasutamise vähendamine, on vaja </w:t>
      </w:r>
      <w:r w:rsidR="00B22F5A">
        <w:rPr>
          <w:rFonts w:ascii="Times New Roman" w:eastAsia="Times New Roman" w:hAnsi="Times New Roman" w:cs="Times New Roman"/>
          <w:sz w:val="24"/>
          <w:szCs w:val="24"/>
        </w:rPr>
        <w:t xml:space="preserve">säilitada </w:t>
      </w:r>
      <w:r w:rsidRPr="61BF6358">
        <w:rPr>
          <w:rFonts w:ascii="Times New Roman" w:eastAsia="Times New Roman" w:hAnsi="Times New Roman" w:cs="Times New Roman"/>
          <w:sz w:val="24"/>
          <w:szCs w:val="24"/>
        </w:rPr>
        <w:t xml:space="preserve">loomade arv, et oleks piisavalt orgaanilist väetist. Loomade arvu säilimine on oluline ka </w:t>
      </w:r>
      <w:proofErr w:type="spellStart"/>
      <w:r w:rsidRPr="61BF6358">
        <w:rPr>
          <w:rFonts w:ascii="Times New Roman" w:eastAsia="Times New Roman" w:hAnsi="Times New Roman" w:cs="Times New Roman"/>
          <w:sz w:val="24"/>
          <w:szCs w:val="24"/>
        </w:rPr>
        <w:t>biogaasi</w:t>
      </w:r>
      <w:proofErr w:type="spellEnd"/>
      <w:r w:rsidRPr="61BF6358">
        <w:rPr>
          <w:rFonts w:ascii="Times New Roman" w:eastAsia="Times New Roman" w:hAnsi="Times New Roman" w:cs="Times New Roman"/>
          <w:sz w:val="24"/>
          <w:szCs w:val="24"/>
        </w:rPr>
        <w:t xml:space="preserve"> tootmisel, kus sisendina kasutatakse sõnnikut.</w:t>
      </w:r>
    </w:p>
    <w:p w14:paraId="7EC82C55" w14:textId="77777777" w:rsidR="00863EF9" w:rsidRDefault="00863EF9" w:rsidP="00872F3C">
      <w:pPr>
        <w:spacing w:after="0" w:line="240" w:lineRule="auto"/>
        <w:jc w:val="both"/>
        <w:rPr>
          <w:rFonts w:ascii="Times New Roman" w:eastAsia="Times New Roman" w:hAnsi="Times New Roman" w:cs="Times New Roman"/>
          <w:sz w:val="24"/>
          <w:szCs w:val="24"/>
        </w:rPr>
      </w:pPr>
    </w:p>
    <w:p w14:paraId="2F385927" w14:textId="63E03ADA" w:rsidR="08370C2C" w:rsidRDefault="65F5E46D" w:rsidP="00872F3C">
      <w:pPr>
        <w:spacing w:after="0" w:line="240" w:lineRule="auto"/>
        <w:jc w:val="both"/>
        <w:rPr>
          <w:rFonts w:ascii="Times New Roman" w:eastAsia="Times New Roman" w:hAnsi="Times New Roman" w:cs="Times New Roman"/>
          <w:sz w:val="24"/>
          <w:szCs w:val="24"/>
        </w:rPr>
      </w:pPr>
      <w:r w:rsidRPr="61BF6358">
        <w:rPr>
          <w:rFonts w:ascii="Times New Roman" w:eastAsia="Times New Roman" w:hAnsi="Times New Roman" w:cs="Times New Roman"/>
          <w:sz w:val="24"/>
          <w:szCs w:val="24"/>
        </w:rPr>
        <w:t>Lämmastikväetiste kasutamise vähendamise KHG heite vähendamise potentsiaal ja marginaalkulu sõltub suuresti väetise kasutamise määrast ja selle mõjust saagikusele. Mineraalväetiste asendamisel orgaanilise väetistega oleks potentsiaali säilitada saagikust, kuid 2023. a</w:t>
      </w:r>
      <w:r w:rsidR="00034B1B">
        <w:rPr>
          <w:rFonts w:ascii="Times New Roman" w:eastAsia="Times New Roman" w:hAnsi="Times New Roman" w:cs="Times New Roman"/>
          <w:sz w:val="24"/>
          <w:szCs w:val="24"/>
        </w:rPr>
        <w:t>asta</w:t>
      </w:r>
      <w:r w:rsidRPr="61BF6358">
        <w:rPr>
          <w:rFonts w:ascii="Times New Roman" w:eastAsia="Times New Roman" w:hAnsi="Times New Roman" w:cs="Times New Roman"/>
          <w:sz w:val="24"/>
          <w:szCs w:val="24"/>
        </w:rPr>
        <w:t xml:space="preserve"> seisuga olemasolevate loomade toodetud sõnnikut ei ole mineraalväetiste asendamiseks vajalikus mahus üle. Lämmastiku kogust väetamisel oleks võimalik vähendada (kuni 20%), kui võtta kasutusele täppisväetamise tehnoloogiad. Teravilja ja rapsi-rüpsi saagikuse säilitamiseks ja 20%-</w:t>
      </w:r>
      <w:proofErr w:type="spellStart"/>
      <w:r w:rsidRPr="61BF6358">
        <w:rPr>
          <w:rFonts w:ascii="Times New Roman" w:eastAsia="Times New Roman" w:hAnsi="Times New Roman" w:cs="Times New Roman"/>
          <w:sz w:val="24"/>
          <w:szCs w:val="24"/>
        </w:rPr>
        <w:t>liseks</w:t>
      </w:r>
      <w:proofErr w:type="spellEnd"/>
      <w:r w:rsidRPr="61BF6358">
        <w:rPr>
          <w:rFonts w:ascii="Times New Roman" w:eastAsia="Times New Roman" w:hAnsi="Times New Roman" w:cs="Times New Roman"/>
          <w:sz w:val="24"/>
          <w:szCs w:val="24"/>
        </w:rPr>
        <w:t xml:space="preserve"> N-väetise kasutamise vähendamiseks oleks vaja soetada 858 sensorit, mis teeb investeeringusummaks 28,3 m</w:t>
      </w:r>
      <w:r w:rsidR="00B22F5A">
        <w:rPr>
          <w:rFonts w:ascii="Times New Roman" w:eastAsia="Times New Roman" w:hAnsi="Times New Roman" w:cs="Times New Roman"/>
          <w:sz w:val="24"/>
          <w:szCs w:val="24"/>
        </w:rPr>
        <w:t>ln</w:t>
      </w:r>
      <w:r w:rsidRPr="61BF6358">
        <w:rPr>
          <w:rFonts w:ascii="Times New Roman" w:eastAsia="Times New Roman" w:hAnsi="Times New Roman" w:cs="Times New Roman"/>
          <w:sz w:val="24"/>
          <w:szCs w:val="24"/>
        </w:rPr>
        <w:t xml:space="preserve"> eurot.</w:t>
      </w:r>
    </w:p>
    <w:p w14:paraId="410DB227" w14:textId="29B88837" w:rsidR="08370C2C" w:rsidRDefault="08370C2C" w:rsidP="00872F3C">
      <w:pPr>
        <w:spacing w:after="0" w:line="240" w:lineRule="auto"/>
        <w:jc w:val="both"/>
        <w:rPr>
          <w:rFonts w:ascii="Times New Roman" w:eastAsia="Times New Roman" w:hAnsi="Times New Roman" w:cs="Times New Roman"/>
          <w:sz w:val="24"/>
          <w:szCs w:val="24"/>
        </w:rPr>
      </w:pPr>
    </w:p>
    <w:p w14:paraId="559099C9" w14:textId="5370B341" w:rsidR="08370C2C" w:rsidRDefault="65F5E46D" w:rsidP="00872F3C">
      <w:pPr>
        <w:spacing w:after="0" w:line="240" w:lineRule="auto"/>
        <w:jc w:val="both"/>
        <w:rPr>
          <w:rFonts w:ascii="Times New Roman" w:eastAsia="Times New Roman" w:hAnsi="Times New Roman" w:cs="Times New Roman"/>
          <w:sz w:val="24"/>
          <w:szCs w:val="24"/>
        </w:rPr>
      </w:pPr>
      <w:r w:rsidRPr="19CA0D9E">
        <w:rPr>
          <w:rFonts w:ascii="Times New Roman" w:eastAsia="Times New Roman" w:hAnsi="Times New Roman" w:cs="Times New Roman"/>
          <w:sz w:val="24"/>
          <w:szCs w:val="24"/>
        </w:rPr>
        <w:t>Eestis tekkis 2022. aastal sõnnikut 2,4</w:t>
      </w:r>
      <w:r w:rsidR="006A738A" w:rsidRPr="19CA0D9E">
        <w:rPr>
          <w:rFonts w:ascii="Times New Roman" w:eastAsia="Times New Roman" w:hAnsi="Times New Roman" w:cs="Times New Roman"/>
          <w:sz w:val="24"/>
          <w:szCs w:val="24"/>
        </w:rPr>
        <w:t xml:space="preserve"> </w:t>
      </w:r>
      <w:r w:rsidRPr="19CA0D9E">
        <w:rPr>
          <w:rFonts w:ascii="Times New Roman" w:eastAsia="Times New Roman" w:hAnsi="Times New Roman" w:cs="Times New Roman"/>
          <w:sz w:val="24"/>
          <w:szCs w:val="24"/>
        </w:rPr>
        <w:t>m</w:t>
      </w:r>
      <w:r w:rsidR="00B22F5A">
        <w:rPr>
          <w:rFonts w:ascii="Times New Roman" w:eastAsia="Times New Roman" w:hAnsi="Times New Roman" w:cs="Times New Roman"/>
          <w:sz w:val="24"/>
          <w:szCs w:val="24"/>
        </w:rPr>
        <w:t>ln</w:t>
      </w:r>
      <w:r w:rsidRPr="19CA0D9E">
        <w:rPr>
          <w:rFonts w:ascii="Times New Roman" w:eastAsia="Times New Roman" w:hAnsi="Times New Roman" w:cs="Times New Roman"/>
          <w:sz w:val="24"/>
          <w:szCs w:val="24"/>
        </w:rPr>
        <w:t xml:space="preserve"> t, millest </w:t>
      </w:r>
      <w:proofErr w:type="spellStart"/>
      <w:r w:rsidRPr="19CA0D9E">
        <w:rPr>
          <w:rFonts w:ascii="Times New Roman" w:eastAsia="Times New Roman" w:hAnsi="Times New Roman" w:cs="Times New Roman"/>
          <w:sz w:val="24"/>
          <w:szCs w:val="24"/>
        </w:rPr>
        <w:t>biogaasi</w:t>
      </w:r>
      <w:proofErr w:type="spellEnd"/>
      <w:r w:rsidRPr="19CA0D9E">
        <w:rPr>
          <w:rFonts w:ascii="Times New Roman" w:eastAsia="Times New Roman" w:hAnsi="Times New Roman" w:cs="Times New Roman"/>
          <w:sz w:val="24"/>
          <w:szCs w:val="24"/>
        </w:rPr>
        <w:t xml:space="preserve"> tootmiseks kulus 360</w:t>
      </w:r>
      <w:r w:rsidR="00B22F5A">
        <w:rPr>
          <w:rFonts w:ascii="Times New Roman" w:eastAsia="Times New Roman" w:hAnsi="Times New Roman" w:cs="Times New Roman"/>
          <w:sz w:val="24"/>
          <w:szCs w:val="24"/>
        </w:rPr>
        <w:t xml:space="preserve"> </w:t>
      </w:r>
      <w:r w:rsidRPr="19CA0D9E">
        <w:rPr>
          <w:rFonts w:ascii="Times New Roman" w:eastAsia="Times New Roman" w:hAnsi="Times New Roman" w:cs="Times New Roman"/>
          <w:sz w:val="24"/>
          <w:szCs w:val="24"/>
        </w:rPr>
        <w:t>165 t (~</w:t>
      </w:r>
      <w:r w:rsidR="00B22F5A">
        <w:rPr>
          <w:rFonts w:ascii="Times New Roman" w:eastAsia="Times New Roman" w:hAnsi="Times New Roman" w:cs="Times New Roman"/>
          <w:sz w:val="24"/>
          <w:szCs w:val="24"/>
        </w:rPr>
        <w:t> </w:t>
      </w:r>
      <w:r w:rsidRPr="19CA0D9E">
        <w:rPr>
          <w:rFonts w:ascii="Times New Roman" w:eastAsia="Times New Roman" w:hAnsi="Times New Roman" w:cs="Times New Roman"/>
          <w:sz w:val="24"/>
          <w:szCs w:val="24"/>
        </w:rPr>
        <w:t xml:space="preserve">15%). 2023. aasta seisuga on Eestis kaheksa töötavat </w:t>
      </w:r>
      <w:proofErr w:type="spellStart"/>
      <w:r w:rsidRPr="19CA0D9E">
        <w:rPr>
          <w:rFonts w:ascii="Times New Roman" w:eastAsia="Times New Roman" w:hAnsi="Times New Roman" w:cs="Times New Roman"/>
          <w:sz w:val="24"/>
          <w:szCs w:val="24"/>
        </w:rPr>
        <w:t>biometaani</w:t>
      </w:r>
      <w:proofErr w:type="spellEnd"/>
      <w:r w:rsidRPr="19CA0D9E">
        <w:rPr>
          <w:rFonts w:ascii="Times New Roman" w:eastAsia="Times New Roman" w:hAnsi="Times New Roman" w:cs="Times New Roman"/>
          <w:sz w:val="24"/>
          <w:szCs w:val="24"/>
        </w:rPr>
        <w:t xml:space="preserve"> jaama, 2023. aastal toodeti 210 617 MWh </w:t>
      </w:r>
      <w:proofErr w:type="spellStart"/>
      <w:r w:rsidRPr="19CA0D9E">
        <w:rPr>
          <w:rFonts w:ascii="Times New Roman" w:eastAsia="Times New Roman" w:hAnsi="Times New Roman" w:cs="Times New Roman"/>
          <w:sz w:val="24"/>
          <w:szCs w:val="24"/>
        </w:rPr>
        <w:t>biometaani</w:t>
      </w:r>
      <w:proofErr w:type="spellEnd"/>
      <w:r w:rsidRPr="19CA0D9E">
        <w:rPr>
          <w:rFonts w:ascii="Times New Roman" w:eastAsia="Times New Roman" w:hAnsi="Times New Roman" w:cs="Times New Roman"/>
          <w:sz w:val="24"/>
          <w:szCs w:val="24"/>
        </w:rPr>
        <w:t>, sh 33 583 MWh reoveesetetest, 61 729 MWh loomasõnnikust, 42</w:t>
      </w:r>
      <w:r w:rsidR="00B22F5A">
        <w:rPr>
          <w:rFonts w:ascii="Times New Roman" w:eastAsia="Times New Roman" w:hAnsi="Times New Roman" w:cs="Times New Roman"/>
          <w:sz w:val="24"/>
          <w:szCs w:val="24"/>
        </w:rPr>
        <w:t> </w:t>
      </w:r>
      <w:r w:rsidRPr="19CA0D9E">
        <w:rPr>
          <w:rFonts w:ascii="Times New Roman" w:eastAsia="Times New Roman" w:hAnsi="Times New Roman" w:cs="Times New Roman"/>
          <w:sz w:val="24"/>
          <w:szCs w:val="24"/>
        </w:rPr>
        <w:t xml:space="preserve">025 MWh toiduainetööstuse jääkidest, 69 965 MWh </w:t>
      </w:r>
      <w:proofErr w:type="spellStart"/>
      <w:r w:rsidRPr="19CA0D9E">
        <w:rPr>
          <w:rFonts w:ascii="Times New Roman" w:eastAsia="Times New Roman" w:hAnsi="Times New Roman" w:cs="Times New Roman"/>
          <w:sz w:val="24"/>
          <w:szCs w:val="24"/>
        </w:rPr>
        <w:t>biojäätmetest</w:t>
      </w:r>
      <w:proofErr w:type="spellEnd"/>
      <w:r w:rsidRPr="19CA0D9E">
        <w:rPr>
          <w:rFonts w:ascii="Times New Roman" w:eastAsia="Times New Roman" w:hAnsi="Times New Roman" w:cs="Times New Roman"/>
          <w:sz w:val="24"/>
          <w:szCs w:val="24"/>
        </w:rPr>
        <w:t xml:space="preserve"> ja 3315 MWh muust </w:t>
      </w:r>
      <w:proofErr w:type="spellStart"/>
      <w:r w:rsidRPr="19CA0D9E">
        <w:rPr>
          <w:rFonts w:ascii="Times New Roman" w:eastAsia="Times New Roman" w:hAnsi="Times New Roman" w:cs="Times New Roman"/>
          <w:sz w:val="24"/>
          <w:szCs w:val="24"/>
        </w:rPr>
        <w:t>biomassist</w:t>
      </w:r>
      <w:proofErr w:type="spellEnd"/>
      <w:r w:rsidR="6A2DBD7D" w:rsidRPr="19CA0D9E">
        <w:rPr>
          <w:rFonts w:ascii="Times New Roman" w:eastAsia="Times New Roman" w:hAnsi="Times New Roman" w:cs="Times New Roman"/>
          <w:sz w:val="24"/>
          <w:szCs w:val="24"/>
        </w:rPr>
        <w:t>.</w:t>
      </w:r>
    </w:p>
    <w:p w14:paraId="1D45DFBC" w14:textId="66B68590" w:rsidR="08370C2C" w:rsidRDefault="08370C2C" w:rsidP="00872F3C">
      <w:pPr>
        <w:spacing w:after="0" w:line="240" w:lineRule="auto"/>
        <w:jc w:val="both"/>
        <w:rPr>
          <w:rFonts w:ascii="Times New Roman" w:eastAsia="Times New Roman" w:hAnsi="Times New Roman" w:cs="Times New Roman"/>
          <w:sz w:val="24"/>
          <w:szCs w:val="24"/>
        </w:rPr>
      </w:pPr>
    </w:p>
    <w:p w14:paraId="347418B4" w14:textId="3FDBAEB9" w:rsidR="08370C2C" w:rsidRDefault="65F5E46D" w:rsidP="00872F3C">
      <w:pPr>
        <w:spacing w:after="0" w:line="240" w:lineRule="auto"/>
        <w:jc w:val="both"/>
        <w:rPr>
          <w:rFonts w:ascii="Times New Roman" w:eastAsia="Times New Roman" w:hAnsi="Times New Roman" w:cs="Times New Roman"/>
          <w:sz w:val="24"/>
          <w:szCs w:val="24"/>
        </w:rPr>
      </w:pPr>
      <w:r w:rsidRPr="61BF6358">
        <w:rPr>
          <w:rFonts w:ascii="Times New Roman" w:eastAsia="Times New Roman" w:hAnsi="Times New Roman" w:cs="Times New Roman"/>
          <w:sz w:val="24"/>
          <w:szCs w:val="24"/>
        </w:rPr>
        <w:t xml:space="preserve">Eeldusel, et 2030. aastaks rajatakse 7 </w:t>
      </w:r>
      <w:r w:rsidR="00B22F5A">
        <w:rPr>
          <w:rFonts w:ascii="Times New Roman" w:eastAsia="Times New Roman" w:hAnsi="Times New Roman" w:cs="Times New Roman"/>
          <w:sz w:val="24"/>
          <w:szCs w:val="24"/>
        </w:rPr>
        <w:t>uut</w:t>
      </w:r>
      <w:r w:rsidRPr="61BF6358">
        <w:rPr>
          <w:rFonts w:ascii="Times New Roman" w:eastAsia="Times New Roman" w:hAnsi="Times New Roman" w:cs="Times New Roman"/>
          <w:sz w:val="24"/>
          <w:szCs w:val="24"/>
        </w:rPr>
        <w:t xml:space="preserve"> </w:t>
      </w:r>
      <w:proofErr w:type="spellStart"/>
      <w:r w:rsidRPr="61BF6358">
        <w:rPr>
          <w:rFonts w:ascii="Times New Roman" w:eastAsia="Times New Roman" w:hAnsi="Times New Roman" w:cs="Times New Roman"/>
          <w:sz w:val="24"/>
          <w:szCs w:val="24"/>
        </w:rPr>
        <w:t>biogaasijaama</w:t>
      </w:r>
      <w:proofErr w:type="spellEnd"/>
      <w:r w:rsidRPr="61BF6358">
        <w:rPr>
          <w:rFonts w:ascii="Times New Roman" w:eastAsia="Times New Roman" w:hAnsi="Times New Roman" w:cs="Times New Roman"/>
          <w:sz w:val="24"/>
          <w:szCs w:val="24"/>
        </w:rPr>
        <w:t>, on investeeringuvajadus kokku hinnanguliselt 98 m</w:t>
      </w:r>
      <w:r w:rsidR="00B22F5A">
        <w:rPr>
          <w:rFonts w:ascii="Times New Roman" w:eastAsia="Times New Roman" w:hAnsi="Times New Roman" w:cs="Times New Roman"/>
          <w:sz w:val="24"/>
          <w:szCs w:val="24"/>
        </w:rPr>
        <w:t>ln</w:t>
      </w:r>
      <w:r w:rsidRPr="61BF6358">
        <w:rPr>
          <w:rFonts w:ascii="Times New Roman" w:eastAsia="Times New Roman" w:hAnsi="Times New Roman" w:cs="Times New Roman"/>
          <w:sz w:val="24"/>
          <w:szCs w:val="24"/>
        </w:rPr>
        <w:t xml:space="preserve"> eurot, eelduslikult luuakse kokku kuni 151 töökohta. Sellise toodetud </w:t>
      </w:r>
      <w:proofErr w:type="spellStart"/>
      <w:r w:rsidRPr="61BF6358">
        <w:rPr>
          <w:rFonts w:ascii="Times New Roman" w:eastAsia="Times New Roman" w:hAnsi="Times New Roman" w:cs="Times New Roman"/>
          <w:sz w:val="24"/>
          <w:szCs w:val="24"/>
        </w:rPr>
        <w:t>biometaani</w:t>
      </w:r>
      <w:proofErr w:type="spellEnd"/>
      <w:r w:rsidRPr="61BF6358">
        <w:rPr>
          <w:rFonts w:ascii="Times New Roman" w:eastAsia="Times New Roman" w:hAnsi="Times New Roman" w:cs="Times New Roman"/>
          <w:sz w:val="24"/>
          <w:szCs w:val="24"/>
        </w:rPr>
        <w:t xml:space="preserve"> kogusega on võimalik asendada 12 458 t fossiilsest diislikütusest saadav energia. Samuti suurendatakse </w:t>
      </w:r>
      <w:proofErr w:type="spellStart"/>
      <w:r w:rsidRPr="61BF6358">
        <w:rPr>
          <w:rFonts w:ascii="Times New Roman" w:eastAsia="Times New Roman" w:hAnsi="Times New Roman" w:cs="Times New Roman"/>
          <w:sz w:val="24"/>
          <w:szCs w:val="24"/>
        </w:rPr>
        <w:t>biogaasijaamade</w:t>
      </w:r>
      <w:proofErr w:type="spellEnd"/>
      <w:r w:rsidRPr="61BF6358">
        <w:rPr>
          <w:rFonts w:ascii="Times New Roman" w:eastAsia="Times New Roman" w:hAnsi="Times New Roman" w:cs="Times New Roman"/>
          <w:sz w:val="24"/>
          <w:szCs w:val="24"/>
        </w:rPr>
        <w:t xml:space="preserve"> rajamisega energiavarustuskindlust</w:t>
      </w:r>
      <w:r w:rsidR="69352E4F" w:rsidRPr="7B66A4DA">
        <w:rPr>
          <w:rFonts w:ascii="Times New Roman" w:eastAsia="Times New Roman" w:hAnsi="Times New Roman" w:cs="Times New Roman"/>
          <w:sz w:val="24"/>
          <w:szCs w:val="24"/>
        </w:rPr>
        <w:t xml:space="preserve"> ning</w:t>
      </w:r>
      <w:r w:rsidRPr="61BF6358">
        <w:rPr>
          <w:rFonts w:ascii="Times New Roman" w:eastAsia="Times New Roman" w:hAnsi="Times New Roman" w:cs="Times New Roman"/>
          <w:sz w:val="24"/>
          <w:szCs w:val="24"/>
        </w:rPr>
        <w:t xml:space="preserve"> luuakse põllumajandussektoris lisandväärtust.</w:t>
      </w:r>
    </w:p>
    <w:p w14:paraId="42B8E974" w14:textId="62D724B4" w:rsidR="08370C2C" w:rsidRDefault="08370C2C" w:rsidP="00872F3C">
      <w:pPr>
        <w:spacing w:after="0" w:line="240" w:lineRule="auto"/>
        <w:jc w:val="both"/>
        <w:rPr>
          <w:rFonts w:ascii="Times New Roman" w:eastAsia="Times New Roman" w:hAnsi="Times New Roman" w:cs="Times New Roman"/>
          <w:sz w:val="24"/>
          <w:szCs w:val="24"/>
        </w:rPr>
      </w:pPr>
    </w:p>
    <w:p w14:paraId="2506604A" w14:textId="0E010875" w:rsidR="08370C2C" w:rsidRDefault="4E644711" w:rsidP="00872F3C">
      <w:pPr>
        <w:spacing w:after="0" w:line="240" w:lineRule="auto"/>
        <w:jc w:val="both"/>
        <w:rPr>
          <w:rFonts w:ascii="Times New Roman" w:eastAsia="Times New Roman" w:hAnsi="Times New Roman" w:cs="Times New Roman"/>
          <w:sz w:val="24"/>
          <w:szCs w:val="24"/>
        </w:rPr>
      </w:pPr>
      <w:r w:rsidRPr="7B66A4DA">
        <w:rPr>
          <w:rFonts w:ascii="Times New Roman" w:eastAsia="Times New Roman" w:hAnsi="Times New Roman" w:cs="Times New Roman"/>
          <w:sz w:val="24"/>
          <w:szCs w:val="24"/>
        </w:rPr>
        <w:t>Kliimaeesmärkide täitmisel on võimalik KHG heidet sektoris vähendada, kui kasutada fossiilse kütuse asemel alternatiivseid kütuseid (biokütused</w:t>
      </w:r>
      <w:r w:rsidR="7B7E3F2C" w:rsidRPr="7B66A4DA">
        <w:rPr>
          <w:rFonts w:ascii="Times New Roman" w:eastAsia="Times New Roman" w:hAnsi="Times New Roman" w:cs="Times New Roman"/>
          <w:sz w:val="24"/>
          <w:szCs w:val="24"/>
        </w:rPr>
        <w:t>,</w:t>
      </w:r>
      <w:r w:rsidR="457B6B9D" w:rsidRPr="7B66A4DA">
        <w:rPr>
          <w:rFonts w:ascii="Times New Roman" w:eastAsia="Times New Roman" w:hAnsi="Times New Roman" w:cs="Times New Roman"/>
          <w:sz w:val="24"/>
          <w:szCs w:val="24"/>
        </w:rPr>
        <w:t xml:space="preserve"> </w:t>
      </w:r>
      <w:r w:rsidRPr="7B66A4DA">
        <w:rPr>
          <w:rFonts w:ascii="Times New Roman" w:eastAsia="Times New Roman" w:hAnsi="Times New Roman" w:cs="Times New Roman"/>
          <w:sz w:val="24"/>
          <w:szCs w:val="24"/>
        </w:rPr>
        <w:t xml:space="preserve">taastuvallikatest toodetud elektrit) või vähendada kütusetarbimist. </w:t>
      </w:r>
      <w:r w:rsidR="65F5E46D" w:rsidRPr="61BF6358">
        <w:rPr>
          <w:rFonts w:ascii="Times New Roman" w:eastAsia="Times New Roman" w:hAnsi="Times New Roman" w:cs="Times New Roman"/>
          <w:sz w:val="24"/>
          <w:szCs w:val="24"/>
        </w:rPr>
        <w:t>Heide fossiilsete kütuste kasutamisest väheneb, kui kasutatav</w:t>
      </w:r>
      <w:r w:rsidR="00B22F5A">
        <w:rPr>
          <w:rFonts w:ascii="Times New Roman" w:eastAsia="Times New Roman" w:hAnsi="Times New Roman" w:cs="Times New Roman"/>
          <w:sz w:val="24"/>
          <w:szCs w:val="24"/>
        </w:rPr>
        <w:t>a</w:t>
      </w:r>
      <w:r w:rsidR="65F5E46D" w:rsidRPr="61BF6358">
        <w:rPr>
          <w:rFonts w:ascii="Times New Roman" w:eastAsia="Times New Roman" w:hAnsi="Times New Roman" w:cs="Times New Roman"/>
          <w:sz w:val="24"/>
          <w:szCs w:val="24"/>
        </w:rPr>
        <w:t xml:space="preserve"> kütuse kogus väheneb. Kütuse kasutamine võib väheneda töökordade optimeerimisel (</w:t>
      </w:r>
      <w:r w:rsidR="00B22F5A" w:rsidRPr="61BF6358">
        <w:rPr>
          <w:rFonts w:ascii="Times New Roman" w:eastAsia="Times New Roman" w:hAnsi="Times New Roman" w:cs="Times New Roman"/>
          <w:sz w:val="24"/>
          <w:szCs w:val="24"/>
        </w:rPr>
        <w:t>otsekülv,</w:t>
      </w:r>
      <w:r w:rsidR="00B22F5A">
        <w:rPr>
          <w:rFonts w:ascii="Times New Roman" w:eastAsia="Times New Roman" w:hAnsi="Times New Roman" w:cs="Times New Roman"/>
          <w:sz w:val="24"/>
          <w:szCs w:val="24"/>
        </w:rPr>
        <w:t xml:space="preserve"> </w:t>
      </w:r>
      <w:r w:rsidR="65F5E46D" w:rsidRPr="61BF6358">
        <w:rPr>
          <w:rFonts w:ascii="Times New Roman" w:eastAsia="Times New Roman" w:hAnsi="Times New Roman" w:cs="Times New Roman"/>
          <w:sz w:val="24"/>
          <w:szCs w:val="24"/>
        </w:rPr>
        <w:t>täppisviljelus, integreeritud taimekaitse) või ka optimaalse võimsusega masinate valimisel.</w:t>
      </w:r>
    </w:p>
    <w:p w14:paraId="749C7C04" w14:textId="41BB42CE" w:rsidR="08370C2C" w:rsidRDefault="08370C2C" w:rsidP="00872F3C">
      <w:pPr>
        <w:spacing w:after="0" w:line="240" w:lineRule="auto"/>
        <w:jc w:val="both"/>
        <w:rPr>
          <w:rFonts w:ascii="Times New Roman" w:eastAsia="Times New Roman" w:hAnsi="Times New Roman" w:cs="Times New Roman"/>
          <w:sz w:val="24"/>
          <w:szCs w:val="24"/>
        </w:rPr>
      </w:pPr>
    </w:p>
    <w:p w14:paraId="0497AC64" w14:textId="54CC4342" w:rsidR="08370C2C" w:rsidRDefault="65F5E46D" w:rsidP="00872F3C">
      <w:pPr>
        <w:spacing w:after="0" w:line="240" w:lineRule="auto"/>
        <w:jc w:val="both"/>
        <w:rPr>
          <w:rFonts w:ascii="Times New Roman" w:eastAsia="Times New Roman" w:hAnsi="Times New Roman" w:cs="Times New Roman"/>
          <w:sz w:val="24"/>
          <w:szCs w:val="24"/>
        </w:rPr>
      </w:pPr>
      <w:r w:rsidRPr="61BF6358">
        <w:rPr>
          <w:rFonts w:ascii="Times New Roman" w:eastAsia="Times New Roman" w:hAnsi="Times New Roman" w:cs="Times New Roman"/>
          <w:sz w:val="24"/>
          <w:szCs w:val="24"/>
        </w:rPr>
        <w:t xml:space="preserve">Alternatiivkütuste kasutamine põllumajandusmasinates mõjutaks </w:t>
      </w:r>
      <w:r w:rsidRPr="00872F3C">
        <w:rPr>
          <w:rFonts w:ascii="Times New Roman" w:eastAsia="Times New Roman" w:hAnsi="Times New Roman" w:cs="Times New Roman"/>
          <w:i/>
          <w:iCs/>
          <w:sz w:val="24"/>
          <w:szCs w:val="24"/>
        </w:rPr>
        <w:t>ca</w:t>
      </w:r>
      <w:r w:rsidRPr="61BF6358">
        <w:rPr>
          <w:rFonts w:ascii="Times New Roman" w:eastAsia="Times New Roman" w:hAnsi="Times New Roman" w:cs="Times New Roman"/>
          <w:sz w:val="24"/>
          <w:szCs w:val="24"/>
        </w:rPr>
        <w:t xml:space="preserve"> 7000 ettevõtjat ning kaudselt ka pakutava teenuse hinda.</w:t>
      </w:r>
      <w:r w:rsidR="00863EF9">
        <w:rPr>
          <w:rFonts w:ascii="Times New Roman" w:eastAsia="Times New Roman" w:hAnsi="Times New Roman" w:cs="Times New Roman"/>
          <w:sz w:val="24"/>
          <w:szCs w:val="24"/>
        </w:rPr>
        <w:t xml:space="preserve"> </w:t>
      </w:r>
      <w:r w:rsidRPr="61BF6358">
        <w:rPr>
          <w:rFonts w:ascii="Times New Roman" w:eastAsia="Times New Roman" w:hAnsi="Times New Roman" w:cs="Times New Roman"/>
          <w:sz w:val="24"/>
          <w:szCs w:val="24"/>
        </w:rPr>
        <w:t xml:space="preserve">Alternatiivkütustele üleminekul on üheks võimaluseks üleminek </w:t>
      </w:r>
      <w:proofErr w:type="spellStart"/>
      <w:r w:rsidRPr="61BF6358">
        <w:rPr>
          <w:rFonts w:ascii="Times New Roman" w:eastAsia="Times New Roman" w:hAnsi="Times New Roman" w:cs="Times New Roman"/>
          <w:sz w:val="24"/>
          <w:szCs w:val="24"/>
        </w:rPr>
        <w:t>HVOle</w:t>
      </w:r>
      <w:proofErr w:type="spellEnd"/>
      <w:r w:rsidRPr="61BF6358">
        <w:rPr>
          <w:rFonts w:ascii="Times New Roman" w:eastAsia="Times New Roman" w:hAnsi="Times New Roman" w:cs="Times New Roman"/>
          <w:sz w:val="24"/>
          <w:szCs w:val="24"/>
        </w:rPr>
        <w:t xml:space="preserve"> (hüdrogeenitud taimeõli, </w:t>
      </w:r>
      <w:proofErr w:type="spellStart"/>
      <w:r w:rsidRPr="61BF6358">
        <w:rPr>
          <w:rFonts w:ascii="Times New Roman" w:eastAsia="Times New Roman" w:hAnsi="Times New Roman" w:cs="Times New Roman"/>
          <w:i/>
          <w:iCs/>
          <w:sz w:val="24"/>
          <w:szCs w:val="24"/>
        </w:rPr>
        <w:t>hydrotreated</w:t>
      </w:r>
      <w:proofErr w:type="spellEnd"/>
      <w:r w:rsidRPr="61BF6358">
        <w:rPr>
          <w:rFonts w:ascii="Times New Roman" w:eastAsia="Times New Roman" w:hAnsi="Times New Roman" w:cs="Times New Roman"/>
          <w:i/>
          <w:iCs/>
          <w:sz w:val="24"/>
          <w:szCs w:val="24"/>
        </w:rPr>
        <w:t xml:space="preserve"> </w:t>
      </w:r>
      <w:proofErr w:type="spellStart"/>
      <w:r w:rsidRPr="61BF6358">
        <w:rPr>
          <w:rFonts w:ascii="Times New Roman" w:eastAsia="Times New Roman" w:hAnsi="Times New Roman" w:cs="Times New Roman"/>
          <w:i/>
          <w:iCs/>
          <w:sz w:val="24"/>
          <w:szCs w:val="24"/>
        </w:rPr>
        <w:t>vegetable</w:t>
      </w:r>
      <w:proofErr w:type="spellEnd"/>
      <w:r w:rsidRPr="61BF6358">
        <w:rPr>
          <w:rFonts w:ascii="Times New Roman" w:eastAsia="Times New Roman" w:hAnsi="Times New Roman" w:cs="Times New Roman"/>
          <w:i/>
          <w:iCs/>
          <w:sz w:val="24"/>
          <w:szCs w:val="24"/>
        </w:rPr>
        <w:t xml:space="preserve"> </w:t>
      </w:r>
      <w:proofErr w:type="spellStart"/>
      <w:r w:rsidRPr="61BF6358">
        <w:rPr>
          <w:rFonts w:ascii="Times New Roman" w:eastAsia="Times New Roman" w:hAnsi="Times New Roman" w:cs="Times New Roman"/>
          <w:i/>
          <w:iCs/>
          <w:sz w:val="24"/>
          <w:szCs w:val="24"/>
        </w:rPr>
        <w:t>oil</w:t>
      </w:r>
      <w:proofErr w:type="spellEnd"/>
      <w:r w:rsidRPr="61BF6358">
        <w:rPr>
          <w:rFonts w:ascii="Times New Roman" w:eastAsia="Times New Roman" w:hAnsi="Times New Roman" w:cs="Times New Roman"/>
          <w:sz w:val="24"/>
          <w:szCs w:val="24"/>
        </w:rPr>
        <w:t xml:space="preserve">), mille puhul ei ole otsest vajadust masinapargi väljavahetamiseks, kuid suurenevad põllumajandustootja tootmiskulud. </w:t>
      </w:r>
      <w:r w:rsidRPr="61BF6358">
        <w:rPr>
          <w:rFonts w:ascii="Times New Roman" w:eastAsia="Times New Roman" w:hAnsi="Times New Roman" w:cs="Times New Roman"/>
          <w:sz w:val="24"/>
          <w:szCs w:val="24"/>
        </w:rPr>
        <w:lastRenderedPageBreak/>
        <w:t>HVO on imporditav kaup, mistõttu väliskaubanduse saldo halveneb, SKP väheneb perioodi jooksul 112–172 m</w:t>
      </w:r>
      <w:r w:rsidR="00B22F5A">
        <w:rPr>
          <w:rFonts w:ascii="Times New Roman" w:eastAsia="Times New Roman" w:hAnsi="Times New Roman" w:cs="Times New Roman"/>
          <w:sz w:val="24"/>
          <w:szCs w:val="24"/>
        </w:rPr>
        <w:t>ln</w:t>
      </w:r>
      <w:r w:rsidRPr="61BF6358">
        <w:rPr>
          <w:rFonts w:ascii="Times New Roman" w:eastAsia="Times New Roman" w:hAnsi="Times New Roman" w:cs="Times New Roman"/>
          <w:sz w:val="24"/>
          <w:szCs w:val="24"/>
        </w:rPr>
        <w:t xml:space="preserve"> euro võrra. Meetme marginaalkulu on 2616,3 €/t CO</w:t>
      </w:r>
      <w:r w:rsidRPr="61BF6358">
        <w:rPr>
          <w:rFonts w:ascii="Times New Roman" w:eastAsia="Times New Roman" w:hAnsi="Times New Roman" w:cs="Times New Roman"/>
          <w:sz w:val="24"/>
          <w:szCs w:val="24"/>
          <w:vertAlign w:val="subscript"/>
        </w:rPr>
        <w:t>2</w:t>
      </w:r>
      <w:r w:rsidRPr="61BF6358">
        <w:rPr>
          <w:rFonts w:ascii="Times New Roman" w:eastAsia="Times New Roman" w:hAnsi="Times New Roman" w:cs="Times New Roman"/>
          <w:sz w:val="24"/>
          <w:szCs w:val="24"/>
        </w:rPr>
        <w:t xml:space="preserve"> </w:t>
      </w:r>
      <w:proofErr w:type="spellStart"/>
      <w:r w:rsidRPr="61BF6358">
        <w:rPr>
          <w:rFonts w:ascii="Times New Roman" w:eastAsia="Times New Roman" w:hAnsi="Times New Roman" w:cs="Times New Roman"/>
          <w:sz w:val="24"/>
          <w:szCs w:val="24"/>
        </w:rPr>
        <w:t>ekv</w:t>
      </w:r>
      <w:proofErr w:type="spellEnd"/>
      <w:r w:rsidRPr="61BF6358">
        <w:rPr>
          <w:rFonts w:ascii="Times New Roman" w:eastAsia="Times New Roman" w:hAnsi="Times New Roman" w:cs="Times New Roman"/>
          <w:sz w:val="24"/>
          <w:szCs w:val="24"/>
        </w:rPr>
        <w:t xml:space="preserve"> ehk sääst on suurem kui kulud. Probleemkoht heitearvutusmetoodikas on HVO tootmine 32% palmiõli rasvhapete destillaadist, mis on palmiõli töötlemise jääk ja jääde ehk tootmise kaasprodukt, mille puhul tuleb arvesse võtta palmiõli tootmisest ja vihmametsade hävimisest põhjustatud süsinikuheide</w:t>
      </w:r>
      <w:r w:rsidR="56D0EA2F" w:rsidRPr="7B66A4DA">
        <w:rPr>
          <w:rFonts w:ascii="Times New Roman" w:eastAsia="Times New Roman" w:hAnsi="Times New Roman" w:cs="Times New Roman"/>
          <w:sz w:val="24"/>
          <w:szCs w:val="24"/>
        </w:rPr>
        <w:t xml:space="preserve">. </w:t>
      </w:r>
      <w:r w:rsidR="4E644711" w:rsidRPr="7B66A4DA">
        <w:rPr>
          <w:rFonts w:ascii="Times New Roman" w:eastAsia="Times New Roman" w:hAnsi="Times New Roman" w:cs="Times New Roman"/>
          <w:sz w:val="24"/>
          <w:szCs w:val="24"/>
        </w:rPr>
        <w:t>HVO kasutamisel tuleb tagada, et see vastaks säästlikkuse kriteeriumitele ning selle kasutamisega ei kaasneks negatiivset mõju keskkonnale ja elurikkusele.</w:t>
      </w:r>
    </w:p>
    <w:p w14:paraId="7A23CA57" w14:textId="4E207811" w:rsidR="08370C2C" w:rsidRDefault="08370C2C" w:rsidP="00872F3C">
      <w:pPr>
        <w:spacing w:after="0" w:line="240" w:lineRule="auto"/>
        <w:jc w:val="both"/>
        <w:rPr>
          <w:rFonts w:ascii="Times New Roman" w:eastAsia="Times New Roman" w:hAnsi="Times New Roman" w:cs="Times New Roman"/>
          <w:sz w:val="24"/>
          <w:szCs w:val="24"/>
        </w:rPr>
      </w:pPr>
    </w:p>
    <w:p w14:paraId="22574012" w14:textId="135814AD" w:rsidR="08370C2C" w:rsidRDefault="65F5E46D" w:rsidP="00872F3C">
      <w:pPr>
        <w:spacing w:after="0" w:line="240" w:lineRule="auto"/>
        <w:jc w:val="both"/>
        <w:rPr>
          <w:rFonts w:ascii="Times New Roman" w:eastAsia="Times New Roman" w:hAnsi="Times New Roman" w:cs="Times New Roman"/>
          <w:sz w:val="24"/>
          <w:szCs w:val="24"/>
        </w:rPr>
      </w:pPr>
      <w:r w:rsidRPr="61BF6358">
        <w:rPr>
          <w:rFonts w:ascii="Times New Roman" w:eastAsia="Times New Roman" w:hAnsi="Times New Roman" w:cs="Times New Roman"/>
          <w:sz w:val="24"/>
          <w:szCs w:val="24"/>
        </w:rPr>
        <w:t>Kui diislikütusest asendatakse põllumajanduses HVO-</w:t>
      </w:r>
      <w:proofErr w:type="spellStart"/>
      <w:r w:rsidRPr="61BF6358">
        <w:rPr>
          <w:rFonts w:ascii="Times New Roman" w:eastAsia="Times New Roman" w:hAnsi="Times New Roman" w:cs="Times New Roman"/>
          <w:sz w:val="24"/>
          <w:szCs w:val="24"/>
        </w:rPr>
        <w:t>ga</w:t>
      </w:r>
      <w:proofErr w:type="spellEnd"/>
      <w:r w:rsidRPr="61BF6358">
        <w:rPr>
          <w:rFonts w:ascii="Times New Roman" w:eastAsia="Times New Roman" w:hAnsi="Times New Roman" w:cs="Times New Roman"/>
          <w:sz w:val="24"/>
          <w:szCs w:val="24"/>
        </w:rPr>
        <w:t xml:space="preserve"> 2025. aastal 10% ning suurendades HVO osakaalu kuni 2030. aastani 25%-</w:t>
      </w:r>
      <w:proofErr w:type="spellStart"/>
      <w:r w:rsidRPr="61BF6358">
        <w:rPr>
          <w:rFonts w:ascii="Times New Roman" w:eastAsia="Times New Roman" w:hAnsi="Times New Roman" w:cs="Times New Roman"/>
          <w:sz w:val="24"/>
          <w:szCs w:val="24"/>
        </w:rPr>
        <w:t>ni</w:t>
      </w:r>
      <w:proofErr w:type="spellEnd"/>
      <w:r w:rsidRPr="61BF6358">
        <w:rPr>
          <w:rFonts w:ascii="Times New Roman" w:eastAsia="Times New Roman" w:hAnsi="Times New Roman" w:cs="Times New Roman"/>
          <w:sz w:val="24"/>
          <w:szCs w:val="24"/>
        </w:rPr>
        <w:t>, on lisakulu tootjatele 140 m</w:t>
      </w:r>
      <w:r w:rsidR="00B22F5A">
        <w:rPr>
          <w:rFonts w:ascii="Times New Roman" w:eastAsia="Times New Roman" w:hAnsi="Times New Roman" w:cs="Times New Roman"/>
          <w:sz w:val="24"/>
          <w:szCs w:val="24"/>
        </w:rPr>
        <w:t>ln</w:t>
      </w:r>
      <w:r w:rsidRPr="61BF6358">
        <w:rPr>
          <w:rFonts w:ascii="Times New Roman" w:eastAsia="Times New Roman" w:hAnsi="Times New Roman" w:cs="Times New Roman"/>
          <w:sz w:val="24"/>
          <w:szCs w:val="24"/>
        </w:rPr>
        <w:t xml:space="preserve"> eurot, seejuures asendatakse nende aastate jooksul kokku 68 914 t diislikütust ja heide väheneb kokku kuue aasta jooksul 53 558 t CO</w:t>
      </w:r>
      <w:r w:rsidRPr="61BF6358">
        <w:rPr>
          <w:rFonts w:ascii="Times New Roman" w:eastAsia="Times New Roman" w:hAnsi="Times New Roman" w:cs="Times New Roman"/>
          <w:sz w:val="24"/>
          <w:szCs w:val="24"/>
          <w:vertAlign w:val="subscript"/>
        </w:rPr>
        <w:t>2</w:t>
      </w:r>
      <w:r w:rsidRPr="61BF6358">
        <w:rPr>
          <w:rFonts w:ascii="Times New Roman" w:eastAsia="Times New Roman" w:hAnsi="Times New Roman" w:cs="Times New Roman"/>
          <w:sz w:val="24"/>
          <w:szCs w:val="24"/>
        </w:rPr>
        <w:t xml:space="preserve"> </w:t>
      </w:r>
      <w:proofErr w:type="spellStart"/>
      <w:r w:rsidRPr="61BF6358">
        <w:rPr>
          <w:rFonts w:ascii="Times New Roman" w:eastAsia="Times New Roman" w:hAnsi="Times New Roman" w:cs="Times New Roman"/>
          <w:sz w:val="24"/>
          <w:szCs w:val="24"/>
        </w:rPr>
        <w:t>ekv</w:t>
      </w:r>
      <w:proofErr w:type="spellEnd"/>
      <w:r w:rsidRPr="61BF6358">
        <w:rPr>
          <w:rFonts w:ascii="Times New Roman" w:eastAsia="Times New Roman" w:hAnsi="Times New Roman" w:cs="Times New Roman"/>
          <w:sz w:val="24"/>
          <w:szCs w:val="24"/>
        </w:rPr>
        <w:t xml:space="preserve"> võrra.</w:t>
      </w:r>
    </w:p>
    <w:p w14:paraId="483BB973" w14:textId="77777777" w:rsidR="007F3D80" w:rsidRDefault="007F3D80" w:rsidP="00872F3C">
      <w:pPr>
        <w:spacing w:after="0" w:line="240" w:lineRule="auto"/>
        <w:jc w:val="both"/>
        <w:rPr>
          <w:rFonts w:ascii="Times New Roman" w:eastAsia="Times New Roman" w:hAnsi="Times New Roman" w:cs="Times New Roman"/>
          <w:sz w:val="24"/>
          <w:szCs w:val="24"/>
        </w:rPr>
      </w:pPr>
    </w:p>
    <w:p w14:paraId="319D5201" w14:textId="022AD348" w:rsidR="08370C2C" w:rsidRDefault="65F5E46D" w:rsidP="00872F3C">
      <w:pPr>
        <w:spacing w:after="0" w:line="240" w:lineRule="auto"/>
        <w:jc w:val="both"/>
        <w:rPr>
          <w:rFonts w:ascii="Times New Roman" w:eastAsia="Times New Roman" w:hAnsi="Times New Roman" w:cs="Times New Roman"/>
          <w:sz w:val="24"/>
          <w:szCs w:val="24"/>
        </w:rPr>
      </w:pPr>
      <w:r w:rsidRPr="61BF6358">
        <w:rPr>
          <w:rFonts w:ascii="Times New Roman" w:eastAsia="Times New Roman" w:hAnsi="Times New Roman" w:cs="Times New Roman"/>
          <w:sz w:val="24"/>
          <w:szCs w:val="24"/>
        </w:rPr>
        <w:t xml:space="preserve">Põllumajandusmasinates on lubatud kasutada erimärgistatud diislikütust, mille ostud märgitakse erimärgistatud diislikütuse õigustatud isikute registrisse. Võrreldes erimärgistatud diislikütuse hinnaga on HVO hind kuni 2/3 kõrgem, aktsiisivabastuse korral kaasneks riigile laekumata aktsiisitulu. Lisaks oleks põllumajanduses </w:t>
      </w:r>
      <w:r w:rsidR="00B22F5A" w:rsidRPr="61BF6358">
        <w:rPr>
          <w:rFonts w:ascii="Times New Roman" w:eastAsia="Times New Roman" w:hAnsi="Times New Roman" w:cs="Times New Roman"/>
          <w:sz w:val="24"/>
          <w:szCs w:val="24"/>
        </w:rPr>
        <w:t>võimalik</w:t>
      </w:r>
      <w:r w:rsidR="00B22F5A">
        <w:rPr>
          <w:rFonts w:ascii="Times New Roman" w:eastAsia="Times New Roman" w:hAnsi="Times New Roman" w:cs="Times New Roman"/>
          <w:sz w:val="24"/>
          <w:szCs w:val="24"/>
        </w:rPr>
        <w:t xml:space="preserve"> </w:t>
      </w:r>
      <w:r w:rsidRPr="61BF6358">
        <w:rPr>
          <w:rFonts w:ascii="Times New Roman" w:eastAsia="Times New Roman" w:hAnsi="Times New Roman" w:cs="Times New Roman"/>
          <w:sz w:val="24"/>
          <w:szCs w:val="24"/>
        </w:rPr>
        <w:t>fossiil</w:t>
      </w:r>
      <w:r w:rsidR="00B22F5A">
        <w:rPr>
          <w:rFonts w:ascii="Times New Roman" w:eastAsia="Times New Roman" w:hAnsi="Times New Roman" w:cs="Times New Roman"/>
          <w:sz w:val="24"/>
          <w:szCs w:val="24"/>
        </w:rPr>
        <w:t>n</w:t>
      </w:r>
      <w:r w:rsidRPr="61BF6358">
        <w:rPr>
          <w:rFonts w:ascii="Times New Roman" w:eastAsia="Times New Roman" w:hAnsi="Times New Roman" w:cs="Times New Roman"/>
          <w:sz w:val="24"/>
          <w:szCs w:val="24"/>
        </w:rPr>
        <w:t xml:space="preserve">e maagaas </w:t>
      </w:r>
      <w:r w:rsidR="00B22F5A">
        <w:rPr>
          <w:rFonts w:ascii="Times New Roman" w:eastAsia="Times New Roman" w:hAnsi="Times New Roman" w:cs="Times New Roman"/>
          <w:sz w:val="24"/>
          <w:szCs w:val="24"/>
        </w:rPr>
        <w:t>asendada</w:t>
      </w:r>
      <w:r w:rsidR="00B22F5A" w:rsidRPr="61BF6358">
        <w:rPr>
          <w:rFonts w:ascii="Times New Roman" w:eastAsia="Times New Roman" w:hAnsi="Times New Roman" w:cs="Times New Roman"/>
          <w:sz w:val="24"/>
          <w:szCs w:val="24"/>
        </w:rPr>
        <w:t xml:space="preserve"> </w:t>
      </w:r>
      <w:proofErr w:type="spellStart"/>
      <w:r w:rsidRPr="61BF6358">
        <w:rPr>
          <w:rFonts w:ascii="Times New Roman" w:eastAsia="Times New Roman" w:hAnsi="Times New Roman" w:cs="Times New Roman"/>
          <w:sz w:val="24"/>
          <w:szCs w:val="24"/>
        </w:rPr>
        <w:t>biometaaniga</w:t>
      </w:r>
      <w:proofErr w:type="spellEnd"/>
      <w:r w:rsidRPr="61BF6358">
        <w:rPr>
          <w:rFonts w:ascii="Times New Roman" w:eastAsia="Times New Roman" w:hAnsi="Times New Roman" w:cs="Times New Roman"/>
          <w:sz w:val="24"/>
          <w:szCs w:val="24"/>
        </w:rPr>
        <w:t xml:space="preserve">, kuid see võiks toimuda pigem põllumajandustootjate kasutuses olevates veoautodes ja olla vaadeldav koos traktorite asendamisega veoautodega põllumajandussaaduste transporditöödel põllult hoidlasse. Sellega kaasneb investeeringuvajadus gaasimootoritega veoautodesse. Asendades diislikütusel töötava traktori põllumajandussaaduste veol põllult hoidlasse </w:t>
      </w:r>
      <w:proofErr w:type="spellStart"/>
      <w:r w:rsidRPr="61BF6358">
        <w:rPr>
          <w:rFonts w:ascii="Times New Roman" w:eastAsia="Times New Roman" w:hAnsi="Times New Roman" w:cs="Times New Roman"/>
          <w:sz w:val="24"/>
          <w:szCs w:val="24"/>
        </w:rPr>
        <w:t>biometaanil</w:t>
      </w:r>
      <w:proofErr w:type="spellEnd"/>
      <w:r w:rsidRPr="61BF6358">
        <w:rPr>
          <w:rFonts w:ascii="Times New Roman" w:eastAsia="Times New Roman" w:hAnsi="Times New Roman" w:cs="Times New Roman"/>
          <w:sz w:val="24"/>
          <w:szCs w:val="24"/>
        </w:rPr>
        <w:t xml:space="preserve"> töötava veoautoga, mille </w:t>
      </w:r>
      <w:proofErr w:type="spellStart"/>
      <w:r w:rsidRPr="61BF6358">
        <w:rPr>
          <w:rFonts w:ascii="Times New Roman" w:eastAsia="Times New Roman" w:hAnsi="Times New Roman" w:cs="Times New Roman"/>
          <w:sz w:val="24"/>
          <w:szCs w:val="24"/>
        </w:rPr>
        <w:t>biometaani</w:t>
      </w:r>
      <w:proofErr w:type="spellEnd"/>
      <w:r w:rsidRPr="61BF6358">
        <w:rPr>
          <w:rFonts w:ascii="Times New Roman" w:eastAsia="Times New Roman" w:hAnsi="Times New Roman" w:cs="Times New Roman"/>
          <w:sz w:val="24"/>
          <w:szCs w:val="24"/>
        </w:rPr>
        <w:t xml:space="preserve"> kulu tunnis on 2,66 kg, maksumusega 2,83 eurot, väheneks KHG heide töötunni kohta ~</w:t>
      </w:r>
      <w:r w:rsidR="00B22F5A">
        <w:rPr>
          <w:rFonts w:ascii="Times New Roman" w:eastAsia="Times New Roman" w:hAnsi="Times New Roman" w:cs="Times New Roman"/>
          <w:sz w:val="24"/>
          <w:szCs w:val="24"/>
        </w:rPr>
        <w:t xml:space="preserve"> </w:t>
      </w:r>
      <w:r w:rsidRPr="61BF6358">
        <w:rPr>
          <w:rFonts w:ascii="Times New Roman" w:eastAsia="Times New Roman" w:hAnsi="Times New Roman" w:cs="Times New Roman"/>
          <w:sz w:val="24"/>
          <w:szCs w:val="24"/>
        </w:rPr>
        <w:t>60 kg CO</w:t>
      </w:r>
      <w:r w:rsidRPr="61BF6358">
        <w:rPr>
          <w:rFonts w:ascii="Times New Roman" w:eastAsia="Times New Roman" w:hAnsi="Times New Roman" w:cs="Times New Roman"/>
          <w:sz w:val="24"/>
          <w:szCs w:val="24"/>
          <w:vertAlign w:val="subscript"/>
        </w:rPr>
        <w:t xml:space="preserve">2 </w:t>
      </w:r>
      <w:proofErr w:type="spellStart"/>
      <w:r w:rsidRPr="61BF6358">
        <w:rPr>
          <w:rFonts w:ascii="Times New Roman" w:eastAsia="Times New Roman" w:hAnsi="Times New Roman" w:cs="Times New Roman"/>
          <w:sz w:val="24"/>
          <w:szCs w:val="24"/>
        </w:rPr>
        <w:t>ekv</w:t>
      </w:r>
      <w:proofErr w:type="spellEnd"/>
      <w:r w:rsidRPr="61BF6358">
        <w:rPr>
          <w:rFonts w:ascii="Times New Roman" w:eastAsia="Times New Roman" w:hAnsi="Times New Roman" w:cs="Times New Roman"/>
          <w:sz w:val="24"/>
          <w:szCs w:val="24"/>
        </w:rPr>
        <w:t>. Marginaaltulu 0,388 €/kg CO</w:t>
      </w:r>
      <w:r w:rsidRPr="61BF6358">
        <w:rPr>
          <w:rFonts w:ascii="Times New Roman" w:eastAsia="Times New Roman" w:hAnsi="Times New Roman" w:cs="Times New Roman"/>
          <w:sz w:val="24"/>
          <w:szCs w:val="24"/>
          <w:vertAlign w:val="subscript"/>
        </w:rPr>
        <w:t>2</w:t>
      </w:r>
      <w:r w:rsidRPr="61BF6358">
        <w:rPr>
          <w:rFonts w:ascii="Times New Roman" w:eastAsia="Times New Roman" w:hAnsi="Times New Roman" w:cs="Times New Roman"/>
          <w:sz w:val="24"/>
          <w:szCs w:val="24"/>
        </w:rPr>
        <w:t>.</w:t>
      </w:r>
    </w:p>
    <w:p w14:paraId="50FFAEFA" w14:textId="5F8E7015" w:rsidR="08370C2C" w:rsidRDefault="08370C2C" w:rsidP="00872F3C">
      <w:pPr>
        <w:spacing w:after="0" w:line="240" w:lineRule="auto"/>
        <w:jc w:val="both"/>
        <w:rPr>
          <w:rFonts w:ascii="Times New Roman" w:eastAsia="Times New Roman" w:hAnsi="Times New Roman" w:cs="Times New Roman"/>
          <w:sz w:val="24"/>
          <w:szCs w:val="24"/>
        </w:rPr>
      </w:pPr>
    </w:p>
    <w:p w14:paraId="32D46749" w14:textId="492E79DE" w:rsidR="08370C2C" w:rsidRDefault="65F5E46D" w:rsidP="00872F3C">
      <w:pPr>
        <w:spacing w:after="0" w:line="240" w:lineRule="auto"/>
        <w:jc w:val="both"/>
        <w:rPr>
          <w:rFonts w:ascii="Times New Roman" w:eastAsia="Times New Roman" w:hAnsi="Times New Roman" w:cs="Times New Roman"/>
          <w:sz w:val="24"/>
          <w:szCs w:val="24"/>
        </w:rPr>
      </w:pPr>
      <w:r w:rsidRPr="61BF6358">
        <w:rPr>
          <w:rFonts w:ascii="Times New Roman" w:eastAsia="Times New Roman" w:hAnsi="Times New Roman" w:cs="Times New Roman"/>
          <w:sz w:val="24"/>
          <w:szCs w:val="24"/>
        </w:rPr>
        <w:t xml:space="preserve">Turvasmuldade märjutamisel ja märgalaviljeluse rakendamisel tuleb arvestada, et mõne ala puhul võib </w:t>
      </w:r>
      <w:r w:rsidRPr="0B73F44D">
        <w:rPr>
          <w:rFonts w:ascii="Times New Roman" w:eastAsia="Times New Roman" w:hAnsi="Times New Roman" w:cs="Times New Roman"/>
          <w:sz w:val="24"/>
          <w:szCs w:val="24"/>
        </w:rPr>
        <w:t>piisa</w:t>
      </w:r>
      <w:r w:rsidR="25E3C0D3" w:rsidRPr="0B73F44D">
        <w:rPr>
          <w:rFonts w:ascii="Times New Roman" w:eastAsia="Times New Roman" w:hAnsi="Times New Roman" w:cs="Times New Roman"/>
          <w:sz w:val="24"/>
          <w:szCs w:val="24"/>
        </w:rPr>
        <w:t>t</w:t>
      </w:r>
      <w:r w:rsidRPr="0B73F44D">
        <w:rPr>
          <w:rFonts w:ascii="Times New Roman" w:eastAsia="Times New Roman" w:hAnsi="Times New Roman" w:cs="Times New Roman"/>
          <w:sz w:val="24"/>
          <w:szCs w:val="24"/>
        </w:rPr>
        <w:t>a</w:t>
      </w:r>
      <w:r w:rsidRPr="61BF6358">
        <w:rPr>
          <w:rFonts w:ascii="Times New Roman" w:eastAsia="Times New Roman" w:hAnsi="Times New Roman" w:cs="Times New Roman"/>
          <w:sz w:val="24"/>
          <w:szCs w:val="24"/>
        </w:rPr>
        <w:t xml:space="preserve"> ainult kuivenduskraavide kinni ajamisest, teise puhul aga tuleb teha n</w:t>
      </w:r>
      <w:r w:rsidR="00C35FDA">
        <w:rPr>
          <w:rFonts w:ascii="Times New Roman" w:eastAsia="Times New Roman" w:hAnsi="Times New Roman" w:cs="Times New Roman"/>
          <w:sz w:val="24"/>
          <w:szCs w:val="24"/>
        </w:rPr>
        <w:t>t</w:t>
      </w:r>
      <w:r w:rsidRPr="61BF6358">
        <w:rPr>
          <w:rFonts w:ascii="Times New Roman" w:eastAsia="Times New Roman" w:hAnsi="Times New Roman" w:cs="Times New Roman"/>
          <w:sz w:val="24"/>
          <w:szCs w:val="24"/>
        </w:rPr>
        <w:t xml:space="preserve"> märgatavalt laiemad reljeefianalüüsid, et võimalikud tööd </w:t>
      </w:r>
      <w:r w:rsidR="00A0326A">
        <w:rPr>
          <w:rFonts w:ascii="Times New Roman" w:eastAsia="Times New Roman" w:hAnsi="Times New Roman" w:cs="Times New Roman"/>
          <w:sz w:val="24"/>
          <w:szCs w:val="24"/>
        </w:rPr>
        <w:t>välja selgitada</w:t>
      </w:r>
      <w:r w:rsidRPr="61BF6358">
        <w:rPr>
          <w:rFonts w:ascii="Times New Roman" w:eastAsia="Times New Roman" w:hAnsi="Times New Roman" w:cs="Times New Roman"/>
          <w:sz w:val="24"/>
          <w:szCs w:val="24"/>
        </w:rPr>
        <w:t>. Märgalasid oleks võimalik kasutada n</w:t>
      </w:r>
      <w:r w:rsidR="00C35FDA">
        <w:rPr>
          <w:rFonts w:ascii="Times New Roman" w:eastAsia="Times New Roman" w:hAnsi="Times New Roman" w:cs="Times New Roman"/>
          <w:sz w:val="24"/>
          <w:szCs w:val="24"/>
        </w:rPr>
        <w:t>t</w:t>
      </w:r>
      <w:r w:rsidRPr="61BF6358">
        <w:rPr>
          <w:rFonts w:ascii="Times New Roman" w:eastAsia="Times New Roman" w:hAnsi="Times New Roman" w:cs="Times New Roman"/>
          <w:sz w:val="24"/>
          <w:szCs w:val="24"/>
        </w:rPr>
        <w:t xml:space="preserve"> hariliku pilliroo, hundinuia, tarnade, </w:t>
      </w:r>
      <w:proofErr w:type="spellStart"/>
      <w:r w:rsidRPr="61BF6358">
        <w:rPr>
          <w:rFonts w:ascii="Times New Roman" w:eastAsia="Times New Roman" w:hAnsi="Times New Roman" w:cs="Times New Roman"/>
          <w:sz w:val="24"/>
          <w:szCs w:val="24"/>
        </w:rPr>
        <w:t>päideroo</w:t>
      </w:r>
      <w:proofErr w:type="spellEnd"/>
      <w:r w:rsidRPr="61BF6358">
        <w:rPr>
          <w:rFonts w:ascii="Times New Roman" w:eastAsia="Times New Roman" w:hAnsi="Times New Roman" w:cs="Times New Roman"/>
          <w:sz w:val="24"/>
          <w:szCs w:val="24"/>
        </w:rPr>
        <w:t xml:space="preserve"> või musta lepa kasvatamiseks ning sooniitude või -metsana. Siiski ei ole Eestis veel märgalaviljeluses häid praktilisi näiteid, eelduste kohaselt võiks pilliroo, hundinuiade, tarnade ja musta lepa kasvatus saada turu leidmisel mõnele tootjale pigem nišitegevuseks. Lisaks vajab märjutatud ala spetsiaalset tehnikat ala hooldamiseks. Turvasmuldadel massiivide hooldamiseks ja harimiseks on ilmastikutingimuste ja liigniiskuse</w:t>
      </w:r>
      <w:r w:rsidR="00C35FDA">
        <w:rPr>
          <w:rFonts w:ascii="Times New Roman" w:eastAsia="Times New Roman" w:hAnsi="Times New Roman" w:cs="Times New Roman"/>
          <w:sz w:val="24"/>
          <w:szCs w:val="24"/>
        </w:rPr>
        <w:t xml:space="preserve"> tõttu</w:t>
      </w:r>
      <w:r w:rsidRPr="61BF6358">
        <w:rPr>
          <w:rFonts w:ascii="Times New Roman" w:eastAsia="Times New Roman" w:hAnsi="Times New Roman" w:cs="Times New Roman"/>
          <w:sz w:val="24"/>
          <w:szCs w:val="24"/>
        </w:rPr>
        <w:t xml:space="preserve"> vaja </w:t>
      </w:r>
      <w:proofErr w:type="spellStart"/>
      <w:r w:rsidRPr="61BF6358">
        <w:rPr>
          <w:rFonts w:ascii="Times New Roman" w:eastAsia="Times New Roman" w:hAnsi="Times New Roman" w:cs="Times New Roman"/>
          <w:sz w:val="24"/>
          <w:szCs w:val="24"/>
        </w:rPr>
        <w:t>topeltrehvidega</w:t>
      </w:r>
      <w:proofErr w:type="spellEnd"/>
      <w:r w:rsidRPr="61BF6358">
        <w:rPr>
          <w:rFonts w:ascii="Times New Roman" w:eastAsia="Times New Roman" w:hAnsi="Times New Roman" w:cs="Times New Roman"/>
          <w:sz w:val="24"/>
          <w:szCs w:val="24"/>
        </w:rPr>
        <w:t xml:space="preserve"> või roomiktraktoreid, mis on kallimad</w:t>
      </w:r>
      <w:r w:rsidR="00A0326A">
        <w:rPr>
          <w:rFonts w:ascii="Times New Roman" w:eastAsia="Times New Roman" w:hAnsi="Times New Roman" w:cs="Times New Roman"/>
          <w:sz w:val="24"/>
          <w:szCs w:val="24"/>
        </w:rPr>
        <w:t>,</w:t>
      </w:r>
      <w:r w:rsidRPr="61BF6358">
        <w:rPr>
          <w:rFonts w:ascii="Times New Roman" w:eastAsia="Times New Roman" w:hAnsi="Times New Roman" w:cs="Times New Roman"/>
          <w:sz w:val="24"/>
          <w:szCs w:val="24"/>
        </w:rPr>
        <w:t xml:space="preserve"> samuti on neil võrreldes tavaliste rehvidega traktoritega suuremad masintööde kulud.</w:t>
      </w:r>
    </w:p>
    <w:p w14:paraId="661F9221" w14:textId="77777777" w:rsidR="009C692C" w:rsidRDefault="009C692C" w:rsidP="00872F3C">
      <w:pPr>
        <w:spacing w:after="0" w:line="240" w:lineRule="auto"/>
        <w:jc w:val="both"/>
        <w:rPr>
          <w:rFonts w:ascii="Times New Roman" w:eastAsia="Times New Roman" w:hAnsi="Times New Roman" w:cs="Times New Roman"/>
          <w:sz w:val="24"/>
          <w:szCs w:val="24"/>
        </w:rPr>
      </w:pPr>
    </w:p>
    <w:p w14:paraId="08D3A55B" w14:textId="7CC7D590" w:rsidR="08370C2C" w:rsidRDefault="65F5E46D" w:rsidP="00872F3C">
      <w:pPr>
        <w:spacing w:after="0" w:line="240" w:lineRule="auto"/>
        <w:jc w:val="both"/>
        <w:rPr>
          <w:rFonts w:ascii="Times New Roman" w:eastAsia="Times New Roman" w:hAnsi="Times New Roman" w:cs="Times New Roman"/>
          <w:sz w:val="24"/>
          <w:szCs w:val="24"/>
        </w:rPr>
      </w:pPr>
      <w:r w:rsidRPr="61BF6358">
        <w:rPr>
          <w:rFonts w:ascii="Times New Roman" w:eastAsia="Times New Roman" w:hAnsi="Times New Roman" w:cs="Times New Roman"/>
          <w:sz w:val="24"/>
          <w:szCs w:val="24"/>
        </w:rPr>
        <w:t>Kui metsastatakse kasutuses</w:t>
      </w:r>
      <w:r w:rsidR="00A0326A">
        <w:rPr>
          <w:rFonts w:ascii="Times New Roman" w:eastAsia="Times New Roman" w:hAnsi="Times New Roman" w:cs="Times New Roman"/>
          <w:sz w:val="24"/>
          <w:szCs w:val="24"/>
        </w:rPr>
        <w:t>t</w:t>
      </w:r>
      <w:r w:rsidRPr="61BF6358">
        <w:rPr>
          <w:rFonts w:ascii="Times New Roman" w:eastAsia="Times New Roman" w:hAnsi="Times New Roman" w:cs="Times New Roman"/>
          <w:sz w:val="24"/>
          <w:szCs w:val="24"/>
        </w:rPr>
        <w:t xml:space="preserve"> väljas olevat põllumajandusmaad, on mõjud tootjatele väiksemad. Samas tuleb arvestada maakasutuse muutusega pikemaks ajaks, et kasvav mets saaks siduda võimalikult palju süsinikku. See aga tähendab, et põllumajandusmaa ressurss väheneb määramata ajaks ning mõjutab toiduga varustatust. Maakasutuse muutuste planeerimisel tuleb arvestada ka maaomanike huvidega ja sellega seotud juriidiliste küsimustega ning vajaduse</w:t>
      </w:r>
      <w:r w:rsidR="00A0326A">
        <w:rPr>
          <w:rFonts w:ascii="Times New Roman" w:eastAsia="Times New Roman" w:hAnsi="Times New Roman" w:cs="Times New Roman"/>
          <w:sz w:val="24"/>
          <w:szCs w:val="24"/>
        </w:rPr>
        <w:t xml:space="preserve"> korra</w:t>
      </w:r>
      <w:r w:rsidRPr="61BF6358">
        <w:rPr>
          <w:rFonts w:ascii="Times New Roman" w:eastAsia="Times New Roman" w:hAnsi="Times New Roman" w:cs="Times New Roman"/>
          <w:sz w:val="24"/>
          <w:szCs w:val="24"/>
        </w:rPr>
        <w:t>l välja töötada kompensatsioonimehhanism.</w:t>
      </w:r>
    </w:p>
    <w:p w14:paraId="67B19CD1" w14:textId="579859ED" w:rsidR="08370C2C" w:rsidRDefault="08370C2C" w:rsidP="00872F3C">
      <w:pPr>
        <w:spacing w:after="0" w:line="240" w:lineRule="auto"/>
      </w:pPr>
    </w:p>
    <w:p w14:paraId="41A20242" w14:textId="1E624D43" w:rsidR="08370C2C" w:rsidRDefault="30AA2EBF" w:rsidP="00E57547">
      <w:pPr>
        <w:pStyle w:val="paragraph"/>
        <w:spacing w:before="0" w:beforeAutospacing="0" w:after="0" w:afterAutospacing="0"/>
        <w:jc w:val="both"/>
        <w:rPr>
          <w:color w:val="000000" w:themeColor="text1"/>
        </w:rPr>
      </w:pPr>
      <w:r w:rsidRPr="00F3269F">
        <w:rPr>
          <w:rStyle w:val="eop"/>
          <w:b/>
          <w:bCs/>
          <w:u w:val="single"/>
        </w:rPr>
        <w:t>Mõju avaldav valdkond</w:t>
      </w:r>
      <w:r w:rsidR="3FA568AE" w:rsidRPr="00F3269F">
        <w:rPr>
          <w:rStyle w:val="eop"/>
          <w:b/>
          <w:bCs/>
          <w:u w:val="single"/>
        </w:rPr>
        <w:t xml:space="preserve"> </w:t>
      </w:r>
      <w:r w:rsidR="18E32800" w:rsidRPr="00F3269F">
        <w:rPr>
          <w:rStyle w:val="eop"/>
          <w:b/>
          <w:bCs/>
          <w:u w:val="single"/>
        </w:rPr>
        <w:t>V</w:t>
      </w:r>
      <w:r w:rsidR="3FA568AE" w:rsidRPr="00F3269F">
        <w:rPr>
          <w:rStyle w:val="eop"/>
          <w:b/>
          <w:bCs/>
          <w:u w:val="single"/>
        </w:rPr>
        <w:t>:</w:t>
      </w:r>
      <w:r w:rsidR="3FA568AE" w:rsidRPr="61BF6358">
        <w:rPr>
          <w:rStyle w:val="eop"/>
          <w:b/>
          <w:bCs/>
        </w:rPr>
        <w:t xml:space="preserve"> </w:t>
      </w:r>
      <w:r w:rsidR="7B21DF4C" w:rsidRPr="21289BBE">
        <w:rPr>
          <w:rStyle w:val="eop"/>
        </w:rPr>
        <w:t>elurikkust toetav ja süsinikku siduv maakasutus.</w:t>
      </w:r>
    </w:p>
    <w:p w14:paraId="1740E715" w14:textId="73E0A3AF" w:rsidR="08370C2C" w:rsidRDefault="08370C2C" w:rsidP="00E57547">
      <w:pPr>
        <w:pStyle w:val="paragraph"/>
        <w:spacing w:before="0" w:beforeAutospacing="0" w:after="0" w:afterAutospacing="0"/>
        <w:jc w:val="both"/>
        <w:rPr>
          <w:rStyle w:val="eop"/>
          <w:b/>
          <w:bCs/>
        </w:rPr>
      </w:pPr>
    </w:p>
    <w:p w14:paraId="5EA0F24A" w14:textId="77777777" w:rsidR="00381951" w:rsidRDefault="00381951" w:rsidP="00E57547">
      <w:pPr>
        <w:pStyle w:val="paragraph"/>
        <w:spacing w:before="0" w:beforeAutospacing="0" w:after="0" w:afterAutospacing="0"/>
        <w:jc w:val="both"/>
        <w:rPr>
          <w:rStyle w:val="eop"/>
        </w:rPr>
      </w:pPr>
      <w:r w:rsidRPr="47687F2E">
        <w:rPr>
          <w:rStyle w:val="normaltextrun"/>
          <w:b/>
          <w:bCs/>
        </w:rPr>
        <w:t>Mõju ettevõtjate tegevusele ja majandusele</w:t>
      </w:r>
    </w:p>
    <w:p w14:paraId="59EEC267" w14:textId="77777777" w:rsidR="00DA632A" w:rsidRDefault="00DA632A" w:rsidP="00872F3C">
      <w:pPr>
        <w:spacing w:after="0" w:line="240" w:lineRule="auto"/>
        <w:jc w:val="both"/>
        <w:rPr>
          <w:rFonts w:ascii="Times New Roman" w:eastAsia="Times New Roman" w:hAnsi="Times New Roman" w:cs="Times New Roman"/>
          <w:b/>
          <w:bCs/>
          <w:i/>
          <w:iCs/>
          <w:sz w:val="24"/>
          <w:szCs w:val="24"/>
        </w:rPr>
      </w:pPr>
    </w:p>
    <w:p w14:paraId="5F7BE38B" w14:textId="0AE3A2F2" w:rsidR="00381951" w:rsidRPr="00DA632A" w:rsidRDefault="62A668AC" w:rsidP="00872F3C">
      <w:pPr>
        <w:spacing w:after="0" w:line="240" w:lineRule="auto"/>
        <w:jc w:val="both"/>
        <w:rPr>
          <w:rFonts w:ascii="Times New Roman" w:eastAsia="Times New Roman" w:hAnsi="Times New Roman" w:cs="Times New Roman"/>
          <w:b/>
          <w:bCs/>
          <w:i/>
          <w:iCs/>
          <w:sz w:val="24"/>
          <w:szCs w:val="24"/>
        </w:rPr>
      </w:pPr>
      <w:r w:rsidRPr="00DA632A">
        <w:rPr>
          <w:rFonts w:ascii="Times New Roman" w:eastAsia="Times New Roman" w:hAnsi="Times New Roman" w:cs="Times New Roman"/>
          <w:b/>
          <w:bCs/>
          <w:i/>
          <w:iCs/>
          <w:sz w:val="24"/>
          <w:szCs w:val="24"/>
        </w:rPr>
        <w:t>Turbatööstus</w:t>
      </w:r>
    </w:p>
    <w:p w14:paraId="44433852" w14:textId="03AB9C36" w:rsidR="00381951" w:rsidRDefault="506F438E" w:rsidP="00872F3C">
      <w:pPr>
        <w:spacing w:after="0" w:line="240" w:lineRule="auto"/>
        <w:jc w:val="both"/>
        <w:rPr>
          <w:rFonts w:ascii="Times New Roman" w:eastAsia="Times New Roman" w:hAnsi="Times New Roman" w:cs="Times New Roman"/>
          <w:sz w:val="24"/>
          <w:szCs w:val="24"/>
        </w:rPr>
      </w:pPr>
      <w:r w:rsidRPr="2B2CB921">
        <w:rPr>
          <w:rFonts w:ascii="Times New Roman" w:eastAsia="Times New Roman" w:hAnsi="Times New Roman" w:cs="Times New Roman"/>
          <w:sz w:val="24"/>
          <w:szCs w:val="24"/>
        </w:rPr>
        <w:t xml:space="preserve">Turba </w:t>
      </w:r>
      <w:r w:rsidR="2ABC35A3" w:rsidRPr="2B2CB921">
        <w:rPr>
          <w:rFonts w:ascii="Times New Roman" w:eastAsia="Times New Roman" w:hAnsi="Times New Roman" w:cs="Times New Roman"/>
          <w:sz w:val="24"/>
          <w:szCs w:val="24"/>
        </w:rPr>
        <w:t>kaevandamisega tegeles 2023. aastal 3</w:t>
      </w:r>
      <w:r w:rsidR="277604EF" w:rsidRPr="2B2CB921">
        <w:rPr>
          <w:rFonts w:ascii="Times New Roman" w:eastAsia="Times New Roman" w:hAnsi="Times New Roman" w:cs="Times New Roman"/>
          <w:sz w:val="24"/>
          <w:szCs w:val="24"/>
        </w:rPr>
        <w:t>1</w:t>
      </w:r>
      <w:r w:rsidR="2ABC35A3" w:rsidRPr="2B2CB921">
        <w:rPr>
          <w:rFonts w:ascii="Times New Roman" w:eastAsia="Times New Roman" w:hAnsi="Times New Roman" w:cs="Times New Roman"/>
          <w:sz w:val="24"/>
          <w:szCs w:val="24"/>
        </w:rPr>
        <w:t xml:space="preserve"> ettevõtjat, kellest </w:t>
      </w:r>
      <w:r w:rsidR="28D6DDA1" w:rsidRPr="2B2CB921">
        <w:rPr>
          <w:rFonts w:ascii="Times New Roman" w:eastAsia="Times New Roman" w:hAnsi="Times New Roman" w:cs="Times New Roman"/>
          <w:sz w:val="24"/>
          <w:szCs w:val="24"/>
        </w:rPr>
        <w:t>30</w:t>
      </w:r>
      <w:r w:rsidR="2ABC35A3" w:rsidRPr="2B2CB921">
        <w:rPr>
          <w:rFonts w:ascii="Times New Roman" w:eastAsia="Times New Roman" w:hAnsi="Times New Roman" w:cs="Times New Roman"/>
          <w:sz w:val="24"/>
          <w:szCs w:val="24"/>
        </w:rPr>
        <w:t xml:space="preserve"> olid äriühingud.</w:t>
      </w:r>
      <w:r w:rsidR="7351904E" w:rsidRPr="2B2CB921">
        <w:rPr>
          <w:rFonts w:ascii="Times New Roman" w:eastAsia="Times New Roman" w:hAnsi="Times New Roman" w:cs="Times New Roman"/>
          <w:sz w:val="24"/>
          <w:szCs w:val="24"/>
        </w:rPr>
        <w:t xml:space="preserve"> Lisaks tegeles turba</w:t>
      </w:r>
      <w:r w:rsidR="2ABC35A3" w:rsidRPr="2B2CB921">
        <w:rPr>
          <w:rFonts w:ascii="Times New Roman" w:eastAsia="Times New Roman" w:hAnsi="Times New Roman" w:cs="Times New Roman"/>
          <w:sz w:val="24"/>
          <w:szCs w:val="24"/>
        </w:rPr>
        <w:t xml:space="preserve"> </w:t>
      </w:r>
      <w:r w:rsidRPr="2B2CB921">
        <w:rPr>
          <w:rFonts w:ascii="Times New Roman" w:eastAsia="Times New Roman" w:hAnsi="Times New Roman" w:cs="Times New Roman"/>
          <w:sz w:val="24"/>
          <w:szCs w:val="24"/>
        </w:rPr>
        <w:t xml:space="preserve">kogumise ja edasimüügiga Eestis </w:t>
      </w:r>
      <w:r w:rsidR="2881A1C1" w:rsidRPr="2B2CB921">
        <w:rPr>
          <w:rFonts w:ascii="Times New Roman" w:eastAsia="Times New Roman" w:hAnsi="Times New Roman" w:cs="Times New Roman"/>
          <w:sz w:val="24"/>
          <w:szCs w:val="24"/>
        </w:rPr>
        <w:t>19 äriühingut</w:t>
      </w:r>
      <w:r w:rsidR="15908BDC" w:rsidRPr="2B2CB921">
        <w:rPr>
          <w:rFonts w:ascii="Times New Roman" w:eastAsia="Times New Roman" w:hAnsi="Times New Roman" w:cs="Times New Roman"/>
          <w:sz w:val="24"/>
          <w:szCs w:val="24"/>
        </w:rPr>
        <w:t xml:space="preserve"> (</w:t>
      </w:r>
      <w:r w:rsidR="55029123" w:rsidRPr="2B2CB921">
        <w:rPr>
          <w:rFonts w:ascii="Times New Roman" w:eastAsia="Times New Roman" w:hAnsi="Times New Roman" w:cs="Times New Roman"/>
          <w:sz w:val="24"/>
          <w:szCs w:val="24"/>
        </w:rPr>
        <w:t xml:space="preserve">Maavarade register, Maa-amet </w:t>
      </w:r>
      <w:r w:rsidR="55029123" w:rsidRPr="2B2CB921">
        <w:rPr>
          <w:rFonts w:ascii="Times New Roman" w:eastAsia="Times New Roman" w:hAnsi="Times New Roman" w:cs="Times New Roman"/>
          <w:sz w:val="24"/>
          <w:szCs w:val="24"/>
        </w:rPr>
        <w:lastRenderedPageBreak/>
        <w:t xml:space="preserve">18.06.2024; </w:t>
      </w:r>
      <w:r w:rsidR="15908BDC" w:rsidRPr="2B2CB921">
        <w:rPr>
          <w:rFonts w:ascii="Times New Roman" w:eastAsia="Times New Roman" w:hAnsi="Times New Roman" w:cs="Times New Roman"/>
          <w:sz w:val="24"/>
          <w:szCs w:val="24"/>
        </w:rPr>
        <w:t>Statistikaamet</w:t>
      </w:r>
      <w:r w:rsidR="2436BC95" w:rsidRPr="2B2CB921">
        <w:rPr>
          <w:rFonts w:ascii="Times New Roman" w:eastAsia="Times New Roman" w:hAnsi="Times New Roman" w:cs="Times New Roman"/>
          <w:sz w:val="24"/>
          <w:szCs w:val="24"/>
        </w:rPr>
        <w:t>;</w:t>
      </w:r>
      <w:r w:rsidR="15908BDC" w:rsidRPr="2B2CB921">
        <w:rPr>
          <w:rFonts w:ascii="Times New Roman" w:eastAsia="Times New Roman" w:hAnsi="Times New Roman" w:cs="Times New Roman"/>
          <w:sz w:val="24"/>
          <w:szCs w:val="24"/>
        </w:rPr>
        <w:t xml:space="preserve"> </w:t>
      </w:r>
      <w:r w:rsidR="4D9B0E19" w:rsidRPr="2B2CB921">
        <w:rPr>
          <w:rFonts w:ascii="Times New Roman" w:eastAsia="Times New Roman" w:hAnsi="Times New Roman" w:cs="Times New Roman"/>
          <w:sz w:val="24"/>
          <w:szCs w:val="24"/>
        </w:rPr>
        <w:t>Ä</w:t>
      </w:r>
      <w:r w:rsidR="15908BDC" w:rsidRPr="2B2CB921">
        <w:rPr>
          <w:rFonts w:ascii="Times New Roman" w:eastAsia="Times New Roman" w:hAnsi="Times New Roman" w:cs="Times New Roman"/>
          <w:sz w:val="24"/>
          <w:szCs w:val="24"/>
        </w:rPr>
        <w:t>ri</w:t>
      </w:r>
      <w:r w:rsidR="4CC473DF" w:rsidRPr="2B2CB921">
        <w:rPr>
          <w:rFonts w:ascii="Times New Roman" w:eastAsia="Times New Roman" w:hAnsi="Times New Roman" w:cs="Times New Roman"/>
          <w:sz w:val="24"/>
          <w:szCs w:val="24"/>
        </w:rPr>
        <w:t>register)</w:t>
      </w:r>
      <w:r w:rsidR="2881A1C1" w:rsidRPr="2B2CB921">
        <w:rPr>
          <w:rFonts w:ascii="Times New Roman" w:eastAsia="Times New Roman" w:hAnsi="Times New Roman" w:cs="Times New Roman"/>
          <w:sz w:val="24"/>
          <w:szCs w:val="24"/>
        </w:rPr>
        <w:t xml:space="preserve">. </w:t>
      </w:r>
      <w:r w:rsidR="51F96B7E" w:rsidRPr="2B2CB921">
        <w:rPr>
          <w:rFonts w:ascii="Times New Roman" w:eastAsia="Times New Roman" w:hAnsi="Times New Roman" w:cs="Times New Roman"/>
          <w:sz w:val="24"/>
          <w:szCs w:val="24"/>
        </w:rPr>
        <w:t xml:space="preserve">Turba kaevandamise luba omavatest ettevõtetest </w:t>
      </w:r>
      <w:r w:rsidR="68BD1FF1" w:rsidRPr="2B2CB921">
        <w:rPr>
          <w:rFonts w:ascii="Times New Roman" w:eastAsia="Times New Roman" w:hAnsi="Times New Roman" w:cs="Times New Roman"/>
          <w:sz w:val="24"/>
          <w:szCs w:val="24"/>
        </w:rPr>
        <w:t>ei ole kolme aasta jooksul turvast kaevandanud neli ettevõtet (</w:t>
      </w:r>
      <w:r w:rsidR="5981E909" w:rsidRPr="2B2CB921">
        <w:rPr>
          <w:rFonts w:ascii="Times New Roman" w:eastAsia="Times New Roman" w:hAnsi="Times New Roman" w:cs="Times New Roman"/>
          <w:sz w:val="24"/>
          <w:szCs w:val="24"/>
        </w:rPr>
        <w:t>kaevandamise jääkvaru 1346 t).</w:t>
      </w:r>
      <w:r w:rsidR="68BD1FF1" w:rsidRPr="2B2CB921">
        <w:rPr>
          <w:rFonts w:ascii="Times New Roman" w:eastAsia="Times New Roman" w:hAnsi="Times New Roman" w:cs="Times New Roman"/>
          <w:sz w:val="24"/>
          <w:szCs w:val="24"/>
        </w:rPr>
        <w:t xml:space="preserve"> </w:t>
      </w:r>
      <w:r w:rsidR="2881A1C1" w:rsidRPr="2B2CB921">
        <w:rPr>
          <w:rFonts w:ascii="Times New Roman" w:eastAsia="Times New Roman" w:hAnsi="Times New Roman" w:cs="Times New Roman"/>
          <w:sz w:val="24"/>
          <w:szCs w:val="24"/>
        </w:rPr>
        <w:t>Ettevõtete arv on muutunud mõn</w:t>
      </w:r>
      <w:r w:rsidR="67BFCA37" w:rsidRPr="2B2CB921">
        <w:rPr>
          <w:rFonts w:ascii="Times New Roman" w:eastAsia="Times New Roman" w:hAnsi="Times New Roman" w:cs="Times New Roman"/>
          <w:sz w:val="24"/>
          <w:szCs w:val="24"/>
        </w:rPr>
        <w:t xml:space="preserve">evõrra 2020. </w:t>
      </w:r>
      <w:r w:rsidR="7AF5A5B1" w:rsidRPr="2B2CB921">
        <w:rPr>
          <w:rFonts w:ascii="Times New Roman" w:eastAsia="Times New Roman" w:hAnsi="Times New Roman" w:cs="Times New Roman"/>
          <w:sz w:val="24"/>
          <w:szCs w:val="24"/>
        </w:rPr>
        <w:t>a</w:t>
      </w:r>
      <w:r w:rsidR="67BFCA37" w:rsidRPr="2B2CB921">
        <w:rPr>
          <w:rFonts w:ascii="Times New Roman" w:eastAsia="Times New Roman" w:hAnsi="Times New Roman" w:cs="Times New Roman"/>
          <w:sz w:val="24"/>
          <w:szCs w:val="24"/>
        </w:rPr>
        <w:t>asta seisuga</w:t>
      </w:r>
      <w:r w:rsidR="2CC9D388" w:rsidRPr="2B2CB921">
        <w:rPr>
          <w:rFonts w:ascii="Times New Roman" w:eastAsia="Times New Roman" w:hAnsi="Times New Roman" w:cs="Times New Roman"/>
          <w:sz w:val="24"/>
          <w:szCs w:val="24"/>
        </w:rPr>
        <w:t xml:space="preserve"> võrreldes</w:t>
      </w:r>
      <w:r w:rsidR="67BFCA37" w:rsidRPr="2B2CB921">
        <w:rPr>
          <w:rFonts w:ascii="Times New Roman" w:eastAsia="Times New Roman" w:hAnsi="Times New Roman" w:cs="Times New Roman"/>
          <w:sz w:val="24"/>
          <w:szCs w:val="24"/>
        </w:rPr>
        <w:t xml:space="preserve">, kui </w:t>
      </w:r>
      <w:r w:rsidR="58C60777" w:rsidRPr="2B2CB921">
        <w:rPr>
          <w:rFonts w:ascii="Times New Roman" w:eastAsia="Times New Roman" w:hAnsi="Times New Roman" w:cs="Times New Roman"/>
          <w:sz w:val="24"/>
          <w:szCs w:val="24"/>
        </w:rPr>
        <w:t xml:space="preserve">E&amp;Y (2022) andmetel oli </w:t>
      </w:r>
      <w:r w:rsidRPr="2B2CB921">
        <w:rPr>
          <w:rFonts w:ascii="Times New Roman" w:eastAsia="Times New Roman" w:hAnsi="Times New Roman" w:cs="Times New Roman"/>
          <w:sz w:val="24"/>
          <w:szCs w:val="24"/>
        </w:rPr>
        <w:t xml:space="preserve">kokku </w:t>
      </w:r>
      <w:r w:rsidR="65980002" w:rsidRPr="2B2CB921">
        <w:rPr>
          <w:rFonts w:ascii="Times New Roman" w:eastAsia="Times New Roman" w:hAnsi="Times New Roman" w:cs="Times New Roman"/>
          <w:sz w:val="24"/>
          <w:szCs w:val="24"/>
        </w:rPr>
        <w:t>47</w:t>
      </w:r>
      <w:r w:rsidRPr="2B2CB921">
        <w:rPr>
          <w:rFonts w:ascii="Times New Roman" w:eastAsia="Times New Roman" w:hAnsi="Times New Roman" w:cs="Times New Roman"/>
          <w:sz w:val="24"/>
          <w:szCs w:val="24"/>
        </w:rPr>
        <w:t xml:space="preserve"> ettevõtet</w:t>
      </w:r>
      <w:r w:rsidR="29505DDB" w:rsidRPr="2B2CB921">
        <w:rPr>
          <w:rFonts w:ascii="Times New Roman" w:eastAsia="Times New Roman" w:hAnsi="Times New Roman" w:cs="Times New Roman"/>
          <w:sz w:val="24"/>
          <w:szCs w:val="24"/>
        </w:rPr>
        <w:t xml:space="preserve"> seotud </w:t>
      </w:r>
      <w:r w:rsidRPr="2B2CB921">
        <w:rPr>
          <w:rFonts w:ascii="Times New Roman" w:eastAsia="Times New Roman" w:hAnsi="Times New Roman" w:cs="Times New Roman"/>
          <w:sz w:val="24"/>
          <w:szCs w:val="24"/>
        </w:rPr>
        <w:t>turbasektoriga</w:t>
      </w:r>
      <w:r w:rsidR="15D22D18" w:rsidRPr="2B2CB921">
        <w:rPr>
          <w:rFonts w:ascii="Times New Roman" w:eastAsia="Times New Roman" w:hAnsi="Times New Roman" w:cs="Times New Roman"/>
          <w:sz w:val="24"/>
          <w:szCs w:val="24"/>
        </w:rPr>
        <w:t xml:space="preserve">. </w:t>
      </w:r>
      <w:r w:rsidRPr="2B2CB921">
        <w:rPr>
          <w:rFonts w:ascii="Times New Roman" w:eastAsia="Times New Roman" w:hAnsi="Times New Roman" w:cs="Times New Roman"/>
          <w:sz w:val="24"/>
          <w:szCs w:val="24"/>
        </w:rPr>
        <w:t>2020. aastal lõi turbasektor 90,8 mln euro väärtuses kogulisandväärtust (E&amp;Y, 2022). Turbasektor ekspordib üle 95% toodangust ning annab ligi 10% maailma turbasubstraatidest</w:t>
      </w:r>
      <w:r w:rsidR="095A07A1" w:rsidRPr="2B2CB921">
        <w:rPr>
          <w:rFonts w:ascii="Times New Roman" w:eastAsia="Times New Roman" w:hAnsi="Times New Roman" w:cs="Times New Roman"/>
          <w:sz w:val="24"/>
          <w:szCs w:val="24"/>
        </w:rPr>
        <w:t xml:space="preserve">, kuid </w:t>
      </w:r>
      <w:r w:rsidR="09546F05" w:rsidRPr="2B2CB921">
        <w:rPr>
          <w:rFonts w:ascii="Times New Roman" w:eastAsia="Times New Roman" w:hAnsi="Times New Roman" w:cs="Times New Roman"/>
          <w:sz w:val="24"/>
          <w:szCs w:val="24"/>
        </w:rPr>
        <w:t xml:space="preserve">Eestis kohapeal </w:t>
      </w:r>
      <w:proofErr w:type="spellStart"/>
      <w:r w:rsidR="09546F05" w:rsidRPr="2B2CB921">
        <w:rPr>
          <w:rFonts w:ascii="Times New Roman" w:eastAsia="Times New Roman" w:hAnsi="Times New Roman" w:cs="Times New Roman"/>
          <w:sz w:val="24"/>
          <w:szCs w:val="24"/>
        </w:rPr>
        <w:t>väärindatakse</w:t>
      </w:r>
      <w:proofErr w:type="spellEnd"/>
      <w:r w:rsidR="09546F05" w:rsidRPr="2B2CB921">
        <w:rPr>
          <w:rFonts w:ascii="Times New Roman" w:eastAsia="Times New Roman" w:hAnsi="Times New Roman" w:cs="Times New Roman"/>
          <w:sz w:val="24"/>
          <w:szCs w:val="24"/>
        </w:rPr>
        <w:t xml:space="preserve"> kõigest </w:t>
      </w:r>
      <w:r w:rsidR="5C609FA8" w:rsidRPr="2B2CB921">
        <w:rPr>
          <w:rFonts w:ascii="Times New Roman" w:eastAsia="Times New Roman" w:hAnsi="Times New Roman" w:cs="Times New Roman"/>
          <w:sz w:val="24"/>
          <w:szCs w:val="24"/>
        </w:rPr>
        <w:t xml:space="preserve">50% </w:t>
      </w:r>
      <w:r w:rsidR="09546F05" w:rsidRPr="2B2CB921">
        <w:rPr>
          <w:rFonts w:ascii="Times New Roman" w:eastAsia="Times New Roman" w:hAnsi="Times New Roman" w:cs="Times New Roman"/>
          <w:sz w:val="24"/>
          <w:szCs w:val="24"/>
        </w:rPr>
        <w:t>siin kaevandatud turbast.</w:t>
      </w:r>
      <w:r w:rsidRPr="2B2CB921">
        <w:rPr>
          <w:rFonts w:ascii="Times New Roman" w:eastAsia="Times New Roman" w:hAnsi="Times New Roman" w:cs="Times New Roman"/>
          <w:sz w:val="24"/>
          <w:szCs w:val="24"/>
        </w:rPr>
        <w:t xml:space="preserve"> </w:t>
      </w:r>
      <w:r w:rsidR="6BCB1961" w:rsidRPr="2B2CB921">
        <w:rPr>
          <w:rFonts w:ascii="Times New Roman" w:eastAsia="Times New Roman" w:hAnsi="Times New Roman" w:cs="Times New Roman"/>
          <w:sz w:val="24"/>
          <w:szCs w:val="24"/>
        </w:rPr>
        <w:t>Sektoris on ka mõningaid erandlikke ettevõtteid</w:t>
      </w:r>
      <w:r w:rsidR="0401CEFC" w:rsidRPr="2B2CB921">
        <w:rPr>
          <w:rFonts w:ascii="Times New Roman" w:eastAsia="Times New Roman" w:hAnsi="Times New Roman" w:cs="Times New Roman"/>
          <w:sz w:val="24"/>
          <w:szCs w:val="24"/>
        </w:rPr>
        <w:t>,</w:t>
      </w:r>
      <w:r w:rsidR="6BCB1961" w:rsidRPr="2B2CB921">
        <w:rPr>
          <w:rFonts w:ascii="Times New Roman" w:eastAsia="Times New Roman" w:hAnsi="Times New Roman" w:cs="Times New Roman"/>
          <w:sz w:val="24"/>
          <w:szCs w:val="24"/>
        </w:rPr>
        <w:t xml:space="preserve"> nagu Enefit</w:t>
      </w:r>
      <w:r w:rsidR="400A0B4E" w:rsidRPr="2B2CB921">
        <w:rPr>
          <w:rFonts w:ascii="Times New Roman" w:eastAsia="Times New Roman" w:hAnsi="Times New Roman" w:cs="Times New Roman"/>
          <w:sz w:val="24"/>
          <w:szCs w:val="24"/>
        </w:rPr>
        <w:t xml:space="preserve"> Green AS ja </w:t>
      </w:r>
      <w:proofErr w:type="spellStart"/>
      <w:r w:rsidR="400A0B4E" w:rsidRPr="2B2CB921">
        <w:rPr>
          <w:rFonts w:ascii="Times New Roman" w:eastAsia="Times New Roman" w:hAnsi="Times New Roman" w:cs="Times New Roman"/>
          <w:sz w:val="24"/>
          <w:szCs w:val="24"/>
        </w:rPr>
        <w:t>Gren</w:t>
      </w:r>
      <w:proofErr w:type="spellEnd"/>
      <w:r w:rsidR="400A0B4E" w:rsidRPr="2B2CB921">
        <w:rPr>
          <w:rFonts w:ascii="Times New Roman" w:eastAsia="Times New Roman" w:hAnsi="Times New Roman" w:cs="Times New Roman"/>
          <w:sz w:val="24"/>
          <w:szCs w:val="24"/>
        </w:rPr>
        <w:t xml:space="preserve"> Tartu AS, mis tegelevad elektrienergia, gaasi, auru ja konditsioneeritud õhuga varustamise</w:t>
      </w:r>
      <w:r w:rsidR="7F72E445" w:rsidRPr="2B2CB921">
        <w:rPr>
          <w:rFonts w:ascii="Times New Roman" w:eastAsia="Times New Roman" w:hAnsi="Times New Roman" w:cs="Times New Roman"/>
          <w:sz w:val="24"/>
          <w:szCs w:val="24"/>
        </w:rPr>
        <w:t xml:space="preserve">ga. Sektori ettevõtete hindamisel on oluline arvestada majandustegevuse mitmekesisusega. </w:t>
      </w:r>
      <w:proofErr w:type="spellStart"/>
      <w:r w:rsidR="11AEB175" w:rsidRPr="2B2CB921">
        <w:rPr>
          <w:rFonts w:ascii="Times New Roman" w:eastAsia="Times New Roman" w:hAnsi="Times New Roman" w:cs="Times New Roman"/>
          <w:sz w:val="24"/>
          <w:szCs w:val="24"/>
        </w:rPr>
        <w:t>Turbakaevandajate</w:t>
      </w:r>
      <w:proofErr w:type="spellEnd"/>
      <w:r w:rsidR="11AEB175" w:rsidRPr="2B2CB921">
        <w:rPr>
          <w:rFonts w:ascii="Times New Roman" w:eastAsia="Times New Roman" w:hAnsi="Times New Roman" w:cs="Times New Roman"/>
          <w:sz w:val="24"/>
          <w:szCs w:val="24"/>
        </w:rPr>
        <w:t xml:space="preserve"> </w:t>
      </w:r>
      <w:r w:rsidR="7F72E445" w:rsidRPr="2B2CB921">
        <w:rPr>
          <w:rFonts w:ascii="Times New Roman" w:eastAsia="Times New Roman" w:hAnsi="Times New Roman" w:cs="Times New Roman"/>
          <w:sz w:val="24"/>
          <w:szCs w:val="24"/>
        </w:rPr>
        <w:t>2</w:t>
      </w:r>
      <w:r w:rsidR="6BCB1961" w:rsidRPr="2B2CB921">
        <w:rPr>
          <w:rFonts w:ascii="Times New Roman" w:eastAsia="Times New Roman" w:hAnsi="Times New Roman" w:cs="Times New Roman"/>
          <w:sz w:val="24"/>
          <w:szCs w:val="24"/>
        </w:rPr>
        <w:t>022. majandusaasta aruannete</w:t>
      </w:r>
      <w:r w:rsidR="6B77469D" w:rsidRPr="2B2CB921">
        <w:rPr>
          <w:rFonts w:ascii="Times New Roman" w:eastAsia="Times New Roman" w:hAnsi="Times New Roman" w:cs="Times New Roman"/>
          <w:sz w:val="24"/>
          <w:szCs w:val="24"/>
        </w:rPr>
        <w:t>s esitatud müügitulu jaotus</w:t>
      </w:r>
      <w:r w:rsidR="5D41B27B" w:rsidRPr="2B2CB921">
        <w:rPr>
          <w:rFonts w:ascii="Times New Roman" w:eastAsia="Times New Roman" w:hAnsi="Times New Roman" w:cs="Times New Roman"/>
          <w:sz w:val="24"/>
          <w:szCs w:val="24"/>
        </w:rPr>
        <w:t xml:space="preserve"> näitab, et turbatootmise</w:t>
      </w:r>
      <w:r w:rsidR="168100EA" w:rsidRPr="2B2CB921">
        <w:rPr>
          <w:rFonts w:ascii="Times New Roman" w:eastAsia="Times New Roman" w:hAnsi="Times New Roman" w:cs="Times New Roman"/>
          <w:sz w:val="24"/>
          <w:szCs w:val="24"/>
        </w:rPr>
        <w:t xml:space="preserve"> müügitulu oli 105,</w:t>
      </w:r>
      <w:r w:rsidR="22D5EE4A" w:rsidRPr="2B2CB921">
        <w:rPr>
          <w:rFonts w:ascii="Times New Roman" w:eastAsia="Times New Roman" w:hAnsi="Times New Roman" w:cs="Times New Roman"/>
          <w:sz w:val="24"/>
          <w:szCs w:val="24"/>
        </w:rPr>
        <w:t>8</w:t>
      </w:r>
      <w:r w:rsidR="168100EA" w:rsidRPr="2B2CB921">
        <w:rPr>
          <w:rFonts w:ascii="Times New Roman" w:eastAsia="Times New Roman" w:hAnsi="Times New Roman" w:cs="Times New Roman"/>
          <w:sz w:val="24"/>
          <w:szCs w:val="24"/>
        </w:rPr>
        <w:t xml:space="preserve"> mln </w:t>
      </w:r>
      <w:r w:rsidR="0317E641" w:rsidRPr="2B2CB921">
        <w:rPr>
          <w:rFonts w:ascii="Times New Roman" w:eastAsia="Times New Roman" w:hAnsi="Times New Roman" w:cs="Times New Roman"/>
          <w:sz w:val="24"/>
          <w:szCs w:val="24"/>
        </w:rPr>
        <w:t xml:space="preserve">eurot </w:t>
      </w:r>
      <w:r w:rsidR="0E963116" w:rsidRPr="2B2CB921">
        <w:rPr>
          <w:rFonts w:ascii="Times New Roman" w:eastAsia="Times New Roman" w:hAnsi="Times New Roman" w:cs="Times New Roman"/>
          <w:sz w:val="24"/>
          <w:szCs w:val="24"/>
        </w:rPr>
        <w:t xml:space="preserve">ja kõrvategevuste müügitulu </w:t>
      </w:r>
      <w:r w:rsidR="5A7A42FA" w:rsidRPr="2B2CB921">
        <w:rPr>
          <w:rFonts w:ascii="Times New Roman" w:eastAsia="Times New Roman" w:hAnsi="Times New Roman" w:cs="Times New Roman"/>
          <w:sz w:val="24"/>
          <w:szCs w:val="24"/>
        </w:rPr>
        <w:t>1</w:t>
      </w:r>
      <w:r w:rsidR="169D5F19" w:rsidRPr="2B2CB921">
        <w:rPr>
          <w:rFonts w:ascii="Times New Roman" w:eastAsia="Times New Roman" w:hAnsi="Times New Roman" w:cs="Times New Roman"/>
          <w:sz w:val="24"/>
          <w:szCs w:val="24"/>
        </w:rPr>
        <w:t>7</w:t>
      </w:r>
      <w:r w:rsidR="5A7A42FA" w:rsidRPr="2B2CB921">
        <w:rPr>
          <w:rFonts w:ascii="Times New Roman" w:eastAsia="Times New Roman" w:hAnsi="Times New Roman" w:cs="Times New Roman"/>
          <w:sz w:val="24"/>
          <w:szCs w:val="24"/>
        </w:rPr>
        <w:t>,</w:t>
      </w:r>
      <w:r w:rsidR="312E15D0" w:rsidRPr="2B2CB921">
        <w:rPr>
          <w:rFonts w:ascii="Times New Roman" w:eastAsia="Times New Roman" w:hAnsi="Times New Roman" w:cs="Times New Roman"/>
          <w:sz w:val="24"/>
          <w:szCs w:val="24"/>
        </w:rPr>
        <w:t>6</w:t>
      </w:r>
      <w:r w:rsidR="5A7A42FA" w:rsidRPr="2B2CB921">
        <w:rPr>
          <w:rFonts w:ascii="Times New Roman" w:eastAsia="Times New Roman" w:hAnsi="Times New Roman" w:cs="Times New Roman"/>
          <w:sz w:val="24"/>
          <w:szCs w:val="24"/>
        </w:rPr>
        <w:t xml:space="preserve"> mln </w:t>
      </w:r>
      <w:r w:rsidR="11D64C44" w:rsidRPr="2B2CB921">
        <w:rPr>
          <w:rFonts w:ascii="Times New Roman" w:eastAsia="Times New Roman" w:hAnsi="Times New Roman" w:cs="Times New Roman"/>
          <w:sz w:val="24"/>
          <w:szCs w:val="24"/>
        </w:rPr>
        <w:t>eurot</w:t>
      </w:r>
      <w:r w:rsidR="750A176C" w:rsidRPr="2B2CB921">
        <w:rPr>
          <w:rFonts w:ascii="Times New Roman" w:eastAsia="Times New Roman" w:hAnsi="Times New Roman" w:cs="Times New Roman"/>
          <w:sz w:val="24"/>
          <w:szCs w:val="24"/>
        </w:rPr>
        <w:t>.</w:t>
      </w:r>
      <w:r w:rsidR="5A7A42FA" w:rsidRPr="2B2CB921">
        <w:rPr>
          <w:rFonts w:ascii="Times New Roman" w:eastAsia="Times New Roman" w:hAnsi="Times New Roman" w:cs="Times New Roman"/>
          <w:sz w:val="24"/>
          <w:szCs w:val="24"/>
        </w:rPr>
        <w:t xml:space="preserve"> </w:t>
      </w:r>
      <w:r w:rsidR="526F94CC" w:rsidRPr="2B2CB921">
        <w:rPr>
          <w:rFonts w:ascii="Times New Roman" w:eastAsia="Times New Roman" w:hAnsi="Times New Roman" w:cs="Times New Roman"/>
          <w:sz w:val="24"/>
          <w:szCs w:val="24"/>
        </w:rPr>
        <w:t>Kokku kaevandasid ettevõtted 2022. aastal 1</w:t>
      </w:r>
      <w:r w:rsidR="599A63B5" w:rsidRPr="2B2CB921">
        <w:rPr>
          <w:rFonts w:ascii="Times New Roman" w:eastAsia="Times New Roman" w:hAnsi="Times New Roman" w:cs="Times New Roman"/>
          <w:sz w:val="24"/>
          <w:szCs w:val="24"/>
        </w:rPr>
        <w:t>,</w:t>
      </w:r>
      <w:r w:rsidR="526F94CC" w:rsidRPr="2B2CB921">
        <w:rPr>
          <w:rFonts w:ascii="Times New Roman" w:eastAsia="Times New Roman" w:hAnsi="Times New Roman" w:cs="Times New Roman"/>
          <w:sz w:val="24"/>
          <w:szCs w:val="24"/>
        </w:rPr>
        <w:t xml:space="preserve">107 </w:t>
      </w:r>
      <w:r w:rsidR="599A63B5" w:rsidRPr="2B2CB921">
        <w:rPr>
          <w:rFonts w:ascii="Times New Roman" w:eastAsia="Times New Roman" w:hAnsi="Times New Roman" w:cs="Times New Roman"/>
          <w:sz w:val="24"/>
          <w:szCs w:val="24"/>
        </w:rPr>
        <w:t>mln</w:t>
      </w:r>
      <w:r w:rsidR="526F94CC" w:rsidRPr="2B2CB921">
        <w:rPr>
          <w:rFonts w:ascii="Times New Roman" w:eastAsia="Times New Roman" w:hAnsi="Times New Roman" w:cs="Times New Roman"/>
          <w:sz w:val="24"/>
          <w:szCs w:val="24"/>
        </w:rPr>
        <w:t xml:space="preserve"> t turvast. </w:t>
      </w:r>
      <w:r w:rsidR="7B1B5E4E" w:rsidRPr="2B2CB921">
        <w:rPr>
          <w:rFonts w:ascii="Times New Roman" w:eastAsia="Times New Roman" w:hAnsi="Times New Roman" w:cs="Times New Roman"/>
          <w:sz w:val="24"/>
          <w:szCs w:val="24"/>
        </w:rPr>
        <w:t xml:space="preserve">Turba kogumise ja edasimüügiga tegelevate ettevõtete </w:t>
      </w:r>
      <w:r w:rsidR="0515A981" w:rsidRPr="2B2CB921">
        <w:rPr>
          <w:rFonts w:ascii="Times New Roman" w:eastAsia="Times New Roman" w:hAnsi="Times New Roman" w:cs="Times New Roman"/>
          <w:sz w:val="24"/>
          <w:szCs w:val="24"/>
        </w:rPr>
        <w:t xml:space="preserve">kogu müügitulu oli 67,3 mln </w:t>
      </w:r>
      <w:r w:rsidR="3AF8B96F" w:rsidRPr="2B2CB921">
        <w:rPr>
          <w:rFonts w:ascii="Times New Roman" w:eastAsia="Times New Roman" w:hAnsi="Times New Roman" w:cs="Times New Roman"/>
          <w:sz w:val="24"/>
          <w:szCs w:val="24"/>
        </w:rPr>
        <w:t>eurot</w:t>
      </w:r>
      <w:r w:rsidR="02C62F16" w:rsidRPr="2B2CB921">
        <w:rPr>
          <w:rFonts w:ascii="Times New Roman" w:eastAsia="Times New Roman" w:hAnsi="Times New Roman" w:cs="Times New Roman"/>
          <w:sz w:val="24"/>
          <w:szCs w:val="24"/>
        </w:rPr>
        <w:t xml:space="preserve"> millest</w:t>
      </w:r>
      <w:r w:rsidR="0515A981" w:rsidRPr="2B2CB921">
        <w:rPr>
          <w:rFonts w:ascii="Times New Roman" w:eastAsia="Times New Roman" w:hAnsi="Times New Roman" w:cs="Times New Roman"/>
          <w:sz w:val="24"/>
          <w:szCs w:val="24"/>
        </w:rPr>
        <w:t xml:space="preserve"> turba tootmisega seotud müügitulu </w:t>
      </w:r>
      <w:r w:rsidR="22C2FAB3" w:rsidRPr="2B2CB921">
        <w:rPr>
          <w:rFonts w:ascii="Times New Roman" w:eastAsia="Times New Roman" w:hAnsi="Times New Roman" w:cs="Times New Roman"/>
          <w:sz w:val="24"/>
          <w:szCs w:val="24"/>
        </w:rPr>
        <w:t xml:space="preserve">oli </w:t>
      </w:r>
      <w:r w:rsidR="0515A981" w:rsidRPr="2B2CB921">
        <w:rPr>
          <w:rFonts w:ascii="Times New Roman" w:eastAsia="Times New Roman" w:hAnsi="Times New Roman" w:cs="Times New Roman"/>
          <w:sz w:val="24"/>
          <w:szCs w:val="24"/>
        </w:rPr>
        <w:t xml:space="preserve">43,8 mln </w:t>
      </w:r>
      <w:r w:rsidR="5F86D2EC" w:rsidRPr="2B2CB921">
        <w:rPr>
          <w:rFonts w:ascii="Times New Roman" w:eastAsia="Times New Roman" w:hAnsi="Times New Roman" w:cs="Times New Roman"/>
          <w:sz w:val="24"/>
          <w:szCs w:val="24"/>
        </w:rPr>
        <w:t>eurot</w:t>
      </w:r>
      <w:r w:rsidR="533569F9" w:rsidRPr="2B2CB921">
        <w:rPr>
          <w:rFonts w:ascii="Times New Roman" w:eastAsia="Times New Roman" w:hAnsi="Times New Roman" w:cs="Times New Roman"/>
          <w:sz w:val="24"/>
          <w:szCs w:val="24"/>
        </w:rPr>
        <w:t xml:space="preserve"> (</w:t>
      </w:r>
      <w:r w:rsidR="0515A981" w:rsidRPr="2B2CB921">
        <w:rPr>
          <w:rFonts w:ascii="Times New Roman" w:eastAsia="Times New Roman" w:hAnsi="Times New Roman" w:cs="Times New Roman"/>
          <w:sz w:val="24"/>
          <w:szCs w:val="24"/>
        </w:rPr>
        <w:t>65% kogu müügitulust</w:t>
      </w:r>
      <w:r w:rsidR="6C3459C9" w:rsidRPr="2B2CB921">
        <w:rPr>
          <w:rFonts w:ascii="Times New Roman" w:eastAsia="Times New Roman" w:hAnsi="Times New Roman" w:cs="Times New Roman"/>
          <w:sz w:val="24"/>
          <w:szCs w:val="24"/>
        </w:rPr>
        <w:t>)</w:t>
      </w:r>
      <w:r w:rsidR="0515A981" w:rsidRPr="2B2CB921">
        <w:rPr>
          <w:rFonts w:ascii="Times New Roman" w:eastAsia="Times New Roman" w:hAnsi="Times New Roman" w:cs="Times New Roman"/>
          <w:sz w:val="24"/>
          <w:szCs w:val="24"/>
        </w:rPr>
        <w:t xml:space="preserve">. </w:t>
      </w:r>
      <w:r w:rsidR="5078F26B" w:rsidRPr="2B2CB921">
        <w:rPr>
          <w:rFonts w:ascii="Times New Roman" w:eastAsia="Times New Roman" w:hAnsi="Times New Roman" w:cs="Times New Roman"/>
          <w:sz w:val="24"/>
          <w:szCs w:val="24"/>
        </w:rPr>
        <w:t xml:space="preserve">Turba kaevandamisega tegelevad ettevõtted sõltuvad </w:t>
      </w:r>
      <w:r w:rsidR="599A63B5" w:rsidRPr="2B2CB921">
        <w:rPr>
          <w:rFonts w:ascii="Times New Roman" w:eastAsia="Times New Roman" w:hAnsi="Times New Roman" w:cs="Times New Roman"/>
          <w:sz w:val="24"/>
          <w:szCs w:val="24"/>
        </w:rPr>
        <w:t xml:space="preserve">rohkem </w:t>
      </w:r>
      <w:r w:rsidR="5078F26B" w:rsidRPr="2B2CB921">
        <w:rPr>
          <w:rFonts w:ascii="Times New Roman" w:eastAsia="Times New Roman" w:hAnsi="Times New Roman" w:cs="Times New Roman"/>
          <w:sz w:val="24"/>
          <w:szCs w:val="24"/>
        </w:rPr>
        <w:t>turba tootmisest</w:t>
      </w:r>
      <w:r w:rsidR="5C2B2AF4" w:rsidRPr="2B2CB921">
        <w:rPr>
          <w:rFonts w:ascii="Times New Roman" w:eastAsia="Times New Roman" w:hAnsi="Times New Roman" w:cs="Times New Roman"/>
          <w:sz w:val="24"/>
          <w:szCs w:val="24"/>
        </w:rPr>
        <w:t xml:space="preserve"> (Äriregistri andmetel)</w:t>
      </w:r>
      <w:r w:rsidR="5078F26B" w:rsidRPr="2B2CB921">
        <w:rPr>
          <w:rFonts w:ascii="Times New Roman" w:eastAsia="Times New Roman" w:hAnsi="Times New Roman" w:cs="Times New Roman"/>
          <w:sz w:val="24"/>
          <w:szCs w:val="24"/>
        </w:rPr>
        <w:t>.</w:t>
      </w:r>
    </w:p>
    <w:p w14:paraId="110E609C" w14:textId="77777777" w:rsidR="00512209" w:rsidRDefault="00512209" w:rsidP="00F46374">
      <w:pPr>
        <w:spacing w:after="0" w:line="240" w:lineRule="auto"/>
        <w:jc w:val="both"/>
        <w:rPr>
          <w:rFonts w:ascii="Times New Roman" w:eastAsia="Times New Roman" w:hAnsi="Times New Roman" w:cs="Times New Roman"/>
          <w:sz w:val="24"/>
          <w:szCs w:val="24"/>
        </w:rPr>
      </w:pPr>
    </w:p>
    <w:p w14:paraId="4478C9B9" w14:textId="4F18630C" w:rsidR="00381951" w:rsidRDefault="4AC9B35F" w:rsidP="00CB292B">
      <w:pPr>
        <w:spacing w:after="0" w:line="240" w:lineRule="auto"/>
        <w:jc w:val="both"/>
        <w:rPr>
          <w:rFonts w:ascii="Times New Roman" w:eastAsia="Times New Roman" w:hAnsi="Times New Roman" w:cs="Times New Roman"/>
          <w:sz w:val="24"/>
          <w:szCs w:val="24"/>
        </w:rPr>
      </w:pPr>
      <w:r w:rsidRPr="7C84A48D">
        <w:rPr>
          <w:rFonts w:ascii="Times New Roman" w:eastAsia="Times New Roman" w:hAnsi="Times New Roman" w:cs="Times New Roman"/>
          <w:sz w:val="24"/>
          <w:szCs w:val="24"/>
        </w:rPr>
        <w:t>T</w:t>
      </w:r>
      <w:r w:rsidR="286D0871" w:rsidRPr="7C84A48D">
        <w:rPr>
          <w:rFonts w:ascii="Times New Roman" w:eastAsia="Times New Roman" w:hAnsi="Times New Roman" w:cs="Times New Roman"/>
          <w:sz w:val="24"/>
          <w:szCs w:val="24"/>
        </w:rPr>
        <w:t xml:space="preserve">urbast </w:t>
      </w:r>
      <w:r w:rsidR="4AFF2D54" w:rsidRPr="7C84A48D">
        <w:rPr>
          <w:rFonts w:ascii="Times New Roman" w:eastAsia="Times New Roman" w:hAnsi="Times New Roman" w:cs="Times New Roman"/>
          <w:sz w:val="24"/>
          <w:szCs w:val="24"/>
        </w:rPr>
        <w:t xml:space="preserve">moodustab </w:t>
      </w:r>
      <w:r w:rsidR="286D0871" w:rsidRPr="7C84A48D">
        <w:rPr>
          <w:rFonts w:ascii="Times New Roman" w:eastAsia="Times New Roman" w:hAnsi="Times New Roman" w:cs="Times New Roman"/>
          <w:sz w:val="24"/>
          <w:szCs w:val="24"/>
        </w:rPr>
        <w:t xml:space="preserve">ligikaudu poole süsinik, mistõttu kaasneb selle lagunemisega kasvuhoonegaaside heide. Ühe tonni aiandusturba kaevandamine toob </w:t>
      </w:r>
      <w:r w:rsidR="51770A6D" w:rsidRPr="7C84A48D">
        <w:rPr>
          <w:rFonts w:ascii="Times New Roman" w:eastAsia="Times New Roman" w:hAnsi="Times New Roman" w:cs="Times New Roman"/>
          <w:sz w:val="24"/>
          <w:szCs w:val="24"/>
        </w:rPr>
        <w:t>praegu</w:t>
      </w:r>
      <w:r w:rsidR="286D0871" w:rsidRPr="7C84A48D">
        <w:rPr>
          <w:rFonts w:ascii="Times New Roman" w:eastAsia="Times New Roman" w:hAnsi="Times New Roman" w:cs="Times New Roman"/>
          <w:sz w:val="24"/>
          <w:szCs w:val="24"/>
        </w:rPr>
        <w:t xml:space="preserve"> inventuuris kasutatava metoodika järgi kaasa 1,09 t CO</w:t>
      </w:r>
      <w:r w:rsidR="286D0871" w:rsidRPr="7C84A48D">
        <w:rPr>
          <w:rFonts w:ascii="Times New Roman" w:eastAsia="Times New Roman" w:hAnsi="Times New Roman" w:cs="Times New Roman"/>
          <w:sz w:val="24"/>
          <w:szCs w:val="24"/>
          <w:vertAlign w:val="subscript"/>
        </w:rPr>
        <w:t>2</w:t>
      </w:r>
      <w:r w:rsidR="286D0871" w:rsidRPr="7C84A48D">
        <w:rPr>
          <w:rFonts w:ascii="Times New Roman" w:eastAsia="Times New Roman" w:hAnsi="Times New Roman" w:cs="Times New Roman"/>
          <w:sz w:val="24"/>
          <w:szCs w:val="24"/>
        </w:rPr>
        <w:t xml:space="preserve"> </w:t>
      </w:r>
      <w:proofErr w:type="spellStart"/>
      <w:r w:rsidR="286D0871" w:rsidRPr="7C84A48D">
        <w:rPr>
          <w:rFonts w:ascii="Times New Roman" w:eastAsia="Times New Roman" w:hAnsi="Times New Roman" w:cs="Times New Roman"/>
          <w:sz w:val="24"/>
          <w:szCs w:val="24"/>
        </w:rPr>
        <w:t>e</w:t>
      </w:r>
      <w:r w:rsidR="51770A6D" w:rsidRPr="7C84A48D">
        <w:rPr>
          <w:rFonts w:ascii="Times New Roman" w:eastAsia="Times New Roman" w:hAnsi="Times New Roman" w:cs="Times New Roman"/>
          <w:sz w:val="24"/>
          <w:szCs w:val="24"/>
        </w:rPr>
        <w:t>kv</w:t>
      </w:r>
      <w:proofErr w:type="spellEnd"/>
      <w:r w:rsidR="286D0871" w:rsidRPr="7C84A48D">
        <w:rPr>
          <w:rFonts w:ascii="Times New Roman" w:eastAsia="Times New Roman" w:hAnsi="Times New Roman" w:cs="Times New Roman"/>
          <w:sz w:val="24"/>
          <w:szCs w:val="24"/>
        </w:rPr>
        <w:t xml:space="preserve">. 2021. </w:t>
      </w:r>
      <w:r w:rsidR="23B78BC8" w:rsidRPr="55527809">
        <w:rPr>
          <w:rFonts w:ascii="Times New Roman" w:eastAsia="Times New Roman" w:hAnsi="Times New Roman" w:cs="Times New Roman"/>
          <w:sz w:val="24"/>
          <w:szCs w:val="24"/>
        </w:rPr>
        <w:t>aasta kaevandamismaht oli 906 tuh t ja 2022. aastal 1107 tuh t (Maa-ameti 2023. a maavarade bilanss</w:t>
      </w:r>
      <w:r w:rsidRPr="55527809">
        <w:rPr>
          <w:rStyle w:val="Allmrkuseviide"/>
          <w:rFonts w:ascii="Times New Roman" w:eastAsia="Times New Roman" w:hAnsi="Times New Roman" w:cs="Times New Roman"/>
          <w:sz w:val="24"/>
          <w:szCs w:val="24"/>
        </w:rPr>
        <w:footnoteReference w:id="61"/>
      </w:r>
      <w:r w:rsidR="23B78BC8" w:rsidRPr="55527809">
        <w:rPr>
          <w:rFonts w:ascii="Times New Roman" w:eastAsia="Times New Roman" w:hAnsi="Times New Roman" w:cs="Times New Roman"/>
          <w:sz w:val="24"/>
          <w:szCs w:val="24"/>
        </w:rPr>
        <w:t xml:space="preserve">). </w:t>
      </w:r>
      <w:r w:rsidR="75E7B05C" w:rsidRPr="7C84A48D">
        <w:rPr>
          <w:rFonts w:ascii="Times New Roman" w:eastAsia="Times New Roman" w:hAnsi="Times New Roman" w:cs="Times New Roman"/>
          <w:sz w:val="24"/>
          <w:szCs w:val="24"/>
        </w:rPr>
        <w:t xml:space="preserve">2021. </w:t>
      </w:r>
      <w:r w:rsidR="286D0871" w:rsidRPr="7C84A48D">
        <w:rPr>
          <w:rFonts w:ascii="Times New Roman" w:eastAsia="Times New Roman" w:hAnsi="Times New Roman" w:cs="Times New Roman"/>
          <w:sz w:val="24"/>
          <w:szCs w:val="24"/>
        </w:rPr>
        <w:t>a</w:t>
      </w:r>
      <w:r w:rsidR="6E56DA65" w:rsidRPr="7C84A48D">
        <w:rPr>
          <w:rFonts w:ascii="Times New Roman" w:eastAsia="Times New Roman" w:hAnsi="Times New Roman" w:cs="Times New Roman"/>
          <w:sz w:val="24"/>
          <w:szCs w:val="24"/>
        </w:rPr>
        <w:t>astal</w:t>
      </w:r>
      <w:r w:rsidR="286D0871" w:rsidRPr="7C84A48D">
        <w:rPr>
          <w:rFonts w:ascii="Times New Roman" w:eastAsia="Times New Roman" w:hAnsi="Times New Roman" w:cs="Times New Roman"/>
          <w:sz w:val="24"/>
          <w:szCs w:val="24"/>
        </w:rPr>
        <w:t xml:space="preserve"> tekkis aiandusturba kaevandamisest ja kasutusest</w:t>
      </w:r>
      <w:r w:rsidR="74FDF4B1" w:rsidRPr="7C84A48D">
        <w:rPr>
          <w:rFonts w:ascii="Times New Roman" w:eastAsia="Times New Roman" w:hAnsi="Times New Roman" w:cs="Times New Roman"/>
          <w:sz w:val="24"/>
          <w:szCs w:val="24"/>
        </w:rPr>
        <w:t xml:space="preserve"> seega</w:t>
      </w:r>
      <w:r w:rsidR="286D0871" w:rsidRPr="7C84A48D">
        <w:rPr>
          <w:rFonts w:ascii="Times New Roman" w:eastAsia="Times New Roman" w:hAnsi="Times New Roman" w:cs="Times New Roman"/>
          <w:sz w:val="24"/>
          <w:szCs w:val="24"/>
        </w:rPr>
        <w:t xml:space="preserve"> </w:t>
      </w:r>
      <w:r w:rsidR="7B3A9A8D" w:rsidRPr="7C84A48D">
        <w:rPr>
          <w:rFonts w:ascii="Times New Roman" w:eastAsia="Times New Roman" w:hAnsi="Times New Roman" w:cs="Times New Roman"/>
          <w:sz w:val="24"/>
          <w:szCs w:val="24"/>
        </w:rPr>
        <w:t>987 540 t</w:t>
      </w:r>
      <w:r w:rsidR="286D0871" w:rsidRPr="7C84A48D">
        <w:rPr>
          <w:rFonts w:ascii="Times New Roman" w:eastAsia="Times New Roman" w:hAnsi="Times New Roman" w:cs="Times New Roman"/>
          <w:sz w:val="24"/>
          <w:szCs w:val="24"/>
        </w:rPr>
        <w:t xml:space="preserve"> CO</w:t>
      </w:r>
      <w:r w:rsidR="286D0871" w:rsidRPr="7C84A48D">
        <w:rPr>
          <w:rFonts w:ascii="Times New Roman" w:eastAsia="Times New Roman" w:hAnsi="Times New Roman" w:cs="Times New Roman"/>
          <w:sz w:val="24"/>
          <w:szCs w:val="24"/>
          <w:vertAlign w:val="subscript"/>
        </w:rPr>
        <w:t>2</w:t>
      </w:r>
      <w:r w:rsidR="51770A6D" w:rsidRPr="7C84A48D">
        <w:rPr>
          <w:rFonts w:ascii="Times New Roman" w:eastAsia="Times New Roman" w:hAnsi="Times New Roman" w:cs="Times New Roman"/>
          <w:sz w:val="24"/>
          <w:szCs w:val="24"/>
          <w:vertAlign w:val="subscript"/>
        </w:rPr>
        <w:t xml:space="preserve"> </w:t>
      </w:r>
      <w:proofErr w:type="spellStart"/>
      <w:r w:rsidR="286D0871" w:rsidRPr="7C84A48D">
        <w:rPr>
          <w:rFonts w:ascii="Times New Roman" w:eastAsia="Times New Roman" w:hAnsi="Times New Roman" w:cs="Times New Roman"/>
          <w:sz w:val="24"/>
          <w:szCs w:val="24"/>
        </w:rPr>
        <w:t>ekv</w:t>
      </w:r>
      <w:proofErr w:type="spellEnd"/>
      <w:r w:rsidR="286D0871" w:rsidRPr="7C84A48D">
        <w:rPr>
          <w:rFonts w:ascii="Times New Roman" w:eastAsia="Times New Roman" w:hAnsi="Times New Roman" w:cs="Times New Roman"/>
          <w:sz w:val="24"/>
          <w:szCs w:val="24"/>
        </w:rPr>
        <w:t xml:space="preserve"> kasvuhoonegaase ja 2022. a</w:t>
      </w:r>
      <w:r w:rsidR="6E56DA65" w:rsidRPr="7C84A48D">
        <w:rPr>
          <w:rFonts w:ascii="Times New Roman" w:eastAsia="Times New Roman" w:hAnsi="Times New Roman" w:cs="Times New Roman"/>
          <w:sz w:val="24"/>
          <w:szCs w:val="24"/>
        </w:rPr>
        <w:t>astal</w:t>
      </w:r>
      <w:r w:rsidR="286D0871" w:rsidRPr="7C84A48D">
        <w:rPr>
          <w:rFonts w:ascii="Times New Roman" w:eastAsia="Times New Roman" w:hAnsi="Times New Roman" w:cs="Times New Roman"/>
          <w:sz w:val="24"/>
          <w:szCs w:val="24"/>
        </w:rPr>
        <w:t xml:space="preserve"> oli aiandusturba kasvuhoonegaaside heitkoguseks </w:t>
      </w:r>
      <w:r w:rsidR="75E7B05C" w:rsidRPr="7C84A48D">
        <w:rPr>
          <w:rFonts w:ascii="Times New Roman" w:eastAsia="Times New Roman" w:hAnsi="Times New Roman" w:cs="Times New Roman"/>
          <w:sz w:val="24"/>
          <w:szCs w:val="24"/>
        </w:rPr>
        <w:t>1</w:t>
      </w:r>
      <w:r w:rsidR="0638280E" w:rsidRPr="7C84A48D">
        <w:rPr>
          <w:rFonts w:ascii="Times New Roman" w:eastAsia="Times New Roman" w:hAnsi="Times New Roman" w:cs="Times New Roman"/>
          <w:sz w:val="24"/>
          <w:szCs w:val="24"/>
        </w:rPr>
        <w:t xml:space="preserve"> </w:t>
      </w:r>
      <w:r w:rsidR="3FC7AA3D" w:rsidRPr="7C84A48D">
        <w:rPr>
          <w:rFonts w:ascii="Times New Roman" w:eastAsia="Times New Roman" w:hAnsi="Times New Roman" w:cs="Times New Roman"/>
          <w:sz w:val="24"/>
          <w:szCs w:val="24"/>
        </w:rPr>
        <w:t>206</w:t>
      </w:r>
      <w:r w:rsidR="4A247389" w:rsidRPr="7C84A48D">
        <w:rPr>
          <w:rFonts w:ascii="Times New Roman" w:eastAsia="Times New Roman" w:hAnsi="Times New Roman" w:cs="Times New Roman"/>
          <w:sz w:val="24"/>
          <w:szCs w:val="24"/>
        </w:rPr>
        <w:t xml:space="preserve"> </w:t>
      </w:r>
      <w:r w:rsidR="3FC7AA3D" w:rsidRPr="7C84A48D">
        <w:rPr>
          <w:rFonts w:ascii="Times New Roman" w:eastAsia="Times New Roman" w:hAnsi="Times New Roman" w:cs="Times New Roman"/>
          <w:sz w:val="24"/>
          <w:szCs w:val="24"/>
        </w:rPr>
        <w:t>630</w:t>
      </w:r>
      <w:r w:rsidR="286D0871" w:rsidRPr="7C84A48D">
        <w:rPr>
          <w:rFonts w:ascii="Times New Roman" w:eastAsia="Times New Roman" w:hAnsi="Times New Roman" w:cs="Times New Roman"/>
          <w:sz w:val="24"/>
          <w:szCs w:val="24"/>
        </w:rPr>
        <w:t xml:space="preserve"> t CO</w:t>
      </w:r>
      <w:r w:rsidR="286D0871" w:rsidRPr="7C84A48D">
        <w:rPr>
          <w:rFonts w:ascii="Times New Roman" w:eastAsia="Times New Roman" w:hAnsi="Times New Roman" w:cs="Times New Roman"/>
          <w:sz w:val="24"/>
          <w:szCs w:val="24"/>
          <w:vertAlign w:val="subscript"/>
        </w:rPr>
        <w:t>2</w:t>
      </w:r>
      <w:r w:rsidR="51770A6D" w:rsidRPr="7C84A48D">
        <w:rPr>
          <w:rFonts w:ascii="Times New Roman" w:eastAsia="Times New Roman" w:hAnsi="Times New Roman" w:cs="Times New Roman"/>
          <w:sz w:val="24"/>
          <w:szCs w:val="24"/>
          <w:vertAlign w:val="subscript"/>
        </w:rPr>
        <w:t xml:space="preserve"> </w:t>
      </w:r>
      <w:proofErr w:type="spellStart"/>
      <w:r w:rsidR="286D0871" w:rsidRPr="7C84A48D">
        <w:rPr>
          <w:rFonts w:ascii="Times New Roman" w:eastAsia="Times New Roman" w:hAnsi="Times New Roman" w:cs="Times New Roman"/>
          <w:sz w:val="24"/>
          <w:szCs w:val="24"/>
        </w:rPr>
        <w:t>ekv</w:t>
      </w:r>
      <w:proofErr w:type="spellEnd"/>
      <w:r w:rsidR="75E7B05C" w:rsidRPr="7C84A48D">
        <w:rPr>
          <w:rFonts w:ascii="Times New Roman" w:eastAsia="Times New Roman" w:hAnsi="Times New Roman" w:cs="Times New Roman"/>
          <w:sz w:val="24"/>
          <w:szCs w:val="24"/>
        </w:rPr>
        <w:t>.</w:t>
      </w:r>
      <w:r w:rsidR="2606FD15" w:rsidRPr="7C84A48D">
        <w:rPr>
          <w:rFonts w:ascii="Times New Roman" w:eastAsia="Times New Roman" w:hAnsi="Times New Roman" w:cs="Times New Roman"/>
          <w:sz w:val="24"/>
          <w:szCs w:val="24"/>
        </w:rPr>
        <w:t xml:space="preserve"> </w:t>
      </w:r>
      <w:r w:rsidR="62A668AC" w:rsidRPr="7C84A48D">
        <w:rPr>
          <w:rFonts w:ascii="Times New Roman" w:eastAsia="Times New Roman" w:hAnsi="Times New Roman" w:cs="Times New Roman"/>
          <w:sz w:val="24"/>
          <w:szCs w:val="24"/>
        </w:rPr>
        <w:t>Aiandusturba kaevandamisest tuleneva heite vähendamine</w:t>
      </w:r>
      <w:r w:rsidR="6CBB1A88" w:rsidRPr="7C84A48D">
        <w:rPr>
          <w:rFonts w:ascii="Times New Roman" w:eastAsia="Times New Roman" w:hAnsi="Times New Roman" w:cs="Times New Roman"/>
          <w:sz w:val="24"/>
          <w:szCs w:val="24"/>
        </w:rPr>
        <w:t xml:space="preserve"> </w:t>
      </w:r>
      <w:r w:rsidR="62A668AC" w:rsidRPr="7C84A48D">
        <w:rPr>
          <w:rFonts w:ascii="Times New Roman" w:eastAsia="Times New Roman" w:hAnsi="Times New Roman" w:cs="Times New Roman"/>
          <w:sz w:val="24"/>
          <w:szCs w:val="24"/>
        </w:rPr>
        <w:t>on seotud kaevandamismahtudega ning mõjutab seeläbi otsemalt ka sektori sotsiaalmajanduslikke näitajaid</w:t>
      </w:r>
      <w:r w:rsidR="51770A6D" w:rsidRPr="7C84A48D">
        <w:rPr>
          <w:rFonts w:ascii="Times New Roman" w:eastAsia="Times New Roman" w:hAnsi="Times New Roman" w:cs="Times New Roman"/>
          <w:sz w:val="24"/>
          <w:szCs w:val="24"/>
        </w:rPr>
        <w:t>,</w:t>
      </w:r>
      <w:r w:rsidR="62A668AC" w:rsidRPr="7C84A48D">
        <w:rPr>
          <w:rFonts w:ascii="Times New Roman" w:eastAsia="Times New Roman" w:hAnsi="Times New Roman" w:cs="Times New Roman"/>
          <w:sz w:val="24"/>
          <w:szCs w:val="24"/>
        </w:rPr>
        <w:t xml:space="preserve"> kui ei leita muid võimalusi heite vähendamiseks. 2021. aastal koostati sotsiaalmajandusliku mõju hinnang kahele kaevandamismahu vähendamise stsenaariumile </w:t>
      </w:r>
      <w:r w:rsidR="51770A6D" w:rsidRPr="7C84A48D">
        <w:rPr>
          <w:rFonts w:ascii="Times New Roman" w:eastAsia="Times New Roman" w:hAnsi="Times New Roman" w:cs="Times New Roman"/>
          <w:sz w:val="24"/>
          <w:szCs w:val="24"/>
        </w:rPr>
        <w:t>–</w:t>
      </w:r>
      <w:r w:rsidR="62A668AC" w:rsidRPr="7C84A48D">
        <w:rPr>
          <w:rFonts w:ascii="Times New Roman" w:eastAsia="Times New Roman" w:hAnsi="Times New Roman" w:cs="Times New Roman"/>
          <w:sz w:val="24"/>
          <w:szCs w:val="24"/>
        </w:rPr>
        <w:t xml:space="preserve"> ligi 13% vähenemise </w:t>
      </w:r>
      <w:r w:rsidR="37FE9992" w:rsidRPr="7C84A48D">
        <w:rPr>
          <w:rFonts w:ascii="Times New Roman" w:eastAsia="Times New Roman" w:hAnsi="Times New Roman" w:cs="Times New Roman"/>
          <w:sz w:val="24"/>
          <w:szCs w:val="24"/>
        </w:rPr>
        <w:t>(89</w:t>
      </w:r>
      <w:r w:rsidR="51770A6D" w:rsidRPr="7C84A48D">
        <w:rPr>
          <w:rFonts w:ascii="Times New Roman" w:eastAsia="Times New Roman" w:hAnsi="Times New Roman" w:cs="Times New Roman"/>
          <w:sz w:val="24"/>
          <w:szCs w:val="24"/>
        </w:rPr>
        <w:t xml:space="preserve"> </w:t>
      </w:r>
      <w:r w:rsidR="37FE9992" w:rsidRPr="7C84A48D">
        <w:rPr>
          <w:rFonts w:ascii="Times New Roman" w:eastAsia="Times New Roman" w:hAnsi="Times New Roman" w:cs="Times New Roman"/>
          <w:sz w:val="24"/>
          <w:szCs w:val="24"/>
        </w:rPr>
        <w:t>7</w:t>
      </w:r>
      <w:r w:rsidR="51770A6D" w:rsidRPr="7C84A48D">
        <w:rPr>
          <w:rFonts w:ascii="Times New Roman" w:eastAsia="Times New Roman" w:hAnsi="Times New Roman" w:cs="Times New Roman"/>
          <w:sz w:val="24"/>
          <w:szCs w:val="24"/>
        </w:rPr>
        <w:t>00</w:t>
      </w:r>
      <w:r w:rsidR="37FE9992" w:rsidRPr="7C84A48D">
        <w:rPr>
          <w:rFonts w:ascii="Times New Roman" w:eastAsia="Times New Roman" w:hAnsi="Times New Roman" w:cs="Times New Roman"/>
          <w:sz w:val="24"/>
          <w:szCs w:val="24"/>
        </w:rPr>
        <w:t xml:space="preserve"> t)</w:t>
      </w:r>
      <w:r w:rsidR="286D0871" w:rsidRPr="7C84A48D">
        <w:rPr>
          <w:rFonts w:ascii="Times New Roman" w:eastAsia="Times New Roman" w:hAnsi="Times New Roman" w:cs="Times New Roman"/>
          <w:sz w:val="24"/>
          <w:szCs w:val="24"/>
        </w:rPr>
        <w:t xml:space="preserve"> </w:t>
      </w:r>
      <w:r w:rsidR="62A668AC" w:rsidRPr="7C84A48D">
        <w:rPr>
          <w:rFonts w:ascii="Times New Roman" w:eastAsia="Times New Roman" w:hAnsi="Times New Roman" w:cs="Times New Roman"/>
          <w:sz w:val="24"/>
          <w:szCs w:val="24"/>
        </w:rPr>
        <w:t>korral kahaneks eksporditulu 8,5 mln eurot aastas, riigi ja kohalike omavalitsuste eelarvetesse laekuv kaevandamisõiguse tasu väheneks 0,152–0,193 mln euro võrra</w:t>
      </w:r>
      <w:r w:rsidR="4720CF9B" w:rsidRPr="7C84A48D">
        <w:rPr>
          <w:rFonts w:ascii="Times New Roman" w:eastAsia="Times New Roman" w:hAnsi="Times New Roman" w:cs="Times New Roman"/>
          <w:sz w:val="24"/>
          <w:szCs w:val="24"/>
        </w:rPr>
        <w:t xml:space="preserve"> (Eesti Maaülikool, Keskkonnaagentuur, 2021)</w:t>
      </w:r>
      <w:r w:rsidR="286D0871" w:rsidRPr="7C84A48D">
        <w:rPr>
          <w:rFonts w:ascii="Times New Roman" w:eastAsia="Times New Roman" w:hAnsi="Times New Roman" w:cs="Times New Roman"/>
          <w:sz w:val="24"/>
          <w:szCs w:val="24"/>
        </w:rPr>
        <w:t xml:space="preserve">. </w:t>
      </w:r>
      <w:r w:rsidR="6608CC8F" w:rsidRPr="7C84A48D">
        <w:rPr>
          <w:rFonts w:ascii="Times New Roman" w:eastAsia="Times New Roman" w:hAnsi="Times New Roman" w:cs="Times New Roman"/>
          <w:sz w:val="24"/>
          <w:szCs w:val="24"/>
        </w:rPr>
        <w:t>Aastatel 2015–2020 maksti turba kaevandamisõiguse tasu Eestis keskmiselt veidi alla ühe miljoni euro, täpsemalt 981 600 eurot aastas.</w:t>
      </w:r>
      <w:r w:rsidR="62A668AC" w:rsidRPr="7C84A48D">
        <w:rPr>
          <w:rFonts w:ascii="Times New Roman" w:eastAsia="Times New Roman" w:hAnsi="Times New Roman" w:cs="Times New Roman"/>
          <w:sz w:val="24"/>
          <w:szCs w:val="24"/>
        </w:rPr>
        <w:t xml:space="preserve"> Neid näitajaid vaadates on samas oluline silmas pidada, et turba kaevandamise mahtudes on aastased kõikumised suured – nt </w:t>
      </w:r>
      <w:r w:rsidR="3A92F61B" w:rsidRPr="7C84A48D">
        <w:rPr>
          <w:rFonts w:ascii="Times New Roman" w:eastAsia="Times New Roman" w:hAnsi="Times New Roman" w:cs="Times New Roman"/>
          <w:sz w:val="24"/>
          <w:szCs w:val="24"/>
        </w:rPr>
        <w:t>Maavarade registri (Maa-amet 18.06.2024)</w:t>
      </w:r>
      <w:r w:rsidR="62A668AC" w:rsidRPr="7C84A48D">
        <w:rPr>
          <w:rFonts w:ascii="Times New Roman" w:eastAsia="Times New Roman" w:hAnsi="Times New Roman" w:cs="Times New Roman"/>
          <w:sz w:val="24"/>
          <w:szCs w:val="24"/>
        </w:rPr>
        <w:t xml:space="preserve"> andmete põhjal oli 2022. aastal kaevandamismaht 21% suurem kui 2021. aastal.</w:t>
      </w:r>
      <w:r w:rsidR="69377595" w:rsidRPr="7C84A48D">
        <w:rPr>
          <w:rFonts w:ascii="Times New Roman" w:eastAsia="Times New Roman" w:hAnsi="Times New Roman" w:cs="Times New Roman"/>
          <w:sz w:val="24"/>
          <w:szCs w:val="24"/>
        </w:rPr>
        <w:t xml:space="preserve"> </w:t>
      </w:r>
      <w:r w:rsidR="4E33F430" w:rsidRPr="7C84A48D">
        <w:rPr>
          <w:rFonts w:ascii="Times New Roman" w:eastAsia="Times New Roman" w:hAnsi="Times New Roman" w:cs="Times New Roman"/>
          <w:sz w:val="24"/>
          <w:szCs w:val="24"/>
        </w:rPr>
        <w:t>Aastate 2018–2022 keskmine ka</w:t>
      </w:r>
      <w:r w:rsidR="0D75DCA6" w:rsidRPr="7C84A48D">
        <w:rPr>
          <w:rFonts w:ascii="Times New Roman" w:eastAsia="Times New Roman" w:hAnsi="Times New Roman" w:cs="Times New Roman"/>
          <w:sz w:val="24"/>
          <w:szCs w:val="24"/>
        </w:rPr>
        <w:t>e</w:t>
      </w:r>
      <w:r w:rsidR="4E33F430" w:rsidRPr="7C84A48D">
        <w:rPr>
          <w:rFonts w:ascii="Times New Roman" w:eastAsia="Times New Roman" w:hAnsi="Times New Roman" w:cs="Times New Roman"/>
          <w:sz w:val="24"/>
          <w:szCs w:val="24"/>
        </w:rPr>
        <w:t xml:space="preserve">vandamise maht oli </w:t>
      </w:r>
      <w:r w:rsidR="3A272762" w:rsidRPr="7C84A48D">
        <w:rPr>
          <w:rFonts w:ascii="Times New Roman" w:eastAsia="Times New Roman" w:hAnsi="Times New Roman" w:cs="Times New Roman"/>
          <w:sz w:val="24"/>
          <w:szCs w:val="24"/>
        </w:rPr>
        <w:t>886</w:t>
      </w:r>
      <w:r w:rsidR="51770A6D" w:rsidRPr="7C84A48D">
        <w:rPr>
          <w:rFonts w:ascii="Times New Roman" w:eastAsia="Times New Roman" w:hAnsi="Times New Roman" w:cs="Times New Roman"/>
          <w:sz w:val="24"/>
          <w:szCs w:val="24"/>
        </w:rPr>
        <w:t xml:space="preserve"> </w:t>
      </w:r>
      <w:r w:rsidR="3A272762" w:rsidRPr="7C84A48D">
        <w:rPr>
          <w:rFonts w:ascii="Times New Roman" w:eastAsia="Times New Roman" w:hAnsi="Times New Roman" w:cs="Times New Roman"/>
          <w:sz w:val="24"/>
          <w:szCs w:val="24"/>
        </w:rPr>
        <w:t>9</w:t>
      </w:r>
      <w:r w:rsidR="51770A6D" w:rsidRPr="7C84A48D">
        <w:rPr>
          <w:rFonts w:ascii="Times New Roman" w:eastAsia="Times New Roman" w:hAnsi="Times New Roman" w:cs="Times New Roman"/>
          <w:sz w:val="24"/>
          <w:szCs w:val="24"/>
        </w:rPr>
        <w:t>00</w:t>
      </w:r>
      <w:r w:rsidR="3A272762" w:rsidRPr="7C84A48D">
        <w:rPr>
          <w:rFonts w:ascii="Times New Roman" w:eastAsia="Times New Roman" w:hAnsi="Times New Roman" w:cs="Times New Roman"/>
          <w:sz w:val="24"/>
          <w:szCs w:val="24"/>
        </w:rPr>
        <w:t xml:space="preserve"> t ja 2020–2023 </w:t>
      </w:r>
      <w:r w:rsidR="74849817" w:rsidRPr="7C84A48D">
        <w:rPr>
          <w:rFonts w:ascii="Times New Roman" w:eastAsia="Times New Roman" w:hAnsi="Times New Roman" w:cs="Times New Roman"/>
          <w:sz w:val="24"/>
          <w:szCs w:val="24"/>
        </w:rPr>
        <w:t>keskmine maht 962</w:t>
      </w:r>
      <w:r w:rsidR="51770A6D" w:rsidRPr="7C84A48D">
        <w:rPr>
          <w:rFonts w:ascii="Times New Roman" w:eastAsia="Times New Roman" w:hAnsi="Times New Roman" w:cs="Times New Roman"/>
          <w:sz w:val="24"/>
          <w:szCs w:val="24"/>
        </w:rPr>
        <w:t xml:space="preserve"> </w:t>
      </w:r>
      <w:r w:rsidR="74849817" w:rsidRPr="7C84A48D">
        <w:rPr>
          <w:rFonts w:ascii="Times New Roman" w:eastAsia="Times New Roman" w:hAnsi="Times New Roman" w:cs="Times New Roman"/>
          <w:sz w:val="24"/>
          <w:szCs w:val="24"/>
        </w:rPr>
        <w:t>1</w:t>
      </w:r>
      <w:r w:rsidR="51770A6D" w:rsidRPr="7C84A48D">
        <w:rPr>
          <w:rFonts w:ascii="Times New Roman" w:eastAsia="Times New Roman" w:hAnsi="Times New Roman" w:cs="Times New Roman"/>
          <w:sz w:val="24"/>
          <w:szCs w:val="24"/>
        </w:rPr>
        <w:t>00</w:t>
      </w:r>
      <w:r w:rsidR="74849817" w:rsidRPr="7C84A48D">
        <w:rPr>
          <w:rFonts w:ascii="Times New Roman" w:eastAsia="Times New Roman" w:hAnsi="Times New Roman" w:cs="Times New Roman"/>
          <w:sz w:val="24"/>
          <w:szCs w:val="24"/>
        </w:rPr>
        <w:t xml:space="preserve"> t</w:t>
      </w:r>
      <w:r w:rsidR="3D586B9F" w:rsidRPr="7C84A48D">
        <w:rPr>
          <w:rFonts w:ascii="Times New Roman" w:eastAsia="Times New Roman" w:hAnsi="Times New Roman" w:cs="Times New Roman"/>
          <w:sz w:val="24"/>
          <w:szCs w:val="24"/>
        </w:rPr>
        <w:t xml:space="preserve"> turvast</w:t>
      </w:r>
      <w:r w:rsidR="74849817" w:rsidRPr="7C84A48D">
        <w:rPr>
          <w:rFonts w:ascii="Times New Roman" w:eastAsia="Times New Roman" w:hAnsi="Times New Roman" w:cs="Times New Roman"/>
          <w:sz w:val="24"/>
          <w:szCs w:val="24"/>
        </w:rPr>
        <w:t xml:space="preserve">, mis ilmestab võimalike silutud tasemete erinevust. </w:t>
      </w:r>
      <w:r w:rsidR="383085AF" w:rsidRPr="7C84A48D">
        <w:rPr>
          <w:rFonts w:ascii="Times New Roman" w:eastAsia="Times New Roman" w:hAnsi="Times New Roman" w:cs="Times New Roman"/>
          <w:sz w:val="24"/>
          <w:szCs w:val="24"/>
        </w:rPr>
        <w:t xml:space="preserve">Siiski võib järeldada, et kuni 10% turba kaevandamise vähendamine 2030. aastaks ei mõjuta oluliselt ettevõtjate majandustegevust, küll aga </w:t>
      </w:r>
      <w:r w:rsidR="71DA3374" w:rsidRPr="7C84A48D">
        <w:rPr>
          <w:rFonts w:ascii="Times New Roman" w:eastAsia="Times New Roman" w:hAnsi="Times New Roman" w:cs="Times New Roman"/>
          <w:sz w:val="24"/>
          <w:szCs w:val="24"/>
        </w:rPr>
        <w:t xml:space="preserve">oluline mõju 2040. aastaks planeeritud % </w:t>
      </w:r>
      <w:r w:rsidR="5C939F96" w:rsidRPr="7C84A48D">
        <w:rPr>
          <w:rFonts w:ascii="Times New Roman" w:eastAsia="Times New Roman" w:hAnsi="Times New Roman" w:cs="Times New Roman"/>
          <w:sz w:val="24"/>
          <w:szCs w:val="24"/>
        </w:rPr>
        <w:t xml:space="preserve">turba </w:t>
      </w:r>
      <w:r w:rsidR="71DA3374" w:rsidRPr="7C84A48D">
        <w:rPr>
          <w:rFonts w:ascii="Times New Roman" w:eastAsia="Times New Roman" w:hAnsi="Times New Roman" w:cs="Times New Roman"/>
          <w:sz w:val="24"/>
          <w:szCs w:val="24"/>
        </w:rPr>
        <w:t>kaevandamise vähen</w:t>
      </w:r>
      <w:r w:rsidR="1C388136" w:rsidRPr="7C84A48D">
        <w:rPr>
          <w:rFonts w:ascii="Times New Roman" w:eastAsia="Times New Roman" w:hAnsi="Times New Roman" w:cs="Times New Roman"/>
          <w:sz w:val="24"/>
          <w:szCs w:val="24"/>
        </w:rPr>
        <w:t>damise</w:t>
      </w:r>
      <w:r w:rsidR="71DA3374" w:rsidRPr="7C84A48D">
        <w:rPr>
          <w:rFonts w:ascii="Times New Roman" w:eastAsia="Times New Roman" w:hAnsi="Times New Roman" w:cs="Times New Roman"/>
          <w:sz w:val="24"/>
          <w:szCs w:val="24"/>
        </w:rPr>
        <w:t xml:space="preserve"> korral</w:t>
      </w:r>
      <w:r w:rsidR="24D63A17" w:rsidRPr="7C84A48D">
        <w:rPr>
          <w:rFonts w:ascii="Times New Roman" w:eastAsia="Times New Roman" w:hAnsi="Times New Roman" w:cs="Times New Roman"/>
          <w:sz w:val="24"/>
          <w:szCs w:val="24"/>
        </w:rPr>
        <w:t xml:space="preserve"> juhul kui heitkoguste vähendamiseks ei leita muid viise</w:t>
      </w:r>
      <w:r w:rsidR="71DA3374" w:rsidRPr="7C84A48D">
        <w:rPr>
          <w:rFonts w:ascii="Times New Roman" w:eastAsia="Times New Roman" w:hAnsi="Times New Roman" w:cs="Times New Roman"/>
          <w:sz w:val="24"/>
          <w:szCs w:val="24"/>
        </w:rPr>
        <w:t xml:space="preserve">. </w:t>
      </w:r>
      <w:r w:rsidR="494E5888" w:rsidRPr="7C84A48D">
        <w:rPr>
          <w:rFonts w:ascii="Times New Roman" w:eastAsia="Times New Roman" w:hAnsi="Times New Roman" w:cs="Times New Roman"/>
          <w:sz w:val="24"/>
          <w:szCs w:val="24"/>
        </w:rPr>
        <w:t xml:space="preserve">Arvestades senist turba kaevandmisega tegelevate ettevõtete </w:t>
      </w:r>
      <w:proofErr w:type="spellStart"/>
      <w:r w:rsidR="494E5888" w:rsidRPr="7C84A48D">
        <w:rPr>
          <w:rFonts w:ascii="Times New Roman" w:eastAsia="Times New Roman" w:hAnsi="Times New Roman" w:cs="Times New Roman"/>
          <w:sz w:val="24"/>
          <w:szCs w:val="24"/>
        </w:rPr>
        <w:t>kõrva</w:t>
      </w:r>
      <w:r w:rsidR="1FEAC7DC" w:rsidRPr="7C84A48D">
        <w:rPr>
          <w:rFonts w:ascii="Times New Roman" w:eastAsia="Times New Roman" w:hAnsi="Times New Roman" w:cs="Times New Roman"/>
          <w:sz w:val="24"/>
          <w:szCs w:val="24"/>
        </w:rPr>
        <w:t>l</w:t>
      </w:r>
      <w:r w:rsidR="494E5888" w:rsidRPr="7C84A48D">
        <w:rPr>
          <w:rFonts w:ascii="Times New Roman" w:eastAsia="Times New Roman" w:hAnsi="Times New Roman" w:cs="Times New Roman"/>
          <w:sz w:val="24"/>
          <w:szCs w:val="24"/>
        </w:rPr>
        <w:t>tegevus</w:t>
      </w:r>
      <w:r w:rsidR="70D368BC" w:rsidRPr="7C84A48D">
        <w:rPr>
          <w:rFonts w:ascii="Times New Roman" w:eastAsia="Times New Roman" w:hAnsi="Times New Roman" w:cs="Times New Roman"/>
          <w:sz w:val="24"/>
          <w:szCs w:val="24"/>
        </w:rPr>
        <w:t>te</w:t>
      </w:r>
      <w:proofErr w:type="spellEnd"/>
      <w:r w:rsidR="494E5888" w:rsidRPr="7C84A48D">
        <w:rPr>
          <w:rFonts w:ascii="Times New Roman" w:eastAsia="Times New Roman" w:hAnsi="Times New Roman" w:cs="Times New Roman"/>
          <w:sz w:val="24"/>
          <w:szCs w:val="24"/>
        </w:rPr>
        <w:t xml:space="preserve"> osatähtsu</w:t>
      </w:r>
      <w:r w:rsidR="78AB08FD" w:rsidRPr="7C84A48D">
        <w:rPr>
          <w:rFonts w:ascii="Times New Roman" w:eastAsia="Times New Roman" w:hAnsi="Times New Roman" w:cs="Times New Roman"/>
          <w:sz w:val="24"/>
          <w:szCs w:val="24"/>
        </w:rPr>
        <w:t>se</w:t>
      </w:r>
      <w:r w:rsidR="494E5888" w:rsidRPr="7C84A48D">
        <w:rPr>
          <w:rFonts w:ascii="Times New Roman" w:eastAsia="Times New Roman" w:hAnsi="Times New Roman" w:cs="Times New Roman"/>
          <w:sz w:val="24"/>
          <w:szCs w:val="24"/>
        </w:rPr>
        <w:t xml:space="preserve"> jätkumist, siis e</w:t>
      </w:r>
      <w:r w:rsidR="02F1E25B" w:rsidRPr="7C84A48D">
        <w:rPr>
          <w:rFonts w:ascii="Times New Roman" w:eastAsia="Times New Roman" w:hAnsi="Times New Roman" w:cs="Times New Roman"/>
          <w:sz w:val="24"/>
          <w:szCs w:val="24"/>
        </w:rPr>
        <w:t>ttevõtete majandusnäitajate</w:t>
      </w:r>
      <w:r w:rsidR="5A4245E9" w:rsidRPr="7C84A48D">
        <w:rPr>
          <w:rFonts w:ascii="Times New Roman" w:eastAsia="Times New Roman" w:hAnsi="Times New Roman" w:cs="Times New Roman"/>
          <w:sz w:val="24"/>
          <w:szCs w:val="24"/>
        </w:rPr>
        <w:t xml:space="preserve"> </w:t>
      </w:r>
      <w:r w:rsidR="461F8438" w:rsidRPr="7C84A48D">
        <w:rPr>
          <w:rFonts w:ascii="Times New Roman" w:eastAsia="Times New Roman" w:hAnsi="Times New Roman" w:cs="Times New Roman"/>
          <w:sz w:val="24"/>
          <w:szCs w:val="24"/>
        </w:rPr>
        <w:t>ning</w:t>
      </w:r>
      <w:r w:rsidR="4D98F1CB" w:rsidRPr="7C84A48D">
        <w:rPr>
          <w:rFonts w:ascii="Times New Roman" w:eastAsia="Times New Roman" w:hAnsi="Times New Roman" w:cs="Times New Roman"/>
          <w:sz w:val="24"/>
          <w:szCs w:val="24"/>
        </w:rPr>
        <w:t xml:space="preserve"> kaevandamismahtude lineaarse seose</w:t>
      </w:r>
      <w:r w:rsidR="38D0D90C" w:rsidRPr="7C84A48D">
        <w:rPr>
          <w:rFonts w:ascii="Times New Roman" w:eastAsia="Times New Roman" w:hAnsi="Times New Roman" w:cs="Times New Roman"/>
          <w:sz w:val="24"/>
          <w:szCs w:val="24"/>
        </w:rPr>
        <w:t xml:space="preserve"> abil</w:t>
      </w:r>
      <w:r w:rsidR="5FA56A4C" w:rsidRPr="7C84A48D">
        <w:rPr>
          <w:rFonts w:ascii="Times New Roman" w:eastAsia="Times New Roman" w:hAnsi="Times New Roman" w:cs="Times New Roman"/>
          <w:sz w:val="24"/>
          <w:szCs w:val="24"/>
        </w:rPr>
        <w:t xml:space="preserve"> </w:t>
      </w:r>
      <w:r w:rsidR="4D98F1CB" w:rsidRPr="7C84A48D">
        <w:rPr>
          <w:rFonts w:ascii="Times New Roman" w:eastAsia="Times New Roman" w:hAnsi="Times New Roman" w:cs="Times New Roman"/>
          <w:sz w:val="24"/>
          <w:szCs w:val="24"/>
        </w:rPr>
        <w:t xml:space="preserve">prognoosides </w:t>
      </w:r>
      <w:r w:rsidR="56890D5B" w:rsidRPr="7C84A48D">
        <w:rPr>
          <w:rFonts w:ascii="Times New Roman" w:eastAsia="Times New Roman" w:hAnsi="Times New Roman" w:cs="Times New Roman"/>
          <w:sz w:val="24"/>
          <w:szCs w:val="24"/>
        </w:rPr>
        <w:t xml:space="preserve">väheneb </w:t>
      </w:r>
      <w:r w:rsidR="5F4E8A17" w:rsidRPr="7C84A48D">
        <w:rPr>
          <w:rFonts w:ascii="Times New Roman" w:eastAsia="Times New Roman" w:hAnsi="Times New Roman" w:cs="Times New Roman"/>
          <w:sz w:val="24"/>
          <w:szCs w:val="24"/>
        </w:rPr>
        <w:t>ettevõtete müügitulu</w:t>
      </w:r>
      <w:r w:rsidR="2780CC39" w:rsidRPr="7C84A48D">
        <w:rPr>
          <w:rFonts w:ascii="Times New Roman" w:eastAsia="Times New Roman" w:hAnsi="Times New Roman" w:cs="Times New Roman"/>
          <w:sz w:val="24"/>
          <w:szCs w:val="24"/>
        </w:rPr>
        <w:t xml:space="preserve"> ja töötajate arv</w:t>
      </w:r>
      <w:r w:rsidR="5F4E8A17" w:rsidRPr="7C84A48D">
        <w:rPr>
          <w:rFonts w:ascii="Times New Roman" w:eastAsia="Times New Roman" w:hAnsi="Times New Roman" w:cs="Times New Roman"/>
          <w:sz w:val="24"/>
          <w:szCs w:val="24"/>
        </w:rPr>
        <w:t xml:space="preserve"> 4</w:t>
      </w:r>
      <w:r w:rsidR="11B9EB0D" w:rsidRPr="7C84A48D">
        <w:rPr>
          <w:rFonts w:ascii="Times New Roman" w:eastAsia="Times New Roman" w:hAnsi="Times New Roman" w:cs="Times New Roman"/>
          <w:sz w:val="24"/>
          <w:szCs w:val="24"/>
        </w:rPr>
        <w:t>0–</w:t>
      </w:r>
      <w:r w:rsidR="32811B0E" w:rsidRPr="7C84A48D">
        <w:rPr>
          <w:rFonts w:ascii="Times New Roman" w:eastAsia="Times New Roman" w:hAnsi="Times New Roman" w:cs="Times New Roman"/>
          <w:sz w:val="24"/>
          <w:szCs w:val="24"/>
        </w:rPr>
        <w:t>45</w:t>
      </w:r>
      <w:r w:rsidR="11B9EB0D" w:rsidRPr="7C84A48D">
        <w:rPr>
          <w:rFonts w:ascii="Times New Roman" w:eastAsia="Times New Roman" w:hAnsi="Times New Roman" w:cs="Times New Roman"/>
          <w:sz w:val="24"/>
          <w:szCs w:val="24"/>
        </w:rPr>
        <w:t>%</w:t>
      </w:r>
      <w:r w:rsidR="5BAB12C0" w:rsidRPr="7C84A48D">
        <w:rPr>
          <w:rFonts w:ascii="Times New Roman" w:eastAsia="Times New Roman" w:hAnsi="Times New Roman" w:cs="Times New Roman"/>
          <w:sz w:val="24"/>
          <w:szCs w:val="24"/>
        </w:rPr>
        <w:t xml:space="preserve">. </w:t>
      </w:r>
      <w:r w:rsidR="429C7571" w:rsidRPr="7C84A48D">
        <w:rPr>
          <w:rFonts w:ascii="Times New Roman" w:eastAsia="Times New Roman" w:hAnsi="Times New Roman" w:cs="Times New Roman"/>
          <w:sz w:val="24"/>
          <w:szCs w:val="24"/>
        </w:rPr>
        <w:t xml:space="preserve">Ettevõtete tegevuse jätkamine on võimalik, kuid </w:t>
      </w:r>
      <w:r w:rsidR="1E73714E" w:rsidRPr="7C84A48D">
        <w:rPr>
          <w:rFonts w:ascii="Times New Roman" w:eastAsia="Times New Roman" w:hAnsi="Times New Roman" w:cs="Times New Roman"/>
          <w:sz w:val="24"/>
          <w:szCs w:val="24"/>
        </w:rPr>
        <w:t xml:space="preserve">tuleb arvestada, et </w:t>
      </w:r>
      <w:r w:rsidR="7219F1F7" w:rsidRPr="7C84A48D">
        <w:rPr>
          <w:rFonts w:ascii="Times New Roman" w:eastAsia="Times New Roman" w:hAnsi="Times New Roman" w:cs="Times New Roman"/>
          <w:sz w:val="24"/>
          <w:szCs w:val="24"/>
        </w:rPr>
        <w:t xml:space="preserve">ettevõtjate tegevust mõjutavad ärilisi suhted, lepingute muutused, aga ka motivatsioon väiksemas mahus jätkata. </w:t>
      </w:r>
      <w:r w:rsidR="51770A6D" w:rsidRPr="7C84A48D">
        <w:rPr>
          <w:rFonts w:ascii="Times New Roman" w:eastAsia="Times New Roman" w:hAnsi="Times New Roman" w:cs="Times New Roman"/>
          <w:sz w:val="24"/>
          <w:szCs w:val="24"/>
        </w:rPr>
        <w:t>K</w:t>
      </w:r>
      <w:r w:rsidR="4E1B8B58" w:rsidRPr="7C84A48D">
        <w:rPr>
          <w:rFonts w:ascii="Times New Roman" w:eastAsia="Times New Roman" w:hAnsi="Times New Roman" w:cs="Times New Roman"/>
          <w:sz w:val="24"/>
          <w:szCs w:val="24"/>
        </w:rPr>
        <w:t xml:space="preserve">ui leitakse võimalusi uute </w:t>
      </w:r>
      <w:r w:rsidR="1E77E325" w:rsidRPr="7C84A48D">
        <w:rPr>
          <w:rFonts w:ascii="Times New Roman" w:eastAsia="Times New Roman" w:hAnsi="Times New Roman" w:cs="Times New Roman"/>
          <w:sz w:val="24"/>
          <w:szCs w:val="24"/>
        </w:rPr>
        <w:t>suurema</w:t>
      </w:r>
      <w:r w:rsidR="4E1B8B58" w:rsidRPr="7C84A48D">
        <w:rPr>
          <w:rFonts w:ascii="Times New Roman" w:eastAsia="Times New Roman" w:hAnsi="Times New Roman" w:cs="Times New Roman"/>
          <w:sz w:val="24"/>
          <w:szCs w:val="24"/>
        </w:rPr>
        <w:t xml:space="preserve"> lisandväärtusega toodete tootmiseks</w:t>
      </w:r>
      <w:r w:rsidR="66CFD287" w:rsidRPr="7C84A48D">
        <w:rPr>
          <w:rFonts w:ascii="Times New Roman" w:eastAsia="Times New Roman" w:hAnsi="Times New Roman" w:cs="Times New Roman"/>
          <w:sz w:val="24"/>
          <w:szCs w:val="24"/>
        </w:rPr>
        <w:t xml:space="preserve"> (sh </w:t>
      </w:r>
      <w:r w:rsidR="51770A6D" w:rsidRPr="7C84A48D">
        <w:rPr>
          <w:rFonts w:ascii="Times New Roman" w:eastAsia="Times New Roman" w:hAnsi="Times New Roman" w:cs="Times New Roman"/>
          <w:sz w:val="24"/>
          <w:szCs w:val="24"/>
        </w:rPr>
        <w:t>vähese</w:t>
      </w:r>
      <w:r w:rsidR="66CFD287" w:rsidRPr="7C84A48D">
        <w:rPr>
          <w:rFonts w:ascii="Times New Roman" w:eastAsia="Times New Roman" w:hAnsi="Times New Roman" w:cs="Times New Roman"/>
          <w:sz w:val="24"/>
          <w:szCs w:val="24"/>
        </w:rPr>
        <w:t xml:space="preserve"> KHG heitega)</w:t>
      </w:r>
      <w:r w:rsidR="4E1B8B58" w:rsidRPr="7C84A48D">
        <w:rPr>
          <w:rFonts w:ascii="Times New Roman" w:eastAsia="Times New Roman" w:hAnsi="Times New Roman" w:cs="Times New Roman"/>
          <w:sz w:val="24"/>
          <w:szCs w:val="24"/>
        </w:rPr>
        <w:t xml:space="preserve">, siis ettevõtete loodav lisandväärtus ja müügitulu </w:t>
      </w:r>
      <w:r w:rsidR="6DFFE9CA" w:rsidRPr="7C84A48D">
        <w:rPr>
          <w:rFonts w:ascii="Times New Roman" w:eastAsia="Times New Roman" w:hAnsi="Times New Roman" w:cs="Times New Roman"/>
          <w:sz w:val="24"/>
          <w:szCs w:val="24"/>
        </w:rPr>
        <w:t>langus on prognoositust väiksem.</w:t>
      </w:r>
    </w:p>
    <w:p w14:paraId="19258C9D" w14:textId="77777777" w:rsidR="00512209" w:rsidRDefault="00512209">
      <w:pPr>
        <w:spacing w:after="0" w:line="240" w:lineRule="auto"/>
        <w:jc w:val="both"/>
        <w:rPr>
          <w:rFonts w:ascii="Times New Roman" w:eastAsia="Times New Roman" w:hAnsi="Times New Roman" w:cs="Times New Roman"/>
          <w:sz w:val="24"/>
          <w:szCs w:val="24"/>
        </w:rPr>
      </w:pPr>
    </w:p>
    <w:p w14:paraId="68DF878F" w14:textId="35983889" w:rsidR="00381951" w:rsidRPr="0023066C" w:rsidRDefault="51770A6D" w:rsidP="00872F3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w:t>
      </w:r>
      <w:r w:rsidR="62A668AC" w:rsidRPr="21289BBE">
        <w:rPr>
          <w:rFonts w:ascii="Times New Roman" w:eastAsia="Times New Roman" w:hAnsi="Times New Roman" w:cs="Times New Roman"/>
          <w:sz w:val="24"/>
          <w:szCs w:val="24"/>
        </w:rPr>
        <w:t>ehtivate lubade alusel on kaevandamiseks kasutatav pind (mäeeraldiste pindala) 21</w:t>
      </w:r>
      <w:r>
        <w:rPr>
          <w:rFonts w:ascii="Times New Roman" w:eastAsia="Times New Roman" w:hAnsi="Times New Roman" w:cs="Times New Roman"/>
          <w:sz w:val="24"/>
          <w:szCs w:val="24"/>
        </w:rPr>
        <w:t> </w:t>
      </w:r>
      <w:r w:rsidR="62A668AC" w:rsidRPr="21289BBE">
        <w:rPr>
          <w:rFonts w:ascii="Times New Roman" w:eastAsia="Times New Roman" w:hAnsi="Times New Roman" w:cs="Times New Roman"/>
          <w:sz w:val="24"/>
          <w:szCs w:val="24"/>
        </w:rPr>
        <w:t>820 ha (218 km</w:t>
      </w:r>
      <w:r w:rsidR="62A668AC" w:rsidRPr="007F3D80">
        <w:rPr>
          <w:rFonts w:ascii="Times New Roman" w:eastAsia="Times New Roman" w:hAnsi="Times New Roman" w:cs="Times New Roman"/>
          <w:sz w:val="24"/>
          <w:szCs w:val="24"/>
          <w:vertAlign w:val="superscript"/>
        </w:rPr>
        <w:t>2</w:t>
      </w:r>
      <w:r w:rsidR="62A668AC" w:rsidRPr="21289BBE">
        <w:rPr>
          <w:rFonts w:ascii="Times New Roman" w:eastAsia="Times New Roman" w:hAnsi="Times New Roman" w:cs="Times New Roman"/>
          <w:sz w:val="24"/>
          <w:szCs w:val="24"/>
        </w:rPr>
        <w:t xml:space="preserve">), millele lisandub teenindusmaa </w:t>
      </w:r>
      <w:r w:rsidR="62A668AC" w:rsidRPr="357EF7B9">
        <w:rPr>
          <w:rFonts w:ascii="Times New Roman" w:eastAsia="Times New Roman" w:hAnsi="Times New Roman" w:cs="Times New Roman"/>
          <w:i/>
          <w:iCs/>
          <w:sz w:val="24"/>
          <w:szCs w:val="24"/>
        </w:rPr>
        <w:t>ca</w:t>
      </w:r>
      <w:r w:rsidR="62A668AC" w:rsidRPr="21289BBE">
        <w:rPr>
          <w:rFonts w:ascii="Times New Roman" w:eastAsia="Times New Roman" w:hAnsi="Times New Roman" w:cs="Times New Roman"/>
          <w:sz w:val="24"/>
          <w:szCs w:val="24"/>
        </w:rPr>
        <w:t xml:space="preserve"> 5000 ha, kokku </w:t>
      </w:r>
      <w:r w:rsidR="62A668AC" w:rsidRPr="357EF7B9">
        <w:rPr>
          <w:rFonts w:ascii="Times New Roman" w:eastAsia="Times New Roman" w:hAnsi="Times New Roman" w:cs="Times New Roman"/>
          <w:i/>
          <w:iCs/>
          <w:sz w:val="24"/>
          <w:szCs w:val="24"/>
        </w:rPr>
        <w:t>ca</w:t>
      </w:r>
      <w:r w:rsidR="62A668AC" w:rsidRPr="21289BBE">
        <w:rPr>
          <w:rFonts w:ascii="Times New Roman" w:eastAsia="Times New Roman" w:hAnsi="Times New Roman" w:cs="Times New Roman"/>
          <w:sz w:val="24"/>
          <w:szCs w:val="24"/>
        </w:rPr>
        <w:t xml:space="preserve"> 27 000 ha (270 km</w:t>
      </w:r>
      <w:r w:rsidR="62A668AC" w:rsidRPr="007F3D80">
        <w:rPr>
          <w:rFonts w:ascii="Times New Roman" w:eastAsia="Times New Roman" w:hAnsi="Times New Roman" w:cs="Times New Roman"/>
          <w:sz w:val="24"/>
          <w:szCs w:val="24"/>
          <w:vertAlign w:val="superscript"/>
        </w:rPr>
        <w:t>2</w:t>
      </w:r>
      <w:r w:rsidR="55C1C357" w:rsidRPr="21289BBE">
        <w:rPr>
          <w:rFonts w:ascii="Times New Roman" w:eastAsia="Times New Roman" w:hAnsi="Times New Roman" w:cs="Times New Roman"/>
          <w:sz w:val="24"/>
          <w:szCs w:val="24"/>
        </w:rPr>
        <w:t>).</w:t>
      </w:r>
      <w:r w:rsidR="62A668AC" w:rsidRPr="21289BBE">
        <w:rPr>
          <w:rFonts w:ascii="Times New Roman" w:eastAsia="Times New Roman" w:hAnsi="Times New Roman" w:cs="Times New Roman"/>
          <w:sz w:val="24"/>
          <w:szCs w:val="24"/>
        </w:rPr>
        <w:t xml:space="preserve"> Lisaks </w:t>
      </w:r>
      <w:r w:rsidR="62A668AC" w:rsidRPr="21289BBE">
        <w:rPr>
          <w:rFonts w:ascii="Times New Roman" w:eastAsia="Times New Roman" w:hAnsi="Times New Roman" w:cs="Times New Roman"/>
          <w:sz w:val="24"/>
          <w:szCs w:val="24"/>
        </w:rPr>
        <w:lastRenderedPageBreak/>
        <w:t>on aktiivsete lubadega 14 757 h</w:t>
      </w:r>
      <w:r>
        <w:rPr>
          <w:rFonts w:ascii="Times New Roman" w:eastAsia="Times New Roman" w:hAnsi="Times New Roman" w:cs="Times New Roman"/>
          <w:sz w:val="24"/>
          <w:szCs w:val="24"/>
        </w:rPr>
        <w:t>a</w:t>
      </w:r>
      <w:r w:rsidR="62A668AC" w:rsidRPr="21289BBE">
        <w:rPr>
          <w:rFonts w:ascii="Times New Roman" w:eastAsia="Times New Roman" w:hAnsi="Times New Roman" w:cs="Times New Roman"/>
          <w:sz w:val="24"/>
          <w:szCs w:val="24"/>
        </w:rPr>
        <w:t xml:space="preserve"> turba ja põlevkivi üheaegse kasutuse tarbeks antud mäeeraldist Ida-Virumaal, kus kaevandamist </w:t>
      </w:r>
      <w:r w:rsidR="076EA0EE">
        <w:rPr>
          <w:rFonts w:ascii="Times New Roman" w:eastAsia="Times New Roman" w:hAnsi="Times New Roman" w:cs="Times New Roman"/>
          <w:sz w:val="24"/>
          <w:szCs w:val="24"/>
        </w:rPr>
        <w:t>praegu</w:t>
      </w:r>
      <w:r w:rsidR="62A668AC" w:rsidRPr="21289BBE">
        <w:rPr>
          <w:rFonts w:ascii="Times New Roman" w:eastAsia="Times New Roman" w:hAnsi="Times New Roman" w:cs="Times New Roman"/>
          <w:sz w:val="24"/>
          <w:szCs w:val="24"/>
        </w:rPr>
        <w:t xml:space="preserve"> ei toimu. Valdavalt on tegu riigimaadega. Turba kaevandamise aastamäär on sätestatud </w:t>
      </w:r>
      <w:hyperlink r:id="rId48" w:history="1">
        <w:r w:rsidR="04CD949F" w:rsidRPr="0083015B">
          <w:rPr>
            <w:rFonts w:ascii="Calibri" w:eastAsia="Calibri" w:hAnsi="Calibri" w:cs="Calibri"/>
          </w:rPr>
          <w:t>määrusega</w:t>
        </w:r>
      </w:hyperlink>
      <w:r w:rsidR="00333D04">
        <w:rPr>
          <w:rStyle w:val="Allmrkuseviide"/>
          <w:rFonts w:ascii="Calibri" w:eastAsia="Calibri" w:hAnsi="Calibri" w:cs="Calibri"/>
          <w:color w:val="0563C1" w:themeColor="hyperlink"/>
          <w:u w:val="single"/>
        </w:rPr>
        <w:footnoteReference w:id="62"/>
      </w:r>
      <w:r w:rsidR="62A668AC" w:rsidRPr="21289BBE">
        <w:rPr>
          <w:rFonts w:ascii="Times New Roman" w:eastAsia="Times New Roman" w:hAnsi="Times New Roman" w:cs="Times New Roman"/>
          <w:sz w:val="24"/>
          <w:szCs w:val="24"/>
        </w:rPr>
        <w:t xml:space="preserve">, </w:t>
      </w:r>
      <w:r w:rsidR="076EA0EE">
        <w:rPr>
          <w:rFonts w:ascii="Times New Roman" w:eastAsia="Times New Roman" w:hAnsi="Times New Roman" w:cs="Times New Roman"/>
          <w:sz w:val="24"/>
          <w:szCs w:val="24"/>
        </w:rPr>
        <w:t>praeg</w:t>
      </w:r>
      <w:r w:rsidR="4D30EB3A">
        <w:rPr>
          <w:rFonts w:ascii="Times New Roman" w:eastAsia="Times New Roman" w:hAnsi="Times New Roman" w:cs="Times New Roman"/>
          <w:sz w:val="24"/>
          <w:szCs w:val="24"/>
        </w:rPr>
        <w:t>u</w:t>
      </w:r>
      <w:r w:rsidR="62A668AC" w:rsidRPr="21289BBE">
        <w:rPr>
          <w:rFonts w:ascii="Times New Roman" w:eastAsia="Times New Roman" w:hAnsi="Times New Roman" w:cs="Times New Roman"/>
          <w:sz w:val="24"/>
          <w:szCs w:val="24"/>
        </w:rPr>
        <w:t xml:space="preserve"> 2,85 m</w:t>
      </w:r>
      <w:r w:rsidR="076EA0EE">
        <w:rPr>
          <w:rFonts w:ascii="Times New Roman" w:eastAsia="Times New Roman" w:hAnsi="Times New Roman" w:cs="Times New Roman"/>
          <w:sz w:val="24"/>
          <w:szCs w:val="24"/>
        </w:rPr>
        <w:t>ln</w:t>
      </w:r>
      <w:r w:rsidR="62A668AC" w:rsidRPr="21289BBE">
        <w:rPr>
          <w:rFonts w:ascii="Times New Roman" w:eastAsia="Times New Roman" w:hAnsi="Times New Roman" w:cs="Times New Roman"/>
          <w:sz w:val="24"/>
          <w:szCs w:val="24"/>
        </w:rPr>
        <w:t xml:space="preserve"> t. Aastamäär kehtestatakse maakon</w:t>
      </w:r>
      <w:r w:rsidR="4855C425">
        <w:rPr>
          <w:rFonts w:ascii="Times New Roman" w:eastAsia="Times New Roman" w:hAnsi="Times New Roman" w:cs="Times New Roman"/>
          <w:sz w:val="24"/>
          <w:szCs w:val="24"/>
        </w:rPr>
        <w:t>niti</w:t>
      </w:r>
      <w:r w:rsidR="62A668AC" w:rsidRPr="21289BBE">
        <w:rPr>
          <w:rFonts w:ascii="Times New Roman" w:eastAsia="Times New Roman" w:hAnsi="Times New Roman" w:cs="Times New Roman"/>
          <w:sz w:val="24"/>
          <w:szCs w:val="24"/>
        </w:rPr>
        <w:t>, mille kvoodi olemasolust lähtutakse lubade andmisel.</w:t>
      </w:r>
    </w:p>
    <w:p w14:paraId="5789CE6E" w14:textId="5CF06310" w:rsidR="458356DB" w:rsidRDefault="458356DB" w:rsidP="00872F3C">
      <w:pPr>
        <w:spacing w:after="0" w:line="240" w:lineRule="auto"/>
        <w:jc w:val="both"/>
        <w:rPr>
          <w:rFonts w:ascii="Times New Roman" w:eastAsia="Times New Roman" w:hAnsi="Times New Roman" w:cs="Times New Roman"/>
          <w:sz w:val="24"/>
          <w:szCs w:val="24"/>
        </w:rPr>
      </w:pPr>
    </w:p>
    <w:p w14:paraId="6260727B" w14:textId="12472C87" w:rsidR="00381951" w:rsidRDefault="28BA0690" w:rsidP="00872F3C">
      <w:pPr>
        <w:spacing w:after="0" w:line="240" w:lineRule="auto"/>
        <w:jc w:val="both"/>
        <w:rPr>
          <w:rFonts w:ascii="Times New Roman" w:eastAsia="Times New Roman" w:hAnsi="Times New Roman" w:cs="Times New Roman"/>
          <w:sz w:val="24"/>
          <w:szCs w:val="24"/>
        </w:rPr>
      </w:pPr>
      <w:r w:rsidRPr="00EF56C5">
        <w:rPr>
          <w:rFonts w:ascii="Times New Roman" w:eastAsia="Times New Roman" w:hAnsi="Times New Roman" w:cs="Times New Roman"/>
          <w:sz w:val="24"/>
          <w:szCs w:val="24"/>
        </w:rPr>
        <w:t xml:space="preserve">Suurem osa kaevandatavast turbast eksporditakse aiandusturbana. </w:t>
      </w:r>
      <w:r w:rsidR="58F50BBE" w:rsidRPr="357EF7B9">
        <w:rPr>
          <w:rFonts w:ascii="Times New Roman" w:eastAsiaTheme="minorEastAsia" w:hAnsi="Times New Roman" w:cs="Times New Roman"/>
          <w:sz w:val="24"/>
          <w:szCs w:val="24"/>
        </w:rPr>
        <w:t>2022. aastal eksporditi turvast 1,37 mln tonni (</w:t>
      </w:r>
      <w:hyperlink r:id="rId49">
        <w:r w:rsidR="58F50BBE" w:rsidRPr="357EF7B9">
          <w:rPr>
            <w:rStyle w:val="Hperlink"/>
            <w:rFonts w:ascii="Times New Roman" w:eastAsiaTheme="minorEastAsia" w:hAnsi="Times New Roman" w:cs="Times New Roman"/>
            <w:color w:val="0000FF"/>
            <w:sz w:val="24"/>
            <w:szCs w:val="24"/>
          </w:rPr>
          <w:t>Statistikaamet</w:t>
        </w:r>
      </w:hyperlink>
      <w:r w:rsidR="58F50BBE" w:rsidRPr="357EF7B9">
        <w:rPr>
          <w:rFonts w:ascii="Times New Roman" w:eastAsiaTheme="minorEastAsia" w:hAnsi="Times New Roman" w:cs="Times New Roman"/>
          <w:sz w:val="24"/>
          <w:szCs w:val="24"/>
        </w:rPr>
        <w:t>, väliskaubanduse andmebaas, VKK30).</w:t>
      </w:r>
      <w:r w:rsidR="58F50BBE" w:rsidRPr="357EF7B9">
        <w:rPr>
          <w:rFonts w:ascii="Times New Roman" w:eastAsiaTheme="minorEastAsia" w:hAnsi="Times New Roman" w:cs="Times New Roman"/>
          <w:sz w:val="20"/>
          <w:szCs w:val="20"/>
        </w:rPr>
        <w:t xml:space="preserve"> </w:t>
      </w:r>
      <w:r w:rsidRPr="21289BBE">
        <w:rPr>
          <w:rFonts w:ascii="Times New Roman" w:eastAsia="Times New Roman" w:hAnsi="Times New Roman" w:cs="Times New Roman"/>
          <w:sz w:val="24"/>
          <w:szCs w:val="24"/>
        </w:rPr>
        <w:t>Kaevandamislubadega aladele kehtib kaevandamise lõpetamisel korrastamiskohustus. Kuna aga lubade kehtivusaeg on pikk (30 aastat) ja neid saab ka pikendada, pole seni tootja</w:t>
      </w:r>
      <w:r w:rsidR="0336F530">
        <w:rPr>
          <w:rFonts w:ascii="Times New Roman" w:eastAsia="Times New Roman" w:hAnsi="Times New Roman" w:cs="Times New Roman"/>
          <w:sz w:val="24"/>
          <w:szCs w:val="24"/>
        </w:rPr>
        <w:t>d</w:t>
      </w:r>
      <w:r w:rsidRPr="21289BBE">
        <w:rPr>
          <w:rFonts w:ascii="Times New Roman" w:eastAsia="Times New Roman" w:hAnsi="Times New Roman" w:cs="Times New Roman"/>
          <w:sz w:val="24"/>
          <w:szCs w:val="24"/>
        </w:rPr>
        <w:t xml:space="preserve"> korrastatud alasid riigile tagasta</w:t>
      </w:r>
      <w:r w:rsidR="0336F530">
        <w:rPr>
          <w:rFonts w:ascii="Times New Roman" w:eastAsia="Times New Roman" w:hAnsi="Times New Roman" w:cs="Times New Roman"/>
          <w:sz w:val="24"/>
          <w:szCs w:val="24"/>
        </w:rPr>
        <w:t>n</w:t>
      </w:r>
      <w:r w:rsidRPr="21289BBE">
        <w:rPr>
          <w:rFonts w:ascii="Times New Roman" w:eastAsia="Times New Roman" w:hAnsi="Times New Roman" w:cs="Times New Roman"/>
          <w:sz w:val="24"/>
          <w:szCs w:val="24"/>
        </w:rPr>
        <w:t xml:space="preserve">ud. Turba kaevandamise mahud ületavad turba taastumise kiirust </w:t>
      </w:r>
      <w:r w:rsidR="0336F530">
        <w:rPr>
          <w:rFonts w:ascii="Times New Roman" w:eastAsia="Times New Roman" w:hAnsi="Times New Roman" w:cs="Times New Roman"/>
          <w:sz w:val="24"/>
          <w:szCs w:val="24"/>
        </w:rPr>
        <w:t>–</w:t>
      </w:r>
      <w:r w:rsidRPr="21289BBE">
        <w:rPr>
          <w:rFonts w:ascii="Times New Roman" w:eastAsia="Times New Roman" w:hAnsi="Times New Roman" w:cs="Times New Roman"/>
          <w:sz w:val="24"/>
          <w:szCs w:val="24"/>
        </w:rPr>
        <w:t xml:space="preserve"> looduslikus seisundis soodes tekib aastas kokku vaid </w:t>
      </w:r>
      <w:r w:rsidRPr="357EF7B9">
        <w:rPr>
          <w:rFonts w:ascii="Times New Roman" w:eastAsia="Times New Roman" w:hAnsi="Times New Roman" w:cs="Times New Roman"/>
          <w:i/>
          <w:iCs/>
          <w:sz w:val="24"/>
          <w:szCs w:val="24"/>
        </w:rPr>
        <w:t>ca</w:t>
      </w:r>
      <w:r w:rsidRPr="21289BBE">
        <w:rPr>
          <w:rFonts w:ascii="Times New Roman" w:eastAsia="Times New Roman" w:hAnsi="Times New Roman" w:cs="Times New Roman"/>
          <w:sz w:val="24"/>
          <w:szCs w:val="24"/>
        </w:rPr>
        <w:t xml:space="preserve"> 400 000–550 000 t turvast (</w:t>
      </w:r>
      <w:r w:rsidR="0A81367A" w:rsidRPr="21289BBE">
        <w:rPr>
          <w:rFonts w:ascii="Times New Roman" w:eastAsia="Times New Roman" w:hAnsi="Times New Roman" w:cs="Times New Roman"/>
          <w:sz w:val="24"/>
          <w:szCs w:val="24"/>
        </w:rPr>
        <w:t>hinnang vajab täpsustamist</w:t>
      </w:r>
      <w:r w:rsidR="1725F884" w:rsidRPr="21289BBE">
        <w:rPr>
          <w:rFonts w:ascii="Times New Roman" w:eastAsia="Times New Roman" w:hAnsi="Times New Roman" w:cs="Times New Roman"/>
          <w:sz w:val="24"/>
          <w:szCs w:val="24"/>
        </w:rPr>
        <w:t xml:space="preserve"> uuematele andmetele tuginedes) </w:t>
      </w:r>
      <w:r w:rsidR="1325B030" w:rsidRPr="21289BBE">
        <w:rPr>
          <w:rFonts w:ascii="Times New Roman" w:eastAsia="Times New Roman" w:hAnsi="Times New Roman" w:cs="Times New Roman"/>
          <w:sz w:val="24"/>
          <w:szCs w:val="24"/>
        </w:rPr>
        <w:t>(</w:t>
      </w:r>
      <w:r w:rsidR="1325B030" w:rsidRPr="009E0A07">
        <w:rPr>
          <w:rFonts w:ascii="Times New Roman" w:eastAsia="Times New Roman" w:hAnsi="Times New Roman" w:cs="Times New Roman"/>
          <w:sz w:val="24"/>
          <w:szCs w:val="24"/>
        </w:rPr>
        <w:t xml:space="preserve">Riigikontrolli </w:t>
      </w:r>
      <w:r w:rsidR="536163F9" w:rsidRPr="009E0A07">
        <w:rPr>
          <w:rFonts w:ascii="Times New Roman" w:eastAsia="Calibri" w:hAnsi="Times New Roman" w:cs="Times New Roman"/>
        </w:rPr>
        <w:t>2005</w:t>
      </w:r>
      <w:r w:rsidR="24A89FEE" w:rsidRPr="009E0A07">
        <w:rPr>
          <w:rFonts w:ascii="Times New Roman" w:eastAsia="Calibri" w:hAnsi="Times New Roman" w:cs="Times New Roman"/>
        </w:rPr>
        <w:t>.</w:t>
      </w:r>
      <w:r w:rsidR="5F245E96" w:rsidRPr="009E0A07">
        <w:rPr>
          <w:rFonts w:ascii="Times New Roman" w:eastAsia="Calibri" w:hAnsi="Times New Roman" w:cs="Times New Roman"/>
        </w:rPr>
        <w:t xml:space="preserve"> aasta audit</w:t>
      </w:r>
      <w:r w:rsidR="003B1D4E">
        <w:rPr>
          <w:rStyle w:val="Allmrkuseviide"/>
          <w:rFonts w:ascii="Calibri" w:eastAsia="Calibri" w:hAnsi="Calibri" w:cs="Calibri"/>
        </w:rPr>
        <w:footnoteReference w:id="63"/>
      </w:r>
      <w:r w:rsidRPr="21289BBE">
        <w:rPr>
          <w:rFonts w:ascii="Times New Roman" w:eastAsia="Times New Roman" w:hAnsi="Times New Roman" w:cs="Times New Roman"/>
          <w:sz w:val="24"/>
          <w:szCs w:val="24"/>
        </w:rPr>
        <w:t xml:space="preserve">). Riigile laekuvad tasud nii ressursi kaevandamisest kui ka maa kasutamisest on madalad ning need ei ole motiveerinud juba kaevandatud alasid korrastama, riigile tagastama ega ka kaevandusi ruumiliselt nõnda planeerima, et pindalaliselt ja ajaliselt oleks kaevandamine kõige efektiivsem. (Riigikontroll, 2022. aasta kontrolliaruanne </w:t>
      </w:r>
      <w:r w:rsidR="5F245E96" w:rsidRPr="00872F3C">
        <w:rPr>
          <w:rFonts w:ascii="Times New Roman" w:eastAsia="Calibri" w:hAnsi="Times New Roman" w:cs="Times New Roman"/>
          <w:sz w:val="24"/>
          <w:szCs w:val="24"/>
        </w:rPr>
        <w:t>„Ehitusmaavaradega varustamise kindlus“</w:t>
      </w:r>
      <w:r w:rsidR="5F245E96" w:rsidRPr="003B1D4E">
        <w:rPr>
          <w:rFonts w:ascii="Calibri" w:eastAsia="Calibri" w:hAnsi="Calibri" w:cs="Calibri"/>
        </w:rPr>
        <w:t>.</w:t>
      </w:r>
      <w:r w:rsidR="003B1D4E">
        <w:rPr>
          <w:rStyle w:val="Allmrkuseviide"/>
          <w:rFonts w:ascii="Calibri" w:eastAsia="Calibri" w:hAnsi="Calibri" w:cs="Calibri"/>
        </w:rPr>
        <w:footnoteReference w:id="64"/>
      </w:r>
      <w:r w:rsidRPr="21289BBE">
        <w:rPr>
          <w:rFonts w:ascii="Times New Roman" w:eastAsia="Times New Roman" w:hAnsi="Times New Roman" w:cs="Times New Roman"/>
          <w:sz w:val="24"/>
          <w:szCs w:val="24"/>
        </w:rPr>
        <w:t>)</w:t>
      </w:r>
    </w:p>
    <w:p w14:paraId="2914CA5A" w14:textId="5193F9B2" w:rsidR="00381951" w:rsidRDefault="00381951" w:rsidP="00872F3C">
      <w:pPr>
        <w:spacing w:after="0" w:line="240" w:lineRule="auto"/>
        <w:jc w:val="both"/>
        <w:rPr>
          <w:rFonts w:ascii="Times New Roman" w:eastAsia="Times New Roman" w:hAnsi="Times New Roman" w:cs="Times New Roman"/>
          <w:sz w:val="24"/>
          <w:szCs w:val="24"/>
        </w:rPr>
      </w:pPr>
    </w:p>
    <w:p w14:paraId="1DA3A73A" w14:textId="46ED2F23" w:rsidR="00381951" w:rsidRDefault="62A668AC" w:rsidP="00872F3C">
      <w:pPr>
        <w:spacing w:after="0" w:line="240" w:lineRule="auto"/>
        <w:jc w:val="both"/>
        <w:rPr>
          <w:rFonts w:ascii="Times New Roman" w:eastAsia="Times New Roman" w:hAnsi="Times New Roman" w:cs="Times New Roman"/>
          <w:sz w:val="24"/>
          <w:szCs w:val="24"/>
        </w:rPr>
      </w:pPr>
      <w:r w:rsidRPr="7C84A48D">
        <w:rPr>
          <w:rFonts w:ascii="Times New Roman" w:eastAsia="Times New Roman" w:hAnsi="Times New Roman" w:cs="Times New Roman"/>
          <w:sz w:val="24"/>
          <w:szCs w:val="24"/>
        </w:rPr>
        <w:t xml:space="preserve">Ammendatud </w:t>
      </w:r>
      <w:proofErr w:type="spellStart"/>
      <w:r w:rsidRPr="7C84A48D">
        <w:rPr>
          <w:rFonts w:ascii="Times New Roman" w:eastAsia="Times New Roman" w:hAnsi="Times New Roman" w:cs="Times New Roman"/>
          <w:sz w:val="24"/>
          <w:szCs w:val="24"/>
        </w:rPr>
        <w:t>turbatootmisväljade</w:t>
      </w:r>
      <w:proofErr w:type="spellEnd"/>
      <w:r w:rsidRPr="7C84A48D">
        <w:rPr>
          <w:rFonts w:ascii="Times New Roman" w:eastAsia="Times New Roman" w:hAnsi="Times New Roman" w:cs="Times New Roman"/>
          <w:sz w:val="24"/>
          <w:szCs w:val="24"/>
        </w:rPr>
        <w:t xml:space="preserve"> korrastamisel (nende alade metsastamine või muutmine märgaladeks) kaalub ökosüsteemide taastamisest tekkiv kasu üles ökosüsteemitüübi kulud, nt üldise mõjuhinnangu alusel on iga taastamisele kulutatud euro investeeringutasuvuseks 8–38 eurot. Heas seisundis ökosüsteem aitab kaasa ka kliimamuutuste leevendamisele ja loodusõnnetuste ennetamisele. Muuhulgas on ka turbaaladel märkimisväärne soodumus talletada süsinikku </w:t>
      </w:r>
      <w:proofErr w:type="spellStart"/>
      <w:r w:rsidRPr="7C84A48D">
        <w:rPr>
          <w:rFonts w:ascii="Times New Roman" w:eastAsia="Times New Roman" w:hAnsi="Times New Roman" w:cs="Times New Roman"/>
          <w:sz w:val="24"/>
          <w:szCs w:val="24"/>
        </w:rPr>
        <w:t>biomassis</w:t>
      </w:r>
      <w:proofErr w:type="spellEnd"/>
      <w:r w:rsidRPr="7C84A48D">
        <w:rPr>
          <w:rFonts w:ascii="Times New Roman" w:eastAsia="Times New Roman" w:hAnsi="Times New Roman" w:cs="Times New Roman"/>
          <w:sz w:val="24"/>
          <w:szCs w:val="24"/>
        </w:rPr>
        <w:t xml:space="preserve"> ja mullas. Viimane teadaolev turba juurdekasvu rakendusuuring</w:t>
      </w:r>
      <w:r w:rsidR="076EA0EE" w:rsidRPr="7C84A48D">
        <w:rPr>
          <w:rFonts w:ascii="Times New Roman" w:eastAsia="Times New Roman" w:hAnsi="Times New Roman" w:cs="Times New Roman"/>
          <w:sz w:val="24"/>
          <w:szCs w:val="24"/>
        </w:rPr>
        <w:t>u</w:t>
      </w:r>
      <w:r w:rsidRPr="7C84A48D">
        <w:rPr>
          <w:rFonts w:ascii="Times New Roman" w:eastAsia="Times New Roman" w:hAnsi="Times New Roman" w:cs="Times New Roman"/>
          <w:sz w:val="24"/>
          <w:szCs w:val="24"/>
        </w:rPr>
        <w:t xml:space="preserve"> </w:t>
      </w:r>
      <w:r w:rsidR="6E56DA65" w:rsidRPr="7C84A48D">
        <w:rPr>
          <w:rFonts w:ascii="Times New Roman" w:eastAsia="Times New Roman" w:hAnsi="Times New Roman" w:cs="Times New Roman"/>
          <w:sz w:val="24"/>
          <w:szCs w:val="24"/>
        </w:rPr>
        <w:t>tegi</w:t>
      </w:r>
      <w:r w:rsidRPr="7C84A48D">
        <w:rPr>
          <w:rFonts w:ascii="Times New Roman" w:eastAsia="Times New Roman" w:hAnsi="Times New Roman" w:cs="Times New Roman"/>
          <w:sz w:val="24"/>
          <w:szCs w:val="24"/>
        </w:rPr>
        <w:t xml:space="preserve"> 2005. a</w:t>
      </w:r>
      <w:r w:rsidR="6E56DA65" w:rsidRPr="7C84A48D">
        <w:rPr>
          <w:rFonts w:ascii="Times New Roman" w:eastAsia="Times New Roman" w:hAnsi="Times New Roman" w:cs="Times New Roman"/>
          <w:sz w:val="24"/>
          <w:szCs w:val="24"/>
        </w:rPr>
        <w:t>astal</w:t>
      </w:r>
      <w:r w:rsidRPr="7C84A48D">
        <w:rPr>
          <w:rFonts w:ascii="Times New Roman" w:eastAsia="Times New Roman" w:hAnsi="Times New Roman" w:cs="Times New Roman"/>
          <w:sz w:val="24"/>
          <w:szCs w:val="24"/>
        </w:rPr>
        <w:t xml:space="preserve"> Tallinna Ülikooli Ökoloogia Instituu</w:t>
      </w:r>
      <w:r w:rsidR="6E56DA65" w:rsidRPr="7C84A48D">
        <w:rPr>
          <w:rFonts w:ascii="Times New Roman" w:eastAsia="Times New Roman" w:hAnsi="Times New Roman" w:cs="Times New Roman"/>
          <w:sz w:val="24"/>
          <w:szCs w:val="24"/>
        </w:rPr>
        <w:t>t</w:t>
      </w:r>
      <w:r w:rsidRPr="7C84A48D">
        <w:rPr>
          <w:rFonts w:ascii="Times New Roman" w:eastAsia="Times New Roman" w:hAnsi="Times New Roman" w:cs="Times New Roman"/>
          <w:sz w:val="24"/>
          <w:szCs w:val="24"/>
        </w:rPr>
        <w:t>, kuid selliseid uuringuid oleks vajalik teha korrapäraselt vähemalt iga</w:t>
      </w:r>
      <w:r w:rsidR="380A6FDB" w:rsidRPr="7C84A48D">
        <w:rPr>
          <w:rFonts w:ascii="Times New Roman" w:eastAsia="Times New Roman" w:hAnsi="Times New Roman" w:cs="Times New Roman"/>
          <w:sz w:val="24"/>
          <w:szCs w:val="24"/>
        </w:rPr>
        <w:t>l</w:t>
      </w:r>
      <w:r w:rsidRPr="7C84A48D">
        <w:rPr>
          <w:rFonts w:ascii="Times New Roman" w:eastAsia="Times New Roman" w:hAnsi="Times New Roman" w:cs="Times New Roman"/>
          <w:sz w:val="24"/>
          <w:szCs w:val="24"/>
        </w:rPr>
        <w:t xml:space="preserve"> </w:t>
      </w:r>
      <w:r w:rsidR="076EA0EE" w:rsidRPr="7C84A48D">
        <w:rPr>
          <w:rFonts w:ascii="Times New Roman" w:eastAsia="Times New Roman" w:hAnsi="Times New Roman" w:cs="Times New Roman"/>
          <w:sz w:val="24"/>
          <w:szCs w:val="24"/>
        </w:rPr>
        <w:t>20.</w:t>
      </w:r>
      <w:r w:rsidRPr="7C84A48D">
        <w:rPr>
          <w:rFonts w:ascii="Times New Roman" w:eastAsia="Times New Roman" w:hAnsi="Times New Roman" w:cs="Times New Roman"/>
          <w:sz w:val="24"/>
          <w:szCs w:val="24"/>
        </w:rPr>
        <w:t xml:space="preserve"> aastal pärast maakasutuskategooria muudu ülevaatamist, et hinnata süsinikureservuaari süsinikuvarude, turba akumulatsiooni ja juurdekasvu põhjal turba lubatud kaevandamise aastamäära, mille vähendamiseks kuni 1,4 m</w:t>
      </w:r>
      <w:r w:rsidR="076EA0EE" w:rsidRPr="7C84A48D">
        <w:rPr>
          <w:rFonts w:ascii="Times New Roman" w:eastAsia="Times New Roman" w:hAnsi="Times New Roman" w:cs="Times New Roman"/>
          <w:sz w:val="24"/>
          <w:szCs w:val="24"/>
        </w:rPr>
        <w:t>ln</w:t>
      </w:r>
      <w:r w:rsidRPr="7C84A48D">
        <w:rPr>
          <w:rFonts w:ascii="Times New Roman" w:eastAsia="Times New Roman" w:hAnsi="Times New Roman" w:cs="Times New Roman"/>
          <w:sz w:val="24"/>
          <w:szCs w:val="24"/>
        </w:rPr>
        <w:t xml:space="preserve"> tonnini on tehtud uuringus ka ettepanek. Ammendatud </w:t>
      </w:r>
      <w:proofErr w:type="spellStart"/>
      <w:r w:rsidRPr="7C84A48D">
        <w:rPr>
          <w:rFonts w:ascii="Times New Roman" w:eastAsia="Times New Roman" w:hAnsi="Times New Roman" w:cs="Times New Roman"/>
          <w:sz w:val="24"/>
          <w:szCs w:val="24"/>
        </w:rPr>
        <w:t>turbatootmisväljade</w:t>
      </w:r>
      <w:proofErr w:type="spellEnd"/>
      <w:r w:rsidRPr="7C84A48D">
        <w:rPr>
          <w:rFonts w:ascii="Times New Roman" w:eastAsia="Times New Roman" w:hAnsi="Times New Roman" w:cs="Times New Roman"/>
          <w:sz w:val="24"/>
          <w:szCs w:val="24"/>
        </w:rPr>
        <w:t xml:space="preserve"> korrastamise meetme puhul on 2021. aastal hinnatud, et meetme rakendamise kulu pindalaühiku kohta on keskmiselt 1000 €/ha, nii et 6000 ha taastamise kogukulu oleks 6 mln </w:t>
      </w:r>
      <w:r w:rsidR="4855C425" w:rsidRPr="7C84A48D">
        <w:rPr>
          <w:rFonts w:ascii="Times New Roman" w:eastAsia="Times New Roman" w:hAnsi="Times New Roman" w:cs="Times New Roman"/>
          <w:sz w:val="24"/>
          <w:szCs w:val="24"/>
        </w:rPr>
        <w:t>eurot</w:t>
      </w:r>
      <w:r w:rsidRPr="7C84A48D">
        <w:rPr>
          <w:rFonts w:ascii="Times New Roman" w:eastAsia="Times New Roman" w:hAnsi="Times New Roman" w:cs="Times New Roman"/>
          <w:sz w:val="24"/>
          <w:szCs w:val="24"/>
        </w:rPr>
        <w:t>.</w:t>
      </w:r>
    </w:p>
    <w:p w14:paraId="74E1B7EA" w14:textId="77777777" w:rsidR="009E0A07" w:rsidRDefault="009E0A07" w:rsidP="00872F3C">
      <w:pPr>
        <w:spacing w:after="0" w:line="240" w:lineRule="auto"/>
        <w:jc w:val="both"/>
        <w:rPr>
          <w:rFonts w:ascii="Times New Roman" w:eastAsia="Times New Roman" w:hAnsi="Times New Roman" w:cs="Times New Roman"/>
          <w:sz w:val="24"/>
          <w:szCs w:val="24"/>
        </w:rPr>
      </w:pPr>
    </w:p>
    <w:p w14:paraId="544B08B2" w14:textId="539463F8" w:rsidR="00381951" w:rsidRPr="009E0A07" w:rsidRDefault="62A668AC" w:rsidP="00872F3C">
      <w:pPr>
        <w:spacing w:after="0" w:line="240" w:lineRule="auto"/>
        <w:jc w:val="both"/>
        <w:rPr>
          <w:rFonts w:ascii="Times New Roman" w:eastAsia="Times New Roman" w:hAnsi="Times New Roman" w:cs="Times New Roman"/>
          <w:sz w:val="24"/>
          <w:szCs w:val="24"/>
        </w:rPr>
      </w:pPr>
      <w:r w:rsidRPr="009E0A07">
        <w:rPr>
          <w:rFonts w:ascii="Times New Roman" w:eastAsia="Times New Roman" w:hAnsi="Times New Roman" w:cs="Times New Roman"/>
          <w:sz w:val="24"/>
          <w:szCs w:val="24"/>
        </w:rPr>
        <w:t>Täpsemat mõju sektorile ei ole seaduse kontekstis võimalik hinnata, kuna see sõltub maapõueseaduses sätestatavatest konkreetsematest meetmetest, mis</w:t>
      </w:r>
      <w:r w:rsidR="3B3B8614" w:rsidRPr="009E0A07">
        <w:rPr>
          <w:rFonts w:ascii="Times New Roman" w:eastAsia="Times New Roman" w:hAnsi="Times New Roman" w:cs="Times New Roman"/>
          <w:sz w:val="24"/>
          <w:szCs w:val="24"/>
        </w:rPr>
        <w:t xml:space="preserve"> </w:t>
      </w:r>
      <w:r w:rsidR="5B1BC2E4" w:rsidRPr="009E0A07">
        <w:rPr>
          <w:rFonts w:ascii="Times New Roman" w:eastAsia="Times New Roman" w:hAnsi="Times New Roman" w:cs="Times New Roman"/>
          <w:sz w:val="24"/>
          <w:szCs w:val="24"/>
        </w:rPr>
        <w:t xml:space="preserve">esitatakse Vabariigi Valitsusele </w:t>
      </w:r>
      <w:r w:rsidR="076EA0EE" w:rsidRPr="009E0A07">
        <w:rPr>
          <w:rFonts w:ascii="Times New Roman" w:eastAsia="Times New Roman" w:hAnsi="Times New Roman" w:cs="Times New Roman"/>
          <w:sz w:val="24"/>
          <w:szCs w:val="24"/>
        </w:rPr>
        <w:t>m</w:t>
      </w:r>
      <w:r w:rsidR="3B3B8614" w:rsidRPr="009E0A07">
        <w:rPr>
          <w:rFonts w:ascii="Times New Roman" w:eastAsia="Times New Roman" w:hAnsi="Times New Roman" w:cs="Times New Roman"/>
          <w:sz w:val="24"/>
          <w:szCs w:val="24"/>
        </w:rPr>
        <w:t xml:space="preserve">aapõueseaduse ja </w:t>
      </w:r>
      <w:r w:rsidR="2B3BAB3B" w:rsidRPr="009E0A07">
        <w:rPr>
          <w:rFonts w:ascii="Times New Roman" w:eastAsia="Times New Roman" w:hAnsi="Times New Roman" w:cs="Times New Roman"/>
          <w:sz w:val="24"/>
          <w:szCs w:val="24"/>
        </w:rPr>
        <w:t xml:space="preserve">selle </w:t>
      </w:r>
      <w:r w:rsidR="3B3B8614" w:rsidRPr="009E0A07">
        <w:rPr>
          <w:rFonts w:ascii="Times New Roman" w:eastAsia="Times New Roman" w:hAnsi="Times New Roman" w:cs="Times New Roman"/>
          <w:sz w:val="24"/>
          <w:szCs w:val="24"/>
        </w:rPr>
        <w:t>alamaktide muudatustena</w:t>
      </w:r>
      <w:r w:rsidRPr="009E0A07">
        <w:rPr>
          <w:rFonts w:ascii="Times New Roman" w:eastAsia="Times New Roman" w:hAnsi="Times New Roman" w:cs="Times New Roman"/>
          <w:sz w:val="24"/>
          <w:szCs w:val="24"/>
        </w:rPr>
        <w:t xml:space="preserve"> </w:t>
      </w:r>
      <w:r w:rsidR="66645011" w:rsidRPr="009E0A07">
        <w:rPr>
          <w:rFonts w:ascii="Times New Roman" w:eastAsia="Times New Roman" w:hAnsi="Times New Roman" w:cs="Times New Roman"/>
          <w:sz w:val="24"/>
          <w:szCs w:val="24"/>
        </w:rPr>
        <w:t xml:space="preserve">kliimakindla majanduse seaduse </w:t>
      </w:r>
      <w:r w:rsidRPr="009E0A07">
        <w:rPr>
          <w:rFonts w:ascii="Times New Roman" w:eastAsia="Times New Roman" w:hAnsi="Times New Roman" w:cs="Times New Roman"/>
          <w:sz w:val="24"/>
          <w:szCs w:val="24"/>
        </w:rPr>
        <w:t xml:space="preserve"> § </w:t>
      </w:r>
      <w:r w:rsidR="79AD93E3" w:rsidRPr="009E0A07">
        <w:rPr>
          <w:rFonts w:ascii="Times New Roman" w:eastAsia="Times New Roman" w:hAnsi="Times New Roman" w:cs="Times New Roman"/>
          <w:sz w:val="24"/>
          <w:szCs w:val="24"/>
        </w:rPr>
        <w:t>53</w:t>
      </w:r>
      <w:r w:rsidR="009E0A07" w:rsidRPr="009E0A07">
        <w:rPr>
          <w:rFonts w:ascii="Times New Roman" w:eastAsia="Times New Roman" w:hAnsi="Times New Roman" w:cs="Times New Roman"/>
          <w:sz w:val="24"/>
          <w:szCs w:val="24"/>
        </w:rPr>
        <w:t xml:space="preserve"> </w:t>
      </w:r>
      <w:r w:rsidR="076EA0EE" w:rsidRPr="009E0A07">
        <w:rPr>
          <w:rFonts w:ascii="Times New Roman" w:eastAsia="Times New Roman" w:hAnsi="Times New Roman" w:cs="Times New Roman"/>
          <w:sz w:val="24"/>
          <w:szCs w:val="24"/>
        </w:rPr>
        <w:t>kohaselt</w:t>
      </w:r>
      <w:r w:rsidR="697D93CE" w:rsidRPr="009E0A07">
        <w:rPr>
          <w:rFonts w:ascii="Times New Roman" w:eastAsia="Times New Roman" w:hAnsi="Times New Roman" w:cs="Times New Roman"/>
          <w:sz w:val="24"/>
          <w:szCs w:val="24"/>
        </w:rPr>
        <w:t xml:space="preserve"> 2026. aasta 1. jaanuariks</w:t>
      </w:r>
      <w:r w:rsidR="233C9E6F" w:rsidRPr="009E0A07">
        <w:rPr>
          <w:rFonts w:ascii="Times New Roman" w:eastAsia="Times New Roman" w:hAnsi="Times New Roman" w:cs="Times New Roman"/>
          <w:sz w:val="24"/>
          <w:szCs w:val="24"/>
        </w:rPr>
        <w:t>.</w:t>
      </w:r>
    </w:p>
    <w:p w14:paraId="5D997F6F" w14:textId="77777777" w:rsidR="00381951" w:rsidRDefault="00381951" w:rsidP="00872F3C">
      <w:pPr>
        <w:spacing w:after="0" w:line="240" w:lineRule="auto"/>
        <w:jc w:val="both"/>
        <w:rPr>
          <w:rFonts w:ascii="Times New Roman" w:eastAsia="Times New Roman" w:hAnsi="Times New Roman" w:cs="Times New Roman"/>
          <w:sz w:val="24"/>
          <w:szCs w:val="24"/>
        </w:rPr>
      </w:pPr>
    </w:p>
    <w:p w14:paraId="64BABF4E" w14:textId="77777777" w:rsidR="00381951" w:rsidRPr="00DA632A" w:rsidRDefault="00381951" w:rsidP="00872F3C">
      <w:pPr>
        <w:spacing w:after="0" w:line="240" w:lineRule="auto"/>
        <w:rPr>
          <w:rFonts w:ascii="Times New Roman" w:eastAsia="Calibri" w:hAnsi="Times New Roman" w:cs="Times New Roman"/>
          <w:b/>
          <w:bCs/>
          <w:i/>
          <w:iCs/>
          <w:color w:val="000000" w:themeColor="text1"/>
          <w:sz w:val="24"/>
          <w:szCs w:val="24"/>
          <w:highlight w:val="yellow"/>
        </w:rPr>
      </w:pPr>
      <w:r w:rsidRPr="00DA632A">
        <w:rPr>
          <w:rFonts w:ascii="Times New Roman" w:eastAsia="Calibri" w:hAnsi="Times New Roman" w:cs="Times New Roman"/>
          <w:b/>
          <w:bCs/>
          <w:i/>
          <w:iCs/>
          <w:sz w:val="24"/>
          <w:szCs w:val="24"/>
        </w:rPr>
        <w:t>Metsandus</w:t>
      </w:r>
    </w:p>
    <w:p w14:paraId="6B4A0872" w14:textId="5BCCC111" w:rsidR="00381951" w:rsidRDefault="28BA0690" w:rsidP="00872F3C">
      <w:pPr>
        <w:spacing w:after="0" w:line="240" w:lineRule="auto"/>
        <w:jc w:val="both"/>
        <w:rPr>
          <w:rFonts w:ascii="Times New Roman" w:eastAsia="Times New Roman" w:hAnsi="Times New Roman" w:cs="Times New Roman"/>
          <w:sz w:val="24"/>
          <w:szCs w:val="24"/>
        </w:rPr>
      </w:pPr>
      <w:r w:rsidRPr="2B2CB921">
        <w:rPr>
          <w:rFonts w:ascii="Times New Roman" w:eastAsia="Times New Roman" w:hAnsi="Times New Roman" w:cs="Times New Roman"/>
          <w:sz w:val="24"/>
          <w:szCs w:val="24"/>
        </w:rPr>
        <w:t xml:space="preserve">Sektori tarneahelast suur osa on Eestis, seega selle kaudne </w:t>
      </w:r>
      <w:r w:rsidR="0336F530" w:rsidRPr="2B2CB921">
        <w:rPr>
          <w:rFonts w:ascii="Times New Roman" w:eastAsia="Times New Roman" w:hAnsi="Times New Roman" w:cs="Times New Roman"/>
          <w:sz w:val="24"/>
          <w:szCs w:val="24"/>
        </w:rPr>
        <w:t xml:space="preserve">mõju </w:t>
      </w:r>
      <w:r w:rsidRPr="2B2CB921">
        <w:rPr>
          <w:rFonts w:ascii="Times New Roman" w:eastAsia="Times New Roman" w:hAnsi="Times New Roman" w:cs="Times New Roman"/>
          <w:sz w:val="24"/>
          <w:szCs w:val="24"/>
        </w:rPr>
        <w:t>avaldub ka teistes harudes. Kokku on hinnatud otsest ja kaudset lisandväärtust aastal 2022 ligi 3 mld eurole (</w:t>
      </w:r>
      <w:r w:rsidR="71C71116" w:rsidRPr="2B2CB921">
        <w:rPr>
          <w:rFonts w:ascii="Times New Roman" w:eastAsia="Times New Roman" w:hAnsi="Times New Roman" w:cs="Times New Roman"/>
          <w:sz w:val="24"/>
          <w:szCs w:val="24"/>
        </w:rPr>
        <w:t xml:space="preserve">EMPL tellitud analüüs: </w:t>
      </w:r>
      <w:r w:rsidR="795C199B" w:rsidRPr="2B2CB921">
        <w:rPr>
          <w:rFonts w:ascii="Times New Roman" w:eastAsia="Times New Roman" w:hAnsi="Times New Roman" w:cs="Times New Roman"/>
          <w:sz w:val="24"/>
          <w:szCs w:val="24"/>
        </w:rPr>
        <w:t xml:space="preserve">Metsa- ja puidusektori sotsiaalmajanduslik mõju 2022.aastal, </w:t>
      </w:r>
      <w:r w:rsidRPr="2B2CB921">
        <w:rPr>
          <w:rFonts w:ascii="Times New Roman" w:eastAsia="Times New Roman" w:hAnsi="Times New Roman" w:cs="Times New Roman"/>
          <w:sz w:val="24"/>
          <w:szCs w:val="24"/>
        </w:rPr>
        <w:t>Ernst ja Young Baltic AS</w:t>
      </w:r>
      <w:r w:rsidR="62A668AC" w:rsidRPr="2B2CB921">
        <w:rPr>
          <w:rStyle w:val="Allmrkuseviide"/>
          <w:rFonts w:ascii="Times New Roman" w:eastAsia="Times New Roman" w:hAnsi="Times New Roman" w:cs="Times New Roman"/>
          <w:sz w:val="24"/>
          <w:szCs w:val="24"/>
        </w:rPr>
        <w:footnoteReference w:id="65"/>
      </w:r>
      <w:r w:rsidRPr="2B2CB921">
        <w:rPr>
          <w:rFonts w:ascii="Times New Roman" w:eastAsia="Times New Roman" w:hAnsi="Times New Roman" w:cs="Times New Roman"/>
          <w:sz w:val="24"/>
          <w:szCs w:val="24"/>
        </w:rPr>
        <w:t>). Sektori müügimahud on välisturgude ja tarneprobleemide tõttu olnud keerulises olukorras, sektori käive langes 6,3 mld eurole 2023. aastal (2022. a</w:t>
      </w:r>
      <w:r w:rsidR="0336F530" w:rsidRPr="2B2CB921">
        <w:rPr>
          <w:rFonts w:ascii="Times New Roman" w:eastAsia="Times New Roman" w:hAnsi="Times New Roman" w:cs="Times New Roman"/>
          <w:sz w:val="24"/>
          <w:szCs w:val="24"/>
        </w:rPr>
        <w:t xml:space="preserve"> </w:t>
      </w:r>
      <w:r w:rsidRPr="2B2CB921">
        <w:rPr>
          <w:rFonts w:ascii="Times New Roman" w:eastAsia="Times New Roman" w:hAnsi="Times New Roman" w:cs="Times New Roman"/>
          <w:sz w:val="24"/>
          <w:szCs w:val="24"/>
        </w:rPr>
        <w:t xml:space="preserve">7,4 mld eurot, EMTA). 2022. </w:t>
      </w:r>
      <w:r w:rsidR="41D740E4" w:rsidRPr="2B2CB921">
        <w:rPr>
          <w:rFonts w:ascii="Times New Roman" w:eastAsia="Times New Roman" w:hAnsi="Times New Roman" w:cs="Times New Roman"/>
          <w:sz w:val="24"/>
          <w:szCs w:val="24"/>
        </w:rPr>
        <w:t>a</w:t>
      </w:r>
      <w:r w:rsidRPr="2B2CB921">
        <w:rPr>
          <w:rFonts w:ascii="Times New Roman" w:eastAsia="Times New Roman" w:hAnsi="Times New Roman" w:cs="Times New Roman"/>
          <w:sz w:val="24"/>
          <w:szCs w:val="24"/>
        </w:rPr>
        <w:t>a</w:t>
      </w:r>
      <w:r w:rsidR="41D740E4" w:rsidRPr="2B2CB921">
        <w:rPr>
          <w:rFonts w:ascii="Times New Roman" w:eastAsia="Times New Roman" w:hAnsi="Times New Roman" w:cs="Times New Roman"/>
          <w:sz w:val="24"/>
          <w:szCs w:val="24"/>
        </w:rPr>
        <w:t>stal</w:t>
      </w:r>
      <w:r w:rsidRPr="2B2CB921">
        <w:rPr>
          <w:rFonts w:ascii="Times New Roman" w:eastAsia="Times New Roman" w:hAnsi="Times New Roman" w:cs="Times New Roman"/>
          <w:sz w:val="24"/>
          <w:szCs w:val="24"/>
        </w:rPr>
        <w:t xml:space="preserve"> </w:t>
      </w:r>
      <w:r w:rsidR="41D740E4" w:rsidRPr="2B2CB921">
        <w:rPr>
          <w:rFonts w:ascii="Times New Roman" w:eastAsia="Times New Roman" w:hAnsi="Times New Roman" w:cs="Times New Roman"/>
          <w:sz w:val="24"/>
          <w:szCs w:val="24"/>
        </w:rPr>
        <w:t xml:space="preserve">oli </w:t>
      </w:r>
      <w:r w:rsidRPr="2B2CB921">
        <w:rPr>
          <w:rFonts w:ascii="Times New Roman" w:eastAsia="Times New Roman" w:hAnsi="Times New Roman" w:cs="Times New Roman"/>
          <w:sz w:val="24"/>
          <w:szCs w:val="24"/>
        </w:rPr>
        <w:t xml:space="preserve">raiemaht </w:t>
      </w:r>
      <w:r w:rsidR="24B84CE2" w:rsidRPr="19F7B346">
        <w:rPr>
          <w:rFonts w:ascii="Times New Roman" w:eastAsia="Times New Roman" w:hAnsi="Times New Roman" w:cs="Times New Roman"/>
          <w:sz w:val="24"/>
          <w:szCs w:val="24"/>
        </w:rPr>
        <w:t>12,1</w:t>
      </w:r>
      <w:r w:rsidR="1325B030" w:rsidRPr="2B2CB921">
        <w:rPr>
          <w:rFonts w:ascii="Times New Roman" w:eastAsia="Times New Roman" w:hAnsi="Times New Roman" w:cs="Times New Roman"/>
          <w:sz w:val="24"/>
          <w:szCs w:val="24"/>
        </w:rPr>
        <w:t xml:space="preserve"> mln tihumeetrit</w:t>
      </w:r>
      <w:r w:rsidR="4A613750" w:rsidRPr="19F7B346">
        <w:rPr>
          <w:rFonts w:ascii="Times New Roman" w:eastAsia="Times New Roman" w:hAnsi="Times New Roman" w:cs="Times New Roman"/>
          <w:sz w:val="24"/>
          <w:szCs w:val="24"/>
        </w:rPr>
        <w:t xml:space="preserve"> (SMI 2024)</w:t>
      </w:r>
      <w:r w:rsidR="1325B030" w:rsidRPr="2B2CB921">
        <w:rPr>
          <w:rFonts w:ascii="Times New Roman" w:eastAsia="Times New Roman" w:hAnsi="Times New Roman" w:cs="Times New Roman"/>
          <w:sz w:val="24"/>
          <w:szCs w:val="24"/>
        </w:rPr>
        <w:t>.</w:t>
      </w:r>
      <w:r w:rsidRPr="2B2CB921">
        <w:rPr>
          <w:rFonts w:ascii="Times New Roman" w:eastAsia="Times New Roman" w:hAnsi="Times New Roman" w:cs="Times New Roman"/>
          <w:sz w:val="24"/>
          <w:szCs w:val="24"/>
        </w:rPr>
        <w:t xml:space="preserve"> </w:t>
      </w:r>
      <w:proofErr w:type="spellStart"/>
      <w:r w:rsidRPr="2B2CB921">
        <w:rPr>
          <w:rFonts w:ascii="Times New Roman" w:eastAsia="Times New Roman" w:hAnsi="Times New Roman" w:cs="Times New Roman"/>
          <w:sz w:val="24"/>
          <w:szCs w:val="24"/>
        </w:rPr>
        <w:t>väärindamine</w:t>
      </w:r>
      <w:proofErr w:type="spellEnd"/>
      <w:r w:rsidRPr="2B2CB921">
        <w:rPr>
          <w:rFonts w:ascii="Times New Roman" w:eastAsia="Times New Roman" w:hAnsi="Times New Roman" w:cs="Times New Roman"/>
          <w:sz w:val="24"/>
          <w:szCs w:val="24"/>
        </w:rPr>
        <w:t xml:space="preserve"> ning kasutamine just </w:t>
      </w:r>
      <w:r w:rsidRPr="2B2CB921">
        <w:rPr>
          <w:rFonts w:ascii="Times New Roman" w:eastAsia="Times New Roman" w:hAnsi="Times New Roman" w:cs="Times New Roman"/>
          <w:sz w:val="24"/>
          <w:szCs w:val="24"/>
        </w:rPr>
        <w:lastRenderedPageBreak/>
        <w:t xml:space="preserve">pika elueaga toodetes. </w:t>
      </w:r>
      <w:r w:rsidR="0336F530" w:rsidRPr="2B2CB921">
        <w:rPr>
          <w:rFonts w:ascii="Times New Roman" w:eastAsia="Times New Roman" w:hAnsi="Times New Roman" w:cs="Times New Roman"/>
          <w:sz w:val="24"/>
          <w:szCs w:val="24"/>
        </w:rPr>
        <w:t>S</w:t>
      </w:r>
      <w:r w:rsidRPr="2B2CB921">
        <w:rPr>
          <w:rFonts w:ascii="Times New Roman" w:eastAsia="Times New Roman" w:hAnsi="Times New Roman" w:cs="Times New Roman"/>
          <w:sz w:val="24"/>
          <w:szCs w:val="24"/>
        </w:rPr>
        <w:t xml:space="preserve">ektori </w:t>
      </w:r>
      <w:r w:rsidR="0336F530" w:rsidRPr="2B2CB921">
        <w:rPr>
          <w:rFonts w:ascii="Times New Roman" w:eastAsia="Times New Roman" w:hAnsi="Times New Roman" w:cs="Times New Roman"/>
          <w:sz w:val="24"/>
          <w:szCs w:val="24"/>
        </w:rPr>
        <w:t xml:space="preserve">praeguse </w:t>
      </w:r>
      <w:r w:rsidRPr="2B2CB921">
        <w:rPr>
          <w:rFonts w:ascii="Times New Roman" w:eastAsia="Times New Roman" w:hAnsi="Times New Roman" w:cs="Times New Roman"/>
          <w:sz w:val="24"/>
          <w:szCs w:val="24"/>
        </w:rPr>
        <w:t>struktuuri juures annab lisandväärtusest kõige suurema osa puidu mehaaniline töötlemine. Metsa- ja puidusektori panusel loodi 787 m</w:t>
      </w:r>
      <w:r w:rsidR="0336F530" w:rsidRPr="2B2CB921">
        <w:rPr>
          <w:rFonts w:ascii="Times New Roman" w:eastAsia="Times New Roman" w:hAnsi="Times New Roman" w:cs="Times New Roman"/>
          <w:sz w:val="24"/>
          <w:szCs w:val="24"/>
        </w:rPr>
        <w:t>ln</w:t>
      </w:r>
      <w:r w:rsidRPr="2B2CB921">
        <w:rPr>
          <w:rFonts w:ascii="Times New Roman" w:eastAsia="Times New Roman" w:hAnsi="Times New Roman" w:cs="Times New Roman"/>
          <w:sz w:val="24"/>
          <w:szCs w:val="24"/>
        </w:rPr>
        <w:t xml:space="preserve"> euro väärtuses maksutulu (sh otsene, kaudne, kaasnev mõju), mis moodustas 8,8% kogu Eestis loodavast maksutulust. Võrreldes 2020. aasta maksutuluga (679,3 m</w:t>
      </w:r>
      <w:r w:rsidR="0336F530" w:rsidRPr="2B2CB921">
        <w:rPr>
          <w:rFonts w:ascii="Times New Roman" w:eastAsia="Times New Roman" w:hAnsi="Times New Roman" w:cs="Times New Roman"/>
          <w:sz w:val="24"/>
          <w:szCs w:val="24"/>
        </w:rPr>
        <w:t>ln</w:t>
      </w:r>
      <w:r w:rsidRPr="2B2CB921">
        <w:rPr>
          <w:rFonts w:ascii="Times New Roman" w:eastAsia="Times New Roman" w:hAnsi="Times New Roman" w:cs="Times New Roman"/>
          <w:sz w:val="24"/>
          <w:szCs w:val="24"/>
        </w:rPr>
        <w:t xml:space="preserve"> eurot) on 2021.</w:t>
      </w:r>
      <w:r w:rsidR="0336F530" w:rsidRPr="2B2CB921">
        <w:rPr>
          <w:rFonts w:ascii="Times New Roman" w:eastAsia="Times New Roman" w:hAnsi="Times New Roman" w:cs="Times New Roman"/>
          <w:sz w:val="24"/>
          <w:szCs w:val="24"/>
        </w:rPr>
        <w:t xml:space="preserve"> </w:t>
      </w:r>
      <w:r w:rsidRPr="2B2CB921">
        <w:rPr>
          <w:rFonts w:ascii="Times New Roman" w:eastAsia="Times New Roman" w:hAnsi="Times New Roman" w:cs="Times New Roman"/>
          <w:sz w:val="24"/>
          <w:szCs w:val="24"/>
        </w:rPr>
        <w:t>aasta kogumaksutulu tõusnud pea 16%. Sektori</w:t>
      </w:r>
      <w:r w:rsidR="0336F530" w:rsidRPr="2B2CB921">
        <w:rPr>
          <w:rFonts w:ascii="Times New Roman" w:eastAsia="Times New Roman" w:hAnsi="Times New Roman" w:cs="Times New Roman"/>
          <w:sz w:val="24"/>
          <w:szCs w:val="24"/>
        </w:rPr>
        <w:t>s</w:t>
      </w:r>
      <w:r w:rsidRPr="2B2CB921">
        <w:rPr>
          <w:rFonts w:ascii="Times New Roman" w:eastAsia="Times New Roman" w:hAnsi="Times New Roman" w:cs="Times New Roman"/>
          <w:sz w:val="24"/>
          <w:szCs w:val="24"/>
        </w:rPr>
        <w:t xml:space="preserve"> loodud lisandväärtus </w:t>
      </w:r>
      <w:r w:rsidR="6761F118" w:rsidRPr="2B2CB921">
        <w:rPr>
          <w:rFonts w:ascii="Times New Roman" w:eastAsia="Times New Roman" w:hAnsi="Times New Roman" w:cs="Times New Roman"/>
          <w:sz w:val="24"/>
          <w:szCs w:val="24"/>
        </w:rPr>
        <w:t xml:space="preserve">oli </w:t>
      </w:r>
      <w:r w:rsidRPr="2B2CB921">
        <w:rPr>
          <w:rFonts w:ascii="Times New Roman" w:eastAsia="Times New Roman" w:hAnsi="Times New Roman" w:cs="Times New Roman"/>
          <w:sz w:val="24"/>
          <w:szCs w:val="24"/>
        </w:rPr>
        <w:t>vastavalt 24,4% ning 27,5% Kesk-Eestis ja Lõuna-Eestis loodavast kogulisandväärtusest. Lääne-Eestis moodustab see 14,5% ning Põhja-Eestis annab sektor 6,7% kogu loodavast lisandväärtusest, mis näitab metsa- ja puidutöötlemise olulist rolli just väljaspool pealinna.</w:t>
      </w:r>
    </w:p>
    <w:p w14:paraId="6169EBB7" w14:textId="77777777" w:rsidR="008C6F3E" w:rsidRDefault="008C6F3E" w:rsidP="00CB292B">
      <w:pPr>
        <w:spacing w:after="0" w:line="240" w:lineRule="auto"/>
        <w:jc w:val="both"/>
        <w:rPr>
          <w:rFonts w:ascii="Times New Roman" w:eastAsia="Times New Roman" w:hAnsi="Times New Roman" w:cs="Times New Roman"/>
          <w:sz w:val="24"/>
          <w:szCs w:val="24"/>
        </w:rPr>
      </w:pPr>
    </w:p>
    <w:p w14:paraId="2FC75A84" w14:textId="2D891A4D" w:rsidR="008C6F3E" w:rsidRDefault="18BED29E" w:rsidP="008C6F3E">
      <w:pPr>
        <w:spacing w:after="0" w:line="240" w:lineRule="auto"/>
        <w:jc w:val="both"/>
        <w:rPr>
          <w:rFonts w:ascii="Times New Roman" w:eastAsia="Times New Roman" w:hAnsi="Times New Roman" w:cs="Times New Roman"/>
          <w:sz w:val="24"/>
          <w:szCs w:val="24"/>
        </w:rPr>
      </w:pPr>
      <w:r w:rsidRPr="2B2CB921">
        <w:rPr>
          <w:rFonts w:ascii="Times New Roman" w:eastAsia="Times New Roman" w:hAnsi="Times New Roman" w:cs="Times New Roman"/>
          <w:sz w:val="24"/>
          <w:szCs w:val="24"/>
        </w:rPr>
        <w:t>Senistelt mahtudelt (11 mln) üleminek raiemahule 10 mln m</w:t>
      </w:r>
      <w:r w:rsidR="7472E322" w:rsidRPr="2B2CB921">
        <w:rPr>
          <w:rFonts w:ascii="Times New Roman" w:eastAsia="Times New Roman" w:hAnsi="Times New Roman" w:cs="Times New Roman"/>
          <w:sz w:val="24"/>
          <w:szCs w:val="24"/>
          <w:vertAlign w:val="superscript"/>
        </w:rPr>
        <w:t>3</w:t>
      </w:r>
      <w:r w:rsidRPr="2B2CB921">
        <w:rPr>
          <w:rFonts w:ascii="Times New Roman" w:eastAsia="Times New Roman" w:hAnsi="Times New Roman" w:cs="Times New Roman"/>
          <w:sz w:val="24"/>
          <w:szCs w:val="24"/>
        </w:rPr>
        <w:t xml:space="preserve"> too</w:t>
      </w:r>
      <w:r w:rsidR="6540EEEE" w:rsidRPr="2B2CB921">
        <w:rPr>
          <w:rFonts w:ascii="Times New Roman" w:eastAsia="Times New Roman" w:hAnsi="Times New Roman" w:cs="Times New Roman"/>
          <w:sz w:val="24"/>
          <w:szCs w:val="24"/>
        </w:rPr>
        <w:t>ks</w:t>
      </w:r>
      <w:r w:rsidRPr="2B2CB921">
        <w:rPr>
          <w:rFonts w:ascii="Times New Roman" w:eastAsia="Times New Roman" w:hAnsi="Times New Roman" w:cs="Times New Roman"/>
          <w:sz w:val="24"/>
          <w:szCs w:val="24"/>
        </w:rPr>
        <w:t xml:space="preserve"> aastas kaasa u 225 ml</w:t>
      </w:r>
      <w:r w:rsidR="02A8CC8A" w:rsidRPr="2B2CB921">
        <w:rPr>
          <w:rFonts w:ascii="Times New Roman" w:eastAsia="Times New Roman" w:hAnsi="Times New Roman" w:cs="Times New Roman"/>
          <w:sz w:val="24"/>
          <w:szCs w:val="24"/>
        </w:rPr>
        <w:t>n</w:t>
      </w:r>
      <w:r w:rsidRPr="2B2CB921">
        <w:rPr>
          <w:rFonts w:ascii="Times New Roman" w:eastAsia="Times New Roman" w:hAnsi="Times New Roman" w:cs="Times New Roman"/>
          <w:sz w:val="24"/>
          <w:szCs w:val="24"/>
        </w:rPr>
        <w:t xml:space="preserve"> euro lisandväärtuse (otsene ja kaudne) vähenemise ning 64 m</w:t>
      </w:r>
      <w:r w:rsidR="02A8CC8A" w:rsidRPr="2B2CB921">
        <w:rPr>
          <w:rFonts w:ascii="Times New Roman" w:eastAsia="Times New Roman" w:hAnsi="Times New Roman" w:cs="Times New Roman"/>
          <w:sz w:val="24"/>
          <w:szCs w:val="24"/>
        </w:rPr>
        <w:t>ln</w:t>
      </w:r>
      <w:r w:rsidRPr="2B2CB921">
        <w:rPr>
          <w:rFonts w:ascii="Times New Roman" w:eastAsia="Times New Roman" w:hAnsi="Times New Roman" w:cs="Times New Roman"/>
          <w:sz w:val="24"/>
          <w:szCs w:val="24"/>
        </w:rPr>
        <w:t xml:space="preserve"> euro riigi maksutulu vähenemise. </w:t>
      </w:r>
      <w:r w:rsidR="07D358D0" w:rsidRPr="2B2CB921">
        <w:rPr>
          <w:rFonts w:ascii="Times New Roman" w:eastAsia="Times New Roman" w:hAnsi="Times New Roman" w:cs="Times New Roman"/>
          <w:sz w:val="24"/>
          <w:szCs w:val="24"/>
        </w:rPr>
        <w:t xml:space="preserve">Raiemahtude sotsiaalmajanduslikke aspekte on hinnatud ka koostatava metsanduse arengukava KSH raames, kuid selle ning 2021. aasta uuringu </w:t>
      </w:r>
      <w:r w:rsidR="1D7C6F6D" w:rsidRPr="2B2CB921">
        <w:rPr>
          <w:rFonts w:ascii="Times New Roman" w:eastAsia="Times New Roman" w:hAnsi="Times New Roman" w:cs="Times New Roman"/>
          <w:sz w:val="24"/>
          <w:szCs w:val="24"/>
        </w:rPr>
        <w:t xml:space="preserve">käigus </w:t>
      </w:r>
      <w:r w:rsidR="07D358D0" w:rsidRPr="2B2CB921">
        <w:rPr>
          <w:rFonts w:ascii="Times New Roman" w:eastAsia="Times New Roman" w:hAnsi="Times New Roman" w:cs="Times New Roman"/>
          <w:sz w:val="24"/>
          <w:szCs w:val="24"/>
        </w:rPr>
        <w:t>hinnatud stsenaariumid ei ole üks</w:t>
      </w:r>
      <w:r w:rsidR="7576848B" w:rsidRPr="2B2CB921">
        <w:rPr>
          <w:rFonts w:ascii="Times New Roman" w:eastAsia="Times New Roman" w:hAnsi="Times New Roman" w:cs="Times New Roman"/>
          <w:sz w:val="24"/>
          <w:szCs w:val="24"/>
        </w:rPr>
        <w:t xml:space="preserve"> </w:t>
      </w:r>
      <w:r w:rsidR="07D358D0" w:rsidRPr="2B2CB921">
        <w:rPr>
          <w:rFonts w:ascii="Times New Roman" w:eastAsia="Times New Roman" w:hAnsi="Times New Roman" w:cs="Times New Roman"/>
          <w:sz w:val="24"/>
          <w:szCs w:val="24"/>
        </w:rPr>
        <w:t xml:space="preserve">ühele vastavuses (mh on hinnatud hüppelist raiemahu suurenemist) siin käsitletud stsenaariumidega ja eespool </w:t>
      </w:r>
      <w:r w:rsidR="1D7C6F6D" w:rsidRPr="2B2CB921">
        <w:rPr>
          <w:rFonts w:ascii="Times New Roman" w:eastAsia="Times New Roman" w:hAnsi="Times New Roman" w:cs="Times New Roman"/>
          <w:sz w:val="24"/>
          <w:szCs w:val="24"/>
        </w:rPr>
        <w:t>esitatud</w:t>
      </w:r>
      <w:r w:rsidR="07D358D0" w:rsidRPr="2B2CB921">
        <w:rPr>
          <w:rFonts w:ascii="Times New Roman" w:eastAsia="Times New Roman" w:hAnsi="Times New Roman" w:cs="Times New Roman"/>
          <w:sz w:val="24"/>
          <w:szCs w:val="24"/>
        </w:rPr>
        <w:t xml:space="preserve"> näitajad annavad vaid aimu mõju ulatusest. Koguraiemahu olulisel vähenemisel suureneb küpsete majandusmetsade pindala ja osakaal </w:t>
      </w:r>
      <w:r w:rsidR="1D7C6F6D" w:rsidRPr="2B2CB921">
        <w:rPr>
          <w:rFonts w:ascii="Times New Roman" w:eastAsia="Times New Roman" w:hAnsi="Times New Roman" w:cs="Times New Roman"/>
          <w:sz w:val="24"/>
          <w:szCs w:val="24"/>
        </w:rPr>
        <w:t>märkimisväärselt</w:t>
      </w:r>
      <w:r w:rsidR="07D358D0" w:rsidRPr="2B2CB921">
        <w:rPr>
          <w:rFonts w:ascii="Times New Roman" w:eastAsia="Times New Roman" w:hAnsi="Times New Roman" w:cs="Times New Roman"/>
          <w:sz w:val="24"/>
          <w:szCs w:val="24"/>
        </w:rPr>
        <w:t>, mis ei ole pikas perspektiivis majanduslikust vaatest soodus (lisandväärtuse langus, kallimate sortimentide osakaalu vähenemine, vähenev omanikutulu ja investeeringud metsakasvatusse).</w:t>
      </w:r>
    </w:p>
    <w:p w14:paraId="5C82AE48" w14:textId="77777777" w:rsidR="008C6F3E" w:rsidRDefault="008C6F3E" w:rsidP="00CB292B">
      <w:pPr>
        <w:spacing w:after="0" w:line="240" w:lineRule="auto"/>
        <w:jc w:val="both"/>
        <w:rPr>
          <w:rFonts w:ascii="Times New Roman" w:eastAsia="Times New Roman" w:hAnsi="Times New Roman" w:cs="Times New Roman"/>
          <w:sz w:val="24"/>
          <w:szCs w:val="24"/>
        </w:rPr>
      </w:pPr>
    </w:p>
    <w:p w14:paraId="1232F9F3" w14:textId="2572C47F" w:rsidR="00381951" w:rsidRDefault="62A668AC" w:rsidP="00F3269F">
      <w:pPr>
        <w:spacing w:after="0" w:line="240" w:lineRule="auto"/>
        <w:jc w:val="both"/>
        <w:rPr>
          <w:rFonts w:ascii="Times New Roman" w:eastAsia="Times New Roman" w:hAnsi="Times New Roman" w:cs="Times New Roman"/>
          <w:sz w:val="24"/>
          <w:szCs w:val="24"/>
        </w:rPr>
      </w:pPr>
      <w:r w:rsidRPr="7C84A48D">
        <w:rPr>
          <w:rFonts w:ascii="Times New Roman" w:eastAsia="Times New Roman" w:hAnsi="Times New Roman" w:cs="Times New Roman"/>
          <w:sz w:val="24"/>
          <w:szCs w:val="24"/>
        </w:rPr>
        <w:t xml:space="preserve">Puidu </w:t>
      </w:r>
      <w:proofErr w:type="spellStart"/>
      <w:r w:rsidRPr="7C84A48D">
        <w:rPr>
          <w:rFonts w:ascii="Times New Roman" w:eastAsia="Times New Roman" w:hAnsi="Times New Roman" w:cs="Times New Roman"/>
          <w:sz w:val="24"/>
          <w:szCs w:val="24"/>
        </w:rPr>
        <w:t>väärindamise</w:t>
      </w:r>
      <w:proofErr w:type="spellEnd"/>
      <w:r w:rsidRPr="7C84A48D">
        <w:rPr>
          <w:rFonts w:ascii="Times New Roman" w:eastAsia="Times New Roman" w:hAnsi="Times New Roman" w:cs="Times New Roman"/>
          <w:sz w:val="24"/>
          <w:szCs w:val="24"/>
        </w:rPr>
        <w:t xml:space="preserve"> poolelt on 2021. aasta andmete põhjal suurema koguse saematerjali tootmise jaoks vajalik alginvesteering 60 m</w:t>
      </w:r>
      <w:r w:rsidR="076EA0EE" w:rsidRPr="7C84A48D">
        <w:rPr>
          <w:rFonts w:ascii="Times New Roman" w:eastAsia="Times New Roman" w:hAnsi="Times New Roman" w:cs="Times New Roman"/>
          <w:sz w:val="24"/>
          <w:szCs w:val="24"/>
        </w:rPr>
        <w:t>ln</w:t>
      </w:r>
      <w:r w:rsidRPr="7C84A48D">
        <w:rPr>
          <w:rFonts w:ascii="Times New Roman" w:eastAsia="Times New Roman" w:hAnsi="Times New Roman" w:cs="Times New Roman"/>
          <w:sz w:val="24"/>
          <w:szCs w:val="24"/>
        </w:rPr>
        <w:t xml:space="preserve"> eurot, edaspidi kaasnevad seadmete hooldamise kulud. Potentsiaalselt on võimalik luua </w:t>
      </w:r>
      <w:r w:rsidR="076EA0EE" w:rsidRPr="7C84A48D">
        <w:rPr>
          <w:rFonts w:ascii="Times New Roman" w:eastAsia="Times New Roman" w:hAnsi="Times New Roman" w:cs="Times New Roman"/>
          <w:sz w:val="24"/>
          <w:szCs w:val="24"/>
        </w:rPr>
        <w:t>lisaks</w:t>
      </w:r>
      <w:r w:rsidRPr="7C84A48D">
        <w:rPr>
          <w:rFonts w:ascii="Times New Roman" w:eastAsia="Times New Roman" w:hAnsi="Times New Roman" w:cs="Times New Roman"/>
          <w:sz w:val="24"/>
          <w:szCs w:val="24"/>
        </w:rPr>
        <w:t xml:space="preserve"> ligikaudu 38 eurot lisandväärtust 1 m</w:t>
      </w:r>
      <w:r w:rsidRPr="7C84A48D">
        <w:rPr>
          <w:rFonts w:ascii="Times New Roman" w:eastAsia="Times New Roman" w:hAnsi="Times New Roman" w:cs="Times New Roman"/>
          <w:sz w:val="24"/>
          <w:szCs w:val="24"/>
          <w:vertAlign w:val="superscript"/>
        </w:rPr>
        <w:t>3</w:t>
      </w:r>
      <w:r w:rsidRPr="7C84A48D">
        <w:rPr>
          <w:rFonts w:ascii="Times New Roman" w:eastAsia="Times New Roman" w:hAnsi="Times New Roman" w:cs="Times New Roman"/>
          <w:sz w:val="24"/>
          <w:szCs w:val="24"/>
        </w:rPr>
        <w:t xml:space="preserve"> saematerjali kohta. Kui aastas toodetakse </w:t>
      </w:r>
      <w:proofErr w:type="spellStart"/>
      <w:r w:rsidRPr="7C84A48D">
        <w:rPr>
          <w:rFonts w:ascii="Times New Roman" w:eastAsia="Times New Roman" w:hAnsi="Times New Roman" w:cs="Times New Roman"/>
          <w:sz w:val="24"/>
          <w:szCs w:val="24"/>
        </w:rPr>
        <w:t>peenemõõdulisest</w:t>
      </w:r>
      <w:proofErr w:type="spellEnd"/>
      <w:r w:rsidRPr="7C84A48D">
        <w:rPr>
          <w:rFonts w:ascii="Times New Roman" w:eastAsia="Times New Roman" w:hAnsi="Times New Roman" w:cs="Times New Roman"/>
          <w:sz w:val="24"/>
          <w:szCs w:val="24"/>
        </w:rPr>
        <w:t xml:space="preserve"> puidust </w:t>
      </w:r>
      <w:r w:rsidR="076EA0EE" w:rsidRPr="7C84A48D">
        <w:rPr>
          <w:rFonts w:ascii="Times New Roman" w:eastAsia="Times New Roman" w:hAnsi="Times New Roman" w:cs="Times New Roman"/>
          <w:sz w:val="24"/>
          <w:szCs w:val="24"/>
        </w:rPr>
        <w:t>lisaks</w:t>
      </w:r>
      <w:r w:rsidRPr="7C84A48D">
        <w:rPr>
          <w:rFonts w:ascii="Times New Roman" w:eastAsia="Times New Roman" w:hAnsi="Times New Roman" w:cs="Times New Roman"/>
          <w:sz w:val="24"/>
          <w:szCs w:val="24"/>
        </w:rPr>
        <w:t xml:space="preserve"> </w:t>
      </w:r>
      <w:r w:rsidRPr="7C84A48D">
        <w:rPr>
          <w:rFonts w:ascii="Times New Roman" w:eastAsia="Times New Roman" w:hAnsi="Times New Roman" w:cs="Times New Roman"/>
          <w:i/>
          <w:iCs/>
          <w:sz w:val="24"/>
          <w:szCs w:val="24"/>
        </w:rPr>
        <w:t>ca</w:t>
      </w:r>
      <w:r w:rsidRPr="7C84A48D">
        <w:rPr>
          <w:rFonts w:ascii="Times New Roman" w:eastAsia="Times New Roman" w:hAnsi="Times New Roman" w:cs="Times New Roman"/>
          <w:sz w:val="24"/>
          <w:szCs w:val="24"/>
        </w:rPr>
        <w:t xml:space="preserve"> 200</w:t>
      </w:r>
      <w:r w:rsidR="076EA0EE" w:rsidRPr="7C84A48D">
        <w:rPr>
          <w:rFonts w:ascii="Times New Roman" w:eastAsia="Times New Roman" w:hAnsi="Times New Roman" w:cs="Times New Roman"/>
          <w:sz w:val="24"/>
          <w:szCs w:val="24"/>
        </w:rPr>
        <w:t> </w:t>
      </w:r>
      <w:r w:rsidRPr="7C84A48D">
        <w:rPr>
          <w:rFonts w:ascii="Times New Roman" w:eastAsia="Times New Roman" w:hAnsi="Times New Roman" w:cs="Times New Roman"/>
          <w:sz w:val="24"/>
          <w:szCs w:val="24"/>
        </w:rPr>
        <w:t>000 m</w:t>
      </w:r>
      <w:r w:rsidRPr="7C84A48D">
        <w:rPr>
          <w:rFonts w:ascii="Times New Roman" w:eastAsia="Times New Roman" w:hAnsi="Times New Roman" w:cs="Times New Roman"/>
          <w:sz w:val="24"/>
          <w:szCs w:val="24"/>
          <w:vertAlign w:val="superscript"/>
        </w:rPr>
        <w:t>3</w:t>
      </w:r>
      <w:r w:rsidRPr="7C84A48D">
        <w:rPr>
          <w:rFonts w:ascii="Times New Roman" w:eastAsia="Times New Roman" w:hAnsi="Times New Roman" w:cs="Times New Roman"/>
          <w:sz w:val="24"/>
          <w:szCs w:val="24"/>
        </w:rPr>
        <w:t xml:space="preserve"> saematerjali, kaasneb sellega ühtlasi 7,6 mln eurot lisandväärtust aastas. Puitplaatide tootmise puhul loodi 2017. aastal tootmises kasutatava 1 m</w:t>
      </w:r>
      <w:r w:rsidRPr="7C84A48D">
        <w:rPr>
          <w:rFonts w:ascii="Times New Roman" w:eastAsia="Times New Roman" w:hAnsi="Times New Roman" w:cs="Times New Roman"/>
          <w:sz w:val="24"/>
          <w:szCs w:val="24"/>
          <w:vertAlign w:val="superscript"/>
        </w:rPr>
        <w:t>3</w:t>
      </w:r>
      <w:r w:rsidRPr="7C84A48D">
        <w:rPr>
          <w:rFonts w:ascii="Times New Roman" w:eastAsia="Times New Roman" w:hAnsi="Times New Roman" w:cs="Times New Roman"/>
          <w:sz w:val="24"/>
          <w:szCs w:val="24"/>
        </w:rPr>
        <w:t xml:space="preserve"> puittooraine kohta 18 eurot lisandväärtust. Poole miljoni m</w:t>
      </w:r>
      <w:r w:rsidRPr="7C84A48D">
        <w:rPr>
          <w:rFonts w:ascii="Times New Roman" w:eastAsia="Times New Roman" w:hAnsi="Times New Roman" w:cs="Times New Roman"/>
          <w:sz w:val="24"/>
          <w:szCs w:val="24"/>
          <w:vertAlign w:val="superscript"/>
        </w:rPr>
        <w:t>3</w:t>
      </w:r>
      <w:r w:rsidRPr="7C84A48D">
        <w:rPr>
          <w:rFonts w:ascii="Times New Roman" w:eastAsia="Times New Roman" w:hAnsi="Times New Roman" w:cs="Times New Roman"/>
          <w:sz w:val="24"/>
          <w:szCs w:val="24"/>
        </w:rPr>
        <w:t xml:space="preserve"> puidukasutuse juures teeks see 9 mln eurot lisandväärtust aastas. Arvestades viimaste aastate muutusi majanduses ning eriti viimasel ajal ka puidutööstuses, vajavad ka puittoodetesse talletamise meetmed põhjalikku sotsiaalmajanduslikku hinnangut.</w:t>
      </w:r>
    </w:p>
    <w:p w14:paraId="5473914E" w14:textId="77777777" w:rsidR="00F3269F" w:rsidRDefault="00F3269F" w:rsidP="00CA29C5">
      <w:pPr>
        <w:spacing w:after="0" w:line="240" w:lineRule="auto"/>
        <w:jc w:val="both"/>
        <w:rPr>
          <w:rFonts w:ascii="Times New Roman" w:eastAsia="Times New Roman" w:hAnsi="Times New Roman" w:cs="Times New Roman"/>
          <w:b/>
          <w:i/>
          <w:iCs/>
          <w:sz w:val="24"/>
          <w:szCs w:val="24"/>
        </w:rPr>
      </w:pPr>
    </w:p>
    <w:p w14:paraId="48AB8E8F" w14:textId="0F01D5CB" w:rsidR="00381951" w:rsidRPr="00DA632A" w:rsidRDefault="00381951" w:rsidP="00CA29C5">
      <w:pPr>
        <w:spacing w:after="0" w:line="240" w:lineRule="auto"/>
        <w:jc w:val="both"/>
        <w:rPr>
          <w:rFonts w:ascii="Times New Roman" w:eastAsia="Times New Roman" w:hAnsi="Times New Roman" w:cs="Times New Roman"/>
          <w:b/>
          <w:i/>
          <w:iCs/>
          <w:sz w:val="24"/>
          <w:szCs w:val="24"/>
        </w:rPr>
      </w:pPr>
      <w:r w:rsidRPr="00DA632A">
        <w:rPr>
          <w:rFonts w:ascii="Times New Roman" w:eastAsia="Times New Roman" w:hAnsi="Times New Roman" w:cs="Times New Roman"/>
          <w:b/>
          <w:i/>
          <w:iCs/>
          <w:sz w:val="24"/>
          <w:szCs w:val="24"/>
        </w:rPr>
        <w:t>Põllumajandus</w:t>
      </w:r>
    </w:p>
    <w:p w14:paraId="7888CF06" w14:textId="2609AE11" w:rsidR="00381951" w:rsidRDefault="28BA0690" w:rsidP="00CA29C5">
      <w:pPr>
        <w:spacing w:after="0" w:line="240" w:lineRule="auto"/>
        <w:jc w:val="both"/>
        <w:rPr>
          <w:rFonts w:ascii="Times New Roman" w:eastAsia="Times New Roman" w:hAnsi="Times New Roman" w:cs="Times New Roman"/>
          <w:sz w:val="24"/>
          <w:szCs w:val="24"/>
        </w:rPr>
      </w:pPr>
      <w:r w:rsidRPr="19CA0D9E">
        <w:rPr>
          <w:rFonts w:ascii="Times New Roman" w:eastAsia="Times New Roman" w:hAnsi="Times New Roman" w:cs="Times New Roman"/>
          <w:sz w:val="24"/>
          <w:szCs w:val="24"/>
        </w:rPr>
        <w:t xml:space="preserve">Põllumajandussektoris on turvasmuldade meetmed (turvasmuldadel põllumaa viimine püsirohumaaks) kliimaeesmärke silmas pidades suure potentsiaaliga, kuid oluline on silmas pidada nende sotsiaalmajanduslikku mõju põllumajandustootjatele. </w:t>
      </w:r>
      <w:r w:rsidR="53D62958">
        <w:rPr>
          <w:rFonts w:ascii="Times New Roman" w:eastAsia="Times New Roman" w:hAnsi="Times New Roman" w:cs="Times New Roman"/>
          <w:sz w:val="24"/>
          <w:szCs w:val="24"/>
        </w:rPr>
        <w:t>„</w:t>
      </w:r>
      <w:r w:rsidRPr="19CA0D9E">
        <w:rPr>
          <w:rFonts w:ascii="Times New Roman" w:eastAsia="Times New Roman" w:hAnsi="Times New Roman" w:cs="Times New Roman"/>
          <w:sz w:val="24"/>
          <w:szCs w:val="24"/>
        </w:rPr>
        <w:t>Põllumajanduse ja kalanduse arengukava aastani 2030</w:t>
      </w:r>
      <w:r w:rsidR="53D62958">
        <w:rPr>
          <w:rFonts w:ascii="Times New Roman" w:eastAsia="Times New Roman" w:hAnsi="Times New Roman" w:cs="Times New Roman"/>
          <w:sz w:val="24"/>
          <w:szCs w:val="24"/>
        </w:rPr>
        <w:t>“</w:t>
      </w:r>
      <w:r w:rsidR="00381951" w:rsidRPr="19CA0D9E">
        <w:rPr>
          <w:rStyle w:val="Allmrkuseviide"/>
          <w:rFonts w:ascii="Times New Roman" w:eastAsia="Times New Roman" w:hAnsi="Times New Roman" w:cs="Times New Roman"/>
          <w:sz w:val="24"/>
          <w:szCs w:val="24"/>
        </w:rPr>
        <w:footnoteReference w:id="66"/>
      </w:r>
      <w:r w:rsidRPr="19CA0D9E">
        <w:rPr>
          <w:rFonts w:ascii="Times New Roman" w:eastAsia="Times New Roman" w:hAnsi="Times New Roman" w:cs="Times New Roman"/>
          <w:sz w:val="24"/>
          <w:szCs w:val="24"/>
        </w:rPr>
        <w:t xml:space="preserve"> näeb ette kasutuses oleva põllumajandusmaa pindala säilimise või minimaalse suurenemise. Nii püsirohumaad kui ka looduslikud rohumaad on olulised loomade ekstensiivseks karjatamiseks ja rohusööda tootmiseks. On hinnatud, et 20</w:t>
      </w:r>
      <w:r w:rsidR="5420B141" w:rsidRPr="19CA0D9E">
        <w:rPr>
          <w:rFonts w:ascii="Times New Roman" w:eastAsia="Times New Roman" w:hAnsi="Times New Roman" w:cs="Times New Roman"/>
          <w:sz w:val="24"/>
          <w:szCs w:val="24"/>
        </w:rPr>
        <w:t xml:space="preserve"> </w:t>
      </w:r>
      <w:r w:rsidRPr="19CA0D9E">
        <w:rPr>
          <w:rFonts w:ascii="Times New Roman" w:eastAsia="Times New Roman" w:hAnsi="Times New Roman" w:cs="Times New Roman"/>
          <w:sz w:val="24"/>
          <w:szCs w:val="24"/>
        </w:rPr>
        <w:t xml:space="preserve">000 ha turvasmuldadel põllumaa viimine püsirohumaaks tekitab </w:t>
      </w:r>
      <w:r w:rsidR="53D62958">
        <w:rPr>
          <w:rFonts w:ascii="Times New Roman" w:eastAsia="Times New Roman" w:hAnsi="Times New Roman" w:cs="Times New Roman"/>
          <w:sz w:val="24"/>
          <w:szCs w:val="24"/>
        </w:rPr>
        <w:t>lisa</w:t>
      </w:r>
      <w:r w:rsidRPr="19CA0D9E">
        <w:rPr>
          <w:rFonts w:ascii="Times New Roman" w:eastAsia="Times New Roman" w:hAnsi="Times New Roman" w:cs="Times New Roman"/>
          <w:sz w:val="24"/>
          <w:szCs w:val="24"/>
        </w:rPr>
        <w:t xml:space="preserve">kulu, kuna kattetulu püsirohumaadelt on eelduse kohaselt madalam kui haritavalt põllumaalt. Samas on meede ühe olulisema mõjuga KHG heitkoguste vähendamisel. </w:t>
      </w:r>
      <w:r w:rsidR="53D62958">
        <w:rPr>
          <w:rFonts w:ascii="Times New Roman" w:eastAsia="Times New Roman" w:hAnsi="Times New Roman" w:cs="Times New Roman"/>
          <w:sz w:val="24"/>
          <w:szCs w:val="24"/>
        </w:rPr>
        <w:t>Kahanev</w:t>
      </w:r>
      <w:r w:rsidRPr="19CA0D9E">
        <w:rPr>
          <w:rFonts w:ascii="Times New Roman" w:eastAsia="Times New Roman" w:hAnsi="Times New Roman" w:cs="Times New Roman"/>
          <w:sz w:val="24"/>
          <w:szCs w:val="24"/>
        </w:rPr>
        <w:t xml:space="preserve"> kasumlikkus põllumajanduses nõrgendab konkurentsivõimet. Ostujõu languse tulemusena SKP väheneb. Põllumajandustootjate kattetulu vähenemine sõltub olulisel määral sellest, milline on tootmise struktuur ja põhitoodang. Põllukultuuride kasvatajate jaoks on mõju tõenäoliselt suurem ja võrdeline tootmismahu vähenemisega.</w:t>
      </w:r>
    </w:p>
    <w:p w14:paraId="06EBC5B0" w14:textId="77777777" w:rsidR="008C6F3E" w:rsidRDefault="008C6F3E">
      <w:pPr>
        <w:spacing w:after="0" w:line="240" w:lineRule="auto"/>
        <w:jc w:val="both"/>
        <w:rPr>
          <w:rFonts w:ascii="Times New Roman" w:eastAsia="Times New Roman" w:hAnsi="Times New Roman" w:cs="Times New Roman"/>
          <w:sz w:val="24"/>
          <w:szCs w:val="24"/>
        </w:rPr>
      </w:pPr>
    </w:p>
    <w:p w14:paraId="337B1988" w14:textId="0736F721" w:rsidR="00381951" w:rsidRDefault="28BA0690" w:rsidP="00CA29C5">
      <w:pPr>
        <w:spacing w:after="0" w:line="240" w:lineRule="auto"/>
        <w:jc w:val="both"/>
        <w:rPr>
          <w:rFonts w:ascii="Times New Roman" w:eastAsia="Times New Roman" w:hAnsi="Times New Roman" w:cs="Times New Roman"/>
          <w:sz w:val="24"/>
          <w:szCs w:val="24"/>
        </w:rPr>
      </w:pPr>
      <w:r w:rsidRPr="7C84A48D">
        <w:rPr>
          <w:rFonts w:ascii="Times New Roman" w:eastAsia="Times New Roman" w:hAnsi="Times New Roman" w:cs="Times New Roman"/>
          <w:sz w:val="24"/>
          <w:szCs w:val="24"/>
        </w:rPr>
        <w:t xml:space="preserve">Metsastamise puhul (aktiivsest majandustegevusest väljas olevad põllumaad) on oluliseks mõjuteguriks ka see, millistel aladel ja kui suures mahus rakendatakse metsastamise meedet, kuigi on eeldatud, et need alad on aktiivsest majandustegevusest väljas. Lisaks potentsiaalsele mõjule põllumajandussektoris kaasnevad metsastamismeetmega kulud metsauuendusele ning </w:t>
      </w:r>
      <w:r w:rsidRPr="7C84A48D">
        <w:rPr>
          <w:rFonts w:ascii="Times New Roman" w:eastAsia="Times New Roman" w:hAnsi="Times New Roman" w:cs="Times New Roman"/>
          <w:sz w:val="24"/>
          <w:szCs w:val="24"/>
        </w:rPr>
        <w:lastRenderedPageBreak/>
        <w:t xml:space="preserve">rajatud puistute hooldamisele. 2021. aastal valminud </w:t>
      </w:r>
      <w:proofErr w:type="spellStart"/>
      <w:r w:rsidRPr="7C84A48D">
        <w:rPr>
          <w:rFonts w:ascii="Times New Roman" w:eastAsia="Times New Roman" w:hAnsi="Times New Roman" w:cs="Times New Roman"/>
          <w:sz w:val="24"/>
          <w:szCs w:val="24"/>
        </w:rPr>
        <w:t>LULUCFi</w:t>
      </w:r>
      <w:proofErr w:type="spellEnd"/>
      <w:r w:rsidRPr="7C84A48D">
        <w:rPr>
          <w:rFonts w:ascii="Times New Roman" w:eastAsia="Times New Roman" w:hAnsi="Times New Roman" w:cs="Times New Roman"/>
          <w:sz w:val="24"/>
          <w:szCs w:val="24"/>
        </w:rPr>
        <w:t xml:space="preserve"> uuringu</w:t>
      </w:r>
      <w:r w:rsidR="00381951" w:rsidRPr="7C84A48D">
        <w:rPr>
          <w:rStyle w:val="Allmrkuseviide"/>
          <w:rFonts w:ascii="Times New Roman" w:eastAsia="Times New Roman" w:hAnsi="Times New Roman" w:cs="Times New Roman"/>
          <w:sz w:val="24"/>
          <w:szCs w:val="24"/>
        </w:rPr>
        <w:footnoteReference w:id="67"/>
      </w:r>
      <w:r w:rsidRPr="7C84A48D">
        <w:rPr>
          <w:rFonts w:ascii="Times New Roman" w:eastAsia="Times New Roman" w:hAnsi="Times New Roman" w:cs="Times New Roman"/>
          <w:sz w:val="24"/>
          <w:szCs w:val="24"/>
        </w:rPr>
        <w:t xml:space="preserve"> järgi oleks metsastamiskulud 1780 €/ha, lisaks metsakultuuri ja noore metsa hooldamise kulud 790 eurot/ha. 75 000 ha metsastamisel hinnati kumulatiivseteks kuludeks 2030. aastaks 53 m</w:t>
      </w:r>
      <w:r w:rsidR="53D62958" w:rsidRPr="7C84A48D">
        <w:rPr>
          <w:rFonts w:ascii="Times New Roman" w:eastAsia="Times New Roman" w:hAnsi="Times New Roman" w:cs="Times New Roman"/>
          <w:sz w:val="24"/>
          <w:szCs w:val="24"/>
        </w:rPr>
        <w:t>ln</w:t>
      </w:r>
      <w:r w:rsidRPr="7C84A48D">
        <w:rPr>
          <w:rFonts w:ascii="Times New Roman" w:eastAsia="Times New Roman" w:hAnsi="Times New Roman" w:cs="Times New Roman"/>
          <w:sz w:val="24"/>
          <w:szCs w:val="24"/>
        </w:rPr>
        <w:t xml:space="preserve"> eurot, 2050. aastaks 181 m</w:t>
      </w:r>
      <w:r w:rsidR="53D62958" w:rsidRPr="7C84A48D">
        <w:rPr>
          <w:rFonts w:ascii="Times New Roman" w:eastAsia="Times New Roman" w:hAnsi="Times New Roman" w:cs="Times New Roman"/>
          <w:sz w:val="24"/>
          <w:szCs w:val="24"/>
        </w:rPr>
        <w:t>ln</w:t>
      </w:r>
      <w:r w:rsidRPr="7C84A48D">
        <w:rPr>
          <w:rFonts w:ascii="Times New Roman" w:eastAsia="Times New Roman" w:hAnsi="Times New Roman" w:cs="Times New Roman"/>
          <w:sz w:val="24"/>
          <w:szCs w:val="24"/>
        </w:rPr>
        <w:t xml:space="preserve"> eurot. Meede tasub end majanduslikult ära sajandi viimastel kümnenditel, kui uuendusraietest saadav tulu katab kaasnevad kulud.</w:t>
      </w:r>
    </w:p>
    <w:p w14:paraId="6172EB4D" w14:textId="77777777" w:rsidR="00381951" w:rsidRDefault="00381951" w:rsidP="00E57547">
      <w:pPr>
        <w:pStyle w:val="paragraph"/>
        <w:spacing w:before="0" w:beforeAutospacing="0" w:after="0" w:afterAutospacing="0"/>
        <w:jc w:val="both"/>
        <w:rPr>
          <w:rStyle w:val="eop"/>
          <w:b/>
          <w:bCs/>
        </w:rPr>
      </w:pPr>
    </w:p>
    <w:p w14:paraId="43F218EC" w14:textId="1E8966BB" w:rsidR="08370C2C" w:rsidRDefault="090B1F23" w:rsidP="00E57547">
      <w:pPr>
        <w:pStyle w:val="paragraph"/>
        <w:spacing w:before="0" w:beforeAutospacing="0" w:after="0" w:afterAutospacing="0"/>
        <w:jc w:val="both"/>
        <w:rPr>
          <w:rStyle w:val="eop"/>
          <w:b/>
          <w:bCs/>
        </w:rPr>
      </w:pPr>
      <w:r w:rsidRPr="47687F2E">
        <w:rPr>
          <w:rStyle w:val="eop"/>
          <w:b/>
          <w:bCs/>
        </w:rPr>
        <w:t>Mõju ühiskonnale</w:t>
      </w:r>
    </w:p>
    <w:p w14:paraId="6CB8A899" w14:textId="77777777" w:rsidR="00DA632A" w:rsidRDefault="00DA632A" w:rsidP="00E57547">
      <w:pPr>
        <w:pStyle w:val="paragraph"/>
        <w:spacing w:before="0" w:beforeAutospacing="0" w:after="0" w:afterAutospacing="0"/>
        <w:jc w:val="both"/>
        <w:rPr>
          <w:rStyle w:val="eop"/>
        </w:rPr>
      </w:pPr>
    </w:p>
    <w:p w14:paraId="19F40820" w14:textId="2415A070" w:rsidR="08370C2C" w:rsidRPr="0042055B" w:rsidRDefault="3A32F38E" w:rsidP="00E57547">
      <w:pPr>
        <w:pStyle w:val="paragraph"/>
        <w:spacing w:before="0" w:beforeAutospacing="0" w:after="0" w:afterAutospacing="0"/>
        <w:jc w:val="both"/>
        <w:rPr>
          <w:rStyle w:val="eop"/>
          <w:b/>
          <w:bCs/>
          <w:i/>
          <w:iCs/>
        </w:rPr>
      </w:pPr>
      <w:r w:rsidRPr="0042055B">
        <w:rPr>
          <w:rStyle w:val="eop"/>
          <w:b/>
          <w:bCs/>
          <w:i/>
          <w:iCs/>
        </w:rPr>
        <w:t>Mõju tööhõivele</w:t>
      </w:r>
    </w:p>
    <w:p w14:paraId="5E3A7B14" w14:textId="24F2E2AD" w:rsidR="08370C2C" w:rsidRDefault="700A612C" w:rsidP="00CA29C5">
      <w:pPr>
        <w:spacing w:after="0" w:line="240" w:lineRule="auto"/>
        <w:jc w:val="both"/>
        <w:rPr>
          <w:rFonts w:ascii="Times New Roman" w:eastAsia="Times New Roman" w:hAnsi="Times New Roman" w:cs="Times New Roman"/>
          <w:sz w:val="24"/>
          <w:szCs w:val="24"/>
          <w:lang w:val="et"/>
        </w:rPr>
      </w:pPr>
      <w:r w:rsidRPr="21289BBE">
        <w:rPr>
          <w:rFonts w:ascii="Times New Roman" w:eastAsia="Times New Roman" w:hAnsi="Times New Roman" w:cs="Times New Roman"/>
          <w:sz w:val="24"/>
          <w:szCs w:val="24"/>
          <w:lang w:val="et"/>
        </w:rPr>
        <w:t>Maakasutussektori kõige suuremad sektori mõjutajad on metsamaal toimuv (sidumine-heide sõltub peamiselt raiemahust, mis mõjutab enim koguheite üles-alla liikumist), turvasmuldade harimi</w:t>
      </w:r>
      <w:r w:rsidR="00DB5F4B">
        <w:rPr>
          <w:rFonts w:ascii="Times New Roman" w:eastAsia="Times New Roman" w:hAnsi="Times New Roman" w:cs="Times New Roman"/>
          <w:sz w:val="24"/>
          <w:szCs w:val="24"/>
          <w:lang w:val="et"/>
        </w:rPr>
        <w:t>n</w:t>
      </w:r>
      <w:r w:rsidRPr="21289BBE">
        <w:rPr>
          <w:rFonts w:ascii="Times New Roman" w:eastAsia="Times New Roman" w:hAnsi="Times New Roman" w:cs="Times New Roman"/>
          <w:sz w:val="24"/>
          <w:szCs w:val="24"/>
          <w:lang w:val="et"/>
        </w:rPr>
        <w:t>e ja turbakaevandami</w:t>
      </w:r>
      <w:r w:rsidR="00DB5F4B">
        <w:rPr>
          <w:rFonts w:ascii="Times New Roman" w:eastAsia="Times New Roman" w:hAnsi="Times New Roman" w:cs="Times New Roman"/>
          <w:sz w:val="24"/>
          <w:szCs w:val="24"/>
          <w:lang w:val="et"/>
        </w:rPr>
        <w:t>ne</w:t>
      </w:r>
      <w:r w:rsidRPr="21289BBE">
        <w:rPr>
          <w:rFonts w:ascii="Times New Roman" w:eastAsia="Times New Roman" w:hAnsi="Times New Roman" w:cs="Times New Roman"/>
          <w:sz w:val="24"/>
          <w:szCs w:val="24"/>
          <w:lang w:val="et"/>
        </w:rPr>
        <w:t xml:space="preserve"> (majandatud märgalad).</w:t>
      </w:r>
    </w:p>
    <w:p w14:paraId="0A0CA8EE" w14:textId="77777777" w:rsidR="009357E0" w:rsidRDefault="009357E0" w:rsidP="009357E0">
      <w:pPr>
        <w:spacing w:after="0" w:line="240" w:lineRule="auto"/>
        <w:jc w:val="both"/>
        <w:rPr>
          <w:rFonts w:ascii="Times New Roman" w:eastAsia="Times New Roman" w:hAnsi="Times New Roman" w:cs="Times New Roman"/>
          <w:b/>
          <w:bCs/>
          <w:i/>
          <w:iCs/>
          <w:sz w:val="24"/>
          <w:szCs w:val="24"/>
          <w:lang w:val="et"/>
        </w:rPr>
      </w:pPr>
    </w:p>
    <w:p w14:paraId="0B4AE7C4" w14:textId="1AB41815" w:rsidR="00A32EA1" w:rsidRPr="00F3269F" w:rsidRDefault="6C4DD71E" w:rsidP="00CA29C5">
      <w:pPr>
        <w:spacing w:after="0" w:line="240" w:lineRule="auto"/>
        <w:jc w:val="both"/>
        <w:rPr>
          <w:rFonts w:ascii="Times New Roman" w:eastAsia="Times New Roman" w:hAnsi="Times New Roman" w:cs="Times New Roman"/>
          <w:b/>
          <w:bCs/>
          <w:i/>
          <w:iCs/>
          <w:sz w:val="24"/>
          <w:szCs w:val="24"/>
          <w:lang w:val="et"/>
        </w:rPr>
      </w:pPr>
      <w:r w:rsidRPr="00F3269F">
        <w:rPr>
          <w:rFonts w:ascii="Times New Roman" w:eastAsia="Times New Roman" w:hAnsi="Times New Roman" w:cs="Times New Roman"/>
          <w:b/>
          <w:bCs/>
          <w:i/>
          <w:iCs/>
          <w:sz w:val="24"/>
          <w:szCs w:val="24"/>
          <w:lang w:val="et"/>
        </w:rPr>
        <w:t>Turbatööstus</w:t>
      </w:r>
    </w:p>
    <w:p w14:paraId="1AEA8475" w14:textId="1D90F717" w:rsidR="08370C2C" w:rsidRDefault="1EBB2A6C" w:rsidP="00CA29C5">
      <w:pPr>
        <w:spacing w:after="0" w:line="240" w:lineRule="auto"/>
        <w:jc w:val="both"/>
        <w:rPr>
          <w:rFonts w:ascii="Times New Roman" w:eastAsia="Times New Roman" w:hAnsi="Times New Roman" w:cs="Times New Roman"/>
          <w:sz w:val="24"/>
          <w:szCs w:val="24"/>
        </w:rPr>
      </w:pPr>
      <w:r w:rsidRPr="21289BBE">
        <w:rPr>
          <w:rFonts w:ascii="Times New Roman" w:eastAsia="Times New Roman" w:hAnsi="Times New Roman" w:cs="Times New Roman"/>
          <w:sz w:val="24"/>
          <w:szCs w:val="24"/>
        </w:rPr>
        <w:t>Turbasektor pakkus 2020. aastal otseselt tööd 788 inimesele (täistööajaga ametikohad). Tööstuse tellitud analüüsi alusel on sektoriga seotud lisaks 1023 kaudset ja 369 kaasnevat töökohta (Ernst &amp; Young</w:t>
      </w:r>
      <w:r w:rsidR="689D95C6" w:rsidRPr="0EC34DA0">
        <w:rPr>
          <w:rFonts w:ascii="Times New Roman" w:eastAsia="Times New Roman" w:hAnsi="Times New Roman" w:cs="Times New Roman"/>
          <w:sz w:val="24"/>
          <w:szCs w:val="24"/>
        </w:rPr>
        <w:t>,</w:t>
      </w:r>
      <w:r w:rsidRPr="21289BBE">
        <w:rPr>
          <w:rFonts w:ascii="Times New Roman" w:eastAsia="Times New Roman" w:hAnsi="Times New Roman" w:cs="Times New Roman"/>
          <w:sz w:val="24"/>
          <w:szCs w:val="24"/>
        </w:rPr>
        <w:t xml:space="preserve"> 2022).</w:t>
      </w:r>
      <w:r w:rsidR="008C6F3E">
        <w:rPr>
          <w:rFonts w:ascii="Times New Roman" w:eastAsia="Times New Roman" w:hAnsi="Times New Roman" w:cs="Times New Roman"/>
          <w:sz w:val="24"/>
          <w:szCs w:val="24"/>
        </w:rPr>
        <w:t xml:space="preserve"> </w:t>
      </w:r>
      <w:r w:rsidR="00D25434" w:rsidRPr="00D25434">
        <w:rPr>
          <w:rFonts w:ascii="Times New Roman" w:eastAsia="Times New Roman" w:hAnsi="Times New Roman" w:cs="Times New Roman"/>
          <w:sz w:val="24"/>
          <w:szCs w:val="24"/>
        </w:rPr>
        <w:t xml:space="preserve">Aastatel 2015–2020 maksti turba kaevandamisõiguse tasu Eestis keskmiselt veidi alla ühe miljoni euro, täpsemalt 981 600 eurot aastas. </w:t>
      </w:r>
      <w:r w:rsidR="00E62C77">
        <w:rPr>
          <w:rFonts w:ascii="Times New Roman" w:eastAsia="Times New Roman" w:hAnsi="Times New Roman" w:cs="Times New Roman"/>
          <w:sz w:val="24"/>
          <w:szCs w:val="24"/>
        </w:rPr>
        <w:t xml:space="preserve">Eesti Maaülikooli ja Keskkonnaagentuuri 2021.aasta uuringu </w:t>
      </w:r>
      <w:r w:rsidR="00AE7731">
        <w:rPr>
          <w:rFonts w:ascii="Times New Roman" w:eastAsia="Times New Roman" w:hAnsi="Times New Roman" w:cs="Times New Roman"/>
          <w:sz w:val="24"/>
          <w:szCs w:val="24"/>
        </w:rPr>
        <w:t>turb</w:t>
      </w:r>
      <w:r w:rsidR="00B55542">
        <w:rPr>
          <w:rFonts w:ascii="Times New Roman" w:eastAsia="Times New Roman" w:hAnsi="Times New Roman" w:cs="Times New Roman"/>
          <w:sz w:val="24"/>
          <w:szCs w:val="24"/>
        </w:rPr>
        <w:t xml:space="preserve">a kaevandamise mahu vähendamise sotsiaalmajandusliku mõju stsenaarium </w:t>
      </w:r>
      <w:r w:rsidR="0033729A">
        <w:rPr>
          <w:rFonts w:ascii="Times New Roman" w:eastAsia="Times New Roman" w:hAnsi="Times New Roman" w:cs="Times New Roman"/>
          <w:sz w:val="24"/>
          <w:szCs w:val="24"/>
        </w:rPr>
        <w:t>S</w:t>
      </w:r>
      <w:r w:rsidR="00AD181F">
        <w:rPr>
          <w:rFonts w:ascii="Times New Roman" w:eastAsia="Times New Roman" w:hAnsi="Times New Roman" w:cs="Times New Roman"/>
          <w:sz w:val="24"/>
          <w:szCs w:val="24"/>
        </w:rPr>
        <w:t>2</w:t>
      </w:r>
      <w:r w:rsidR="005351FF">
        <w:rPr>
          <w:rStyle w:val="Allmrkuseviide"/>
          <w:rFonts w:ascii="Times New Roman" w:eastAsia="Times New Roman" w:hAnsi="Times New Roman" w:cs="Times New Roman"/>
          <w:sz w:val="24"/>
          <w:szCs w:val="24"/>
        </w:rPr>
        <w:footnoteReference w:id="68"/>
      </w:r>
      <w:r w:rsidR="001970B9">
        <w:rPr>
          <w:rFonts w:ascii="Times New Roman" w:eastAsia="Times New Roman" w:hAnsi="Times New Roman" w:cs="Times New Roman"/>
          <w:sz w:val="24"/>
          <w:szCs w:val="24"/>
        </w:rPr>
        <w:t xml:space="preserve"> </w:t>
      </w:r>
      <w:r w:rsidR="00E62C77">
        <w:rPr>
          <w:rFonts w:ascii="Times New Roman" w:eastAsia="Times New Roman" w:hAnsi="Times New Roman" w:cs="Times New Roman"/>
          <w:sz w:val="24"/>
          <w:szCs w:val="24"/>
        </w:rPr>
        <w:t xml:space="preserve">kohaselt </w:t>
      </w:r>
      <w:r w:rsidR="00D91BA5" w:rsidRPr="007E4247">
        <w:rPr>
          <w:rFonts w:ascii="Times New Roman" w:eastAsia="Times New Roman" w:hAnsi="Times New Roman" w:cs="Times New Roman"/>
          <w:sz w:val="24"/>
          <w:szCs w:val="24"/>
        </w:rPr>
        <w:t>vähene</w:t>
      </w:r>
      <w:r w:rsidR="006C6796">
        <w:rPr>
          <w:rFonts w:ascii="Times New Roman" w:eastAsia="Times New Roman" w:hAnsi="Times New Roman" w:cs="Times New Roman"/>
          <w:sz w:val="24"/>
          <w:szCs w:val="24"/>
        </w:rPr>
        <w:t>ks</w:t>
      </w:r>
      <w:r w:rsidR="00D91BA5" w:rsidRPr="007E4247">
        <w:rPr>
          <w:rFonts w:ascii="Times New Roman" w:eastAsia="Times New Roman" w:hAnsi="Times New Roman" w:cs="Times New Roman"/>
          <w:sz w:val="24"/>
          <w:szCs w:val="24"/>
        </w:rPr>
        <w:t xml:space="preserve"> eksporditulu 8,5 mln euro võrra aastas</w:t>
      </w:r>
      <w:r w:rsidR="00D91BA5">
        <w:rPr>
          <w:rFonts w:ascii="Times New Roman" w:eastAsia="Times New Roman" w:hAnsi="Times New Roman" w:cs="Times New Roman"/>
          <w:sz w:val="24"/>
          <w:szCs w:val="24"/>
        </w:rPr>
        <w:t xml:space="preserve"> </w:t>
      </w:r>
      <w:r w:rsidR="00223648">
        <w:rPr>
          <w:rFonts w:ascii="Times New Roman" w:eastAsia="Times New Roman" w:hAnsi="Times New Roman" w:cs="Times New Roman"/>
          <w:sz w:val="24"/>
          <w:szCs w:val="24"/>
        </w:rPr>
        <w:t xml:space="preserve">ning </w:t>
      </w:r>
      <w:r w:rsidR="00D25434" w:rsidRPr="00D25434">
        <w:rPr>
          <w:rFonts w:ascii="Times New Roman" w:eastAsia="Times New Roman" w:hAnsi="Times New Roman" w:cs="Times New Roman"/>
          <w:sz w:val="24"/>
          <w:szCs w:val="24"/>
        </w:rPr>
        <w:t>kaevandamistasude laekumine võrreldes praeguse tasemega 15–20%.</w:t>
      </w:r>
      <w:r w:rsidR="002D6C4A">
        <w:rPr>
          <w:rFonts w:ascii="Times New Roman" w:eastAsia="Times New Roman" w:hAnsi="Times New Roman" w:cs="Times New Roman"/>
          <w:sz w:val="24"/>
          <w:szCs w:val="24"/>
        </w:rPr>
        <w:t xml:space="preserve"> </w:t>
      </w:r>
      <w:r w:rsidR="3456AA01" w:rsidRPr="19CA0D9E">
        <w:rPr>
          <w:rFonts w:ascii="Times New Roman" w:eastAsia="Times New Roman" w:hAnsi="Times New Roman" w:cs="Times New Roman"/>
          <w:sz w:val="24"/>
          <w:szCs w:val="24"/>
        </w:rPr>
        <w:t xml:space="preserve">Tööjõukulude osakaal kogukulus on turba kaevandamise ja töötlemisega tegelevates ettevõtetes 17–18%, </w:t>
      </w:r>
      <w:r w:rsidR="3456AA01" w:rsidRPr="00B7015F">
        <w:rPr>
          <w:rFonts w:ascii="Times New Roman" w:eastAsia="Times New Roman" w:hAnsi="Times New Roman" w:cs="Times New Roman"/>
          <w:sz w:val="24"/>
          <w:szCs w:val="24"/>
        </w:rPr>
        <w:t>seega vähenevad tööjõukulud aiandusturba väärtusahelas 0,95–1 mln euro võrra. 2020. aasta keskmise brutopalga kaudu arvutatuna vähene</w:t>
      </w:r>
      <w:r w:rsidR="00526342" w:rsidRPr="00B7015F">
        <w:rPr>
          <w:rFonts w:ascii="Times New Roman" w:eastAsia="Times New Roman" w:hAnsi="Times New Roman" w:cs="Times New Roman"/>
          <w:sz w:val="24"/>
          <w:szCs w:val="24"/>
        </w:rPr>
        <w:t>ks</w:t>
      </w:r>
      <w:r w:rsidR="3456AA01" w:rsidRPr="00B7015F">
        <w:rPr>
          <w:rFonts w:ascii="Times New Roman" w:eastAsia="Times New Roman" w:hAnsi="Times New Roman" w:cs="Times New Roman"/>
          <w:sz w:val="24"/>
          <w:szCs w:val="24"/>
        </w:rPr>
        <w:t xml:space="preserve"> tööhõive turbatööstuse väärtusahelas </w:t>
      </w:r>
      <w:r w:rsidR="3456AA01" w:rsidRPr="00B7015F">
        <w:rPr>
          <w:rFonts w:ascii="Times New Roman" w:eastAsia="Times New Roman" w:hAnsi="Times New Roman" w:cs="Times New Roman"/>
          <w:i/>
          <w:sz w:val="24"/>
          <w:szCs w:val="24"/>
        </w:rPr>
        <w:t>ca</w:t>
      </w:r>
      <w:r w:rsidR="3456AA01" w:rsidRPr="00B7015F">
        <w:rPr>
          <w:rFonts w:ascii="Times New Roman" w:eastAsia="Times New Roman" w:hAnsi="Times New Roman" w:cs="Times New Roman"/>
          <w:sz w:val="24"/>
          <w:szCs w:val="24"/>
        </w:rPr>
        <w:t xml:space="preserve"> 40 töökoha võrra</w:t>
      </w:r>
      <w:r w:rsidR="00E03DA8" w:rsidRPr="00B7015F">
        <w:rPr>
          <w:rFonts w:ascii="Times New Roman" w:eastAsia="Times New Roman" w:hAnsi="Times New Roman" w:cs="Times New Roman"/>
          <w:sz w:val="24"/>
          <w:szCs w:val="24"/>
        </w:rPr>
        <w:t xml:space="preserve"> aastas</w:t>
      </w:r>
      <w:r w:rsidR="3456AA01" w:rsidRPr="00B7015F">
        <w:rPr>
          <w:rFonts w:ascii="Times New Roman" w:eastAsia="Times New Roman" w:hAnsi="Times New Roman" w:cs="Times New Roman"/>
          <w:sz w:val="24"/>
          <w:szCs w:val="24"/>
        </w:rPr>
        <w:t>.</w:t>
      </w:r>
      <w:r w:rsidR="00B1521B" w:rsidRPr="00B1521B">
        <w:t xml:space="preserve"> </w:t>
      </w:r>
      <w:r w:rsidR="00B1521B" w:rsidRPr="00B1521B">
        <w:rPr>
          <w:rFonts w:ascii="Times New Roman" w:eastAsia="Times New Roman" w:hAnsi="Times New Roman" w:cs="Times New Roman"/>
          <w:sz w:val="24"/>
          <w:szCs w:val="24"/>
        </w:rPr>
        <w:t xml:space="preserve">Kaevandamismahu vähendamisel seniselt tasemelt 25% võrra (stsenaarium S3) on süsinikusidumise arvestuslik väärtus 6–12 mln eurot, </w:t>
      </w:r>
      <w:r w:rsidR="00AF0A03">
        <w:rPr>
          <w:rFonts w:ascii="Times New Roman" w:eastAsia="Times New Roman" w:hAnsi="Times New Roman" w:cs="Times New Roman"/>
          <w:sz w:val="24"/>
          <w:szCs w:val="24"/>
        </w:rPr>
        <w:t>mis tooks</w:t>
      </w:r>
      <w:r w:rsidR="00B1521B" w:rsidRPr="00B1521B">
        <w:rPr>
          <w:rFonts w:ascii="Times New Roman" w:eastAsia="Times New Roman" w:hAnsi="Times New Roman" w:cs="Times New Roman"/>
          <w:sz w:val="24"/>
          <w:szCs w:val="24"/>
        </w:rPr>
        <w:t xml:space="preserve"> kaasa ekspordi vähenemise enam kui 12 mln euro võrra. </w:t>
      </w:r>
      <w:r w:rsidR="00FA0BD8">
        <w:rPr>
          <w:rFonts w:ascii="Times New Roman" w:eastAsia="Times New Roman" w:hAnsi="Times New Roman" w:cs="Times New Roman"/>
          <w:sz w:val="24"/>
          <w:szCs w:val="24"/>
        </w:rPr>
        <w:t>(</w:t>
      </w:r>
      <w:r w:rsidR="0091626D">
        <w:rPr>
          <w:rFonts w:ascii="Times New Roman" w:eastAsia="Times New Roman" w:hAnsi="Times New Roman" w:cs="Times New Roman"/>
          <w:sz w:val="24"/>
          <w:szCs w:val="24"/>
        </w:rPr>
        <w:t>Eesti Maaülikool, Keskkonnaagentuur, 2021</w:t>
      </w:r>
      <w:r w:rsidR="00FA0BD8">
        <w:rPr>
          <w:rFonts w:ascii="Times New Roman" w:eastAsia="Times New Roman" w:hAnsi="Times New Roman" w:cs="Times New Roman"/>
          <w:sz w:val="24"/>
          <w:szCs w:val="24"/>
        </w:rPr>
        <w:t>)</w:t>
      </w:r>
    </w:p>
    <w:p w14:paraId="70549E23" w14:textId="77777777" w:rsidR="00A32EA1" w:rsidRDefault="00A32EA1" w:rsidP="00F3269F">
      <w:pPr>
        <w:spacing w:after="0" w:line="240" w:lineRule="auto"/>
        <w:jc w:val="both"/>
        <w:rPr>
          <w:rFonts w:ascii="Times New Roman" w:eastAsia="Times New Roman" w:hAnsi="Times New Roman" w:cs="Times New Roman"/>
          <w:sz w:val="24"/>
          <w:szCs w:val="24"/>
        </w:rPr>
      </w:pPr>
    </w:p>
    <w:p w14:paraId="6C7D85F7" w14:textId="41769512" w:rsidR="00A32EA1" w:rsidRDefault="700A612C" w:rsidP="00A32EA1">
      <w:pPr>
        <w:spacing w:after="0" w:line="240" w:lineRule="auto"/>
        <w:jc w:val="both"/>
        <w:rPr>
          <w:rFonts w:ascii="Times New Roman" w:eastAsia="Times New Roman" w:hAnsi="Times New Roman" w:cs="Times New Roman"/>
          <w:sz w:val="24"/>
          <w:szCs w:val="24"/>
        </w:rPr>
      </w:pPr>
      <w:r w:rsidRPr="19CA0D9E">
        <w:rPr>
          <w:rFonts w:ascii="Times New Roman" w:eastAsia="Times New Roman" w:hAnsi="Times New Roman" w:cs="Times New Roman"/>
          <w:sz w:val="24"/>
          <w:szCs w:val="24"/>
        </w:rPr>
        <w:t xml:space="preserve">Ammendatud </w:t>
      </w:r>
      <w:proofErr w:type="spellStart"/>
      <w:r w:rsidRPr="19CA0D9E">
        <w:rPr>
          <w:rFonts w:ascii="Times New Roman" w:eastAsia="Times New Roman" w:hAnsi="Times New Roman" w:cs="Times New Roman"/>
          <w:sz w:val="24"/>
          <w:szCs w:val="24"/>
        </w:rPr>
        <w:t>turbatootmisalade</w:t>
      </w:r>
      <w:proofErr w:type="spellEnd"/>
      <w:r w:rsidRPr="19CA0D9E">
        <w:rPr>
          <w:rFonts w:ascii="Times New Roman" w:eastAsia="Times New Roman" w:hAnsi="Times New Roman" w:cs="Times New Roman"/>
          <w:sz w:val="24"/>
          <w:szCs w:val="24"/>
        </w:rPr>
        <w:t xml:space="preserve"> korrastamisel tööhõives suuri muutusi ei prognoosita. Kuna ammendamata </w:t>
      </w:r>
      <w:proofErr w:type="spellStart"/>
      <w:r w:rsidRPr="19CA0D9E">
        <w:rPr>
          <w:rFonts w:ascii="Times New Roman" w:eastAsia="Times New Roman" w:hAnsi="Times New Roman" w:cs="Times New Roman"/>
          <w:sz w:val="24"/>
          <w:szCs w:val="24"/>
        </w:rPr>
        <w:t>turbatootmisalade</w:t>
      </w:r>
      <w:proofErr w:type="spellEnd"/>
      <w:r w:rsidRPr="19CA0D9E">
        <w:rPr>
          <w:rFonts w:ascii="Times New Roman" w:eastAsia="Times New Roman" w:hAnsi="Times New Roman" w:cs="Times New Roman"/>
          <w:sz w:val="24"/>
          <w:szCs w:val="24"/>
        </w:rPr>
        <w:t xml:space="preserve"> konserveerimine on sisult sarnane tegevus tootmisväljade korrastamisele (toimub veetaseme tõstmine), siis eeldatavad kulud on ilmselt sarnased, kuid konserveerimise meede vajab lisaks sisu täpsustamisele ka detailsemat mõjuhinnangut.</w:t>
      </w:r>
    </w:p>
    <w:p w14:paraId="50CC1C0E" w14:textId="77777777" w:rsidR="00A32EA1" w:rsidRDefault="00A32EA1" w:rsidP="00A32EA1">
      <w:pPr>
        <w:spacing w:after="0" w:line="240" w:lineRule="auto"/>
        <w:jc w:val="both"/>
        <w:rPr>
          <w:rFonts w:ascii="Times New Roman" w:eastAsia="Times New Roman" w:hAnsi="Times New Roman" w:cs="Times New Roman"/>
          <w:b/>
          <w:bCs/>
          <w:sz w:val="24"/>
          <w:szCs w:val="24"/>
        </w:rPr>
      </w:pPr>
    </w:p>
    <w:p w14:paraId="531FEF59" w14:textId="77777777" w:rsidR="00F3269F" w:rsidRPr="00F3269F" w:rsidRDefault="0E5F743F" w:rsidP="00A32EA1">
      <w:pPr>
        <w:spacing w:after="0" w:line="240" w:lineRule="auto"/>
        <w:jc w:val="both"/>
        <w:rPr>
          <w:rFonts w:ascii="Times New Roman" w:eastAsia="Times New Roman" w:hAnsi="Times New Roman" w:cs="Times New Roman"/>
          <w:i/>
          <w:iCs/>
          <w:sz w:val="24"/>
          <w:szCs w:val="24"/>
        </w:rPr>
      </w:pPr>
      <w:r w:rsidRPr="00F3269F">
        <w:rPr>
          <w:rFonts w:ascii="Times New Roman" w:eastAsia="Times New Roman" w:hAnsi="Times New Roman" w:cs="Times New Roman"/>
          <w:b/>
          <w:bCs/>
          <w:i/>
          <w:iCs/>
          <w:sz w:val="24"/>
          <w:szCs w:val="24"/>
        </w:rPr>
        <w:t>Metsandus</w:t>
      </w:r>
    </w:p>
    <w:p w14:paraId="73826974" w14:textId="7E9D7E8A" w:rsidR="08370C2C" w:rsidRDefault="6A35E5A9" w:rsidP="00A32EA1">
      <w:pPr>
        <w:spacing w:after="0" w:line="240" w:lineRule="auto"/>
        <w:jc w:val="both"/>
        <w:rPr>
          <w:rFonts w:ascii="Times New Roman" w:eastAsia="Times New Roman" w:hAnsi="Times New Roman" w:cs="Times New Roman"/>
          <w:sz w:val="24"/>
          <w:szCs w:val="24"/>
        </w:rPr>
      </w:pPr>
      <w:r w:rsidRPr="2B2CB921">
        <w:rPr>
          <w:rFonts w:ascii="Times New Roman" w:eastAsia="Times New Roman" w:hAnsi="Times New Roman" w:cs="Times New Roman"/>
          <w:sz w:val="24"/>
          <w:szCs w:val="24"/>
        </w:rPr>
        <w:t>Ernst &amp; Youngi 202</w:t>
      </w:r>
      <w:r w:rsidR="0C1A0444" w:rsidRPr="2B2CB921">
        <w:rPr>
          <w:rFonts w:ascii="Times New Roman" w:eastAsia="Times New Roman" w:hAnsi="Times New Roman" w:cs="Times New Roman"/>
          <w:sz w:val="24"/>
          <w:szCs w:val="24"/>
        </w:rPr>
        <w:t>4</w:t>
      </w:r>
      <w:r w:rsidR="31A7E46B" w:rsidRPr="2B2CB921">
        <w:rPr>
          <w:rFonts w:ascii="Times New Roman" w:eastAsia="Times New Roman" w:hAnsi="Times New Roman" w:cs="Times New Roman"/>
          <w:sz w:val="24"/>
          <w:szCs w:val="24"/>
        </w:rPr>
        <w:t>.</w:t>
      </w:r>
      <w:r w:rsidRPr="2B2CB921">
        <w:rPr>
          <w:rFonts w:ascii="Times New Roman" w:eastAsia="Times New Roman" w:hAnsi="Times New Roman" w:cs="Times New Roman"/>
          <w:sz w:val="24"/>
          <w:szCs w:val="24"/>
        </w:rPr>
        <w:t xml:space="preserve"> </w:t>
      </w:r>
      <w:r w:rsidR="57E3B5F5" w:rsidRPr="39A9B226">
        <w:rPr>
          <w:rFonts w:ascii="Times New Roman" w:eastAsia="Times New Roman" w:hAnsi="Times New Roman" w:cs="Times New Roman"/>
          <w:sz w:val="24"/>
          <w:szCs w:val="24"/>
        </w:rPr>
        <w:t>a</w:t>
      </w:r>
      <w:r w:rsidR="13526DB9" w:rsidRPr="39A9B226">
        <w:rPr>
          <w:rFonts w:ascii="Times New Roman" w:eastAsia="Times New Roman" w:hAnsi="Times New Roman" w:cs="Times New Roman"/>
          <w:sz w:val="24"/>
          <w:szCs w:val="24"/>
        </w:rPr>
        <w:t>asta</w:t>
      </w:r>
      <w:r w:rsidR="767E7E4A" w:rsidRPr="39A9B226">
        <w:rPr>
          <w:rFonts w:ascii="Times New Roman" w:eastAsia="Times New Roman" w:hAnsi="Times New Roman" w:cs="Times New Roman"/>
          <w:sz w:val="24"/>
          <w:szCs w:val="24"/>
        </w:rPr>
        <w:t>l</w:t>
      </w:r>
      <w:r w:rsidRPr="2B2CB921">
        <w:rPr>
          <w:rFonts w:ascii="Times New Roman" w:eastAsia="Times New Roman" w:hAnsi="Times New Roman" w:cs="Times New Roman"/>
          <w:sz w:val="24"/>
          <w:szCs w:val="24"/>
        </w:rPr>
        <w:t xml:space="preserve"> </w:t>
      </w:r>
      <w:r w:rsidR="08015032" w:rsidRPr="2B2CB921">
        <w:rPr>
          <w:rFonts w:ascii="Times New Roman" w:eastAsia="Times New Roman" w:hAnsi="Times New Roman" w:cs="Times New Roman"/>
          <w:sz w:val="24"/>
          <w:szCs w:val="24"/>
        </w:rPr>
        <w:t xml:space="preserve">avaldatud </w:t>
      </w:r>
      <w:r w:rsidRPr="2B2CB921">
        <w:rPr>
          <w:rFonts w:ascii="Times New Roman" w:eastAsia="Times New Roman" w:hAnsi="Times New Roman" w:cs="Times New Roman"/>
          <w:sz w:val="24"/>
          <w:szCs w:val="24"/>
        </w:rPr>
        <w:t>analüüsi kohaselt andis metsa- ja puidusektor 2022. aastal tööd 29</w:t>
      </w:r>
      <w:r w:rsidR="31A7E46B" w:rsidRPr="2B2CB921">
        <w:rPr>
          <w:rFonts w:ascii="Times New Roman" w:eastAsia="Times New Roman" w:hAnsi="Times New Roman" w:cs="Times New Roman"/>
          <w:sz w:val="24"/>
          <w:szCs w:val="24"/>
        </w:rPr>
        <w:t> </w:t>
      </w:r>
      <w:r w:rsidRPr="2B2CB921">
        <w:rPr>
          <w:rFonts w:ascii="Times New Roman" w:eastAsia="Times New Roman" w:hAnsi="Times New Roman" w:cs="Times New Roman"/>
          <w:sz w:val="24"/>
          <w:szCs w:val="24"/>
        </w:rPr>
        <w:t>183 inimesele, mis moodustas 6,3% kõikide ettevõtete töötajatest. Kaasnevat mõju arvesse võttes panustab sektor 58 209 töökoha loomisesse. Metsa- ja puidusektori panus maapiirkondade toimetulekusse on märkimisväärne, moodustades Kesk-Eestis 11,6% ja Lõuna-Eestis 16% regiooni tööhõivest.</w:t>
      </w:r>
    </w:p>
    <w:p w14:paraId="5D722C61" w14:textId="77777777" w:rsidR="00A32EA1" w:rsidRDefault="00A32EA1" w:rsidP="00CA29C5">
      <w:pPr>
        <w:spacing w:after="0" w:line="240" w:lineRule="auto"/>
        <w:jc w:val="both"/>
        <w:rPr>
          <w:rFonts w:ascii="Times New Roman" w:eastAsia="Times New Roman" w:hAnsi="Times New Roman" w:cs="Times New Roman"/>
          <w:sz w:val="24"/>
          <w:szCs w:val="24"/>
        </w:rPr>
      </w:pPr>
    </w:p>
    <w:p w14:paraId="2EB78EC5" w14:textId="61DBC6D1" w:rsidR="08370C2C" w:rsidRDefault="700A612C" w:rsidP="00CA29C5">
      <w:pPr>
        <w:spacing w:after="0" w:line="240" w:lineRule="auto"/>
        <w:jc w:val="both"/>
        <w:rPr>
          <w:rFonts w:ascii="Times New Roman" w:eastAsia="Times New Roman" w:hAnsi="Times New Roman" w:cs="Times New Roman"/>
          <w:sz w:val="24"/>
          <w:szCs w:val="24"/>
        </w:rPr>
      </w:pPr>
      <w:r w:rsidRPr="21289BBE">
        <w:rPr>
          <w:rFonts w:ascii="Times New Roman" w:eastAsia="Times New Roman" w:hAnsi="Times New Roman" w:cs="Times New Roman"/>
          <w:sz w:val="24"/>
          <w:szCs w:val="24"/>
        </w:rPr>
        <w:lastRenderedPageBreak/>
        <w:t xml:space="preserve">Metsamajanduse kogumõju hindamiseks tuleb lisaks </w:t>
      </w:r>
      <w:proofErr w:type="spellStart"/>
      <w:r w:rsidRPr="21289BBE">
        <w:rPr>
          <w:rFonts w:ascii="Times New Roman" w:eastAsia="Times New Roman" w:hAnsi="Times New Roman" w:cs="Times New Roman"/>
          <w:sz w:val="24"/>
          <w:szCs w:val="24"/>
        </w:rPr>
        <w:t>metsamaa</w:t>
      </w:r>
      <w:proofErr w:type="spellEnd"/>
      <w:r w:rsidRPr="21289BBE">
        <w:rPr>
          <w:rFonts w:ascii="Times New Roman" w:eastAsia="Times New Roman" w:hAnsi="Times New Roman" w:cs="Times New Roman"/>
          <w:sz w:val="24"/>
          <w:szCs w:val="24"/>
        </w:rPr>
        <w:t xml:space="preserve"> ja puittoodete sidumisele arvestada ka puidu kui taastuva materjali kasutamist kõrge süsinikujalajäljega mineraalsete materjalide ja fossiilsete kütuste asemel (asendusefekt). Sotsiaalmajanduslikku mõju silmas pidades tuleks eelistada ühtlast kasutust, mille korral on sektori lisandväärtus 392 mln euro võrra aastas ja tööhõive 5500 hõivatu võrra suurem.</w:t>
      </w:r>
    </w:p>
    <w:p w14:paraId="5D26667B" w14:textId="77777777" w:rsidR="00927A96" w:rsidRDefault="00927A96" w:rsidP="00CA29C5">
      <w:pPr>
        <w:spacing w:after="0" w:line="240" w:lineRule="auto"/>
        <w:jc w:val="both"/>
        <w:rPr>
          <w:rFonts w:ascii="Times New Roman" w:eastAsia="Times New Roman" w:hAnsi="Times New Roman" w:cs="Times New Roman"/>
          <w:sz w:val="24"/>
          <w:szCs w:val="24"/>
        </w:rPr>
      </w:pPr>
    </w:p>
    <w:p w14:paraId="07136244" w14:textId="5B0F57B6" w:rsidR="08370C2C" w:rsidRDefault="700A612C" w:rsidP="00CA29C5">
      <w:pPr>
        <w:spacing w:after="0" w:line="240" w:lineRule="auto"/>
        <w:jc w:val="both"/>
        <w:rPr>
          <w:rFonts w:ascii="Times New Roman" w:eastAsia="Times New Roman" w:hAnsi="Times New Roman" w:cs="Times New Roman"/>
          <w:sz w:val="24"/>
          <w:szCs w:val="24"/>
        </w:rPr>
      </w:pPr>
      <w:r w:rsidRPr="21289BBE">
        <w:rPr>
          <w:rFonts w:ascii="Times New Roman" w:eastAsia="Times New Roman" w:hAnsi="Times New Roman" w:cs="Times New Roman"/>
          <w:sz w:val="24"/>
          <w:szCs w:val="24"/>
        </w:rPr>
        <w:t xml:space="preserve">Kui välismaistesse keemilise töötlemise tehastesse eksporditav puit </w:t>
      </w:r>
      <w:proofErr w:type="spellStart"/>
      <w:r w:rsidRPr="21289BBE">
        <w:rPr>
          <w:rFonts w:ascii="Times New Roman" w:eastAsia="Times New Roman" w:hAnsi="Times New Roman" w:cs="Times New Roman"/>
          <w:sz w:val="24"/>
          <w:szCs w:val="24"/>
        </w:rPr>
        <w:t>väärindataks</w:t>
      </w:r>
      <w:proofErr w:type="spellEnd"/>
      <w:r w:rsidRPr="21289BBE">
        <w:rPr>
          <w:rFonts w:ascii="Times New Roman" w:eastAsia="Times New Roman" w:hAnsi="Times New Roman" w:cs="Times New Roman"/>
          <w:sz w:val="24"/>
          <w:szCs w:val="24"/>
        </w:rPr>
        <w:t xml:space="preserve"> Eestis kohapeal, looks metsa ja puidutööstus aastas kogulisandväärtust 2,262 m</w:t>
      </w:r>
      <w:r w:rsidR="00E57547">
        <w:rPr>
          <w:rFonts w:ascii="Times New Roman" w:eastAsia="Times New Roman" w:hAnsi="Times New Roman" w:cs="Times New Roman"/>
          <w:sz w:val="24"/>
          <w:szCs w:val="24"/>
        </w:rPr>
        <w:t>ld</w:t>
      </w:r>
      <w:r w:rsidRPr="21289BBE">
        <w:rPr>
          <w:rFonts w:ascii="Times New Roman" w:eastAsia="Times New Roman" w:hAnsi="Times New Roman" w:cs="Times New Roman"/>
          <w:sz w:val="24"/>
          <w:szCs w:val="24"/>
        </w:rPr>
        <w:t xml:space="preserve"> eurot (16% võrra rohkem) ning looks üle 64 000 töökoha (10% võrra rohkem) (Ernst &amp; Young, 2019). Eesti Maaülikooli ja Keskkonnaagentuuri 2021.</w:t>
      </w:r>
      <w:r w:rsidR="00E57547">
        <w:rPr>
          <w:rFonts w:ascii="Times New Roman" w:eastAsia="Times New Roman" w:hAnsi="Times New Roman" w:cs="Times New Roman"/>
          <w:sz w:val="24"/>
          <w:szCs w:val="24"/>
        </w:rPr>
        <w:t xml:space="preserve"> </w:t>
      </w:r>
      <w:r w:rsidRPr="21289BBE">
        <w:rPr>
          <w:rFonts w:ascii="Times New Roman" w:eastAsia="Times New Roman" w:hAnsi="Times New Roman" w:cs="Times New Roman"/>
          <w:sz w:val="24"/>
          <w:szCs w:val="24"/>
        </w:rPr>
        <w:t xml:space="preserve">aastal valminud uuring on hinnanud, et ekspordimahu vähenemisel 2,7 mln tihumeetri keemilise töötlemise tooraine võrra ja vastava tooraine </w:t>
      </w:r>
      <w:proofErr w:type="spellStart"/>
      <w:r w:rsidRPr="21289BBE">
        <w:rPr>
          <w:rFonts w:ascii="Times New Roman" w:eastAsia="Times New Roman" w:hAnsi="Times New Roman" w:cs="Times New Roman"/>
          <w:sz w:val="24"/>
          <w:szCs w:val="24"/>
        </w:rPr>
        <w:t>väärindamisel</w:t>
      </w:r>
      <w:proofErr w:type="spellEnd"/>
      <w:r w:rsidRPr="21289BBE">
        <w:rPr>
          <w:rFonts w:ascii="Times New Roman" w:eastAsia="Times New Roman" w:hAnsi="Times New Roman" w:cs="Times New Roman"/>
          <w:sz w:val="24"/>
          <w:szCs w:val="24"/>
        </w:rPr>
        <w:t xml:space="preserve"> Eestis looks sektor 2</w:t>
      </w:r>
      <w:r w:rsidR="00E57547">
        <w:rPr>
          <w:rFonts w:ascii="Times New Roman" w:eastAsia="Times New Roman" w:hAnsi="Times New Roman" w:cs="Times New Roman"/>
          <w:sz w:val="24"/>
          <w:szCs w:val="24"/>
        </w:rPr>
        <w:t>,</w:t>
      </w:r>
      <w:r w:rsidRPr="21289BBE">
        <w:rPr>
          <w:rFonts w:ascii="Times New Roman" w:eastAsia="Times New Roman" w:hAnsi="Times New Roman" w:cs="Times New Roman"/>
          <w:sz w:val="24"/>
          <w:szCs w:val="24"/>
        </w:rPr>
        <w:t>930 m</w:t>
      </w:r>
      <w:r w:rsidR="00E57547">
        <w:rPr>
          <w:rFonts w:ascii="Times New Roman" w:eastAsia="Times New Roman" w:hAnsi="Times New Roman" w:cs="Times New Roman"/>
          <w:sz w:val="24"/>
          <w:szCs w:val="24"/>
        </w:rPr>
        <w:t>l</w:t>
      </w:r>
      <w:r w:rsidR="00CA29C5">
        <w:rPr>
          <w:rFonts w:ascii="Times New Roman" w:eastAsia="Times New Roman" w:hAnsi="Times New Roman" w:cs="Times New Roman"/>
          <w:sz w:val="24"/>
          <w:szCs w:val="24"/>
        </w:rPr>
        <w:t>n</w:t>
      </w:r>
      <w:r w:rsidRPr="21289BBE">
        <w:rPr>
          <w:rFonts w:ascii="Times New Roman" w:eastAsia="Times New Roman" w:hAnsi="Times New Roman" w:cs="Times New Roman"/>
          <w:sz w:val="24"/>
          <w:szCs w:val="24"/>
        </w:rPr>
        <w:t xml:space="preserve"> eurot kogulisandväärtust (lisaväärtuse suurenemine 124 m</w:t>
      </w:r>
      <w:r w:rsidR="00E57547">
        <w:rPr>
          <w:rFonts w:ascii="Times New Roman" w:eastAsia="Times New Roman" w:hAnsi="Times New Roman" w:cs="Times New Roman"/>
          <w:sz w:val="24"/>
          <w:szCs w:val="24"/>
        </w:rPr>
        <w:t>ln</w:t>
      </w:r>
      <w:r w:rsidRPr="21289BBE">
        <w:rPr>
          <w:rFonts w:ascii="Times New Roman" w:eastAsia="Times New Roman" w:hAnsi="Times New Roman" w:cs="Times New Roman"/>
          <w:sz w:val="24"/>
          <w:szCs w:val="24"/>
        </w:rPr>
        <w:t xml:space="preserve"> euro ehk 4,4% võrra) ning 60 382 puidu- ja metsasektoriga seotud töökohta (töökohtade arvu suurenemine 2173 töökoha ehk 3,7% võrra).</w:t>
      </w:r>
    </w:p>
    <w:p w14:paraId="664AB8C3" w14:textId="075E4A60" w:rsidR="08370C2C" w:rsidRDefault="64C8AB9B" w:rsidP="00CA29C5">
      <w:pPr>
        <w:spacing w:after="0" w:line="240" w:lineRule="auto"/>
        <w:jc w:val="both"/>
        <w:rPr>
          <w:rFonts w:ascii="Times New Roman" w:eastAsia="Times New Roman" w:hAnsi="Times New Roman" w:cs="Times New Roman"/>
          <w:sz w:val="24"/>
          <w:szCs w:val="24"/>
        </w:rPr>
      </w:pPr>
      <w:r w:rsidRPr="19CA0D9E">
        <w:rPr>
          <w:rFonts w:ascii="Times New Roman" w:eastAsia="Times New Roman" w:hAnsi="Times New Roman" w:cs="Times New Roman"/>
          <w:sz w:val="24"/>
          <w:szCs w:val="24"/>
        </w:rPr>
        <w:t>2019. aasta kliimaambitsiooni tõstmise uuringu järgi</w:t>
      </w:r>
      <w:r w:rsidR="700A612C" w:rsidRPr="19CA0D9E">
        <w:rPr>
          <w:rStyle w:val="Allmrkuseviide"/>
          <w:rFonts w:ascii="Times New Roman" w:eastAsia="Times New Roman" w:hAnsi="Times New Roman" w:cs="Times New Roman"/>
          <w:sz w:val="24"/>
          <w:szCs w:val="24"/>
        </w:rPr>
        <w:footnoteReference w:id="69"/>
      </w:r>
      <w:r w:rsidRPr="19CA0D9E">
        <w:rPr>
          <w:rFonts w:ascii="Times New Roman" w:eastAsia="Times New Roman" w:hAnsi="Times New Roman" w:cs="Times New Roman"/>
          <w:sz w:val="24"/>
          <w:szCs w:val="24"/>
        </w:rPr>
        <w:t xml:space="preserve"> on aktiivsest majandustegevusest väljas olevate põllumaade metsastamise puhul tööhõivele oodata positiivset trendi: perioodil 2021</w:t>
      </w:r>
      <w:r w:rsidR="2B106BE5">
        <w:rPr>
          <w:rFonts w:ascii="Times New Roman" w:eastAsia="Times New Roman" w:hAnsi="Times New Roman" w:cs="Times New Roman"/>
          <w:sz w:val="24"/>
          <w:szCs w:val="24"/>
        </w:rPr>
        <w:t xml:space="preserve"> kuni </w:t>
      </w:r>
      <w:r w:rsidRPr="19CA0D9E">
        <w:rPr>
          <w:rFonts w:ascii="Times New Roman" w:eastAsia="Times New Roman" w:hAnsi="Times New Roman" w:cs="Times New Roman"/>
          <w:sz w:val="24"/>
          <w:szCs w:val="24"/>
        </w:rPr>
        <w:t>2050 võiks tekkida 371 töökohta aastas.</w:t>
      </w:r>
    </w:p>
    <w:p w14:paraId="5A733F57" w14:textId="6438D93E" w:rsidR="08370C2C" w:rsidRDefault="08370C2C" w:rsidP="00E57547">
      <w:pPr>
        <w:pStyle w:val="paragraph"/>
        <w:spacing w:before="0" w:beforeAutospacing="0" w:after="0" w:afterAutospacing="0"/>
        <w:jc w:val="both"/>
        <w:rPr>
          <w:rStyle w:val="eop"/>
          <w:b/>
          <w:bCs/>
        </w:rPr>
      </w:pPr>
    </w:p>
    <w:p w14:paraId="5ECE6BD4" w14:textId="1826E791" w:rsidR="002E571E" w:rsidRDefault="7C55F253" w:rsidP="00015614">
      <w:pPr>
        <w:spacing w:after="0" w:line="240" w:lineRule="auto"/>
        <w:rPr>
          <w:rFonts w:ascii="Times New Roman" w:eastAsia="Times New Roman" w:hAnsi="Times New Roman" w:cs="Times New Roman"/>
          <w:bCs/>
          <w:sz w:val="24"/>
          <w:szCs w:val="24"/>
        </w:rPr>
      </w:pPr>
      <w:r w:rsidRPr="00F3269F">
        <w:rPr>
          <w:rStyle w:val="eop"/>
          <w:rFonts w:ascii="Times New Roman" w:eastAsia="Times New Roman" w:hAnsi="Times New Roman" w:cs="Times New Roman"/>
          <w:b/>
          <w:sz w:val="24"/>
          <w:szCs w:val="24"/>
          <w:u w:val="single"/>
        </w:rPr>
        <w:t>Mõju avaldav valdkond VI:</w:t>
      </w:r>
      <w:r w:rsidRPr="00CA29C5">
        <w:rPr>
          <w:rFonts w:ascii="Times New Roman" w:eastAsia="Times New Roman" w:hAnsi="Times New Roman" w:cs="Times New Roman"/>
          <w:b/>
          <w:sz w:val="24"/>
          <w:szCs w:val="24"/>
        </w:rPr>
        <w:t xml:space="preserve"> </w:t>
      </w:r>
      <w:r w:rsidRPr="00F3269F">
        <w:rPr>
          <w:rFonts w:ascii="Times New Roman" w:eastAsia="Times New Roman" w:hAnsi="Times New Roman" w:cs="Times New Roman"/>
          <w:bCs/>
          <w:sz w:val="24"/>
          <w:szCs w:val="24"/>
        </w:rPr>
        <w:t>v</w:t>
      </w:r>
      <w:r w:rsidR="002E571E" w:rsidRPr="00F3269F">
        <w:rPr>
          <w:rFonts w:ascii="Times New Roman" w:eastAsia="Times New Roman" w:hAnsi="Times New Roman" w:cs="Times New Roman"/>
          <w:bCs/>
          <w:sz w:val="24"/>
          <w:szCs w:val="24"/>
        </w:rPr>
        <w:t>ähese heitega ja suuremat lisandväärtust pakkuva tööstuse eelistamine</w:t>
      </w:r>
    </w:p>
    <w:p w14:paraId="08B46ECF" w14:textId="77777777" w:rsidR="00015614" w:rsidRPr="00CA29C5" w:rsidRDefault="00015614" w:rsidP="00015614">
      <w:pPr>
        <w:spacing w:after="0" w:line="240" w:lineRule="auto"/>
        <w:rPr>
          <w:rFonts w:ascii="Times New Roman" w:eastAsia="Times New Roman" w:hAnsi="Times New Roman" w:cs="Times New Roman"/>
          <w:b/>
          <w:sz w:val="24"/>
          <w:szCs w:val="24"/>
        </w:rPr>
      </w:pPr>
    </w:p>
    <w:p w14:paraId="1EB5BAC7" w14:textId="01E8EFE3" w:rsidR="52C863E7" w:rsidRDefault="52C863E7" w:rsidP="00E57547">
      <w:pPr>
        <w:pStyle w:val="paragraph"/>
        <w:spacing w:before="0" w:beforeAutospacing="0" w:after="0" w:afterAutospacing="0"/>
        <w:jc w:val="both"/>
        <w:rPr>
          <w:rStyle w:val="eop"/>
        </w:rPr>
      </w:pPr>
      <w:r w:rsidRPr="6D74B341">
        <w:rPr>
          <w:rStyle w:val="normaltextrun"/>
          <w:b/>
          <w:bCs/>
        </w:rPr>
        <w:t>Mõju ettevõtjate tegevusele ja majandusele</w:t>
      </w:r>
    </w:p>
    <w:p w14:paraId="293C5754" w14:textId="77777777" w:rsidR="00A32EA1" w:rsidRDefault="00A32EA1" w:rsidP="00CA29C5">
      <w:pPr>
        <w:pStyle w:val="paragraph"/>
        <w:spacing w:before="0" w:beforeAutospacing="0" w:after="0" w:afterAutospacing="0"/>
        <w:jc w:val="both"/>
        <w:rPr>
          <w:rStyle w:val="normaltextrun"/>
          <w:u w:val="single"/>
        </w:rPr>
      </w:pPr>
    </w:p>
    <w:p w14:paraId="385AC199" w14:textId="6FC5B13A" w:rsidR="6D74B341" w:rsidRPr="00A32EA1" w:rsidRDefault="52C863E7" w:rsidP="00CA29C5">
      <w:pPr>
        <w:pStyle w:val="paragraph"/>
        <w:spacing w:before="0" w:beforeAutospacing="0" w:after="0" w:afterAutospacing="0"/>
        <w:jc w:val="both"/>
        <w:rPr>
          <w:rStyle w:val="normaltextrun"/>
          <w:b/>
          <w:bCs/>
          <w:i/>
          <w:iCs/>
        </w:rPr>
      </w:pPr>
      <w:r w:rsidRPr="00A32EA1">
        <w:rPr>
          <w:rStyle w:val="normaltextrun"/>
          <w:b/>
          <w:bCs/>
          <w:i/>
          <w:iCs/>
        </w:rPr>
        <w:t>Mõju ettevõtlusele</w:t>
      </w:r>
    </w:p>
    <w:p w14:paraId="57CA3F66" w14:textId="6FA570A1" w:rsidR="47A078EB" w:rsidRDefault="677B4BB1" w:rsidP="00CA29C5">
      <w:pPr>
        <w:spacing w:after="0" w:line="240" w:lineRule="auto"/>
        <w:jc w:val="both"/>
        <w:rPr>
          <w:rFonts w:ascii="Times New Roman" w:eastAsia="Times New Roman" w:hAnsi="Times New Roman" w:cs="Times New Roman"/>
          <w:sz w:val="24"/>
          <w:szCs w:val="24"/>
        </w:rPr>
      </w:pPr>
      <w:r w:rsidRPr="2B2CB921">
        <w:rPr>
          <w:rFonts w:ascii="Times New Roman" w:eastAsia="Times New Roman" w:hAnsi="Times New Roman" w:cs="Times New Roman"/>
          <w:sz w:val="24"/>
          <w:szCs w:val="24"/>
        </w:rPr>
        <w:t xml:space="preserve">Kuigi Eesti töötleva tööstuse </w:t>
      </w:r>
      <w:r w:rsidR="457238A0" w:rsidRPr="2B2CB921">
        <w:rPr>
          <w:rFonts w:ascii="Times New Roman" w:eastAsia="Times New Roman" w:hAnsi="Times New Roman" w:cs="Times New Roman"/>
          <w:sz w:val="24"/>
          <w:szCs w:val="24"/>
        </w:rPr>
        <w:t>tootmismah</w:t>
      </w:r>
      <w:r w:rsidR="31633CAD" w:rsidRPr="2B2CB921">
        <w:rPr>
          <w:rFonts w:ascii="Times New Roman" w:eastAsia="Times New Roman" w:hAnsi="Times New Roman" w:cs="Times New Roman"/>
          <w:sz w:val="24"/>
          <w:szCs w:val="24"/>
        </w:rPr>
        <w:t>t</w:t>
      </w:r>
      <w:r w:rsidR="457238A0" w:rsidRPr="2B2CB921">
        <w:rPr>
          <w:rFonts w:ascii="Times New Roman" w:eastAsia="Times New Roman" w:hAnsi="Times New Roman" w:cs="Times New Roman"/>
          <w:sz w:val="24"/>
          <w:szCs w:val="24"/>
        </w:rPr>
        <w:t xml:space="preserve"> ja ka </w:t>
      </w:r>
      <w:r w:rsidRPr="2B2CB921">
        <w:rPr>
          <w:rFonts w:ascii="Times New Roman" w:eastAsia="Times New Roman" w:hAnsi="Times New Roman" w:cs="Times New Roman"/>
          <w:sz w:val="24"/>
          <w:szCs w:val="24"/>
        </w:rPr>
        <w:t>kasvuhoon</w:t>
      </w:r>
      <w:r w:rsidR="3ED1CBEE" w:rsidRPr="2B2CB921">
        <w:rPr>
          <w:rFonts w:ascii="Times New Roman" w:eastAsia="Times New Roman" w:hAnsi="Times New Roman" w:cs="Times New Roman"/>
          <w:sz w:val="24"/>
          <w:szCs w:val="24"/>
        </w:rPr>
        <w:t>e</w:t>
      </w:r>
      <w:r w:rsidRPr="2B2CB921">
        <w:rPr>
          <w:rFonts w:ascii="Times New Roman" w:eastAsia="Times New Roman" w:hAnsi="Times New Roman" w:cs="Times New Roman"/>
          <w:sz w:val="24"/>
          <w:szCs w:val="24"/>
        </w:rPr>
        <w:t>gaaside</w:t>
      </w:r>
      <w:r w:rsidR="74916EC0" w:rsidRPr="2B2CB921">
        <w:rPr>
          <w:rFonts w:ascii="Times New Roman" w:eastAsia="Times New Roman" w:hAnsi="Times New Roman" w:cs="Times New Roman"/>
          <w:sz w:val="24"/>
          <w:szCs w:val="24"/>
        </w:rPr>
        <w:t xml:space="preserve"> mahu</w:t>
      </w:r>
      <w:r w:rsidR="17B1B626" w:rsidRPr="2B2CB921">
        <w:rPr>
          <w:rFonts w:ascii="Times New Roman" w:eastAsia="Times New Roman" w:hAnsi="Times New Roman" w:cs="Times New Roman"/>
          <w:sz w:val="24"/>
          <w:szCs w:val="24"/>
        </w:rPr>
        <w:t>kus</w:t>
      </w:r>
      <w:r w:rsidR="020CE263" w:rsidRPr="2B2CB921">
        <w:rPr>
          <w:rFonts w:ascii="Times New Roman" w:eastAsia="Times New Roman" w:hAnsi="Times New Roman" w:cs="Times New Roman"/>
          <w:sz w:val="24"/>
          <w:szCs w:val="24"/>
        </w:rPr>
        <w:t xml:space="preserve"> on aast</w:t>
      </w:r>
      <w:r w:rsidR="7237360C" w:rsidRPr="2B2CB921">
        <w:rPr>
          <w:rFonts w:ascii="Times New Roman" w:eastAsia="Times New Roman" w:hAnsi="Times New Roman" w:cs="Times New Roman"/>
          <w:sz w:val="24"/>
          <w:szCs w:val="24"/>
        </w:rPr>
        <w:t xml:space="preserve">atel 2020 kuni </w:t>
      </w:r>
      <w:r w:rsidR="5846729A" w:rsidRPr="2B2CB921">
        <w:rPr>
          <w:rFonts w:ascii="Times New Roman" w:eastAsia="Times New Roman" w:hAnsi="Times New Roman" w:cs="Times New Roman"/>
          <w:sz w:val="24"/>
          <w:szCs w:val="24"/>
        </w:rPr>
        <w:t>2022 kukkunud võrreldes eelnevate aastatega</w:t>
      </w:r>
      <w:r w:rsidR="005CD2FD" w:rsidRPr="2B2CB921">
        <w:rPr>
          <w:rFonts w:ascii="Times New Roman" w:eastAsia="Times New Roman" w:hAnsi="Times New Roman" w:cs="Times New Roman"/>
          <w:sz w:val="24"/>
          <w:szCs w:val="24"/>
        </w:rPr>
        <w:t xml:space="preserve">, siis uute </w:t>
      </w:r>
      <w:r w:rsidRPr="2B2CB921">
        <w:rPr>
          <w:rFonts w:ascii="Times New Roman" w:eastAsia="Times New Roman" w:hAnsi="Times New Roman" w:cs="Times New Roman"/>
          <w:sz w:val="24"/>
          <w:szCs w:val="24"/>
        </w:rPr>
        <w:t>tööstus</w:t>
      </w:r>
      <w:r w:rsidR="078B74BC" w:rsidRPr="2B2CB921">
        <w:rPr>
          <w:rFonts w:ascii="Times New Roman" w:eastAsia="Times New Roman" w:hAnsi="Times New Roman" w:cs="Times New Roman"/>
          <w:sz w:val="24"/>
          <w:szCs w:val="24"/>
        </w:rPr>
        <w:t>ettevõtete huvi</w:t>
      </w:r>
      <w:r w:rsidRPr="2B2CB921">
        <w:rPr>
          <w:rFonts w:ascii="Times New Roman" w:eastAsia="Times New Roman" w:hAnsi="Times New Roman" w:cs="Times New Roman"/>
          <w:sz w:val="24"/>
          <w:szCs w:val="24"/>
        </w:rPr>
        <w:t xml:space="preserve"> Eestisse </w:t>
      </w:r>
      <w:r w:rsidR="16E6F9D6" w:rsidRPr="2B2CB921">
        <w:rPr>
          <w:rFonts w:ascii="Times New Roman" w:eastAsia="Times New Roman" w:hAnsi="Times New Roman" w:cs="Times New Roman"/>
          <w:sz w:val="24"/>
          <w:szCs w:val="24"/>
        </w:rPr>
        <w:t>tull</w:t>
      </w:r>
      <w:r w:rsidRPr="2B2CB921">
        <w:rPr>
          <w:rFonts w:ascii="Times New Roman" w:eastAsia="Times New Roman" w:hAnsi="Times New Roman" w:cs="Times New Roman"/>
          <w:sz w:val="24"/>
          <w:szCs w:val="24"/>
        </w:rPr>
        <w:t>a on suur.</w:t>
      </w:r>
      <w:r w:rsidR="5E4AFB9C" w:rsidRPr="2B2CB921">
        <w:rPr>
          <w:rFonts w:ascii="Times New Roman" w:eastAsia="Times New Roman" w:hAnsi="Times New Roman" w:cs="Times New Roman"/>
          <w:sz w:val="24"/>
          <w:szCs w:val="24"/>
        </w:rPr>
        <w:t xml:space="preserve"> </w:t>
      </w:r>
      <w:proofErr w:type="spellStart"/>
      <w:r w:rsidR="5E4AFB9C" w:rsidRPr="2B2CB921">
        <w:rPr>
          <w:rFonts w:ascii="Times New Roman" w:eastAsia="Times New Roman" w:hAnsi="Times New Roman" w:cs="Times New Roman"/>
          <w:sz w:val="24"/>
          <w:szCs w:val="24"/>
        </w:rPr>
        <w:t>EASi</w:t>
      </w:r>
      <w:proofErr w:type="spellEnd"/>
      <w:r w:rsidR="5E4AFB9C" w:rsidRPr="2B2CB921">
        <w:rPr>
          <w:rFonts w:ascii="Times New Roman" w:eastAsia="Times New Roman" w:hAnsi="Times New Roman" w:cs="Times New Roman"/>
          <w:sz w:val="24"/>
          <w:szCs w:val="24"/>
        </w:rPr>
        <w:t xml:space="preserve"> ja KredExi ühendasutuse välisinvesteeringute keskuse hinnangul </w:t>
      </w:r>
      <w:r w:rsidR="06B9561A" w:rsidRPr="2B2CB921">
        <w:rPr>
          <w:rFonts w:ascii="Times New Roman" w:eastAsia="Times New Roman" w:hAnsi="Times New Roman" w:cs="Times New Roman"/>
          <w:sz w:val="24"/>
          <w:szCs w:val="24"/>
        </w:rPr>
        <w:t xml:space="preserve">kuuluvad uute võimalike ettevõtete ja projektide hulka </w:t>
      </w:r>
      <w:r w:rsidR="082EBE26" w:rsidRPr="2B2CB921">
        <w:rPr>
          <w:rFonts w:ascii="Times New Roman" w:eastAsia="Times New Roman" w:hAnsi="Times New Roman" w:cs="Times New Roman"/>
          <w:sz w:val="24"/>
          <w:szCs w:val="24"/>
        </w:rPr>
        <w:t xml:space="preserve">süsinikuneutraalne </w:t>
      </w:r>
      <w:r w:rsidR="684BC134" w:rsidRPr="2B2CB921">
        <w:rPr>
          <w:rFonts w:ascii="Times New Roman" w:eastAsia="Times New Roman" w:hAnsi="Times New Roman" w:cs="Times New Roman"/>
          <w:sz w:val="24"/>
          <w:szCs w:val="24"/>
        </w:rPr>
        <w:t>vesiniku ja selle derivaatide, sh</w:t>
      </w:r>
      <w:r w:rsidR="06B9561A" w:rsidRPr="2B2CB921">
        <w:rPr>
          <w:rFonts w:ascii="Times New Roman" w:eastAsia="Times New Roman" w:hAnsi="Times New Roman" w:cs="Times New Roman"/>
          <w:sz w:val="24"/>
          <w:szCs w:val="24"/>
        </w:rPr>
        <w:t xml:space="preserve"> metanooli tootmine, </w:t>
      </w:r>
      <w:proofErr w:type="spellStart"/>
      <w:r w:rsidR="40D2AE65" w:rsidRPr="2B2CB921">
        <w:rPr>
          <w:rFonts w:ascii="Times New Roman" w:eastAsia="Times New Roman" w:hAnsi="Times New Roman" w:cs="Times New Roman"/>
          <w:sz w:val="24"/>
          <w:szCs w:val="24"/>
        </w:rPr>
        <w:t>tuugenite</w:t>
      </w:r>
      <w:proofErr w:type="spellEnd"/>
      <w:r w:rsidR="40D2AE65" w:rsidRPr="2B2CB921">
        <w:rPr>
          <w:rFonts w:ascii="Times New Roman" w:eastAsia="Times New Roman" w:hAnsi="Times New Roman" w:cs="Times New Roman"/>
          <w:sz w:val="24"/>
          <w:szCs w:val="24"/>
        </w:rPr>
        <w:t xml:space="preserve"> ja nende tarvikute tootmine, </w:t>
      </w:r>
      <w:r w:rsidR="73933247" w:rsidRPr="2B2CB921">
        <w:rPr>
          <w:rFonts w:ascii="Times New Roman" w:eastAsia="Times New Roman" w:hAnsi="Times New Roman" w:cs="Times New Roman"/>
          <w:sz w:val="24"/>
          <w:szCs w:val="24"/>
        </w:rPr>
        <w:t>b</w:t>
      </w:r>
      <w:r w:rsidR="06B9561A" w:rsidRPr="2B2CB921">
        <w:rPr>
          <w:rFonts w:ascii="Times New Roman" w:eastAsia="Times New Roman" w:hAnsi="Times New Roman" w:cs="Times New Roman"/>
          <w:sz w:val="24"/>
          <w:szCs w:val="24"/>
        </w:rPr>
        <w:t>iokütuste</w:t>
      </w:r>
      <w:r w:rsidR="036D5CC9" w:rsidRPr="2B2CB921">
        <w:rPr>
          <w:rFonts w:ascii="Times New Roman" w:eastAsia="Times New Roman" w:hAnsi="Times New Roman" w:cs="Times New Roman"/>
          <w:sz w:val="24"/>
          <w:szCs w:val="24"/>
        </w:rPr>
        <w:t xml:space="preserve">, </w:t>
      </w:r>
      <w:proofErr w:type="spellStart"/>
      <w:r w:rsidR="036D5CC9" w:rsidRPr="2B2CB921">
        <w:rPr>
          <w:rFonts w:ascii="Times New Roman" w:eastAsia="Times New Roman" w:hAnsi="Times New Roman" w:cs="Times New Roman"/>
          <w:sz w:val="24"/>
          <w:szCs w:val="24"/>
        </w:rPr>
        <w:t>biosöe</w:t>
      </w:r>
      <w:proofErr w:type="spellEnd"/>
      <w:r w:rsidR="036D5CC9" w:rsidRPr="2B2CB921">
        <w:rPr>
          <w:rFonts w:ascii="Times New Roman" w:eastAsia="Times New Roman" w:hAnsi="Times New Roman" w:cs="Times New Roman"/>
          <w:sz w:val="24"/>
          <w:szCs w:val="24"/>
        </w:rPr>
        <w:t xml:space="preserve"> ja paberi</w:t>
      </w:r>
      <w:r w:rsidR="06B9561A" w:rsidRPr="2B2CB921">
        <w:rPr>
          <w:rFonts w:ascii="Times New Roman" w:eastAsia="Times New Roman" w:hAnsi="Times New Roman" w:cs="Times New Roman"/>
          <w:sz w:val="24"/>
          <w:szCs w:val="24"/>
        </w:rPr>
        <w:t xml:space="preserve"> tootmine</w:t>
      </w:r>
      <w:r w:rsidR="14CDDD0E" w:rsidRPr="2B2CB921">
        <w:rPr>
          <w:rFonts w:ascii="Times New Roman" w:eastAsia="Times New Roman" w:hAnsi="Times New Roman" w:cs="Times New Roman"/>
          <w:sz w:val="24"/>
          <w:szCs w:val="24"/>
        </w:rPr>
        <w:t xml:space="preserve">, </w:t>
      </w:r>
      <w:r w:rsidR="3145D957" w:rsidRPr="2B2CB921">
        <w:rPr>
          <w:rFonts w:ascii="Times New Roman" w:eastAsia="Times New Roman" w:hAnsi="Times New Roman" w:cs="Times New Roman"/>
          <w:sz w:val="24"/>
          <w:szCs w:val="24"/>
        </w:rPr>
        <w:t>h</w:t>
      </w:r>
      <w:r w:rsidR="06B9561A" w:rsidRPr="2B2CB921">
        <w:rPr>
          <w:rFonts w:ascii="Times New Roman" w:eastAsia="Times New Roman" w:hAnsi="Times New Roman" w:cs="Times New Roman"/>
          <w:sz w:val="24"/>
          <w:szCs w:val="24"/>
        </w:rPr>
        <w:t>aruldaste muldmetallide põhine püsimagnetite tootmine</w:t>
      </w:r>
      <w:r w:rsidR="420C69FA" w:rsidRPr="2B2CB921">
        <w:rPr>
          <w:rFonts w:ascii="Times New Roman" w:eastAsia="Times New Roman" w:hAnsi="Times New Roman" w:cs="Times New Roman"/>
          <w:sz w:val="24"/>
          <w:szCs w:val="24"/>
        </w:rPr>
        <w:t xml:space="preserve">, </w:t>
      </w:r>
      <w:proofErr w:type="spellStart"/>
      <w:r w:rsidR="420C69FA" w:rsidRPr="2B2CB921">
        <w:rPr>
          <w:rFonts w:ascii="Times New Roman" w:eastAsia="Times New Roman" w:hAnsi="Times New Roman" w:cs="Times New Roman"/>
          <w:sz w:val="24"/>
          <w:szCs w:val="24"/>
        </w:rPr>
        <w:t>h</w:t>
      </w:r>
      <w:r w:rsidR="06B9561A" w:rsidRPr="2B2CB921">
        <w:rPr>
          <w:rFonts w:ascii="Times New Roman" w:eastAsia="Times New Roman" w:hAnsi="Times New Roman" w:cs="Times New Roman"/>
          <w:sz w:val="24"/>
          <w:szCs w:val="24"/>
        </w:rPr>
        <w:t>üdrometallurgia</w:t>
      </w:r>
      <w:proofErr w:type="spellEnd"/>
      <w:r w:rsidR="06B9561A" w:rsidRPr="2B2CB921">
        <w:rPr>
          <w:rFonts w:ascii="Times New Roman" w:eastAsia="Times New Roman" w:hAnsi="Times New Roman" w:cs="Times New Roman"/>
          <w:sz w:val="24"/>
          <w:szCs w:val="24"/>
        </w:rPr>
        <w:t xml:space="preserve"> tehas, </w:t>
      </w:r>
      <w:r w:rsidR="72D2E35A" w:rsidRPr="2B2CB921">
        <w:rPr>
          <w:rFonts w:ascii="Times New Roman" w:eastAsia="Times New Roman" w:hAnsi="Times New Roman" w:cs="Times New Roman"/>
          <w:sz w:val="24"/>
          <w:szCs w:val="24"/>
        </w:rPr>
        <w:t>e</w:t>
      </w:r>
      <w:r w:rsidR="06B9561A" w:rsidRPr="2B2CB921">
        <w:rPr>
          <w:rFonts w:ascii="Times New Roman" w:eastAsia="Times New Roman" w:hAnsi="Times New Roman" w:cs="Times New Roman"/>
          <w:sz w:val="24"/>
          <w:szCs w:val="24"/>
        </w:rPr>
        <w:t>lektroonika</w:t>
      </w:r>
      <w:r w:rsidR="31E81C82" w:rsidRPr="2B2CB921">
        <w:rPr>
          <w:rFonts w:ascii="Times New Roman" w:eastAsia="Times New Roman" w:hAnsi="Times New Roman" w:cs="Times New Roman"/>
          <w:sz w:val="24"/>
          <w:szCs w:val="24"/>
        </w:rPr>
        <w:t>toodete</w:t>
      </w:r>
      <w:r w:rsidR="06B9561A" w:rsidRPr="2B2CB921">
        <w:rPr>
          <w:rFonts w:ascii="Times New Roman" w:eastAsia="Times New Roman" w:hAnsi="Times New Roman" w:cs="Times New Roman"/>
          <w:sz w:val="24"/>
          <w:szCs w:val="24"/>
        </w:rPr>
        <w:t xml:space="preserve"> </w:t>
      </w:r>
      <w:r w:rsidR="2F557DCC" w:rsidRPr="2B2CB921">
        <w:rPr>
          <w:rFonts w:ascii="Times New Roman" w:eastAsia="Times New Roman" w:hAnsi="Times New Roman" w:cs="Times New Roman"/>
          <w:sz w:val="24"/>
          <w:szCs w:val="24"/>
        </w:rPr>
        <w:t>ja kaablite</w:t>
      </w:r>
      <w:r w:rsidR="31E81C82" w:rsidRPr="2B2CB921">
        <w:rPr>
          <w:rFonts w:ascii="Times New Roman" w:eastAsia="Times New Roman" w:hAnsi="Times New Roman" w:cs="Times New Roman"/>
          <w:sz w:val="24"/>
          <w:szCs w:val="24"/>
        </w:rPr>
        <w:t xml:space="preserve"> </w:t>
      </w:r>
      <w:r w:rsidR="06B9561A" w:rsidRPr="2B2CB921">
        <w:rPr>
          <w:rFonts w:ascii="Times New Roman" w:eastAsia="Times New Roman" w:hAnsi="Times New Roman" w:cs="Times New Roman"/>
          <w:sz w:val="24"/>
          <w:szCs w:val="24"/>
        </w:rPr>
        <w:t>tootmine</w:t>
      </w:r>
      <w:r w:rsidR="2DA6C12D" w:rsidRPr="2B2CB921">
        <w:rPr>
          <w:rFonts w:ascii="Times New Roman" w:eastAsia="Times New Roman" w:hAnsi="Times New Roman" w:cs="Times New Roman"/>
          <w:sz w:val="24"/>
          <w:szCs w:val="24"/>
        </w:rPr>
        <w:t>, plastijäätmetest kütuse tootmine, s</w:t>
      </w:r>
      <w:r w:rsidR="06B9561A" w:rsidRPr="2B2CB921">
        <w:rPr>
          <w:rFonts w:ascii="Times New Roman" w:eastAsia="Times New Roman" w:hAnsi="Times New Roman" w:cs="Times New Roman"/>
          <w:sz w:val="24"/>
          <w:szCs w:val="24"/>
        </w:rPr>
        <w:t>üsinikuneutraalne tsemenditootmine</w:t>
      </w:r>
      <w:r w:rsidR="07849E37" w:rsidRPr="2B2CB921">
        <w:rPr>
          <w:rFonts w:ascii="Times New Roman" w:eastAsia="Times New Roman" w:hAnsi="Times New Roman" w:cs="Times New Roman"/>
          <w:sz w:val="24"/>
          <w:szCs w:val="24"/>
        </w:rPr>
        <w:t>, vertikaalne põllumajandus</w:t>
      </w:r>
      <w:r w:rsidR="3A9E919B" w:rsidRPr="2B2CB921">
        <w:rPr>
          <w:rFonts w:ascii="Times New Roman" w:eastAsia="Times New Roman" w:hAnsi="Times New Roman" w:cs="Times New Roman"/>
          <w:sz w:val="24"/>
          <w:szCs w:val="24"/>
        </w:rPr>
        <w:t>,</w:t>
      </w:r>
      <w:r w:rsidR="369AFD64" w:rsidRPr="2B2CB921">
        <w:rPr>
          <w:rFonts w:ascii="Times New Roman" w:eastAsia="Times New Roman" w:hAnsi="Times New Roman" w:cs="Times New Roman"/>
          <w:sz w:val="24"/>
          <w:szCs w:val="24"/>
        </w:rPr>
        <w:t xml:space="preserve"> sporditehnoloogia</w:t>
      </w:r>
      <w:r w:rsidR="6624F3A6" w:rsidRPr="2B2CB921">
        <w:rPr>
          <w:rFonts w:ascii="Times New Roman" w:eastAsia="Times New Roman" w:hAnsi="Times New Roman" w:cs="Times New Roman"/>
          <w:sz w:val="24"/>
          <w:szCs w:val="24"/>
        </w:rPr>
        <w:t xml:space="preserve"> ja kaitsetööstus</w:t>
      </w:r>
      <w:r w:rsidR="5E4AFB9C" w:rsidRPr="2B2CB921">
        <w:rPr>
          <w:rFonts w:ascii="Times New Roman" w:eastAsia="Times New Roman" w:hAnsi="Times New Roman" w:cs="Times New Roman"/>
          <w:sz w:val="24"/>
          <w:szCs w:val="24"/>
        </w:rPr>
        <w:t xml:space="preserve">. </w:t>
      </w:r>
      <w:r w:rsidR="0D8073A1" w:rsidRPr="2B2CB921">
        <w:rPr>
          <w:rFonts w:ascii="Times New Roman" w:eastAsia="Times New Roman" w:hAnsi="Times New Roman" w:cs="Times New Roman"/>
          <w:sz w:val="24"/>
          <w:szCs w:val="24"/>
        </w:rPr>
        <w:t xml:space="preserve">Lisanduvad tööstusettevõtted on küll </w:t>
      </w:r>
      <w:r w:rsidR="52BEC24B" w:rsidRPr="2B2CB921">
        <w:rPr>
          <w:rFonts w:ascii="Times New Roman" w:eastAsia="Times New Roman" w:hAnsi="Times New Roman" w:cs="Times New Roman"/>
          <w:sz w:val="24"/>
          <w:szCs w:val="24"/>
        </w:rPr>
        <w:t xml:space="preserve">eeldatavasti </w:t>
      </w:r>
      <w:r w:rsidR="0D8073A1" w:rsidRPr="2B2CB921">
        <w:rPr>
          <w:rFonts w:ascii="Times New Roman" w:eastAsia="Times New Roman" w:hAnsi="Times New Roman" w:cs="Times New Roman"/>
          <w:sz w:val="24"/>
          <w:szCs w:val="24"/>
        </w:rPr>
        <w:t xml:space="preserve">väiksema </w:t>
      </w:r>
      <w:r w:rsidR="748D3F59" w:rsidRPr="2B2CB921">
        <w:rPr>
          <w:rFonts w:ascii="Times New Roman" w:eastAsia="Times New Roman" w:hAnsi="Times New Roman" w:cs="Times New Roman"/>
          <w:sz w:val="24"/>
          <w:szCs w:val="24"/>
        </w:rPr>
        <w:t xml:space="preserve">kasvuhoonegaaside </w:t>
      </w:r>
      <w:r w:rsidR="0D8073A1" w:rsidRPr="2B2CB921">
        <w:rPr>
          <w:rFonts w:ascii="Times New Roman" w:eastAsia="Times New Roman" w:hAnsi="Times New Roman" w:cs="Times New Roman"/>
          <w:sz w:val="24"/>
          <w:szCs w:val="24"/>
        </w:rPr>
        <w:t xml:space="preserve">heitega, kuid </w:t>
      </w:r>
      <w:r w:rsidR="3774B67C" w:rsidRPr="2B2CB921">
        <w:rPr>
          <w:rFonts w:ascii="Times New Roman" w:eastAsia="Times New Roman" w:hAnsi="Times New Roman" w:cs="Times New Roman"/>
          <w:sz w:val="24"/>
          <w:szCs w:val="24"/>
        </w:rPr>
        <w:t xml:space="preserve">ei pruugi </w:t>
      </w:r>
      <w:r w:rsidR="0D8073A1" w:rsidRPr="2B2CB921">
        <w:rPr>
          <w:rFonts w:ascii="Times New Roman" w:eastAsia="Times New Roman" w:hAnsi="Times New Roman" w:cs="Times New Roman"/>
          <w:sz w:val="24"/>
          <w:szCs w:val="24"/>
        </w:rPr>
        <w:t>lähiaastatel siiski päri</w:t>
      </w:r>
      <w:r w:rsidR="3681DA8C" w:rsidRPr="2B2CB921">
        <w:rPr>
          <w:rFonts w:ascii="Times New Roman" w:eastAsia="Times New Roman" w:hAnsi="Times New Roman" w:cs="Times New Roman"/>
          <w:sz w:val="24"/>
          <w:szCs w:val="24"/>
        </w:rPr>
        <w:t>s</w:t>
      </w:r>
      <w:r w:rsidR="0D8073A1" w:rsidRPr="2B2CB921">
        <w:rPr>
          <w:rFonts w:ascii="Times New Roman" w:eastAsia="Times New Roman" w:hAnsi="Times New Roman" w:cs="Times New Roman"/>
          <w:sz w:val="24"/>
          <w:szCs w:val="24"/>
        </w:rPr>
        <w:t xml:space="preserve"> heiteta</w:t>
      </w:r>
      <w:r w:rsidR="223E3717" w:rsidRPr="2B2CB921">
        <w:rPr>
          <w:rFonts w:ascii="Times New Roman" w:eastAsia="Times New Roman" w:hAnsi="Times New Roman" w:cs="Times New Roman"/>
          <w:sz w:val="24"/>
          <w:szCs w:val="24"/>
        </w:rPr>
        <w:t xml:space="preserve"> olla</w:t>
      </w:r>
      <w:r w:rsidR="0D8073A1" w:rsidRPr="2B2CB921">
        <w:rPr>
          <w:rFonts w:ascii="Times New Roman" w:eastAsia="Times New Roman" w:hAnsi="Times New Roman" w:cs="Times New Roman"/>
          <w:sz w:val="24"/>
          <w:szCs w:val="24"/>
        </w:rPr>
        <w:t>.</w:t>
      </w:r>
      <w:r w:rsidR="5E4AFB9C" w:rsidRPr="2B2CB921">
        <w:rPr>
          <w:rFonts w:ascii="Times New Roman" w:eastAsia="Times New Roman" w:hAnsi="Times New Roman" w:cs="Times New Roman"/>
          <w:b/>
          <w:bCs/>
          <w:sz w:val="24"/>
          <w:szCs w:val="24"/>
        </w:rPr>
        <w:t xml:space="preserve"> </w:t>
      </w:r>
      <w:r w:rsidR="3483589C" w:rsidRPr="2B2CB921">
        <w:rPr>
          <w:rFonts w:ascii="Times New Roman" w:eastAsia="Times New Roman" w:hAnsi="Times New Roman" w:cs="Times New Roman"/>
          <w:sz w:val="24"/>
          <w:szCs w:val="24"/>
        </w:rPr>
        <w:t>Seetõttu on seadusega seatud eesmärk</w:t>
      </w:r>
      <w:r w:rsidR="45CAD505" w:rsidRPr="2B2CB921">
        <w:rPr>
          <w:rFonts w:ascii="Times New Roman" w:eastAsia="Times New Roman" w:hAnsi="Times New Roman" w:cs="Times New Roman"/>
          <w:sz w:val="24"/>
          <w:szCs w:val="24"/>
        </w:rPr>
        <w:t>, et</w:t>
      </w:r>
      <w:r w:rsidR="3483589C" w:rsidRPr="2B2CB921">
        <w:rPr>
          <w:rFonts w:ascii="Times New Roman" w:eastAsia="Times New Roman" w:hAnsi="Times New Roman" w:cs="Times New Roman"/>
          <w:sz w:val="24"/>
          <w:szCs w:val="24"/>
        </w:rPr>
        <w:t xml:space="preserve"> tööstus</w:t>
      </w:r>
      <w:r w:rsidR="35E96B29" w:rsidRPr="2B2CB921">
        <w:rPr>
          <w:rFonts w:ascii="Times New Roman" w:eastAsia="Times New Roman" w:hAnsi="Times New Roman" w:cs="Times New Roman"/>
          <w:sz w:val="24"/>
          <w:szCs w:val="24"/>
        </w:rPr>
        <w:t>s</w:t>
      </w:r>
      <w:r w:rsidR="3483589C" w:rsidRPr="2B2CB921">
        <w:rPr>
          <w:rFonts w:ascii="Times New Roman" w:eastAsia="Times New Roman" w:hAnsi="Times New Roman" w:cs="Times New Roman"/>
          <w:sz w:val="24"/>
          <w:szCs w:val="24"/>
        </w:rPr>
        <w:t>e</w:t>
      </w:r>
      <w:r w:rsidR="35E96B29" w:rsidRPr="2B2CB921">
        <w:rPr>
          <w:rFonts w:ascii="Times New Roman" w:eastAsia="Times New Roman" w:hAnsi="Times New Roman" w:cs="Times New Roman"/>
          <w:sz w:val="24"/>
          <w:szCs w:val="24"/>
        </w:rPr>
        <w:t>ktori</w:t>
      </w:r>
      <w:r w:rsidR="3483589C" w:rsidRPr="2B2CB921">
        <w:rPr>
          <w:rFonts w:ascii="Times New Roman" w:eastAsia="Times New Roman" w:hAnsi="Times New Roman" w:cs="Times New Roman"/>
          <w:sz w:val="24"/>
          <w:szCs w:val="24"/>
        </w:rPr>
        <w:t xml:space="preserve"> </w:t>
      </w:r>
      <w:r w:rsidR="48F4D2CD" w:rsidRPr="2B2CB921">
        <w:rPr>
          <w:rFonts w:ascii="Times New Roman" w:eastAsia="Times New Roman" w:hAnsi="Times New Roman" w:cs="Times New Roman"/>
          <w:sz w:val="24"/>
          <w:szCs w:val="24"/>
        </w:rPr>
        <w:t xml:space="preserve">KHG </w:t>
      </w:r>
      <w:r w:rsidR="3483589C" w:rsidRPr="2B2CB921">
        <w:rPr>
          <w:rFonts w:ascii="Times New Roman" w:eastAsia="Times New Roman" w:hAnsi="Times New Roman" w:cs="Times New Roman"/>
          <w:sz w:val="24"/>
          <w:szCs w:val="24"/>
        </w:rPr>
        <w:t>heit</w:t>
      </w:r>
      <w:r w:rsidR="3198390C" w:rsidRPr="2B2CB921">
        <w:rPr>
          <w:rFonts w:ascii="Times New Roman" w:eastAsia="Times New Roman" w:hAnsi="Times New Roman" w:cs="Times New Roman"/>
          <w:sz w:val="24"/>
          <w:szCs w:val="24"/>
        </w:rPr>
        <w:t>kogus</w:t>
      </w:r>
      <w:r w:rsidR="3483589C" w:rsidRPr="2B2CB921">
        <w:rPr>
          <w:rFonts w:ascii="Times New Roman" w:eastAsia="Times New Roman" w:hAnsi="Times New Roman" w:cs="Times New Roman"/>
          <w:sz w:val="24"/>
          <w:szCs w:val="24"/>
        </w:rPr>
        <w:t xml:space="preserve"> </w:t>
      </w:r>
      <w:r w:rsidR="5C14CA28" w:rsidRPr="2B2CB921">
        <w:rPr>
          <w:rFonts w:ascii="Times New Roman" w:eastAsia="Times New Roman" w:hAnsi="Times New Roman" w:cs="Times New Roman"/>
          <w:sz w:val="24"/>
          <w:szCs w:val="24"/>
        </w:rPr>
        <w:t>või</w:t>
      </w:r>
      <w:r w:rsidR="3483589C" w:rsidRPr="2B2CB921">
        <w:rPr>
          <w:rFonts w:ascii="Times New Roman" w:eastAsia="Times New Roman" w:hAnsi="Times New Roman" w:cs="Times New Roman"/>
          <w:sz w:val="24"/>
          <w:szCs w:val="24"/>
        </w:rPr>
        <w:t>b kasvada aasta</w:t>
      </w:r>
      <w:r w:rsidR="7A458D4E" w:rsidRPr="2B2CB921">
        <w:rPr>
          <w:rFonts w:ascii="Times New Roman" w:eastAsia="Times New Roman" w:hAnsi="Times New Roman" w:cs="Times New Roman"/>
          <w:sz w:val="24"/>
          <w:szCs w:val="24"/>
        </w:rPr>
        <w:t xml:space="preserve">ni </w:t>
      </w:r>
      <w:r w:rsidR="3483589C" w:rsidRPr="2B2CB921">
        <w:rPr>
          <w:rFonts w:ascii="Times New Roman" w:eastAsia="Times New Roman" w:hAnsi="Times New Roman" w:cs="Times New Roman"/>
          <w:sz w:val="24"/>
          <w:szCs w:val="24"/>
        </w:rPr>
        <w:t>2030 kahekordseks</w:t>
      </w:r>
      <w:r w:rsidR="3BECEF76" w:rsidRPr="2B2CB921">
        <w:rPr>
          <w:rFonts w:ascii="Times New Roman" w:eastAsia="Times New Roman" w:hAnsi="Times New Roman" w:cs="Times New Roman"/>
          <w:sz w:val="24"/>
          <w:szCs w:val="24"/>
        </w:rPr>
        <w:t>, et teha ruumi uuele tööstusele</w:t>
      </w:r>
      <w:r w:rsidR="52B83CB0" w:rsidRPr="2B2CB921">
        <w:rPr>
          <w:rFonts w:ascii="Times New Roman" w:eastAsia="Times New Roman" w:hAnsi="Times New Roman" w:cs="Times New Roman"/>
          <w:sz w:val="24"/>
          <w:szCs w:val="24"/>
        </w:rPr>
        <w:t xml:space="preserve">, </w:t>
      </w:r>
      <w:r w:rsidR="71A5F382" w:rsidRPr="2B2CB921">
        <w:rPr>
          <w:rFonts w:ascii="Times New Roman" w:eastAsia="Times New Roman" w:hAnsi="Times New Roman" w:cs="Times New Roman"/>
          <w:sz w:val="24"/>
          <w:szCs w:val="24"/>
        </w:rPr>
        <w:t xml:space="preserve">kuid </w:t>
      </w:r>
      <w:r w:rsidR="72ED6065" w:rsidRPr="2B2CB921">
        <w:rPr>
          <w:rFonts w:ascii="Times New Roman" w:eastAsia="Times New Roman" w:hAnsi="Times New Roman" w:cs="Times New Roman"/>
          <w:sz w:val="24"/>
          <w:szCs w:val="24"/>
        </w:rPr>
        <w:t xml:space="preserve">seejärel </w:t>
      </w:r>
      <w:r w:rsidR="71A5F382" w:rsidRPr="2B2CB921">
        <w:rPr>
          <w:rFonts w:ascii="Times New Roman" w:eastAsia="Times New Roman" w:hAnsi="Times New Roman" w:cs="Times New Roman"/>
          <w:sz w:val="24"/>
          <w:szCs w:val="24"/>
        </w:rPr>
        <w:t xml:space="preserve">peab </w:t>
      </w:r>
      <w:r w:rsidR="1ED16259" w:rsidRPr="2B2CB921">
        <w:rPr>
          <w:rFonts w:ascii="Times New Roman" w:eastAsia="Times New Roman" w:hAnsi="Times New Roman" w:cs="Times New Roman"/>
          <w:sz w:val="24"/>
          <w:szCs w:val="24"/>
        </w:rPr>
        <w:t xml:space="preserve">tööstuse </w:t>
      </w:r>
      <w:r w:rsidR="44662E39" w:rsidRPr="2B2CB921">
        <w:rPr>
          <w:rFonts w:ascii="Times New Roman" w:eastAsia="Times New Roman" w:hAnsi="Times New Roman" w:cs="Times New Roman"/>
          <w:sz w:val="24"/>
          <w:szCs w:val="24"/>
        </w:rPr>
        <w:t xml:space="preserve">KHG heitkogus hakkama </w:t>
      </w:r>
      <w:proofErr w:type="spellStart"/>
      <w:r w:rsidR="4D7DA6D5" w:rsidRPr="2B2CB921">
        <w:rPr>
          <w:rFonts w:ascii="Times New Roman" w:eastAsia="Times New Roman" w:hAnsi="Times New Roman" w:cs="Times New Roman"/>
          <w:sz w:val="24"/>
          <w:szCs w:val="24"/>
        </w:rPr>
        <w:t>järk-järguliselt</w:t>
      </w:r>
      <w:proofErr w:type="spellEnd"/>
      <w:r w:rsidR="4D7DA6D5" w:rsidRPr="2B2CB921">
        <w:rPr>
          <w:rFonts w:ascii="Times New Roman" w:eastAsia="Times New Roman" w:hAnsi="Times New Roman" w:cs="Times New Roman"/>
          <w:sz w:val="24"/>
          <w:szCs w:val="24"/>
        </w:rPr>
        <w:t xml:space="preserve"> </w:t>
      </w:r>
      <w:r w:rsidR="44662E39" w:rsidRPr="2B2CB921">
        <w:rPr>
          <w:rFonts w:ascii="Times New Roman" w:eastAsia="Times New Roman" w:hAnsi="Times New Roman" w:cs="Times New Roman"/>
          <w:sz w:val="24"/>
          <w:szCs w:val="24"/>
        </w:rPr>
        <w:t>vähenema</w:t>
      </w:r>
      <w:r w:rsidR="3BECEF76" w:rsidRPr="2B2CB921">
        <w:rPr>
          <w:rFonts w:ascii="Times New Roman" w:eastAsia="Times New Roman" w:hAnsi="Times New Roman" w:cs="Times New Roman"/>
          <w:sz w:val="24"/>
          <w:szCs w:val="24"/>
        </w:rPr>
        <w:t xml:space="preserve">. </w:t>
      </w:r>
      <w:r w:rsidR="50EB4B6C" w:rsidRPr="2B2CB921">
        <w:rPr>
          <w:rFonts w:ascii="Times New Roman" w:eastAsia="Times New Roman" w:hAnsi="Times New Roman" w:cs="Times New Roman"/>
          <w:sz w:val="24"/>
          <w:szCs w:val="24"/>
        </w:rPr>
        <w:t>Tööstussektori heitkoguse</w:t>
      </w:r>
      <w:r w:rsidR="1CE525EA" w:rsidRPr="2B2CB921">
        <w:rPr>
          <w:rFonts w:ascii="Times New Roman" w:eastAsia="Times New Roman" w:hAnsi="Times New Roman" w:cs="Times New Roman"/>
          <w:sz w:val="24"/>
          <w:szCs w:val="24"/>
        </w:rPr>
        <w:t xml:space="preserve"> kasvu lubamine aastaks 2030 võimaldab soodsamat ärikeskkonda </w:t>
      </w:r>
      <w:r w:rsidR="3B8AB847" w:rsidRPr="2B2CB921">
        <w:rPr>
          <w:rFonts w:ascii="Times New Roman" w:eastAsia="Times New Roman" w:hAnsi="Times New Roman" w:cs="Times New Roman"/>
          <w:sz w:val="24"/>
          <w:szCs w:val="24"/>
        </w:rPr>
        <w:t xml:space="preserve">eelkõige neile </w:t>
      </w:r>
      <w:r w:rsidR="1CE525EA" w:rsidRPr="2B2CB921">
        <w:rPr>
          <w:rFonts w:ascii="Times New Roman" w:eastAsia="Times New Roman" w:hAnsi="Times New Roman" w:cs="Times New Roman"/>
          <w:sz w:val="24"/>
          <w:szCs w:val="24"/>
        </w:rPr>
        <w:t xml:space="preserve">ettevõtetele, </w:t>
      </w:r>
      <w:r w:rsidR="2C061CF8" w:rsidRPr="2B2CB921">
        <w:rPr>
          <w:rFonts w:ascii="Times New Roman" w:eastAsia="Times New Roman" w:hAnsi="Times New Roman" w:cs="Times New Roman"/>
          <w:sz w:val="24"/>
          <w:szCs w:val="24"/>
        </w:rPr>
        <w:t>mis</w:t>
      </w:r>
      <w:r w:rsidR="1CE525EA" w:rsidRPr="2B2CB921">
        <w:rPr>
          <w:rFonts w:ascii="Times New Roman" w:eastAsia="Times New Roman" w:hAnsi="Times New Roman" w:cs="Times New Roman"/>
          <w:sz w:val="24"/>
          <w:szCs w:val="24"/>
        </w:rPr>
        <w:t xml:space="preserve"> tegutsevad keemia</w:t>
      </w:r>
      <w:r w:rsidR="10A1C145" w:rsidRPr="2B2CB921">
        <w:rPr>
          <w:rFonts w:ascii="Times New Roman" w:eastAsia="Times New Roman" w:hAnsi="Times New Roman" w:cs="Times New Roman"/>
          <w:sz w:val="24"/>
          <w:szCs w:val="24"/>
        </w:rPr>
        <w:t>-,</w:t>
      </w:r>
      <w:r w:rsidR="1CE525EA" w:rsidRPr="2B2CB921">
        <w:rPr>
          <w:rFonts w:ascii="Times New Roman" w:eastAsia="Times New Roman" w:hAnsi="Times New Roman" w:cs="Times New Roman"/>
          <w:sz w:val="24"/>
          <w:szCs w:val="24"/>
        </w:rPr>
        <w:t xml:space="preserve"> metalli</w:t>
      </w:r>
      <w:r w:rsidR="06059605" w:rsidRPr="2B2CB921">
        <w:rPr>
          <w:rFonts w:ascii="Times New Roman" w:eastAsia="Times New Roman" w:hAnsi="Times New Roman" w:cs="Times New Roman"/>
          <w:sz w:val="24"/>
          <w:szCs w:val="24"/>
        </w:rPr>
        <w:t>- ja</w:t>
      </w:r>
      <w:r w:rsidR="1CE525EA" w:rsidRPr="2B2CB921">
        <w:rPr>
          <w:rFonts w:ascii="Times New Roman" w:eastAsia="Times New Roman" w:hAnsi="Times New Roman" w:cs="Times New Roman"/>
          <w:sz w:val="24"/>
          <w:szCs w:val="24"/>
        </w:rPr>
        <w:t xml:space="preserve"> </w:t>
      </w:r>
      <w:r w:rsidR="06059605" w:rsidRPr="2B2CB921">
        <w:rPr>
          <w:rFonts w:ascii="Times New Roman" w:eastAsia="Times New Roman" w:hAnsi="Times New Roman" w:cs="Times New Roman"/>
          <w:sz w:val="24"/>
          <w:szCs w:val="24"/>
        </w:rPr>
        <w:t xml:space="preserve">puidutoodete </w:t>
      </w:r>
      <w:r w:rsidR="7184D853" w:rsidRPr="2B2CB921">
        <w:rPr>
          <w:rFonts w:ascii="Times New Roman" w:eastAsia="Times New Roman" w:hAnsi="Times New Roman" w:cs="Times New Roman"/>
          <w:sz w:val="24"/>
          <w:szCs w:val="24"/>
        </w:rPr>
        <w:t>ning elektriseadmete</w:t>
      </w:r>
      <w:r w:rsidR="06059605" w:rsidRPr="2B2CB921">
        <w:rPr>
          <w:rFonts w:ascii="Times New Roman" w:eastAsia="Times New Roman" w:hAnsi="Times New Roman" w:cs="Times New Roman"/>
          <w:sz w:val="24"/>
          <w:szCs w:val="24"/>
        </w:rPr>
        <w:t xml:space="preserve"> tootmisega</w:t>
      </w:r>
      <w:r w:rsidR="1CE525EA" w:rsidRPr="2B2CB921">
        <w:rPr>
          <w:rFonts w:ascii="Times New Roman" w:eastAsia="Times New Roman" w:hAnsi="Times New Roman" w:cs="Times New Roman"/>
          <w:sz w:val="24"/>
          <w:szCs w:val="24"/>
        </w:rPr>
        <w:t xml:space="preserve">, </w:t>
      </w:r>
      <w:r w:rsidR="559132A2" w:rsidRPr="2B2CB921">
        <w:rPr>
          <w:rFonts w:ascii="Times New Roman" w:eastAsia="Times New Roman" w:hAnsi="Times New Roman" w:cs="Times New Roman"/>
          <w:sz w:val="24"/>
          <w:szCs w:val="24"/>
        </w:rPr>
        <w:t>mis on praegu</w:t>
      </w:r>
      <w:r w:rsidR="1CE525EA" w:rsidRPr="2B2CB921">
        <w:rPr>
          <w:rFonts w:ascii="Times New Roman" w:eastAsia="Times New Roman" w:hAnsi="Times New Roman" w:cs="Times New Roman"/>
          <w:sz w:val="24"/>
          <w:szCs w:val="24"/>
        </w:rPr>
        <w:t xml:space="preserve"> Eesti kõige suuremad </w:t>
      </w:r>
      <w:r w:rsidR="73484D7E" w:rsidRPr="2B2CB921">
        <w:rPr>
          <w:rFonts w:ascii="Times New Roman" w:eastAsia="Times New Roman" w:hAnsi="Times New Roman" w:cs="Times New Roman"/>
          <w:sz w:val="24"/>
          <w:szCs w:val="24"/>
        </w:rPr>
        <w:t>CO</w:t>
      </w:r>
      <w:r w:rsidR="73484D7E" w:rsidRPr="2B2CB921">
        <w:rPr>
          <w:rFonts w:ascii="Times New Roman" w:eastAsia="Times New Roman" w:hAnsi="Times New Roman" w:cs="Times New Roman"/>
          <w:sz w:val="24"/>
          <w:szCs w:val="24"/>
          <w:vertAlign w:val="subscript"/>
        </w:rPr>
        <w:t>2</w:t>
      </w:r>
      <w:r w:rsidR="3C34052D" w:rsidRPr="2B2CB921">
        <w:rPr>
          <w:rFonts w:ascii="Times New Roman" w:eastAsia="Times New Roman" w:hAnsi="Times New Roman" w:cs="Times New Roman"/>
          <w:sz w:val="24"/>
          <w:szCs w:val="24"/>
          <w:vertAlign w:val="subscript"/>
        </w:rPr>
        <w:t xml:space="preserve"> </w:t>
      </w:r>
      <w:r w:rsidR="73484D7E" w:rsidRPr="2B2CB921">
        <w:rPr>
          <w:rFonts w:ascii="Times New Roman" w:eastAsia="Times New Roman" w:hAnsi="Times New Roman" w:cs="Times New Roman"/>
          <w:sz w:val="24"/>
          <w:szCs w:val="24"/>
        </w:rPr>
        <w:t xml:space="preserve">heite </w:t>
      </w:r>
      <w:r w:rsidR="1CE525EA" w:rsidRPr="2B2CB921">
        <w:rPr>
          <w:rFonts w:ascii="Times New Roman" w:eastAsia="Times New Roman" w:hAnsi="Times New Roman" w:cs="Times New Roman"/>
          <w:sz w:val="24"/>
          <w:szCs w:val="24"/>
        </w:rPr>
        <w:t>tekitajad</w:t>
      </w:r>
      <w:r w:rsidR="491EAE47" w:rsidRPr="2B2CB921">
        <w:rPr>
          <w:rFonts w:ascii="Times New Roman" w:eastAsia="Times New Roman" w:hAnsi="Times New Roman" w:cs="Times New Roman"/>
          <w:sz w:val="24"/>
          <w:szCs w:val="24"/>
        </w:rPr>
        <w:t xml:space="preserve"> töötleva tööstuse sektoris</w:t>
      </w:r>
      <w:r w:rsidR="1CE525EA" w:rsidRPr="2B2CB921">
        <w:rPr>
          <w:rFonts w:ascii="Times New Roman" w:eastAsia="Times New Roman" w:hAnsi="Times New Roman" w:cs="Times New Roman"/>
          <w:sz w:val="24"/>
          <w:szCs w:val="24"/>
        </w:rPr>
        <w:t>.</w:t>
      </w:r>
      <w:r w:rsidR="7FD405DB" w:rsidRPr="2B2CB921">
        <w:rPr>
          <w:rFonts w:ascii="Times New Roman" w:eastAsia="Times New Roman" w:hAnsi="Times New Roman" w:cs="Times New Roman"/>
          <w:sz w:val="24"/>
          <w:szCs w:val="24"/>
        </w:rPr>
        <w:t xml:space="preserve"> </w:t>
      </w:r>
      <w:r w:rsidR="0A341A8C" w:rsidRPr="2B2CB921">
        <w:rPr>
          <w:rFonts w:ascii="Times New Roman" w:eastAsia="Times New Roman" w:hAnsi="Times New Roman" w:cs="Times New Roman"/>
          <w:sz w:val="24"/>
          <w:szCs w:val="24"/>
        </w:rPr>
        <w:t>Välisinvesteeringute keskuse prognoosi järgi on lisanduvate ettevõtete koguinvesteering 5,8 m</w:t>
      </w:r>
      <w:r w:rsidR="3C34052D" w:rsidRPr="2B2CB921">
        <w:rPr>
          <w:rFonts w:ascii="Times New Roman" w:eastAsia="Times New Roman" w:hAnsi="Times New Roman" w:cs="Times New Roman"/>
          <w:sz w:val="24"/>
          <w:szCs w:val="24"/>
        </w:rPr>
        <w:t>ld</w:t>
      </w:r>
      <w:r w:rsidR="0A341A8C" w:rsidRPr="2B2CB921">
        <w:rPr>
          <w:rFonts w:ascii="Times New Roman" w:eastAsia="Times New Roman" w:hAnsi="Times New Roman" w:cs="Times New Roman"/>
          <w:sz w:val="24"/>
          <w:szCs w:val="24"/>
        </w:rPr>
        <w:t xml:space="preserve"> eurot, millest ehitus</w:t>
      </w:r>
      <w:r w:rsidR="0403933D" w:rsidRPr="2B2CB921">
        <w:rPr>
          <w:rFonts w:ascii="Times New Roman" w:eastAsia="Times New Roman" w:hAnsi="Times New Roman" w:cs="Times New Roman"/>
          <w:sz w:val="24"/>
          <w:szCs w:val="24"/>
        </w:rPr>
        <w:t>e</w:t>
      </w:r>
      <w:r w:rsidR="0A341A8C" w:rsidRPr="2B2CB921">
        <w:rPr>
          <w:rFonts w:ascii="Times New Roman" w:eastAsia="Times New Roman" w:hAnsi="Times New Roman" w:cs="Times New Roman"/>
          <w:sz w:val="24"/>
          <w:szCs w:val="24"/>
        </w:rPr>
        <w:t xml:space="preserve"> ja käitamisega seonduv maksutulu on umbes 30% ehk 1,74 m</w:t>
      </w:r>
      <w:r w:rsidR="3C34052D" w:rsidRPr="2B2CB921">
        <w:rPr>
          <w:rFonts w:ascii="Times New Roman" w:eastAsia="Times New Roman" w:hAnsi="Times New Roman" w:cs="Times New Roman"/>
          <w:sz w:val="24"/>
          <w:szCs w:val="24"/>
        </w:rPr>
        <w:t>ld</w:t>
      </w:r>
      <w:r w:rsidR="0A341A8C" w:rsidRPr="2B2CB921">
        <w:rPr>
          <w:rFonts w:ascii="Times New Roman" w:eastAsia="Times New Roman" w:hAnsi="Times New Roman" w:cs="Times New Roman"/>
          <w:sz w:val="24"/>
          <w:szCs w:val="24"/>
        </w:rPr>
        <w:t xml:space="preserve"> eurot. On ebatõenäoline, et kõik nendest projektidest realiseeruvad, aga </w:t>
      </w:r>
      <w:r w:rsidR="6FAE1A22" w:rsidRPr="2B2CB921">
        <w:rPr>
          <w:rFonts w:ascii="Times New Roman" w:eastAsia="Times New Roman" w:hAnsi="Times New Roman" w:cs="Times New Roman"/>
          <w:sz w:val="24"/>
          <w:szCs w:val="24"/>
        </w:rPr>
        <w:t xml:space="preserve">prognoos </w:t>
      </w:r>
      <w:r w:rsidR="0A341A8C" w:rsidRPr="2B2CB921">
        <w:rPr>
          <w:rFonts w:ascii="Times New Roman" w:eastAsia="Times New Roman" w:hAnsi="Times New Roman" w:cs="Times New Roman"/>
          <w:sz w:val="24"/>
          <w:szCs w:val="24"/>
        </w:rPr>
        <w:t>annab</w:t>
      </w:r>
      <w:r w:rsidR="6B77D6BF" w:rsidRPr="2B2CB921">
        <w:rPr>
          <w:rFonts w:ascii="Times New Roman" w:eastAsia="Times New Roman" w:hAnsi="Times New Roman" w:cs="Times New Roman"/>
          <w:sz w:val="24"/>
          <w:szCs w:val="24"/>
        </w:rPr>
        <w:t xml:space="preserve"> </w:t>
      </w:r>
      <w:r w:rsidR="0A341A8C" w:rsidRPr="2B2CB921">
        <w:rPr>
          <w:rFonts w:ascii="Times New Roman" w:eastAsia="Times New Roman" w:hAnsi="Times New Roman" w:cs="Times New Roman"/>
          <w:sz w:val="24"/>
          <w:szCs w:val="24"/>
        </w:rPr>
        <w:t>hinnangu, mis o</w:t>
      </w:r>
      <w:r w:rsidR="18F73366" w:rsidRPr="2B2CB921">
        <w:rPr>
          <w:rFonts w:ascii="Times New Roman" w:eastAsia="Times New Roman" w:hAnsi="Times New Roman" w:cs="Times New Roman"/>
          <w:sz w:val="24"/>
          <w:szCs w:val="24"/>
        </w:rPr>
        <w:t>leks</w:t>
      </w:r>
      <w:r w:rsidR="0A341A8C" w:rsidRPr="2B2CB921">
        <w:rPr>
          <w:rFonts w:ascii="Times New Roman" w:eastAsia="Times New Roman" w:hAnsi="Times New Roman" w:cs="Times New Roman"/>
          <w:sz w:val="24"/>
          <w:szCs w:val="24"/>
        </w:rPr>
        <w:t xml:space="preserve"> selliste projektide </w:t>
      </w:r>
      <w:r w:rsidR="6F600EB0" w:rsidRPr="2B2CB921">
        <w:rPr>
          <w:rFonts w:ascii="Times New Roman" w:eastAsia="Times New Roman" w:hAnsi="Times New Roman" w:cs="Times New Roman"/>
          <w:sz w:val="24"/>
          <w:szCs w:val="24"/>
        </w:rPr>
        <w:t>võimalik kogu</w:t>
      </w:r>
      <w:r w:rsidR="0A341A8C" w:rsidRPr="2B2CB921">
        <w:rPr>
          <w:rFonts w:ascii="Times New Roman" w:eastAsia="Times New Roman" w:hAnsi="Times New Roman" w:cs="Times New Roman"/>
          <w:sz w:val="24"/>
          <w:szCs w:val="24"/>
        </w:rPr>
        <w:t>mõju.</w:t>
      </w:r>
    </w:p>
    <w:p w14:paraId="36C70C18" w14:textId="77777777" w:rsidR="008C6F3E" w:rsidRDefault="008C6F3E" w:rsidP="00E57547">
      <w:pPr>
        <w:pStyle w:val="paragraph"/>
        <w:spacing w:before="0" w:beforeAutospacing="0" w:after="0" w:afterAutospacing="0"/>
        <w:jc w:val="both"/>
      </w:pPr>
    </w:p>
    <w:p w14:paraId="129B9EE4" w14:textId="27B2B8DB" w:rsidR="086152C5" w:rsidRDefault="086152C5" w:rsidP="00E57547">
      <w:pPr>
        <w:pStyle w:val="paragraph"/>
        <w:spacing w:before="0" w:beforeAutospacing="0" w:after="0" w:afterAutospacing="0"/>
        <w:jc w:val="both"/>
        <w:rPr>
          <w:rStyle w:val="normaltextrun"/>
        </w:rPr>
      </w:pPr>
      <w:r w:rsidRPr="0D104F5D">
        <w:t>T</w:t>
      </w:r>
      <w:r w:rsidR="466A6308" w:rsidRPr="0D104F5D">
        <w:t>ööstusettevõtete</w:t>
      </w:r>
      <w:r w:rsidR="527927BD" w:rsidRPr="0D104F5D">
        <w:t>s tekkiv CO</w:t>
      </w:r>
      <w:r w:rsidR="527927BD" w:rsidRPr="00CA29C5">
        <w:rPr>
          <w:vertAlign w:val="subscript"/>
        </w:rPr>
        <w:t>2</w:t>
      </w:r>
      <w:r w:rsidR="00E57547">
        <w:t xml:space="preserve"> </w:t>
      </w:r>
      <w:r w:rsidR="527927BD" w:rsidRPr="0D104F5D">
        <w:t xml:space="preserve">heide </w:t>
      </w:r>
      <w:r w:rsidR="173997B5" w:rsidRPr="0D104F5D">
        <w:t>on</w:t>
      </w:r>
      <w:r w:rsidR="4E250854" w:rsidRPr="001852A0">
        <w:t xml:space="preserve"> tulevikus ka </w:t>
      </w:r>
      <w:r w:rsidR="63213F77" w:rsidRPr="0D104F5D">
        <w:t xml:space="preserve">täiendav </w:t>
      </w:r>
      <w:r w:rsidR="4E250854" w:rsidRPr="001852A0">
        <w:t xml:space="preserve">ärivõimalus </w:t>
      </w:r>
      <w:r w:rsidR="309D5A2C" w:rsidRPr="0D104F5D">
        <w:t>CO</w:t>
      </w:r>
      <w:r w:rsidR="309D5A2C" w:rsidRPr="00CA29C5">
        <w:rPr>
          <w:vertAlign w:val="subscript"/>
        </w:rPr>
        <w:t>2</w:t>
      </w:r>
      <w:r w:rsidR="309D5A2C" w:rsidRPr="0D104F5D">
        <w:t xml:space="preserve"> </w:t>
      </w:r>
      <w:r w:rsidR="523794E3" w:rsidRPr="6B9DCA61">
        <w:t>püüd</w:t>
      </w:r>
      <w:r w:rsidR="4E250854" w:rsidRPr="001852A0">
        <w:t>mise</w:t>
      </w:r>
      <w:r w:rsidR="4E250854" w:rsidRPr="4D55A947">
        <w:t xml:space="preserve"> </w:t>
      </w:r>
      <w:r w:rsidR="63E564C6" w:rsidRPr="4D55A947">
        <w:t xml:space="preserve">ja </w:t>
      </w:r>
      <w:r w:rsidR="63E564C6" w:rsidRPr="64764310">
        <w:t>kasutamise</w:t>
      </w:r>
      <w:r w:rsidR="00E57547">
        <w:t>na</w:t>
      </w:r>
      <w:r w:rsidR="4E250854" w:rsidRPr="001852A0">
        <w:t>.</w:t>
      </w:r>
      <w:r w:rsidR="27B53963" w:rsidRPr="0D104F5D">
        <w:t xml:space="preserve"> </w:t>
      </w:r>
      <w:r w:rsidR="2AD808E1" w:rsidRPr="31AFBDB9">
        <w:t>Euroopa Komisjoni t</w:t>
      </w:r>
      <w:r w:rsidR="27B53963" w:rsidRPr="31AFBDB9">
        <w:rPr>
          <w:rStyle w:val="normaltextrun"/>
        </w:rPr>
        <w:t>eatis</w:t>
      </w:r>
      <w:r w:rsidR="27B53963" w:rsidRPr="0D104F5D">
        <w:rPr>
          <w:rStyle w:val="normaltextrun"/>
        </w:rPr>
        <w:t xml:space="preserve"> 2040</w:t>
      </w:r>
      <w:r w:rsidR="7AFA14C7" w:rsidRPr="1D610E46">
        <w:rPr>
          <w:rStyle w:val="normaltextrun"/>
        </w:rPr>
        <w:t xml:space="preserve">. </w:t>
      </w:r>
      <w:r w:rsidR="7AFA14C7" w:rsidRPr="04E6B846">
        <w:rPr>
          <w:rStyle w:val="normaltextrun"/>
        </w:rPr>
        <w:t>aasta kliima</w:t>
      </w:r>
      <w:r w:rsidR="27B53963" w:rsidRPr="04E6B846">
        <w:rPr>
          <w:rStyle w:val="normaltextrun"/>
        </w:rPr>
        <w:t>eesmärgi</w:t>
      </w:r>
      <w:r w:rsidR="27B53963" w:rsidRPr="0D104F5D">
        <w:rPr>
          <w:rStyle w:val="normaltextrun"/>
        </w:rPr>
        <w:t xml:space="preserve"> kohta ja sellega koos esitatud süsinikuhaldamise teatis </w:t>
      </w:r>
      <w:r w:rsidR="3B8596BA" w:rsidRPr="32510D8C">
        <w:rPr>
          <w:rStyle w:val="normaltextrun"/>
        </w:rPr>
        <w:t>prognoosi</w:t>
      </w:r>
      <w:r w:rsidR="27B53963" w:rsidRPr="32510D8C">
        <w:rPr>
          <w:rStyle w:val="normaltextrun"/>
        </w:rPr>
        <w:t>vad</w:t>
      </w:r>
      <w:r w:rsidR="27B53963" w:rsidRPr="6BEB4AF0">
        <w:rPr>
          <w:rStyle w:val="normaltextrun"/>
        </w:rPr>
        <w:t xml:space="preserve">, </w:t>
      </w:r>
      <w:r w:rsidR="71CF0CB6" w:rsidRPr="6BEB4AF0">
        <w:rPr>
          <w:rStyle w:val="normaltextrun"/>
        </w:rPr>
        <w:t>et</w:t>
      </w:r>
      <w:r w:rsidR="27B53963" w:rsidRPr="6BEB4AF0">
        <w:rPr>
          <w:rStyle w:val="normaltextrun"/>
        </w:rPr>
        <w:t xml:space="preserve"> 2040</w:t>
      </w:r>
      <w:r w:rsidR="1C5E1A1F" w:rsidRPr="6BEB4AF0">
        <w:rPr>
          <w:rStyle w:val="normaltextrun"/>
        </w:rPr>
        <w:t>.</w:t>
      </w:r>
      <w:r w:rsidR="27B53963" w:rsidRPr="0D104F5D">
        <w:rPr>
          <w:rStyle w:val="normaltextrun"/>
        </w:rPr>
        <w:t xml:space="preserve"> aastaks on võimalik Euroopa Liidus vähemalt 250 m</w:t>
      </w:r>
      <w:r w:rsidR="00E57547">
        <w:rPr>
          <w:rStyle w:val="normaltextrun"/>
        </w:rPr>
        <w:t>ln</w:t>
      </w:r>
      <w:r w:rsidR="27B53963" w:rsidRPr="0D104F5D">
        <w:rPr>
          <w:rStyle w:val="normaltextrun"/>
        </w:rPr>
        <w:t xml:space="preserve"> t CO</w:t>
      </w:r>
      <w:r w:rsidR="27B53963" w:rsidRPr="0D104F5D">
        <w:rPr>
          <w:rStyle w:val="normaltextrun"/>
          <w:vertAlign w:val="subscript"/>
        </w:rPr>
        <w:t>2</w:t>
      </w:r>
      <w:r w:rsidR="27B53963" w:rsidRPr="0D104F5D">
        <w:rPr>
          <w:rStyle w:val="normaltextrun"/>
        </w:rPr>
        <w:t xml:space="preserve"> aastas kinni püüda. </w:t>
      </w:r>
      <w:r w:rsidR="6761FC77" w:rsidRPr="0567BC7F">
        <w:t>Tööstus</w:t>
      </w:r>
      <w:r w:rsidR="27B53963" w:rsidRPr="0567BC7F">
        <w:rPr>
          <w:rStyle w:val="normaltextrun"/>
        </w:rPr>
        <w:t>sektorites</w:t>
      </w:r>
      <w:r w:rsidR="27B53963" w:rsidRPr="0D104F5D">
        <w:rPr>
          <w:rStyle w:val="normaltextrun"/>
        </w:rPr>
        <w:t xml:space="preserve">, kus heitkoguste </w:t>
      </w:r>
      <w:r w:rsidR="713EC5E4" w:rsidRPr="0C9BCA3B">
        <w:rPr>
          <w:rStyle w:val="normaltextrun"/>
        </w:rPr>
        <w:t xml:space="preserve">tekkimise </w:t>
      </w:r>
      <w:r w:rsidR="713EC5E4" w:rsidRPr="7430D83F">
        <w:rPr>
          <w:rStyle w:val="normaltextrun"/>
        </w:rPr>
        <w:lastRenderedPageBreak/>
        <w:t>vältimine</w:t>
      </w:r>
      <w:r w:rsidR="27B53963" w:rsidRPr="0D104F5D">
        <w:rPr>
          <w:rStyle w:val="normaltextrun"/>
        </w:rPr>
        <w:t xml:space="preserve"> on keeruline (</w:t>
      </w:r>
      <w:proofErr w:type="spellStart"/>
      <w:r w:rsidR="27B53963" w:rsidRPr="0D104F5D">
        <w:rPr>
          <w:rStyle w:val="normaltextrun"/>
          <w:i/>
          <w:iCs/>
        </w:rPr>
        <w:t>hard-to-abate</w:t>
      </w:r>
      <w:proofErr w:type="spellEnd"/>
      <w:r w:rsidR="27B53963" w:rsidRPr="0D104F5D">
        <w:rPr>
          <w:rStyle w:val="normaltextrun"/>
          <w:i/>
          <w:iCs/>
        </w:rPr>
        <w:t xml:space="preserve"> </w:t>
      </w:r>
      <w:proofErr w:type="spellStart"/>
      <w:r w:rsidR="27B53963" w:rsidRPr="0D104F5D">
        <w:rPr>
          <w:rStyle w:val="normaltextrun"/>
          <w:i/>
          <w:iCs/>
        </w:rPr>
        <w:t>sectors</w:t>
      </w:r>
      <w:proofErr w:type="spellEnd"/>
      <w:r w:rsidR="27B53963" w:rsidRPr="018C1B59">
        <w:rPr>
          <w:rStyle w:val="normaltextrun"/>
        </w:rPr>
        <w:t>)</w:t>
      </w:r>
      <w:r w:rsidR="4C781B82" w:rsidRPr="018C1B59">
        <w:rPr>
          <w:rStyle w:val="normaltextrun"/>
        </w:rPr>
        <w:t>, nähakse</w:t>
      </w:r>
      <w:r w:rsidR="27B53963" w:rsidRPr="0D104F5D">
        <w:rPr>
          <w:rStyle w:val="normaltextrun"/>
        </w:rPr>
        <w:t xml:space="preserve"> lahendusena </w:t>
      </w:r>
      <w:r w:rsidR="1A38F358" w:rsidRPr="7CEB4DA0">
        <w:t>just</w:t>
      </w:r>
      <w:r w:rsidR="27B53963" w:rsidRPr="7CEB4DA0">
        <w:rPr>
          <w:rStyle w:val="normaltextrun"/>
        </w:rPr>
        <w:t xml:space="preserve"> tehnoloogilist CO</w:t>
      </w:r>
      <w:r w:rsidR="27B53963" w:rsidRPr="7CEB4DA0">
        <w:rPr>
          <w:rStyle w:val="normaltextrun"/>
          <w:vertAlign w:val="subscript"/>
        </w:rPr>
        <w:t>2</w:t>
      </w:r>
      <w:r w:rsidR="27B53963" w:rsidRPr="7CEB4DA0">
        <w:rPr>
          <w:rStyle w:val="normaltextrun"/>
        </w:rPr>
        <w:t xml:space="preserve"> püüdmist.</w:t>
      </w:r>
      <w:r w:rsidR="27B53963" w:rsidRPr="0D104F5D">
        <w:rPr>
          <w:rStyle w:val="normaltextrun"/>
        </w:rPr>
        <w:t xml:space="preserve"> </w:t>
      </w:r>
      <w:r w:rsidR="00E57547">
        <w:rPr>
          <w:rStyle w:val="normaltextrun"/>
        </w:rPr>
        <w:t>Praegu</w:t>
      </w:r>
      <w:r w:rsidR="27B53963" w:rsidRPr="2D32C50A">
        <w:rPr>
          <w:rStyle w:val="normaltextrun"/>
        </w:rPr>
        <w:t xml:space="preserve"> on </w:t>
      </w:r>
      <w:r w:rsidR="7100BF61" w:rsidRPr="20E5A3E7">
        <w:t>nende lahenduste</w:t>
      </w:r>
      <w:r w:rsidR="27B53963" w:rsidRPr="0D104F5D">
        <w:rPr>
          <w:rStyle w:val="normaltextrun"/>
        </w:rPr>
        <w:t xml:space="preserve"> </w:t>
      </w:r>
      <w:r w:rsidR="27B53963" w:rsidRPr="7717A16F">
        <w:rPr>
          <w:rStyle w:val="normaltextrun"/>
        </w:rPr>
        <w:t>tehnoloogili</w:t>
      </w:r>
      <w:r w:rsidR="5A8D5F33" w:rsidRPr="7717A16F">
        <w:rPr>
          <w:rStyle w:val="normaltextrun"/>
        </w:rPr>
        <w:t>n</w:t>
      </w:r>
      <w:r w:rsidR="27B53963" w:rsidRPr="7717A16F">
        <w:rPr>
          <w:rStyle w:val="normaltextrun"/>
        </w:rPr>
        <w:t>e valmisolek</w:t>
      </w:r>
      <w:r w:rsidR="78BDDF53" w:rsidRPr="7717A16F">
        <w:rPr>
          <w:rStyle w:val="normaltextrun"/>
        </w:rPr>
        <w:t xml:space="preserve"> </w:t>
      </w:r>
      <w:r w:rsidR="6D14C3F0" w:rsidRPr="2D0355CB">
        <w:rPr>
          <w:rStyle w:val="normaltextrun"/>
        </w:rPr>
        <w:t xml:space="preserve">siiski veel </w:t>
      </w:r>
      <w:r w:rsidR="00E57547">
        <w:rPr>
          <w:rStyle w:val="normaltextrun"/>
        </w:rPr>
        <w:t>väike</w:t>
      </w:r>
      <w:r w:rsidR="27B53963" w:rsidRPr="0D104F5D">
        <w:rPr>
          <w:rStyle w:val="normaltextrun"/>
        </w:rPr>
        <w:t xml:space="preserve"> ehk teisisõnu neid pole </w:t>
      </w:r>
      <w:proofErr w:type="spellStart"/>
      <w:r w:rsidR="27B53963" w:rsidRPr="0D104F5D">
        <w:rPr>
          <w:rStyle w:val="normaltextrun"/>
        </w:rPr>
        <w:t>skaleeritud</w:t>
      </w:r>
      <w:proofErr w:type="spellEnd"/>
      <w:r w:rsidR="27B53963" w:rsidRPr="0D104F5D">
        <w:rPr>
          <w:rStyle w:val="normaltextrun"/>
        </w:rPr>
        <w:t xml:space="preserve"> ja </w:t>
      </w:r>
      <w:r w:rsidR="6F40DB23" w:rsidRPr="02789F1D">
        <w:rPr>
          <w:rStyle w:val="normaltextrun"/>
        </w:rPr>
        <w:t>võetud</w:t>
      </w:r>
      <w:r w:rsidR="27B53963" w:rsidRPr="02789F1D">
        <w:rPr>
          <w:rStyle w:val="normaltextrun"/>
        </w:rPr>
        <w:t xml:space="preserve"> </w:t>
      </w:r>
      <w:r w:rsidR="27B53963" w:rsidRPr="7336F91D">
        <w:rPr>
          <w:rStyle w:val="normaltextrun"/>
        </w:rPr>
        <w:t>kommertsliku</w:t>
      </w:r>
      <w:r w:rsidR="6AD14AC8" w:rsidRPr="7336F91D">
        <w:rPr>
          <w:rStyle w:val="normaltextrun"/>
        </w:rPr>
        <w:t>lt</w:t>
      </w:r>
      <w:r w:rsidR="27B53963" w:rsidRPr="7336F91D">
        <w:rPr>
          <w:rStyle w:val="normaltextrun"/>
        </w:rPr>
        <w:t xml:space="preserve"> </w:t>
      </w:r>
      <w:r w:rsidR="27B53963" w:rsidRPr="19EC7096">
        <w:rPr>
          <w:rStyle w:val="normaltextrun"/>
        </w:rPr>
        <w:t>kasutuse</w:t>
      </w:r>
      <w:r w:rsidR="341BA1D7" w:rsidRPr="19EC7096">
        <w:rPr>
          <w:rStyle w:val="normaltextrun"/>
        </w:rPr>
        <w:t>le</w:t>
      </w:r>
      <w:r w:rsidR="27B53963" w:rsidRPr="19EC7096">
        <w:rPr>
          <w:rStyle w:val="normaltextrun"/>
        </w:rPr>
        <w:t>.</w:t>
      </w:r>
      <w:r w:rsidR="27B53963" w:rsidRPr="0D104F5D">
        <w:rPr>
          <w:rStyle w:val="normaltextrun"/>
        </w:rPr>
        <w:t xml:space="preserve"> Samuti puudub teadmine nende </w:t>
      </w:r>
      <w:r w:rsidR="48F3C91C" w:rsidRPr="5E09F6E4">
        <w:rPr>
          <w:rStyle w:val="normaltextrun"/>
        </w:rPr>
        <w:t xml:space="preserve">tehnoloogiate </w:t>
      </w:r>
      <w:r w:rsidR="27B53963" w:rsidRPr="0D104F5D">
        <w:rPr>
          <w:rStyle w:val="normaltextrun"/>
        </w:rPr>
        <w:t xml:space="preserve">töökindlusest ning </w:t>
      </w:r>
      <w:r w:rsidR="0568EB6F" w:rsidRPr="5ED2665C">
        <w:rPr>
          <w:rStyle w:val="normaltextrun"/>
        </w:rPr>
        <w:t xml:space="preserve">kõigist </w:t>
      </w:r>
      <w:r w:rsidR="27B53963" w:rsidRPr="0D104F5D">
        <w:rPr>
          <w:rStyle w:val="normaltextrun"/>
        </w:rPr>
        <w:t>kaasnevatest kuludest. CO</w:t>
      </w:r>
      <w:r w:rsidR="27B53963" w:rsidRPr="0D104F5D">
        <w:rPr>
          <w:rStyle w:val="normaltextrun"/>
          <w:vertAlign w:val="subscript"/>
        </w:rPr>
        <w:t>2</w:t>
      </w:r>
      <w:r w:rsidR="27B53963" w:rsidRPr="0D104F5D">
        <w:rPr>
          <w:rStyle w:val="normaltextrun"/>
        </w:rPr>
        <w:t xml:space="preserve"> püüdmise tehnoloogiad vajavad suures koguses energiat, mistõttu enne taastuvenergia laialdast ja konkurentsivõimelise hinnaga kättesaadavust ei ole selliste tehnoloogiate kasutusele võtmine mõistlik.</w:t>
      </w:r>
    </w:p>
    <w:p w14:paraId="36D2D06E" w14:textId="5C6523C8" w:rsidR="46E56CD2" w:rsidRDefault="46E56CD2" w:rsidP="00E57547">
      <w:pPr>
        <w:pStyle w:val="paragraph"/>
        <w:spacing w:before="0" w:beforeAutospacing="0" w:after="0" w:afterAutospacing="0"/>
        <w:jc w:val="both"/>
        <w:rPr>
          <w:rStyle w:val="normaltextrun"/>
        </w:rPr>
      </w:pPr>
    </w:p>
    <w:p w14:paraId="01D5F6D3" w14:textId="68BF1172" w:rsidR="31245756" w:rsidRPr="00E93743" w:rsidRDefault="31245756" w:rsidP="00CA29C5">
      <w:pPr>
        <w:spacing w:after="0" w:line="240" w:lineRule="auto"/>
        <w:jc w:val="both"/>
        <w:rPr>
          <w:rStyle w:val="eop"/>
          <w:rFonts w:ascii="Times New Roman" w:hAnsi="Times New Roman" w:cs="Times New Roman"/>
          <w:b/>
          <w:kern w:val="0"/>
          <w:sz w:val="24"/>
          <w:szCs w:val="24"/>
          <w:lang w:eastAsia="et-EE"/>
          <w14:ligatures w14:val="none"/>
        </w:rPr>
      </w:pPr>
      <w:r w:rsidRPr="00E93743">
        <w:rPr>
          <w:rStyle w:val="eop"/>
          <w:rFonts w:ascii="Times New Roman" w:hAnsi="Times New Roman" w:cs="Times New Roman"/>
          <w:b/>
          <w:sz w:val="24"/>
          <w:szCs w:val="24"/>
        </w:rPr>
        <w:t>Mõju</w:t>
      </w:r>
      <w:r w:rsidR="006A738A">
        <w:rPr>
          <w:rStyle w:val="eop"/>
          <w:rFonts w:ascii="Times New Roman" w:hAnsi="Times New Roman" w:cs="Times New Roman"/>
          <w:b/>
          <w:sz w:val="24"/>
          <w:szCs w:val="24"/>
        </w:rPr>
        <w:t xml:space="preserve"> </w:t>
      </w:r>
      <w:r w:rsidRPr="00E93743">
        <w:rPr>
          <w:rStyle w:val="eop"/>
          <w:rFonts w:ascii="Times New Roman" w:hAnsi="Times New Roman" w:cs="Times New Roman"/>
          <w:b/>
          <w:sz w:val="24"/>
          <w:szCs w:val="24"/>
        </w:rPr>
        <w:t>ühiskonnale</w:t>
      </w:r>
    </w:p>
    <w:p w14:paraId="7FE85929" w14:textId="77777777" w:rsidR="00A32EA1" w:rsidRDefault="00A32EA1" w:rsidP="00E57547">
      <w:pPr>
        <w:pStyle w:val="Vahedeta"/>
        <w:jc w:val="both"/>
        <w:rPr>
          <w:rFonts w:ascii="Times New Roman" w:eastAsia="Times New Roman" w:hAnsi="Times New Roman" w:cs="Times New Roman"/>
          <w:color w:val="000000" w:themeColor="text1"/>
          <w:sz w:val="24"/>
          <w:szCs w:val="24"/>
          <w:u w:val="single"/>
        </w:rPr>
      </w:pPr>
    </w:p>
    <w:p w14:paraId="4B22619F" w14:textId="673691E7" w:rsidR="31245756" w:rsidRPr="00A32EA1" w:rsidRDefault="31245756" w:rsidP="00E57547">
      <w:pPr>
        <w:pStyle w:val="Vahedeta"/>
        <w:jc w:val="both"/>
        <w:rPr>
          <w:rFonts w:ascii="Times New Roman" w:eastAsia="Times New Roman" w:hAnsi="Times New Roman" w:cs="Times New Roman"/>
          <w:b/>
          <w:bCs/>
          <w:i/>
          <w:iCs/>
          <w:color w:val="000000" w:themeColor="text1"/>
          <w:sz w:val="24"/>
          <w:szCs w:val="24"/>
        </w:rPr>
      </w:pPr>
      <w:r w:rsidRPr="00A32EA1">
        <w:rPr>
          <w:rFonts w:ascii="Times New Roman" w:eastAsia="Times New Roman" w:hAnsi="Times New Roman" w:cs="Times New Roman"/>
          <w:b/>
          <w:bCs/>
          <w:i/>
          <w:iCs/>
          <w:color w:val="000000" w:themeColor="text1"/>
          <w:sz w:val="24"/>
          <w:szCs w:val="24"/>
        </w:rPr>
        <w:t>Mõju tööhõivele</w:t>
      </w:r>
    </w:p>
    <w:p w14:paraId="08419B48" w14:textId="1E7FB76A" w:rsidR="0065095E" w:rsidRPr="00E93743" w:rsidRDefault="3AA88C40" w:rsidP="00CA29C5">
      <w:pPr>
        <w:spacing w:after="0" w:line="240" w:lineRule="auto"/>
        <w:jc w:val="both"/>
        <w:rPr>
          <w:rFonts w:ascii="Times New Roman" w:eastAsia="Calibri" w:hAnsi="Times New Roman" w:cs="Times New Roman"/>
          <w:sz w:val="24"/>
          <w:szCs w:val="24"/>
        </w:rPr>
      </w:pPr>
      <w:r w:rsidRPr="2B2CB921">
        <w:rPr>
          <w:rFonts w:ascii="Times New Roman" w:hAnsi="Times New Roman" w:cs="Times New Roman"/>
          <w:sz w:val="24"/>
          <w:szCs w:val="24"/>
        </w:rPr>
        <w:t>Välisinvesteeringute keskuse</w:t>
      </w:r>
      <w:r w:rsidR="5B798ADF" w:rsidRPr="2B2CB921">
        <w:rPr>
          <w:rFonts w:ascii="Times New Roman" w:hAnsi="Times New Roman" w:cs="Times New Roman"/>
          <w:sz w:val="24"/>
          <w:szCs w:val="24"/>
        </w:rPr>
        <w:t xml:space="preserve"> </w:t>
      </w:r>
      <w:r w:rsidR="6761F118" w:rsidRPr="2B2CB921">
        <w:rPr>
          <w:rFonts w:ascii="Times New Roman" w:hAnsi="Times New Roman" w:cs="Times New Roman"/>
          <w:sz w:val="24"/>
          <w:szCs w:val="24"/>
        </w:rPr>
        <w:t>hinnangul</w:t>
      </w:r>
      <w:r w:rsidR="75D3EC9F" w:rsidRPr="2B2CB921">
        <w:rPr>
          <w:rFonts w:ascii="Times New Roman" w:hAnsi="Times New Roman" w:cs="Times New Roman"/>
          <w:sz w:val="24"/>
          <w:szCs w:val="24"/>
        </w:rPr>
        <w:t xml:space="preserve"> võiks </w:t>
      </w:r>
      <w:r w:rsidR="5B798ADF" w:rsidRPr="2B2CB921">
        <w:rPr>
          <w:rFonts w:ascii="Times New Roman" w:hAnsi="Times New Roman" w:cs="Times New Roman"/>
          <w:sz w:val="24"/>
          <w:szCs w:val="24"/>
        </w:rPr>
        <w:t>projekti</w:t>
      </w:r>
      <w:r w:rsidR="5FA4CA80" w:rsidRPr="2B2CB921">
        <w:rPr>
          <w:rFonts w:ascii="Times New Roman" w:hAnsi="Times New Roman" w:cs="Times New Roman"/>
          <w:sz w:val="24"/>
          <w:szCs w:val="24"/>
        </w:rPr>
        <w:t>de</w:t>
      </w:r>
      <w:r w:rsidR="5B798ADF" w:rsidRPr="2B2CB921">
        <w:rPr>
          <w:rFonts w:ascii="Times New Roman" w:hAnsi="Times New Roman" w:cs="Times New Roman"/>
          <w:sz w:val="24"/>
          <w:szCs w:val="24"/>
        </w:rPr>
        <w:t xml:space="preserve"> </w:t>
      </w:r>
      <w:r w:rsidR="653FC098" w:rsidRPr="2B2CB921">
        <w:rPr>
          <w:rFonts w:ascii="Times New Roman" w:hAnsi="Times New Roman" w:cs="Times New Roman"/>
          <w:sz w:val="24"/>
          <w:szCs w:val="24"/>
        </w:rPr>
        <w:t>mõjul</w:t>
      </w:r>
      <w:r w:rsidR="5B798ADF" w:rsidRPr="2B2CB921">
        <w:rPr>
          <w:rFonts w:ascii="Times New Roman" w:hAnsi="Times New Roman" w:cs="Times New Roman"/>
          <w:sz w:val="24"/>
          <w:szCs w:val="24"/>
        </w:rPr>
        <w:t xml:space="preserve"> Eestisse tulla kuni 4000 uut töökohta. Nutikate välisinvesteeringute uuring</w:t>
      </w:r>
      <w:r w:rsidR="5D310003" w:rsidRPr="2B2CB921">
        <w:rPr>
          <w:rStyle w:val="Allmrkuseviide"/>
          <w:rFonts w:ascii="Times New Roman" w:hAnsi="Times New Roman" w:cs="Times New Roman"/>
          <w:sz w:val="24"/>
          <w:szCs w:val="24"/>
        </w:rPr>
        <w:footnoteReference w:id="70"/>
      </w:r>
      <w:r w:rsidR="5B798ADF" w:rsidRPr="2B2CB921">
        <w:rPr>
          <w:rFonts w:ascii="Times New Roman" w:hAnsi="Times New Roman" w:cs="Times New Roman"/>
          <w:sz w:val="24"/>
          <w:szCs w:val="24"/>
        </w:rPr>
        <w:t xml:space="preserve"> näitab, et </w:t>
      </w:r>
      <w:proofErr w:type="spellStart"/>
      <w:r w:rsidR="5B798ADF" w:rsidRPr="2B2CB921">
        <w:rPr>
          <w:rFonts w:ascii="Times New Roman" w:hAnsi="Times New Roman" w:cs="Times New Roman"/>
          <w:sz w:val="24"/>
          <w:szCs w:val="24"/>
        </w:rPr>
        <w:t>välisomanduses</w:t>
      </w:r>
      <w:proofErr w:type="spellEnd"/>
      <w:r w:rsidR="5B798ADF" w:rsidRPr="2B2CB921">
        <w:rPr>
          <w:rFonts w:ascii="Times New Roman" w:hAnsi="Times New Roman" w:cs="Times New Roman"/>
          <w:sz w:val="24"/>
          <w:szCs w:val="24"/>
        </w:rPr>
        <w:t xml:space="preserve"> olevate ettevõtete palgatasemed on </w:t>
      </w:r>
      <w:r w:rsidR="09A865F7" w:rsidRPr="2B2CB921">
        <w:rPr>
          <w:rFonts w:ascii="Times New Roman" w:hAnsi="Times New Roman" w:cs="Times New Roman"/>
          <w:sz w:val="24"/>
          <w:szCs w:val="24"/>
        </w:rPr>
        <w:t xml:space="preserve">keskmiselt </w:t>
      </w:r>
      <w:r w:rsidR="5B798ADF" w:rsidRPr="2B2CB921">
        <w:rPr>
          <w:rFonts w:ascii="Times New Roman" w:hAnsi="Times New Roman" w:cs="Times New Roman"/>
          <w:sz w:val="24"/>
          <w:szCs w:val="24"/>
        </w:rPr>
        <w:t xml:space="preserve">kõrgemad </w:t>
      </w:r>
      <w:r w:rsidR="74401834" w:rsidRPr="2B2CB921">
        <w:rPr>
          <w:rFonts w:ascii="Times New Roman" w:hAnsi="Times New Roman" w:cs="Times New Roman"/>
          <w:sz w:val="24"/>
          <w:szCs w:val="24"/>
        </w:rPr>
        <w:t xml:space="preserve">kui </w:t>
      </w:r>
      <w:r w:rsidR="5B798ADF" w:rsidRPr="2B2CB921">
        <w:rPr>
          <w:rFonts w:ascii="Times New Roman" w:hAnsi="Times New Roman" w:cs="Times New Roman"/>
          <w:sz w:val="24"/>
          <w:szCs w:val="24"/>
        </w:rPr>
        <w:t xml:space="preserve">Eesti kapitalil </w:t>
      </w:r>
      <w:r w:rsidR="5822AC5C" w:rsidRPr="2B2CB921">
        <w:rPr>
          <w:rFonts w:ascii="Times New Roman" w:hAnsi="Times New Roman" w:cs="Times New Roman"/>
          <w:sz w:val="24"/>
          <w:szCs w:val="24"/>
        </w:rPr>
        <w:t>põhinevatel</w:t>
      </w:r>
      <w:r w:rsidR="5B798ADF" w:rsidRPr="2B2CB921">
        <w:rPr>
          <w:rFonts w:ascii="Times New Roman" w:hAnsi="Times New Roman" w:cs="Times New Roman"/>
          <w:sz w:val="24"/>
          <w:szCs w:val="24"/>
        </w:rPr>
        <w:t xml:space="preserve"> ettevõtetel</w:t>
      </w:r>
      <w:r w:rsidR="66C51721" w:rsidRPr="2B2CB921">
        <w:rPr>
          <w:rFonts w:ascii="Times New Roman" w:hAnsi="Times New Roman" w:cs="Times New Roman"/>
          <w:sz w:val="24"/>
          <w:szCs w:val="24"/>
        </w:rPr>
        <w:t>, s</w:t>
      </w:r>
      <w:r w:rsidR="5B798ADF" w:rsidRPr="2B2CB921">
        <w:rPr>
          <w:rFonts w:ascii="Times New Roman" w:hAnsi="Times New Roman" w:cs="Times New Roman"/>
          <w:sz w:val="24"/>
          <w:szCs w:val="24"/>
        </w:rPr>
        <w:t xml:space="preserve">amuti on </w:t>
      </w:r>
      <w:proofErr w:type="spellStart"/>
      <w:r w:rsidR="5B798ADF" w:rsidRPr="2B2CB921">
        <w:rPr>
          <w:rFonts w:ascii="Times New Roman" w:hAnsi="Times New Roman" w:cs="Times New Roman"/>
          <w:sz w:val="24"/>
          <w:szCs w:val="24"/>
        </w:rPr>
        <w:t>välisomanduses</w:t>
      </w:r>
      <w:proofErr w:type="spellEnd"/>
      <w:r w:rsidR="5B798ADF" w:rsidRPr="2B2CB921">
        <w:rPr>
          <w:rFonts w:ascii="Times New Roman" w:hAnsi="Times New Roman" w:cs="Times New Roman"/>
          <w:sz w:val="24"/>
          <w:szCs w:val="24"/>
        </w:rPr>
        <w:t xml:space="preserve"> olevad ettevõtted rohkem ekspordile orienteeritud ning nende tootlikkus on suurem. 4000 uue töökoha hinnanguline panus riigieelarvesse iga</w:t>
      </w:r>
      <w:r w:rsidR="78ACB814" w:rsidRPr="2B2CB921">
        <w:rPr>
          <w:rFonts w:ascii="Times New Roman" w:hAnsi="Times New Roman" w:cs="Times New Roman"/>
          <w:sz w:val="24"/>
          <w:szCs w:val="24"/>
        </w:rPr>
        <w:t>l</w:t>
      </w:r>
      <w:r w:rsidR="5B798ADF" w:rsidRPr="2B2CB921">
        <w:rPr>
          <w:rFonts w:ascii="Times New Roman" w:hAnsi="Times New Roman" w:cs="Times New Roman"/>
          <w:sz w:val="24"/>
          <w:szCs w:val="24"/>
        </w:rPr>
        <w:t xml:space="preserve"> aasta</w:t>
      </w:r>
      <w:r w:rsidR="09142529" w:rsidRPr="2B2CB921">
        <w:rPr>
          <w:rFonts w:ascii="Times New Roman" w:hAnsi="Times New Roman" w:cs="Times New Roman"/>
          <w:sz w:val="24"/>
          <w:szCs w:val="24"/>
        </w:rPr>
        <w:t>l</w:t>
      </w:r>
      <w:r w:rsidR="5B798ADF" w:rsidRPr="2B2CB921">
        <w:rPr>
          <w:rFonts w:ascii="Times New Roman" w:hAnsi="Times New Roman" w:cs="Times New Roman"/>
          <w:sz w:val="24"/>
          <w:szCs w:val="24"/>
        </w:rPr>
        <w:t xml:space="preserve"> oleks </w:t>
      </w:r>
      <w:r w:rsidR="14502047" w:rsidRPr="2B2CB921">
        <w:rPr>
          <w:rFonts w:ascii="Times New Roman" w:hAnsi="Times New Roman" w:cs="Times New Roman"/>
          <w:sz w:val="24"/>
          <w:szCs w:val="24"/>
        </w:rPr>
        <w:t xml:space="preserve">seega </w:t>
      </w:r>
      <w:r w:rsidR="5B798ADF" w:rsidRPr="2B2CB921">
        <w:rPr>
          <w:rFonts w:ascii="Times New Roman" w:hAnsi="Times New Roman" w:cs="Times New Roman"/>
          <w:sz w:val="24"/>
          <w:szCs w:val="24"/>
        </w:rPr>
        <w:t>ligikaudu 60</w:t>
      </w:r>
      <w:r w:rsidR="526F8A87" w:rsidRPr="2B2CB921">
        <w:rPr>
          <w:rFonts w:ascii="Times New Roman" w:hAnsi="Times New Roman" w:cs="Times New Roman"/>
          <w:sz w:val="24"/>
          <w:szCs w:val="24"/>
        </w:rPr>
        <w:t xml:space="preserve"> m</w:t>
      </w:r>
      <w:r w:rsidR="2B106BE5" w:rsidRPr="2B2CB921">
        <w:rPr>
          <w:rFonts w:ascii="Times New Roman" w:hAnsi="Times New Roman" w:cs="Times New Roman"/>
          <w:sz w:val="24"/>
          <w:szCs w:val="24"/>
        </w:rPr>
        <w:t>ln</w:t>
      </w:r>
      <w:r w:rsidR="5B798ADF" w:rsidRPr="2B2CB921">
        <w:rPr>
          <w:rFonts w:ascii="Times New Roman" w:hAnsi="Times New Roman" w:cs="Times New Roman"/>
          <w:sz w:val="24"/>
          <w:szCs w:val="24"/>
        </w:rPr>
        <w:t xml:space="preserve"> eurot.</w:t>
      </w:r>
    </w:p>
    <w:p w14:paraId="551CCD13" w14:textId="0867538B" w:rsidR="5ED7DFC2" w:rsidRDefault="5ED7DFC2" w:rsidP="00CA29C5">
      <w:pPr>
        <w:spacing w:after="0" w:line="240" w:lineRule="auto"/>
        <w:jc w:val="both"/>
        <w:rPr>
          <w:sz w:val="24"/>
          <w:szCs w:val="24"/>
        </w:rPr>
      </w:pPr>
    </w:p>
    <w:p w14:paraId="506DB711" w14:textId="61A67CF6" w:rsidR="12E5DCE7" w:rsidRDefault="602EFFB9" w:rsidP="00F3269F">
      <w:pPr>
        <w:pStyle w:val="paragraph"/>
        <w:spacing w:before="0" w:beforeAutospacing="0" w:after="0" w:afterAutospacing="0"/>
        <w:ind w:left="12"/>
        <w:textAlignment w:val="baseline"/>
        <w:rPr>
          <w:rStyle w:val="normaltextrun"/>
          <w:b/>
          <w:bCs/>
        </w:rPr>
      </w:pPr>
      <w:commentRangeStart w:id="51"/>
      <w:r w:rsidRPr="7C84A48D">
        <w:rPr>
          <w:rStyle w:val="normaltextrun"/>
          <w:b/>
          <w:bCs/>
        </w:rPr>
        <w:t>Seaduse rakendamisega seotud riigi ja kohaliku omavalitsuse tegevus, eeldatavad kulud ja tulud</w:t>
      </w:r>
      <w:commentRangeEnd w:id="51"/>
      <w:r w:rsidR="0052295F">
        <w:rPr>
          <w:rStyle w:val="Kommentaariviide"/>
          <w:rFonts w:asciiTheme="minorHAnsi" w:eastAsiaTheme="minorHAnsi" w:hAnsiTheme="minorHAnsi" w:cstheme="minorBidi"/>
          <w:kern w:val="2"/>
          <w:lang w:eastAsia="en-US"/>
          <w14:ligatures w14:val="standardContextual"/>
        </w:rPr>
        <w:commentReference w:id="51"/>
      </w:r>
    </w:p>
    <w:p w14:paraId="5F7B630E" w14:textId="77777777" w:rsidR="00F75EF8" w:rsidRPr="00F75EF8" w:rsidRDefault="00F75EF8" w:rsidP="00F3269F">
      <w:pPr>
        <w:pStyle w:val="paragraph"/>
        <w:spacing w:before="0" w:beforeAutospacing="0" w:after="0" w:afterAutospacing="0"/>
        <w:ind w:left="12"/>
        <w:textAlignment w:val="baseline"/>
        <w:rPr>
          <w:rStyle w:val="eop"/>
        </w:rPr>
      </w:pPr>
    </w:p>
    <w:p w14:paraId="35C3067B" w14:textId="3E850359" w:rsidR="008028F3" w:rsidRDefault="13FD4922" w:rsidP="2B2CB921">
      <w:pPr>
        <w:pStyle w:val="paragraph"/>
        <w:spacing w:before="0" w:beforeAutospacing="0" w:after="0" w:afterAutospacing="0"/>
        <w:jc w:val="both"/>
        <w:rPr>
          <w:rStyle w:val="eop"/>
        </w:rPr>
      </w:pPr>
      <w:r w:rsidRPr="2B2CB921">
        <w:rPr>
          <w:rStyle w:val="eop"/>
        </w:rPr>
        <w:t>Inve</w:t>
      </w:r>
      <w:r w:rsidR="675A55BC" w:rsidRPr="2B2CB921">
        <w:rPr>
          <w:rStyle w:val="eop"/>
        </w:rPr>
        <w:t>steeringuid kli</w:t>
      </w:r>
      <w:r w:rsidR="22BD9F3F" w:rsidRPr="2B2CB921">
        <w:rPr>
          <w:rStyle w:val="eop"/>
        </w:rPr>
        <w:t>imapoliitika elluviimiseks on tehtud aastaid, nt taastuvenergeetik</w:t>
      </w:r>
      <w:r w:rsidR="0D434552" w:rsidRPr="2B2CB921">
        <w:rPr>
          <w:rStyle w:val="eop"/>
        </w:rPr>
        <w:t>asse</w:t>
      </w:r>
      <w:r w:rsidR="22BD9F3F" w:rsidRPr="2B2CB921">
        <w:rPr>
          <w:rStyle w:val="eop"/>
        </w:rPr>
        <w:t>, ühistranspor</w:t>
      </w:r>
      <w:r w:rsidR="0D434552" w:rsidRPr="2B2CB921">
        <w:rPr>
          <w:rStyle w:val="eop"/>
        </w:rPr>
        <w:t>t</w:t>
      </w:r>
      <w:r w:rsidR="22BD9F3F" w:rsidRPr="2B2CB921">
        <w:rPr>
          <w:rStyle w:val="eop"/>
        </w:rPr>
        <w:t>i ja energiasääst</w:t>
      </w:r>
      <w:r w:rsidR="0D434552" w:rsidRPr="2B2CB921">
        <w:rPr>
          <w:rStyle w:val="eop"/>
        </w:rPr>
        <w:t xml:space="preserve">u. </w:t>
      </w:r>
      <w:r w:rsidR="7334E15B" w:rsidRPr="2B2CB921">
        <w:rPr>
          <w:rStyle w:val="eop"/>
        </w:rPr>
        <w:t>Teisalt</w:t>
      </w:r>
      <w:r w:rsidR="0B969FD1" w:rsidRPr="2B2CB921">
        <w:rPr>
          <w:rStyle w:val="eop"/>
        </w:rPr>
        <w:t xml:space="preserve"> ei saa neid investeeringuid käsit</w:t>
      </w:r>
      <w:r w:rsidR="2B106BE5" w:rsidRPr="2B2CB921">
        <w:rPr>
          <w:rStyle w:val="eop"/>
        </w:rPr>
        <w:t>ada</w:t>
      </w:r>
      <w:r w:rsidR="0B969FD1" w:rsidRPr="2B2CB921">
        <w:rPr>
          <w:rStyle w:val="eop"/>
        </w:rPr>
        <w:t xml:space="preserve"> pelgalt kliima</w:t>
      </w:r>
      <w:r w:rsidR="19C80A91" w:rsidRPr="2B2CB921">
        <w:rPr>
          <w:rStyle w:val="eop"/>
        </w:rPr>
        <w:t xml:space="preserve">-investeeringutena </w:t>
      </w:r>
      <w:r w:rsidR="2B106BE5">
        <w:t>–</w:t>
      </w:r>
      <w:r w:rsidR="19C80A91" w:rsidRPr="2B2CB921">
        <w:rPr>
          <w:rStyle w:val="eop"/>
        </w:rPr>
        <w:t xml:space="preserve"> nendest saadav kasu ühiskonnale on laiem. </w:t>
      </w:r>
      <w:r w:rsidR="1996BE18" w:rsidRPr="2B2CB921">
        <w:rPr>
          <w:rStyle w:val="eop"/>
        </w:rPr>
        <w:t>All</w:t>
      </w:r>
      <w:r w:rsidR="60B3D0BC" w:rsidRPr="2B2CB921">
        <w:rPr>
          <w:rStyle w:val="eop"/>
        </w:rPr>
        <w:t xml:space="preserve">olevas tabelis on toodud suuremad </w:t>
      </w:r>
      <w:r w:rsidR="74824A27" w:rsidRPr="2B2CB921">
        <w:rPr>
          <w:rStyle w:val="eop"/>
        </w:rPr>
        <w:t xml:space="preserve">lisanduvad </w:t>
      </w:r>
      <w:r w:rsidR="60B3D0BC" w:rsidRPr="2B2CB921">
        <w:rPr>
          <w:rStyle w:val="eop"/>
        </w:rPr>
        <w:t xml:space="preserve">investeeringud, mida plaanitakse </w:t>
      </w:r>
      <w:r w:rsidR="3E8A1719" w:rsidRPr="2B2CB921">
        <w:rPr>
          <w:rStyle w:val="eop"/>
        </w:rPr>
        <w:t xml:space="preserve">KHG </w:t>
      </w:r>
      <w:r w:rsidR="3D633EE5" w:rsidRPr="2B2CB921">
        <w:rPr>
          <w:rStyle w:val="eop"/>
        </w:rPr>
        <w:t>heite vähendamiseks</w:t>
      </w:r>
      <w:r w:rsidR="74824A27" w:rsidRPr="2B2CB921">
        <w:rPr>
          <w:rStyle w:val="eop"/>
        </w:rPr>
        <w:t xml:space="preserve">. </w:t>
      </w:r>
      <w:r w:rsidR="1E0E549A" w:rsidRPr="2B2CB921">
        <w:rPr>
          <w:rStyle w:val="eop"/>
        </w:rPr>
        <w:t xml:space="preserve">Heite vähendamise potentsiaal on märgitud nulliga, kui see on kaudne. </w:t>
      </w:r>
      <w:r w:rsidR="7D7AE4BF" w:rsidRPr="2B2CB921">
        <w:rPr>
          <w:rStyle w:val="eop"/>
        </w:rPr>
        <w:t>Riigi</w:t>
      </w:r>
      <w:r w:rsidR="4710ADF6" w:rsidRPr="2B2CB921">
        <w:rPr>
          <w:rStyle w:val="eop"/>
        </w:rPr>
        <w:t>,</w:t>
      </w:r>
      <w:r w:rsidR="7D7AE4BF" w:rsidRPr="2B2CB921">
        <w:rPr>
          <w:rStyle w:val="eop"/>
        </w:rPr>
        <w:t xml:space="preserve"> </w:t>
      </w:r>
      <w:proofErr w:type="spellStart"/>
      <w:r w:rsidR="6761F118" w:rsidRPr="2B2CB921">
        <w:rPr>
          <w:rStyle w:val="eop"/>
        </w:rPr>
        <w:t>KOVi</w:t>
      </w:r>
      <w:proofErr w:type="spellEnd"/>
      <w:r w:rsidR="40E95381" w:rsidRPr="2B2CB921">
        <w:rPr>
          <w:rStyle w:val="eop"/>
        </w:rPr>
        <w:t xml:space="preserve"> </w:t>
      </w:r>
      <w:r w:rsidR="7D7AE4BF" w:rsidRPr="2B2CB921">
        <w:rPr>
          <w:rStyle w:val="eop"/>
        </w:rPr>
        <w:t>ja erasektori vastutus</w:t>
      </w:r>
      <w:r w:rsidR="63B801B1" w:rsidRPr="2B2CB921">
        <w:rPr>
          <w:rStyle w:val="eop"/>
        </w:rPr>
        <w:t xml:space="preserve"> ja investeeringud</w:t>
      </w:r>
      <w:r w:rsidR="7D7AE4BF" w:rsidRPr="2B2CB921">
        <w:rPr>
          <w:rStyle w:val="eop"/>
        </w:rPr>
        <w:t xml:space="preserve"> on märgitud vastavalt R</w:t>
      </w:r>
      <w:r w:rsidR="40E95381" w:rsidRPr="2B2CB921">
        <w:rPr>
          <w:rStyle w:val="eop"/>
        </w:rPr>
        <w:t>,</w:t>
      </w:r>
      <w:r w:rsidR="7D7AE4BF" w:rsidRPr="2B2CB921">
        <w:rPr>
          <w:rStyle w:val="eop"/>
        </w:rPr>
        <w:t xml:space="preserve"> </w:t>
      </w:r>
      <w:r w:rsidR="1B41D319" w:rsidRPr="2B2CB921">
        <w:rPr>
          <w:rStyle w:val="eop"/>
        </w:rPr>
        <w:t xml:space="preserve">KOV </w:t>
      </w:r>
      <w:r w:rsidR="13867964" w:rsidRPr="2B2CB921">
        <w:rPr>
          <w:rStyle w:val="eop"/>
        </w:rPr>
        <w:t>ja</w:t>
      </w:r>
      <w:r w:rsidR="1B41D319" w:rsidRPr="2B2CB921">
        <w:rPr>
          <w:rStyle w:val="eop"/>
        </w:rPr>
        <w:t xml:space="preserve"> </w:t>
      </w:r>
      <w:r w:rsidR="7D7AE4BF" w:rsidRPr="2B2CB921">
        <w:rPr>
          <w:rStyle w:val="eop"/>
        </w:rPr>
        <w:t>E</w:t>
      </w:r>
      <w:r w:rsidR="10F1D0A1" w:rsidRPr="2B2CB921">
        <w:rPr>
          <w:rStyle w:val="eop"/>
        </w:rPr>
        <w:t>.</w:t>
      </w:r>
    </w:p>
    <w:p w14:paraId="6D0C4AD2" w14:textId="7335BABD" w:rsidR="0074744B" w:rsidRPr="00042083" w:rsidRDefault="008028F3" w:rsidP="7C84A48D">
      <w:pPr>
        <w:rPr>
          <w:rStyle w:val="eop"/>
          <w:rFonts w:ascii="Times New Roman" w:eastAsia="Times New Roman" w:hAnsi="Times New Roman" w:cs="Times New Roman"/>
          <w:kern w:val="0"/>
          <w:sz w:val="24"/>
          <w:szCs w:val="24"/>
          <w:lang w:eastAsia="et-EE"/>
          <w14:ligatures w14:val="none"/>
        </w:rPr>
        <w:sectPr w:rsidR="0074744B" w:rsidRPr="00042083">
          <w:headerReference w:type="default" r:id="rId50"/>
          <w:footerReference w:type="default" r:id="rId51"/>
          <w:pgSz w:w="11906" w:h="16838"/>
          <w:pgMar w:top="1417" w:right="1417" w:bottom="1417" w:left="1417" w:header="708" w:footer="708" w:gutter="0"/>
          <w:cols w:space="708"/>
          <w:docGrid w:linePitch="360"/>
        </w:sectPr>
      </w:pPr>
      <w:r w:rsidRPr="7C84A48D">
        <w:rPr>
          <w:rStyle w:val="eop"/>
        </w:rPr>
        <w:br w:type="page"/>
      </w:r>
    </w:p>
    <w:p w14:paraId="143E3CB1" w14:textId="19814EDC" w:rsidR="00036115" w:rsidRDefault="00036115" w:rsidP="00036115">
      <w:pPr>
        <w:pStyle w:val="Pealdis"/>
        <w:keepNext/>
      </w:pPr>
      <w:r>
        <w:lastRenderedPageBreak/>
        <w:t xml:space="preserve">Tabel </w:t>
      </w:r>
      <w:r>
        <w:fldChar w:fldCharType="begin"/>
      </w:r>
      <w:r>
        <w:instrText xml:space="preserve"> SEQ Tabel \* ARABIC </w:instrText>
      </w:r>
      <w:r>
        <w:fldChar w:fldCharType="separate"/>
      </w:r>
      <w:r w:rsidRPr="357EF7B9">
        <w:rPr>
          <w:noProof/>
        </w:rPr>
        <w:t>9</w:t>
      </w:r>
      <w:r>
        <w:fldChar w:fldCharType="end"/>
      </w:r>
      <w:r>
        <w:t>. Kliimaseaduse eesmärkide täitmise</w:t>
      </w:r>
      <w:r w:rsidR="6E935001">
        <w:t xml:space="preserve"> hinnangulised</w:t>
      </w:r>
      <w:r>
        <w:t xml:space="preserve"> investeeringu</w:t>
      </w:r>
      <w:r w:rsidR="171FFCC9">
        <w:t>vajadused</w:t>
      </w:r>
      <w:r>
        <w:t xml:space="preserve"> (eurot)</w:t>
      </w:r>
      <w:r w:rsidR="008647E9">
        <w:t xml:space="preserve"> kuni</w:t>
      </w:r>
      <w:r w:rsidR="00D41B9A">
        <w:t xml:space="preserve"> aastani 2040</w:t>
      </w:r>
      <w:r>
        <w:t>.</w:t>
      </w:r>
    </w:p>
    <w:tbl>
      <w:tblPr>
        <w:tblStyle w:val="Kontuurtabel"/>
        <w:tblW w:w="14327" w:type="dxa"/>
        <w:tblLayout w:type="fixed"/>
        <w:tblLook w:val="04A0" w:firstRow="1" w:lastRow="0" w:firstColumn="1" w:lastColumn="0" w:noHBand="0" w:noVBand="1"/>
      </w:tblPr>
      <w:tblGrid>
        <w:gridCol w:w="2555"/>
        <w:gridCol w:w="1194"/>
        <w:gridCol w:w="1170"/>
        <w:gridCol w:w="3097"/>
        <w:gridCol w:w="1023"/>
        <w:gridCol w:w="1707"/>
        <w:gridCol w:w="1706"/>
        <w:gridCol w:w="1875"/>
      </w:tblGrid>
      <w:tr w:rsidR="00BF02D0" w:rsidRPr="00B83812" w14:paraId="490D6BEB" w14:textId="77777777" w:rsidTr="357EF7B9">
        <w:trPr>
          <w:trHeight w:val="704"/>
        </w:trPr>
        <w:tc>
          <w:tcPr>
            <w:tcW w:w="2555" w:type="dxa"/>
            <w:hideMark/>
          </w:tcPr>
          <w:p w14:paraId="1D1B7116" w14:textId="77777777" w:rsidR="00B879A3" w:rsidRPr="006E6B2C" w:rsidRDefault="00B879A3" w:rsidP="00E57547">
            <w:pPr>
              <w:pStyle w:val="paragraph"/>
              <w:spacing w:before="0" w:beforeAutospacing="0" w:after="0" w:afterAutospacing="0"/>
              <w:rPr>
                <w:b/>
                <w:bCs/>
                <w:sz w:val="18"/>
                <w:szCs w:val="18"/>
              </w:rPr>
            </w:pPr>
            <w:r w:rsidRPr="006E6B2C">
              <w:rPr>
                <w:b/>
                <w:bCs/>
                <w:sz w:val="18"/>
                <w:szCs w:val="18"/>
              </w:rPr>
              <w:t xml:space="preserve">Meede </w:t>
            </w:r>
          </w:p>
        </w:tc>
        <w:tc>
          <w:tcPr>
            <w:tcW w:w="1194" w:type="dxa"/>
            <w:hideMark/>
          </w:tcPr>
          <w:p w14:paraId="2D1065AF" w14:textId="00CC0F80" w:rsidR="00B879A3" w:rsidRPr="000F4339" w:rsidRDefault="004766CA" w:rsidP="0A3011BD">
            <w:pPr>
              <w:pStyle w:val="paragraph"/>
              <w:spacing w:before="0" w:beforeAutospacing="0" w:after="0" w:afterAutospacing="0"/>
              <w:jc w:val="right"/>
              <w:rPr>
                <w:b/>
                <w:bCs/>
                <w:sz w:val="16"/>
                <w:szCs w:val="16"/>
              </w:rPr>
            </w:pPr>
            <w:r w:rsidRPr="79F28525">
              <w:rPr>
                <w:b/>
                <w:bCs/>
                <w:sz w:val="16"/>
                <w:szCs w:val="16"/>
              </w:rPr>
              <w:t>H</w:t>
            </w:r>
            <w:r w:rsidR="00B879A3" w:rsidRPr="79F28525">
              <w:rPr>
                <w:b/>
                <w:bCs/>
                <w:sz w:val="16"/>
                <w:szCs w:val="16"/>
              </w:rPr>
              <w:t>eite</w:t>
            </w:r>
            <w:r w:rsidR="00B879A3" w:rsidRPr="000F4339">
              <w:rPr>
                <w:b/>
                <w:bCs/>
                <w:sz w:val="16"/>
                <w:szCs w:val="16"/>
              </w:rPr>
              <w:t xml:space="preserve"> </w:t>
            </w:r>
            <w:proofErr w:type="spellStart"/>
            <w:r w:rsidR="00B879A3" w:rsidRPr="000F4339">
              <w:rPr>
                <w:b/>
                <w:bCs/>
                <w:sz w:val="16"/>
                <w:szCs w:val="16"/>
              </w:rPr>
              <w:t>väh</w:t>
            </w:r>
            <w:proofErr w:type="spellEnd"/>
            <w:r w:rsidR="00F476F9">
              <w:rPr>
                <w:b/>
                <w:bCs/>
                <w:sz w:val="16"/>
                <w:szCs w:val="16"/>
              </w:rPr>
              <w:t xml:space="preserve"> </w:t>
            </w:r>
            <w:proofErr w:type="spellStart"/>
            <w:r w:rsidR="00B879A3" w:rsidRPr="000F4339">
              <w:rPr>
                <w:b/>
                <w:bCs/>
                <w:sz w:val="16"/>
                <w:szCs w:val="16"/>
              </w:rPr>
              <w:t>pot</w:t>
            </w:r>
            <w:proofErr w:type="spellEnd"/>
            <w:r w:rsidR="00B879A3" w:rsidRPr="000F4339">
              <w:rPr>
                <w:b/>
                <w:bCs/>
                <w:sz w:val="16"/>
                <w:szCs w:val="16"/>
              </w:rPr>
              <w:t xml:space="preserve"> 2025-</w:t>
            </w:r>
            <w:r w:rsidR="008231E7" w:rsidRPr="000F4339">
              <w:rPr>
                <w:b/>
                <w:bCs/>
                <w:sz w:val="16"/>
                <w:szCs w:val="16"/>
              </w:rPr>
              <w:t>3</w:t>
            </w:r>
            <w:r w:rsidR="00B879A3" w:rsidRPr="000F4339">
              <w:rPr>
                <w:b/>
                <w:bCs/>
                <w:sz w:val="16"/>
                <w:szCs w:val="16"/>
              </w:rPr>
              <w:t xml:space="preserve">0 </w:t>
            </w:r>
          </w:p>
          <w:p w14:paraId="40CE2725" w14:textId="2A814388" w:rsidR="00B879A3" w:rsidRPr="0000498F" w:rsidRDefault="00E22470" w:rsidP="00E57547">
            <w:pPr>
              <w:pStyle w:val="paragraph"/>
              <w:spacing w:before="0" w:beforeAutospacing="0" w:after="0" w:afterAutospacing="0"/>
              <w:jc w:val="right"/>
              <w:rPr>
                <w:b/>
                <w:bCs/>
                <w:sz w:val="16"/>
                <w:szCs w:val="16"/>
              </w:rPr>
            </w:pPr>
            <w:r>
              <w:rPr>
                <w:b/>
                <w:bCs/>
                <w:sz w:val="16"/>
                <w:szCs w:val="16"/>
              </w:rPr>
              <w:t>(</w:t>
            </w:r>
            <w:r w:rsidR="387A3BEC" w:rsidRPr="0AEFA4A8">
              <w:rPr>
                <w:b/>
                <w:bCs/>
                <w:sz w:val="16"/>
                <w:szCs w:val="16"/>
              </w:rPr>
              <w:t>t</w:t>
            </w:r>
            <w:r w:rsidR="1A5EDCC5" w:rsidRPr="0AEFA4A8">
              <w:rPr>
                <w:b/>
                <w:bCs/>
                <w:sz w:val="16"/>
                <w:szCs w:val="16"/>
              </w:rPr>
              <w:t xml:space="preserve"> CO</w:t>
            </w:r>
            <w:r w:rsidR="2BBCF527" w:rsidRPr="00444BA7">
              <w:rPr>
                <w:b/>
                <w:bCs/>
                <w:sz w:val="16"/>
                <w:szCs w:val="16"/>
              </w:rPr>
              <w:t>2</w:t>
            </w:r>
            <w:r w:rsidR="0000498F">
              <w:rPr>
                <w:b/>
                <w:bCs/>
                <w:sz w:val="16"/>
                <w:szCs w:val="16"/>
              </w:rPr>
              <w:t xml:space="preserve"> </w:t>
            </w:r>
            <w:proofErr w:type="spellStart"/>
            <w:r w:rsidR="0000498F">
              <w:rPr>
                <w:b/>
                <w:bCs/>
                <w:sz w:val="16"/>
                <w:szCs w:val="16"/>
              </w:rPr>
              <w:t>ekv</w:t>
            </w:r>
            <w:proofErr w:type="spellEnd"/>
            <w:r>
              <w:rPr>
                <w:b/>
                <w:bCs/>
                <w:sz w:val="16"/>
                <w:szCs w:val="16"/>
              </w:rPr>
              <w:t>)</w:t>
            </w:r>
          </w:p>
        </w:tc>
        <w:tc>
          <w:tcPr>
            <w:tcW w:w="1170" w:type="dxa"/>
            <w:hideMark/>
          </w:tcPr>
          <w:p w14:paraId="3FC07B3A" w14:textId="4F3CEF97" w:rsidR="00B879A3" w:rsidRPr="000F4339" w:rsidRDefault="004766CA" w:rsidP="00E57547">
            <w:pPr>
              <w:pStyle w:val="paragraph"/>
              <w:spacing w:before="0" w:beforeAutospacing="0" w:after="0" w:afterAutospacing="0"/>
              <w:jc w:val="right"/>
              <w:rPr>
                <w:b/>
                <w:bCs/>
                <w:sz w:val="16"/>
                <w:szCs w:val="16"/>
              </w:rPr>
            </w:pPr>
            <w:r w:rsidRPr="79F28525">
              <w:rPr>
                <w:b/>
                <w:bCs/>
                <w:sz w:val="16"/>
                <w:szCs w:val="16"/>
              </w:rPr>
              <w:t>H</w:t>
            </w:r>
            <w:r w:rsidR="00B879A3" w:rsidRPr="79F28525">
              <w:rPr>
                <w:b/>
                <w:bCs/>
                <w:sz w:val="16"/>
                <w:szCs w:val="16"/>
              </w:rPr>
              <w:t>eite</w:t>
            </w:r>
            <w:r w:rsidR="00B879A3" w:rsidRPr="000F4339">
              <w:rPr>
                <w:b/>
                <w:bCs/>
                <w:sz w:val="16"/>
                <w:szCs w:val="16"/>
              </w:rPr>
              <w:t xml:space="preserve"> </w:t>
            </w:r>
            <w:proofErr w:type="spellStart"/>
            <w:r w:rsidR="00B879A3" w:rsidRPr="000F4339">
              <w:rPr>
                <w:b/>
                <w:bCs/>
                <w:sz w:val="16"/>
                <w:szCs w:val="16"/>
              </w:rPr>
              <w:t>väh</w:t>
            </w:r>
            <w:proofErr w:type="spellEnd"/>
            <w:r w:rsidR="00F476F9">
              <w:rPr>
                <w:b/>
                <w:bCs/>
                <w:sz w:val="16"/>
                <w:szCs w:val="16"/>
              </w:rPr>
              <w:t xml:space="preserve"> </w:t>
            </w:r>
            <w:proofErr w:type="spellStart"/>
            <w:r w:rsidR="00B879A3" w:rsidRPr="000F4339">
              <w:rPr>
                <w:b/>
                <w:bCs/>
                <w:sz w:val="16"/>
                <w:szCs w:val="16"/>
              </w:rPr>
              <w:t>pot</w:t>
            </w:r>
            <w:proofErr w:type="spellEnd"/>
            <w:r w:rsidR="00B879A3" w:rsidRPr="000F4339">
              <w:rPr>
                <w:b/>
                <w:bCs/>
                <w:sz w:val="16"/>
                <w:szCs w:val="16"/>
              </w:rPr>
              <w:t xml:space="preserve"> 2031-40</w:t>
            </w:r>
            <w:r w:rsidR="0000498F">
              <w:rPr>
                <w:b/>
                <w:bCs/>
                <w:sz w:val="16"/>
                <w:szCs w:val="16"/>
              </w:rPr>
              <w:t xml:space="preserve"> </w:t>
            </w:r>
            <w:r w:rsidR="00E22470">
              <w:rPr>
                <w:b/>
                <w:bCs/>
                <w:sz w:val="16"/>
                <w:szCs w:val="16"/>
              </w:rPr>
              <w:t>(</w:t>
            </w:r>
            <w:r w:rsidR="00E22470" w:rsidRPr="0AEFA4A8">
              <w:rPr>
                <w:b/>
                <w:bCs/>
                <w:sz w:val="16"/>
                <w:szCs w:val="16"/>
              </w:rPr>
              <w:t>t CO</w:t>
            </w:r>
            <w:r w:rsidR="00E22470" w:rsidRPr="00444BA7">
              <w:rPr>
                <w:b/>
                <w:bCs/>
                <w:sz w:val="16"/>
                <w:szCs w:val="16"/>
              </w:rPr>
              <w:t>2</w:t>
            </w:r>
            <w:r w:rsidR="00E22470">
              <w:rPr>
                <w:b/>
                <w:bCs/>
                <w:sz w:val="16"/>
                <w:szCs w:val="16"/>
              </w:rPr>
              <w:t xml:space="preserve"> </w:t>
            </w:r>
            <w:proofErr w:type="spellStart"/>
            <w:r w:rsidR="00E22470">
              <w:rPr>
                <w:b/>
                <w:bCs/>
                <w:sz w:val="16"/>
                <w:szCs w:val="16"/>
              </w:rPr>
              <w:t>ekv</w:t>
            </w:r>
            <w:proofErr w:type="spellEnd"/>
            <w:r w:rsidR="00E22470">
              <w:rPr>
                <w:b/>
                <w:bCs/>
                <w:sz w:val="16"/>
                <w:szCs w:val="16"/>
              </w:rPr>
              <w:t>)</w:t>
            </w:r>
          </w:p>
        </w:tc>
        <w:tc>
          <w:tcPr>
            <w:tcW w:w="3097" w:type="dxa"/>
            <w:hideMark/>
          </w:tcPr>
          <w:p w14:paraId="5644302B" w14:textId="17BF6A62" w:rsidR="00B879A3" w:rsidRPr="006E6B2C" w:rsidRDefault="004766CA" w:rsidP="00E57547">
            <w:pPr>
              <w:pStyle w:val="paragraph"/>
              <w:spacing w:before="0" w:beforeAutospacing="0" w:after="0" w:afterAutospacing="0"/>
              <w:rPr>
                <w:b/>
                <w:bCs/>
                <w:sz w:val="18"/>
                <w:szCs w:val="18"/>
              </w:rPr>
            </w:pPr>
            <w:r w:rsidRPr="79F28525">
              <w:rPr>
                <w:b/>
                <w:bCs/>
                <w:sz w:val="18"/>
                <w:szCs w:val="18"/>
              </w:rPr>
              <w:t>M</w:t>
            </w:r>
            <w:r w:rsidR="00B879A3" w:rsidRPr="79F28525">
              <w:rPr>
                <w:b/>
                <w:bCs/>
                <w:sz w:val="18"/>
                <w:szCs w:val="18"/>
              </w:rPr>
              <w:t>eetme</w:t>
            </w:r>
            <w:r w:rsidR="00B879A3" w:rsidRPr="006E6B2C">
              <w:rPr>
                <w:b/>
                <w:bCs/>
                <w:sz w:val="18"/>
                <w:szCs w:val="18"/>
              </w:rPr>
              <w:t xml:space="preserve"> kirjeldus </w:t>
            </w:r>
          </w:p>
        </w:tc>
        <w:tc>
          <w:tcPr>
            <w:tcW w:w="1023" w:type="dxa"/>
            <w:hideMark/>
          </w:tcPr>
          <w:p w14:paraId="10F8C222" w14:textId="64DBC2F4" w:rsidR="00B879A3" w:rsidRPr="006E6B2C" w:rsidRDefault="00AB59A8" w:rsidP="384B7046">
            <w:pPr>
              <w:pStyle w:val="paragraph"/>
              <w:spacing w:before="0" w:beforeAutospacing="0" w:after="0" w:afterAutospacing="0"/>
              <w:jc w:val="center"/>
              <w:rPr>
                <w:b/>
                <w:bCs/>
                <w:sz w:val="18"/>
                <w:szCs w:val="18"/>
              </w:rPr>
            </w:pPr>
            <w:proofErr w:type="spellStart"/>
            <w:r w:rsidRPr="006E6B2C">
              <w:rPr>
                <w:b/>
                <w:bCs/>
                <w:sz w:val="18"/>
                <w:szCs w:val="18"/>
              </w:rPr>
              <w:t>V</w:t>
            </w:r>
            <w:r w:rsidR="00B879A3" w:rsidRPr="006E6B2C">
              <w:rPr>
                <w:b/>
                <w:bCs/>
                <w:sz w:val="18"/>
                <w:szCs w:val="18"/>
              </w:rPr>
              <w:t>astu</w:t>
            </w:r>
            <w:r w:rsidRPr="006E6B2C">
              <w:rPr>
                <w:b/>
                <w:bCs/>
                <w:sz w:val="18"/>
                <w:szCs w:val="18"/>
              </w:rPr>
              <w:t>-</w:t>
            </w:r>
            <w:r w:rsidR="00B879A3" w:rsidRPr="006E6B2C">
              <w:rPr>
                <w:b/>
                <w:bCs/>
                <w:sz w:val="18"/>
                <w:szCs w:val="18"/>
              </w:rPr>
              <w:t>taja</w:t>
            </w:r>
            <w:proofErr w:type="spellEnd"/>
            <w:r w:rsidR="00B879A3" w:rsidRPr="006E6B2C">
              <w:rPr>
                <w:b/>
                <w:bCs/>
                <w:sz w:val="18"/>
                <w:szCs w:val="18"/>
              </w:rPr>
              <w:t xml:space="preserve"> </w:t>
            </w:r>
          </w:p>
        </w:tc>
        <w:tc>
          <w:tcPr>
            <w:tcW w:w="1707" w:type="dxa"/>
            <w:hideMark/>
          </w:tcPr>
          <w:p w14:paraId="323C4408" w14:textId="3EF16EC1" w:rsidR="00B879A3" w:rsidRPr="006E6B2C" w:rsidRDefault="00621B91" w:rsidP="00BF02D0">
            <w:pPr>
              <w:pStyle w:val="paragraph"/>
              <w:spacing w:before="0" w:beforeAutospacing="0" w:after="0" w:afterAutospacing="0"/>
              <w:jc w:val="center"/>
              <w:rPr>
                <w:b/>
                <w:bCs/>
                <w:sz w:val="18"/>
                <w:szCs w:val="18"/>
              </w:rPr>
            </w:pPr>
            <w:r>
              <w:rPr>
                <w:b/>
                <w:bCs/>
                <w:sz w:val="18"/>
                <w:szCs w:val="18"/>
              </w:rPr>
              <w:t>Riik</w:t>
            </w:r>
          </w:p>
        </w:tc>
        <w:tc>
          <w:tcPr>
            <w:tcW w:w="1706" w:type="dxa"/>
            <w:hideMark/>
          </w:tcPr>
          <w:p w14:paraId="4D0AAACA" w14:textId="4E8075AC" w:rsidR="00B879A3" w:rsidRPr="006E6B2C" w:rsidRDefault="00621B91" w:rsidP="00BF02D0">
            <w:pPr>
              <w:pStyle w:val="paragraph"/>
              <w:spacing w:before="0" w:beforeAutospacing="0" w:after="0" w:afterAutospacing="0"/>
              <w:jc w:val="center"/>
              <w:rPr>
                <w:b/>
                <w:bCs/>
                <w:sz w:val="18"/>
                <w:szCs w:val="18"/>
              </w:rPr>
            </w:pPr>
            <w:r>
              <w:rPr>
                <w:b/>
                <w:bCs/>
                <w:sz w:val="18"/>
                <w:szCs w:val="18"/>
              </w:rPr>
              <w:t>KOV</w:t>
            </w:r>
          </w:p>
        </w:tc>
        <w:tc>
          <w:tcPr>
            <w:tcW w:w="1875" w:type="dxa"/>
            <w:hideMark/>
          </w:tcPr>
          <w:p w14:paraId="2D46F6F4" w14:textId="600F95E5" w:rsidR="00B879A3" w:rsidRPr="006E6B2C" w:rsidRDefault="00621B91" w:rsidP="00BF02D0">
            <w:pPr>
              <w:pStyle w:val="paragraph"/>
              <w:spacing w:before="0" w:beforeAutospacing="0" w:after="0" w:afterAutospacing="0"/>
              <w:jc w:val="center"/>
              <w:rPr>
                <w:b/>
                <w:bCs/>
                <w:sz w:val="18"/>
                <w:szCs w:val="18"/>
              </w:rPr>
            </w:pPr>
            <w:r>
              <w:rPr>
                <w:b/>
                <w:bCs/>
                <w:sz w:val="18"/>
                <w:szCs w:val="18"/>
              </w:rPr>
              <w:t>ERA</w:t>
            </w:r>
          </w:p>
        </w:tc>
      </w:tr>
      <w:tr w:rsidR="00BF02D0" w:rsidRPr="00B83812" w14:paraId="5ED29C2D" w14:textId="77777777" w:rsidTr="357EF7B9">
        <w:trPr>
          <w:trHeight w:val="839"/>
        </w:trPr>
        <w:tc>
          <w:tcPr>
            <w:tcW w:w="2555" w:type="dxa"/>
            <w:hideMark/>
          </w:tcPr>
          <w:p w14:paraId="22F20485" w14:textId="313B1E14" w:rsidR="00B879A3" w:rsidRPr="006E6B2C" w:rsidRDefault="6133DDE5" w:rsidP="7C84A48D">
            <w:pPr>
              <w:pStyle w:val="paragraph"/>
              <w:spacing w:before="0" w:beforeAutospacing="0" w:after="0" w:afterAutospacing="0"/>
              <w:rPr>
                <w:sz w:val="18"/>
                <w:szCs w:val="18"/>
              </w:rPr>
            </w:pPr>
            <w:r w:rsidRPr="7C84A48D">
              <w:rPr>
                <w:sz w:val="18"/>
                <w:szCs w:val="18"/>
              </w:rPr>
              <w:t>Taastuvelektri tootmis</w:t>
            </w:r>
            <w:r w:rsidR="4E39CE49" w:rsidRPr="7C84A48D">
              <w:rPr>
                <w:sz w:val="18"/>
                <w:szCs w:val="18"/>
              </w:rPr>
              <w:t>e</w:t>
            </w:r>
            <w:r w:rsidRPr="7C84A48D">
              <w:rPr>
                <w:sz w:val="18"/>
                <w:szCs w:val="18"/>
              </w:rPr>
              <w:t xml:space="preserve"> hoogustamine</w:t>
            </w:r>
            <w:r w:rsidR="78355A5E" w:rsidRPr="7C84A48D">
              <w:rPr>
                <w:sz w:val="18"/>
                <w:szCs w:val="18"/>
              </w:rPr>
              <w:t>,</w:t>
            </w:r>
            <w:r w:rsidRPr="7C84A48D">
              <w:rPr>
                <w:sz w:val="18"/>
                <w:szCs w:val="18"/>
              </w:rPr>
              <w:t xml:space="preserve"> vähempakkumis</w:t>
            </w:r>
            <w:r w:rsidR="3BD28C74" w:rsidRPr="7C84A48D">
              <w:rPr>
                <w:sz w:val="18"/>
                <w:szCs w:val="18"/>
              </w:rPr>
              <w:t>ed</w:t>
            </w:r>
          </w:p>
        </w:tc>
        <w:tc>
          <w:tcPr>
            <w:tcW w:w="1194" w:type="dxa"/>
            <w:noWrap/>
            <w:hideMark/>
          </w:tcPr>
          <w:p w14:paraId="39A4163E" w14:textId="78EC44B3" w:rsidR="00B879A3" w:rsidRPr="000F4339" w:rsidRDefault="36EEDA14" w:rsidP="7C84A48D">
            <w:pPr>
              <w:pStyle w:val="paragraph"/>
              <w:spacing w:before="0" w:beforeAutospacing="0" w:after="0" w:afterAutospacing="0"/>
              <w:jc w:val="center"/>
            </w:pPr>
            <w:r w:rsidRPr="0F00E842">
              <w:rPr>
                <w:sz w:val="16"/>
                <w:szCs w:val="16"/>
              </w:rPr>
              <w:t xml:space="preserve">242 </w:t>
            </w:r>
            <w:r w:rsidR="6133DDE5" w:rsidRPr="7C84A48D">
              <w:rPr>
                <w:sz w:val="16"/>
                <w:szCs w:val="16"/>
              </w:rPr>
              <w:t>000</w:t>
            </w:r>
          </w:p>
        </w:tc>
        <w:tc>
          <w:tcPr>
            <w:tcW w:w="1170" w:type="dxa"/>
            <w:hideMark/>
          </w:tcPr>
          <w:p w14:paraId="66F61DA4" w14:textId="0128FF63" w:rsidR="00B879A3" w:rsidRPr="000F4339" w:rsidRDefault="36EEDA14" w:rsidP="7C84A48D">
            <w:pPr>
              <w:pStyle w:val="paragraph"/>
              <w:spacing w:before="0" w:beforeAutospacing="0" w:after="0" w:afterAutospacing="0"/>
              <w:jc w:val="center"/>
            </w:pPr>
            <w:r w:rsidRPr="0F00E842">
              <w:rPr>
                <w:sz w:val="16"/>
                <w:szCs w:val="16"/>
              </w:rPr>
              <w:t>319</w:t>
            </w:r>
            <w:r w:rsidR="6133DDE5" w:rsidRPr="7C84A48D">
              <w:rPr>
                <w:sz w:val="16"/>
                <w:szCs w:val="16"/>
              </w:rPr>
              <w:t xml:space="preserve"> 000</w:t>
            </w:r>
          </w:p>
        </w:tc>
        <w:tc>
          <w:tcPr>
            <w:tcW w:w="3097" w:type="dxa"/>
            <w:hideMark/>
          </w:tcPr>
          <w:p w14:paraId="0ADC039C" w14:textId="19A17D57" w:rsidR="00B879A3" w:rsidRPr="006E6B2C" w:rsidRDefault="2EF0018D" w:rsidP="39A9B226">
            <w:pPr>
              <w:pStyle w:val="paragraph"/>
              <w:spacing w:before="0" w:beforeAutospacing="0" w:after="0" w:afterAutospacing="0"/>
            </w:pPr>
            <w:r w:rsidRPr="357EF7B9">
              <w:rPr>
                <w:sz w:val="18"/>
                <w:szCs w:val="18"/>
              </w:rPr>
              <w:t>2</w:t>
            </w:r>
            <w:r w:rsidR="553FEEAE" w:rsidRPr="357EF7B9">
              <w:rPr>
                <w:sz w:val="18"/>
                <w:szCs w:val="18"/>
              </w:rPr>
              <w:t xml:space="preserve"> </w:t>
            </w:r>
            <w:proofErr w:type="spellStart"/>
            <w:r w:rsidR="2FC8EBB0" w:rsidRPr="357EF7B9">
              <w:rPr>
                <w:sz w:val="18"/>
                <w:szCs w:val="18"/>
              </w:rPr>
              <w:t>TWh</w:t>
            </w:r>
            <w:proofErr w:type="spellEnd"/>
            <w:r w:rsidR="2FC8EBB0" w:rsidRPr="357EF7B9">
              <w:rPr>
                <w:sz w:val="18"/>
                <w:szCs w:val="18"/>
              </w:rPr>
              <w:t xml:space="preserve"> meretuuleparkide toodangut</w:t>
            </w:r>
            <w:r w:rsidR="390A44C3" w:rsidRPr="357EF7B9">
              <w:rPr>
                <w:sz w:val="18"/>
                <w:szCs w:val="18"/>
              </w:rPr>
              <w:t xml:space="preserve">, maks. </w:t>
            </w:r>
            <w:r w:rsidR="18C59989" w:rsidRPr="39A9B226">
              <w:rPr>
                <w:sz w:val="18"/>
                <w:szCs w:val="18"/>
              </w:rPr>
              <w:t>K</w:t>
            </w:r>
            <w:r w:rsidR="3C36E871" w:rsidRPr="39A9B226">
              <w:rPr>
                <w:sz w:val="18"/>
                <w:szCs w:val="18"/>
              </w:rPr>
              <w:t>ulu</w:t>
            </w:r>
            <w:r w:rsidR="390A44C3" w:rsidRPr="357EF7B9">
              <w:rPr>
                <w:sz w:val="18"/>
                <w:szCs w:val="18"/>
              </w:rPr>
              <w:t xml:space="preserve"> elektritarbijatele 130 mln eurot aastas 20 a. jooksul, st. kokku 2,6 mld, täpsemalt sõltub turuhindadest. Lisaks erainvesteering  ca3 mld,  kokku  5,6 mld eurot.</w:t>
            </w:r>
          </w:p>
        </w:tc>
        <w:tc>
          <w:tcPr>
            <w:tcW w:w="1023" w:type="dxa"/>
            <w:hideMark/>
          </w:tcPr>
          <w:p w14:paraId="358321C8" w14:textId="7EB2B329" w:rsidR="00B879A3" w:rsidRPr="006E6B2C" w:rsidRDefault="34403262" w:rsidP="7C84A48D">
            <w:pPr>
              <w:pStyle w:val="paragraph"/>
              <w:spacing w:before="0" w:beforeAutospacing="0" w:after="0" w:afterAutospacing="0"/>
              <w:jc w:val="center"/>
              <w:rPr>
                <w:sz w:val="18"/>
                <w:szCs w:val="18"/>
              </w:rPr>
            </w:pPr>
            <w:r w:rsidRPr="7C84A48D">
              <w:rPr>
                <w:sz w:val="18"/>
                <w:szCs w:val="18"/>
              </w:rPr>
              <w:t>R,</w:t>
            </w:r>
            <w:r w:rsidR="1F1736F6" w:rsidRPr="7C84A48D">
              <w:rPr>
                <w:sz w:val="18"/>
                <w:szCs w:val="18"/>
              </w:rPr>
              <w:t xml:space="preserve"> </w:t>
            </w:r>
            <w:r w:rsidRPr="7C84A48D">
              <w:rPr>
                <w:sz w:val="18"/>
                <w:szCs w:val="18"/>
              </w:rPr>
              <w:t xml:space="preserve">E </w:t>
            </w:r>
            <w:r w:rsidR="6133DDE5" w:rsidRPr="7C84A48D">
              <w:rPr>
                <w:sz w:val="18"/>
                <w:szCs w:val="18"/>
              </w:rPr>
              <w:t xml:space="preserve"> </w:t>
            </w:r>
          </w:p>
        </w:tc>
        <w:tc>
          <w:tcPr>
            <w:tcW w:w="1707" w:type="dxa"/>
            <w:hideMark/>
          </w:tcPr>
          <w:p w14:paraId="02B3D2A5" w14:textId="2F10D263" w:rsidR="00B879A3" w:rsidRPr="006E6B2C" w:rsidRDefault="00B879A3" w:rsidP="357EF7B9">
            <w:pPr>
              <w:pStyle w:val="paragraph"/>
              <w:spacing w:before="0" w:beforeAutospacing="0" w:after="0" w:afterAutospacing="0"/>
              <w:jc w:val="center"/>
              <w:rPr>
                <w:sz w:val="18"/>
                <w:szCs w:val="18"/>
              </w:rPr>
            </w:pPr>
          </w:p>
        </w:tc>
        <w:tc>
          <w:tcPr>
            <w:tcW w:w="1706" w:type="dxa"/>
            <w:hideMark/>
          </w:tcPr>
          <w:p w14:paraId="47A4C760" w14:textId="77777777" w:rsidR="00B879A3" w:rsidRPr="006E6B2C" w:rsidRDefault="6133DDE5" w:rsidP="7C84A48D">
            <w:pPr>
              <w:pStyle w:val="paragraph"/>
              <w:spacing w:before="0" w:beforeAutospacing="0" w:after="0" w:afterAutospacing="0"/>
              <w:jc w:val="center"/>
              <w:rPr>
                <w:sz w:val="18"/>
                <w:szCs w:val="18"/>
              </w:rPr>
            </w:pPr>
            <w:r w:rsidRPr="7C84A48D">
              <w:rPr>
                <w:sz w:val="18"/>
                <w:szCs w:val="18"/>
              </w:rPr>
              <w:t> </w:t>
            </w:r>
          </w:p>
        </w:tc>
        <w:tc>
          <w:tcPr>
            <w:tcW w:w="1875" w:type="dxa"/>
            <w:hideMark/>
          </w:tcPr>
          <w:p w14:paraId="17819A00" w14:textId="7E32FC21" w:rsidR="00B879A3" w:rsidRPr="006E6B2C" w:rsidRDefault="426A8350" w:rsidP="357EF7B9">
            <w:pPr>
              <w:pStyle w:val="paragraph"/>
              <w:spacing w:before="0" w:beforeAutospacing="0" w:after="0" w:afterAutospacing="0"/>
              <w:jc w:val="center"/>
              <w:rPr>
                <w:sz w:val="18"/>
                <w:szCs w:val="18"/>
              </w:rPr>
            </w:pPr>
            <w:r w:rsidRPr="357EF7B9">
              <w:rPr>
                <w:sz w:val="18"/>
                <w:szCs w:val="18"/>
              </w:rPr>
              <w:t>5</w:t>
            </w:r>
            <w:r w:rsidR="62ED37C7" w:rsidRPr="357EF7B9">
              <w:rPr>
                <w:sz w:val="18"/>
                <w:szCs w:val="18"/>
              </w:rPr>
              <w:t xml:space="preserve"> </w:t>
            </w:r>
            <w:r w:rsidR="07C44D06" w:rsidRPr="357EF7B9">
              <w:rPr>
                <w:sz w:val="18"/>
                <w:szCs w:val="18"/>
              </w:rPr>
              <w:t>600</w:t>
            </w:r>
            <w:r w:rsidR="6E785B46" w:rsidRPr="357EF7B9">
              <w:rPr>
                <w:sz w:val="18"/>
                <w:szCs w:val="18"/>
              </w:rPr>
              <w:t> </w:t>
            </w:r>
            <w:r w:rsidR="68F585BA" w:rsidRPr="357EF7B9">
              <w:rPr>
                <w:sz w:val="18"/>
                <w:szCs w:val="18"/>
              </w:rPr>
              <w:t>000</w:t>
            </w:r>
            <w:r w:rsidR="6E785B46" w:rsidRPr="357EF7B9">
              <w:rPr>
                <w:sz w:val="18"/>
                <w:szCs w:val="18"/>
              </w:rPr>
              <w:t xml:space="preserve"> </w:t>
            </w:r>
            <w:r w:rsidR="68F585BA" w:rsidRPr="357EF7B9">
              <w:rPr>
                <w:sz w:val="18"/>
                <w:szCs w:val="18"/>
              </w:rPr>
              <w:t>000</w:t>
            </w:r>
          </w:p>
        </w:tc>
      </w:tr>
      <w:tr w:rsidR="00BF02D0" w:rsidRPr="00B83812" w14:paraId="1E37A8D6" w14:textId="77777777" w:rsidTr="357EF7B9">
        <w:trPr>
          <w:trHeight w:val="960"/>
        </w:trPr>
        <w:tc>
          <w:tcPr>
            <w:tcW w:w="2555" w:type="dxa"/>
            <w:hideMark/>
          </w:tcPr>
          <w:p w14:paraId="50BE4815" w14:textId="3B907A3F" w:rsidR="00B879A3" w:rsidRPr="006E6B2C" w:rsidRDefault="2FC8EBB0" w:rsidP="357EF7B9">
            <w:pPr>
              <w:pStyle w:val="paragraph"/>
              <w:spacing w:before="0" w:beforeAutospacing="0" w:after="0" w:afterAutospacing="0"/>
              <w:rPr>
                <w:sz w:val="18"/>
                <w:szCs w:val="18"/>
              </w:rPr>
            </w:pPr>
            <w:r w:rsidRPr="357EF7B9">
              <w:rPr>
                <w:sz w:val="18"/>
                <w:szCs w:val="18"/>
              </w:rPr>
              <w:t xml:space="preserve">Elektri </w:t>
            </w:r>
            <w:r w:rsidR="23F0E6A5" w:rsidRPr="173F722A">
              <w:rPr>
                <w:sz w:val="18"/>
                <w:szCs w:val="18"/>
              </w:rPr>
              <w:t>varustuskindlus</w:t>
            </w:r>
            <w:r w:rsidR="5B701AC2" w:rsidRPr="357EF7B9">
              <w:rPr>
                <w:sz w:val="18"/>
                <w:szCs w:val="18"/>
              </w:rPr>
              <w:t xml:space="preserve"> </w:t>
            </w:r>
            <w:r w:rsidRPr="357EF7B9">
              <w:rPr>
                <w:sz w:val="18"/>
                <w:szCs w:val="18"/>
              </w:rPr>
              <w:t>1</w:t>
            </w:r>
            <w:r w:rsidR="1CF0DF6C" w:rsidRPr="357EF7B9">
              <w:rPr>
                <w:sz w:val="18"/>
                <w:szCs w:val="18"/>
              </w:rPr>
              <w:t>3</w:t>
            </w:r>
            <w:r w:rsidRPr="357EF7B9">
              <w:rPr>
                <w:sz w:val="18"/>
                <w:szCs w:val="18"/>
              </w:rPr>
              <w:t>00MW CO</w:t>
            </w:r>
            <w:r w:rsidRPr="357EF7B9">
              <w:rPr>
                <w:sz w:val="18"/>
                <w:szCs w:val="18"/>
                <w:vertAlign w:val="subscript"/>
              </w:rPr>
              <w:t>2</w:t>
            </w:r>
            <w:r w:rsidR="1B00E32B" w:rsidRPr="357EF7B9">
              <w:rPr>
                <w:sz w:val="18"/>
                <w:szCs w:val="18"/>
              </w:rPr>
              <w:t xml:space="preserve"> </w:t>
            </w:r>
            <w:r w:rsidRPr="357EF7B9">
              <w:rPr>
                <w:sz w:val="18"/>
                <w:szCs w:val="18"/>
              </w:rPr>
              <w:t xml:space="preserve">heite vabalt alates 2040. </w:t>
            </w:r>
            <w:r w:rsidR="567056ED" w:rsidRPr="357EF7B9">
              <w:rPr>
                <w:sz w:val="18"/>
                <w:szCs w:val="18"/>
              </w:rPr>
              <w:t>a.</w:t>
            </w:r>
          </w:p>
        </w:tc>
        <w:tc>
          <w:tcPr>
            <w:tcW w:w="1194" w:type="dxa"/>
            <w:noWrap/>
            <w:hideMark/>
          </w:tcPr>
          <w:p w14:paraId="2EE03063" w14:textId="4F8E9ED2" w:rsidR="00B879A3" w:rsidRPr="000F4339" w:rsidRDefault="5042447C" w:rsidP="7C84A48D">
            <w:pPr>
              <w:pStyle w:val="paragraph"/>
              <w:spacing w:before="0" w:beforeAutospacing="0" w:after="0" w:afterAutospacing="0"/>
              <w:jc w:val="center"/>
              <w:rPr>
                <w:sz w:val="16"/>
                <w:szCs w:val="16"/>
              </w:rPr>
            </w:pPr>
            <w:r w:rsidRPr="0F00E842">
              <w:rPr>
                <w:sz w:val="16"/>
                <w:szCs w:val="16"/>
              </w:rPr>
              <w:t>kaudne mõju</w:t>
            </w:r>
          </w:p>
        </w:tc>
        <w:tc>
          <w:tcPr>
            <w:tcW w:w="1170" w:type="dxa"/>
            <w:hideMark/>
          </w:tcPr>
          <w:p w14:paraId="676F1E5B" w14:textId="4F8E9ED2" w:rsidR="00B879A3" w:rsidRPr="000F4339" w:rsidRDefault="5042447C" w:rsidP="0F00E842">
            <w:pPr>
              <w:pStyle w:val="paragraph"/>
              <w:spacing w:before="0" w:beforeAutospacing="0" w:after="0" w:afterAutospacing="0"/>
              <w:jc w:val="center"/>
              <w:rPr>
                <w:sz w:val="16"/>
                <w:szCs w:val="16"/>
              </w:rPr>
            </w:pPr>
            <w:r w:rsidRPr="0F00E842">
              <w:rPr>
                <w:sz w:val="16"/>
                <w:szCs w:val="16"/>
              </w:rPr>
              <w:t>kaudne mõju</w:t>
            </w:r>
          </w:p>
          <w:p w14:paraId="69AD08E0" w14:textId="256E954C" w:rsidR="00B879A3" w:rsidRPr="000F4339" w:rsidRDefault="00B879A3" w:rsidP="7C84A48D">
            <w:pPr>
              <w:pStyle w:val="paragraph"/>
              <w:spacing w:before="0" w:beforeAutospacing="0" w:after="0" w:afterAutospacing="0"/>
              <w:jc w:val="center"/>
              <w:rPr>
                <w:sz w:val="16"/>
                <w:szCs w:val="16"/>
              </w:rPr>
            </w:pPr>
          </w:p>
        </w:tc>
        <w:tc>
          <w:tcPr>
            <w:tcW w:w="3097" w:type="dxa"/>
            <w:hideMark/>
          </w:tcPr>
          <w:p w14:paraId="2E3A5B15" w14:textId="70214C90" w:rsidR="00B879A3" w:rsidRPr="006E6B2C" w:rsidRDefault="2FC8EBB0" w:rsidP="39A9B226">
            <w:pPr>
              <w:pStyle w:val="paragraph"/>
              <w:spacing w:before="0" w:beforeAutospacing="0" w:after="0" w:afterAutospacing="0"/>
              <w:rPr>
                <w:sz w:val="18"/>
                <w:szCs w:val="18"/>
              </w:rPr>
            </w:pPr>
            <w:r w:rsidRPr="357EF7B9">
              <w:rPr>
                <w:sz w:val="18"/>
                <w:szCs w:val="18"/>
              </w:rPr>
              <w:t>300 MW uusi gaasielektrijaamu, täiendavad</w:t>
            </w:r>
            <w:r w:rsidR="492B3A98" w:rsidRPr="357EF7B9">
              <w:rPr>
                <w:sz w:val="18"/>
                <w:szCs w:val="18"/>
              </w:rPr>
              <w:t xml:space="preserve">, lisaks juba olemasolevale 500 juhitavale võimsusele ja  hangitavale 500 MW </w:t>
            </w:r>
            <w:proofErr w:type="spellStart"/>
            <w:r w:rsidR="492B3A98" w:rsidRPr="357EF7B9">
              <w:rPr>
                <w:sz w:val="18"/>
                <w:szCs w:val="18"/>
              </w:rPr>
              <w:t>gaasijaamale</w:t>
            </w:r>
            <w:proofErr w:type="spellEnd"/>
            <w:r w:rsidR="492B3A98" w:rsidRPr="357EF7B9">
              <w:rPr>
                <w:sz w:val="18"/>
                <w:szCs w:val="18"/>
              </w:rPr>
              <w:t>.</w:t>
            </w:r>
            <w:r w:rsidRPr="357EF7B9">
              <w:rPr>
                <w:sz w:val="18"/>
                <w:szCs w:val="18"/>
              </w:rPr>
              <w:t xml:space="preserve"> </w:t>
            </w:r>
            <w:r w:rsidR="50D573EE" w:rsidRPr="357EF7B9">
              <w:rPr>
                <w:sz w:val="18"/>
                <w:szCs w:val="18"/>
              </w:rPr>
              <w:t>Elektritarbijate tasud ja elektritootja kulud kokku ca 20 aasta jooksul.</w:t>
            </w:r>
          </w:p>
        </w:tc>
        <w:tc>
          <w:tcPr>
            <w:tcW w:w="1023" w:type="dxa"/>
            <w:hideMark/>
          </w:tcPr>
          <w:p w14:paraId="0FC50914" w14:textId="05BAF506" w:rsidR="00B879A3" w:rsidRPr="006E6B2C" w:rsidRDefault="34403262" w:rsidP="7C84A48D">
            <w:pPr>
              <w:pStyle w:val="paragraph"/>
              <w:spacing w:before="0" w:beforeAutospacing="0" w:after="0" w:afterAutospacing="0"/>
              <w:jc w:val="center"/>
              <w:rPr>
                <w:sz w:val="18"/>
                <w:szCs w:val="18"/>
              </w:rPr>
            </w:pPr>
            <w:r w:rsidRPr="7C84A48D">
              <w:rPr>
                <w:sz w:val="18"/>
                <w:szCs w:val="18"/>
              </w:rPr>
              <w:t>R,</w:t>
            </w:r>
            <w:r w:rsidR="004766CA">
              <w:rPr>
                <w:sz w:val="18"/>
                <w:szCs w:val="18"/>
              </w:rPr>
              <w:t xml:space="preserve"> </w:t>
            </w:r>
            <w:r w:rsidRPr="7C84A48D">
              <w:rPr>
                <w:sz w:val="18"/>
                <w:szCs w:val="18"/>
              </w:rPr>
              <w:t xml:space="preserve">E  </w:t>
            </w:r>
          </w:p>
        </w:tc>
        <w:tc>
          <w:tcPr>
            <w:tcW w:w="1707" w:type="dxa"/>
            <w:noWrap/>
            <w:hideMark/>
          </w:tcPr>
          <w:p w14:paraId="14F9EC94" w14:textId="77777777" w:rsidR="00B879A3" w:rsidRPr="006E6B2C" w:rsidRDefault="6133DDE5" w:rsidP="7C84A48D">
            <w:pPr>
              <w:pStyle w:val="paragraph"/>
              <w:spacing w:before="0" w:beforeAutospacing="0" w:after="0" w:afterAutospacing="0"/>
              <w:jc w:val="center"/>
              <w:rPr>
                <w:sz w:val="18"/>
                <w:szCs w:val="18"/>
              </w:rPr>
            </w:pPr>
            <w:r w:rsidRPr="7C84A48D">
              <w:rPr>
                <w:sz w:val="18"/>
                <w:szCs w:val="18"/>
              </w:rPr>
              <w:t> </w:t>
            </w:r>
          </w:p>
        </w:tc>
        <w:tc>
          <w:tcPr>
            <w:tcW w:w="1706" w:type="dxa"/>
            <w:noWrap/>
            <w:hideMark/>
          </w:tcPr>
          <w:p w14:paraId="52F5B8F7" w14:textId="77777777" w:rsidR="00B879A3" w:rsidRPr="006E6B2C" w:rsidRDefault="6133DDE5" w:rsidP="7C84A48D">
            <w:pPr>
              <w:pStyle w:val="paragraph"/>
              <w:spacing w:before="0" w:beforeAutospacing="0" w:after="0" w:afterAutospacing="0"/>
              <w:jc w:val="center"/>
              <w:rPr>
                <w:sz w:val="18"/>
                <w:szCs w:val="18"/>
              </w:rPr>
            </w:pPr>
            <w:r w:rsidRPr="7C84A48D">
              <w:rPr>
                <w:sz w:val="18"/>
                <w:szCs w:val="18"/>
              </w:rPr>
              <w:t> </w:t>
            </w:r>
          </w:p>
        </w:tc>
        <w:tc>
          <w:tcPr>
            <w:tcW w:w="1875" w:type="dxa"/>
            <w:noWrap/>
            <w:hideMark/>
          </w:tcPr>
          <w:p w14:paraId="37C5B558" w14:textId="038246B9" w:rsidR="00B879A3" w:rsidRPr="006E6B2C" w:rsidRDefault="0D3C0CA9" w:rsidP="357EF7B9">
            <w:pPr>
              <w:pStyle w:val="paragraph"/>
              <w:spacing w:before="0" w:beforeAutospacing="0" w:after="0" w:afterAutospacing="0"/>
              <w:jc w:val="center"/>
              <w:rPr>
                <w:sz w:val="18"/>
                <w:szCs w:val="18"/>
              </w:rPr>
            </w:pPr>
            <w:r w:rsidRPr="357EF7B9">
              <w:rPr>
                <w:sz w:val="18"/>
                <w:szCs w:val="18"/>
              </w:rPr>
              <w:t>200 000 000</w:t>
            </w:r>
            <w:r w:rsidR="2FC8EBB0" w:rsidRPr="357EF7B9">
              <w:rPr>
                <w:sz w:val="18"/>
                <w:szCs w:val="18"/>
              </w:rPr>
              <w:t> </w:t>
            </w:r>
          </w:p>
        </w:tc>
      </w:tr>
      <w:tr w:rsidR="00BF02D0" w:rsidRPr="00B83812" w14:paraId="4B0BCAFB" w14:textId="77777777" w:rsidTr="357EF7B9">
        <w:trPr>
          <w:trHeight w:val="479"/>
        </w:trPr>
        <w:tc>
          <w:tcPr>
            <w:tcW w:w="2555" w:type="dxa"/>
            <w:hideMark/>
          </w:tcPr>
          <w:p w14:paraId="5854E6D8" w14:textId="77777777" w:rsidR="00B879A3" w:rsidRPr="006E6B2C" w:rsidRDefault="6133DDE5" w:rsidP="7C84A48D">
            <w:pPr>
              <w:pStyle w:val="paragraph"/>
              <w:spacing w:before="0" w:beforeAutospacing="0" w:after="0" w:afterAutospacing="0"/>
              <w:rPr>
                <w:sz w:val="18"/>
                <w:szCs w:val="18"/>
              </w:rPr>
            </w:pPr>
            <w:r w:rsidRPr="7C84A48D">
              <w:rPr>
                <w:sz w:val="18"/>
                <w:szCs w:val="18"/>
              </w:rPr>
              <w:t>Taastuvenergia salvestusturu käivitamine</w:t>
            </w:r>
          </w:p>
        </w:tc>
        <w:tc>
          <w:tcPr>
            <w:tcW w:w="1194" w:type="dxa"/>
            <w:hideMark/>
          </w:tcPr>
          <w:p w14:paraId="53A9A341" w14:textId="4F8E9ED2" w:rsidR="00B879A3" w:rsidRPr="000F4339" w:rsidRDefault="55915CA1" w:rsidP="0F00E842">
            <w:pPr>
              <w:pStyle w:val="paragraph"/>
              <w:spacing w:before="0" w:beforeAutospacing="0" w:after="0" w:afterAutospacing="0"/>
              <w:jc w:val="center"/>
              <w:rPr>
                <w:sz w:val="16"/>
                <w:szCs w:val="16"/>
              </w:rPr>
            </w:pPr>
            <w:r w:rsidRPr="0F00E842">
              <w:rPr>
                <w:sz w:val="16"/>
                <w:szCs w:val="16"/>
              </w:rPr>
              <w:t>kaudne mõju</w:t>
            </w:r>
          </w:p>
          <w:p w14:paraId="4C28C2C9" w14:textId="0B2752EF" w:rsidR="00B879A3" w:rsidRPr="000F4339" w:rsidRDefault="00B879A3" w:rsidP="7C84A48D">
            <w:pPr>
              <w:pStyle w:val="paragraph"/>
              <w:spacing w:before="0" w:beforeAutospacing="0" w:after="0" w:afterAutospacing="0"/>
              <w:jc w:val="center"/>
              <w:rPr>
                <w:sz w:val="16"/>
                <w:szCs w:val="16"/>
              </w:rPr>
            </w:pPr>
          </w:p>
        </w:tc>
        <w:tc>
          <w:tcPr>
            <w:tcW w:w="1170" w:type="dxa"/>
            <w:hideMark/>
          </w:tcPr>
          <w:p w14:paraId="679AE154" w14:textId="4F8E9ED2" w:rsidR="00B879A3" w:rsidRPr="000F4339" w:rsidRDefault="55915CA1" w:rsidP="0F00E842">
            <w:pPr>
              <w:pStyle w:val="paragraph"/>
              <w:spacing w:before="0" w:beforeAutospacing="0" w:after="0" w:afterAutospacing="0"/>
              <w:jc w:val="center"/>
              <w:rPr>
                <w:sz w:val="16"/>
                <w:szCs w:val="16"/>
              </w:rPr>
            </w:pPr>
            <w:r w:rsidRPr="0F00E842">
              <w:rPr>
                <w:sz w:val="16"/>
                <w:szCs w:val="16"/>
              </w:rPr>
              <w:t>kaudne mõju</w:t>
            </w:r>
          </w:p>
          <w:p w14:paraId="52C57C73" w14:textId="110AAEB6" w:rsidR="00B879A3" w:rsidRPr="000F4339" w:rsidRDefault="00B879A3" w:rsidP="7C84A48D">
            <w:pPr>
              <w:pStyle w:val="paragraph"/>
              <w:spacing w:before="0" w:beforeAutospacing="0" w:after="0" w:afterAutospacing="0"/>
              <w:jc w:val="center"/>
              <w:rPr>
                <w:sz w:val="16"/>
                <w:szCs w:val="16"/>
              </w:rPr>
            </w:pPr>
          </w:p>
        </w:tc>
        <w:tc>
          <w:tcPr>
            <w:tcW w:w="3097" w:type="dxa"/>
            <w:hideMark/>
          </w:tcPr>
          <w:p w14:paraId="7D442309" w14:textId="5F63026D" w:rsidR="00B879A3" w:rsidRPr="006E6B2C" w:rsidRDefault="2FC8EBB0" w:rsidP="39A9B226">
            <w:pPr>
              <w:pStyle w:val="paragraph"/>
              <w:spacing w:before="0" w:beforeAutospacing="0" w:after="0" w:afterAutospacing="0"/>
              <w:rPr>
                <w:sz w:val="18"/>
                <w:szCs w:val="18"/>
              </w:rPr>
            </w:pPr>
            <w:r w:rsidRPr="357EF7B9">
              <w:rPr>
                <w:sz w:val="18"/>
                <w:szCs w:val="18"/>
              </w:rPr>
              <w:t>500</w:t>
            </w:r>
            <w:r w:rsidR="553FEEAE" w:rsidRPr="357EF7B9">
              <w:rPr>
                <w:sz w:val="18"/>
                <w:szCs w:val="18"/>
              </w:rPr>
              <w:t xml:space="preserve"> </w:t>
            </w:r>
            <w:r w:rsidRPr="357EF7B9">
              <w:rPr>
                <w:sz w:val="18"/>
                <w:szCs w:val="18"/>
              </w:rPr>
              <w:t xml:space="preserve">MW </w:t>
            </w:r>
            <w:r w:rsidR="7077E945" w:rsidRPr="357EF7B9">
              <w:rPr>
                <w:sz w:val="18"/>
                <w:szCs w:val="18"/>
              </w:rPr>
              <w:t>pumphüdroelektrijaam</w:t>
            </w:r>
          </w:p>
        </w:tc>
        <w:tc>
          <w:tcPr>
            <w:tcW w:w="1023" w:type="dxa"/>
            <w:hideMark/>
          </w:tcPr>
          <w:p w14:paraId="3A01199D" w14:textId="4ABB5302" w:rsidR="00B879A3" w:rsidRPr="006E6B2C" w:rsidRDefault="34403262" w:rsidP="7C84A48D">
            <w:pPr>
              <w:pStyle w:val="paragraph"/>
              <w:spacing w:before="0" w:beforeAutospacing="0" w:after="0" w:afterAutospacing="0"/>
              <w:jc w:val="center"/>
              <w:rPr>
                <w:sz w:val="18"/>
                <w:szCs w:val="18"/>
              </w:rPr>
            </w:pPr>
            <w:r w:rsidRPr="7C84A48D">
              <w:rPr>
                <w:sz w:val="18"/>
                <w:szCs w:val="18"/>
              </w:rPr>
              <w:t>R,</w:t>
            </w:r>
            <w:r w:rsidR="004766CA">
              <w:rPr>
                <w:sz w:val="18"/>
                <w:szCs w:val="18"/>
              </w:rPr>
              <w:t xml:space="preserve"> </w:t>
            </w:r>
            <w:r w:rsidRPr="7C84A48D">
              <w:rPr>
                <w:sz w:val="18"/>
                <w:szCs w:val="18"/>
              </w:rPr>
              <w:t xml:space="preserve">E  </w:t>
            </w:r>
          </w:p>
        </w:tc>
        <w:tc>
          <w:tcPr>
            <w:tcW w:w="1707" w:type="dxa"/>
            <w:noWrap/>
            <w:hideMark/>
          </w:tcPr>
          <w:p w14:paraId="574073ED" w14:textId="77777777" w:rsidR="00B879A3" w:rsidRPr="006E6B2C" w:rsidRDefault="6133DDE5" w:rsidP="7C84A48D">
            <w:pPr>
              <w:pStyle w:val="paragraph"/>
              <w:spacing w:before="0" w:beforeAutospacing="0" w:after="0" w:afterAutospacing="0"/>
              <w:jc w:val="center"/>
              <w:rPr>
                <w:sz w:val="18"/>
                <w:szCs w:val="18"/>
              </w:rPr>
            </w:pPr>
            <w:r w:rsidRPr="7C84A48D">
              <w:rPr>
                <w:sz w:val="18"/>
                <w:szCs w:val="18"/>
              </w:rPr>
              <w:t> </w:t>
            </w:r>
          </w:p>
        </w:tc>
        <w:tc>
          <w:tcPr>
            <w:tcW w:w="1706" w:type="dxa"/>
            <w:noWrap/>
            <w:hideMark/>
          </w:tcPr>
          <w:p w14:paraId="5EAC2768" w14:textId="77777777" w:rsidR="00B879A3" w:rsidRPr="006E6B2C" w:rsidRDefault="6133DDE5" w:rsidP="7C84A48D">
            <w:pPr>
              <w:pStyle w:val="paragraph"/>
              <w:spacing w:before="0" w:beforeAutospacing="0" w:after="0" w:afterAutospacing="0"/>
              <w:jc w:val="center"/>
              <w:rPr>
                <w:sz w:val="18"/>
                <w:szCs w:val="18"/>
              </w:rPr>
            </w:pPr>
            <w:r w:rsidRPr="7C84A48D">
              <w:rPr>
                <w:sz w:val="18"/>
                <w:szCs w:val="18"/>
              </w:rPr>
              <w:t> </w:t>
            </w:r>
          </w:p>
        </w:tc>
        <w:tc>
          <w:tcPr>
            <w:tcW w:w="1875" w:type="dxa"/>
            <w:hideMark/>
          </w:tcPr>
          <w:p w14:paraId="0D70B898" w14:textId="074462E6" w:rsidR="00B879A3" w:rsidRPr="006E6B2C" w:rsidRDefault="371673DF" w:rsidP="357EF7B9">
            <w:pPr>
              <w:pStyle w:val="paragraph"/>
              <w:spacing w:before="0" w:beforeAutospacing="0" w:after="0" w:afterAutospacing="0"/>
              <w:jc w:val="center"/>
              <w:rPr>
                <w:sz w:val="18"/>
                <w:szCs w:val="18"/>
              </w:rPr>
            </w:pPr>
            <w:r w:rsidRPr="357EF7B9">
              <w:rPr>
                <w:sz w:val="18"/>
                <w:szCs w:val="18"/>
              </w:rPr>
              <w:t>1 0</w:t>
            </w:r>
            <w:r w:rsidR="2FC8EBB0" w:rsidRPr="357EF7B9">
              <w:rPr>
                <w:sz w:val="18"/>
                <w:szCs w:val="18"/>
              </w:rPr>
              <w:t>00</w:t>
            </w:r>
            <w:r w:rsidR="68F585BA" w:rsidRPr="357EF7B9">
              <w:rPr>
                <w:sz w:val="18"/>
                <w:szCs w:val="18"/>
              </w:rPr>
              <w:t> 000 000</w:t>
            </w:r>
          </w:p>
        </w:tc>
      </w:tr>
      <w:tr w:rsidR="00BF02D0" w:rsidRPr="00B83812" w14:paraId="7A058C06" w14:textId="77777777" w:rsidTr="357EF7B9">
        <w:trPr>
          <w:trHeight w:val="786"/>
        </w:trPr>
        <w:tc>
          <w:tcPr>
            <w:tcW w:w="2555" w:type="dxa"/>
            <w:hideMark/>
          </w:tcPr>
          <w:p w14:paraId="1E76C9D1" w14:textId="77B4389A" w:rsidR="00B879A3" w:rsidRPr="006E6B2C" w:rsidRDefault="6133DDE5" w:rsidP="7C84A48D">
            <w:pPr>
              <w:pStyle w:val="paragraph"/>
              <w:spacing w:before="0" w:beforeAutospacing="0" w:after="0" w:afterAutospacing="0"/>
              <w:rPr>
                <w:sz w:val="18"/>
                <w:szCs w:val="18"/>
              </w:rPr>
            </w:pPr>
            <w:r w:rsidRPr="7C84A48D">
              <w:rPr>
                <w:sz w:val="18"/>
                <w:szCs w:val="18"/>
              </w:rPr>
              <w:t>Elektrivõrgu tugevdamine</w:t>
            </w:r>
            <w:r w:rsidR="000B592C">
              <w:rPr>
                <w:sz w:val="18"/>
                <w:szCs w:val="18"/>
              </w:rPr>
              <w:t xml:space="preserve"> (sh kliimakindluse tagamine, tarbimise kasvuga arvestamine)</w:t>
            </w:r>
          </w:p>
        </w:tc>
        <w:tc>
          <w:tcPr>
            <w:tcW w:w="1194" w:type="dxa"/>
            <w:hideMark/>
          </w:tcPr>
          <w:p w14:paraId="6BC3F2F1" w14:textId="4F8E9ED2" w:rsidR="00B879A3" w:rsidRPr="000F4339" w:rsidRDefault="2B3A4237" w:rsidP="0F00E842">
            <w:pPr>
              <w:pStyle w:val="paragraph"/>
              <w:spacing w:before="0" w:beforeAutospacing="0" w:after="0" w:afterAutospacing="0"/>
              <w:jc w:val="center"/>
              <w:rPr>
                <w:sz w:val="16"/>
                <w:szCs w:val="16"/>
              </w:rPr>
            </w:pPr>
            <w:r w:rsidRPr="0F00E842">
              <w:rPr>
                <w:sz w:val="16"/>
                <w:szCs w:val="16"/>
              </w:rPr>
              <w:t>kaudne mõju</w:t>
            </w:r>
          </w:p>
          <w:p w14:paraId="4E29071B" w14:textId="5162B68A" w:rsidR="00B879A3" w:rsidRPr="000F4339" w:rsidRDefault="00B879A3" w:rsidP="7C84A48D">
            <w:pPr>
              <w:pStyle w:val="paragraph"/>
              <w:spacing w:before="0" w:beforeAutospacing="0" w:after="0" w:afterAutospacing="0"/>
              <w:jc w:val="center"/>
              <w:rPr>
                <w:sz w:val="16"/>
                <w:szCs w:val="16"/>
              </w:rPr>
            </w:pPr>
          </w:p>
        </w:tc>
        <w:tc>
          <w:tcPr>
            <w:tcW w:w="1170" w:type="dxa"/>
            <w:hideMark/>
          </w:tcPr>
          <w:p w14:paraId="7EA4EDFE" w14:textId="4F8E9ED2" w:rsidR="00B879A3" w:rsidRPr="000F4339" w:rsidRDefault="2B3A4237" w:rsidP="0F00E842">
            <w:pPr>
              <w:pStyle w:val="paragraph"/>
              <w:spacing w:before="0" w:beforeAutospacing="0" w:after="0" w:afterAutospacing="0"/>
              <w:jc w:val="center"/>
              <w:rPr>
                <w:sz w:val="16"/>
                <w:szCs w:val="16"/>
              </w:rPr>
            </w:pPr>
            <w:r w:rsidRPr="0F00E842">
              <w:rPr>
                <w:sz w:val="16"/>
                <w:szCs w:val="16"/>
              </w:rPr>
              <w:t>kaudne mõju</w:t>
            </w:r>
          </w:p>
          <w:p w14:paraId="170268C8" w14:textId="23970FE6" w:rsidR="00B879A3" w:rsidRPr="000F4339" w:rsidRDefault="00B879A3" w:rsidP="7C84A48D">
            <w:pPr>
              <w:pStyle w:val="paragraph"/>
              <w:spacing w:before="0" w:beforeAutospacing="0" w:after="0" w:afterAutospacing="0"/>
              <w:jc w:val="center"/>
              <w:rPr>
                <w:sz w:val="16"/>
                <w:szCs w:val="16"/>
              </w:rPr>
            </w:pPr>
          </w:p>
        </w:tc>
        <w:tc>
          <w:tcPr>
            <w:tcW w:w="3097" w:type="dxa"/>
            <w:hideMark/>
          </w:tcPr>
          <w:p w14:paraId="527A8F8E" w14:textId="33B8D1EA" w:rsidR="00B879A3" w:rsidRPr="006E6B2C" w:rsidRDefault="000B592C" w:rsidP="39A9B226">
            <w:pPr>
              <w:pStyle w:val="paragraph"/>
              <w:spacing w:before="0" w:beforeAutospacing="0" w:after="0" w:afterAutospacing="0"/>
              <w:rPr>
                <w:sz w:val="18"/>
                <w:szCs w:val="18"/>
              </w:rPr>
            </w:pPr>
            <w:r w:rsidRPr="000B592C">
              <w:rPr>
                <w:sz w:val="18"/>
                <w:szCs w:val="18"/>
              </w:rPr>
              <w:t>Vastavalt Elektrilevi arengukavale</w:t>
            </w:r>
            <w:r w:rsidR="00D41B9A">
              <w:rPr>
                <w:sz w:val="18"/>
                <w:szCs w:val="18"/>
              </w:rPr>
              <w:t xml:space="preserve"> aastani 2035</w:t>
            </w:r>
          </w:p>
        </w:tc>
        <w:tc>
          <w:tcPr>
            <w:tcW w:w="1023" w:type="dxa"/>
            <w:hideMark/>
          </w:tcPr>
          <w:p w14:paraId="42E21EB1" w14:textId="04C15039" w:rsidR="00B879A3" w:rsidRPr="006E6B2C" w:rsidRDefault="34403262" w:rsidP="7C84A48D">
            <w:pPr>
              <w:pStyle w:val="paragraph"/>
              <w:spacing w:before="0" w:beforeAutospacing="0" w:after="0" w:afterAutospacing="0"/>
              <w:jc w:val="center"/>
              <w:rPr>
                <w:sz w:val="18"/>
                <w:szCs w:val="18"/>
              </w:rPr>
            </w:pPr>
            <w:r w:rsidRPr="7C84A48D">
              <w:rPr>
                <w:sz w:val="18"/>
                <w:szCs w:val="18"/>
              </w:rPr>
              <w:t>R,</w:t>
            </w:r>
            <w:r w:rsidR="004766CA">
              <w:rPr>
                <w:sz w:val="18"/>
                <w:szCs w:val="18"/>
              </w:rPr>
              <w:t xml:space="preserve"> </w:t>
            </w:r>
            <w:r w:rsidRPr="7C84A48D">
              <w:rPr>
                <w:sz w:val="18"/>
                <w:szCs w:val="18"/>
              </w:rPr>
              <w:t xml:space="preserve">E  </w:t>
            </w:r>
          </w:p>
        </w:tc>
        <w:tc>
          <w:tcPr>
            <w:tcW w:w="1707" w:type="dxa"/>
            <w:hideMark/>
          </w:tcPr>
          <w:p w14:paraId="77C0398C" w14:textId="188A26DA" w:rsidR="00B879A3" w:rsidRPr="006E6B2C" w:rsidRDefault="00B879A3" w:rsidP="357EF7B9">
            <w:pPr>
              <w:pStyle w:val="paragraph"/>
              <w:spacing w:before="0" w:beforeAutospacing="0" w:after="0" w:afterAutospacing="0"/>
              <w:jc w:val="center"/>
              <w:rPr>
                <w:sz w:val="18"/>
                <w:szCs w:val="18"/>
              </w:rPr>
            </w:pPr>
          </w:p>
        </w:tc>
        <w:tc>
          <w:tcPr>
            <w:tcW w:w="1706" w:type="dxa"/>
            <w:noWrap/>
            <w:hideMark/>
          </w:tcPr>
          <w:p w14:paraId="246CBA7B" w14:textId="77777777" w:rsidR="00B879A3" w:rsidRPr="006E6B2C" w:rsidRDefault="6133DDE5" w:rsidP="7C84A48D">
            <w:pPr>
              <w:pStyle w:val="paragraph"/>
              <w:spacing w:before="0" w:beforeAutospacing="0" w:after="0" w:afterAutospacing="0"/>
              <w:jc w:val="center"/>
              <w:rPr>
                <w:sz w:val="18"/>
                <w:szCs w:val="18"/>
              </w:rPr>
            </w:pPr>
            <w:r w:rsidRPr="7C84A48D">
              <w:rPr>
                <w:sz w:val="18"/>
                <w:szCs w:val="18"/>
              </w:rPr>
              <w:t> </w:t>
            </w:r>
          </w:p>
        </w:tc>
        <w:tc>
          <w:tcPr>
            <w:tcW w:w="1875" w:type="dxa"/>
            <w:noWrap/>
            <w:hideMark/>
          </w:tcPr>
          <w:p w14:paraId="7A3AB5A8" w14:textId="00997392" w:rsidR="00B879A3" w:rsidRPr="006E6B2C" w:rsidRDefault="007B5B9B" w:rsidP="357EF7B9">
            <w:pPr>
              <w:pStyle w:val="paragraph"/>
              <w:spacing w:before="0" w:beforeAutospacing="0" w:after="0" w:afterAutospacing="0"/>
              <w:jc w:val="center"/>
              <w:rPr>
                <w:sz w:val="18"/>
                <w:szCs w:val="18"/>
              </w:rPr>
            </w:pPr>
            <w:r w:rsidRPr="007B5B9B">
              <w:rPr>
                <w:sz w:val="18"/>
                <w:szCs w:val="18"/>
              </w:rPr>
              <w:t>853</w:t>
            </w:r>
            <w:r>
              <w:rPr>
                <w:sz w:val="18"/>
                <w:szCs w:val="18"/>
              </w:rPr>
              <w:t> 000 000</w:t>
            </w:r>
          </w:p>
        </w:tc>
      </w:tr>
      <w:tr w:rsidR="00BF02D0" w:rsidRPr="00B83812" w14:paraId="20C5DC67" w14:textId="77777777" w:rsidTr="357EF7B9">
        <w:trPr>
          <w:trHeight w:val="479"/>
        </w:trPr>
        <w:tc>
          <w:tcPr>
            <w:tcW w:w="2555" w:type="dxa"/>
            <w:hideMark/>
          </w:tcPr>
          <w:p w14:paraId="41D9CC33" w14:textId="77777777" w:rsidR="00B879A3" w:rsidRPr="006E6B2C" w:rsidRDefault="6133DDE5" w:rsidP="7C84A48D">
            <w:pPr>
              <w:pStyle w:val="paragraph"/>
              <w:spacing w:before="0" w:beforeAutospacing="0" w:after="0" w:afterAutospacing="0"/>
              <w:rPr>
                <w:sz w:val="18"/>
                <w:szCs w:val="18"/>
              </w:rPr>
            </w:pPr>
            <w:r w:rsidRPr="7C84A48D">
              <w:rPr>
                <w:sz w:val="18"/>
                <w:szCs w:val="18"/>
              </w:rPr>
              <w:t>Kaug-, lokaal- ja kohtkütteseadmete renoveerimine või asendamine</w:t>
            </w:r>
          </w:p>
        </w:tc>
        <w:tc>
          <w:tcPr>
            <w:tcW w:w="1194" w:type="dxa"/>
            <w:hideMark/>
          </w:tcPr>
          <w:p w14:paraId="5B7B8A7B" w14:textId="77777777" w:rsidR="00B879A3" w:rsidRPr="000F4339" w:rsidRDefault="6133DDE5" w:rsidP="7C84A48D">
            <w:pPr>
              <w:pStyle w:val="paragraph"/>
              <w:spacing w:before="0" w:beforeAutospacing="0" w:after="0" w:afterAutospacing="0"/>
              <w:jc w:val="center"/>
              <w:rPr>
                <w:sz w:val="16"/>
                <w:szCs w:val="16"/>
              </w:rPr>
            </w:pPr>
            <w:r w:rsidRPr="7C84A48D">
              <w:rPr>
                <w:sz w:val="16"/>
                <w:szCs w:val="16"/>
              </w:rPr>
              <w:t>323 000</w:t>
            </w:r>
          </w:p>
        </w:tc>
        <w:tc>
          <w:tcPr>
            <w:tcW w:w="1170" w:type="dxa"/>
            <w:hideMark/>
          </w:tcPr>
          <w:p w14:paraId="2D7C753D" w14:textId="77777777" w:rsidR="00B879A3" w:rsidRPr="000F4339" w:rsidRDefault="6133DDE5" w:rsidP="7C84A48D">
            <w:pPr>
              <w:pStyle w:val="paragraph"/>
              <w:spacing w:before="0" w:beforeAutospacing="0" w:after="0" w:afterAutospacing="0"/>
              <w:jc w:val="center"/>
              <w:rPr>
                <w:sz w:val="16"/>
                <w:szCs w:val="16"/>
              </w:rPr>
            </w:pPr>
            <w:r w:rsidRPr="7C84A48D">
              <w:rPr>
                <w:sz w:val="16"/>
                <w:szCs w:val="16"/>
              </w:rPr>
              <w:t>274 000</w:t>
            </w:r>
          </w:p>
        </w:tc>
        <w:tc>
          <w:tcPr>
            <w:tcW w:w="3097" w:type="dxa"/>
            <w:hideMark/>
          </w:tcPr>
          <w:p w14:paraId="1AAA75DC" w14:textId="5CCCCD82" w:rsidR="00B879A3" w:rsidRPr="006E6B2C" w:rsidRDefault="6287380D" w:rsidP="39A9B226">
            <w:pPr>
              <w:pStyle w:val="paragraph"/>
              <w:spacing w:before="0" w:beforeAutospacing="0" w:after="0" w:afterAutospacing="0"/>
              <w:rPr>
                <w:sz w:val="18"/>
                <w:szCs w:val="18"/>
              </w:rPr>
            </w:pPr>
            <w:r w:rsidRPr="357EF7B9">
              <w:rPr>
                <w:sz w:val="18"/>
                <w:szCs w:val="18"/>
              </w:rPr>
              <w:t xml:space="preserve">Maagaasi ja puidu asendamine soojuspumpadega 700-1000 MW (1000-2000 eurot/kW).  Investeerivad valdavalt kaugkütte ettevõtted, vähem ka korteriühistud ja eraisikud. </w:t>
            </w:r>
            <w:r w:rsidR="4B4B4069" w:rsidRPr="357EF7B9">
              <w:rPr>
                <w:sz w:val="18"/>
                <w:szCs w:val="18"/>
              </w:rPr>
              <w:t>E</w:t>
            </w:r>
            <w:r w:rsidR="2FC8EBB0" w:rsidRPr="357EF7B9">
              <w:rPr>
                <w:sz w:val="18"/>
                <w:szCs w:val="18"/>
              </w:rPr>
              <w:t>eldab</w:t>
            </w:r>
            <w:r w:rsidR="7E9C81E4" w:rsidRPr="357EF7B9">
              <w:rPr>
                <w:sz w:val="18"/>
                <w:szCs w:val="18"/>
              </w:rPr>
              <w:t xml:space="preserve"> </w:t>
            </w:r>
            <w:r w:rsidR="724028F7" w:rsidRPr="357EF7B9">
              <w:rPr>
                <w:sz w:val="18"/>
                <w:szCs w:val="18"/>
              </w:rPr>
              <w:t>renoveerimisel</w:t>
            </w:r>
            <w:r w:rsidR="2FC8EBB0" w:rsidRPr="357EF7B9">
              <w:rPr>
                <w:sz w:val="18"/>
                <w:szCs w:val="18"/>
              </w:rPr>
              <w:t xml:space="preserve"> madaltemp. -kütte lahendustega arvestamist. </w:t>
            </w:r>
          </w:p>
        </w:tc>
        <w:tc>
          <w:tcPr>
            <w:tcW w:w="1023" w:type="dxa"/>
            <w:hideMark/>
          </w:tcPr>
          <w:p w14:paraId="18784474" w14:textId="7EB2324A" w:rsidR="00B879A3" w:rsidRPr="006E6B2C" w:rsidRDefault="34403262" w:rsidP="7C84A48D">
            <w:pPr>
              <w:pStyle w:val="paragraph"/>
              <w:spacing w:before="0" w:beforeAutospacing="0" w:after="0" w:afterAutospacing="0"/>
              <w:jc w:val="center"/>
              <w:rPr>
                <w:sz w:val="18"/>
                <w:szCs w:val="18"/>
              </w:rPr>
            </w:pPr>
            <w:r w:rsidRPr="7C84A48D">
              <w:rPr>
                <w:sz w:val="18"/>
                <w:szCs w:val="18"/>
              </w:rPr>
              <w:t>R,</w:t>
            </w:r>
            <w:r w:rsidR="004766CA">
              <w:rPr>
                <w:sz w:val="18"/>
                <w:szCs w:val="18"/>
              </w:rPr>
              <w:t xml:space="preserve"> </w:t>
            </w:r>
            <w:r w:rsidRPr="7C84A48D">
              <w:rPr>
                <w:sz w:val="18"/>
                <w:szCs w:val="18"/>
              </w:rPr>
              <w:t xml:space="preserve">E  </w:t>
            </w:r>
          </w:p>
        </w:tc>
        <w:tc>
          <w:tcPr>
            <w:tcW w:w="1707" w:type="dxa"/>
            <w:noWrap/>
            <w:hideMark/>
          </w:tcPr>
          <w:p w14:paraId="58E6CD36" w14:textId="77777777" w:rsidR="00B879A3" w:rsidRPr="006E6B2C" w:rsidRDefault="6133DDE5" w:rsidP="7C84A48D">
            <w:pPr>
              <w:pStyle w:val="paragraph"/>
              <w:spacing w:before="0" w:beforeAutospacing="0" w:after="0" w:afterAutospacing="0"/>
              <w:jc w:val="center"/>
              <w:rPr>
                <w:sz w:val="18"/>
                <w:szCs w:val="18"/>
              </w:rPr>
            </w:pPr>
            <w:r w:rsidRPr="7C84A48D">
              <w:rPr>
                <w:sz w:val="18"/>
                <w:szCs w:val="18"/>
              </w:rPr>
              <w:t> </w:t>
            </w:r>
          </w:p>
        </w:tc>
        <w:tc>
          <w:tcPr>
            <w:tcW w:w="1706" w:type="dxa"/>
            <w:noWrap/>
            <w:hideMark/>
          </w:tcPr>
          <w:p w14:paraId="295B7DDD" w14:textId="77777777" w:rsidR="00B879A3" w:rsidRPr="006E6B2C" w:rsidRDefault="6133DDE5" w:rsidP="7C84A48D">
            <w:pPr>
              <w:pStyle w:val="paragraph"/>
              <w:spacing w:before="0" w:beforeAutospacing="0" w:after="0" w:afterAutospacing="0"/>
              <w:jc w:val="center"/>
              <w:rPr>
                <w:sz w:val="18"/>
                <w:szCs w:val="18"/>
              </w:rPr>
            </w:pPr>
            <w:r w:rsidRPr="7C84A48D">
              <w:rPr>
                <w:sz w:val="18"/>
                <w:szCs w:val="18"/>
              </w:rPr>
              <w:t> </w:t>
            </w:r>
          </w:p>
        </w:tc>
        <w:tc>
          <w:tcPr>
            <w:tcW w:w="1875" w:type="dxa"/>
            <w:noWrap/>
            <w:hideMark/>
          </w:tcPr>
          <w:p w14:paraId="35F85AAE" w14:textId="13BD1E42" w:rsidR="00B879A3" w:rsidRPr="006E6B2C" w:rsidRDefault="2E8B7078" w:rsidP="357EF7B9">
            <w:pPr>
              <w:pStyle w:val="paragraph"/>
              <w:spacing w:before="0" w:beforeAutospacing="0" w:after="0" w:afterAutospacing="0"/>
              <w:jc w:val="center"/>
              <w:rPr>
                <w:sz w:val="18"/>
                <w:szCs w:val="18"/>
              </w:rPr>
            </w:pPr>
            <w:r w:rsidRPr="357EF7B9">
              <w:rPr>
                <w:sz w:val="18"/>
                <w:szCs w:val="18"/>
              </w:rPr>
              <w:t>1 300 000 000</w:t>
            </w:r>
            <w:r w:rsidR="2FC8EBB0" w:rsidRPr="357EF7B9">
              <w:rPr>
                <w:sz w:val="18"/>
                <w:szCs w:val="18"/>
              </w:rPr>
              <w:t> </w:t>
            </w:r>
          </w:p>
        </w:tc>
      </w:tr>
      <w:tr w:rsidR="00BF02D0" w:rsidRPr="00B83812" w14:paraId="27113733" w14:textId="77777777" w:rsidTr="357EF7B9">
        <w:trPr>
          <w:trHeight w:val="521"/>
        </w:trPr>
        <w:tc>
          <w:tcPr>
            <w:tcW w:w="2555" w:type="dxa"/>
            <w:hideMark/>
          </w:tcPr>
          <w:p w14:paraId="61A52FC9" w14:textId="0E64105F" w:rsidR="00B879A3" w:rsidRPr="006E6B2C" w:rsidRDefault="78355A5E" w:rsidP="7C84A48D">
            <w:pPr>
              <w:pStyle w:val="paragraph"/>
              <w:spacing w:before="0" w:beforeAutospacing="0" w:after="0" w:afterAutospacing="0"/>
              <w:rPr>
                <w:sz w:val="18"/>
                <w:szCs w:val="18"/>
              </w:rPr>
            </w:pPr>
            <w:r w:rsidRPr="7C84A48D">
              <w:rPr>
                <w:sz w:val="18"/>
                <w:szCs w:val="18"/>
              </w:rPr>
              <w:t>Uute</w:t>
            </w:r>
            <w:r w:rsidR="6133DDE5" w:rsidRPr="7C84A48D">
              <w:rPr>
                <w:sz w:val="18"/>
                <w:szCs w:val="18"/>
              </w:rPr>
              <w:t xml:space="preserve"> ratta- ja jalgteede arendamine</w:t>
            </w:r>
          </w:p>
        </w:tc>
        <w:tc>
          <w:tcPr>
            <w:tcW w:w="1194" w:type="dxa"/>
            <w:hideMark/>
          </w:tcPr>
          <w:p w14:paraId="19272018" w14:textId="3679B7BE" w:rsidR="00B879A3" w:rsidRPr="000F4339" w:rsidRDefault="3BAD082B" w:rsidP="7C84A48D">
            <w:pPr>
              <w:pStyle w:val="paragraph"/>
              <w:spacing w:before="0" w:beforeAutospacing="0" w:after="0" w:afterAutospacing="0"/>
              <w:jc w:val="center"/>
              <w:rPr>
                <w:sz w:val="16"/>
                <w:szCs w:val="16"/>
              </w:rPr>
            </w:pPr>
            <w:r w:rsidRPr="0F00E842">
              <w:rPr>
                <w:sz w:val="16"/>
                <w:szCs w:val="16"/>
              </w:rPr>
              <w:t>3680</w:t>
            </w:r>
          </w:p>
        </w:tc>
        <w:tc>
          <w:tcPr>
            <w:tcW w:w="1170" w:type="dxa"/>
            <w:hideMark/>
          </w:tcPr>
          <w:p w14:paraId="0D06E5AE" w14:textId="40DF6E31" w:rsidR="00B879A3" w:rsidRPr="000F4339" w:rsidRDefault="52D556E2" w:rsidP="7C84A48D">
            <w:pPr>
              <w:pStyle w:val="paragraph"/>
              <w:spacing w:before="0" w:beforeAutospacing="0" w:after="0" w:afterAutospacing="0"/>
              <w:jc w:val="center"/>
              <w:rPr>
                <w:sz w:val="16"/>
                <w:szCs w:val="16"/>
              </w:rPr>
            </w:pPr>
            <w:r w:rsidRPr="0F00E842">
              <w:rPr>
                <w:sz w:val="16"/>
                <w:szCs w:val="16"/>
              </w:rPr>
              <w:t>2</w:t>
            </w:r>
            <w:r w:rsidR="12C21379" w:rsidRPr="0F00E842">
              <w:rPr>
                <w:sz w:val="16"/>
                <w:szCs w:val="16"/>
              </w:rPr>
              <w:t>3</w:t>
            </w:r>
            <w:r w:rsidR="6133DDE5" w:rsidRPr="7C84A48D">
              <w:rPr>
                <w:sz w:val="16"/>
                <w:szCs w:val="16"/>
              </w:rPr>
              <w:t xml:space="preserve"> 000</w:t>
            </w:r>
          </w:p>
        </w:tc>
        <w:tc>
          <w:tcPr>
            <w:tcW w:w="3097" w:type="dxa"/>
            <w:hideMark/>
          </w:tcPr>
          <w:p w14:paraId="12721B4F" w14:textId="7B8AB2EC" w:rsidR="00B879A3" w:rsidRPr="006E6B2C" w:rsidRDefault="2FC8EBB0" w:rsidP="39A9B226">
            <w:pPr>
              <w:pStyle w:val="paragraph"/>
              <w:spacing w:before="0" w:beforeAutospacing="0" w:after="0" w:afterAutospacing="0"/>
              <w:rPr>
                <w:sz w:val="18"/>
                <w:szCs w:val="18"/>
              </w:rPr>
            </w:pPr>
            <w:r w:rsidRPr="357EF7B9">
              <w:rPr>
                <w:sz w:val="18"/>
                <w:szCs w:val="18"/>
              </w:rPr>
              <w:t xml:space="preserve">230 km uusi </w:t>
            </w:r>
            <w:proofErr w:type="spellStart"/>
            <w:r w:rsidR="23F0F711" w:rsidRPr="357EF7B9">
              <w:rPr>
                <w:sz w:val="18"/>
                <w:szCs w:val="18"/>
              </w:rPr>
              <w:t>KOVi</w:t>
            </w:r>
            <w:proofErr w:type="spellEnd"/>
            <w:r w:rsidR="23F0F711" w:rsidRPr="357EF7B9">
              <w:rPr>
                <w:sz w:val="18"/>
                <w:szCs w:val="18"/>
              </w:rPr>
              <w:t xml:space="preserve"> </w:t>
            </w:r>
            <w:r w:rsidRPr="357EF7B9">
              <w:rPr>
                <w:sz w:val="18"/>
                <w:szCs w:val="18"/>
              </w:rPr>
              <w:t xml:space="preserve">teid, </w:t>
            </w:r>
            <w:r w:rsidR="1668519C" w:rsidRPr="357EF7B9">
              <w:rPr>
                <w:sz w:val="18"/>
                <w:szCs w:val="18"/>
              </w:rPr>
              <w:t>vajavad riigi toetust investeeringuteks</w:t>
            </w:r>
          </w:p>
          <w:p w14:paraId="5CA5F716" w14:textId="0C8F216F" w:rsidR="00B879A3" w:rsidRPr="006E6B2C" w:rsidRDefault="00B879A3" w:rsidP="39A9B226">
            <w:pPr>
              <w:pStyle w:val="paragraph"/>
              <w:spacing w:before="0" w:beforeAutospacing="0" w:after="0" w:afterAutospacing="0"/>
              <w:rPr>
                <w:sz w:val="18"/>
                <w:szCs w:val="18"/>
              </w:rPr>
            </w:pPr>
          </w:p>
        </w:tc>
        <w:tc>
          <w:tcPr>
            <w:tcW w:w="1023" w:type="dxa"/>
            <w:hideMark/>
          </w:tcPr>
          <w:p w14:paraId="6604EDA4" w14:textId="6819219D" w:rsidR="00B879A3" w:rsidRPr="006E6B2C" w:rsidRDefault="34403262" w:rsidP="7C84A48D">
            <w:pPr>
              <w:pStyle w:val="paragraph"/>
              <w:spacing w:before="0" w:beforeAutospacing="0" w:after="0" w:afterAutospacing="0"/>
              <w:jc w:val="center"/>
              <w:rPr>
                <w:sz w:val="18"/>
                <w:szCs w:val="18"/>
              </w:rPr>
            </w:pPr>
            <w:r w:rsidRPr="7C84A48D">
              <w:rPr>
                <w:sz w:val="18"/>
                <w:szCs w:val="18"/>
              </w:rPr>
              <w:t xml:space="preserve">R, </w:t>
            </w:r>
            <w:r w:rsidR="6133DDE5" w:rsidRPr="7C84A48D">
              <w:rPr>
                <w:sz w:val="18"/>
                <w:szCs w:val="18"/>
              </w:rPr>
              <w:t xml:space="preserve"> KOV </w:t>
            </w:r>
          </w:p>
        </w:tc>
        <w:tc>
          <w:tcPr>
            <w:tcW w:w="1707" w:type="dxa"/>
            <w:hideMark/>
          </w:tcPr>
          <w:p w14:paraId="661DA6EF" w14:textId="4ACD4E0D" w:rsidR="00B879A3" w:rsidRPr="006E6B2C" w:rsidRDefault="6133DDE5" w:rsidP="7C84A48D">
            <w:pPr>
              <w:pStyle w:val="paragraph"/>
              <w:spacing w:before="0" w:beforeAutospacing="0" w:after="0" w:afterAutospacing="0"/>
              <w:jc w:val="center"/>
              <w:rPr>
                <w:sz w:val="18"/>
                <w:szCs w:val="18"/>
              </w:rPr>
            </w:pPr>
            <w:r w:rsidRPr="7C84A48D">
              <w:rPr>
                <w:sz w:val="18"/>
                <w:szCs w:val="18"/>
              </w:rPr>
              <w:t>71</w:t>
            </w:r>
            <w:r w:rsidR="0EBFE7EB" w:rsidRPr="7C84A48D">
              <w:rPr>
                <w:sz w:val="18"/>
                <w:szCs w:val="18"/>
              </w:rPr>
              <w:t> 000 000</w:t>
            </w:r>
            <w:r w:rsidRPr="7C84A48D">
              <w:rPr>
                <w:sz w:val="18"/>
                <w:szCs w:val="18"/>
              </w:rPr>
              <w:t xml:space="preserve"> </w:t>
            </w:r>
          </w:p>
        </w:tc>
        <w:tc>
          <w:tcPr>
            <w:tcW w:w="1706" w:type="dxa"/>
            <w:hideMark/>
          </w:tcPr>
          <w:p w14:paraId="1A9A106B" w14:textId="2FD4C29C" w:rsidR="00B879A3" w:rsidRPr="006E6B2C" w:rsidRDefault="6133DDE5" w:rsidP="7C84A48D">
            <w:pPr>
              <w:pStyle w:val="paragraph"/>
              <w:spacing w:before="0" w:beforeAutospacing="0" w:after="0" w:afterAutospacing="0"/>
              <w:jc w:val="center"/>
              <w:rPr>
                <w:sz w:val="18"/>
                <w:szCs w:val="18"/>
              </w:rPr>
            </w:pPr>
            <w:r w:rsidRPr="7C84A48D">
              <w:rPr>
                <w:sz w:val="18"/>
                <w:szCs w:val="18"/>
              </w:rPr>
              <w:t>28 3</w:t>
            </w:r>
            <w:r w:rsidR="0EBFE7EB" w:rsidRPr="7C84A48D">
              <w:rPr>
                <w:sz w:val="18"/>
                <w:szCs w:val="18"/>
              </w:rPr>
              <w:t>00 000</w:t>
            </w:r>
          </w:p>
        </w:tc>
        <w:tc>
          <w:tcPr>
            <w:tcW w:w="1875" w:type="dxa"/>
            <w:noWrap/>
            <w:hideMark/>
          </w:tcPr>
          <w:p w14:paraId="23749A6F" w14:textId="77777777" w:rsidR="00B879A3" w:rsidRPr="006E6B2C" w:rsidRDefault="6133DDE5" w:rsidP="7C84A48D">
            <w:pPr>
              <w:pStyle w:val="paragraph"/>
              <w:spacing w:before="0" w:beforeAutospacing="0" w:after="0" w:afterAutospacing="0"/>
              <w:jc w:val="center"/>
              <w:rPr>
                <w:sz w:val="18"/>
                <w:szCs w:val="18"/>
              </w:rPr>
            </w:pPr>
            <w:r w:rsidRPr="7C84A48D">
              <w:rPr>
                <w:sz w:val="18"/>
                <w:szCs w:val="18"/>
              </w:rPr>
              <w:t> </w:t>
            </w:r>
          </w:p>
        </w:tc>
      </w:tr>
      <w:tr w:rsidR="00BF02D0" w:rsidRPr="00B83812" w14:paraId="0828C4DC" w14:textId="77777777" w:rsidTr="357EF7B9">
        <w:trPr>
          <w:trHeight w:val="764"/>
        </w:trPr>
        <w:tc>
          <w:tcPr>
            <w:tcW w:w="2555" w:type="dxa"/>
            <w:hideMark/>
          </w:tcPr>
          <w:p w14:paraId="5A7F6775" w14:textId="103ABA0F" w:rsidR="00B879A3" w:rsidRPr="006E6B2C" w:rsidRDefault="6133DDE5" w:rsidP="7C84A48D">
            <w:pPr>
              <w:pStyle w:val="paragraph"/>
              <w:spacing w:before="0" w:beforeAutospacing="0" w:after="0" w:afterAutospacing="0"/>
              <w:rPr>
                <w:sz w:val="18"/>
                <w:szCs w:val="18"/>
              </w:rPr>
            </w:pPr>
            <w:r w:rsidRPr="7C84A48D">
              <w:rPr>
                <w:sz w:val="18"/>
                <w:szCs w:val="18"/>
              </w:rPr>
              <w:t xml:space="preserve">Tallinna </w:t>
            </w:r>
            <w:r w:rsidR="78355A5E" w:rsidRPr="7C84A48D">
              <w:rPr>
                <w:sz w:val="18"/>
                <w:szCs w:val="18"/>
              </w:rPr>
              <w:t xml:space="preserve">uute </w:t>
            </w:r>
            <w:r w:rsidRPr="7C84A48D">
              <w:rPr>
                <w:sz w:val="18"/>
                <w:szCs w:val="18"/>
              </w:rPr>
              <w:t>trammiliinide arendamine</w:t>
            </w:r>
          </w:p>
        </w:tc>
        <w:tc>
          <w:tcPr>
            <w:tcW w:w="1194" w:type="dxa"/>
            <w:hideMark/>
          </w:tcPr>
          <w:p w14:paraId="64B0DBBA" w14:textId="374A933A" w:rsidR="00B879A3" w:rsidRPr="000F4339" w:rsidRDefault="13639F97" w:rsidP="7C84A48D">
            <w:pPr>
              <w:pStyle w:val="paragraph"/>
              <w:spacing w:before="0" w:beforeAutospacing="0" w:after="0" w:afterAutospacing="0"/>
              <w:jc w:val="center"/>
            </w:pPr>
            <w:r w:rsidRPr="0F00E842">
              <w:rPr>
                <w:sz w:val="16"/>
                <w:szCs w:val="16"/>
              </w:rPr>
              <w:t>5530</w:t>
            </w:r>
          </w:p>
        </w:tc>
        <w:tc>
          <w:tcPr>
            <w:tcW w:w="1170" w:type="dxa"/>
            <w:hideMark/>
          </w:tcPr>
          <w:p w14:paraId="6FEA61CF" w14:textId="56CF93D2" w:rsidR="00B879A3" w:rsidRPr="000F4339" w:rsidRDefault="13639F97" w:rsidP="7C84A48D">
            <w:pPr>
              <w:pStyle w:val="paragraph"/>
              <w:spacing w:before="0" w:beforeAutospacing="0" w:after="0" w:afterAutospacing="0"/>
              <w:jc w:val="center"/>
              <w:rPr>
                <w:sz w:val="16"/>
                <w:szCs w:val="16"/>
              </w:rPr>
            </w:pPr>
            <w:r w:rsidRPr="0F00E842">
              <w:rPr>
                <w:sz w:val="16"/>
                <w:szCs w:val="16"/>
              </w:rPr>
              <w:t>50 845</w:t>
            </w:r>
          </w:p>
        </w:tc>
        <w:tc>
          <w:tcPr>
            <w:tcW w:w="3097" w:type="dxa"/>
            <w:hideMark/>
          </w:tcPr>
          <w:p w14:paraId="0DB729FA" w14:textId="77777777" w:rsidR="00B879A3" w:rsidRPr="006E6B2C" w:rsidRDefault="6133DDE5" w:rsidP="39A9B226">
            <w:pPr>
              <w:pStyle w:val="paragraph"/>
              <w:spacing w:before="0" w:beforeAutospacing="0" w:after="0" w:afterAutospacing="0"/>
              <w:rPr>
                <w:sz w:val="18"/>
                <w:szCs w:val="18"/>
              </w:rPr>
            </w:pPr>
            <w:r w:rsidRPr="7C84A48D">
              <w:rPr>
                <w:sz w:val="18"/>
                <w:szCs w:val="18"/>
              </w:rPr>
              <w:t xml:space="preserve">16 km (8 km edasi-tagasi teed)  uusi trammiliine </w:t>
            </w:r>
          </w:p>
        </w:tc>
        <w:tc>
          <w:tcPr>
            <w:tcW w:w="1023" w:type="dxa"/>
            <w:hideMark/>
          </w:tcPr>
          <w:p w14:paraId="46D22553" w14:textId="7EAA627A" w:rsidR="00B879A3" w:rsidRPr="006E6B2C" w:rsidRDefault="6133DDE5" w:rsidP="7C84A48D">
            <w:pPr>
              <w:pStyle w:val="paragraph"/>
              <w:spacing w:before="0" w:beforeAutospacing="0" w:after="0" w:afterAutospacing="0"/>
              <w:jc w:val="center"/>
              <w:rPr>
                <w:sz w:val="18"/>
                <w:szCs w:val="18"/>
              </w:rPr>
            </w:pPr>
            <w:r w:rsidRPr="7C84A48D">
              <w:rPr>
                <w:sz w:val="18"/>
                <w:szCs w:val="18"/>
              </w:rPr>
              <w:t>R</w:t>
            </w:r>
            <w:r w:rsidR="34403262" w:rsidRPr="7C84A48D">
              <w:rPr>
                <w:sz w:val="18"/>
                <w:szCs w:val="18"/>
              </w:rPr>
              <w:t>,</w:t>
            </w:r>
            <w:r w:rsidRPr="7C84A48D">
              <w:rPr>
                <w:sz w:val="18"/>
                <w:szCs w:val="18"/>
              </w:rPr>
              <w:t xml:space="preserve"> KOV </w:t>
            </w:r>
          </w:p>
        </w:tc>
        <w:tc>
          <w:tcPr>
            <w:tcW w:w="1707" w:type="dxa"/>
            <w:hideMark/>
          </w:tcPr>
          <w:p w14:paraId="06EEC243" w14:textId="1D0AEAD2" w:rsidR="00B879A3" w:rsidRPr="006E6B2C" w:rsidRDefault="6133DDE5" w:rsidP="7C84A48D">
            <w:pPr>
              <w:pStyle w:val="paragraph"/>
              <w:spacing w:before="0" w:beforeAutospacing="0" w:after="0" w:afterAutospacing="0"/>
              <w:jc w:val="center"/>
              <w:rPr>
                <w:sz w:val="18"/>
                <w:szCs w:val="18"/>
              </w:rPr>
            </w:pPr>
            <w:r w:rsidRPr="46DC281C">
              <w:rPr>
                <w:sz w:val="18"/>
                <w:szCs w:val="18"/>
              </w:rPr>
              <w:t>147</w:t>
            </w:r>
            <w:r w:rsidR="4ECFD008" w:rsidRPr="46DC281C">
              <w:rPr>
                <w:sz w:val="18"/>
                <w:szCs w:val="18"/>
              </w:rPr>
              <w:t xml:space="preserve"> </w:t>
            </w:r>
            <w:r w:rsidR="76AFB3C6" w:rsidRPr="46DC281C">
              <w:rPr>
                <w:sz w:val="18"/>
                <w:szCs w:val="18"/>
              </w:rPr>
              <w:t>2</w:t>
            </w:r>
            <w:r w:rsidR="3672A808" w:rsidRPr="46DC281C">
              <w:rPr>
                <w:sz w:val="18"/>
                <w:szCs w:val="18"/>
              </w:rPr>
              <w:t>00</w:t>
            </w:r>
            <w:r w:rsidR="3672A808" w:rsidRPr="7C84A48D">
              <w:rPr>
                <w:sz w:val="18"/>
                <w:szCs w:val="18"/>
              </w:rPr>
              <w:t xml:space="preserve"> 000</w:t>
            </w:r>
          </w:p>
        </w:tc>
        <w:tc>
          <w:tcPr>
            <w:tcW w:w="1706" w:type="dxa"/>
            <w:hideMark/>
          </w:tcPr>
          <w:p w14:paraId="109F4767" w14:textId="08489AA4" w:rsidR="00B879A3" w:rsidRPr="006E6B2C" w:rsidRDefault="6133DDE5" w:rsidP="7C84A48D">
            <w:pPr>
              <w:pStyle w:val="paragraph"/>
              <w:spacing w:before="0" w:beforeAutospacing="0" w:after="0" w:afterAutospacing="0"/>
              <w:jc w:val="center"/>
              <w:rPr>
                <w:sz w:val="18"/>
                <w:szCs w:val="18"/>
              </w:rPr>
            </w:pPr>
            <w:r w:rsidRPr="7C84A48D">
              <w:rPr>
                <w:sz w:val="18"/>
                <w:szCs w:val="18"/>
              </w:rPr>
              <w:t>76</w:t>
            </w:r>
            <w:r w:rsidR="3672A808" w:rsidRPr="7C84A48D">
              <w:rPr>
                <w:sz w:val="18"/>
                <w:szCs w:val="18"/>
              </w:rPr>
              <w:t xml:space="preserve"> </w:t>
            </w:r>
            <w:r w:rsidR="76AFB3C6" w:rsidRPr="7C84A48D">
              <w:rPr>
                <w:sz w:val="18"/>
                <w:szCs w:val="18"/>
              </w:rPr>
              <w:t>1</w:t>
            </w:r>
            <w:r w:rsidR="3672A808" w:rsidRPr="7C84A48D">
              <w:rPr>
                <w:sz w:val="18"/>
                <w:szCs w:val="18"/>
              </w:rPr>
              <w:t>00 00</w:t>
            </w:r>
          </w:p>
        </w:tc>
        <w:tc>
          <w:tcPr>
            <w:tcW w:w="1875" w:type="dxa"/>
            <w:noWrap/>
            <w:hideMark/>
          </w:tcPr>
          <w:p w14:paraId="498303B3" w14:textId="77777777" w:rsidR="00B879A3" w:rsidRPr="006E6B2C" w:rsidRDefault="6133DDE5" w:rsidP="7C84A48D">
            <w:pPr>
              <w:pStyle w:val="paragraph"/>
              <w:spacing w:before="0" w:beforeAutospacing="0" w:after="0" w:afterAutospacing="0"/>
              <w:jc w:val="center"/>
              <w:rPr>
                <w:sz w:val="18"/>
                <w:szCs w:val="18"/>
              </w:rPr>
            </w:pPr>
            <w:r w:rsidRPr="7C84A48D">
              <w:rPr>
                <w:sz w:val="18"/>
                <w:szCs w:val="18"/>
              </w:rPr>
              <w:t> </w:t>
            </w:r>
          </w:p>
        </w:tc>
      </w:tr>
    </w:tbl>
    <w:p w14:paraId="6E899233" w14:textId="77777777" w:rsidR="00603BCB" w:rsidRDefault="00603BCB">
      <w:r>
        <w:br w:type="page"/>
      </w:r>
    </w:p>
    <w:tbl>
      <w:tblPr>
        <w:tblStyle w:val="Kontuurtabel"/>
        <w:tblW w:w="14327" w:type="dxa"/>
        <w:tblLayout w:type="fixed"/>
        <w:tblLook w:val="04A0" w:firstRow="1" w:lastRow="0" w:firstColumn="1" w:lastColumn="0" w:noHBand="0" w:noVBand="1"/>
      </w:tblPr>
      <w:tblGrid>
        <w:gridCol w:w="2555"/>
        <w:gridCol w:w="1194"/>
        <w:gridCol w:w="1170"/>
        <w:gridCol w:w="3097"/>
        <w:gridCol w:w="1023"/>
        <w:gridCol w:w="1707"/>
        <w:gridCol w:w="1706"/>
        <w:gridCol w:w="1875"/>
      </w:tblGrid>
      <w:tr w:rsidR="357EF7B9" w14:paraId="3202ED8A" w14:textId="77777777" w:rsidTr="00F9B0DB">
        <w:trPr>
          <w:trHeight w:val="764"/>
        </w:trPr>
        <w:tc>
          <w:tcPr>
            <w:tcW w:w="2555" w:type="dxa"/>
            <w:hideMark/>
          </w:tcPr>
          <w:p w14:paraId="0B9DFCAC" w14:textId="1931A84B" w:rsidR="357EF7B9" w:rsidRDefault="357EF7B9" w:rsidP="357EF7B9">
            <w:pPr>
              <w:pStyle w:val="paragraph"/>
              <w:spacing w:before="0" w:beforeAutospacing="0" w:after="0" w:afterAutospacing="0"/>
              <w:jc w:val="center"/>
              <w:rPr>
                <w:b/>
                <w:bCs/>
                <w:sz w:val="18"/>
                <w:szCs w:val="18"/>
              </w:rPr>
            </w:pPr>
            <w:r w:rsidRPr="357EF7B9">
              <w:rPr>
                <w:b/>
                <w:bCs/>
                <w:sz w:val="18"/>
                <w:szCs w:val="18"/>
              </w:rPr>
              <w:lastRenderedPageBreak/>
              <w:t xml:space="preserve">Meede </w:t>
            </w:r>
          </w:p>
        </w:tc>
        <w:tc>
          <w:tcPr>
            <w:tcW w:w="1194" w:type="dxa"/>
            <w:hideMark/>
          </w:tcPr>
          <w:p w14:paraId="018F7293" w14:textId="0C68E6F7" w:rsidR="357EF7B9" w:rsidRDefault="357EF7B9" w:rsidP="357EF7B9">
            <w:pPr>
              <w:pStyle w:val="paragraph"/>
              <w:spacing w:before="0" w:beforeAutospacing="0" w:after="0" w:afterAutospacing="0"/>
              <w:jc w:val="center"/>
              <w:rPr>
                <w:b/>
                <w:bCs/>
                <w:sz w:val="16"/>
                <w:szCs w:val="16"/>
              </w:rPr>
            </w:pPr>
            <w:r w:rsidRPr="357EF7B9">
              <w:rPr>
                <w:b/>
                <w:bCs/>
                <w:sz w:val="16"/>
                <w:szCs w:val="16"/>
              </w:rPr>
              <w:t xml:space="preserve">Heite </w:t>
            </w:r>
            <w:proofErr w:type="spellStart"/>
            <w:r w:rsidRPr="357EF7B9">
              <w:rPr>
                <w:b/>
                <w:bCs/>
                <w:sz w:val="16"/>
                <w:szCs w:val="16"/>
              </w:rPr>
              <w:t>väh</w:t>
            </w:r>
            <w:proofErr w:type="spellEnd"/>
            <w:r w:rsidRPr="357EF7B9">
              <w:rPr>
                <w:b/>
                <w:bCs/>
                <w:sz w:val="16"/>
                <w:szCs w:val="16"/>
              </w:rPr>
              <w:t xml:space="preserve"> </w:t>
            </w:r>
            <w:proofErr w:type="spellStart"/>
            <w:r w:rsidRPr="357EF7B9">
              <w:rPr>
                <w:b/>
                <w:bCs/>
                <w:sz w:val="16"/>
                <w:szCs w:val="16"/>
              </w:rPr>
              <w:t>pot</w:t>
            </w:r>
            <w:proofErr w:type="spellEnd"/>
            <w:r w:rsidRPr="357EF7B9">
              <w:rPr>
                <w:b/>
                <w:bCs/>
                <w:sz w:val="16"/>
                <w:szCs w:val="16"/>
              </w:rPr>
              <w:t xml:space="preserve"> 2025-30 (t CO2 </w:t>
            </w:r>
            <w:proofErr w:type="spellStart"/>
            <w:r w:rsidRPr="357EF7B9">
              <w:rPr>
                <w:b/>
                <w:bCs/>
                <w:sz w:val="16"/>
                <w:szCs w:val="16"/>
              </w:rPr>
              <w:t>ekv</w:t>
            </w:r>
            <w:proofErr w:type="spellEnd"/>
            <w:r w:rsidRPr="357EF7B9">
              <w:rPr>
                <w:b/>
                <w:bCs/>
                <w:sz w:val="16"/>
                <w:szCs w:val="16"/>
              </w:rPr>
              <w:t>)</w:t>
            </w:r>
          </w:p>
        </w:tc>
        <w:tc>
          <w:tcPr>
            <w:tcW w:w="1170" w:type="dxa"/>
            <w:hideMark/>
          </w:tcPr>
          <w:p w14:paraId="00660DF3" w14:textId="54720A53" w:rsidR="357EF7B9" w:rsidRDefault="357EF7B9" w:rsidP="357EF7B9">
            <w:pPr>
              <w:pStyle w:val="paragraph"/>
              <w:spacing w:before="0" w:beforeAutospacing="0" w:after="0" w:afterAutospacing="0"/>
              <w:jc w:val="center"/>
              <w:rPr>
                <w:b/>
                <w:bCs/>
                <w:sz w:val="16"/>
                <w:szCs w:val="16"/>
              </w:rPr>
            </w:pPr>
            <w:r w:rsidRPr="357EF7B9">
              <w:rPr>
                <w:b/>
                <w:bCs/>
                <w:sz w:val="16"/>
                <w:szCs w:val="16"/>
              </w:rPr>
              <w:t xml:space="preserve">Heite </w:t>
            </w:r>
            <w:proofErr w:type="spellStart"/>
            <w:r w:rsidRPr="357EF7B9">
              <w:rPr>
                <w:b/>
                <w:bCs/>
                <w:sz w:val="16"/>
                <w:szCs w:val="16"/>
              </w:rPr>
              <w:t>väh</w:t>
            </w:r>
            <w:proofErr w:type="spellEnd"/>
            <w:r w:rsidRPr="357EF7B9">
              <w:rPr>
                <w:b/>
                <w:bCs/>
                <w:sz w:val="16"/>
                <w:szCs w:val="16"/>
              </w:rPr>
              <w:t xml:space="preserve"> </w:t>
            </w:r>
            <w:proofErr w:type="spellStart"/>
            <w:r w:rsidRPr="357EF7B9">
              <w:rPr>
                <w:b/>
                <w:bCs/>
                <w:sz w:val="16"/>
                <w:szCs w:val="16"/>
              </w:rPr>
              <w:t>pot</w:t>
            </w:r>
            <w:proofErr w:type="spellEnd"/>
            <w:r w:rsidRPr="357EF7B9">
              <w:rPr>
                <w:b/>
                <w:bCs/>
                <w:sz w:val="16"/>
                <w:szCs w:val="16"/>
              </w:rPr>
              <w:t xml:space="preserve"> 2031-40 (t CO2 </w:t>
            </w:r>
            <w:proofErr w:type="spellStart"/>
            <w:r w:rsidRPr="357EF7B9">
              <w:rPr>
                <w:b/>
                <w:bCs/>
                <w:sz w:val="16"/>
                <w:szCs w:val="16"/>
              </w:rPr>
              <w:t>ekv</w:t>
            </w:r>
            <w:proofErr w:type="spellEnd"/>
            <w:r w:rsidRPr="357EF7B9">
              <w:rPr>
                <w:b/>
                <w:bCs/>
                <w:sz w:val="16"/>
                <w:szCs w:val="16"/>
              </w:rPr>
              <w:t>)</w:t>
            </w:r>
          </w:p>
        </w:tc>
        <w:tc>
          <w:tcPr>
            <w:tcW w:w="3097" w:type="dxa"/>
            <w:hideMark/>
          </w:tcPr>
          <w:p w14:paraId="27209411" w14:textId="0F61343E" w:rsidR="357EF7B9" w:rsidRDefault="357EF7B9" w:rsidP="357EF7B9">
            <w:pPr>
              <w:pStyle w:val="paragraph"/>
              <w:spacing w:before="0" w:beforeAutospacing="0" w:after="0" w:afterAutospacing="0"/>
              <w:jc w:val="center"/>
              <w:rPr>
                <w:b/>
                <w:bCs/>
                <w:sz w:val="18"/>
                <w:szCs w:val="18"/>
              </w:rPr>
            </w:pPr>
            <w:r w:rsidRPr="357EF7B9">
              <w:rPr>
                <w:b/>
                <w:bCs/>
                <w:sz w:val="18"/>
                <w:szCs w:val="18"/>
              </w:rPr>
              <w:t xml:space="preserve">Meetme kirjeldus </w:t>
            </w:r>
          </w:p>
        </w:tc>
        <w:tc>
          <w:tcPr>
            <w:tcW w:w="1023" w:type="dxa"/>
            <w:hideMark/>
          </w:tcPr>
          <w:p w14:paraId="7F04F01A" w14:textId="77777777" w:rsidR="357EF7B9" w:rsidRDefault="357EF7B9" w:rsidP="357EF7B9">
            <w:pPr>
              <w:pStyle w:val="paragraph"/>
              <w:spacing w:before="0" w:beforeAutospacing="0" w:after="0" w:afterAutospacing="0"/>
              <w:jc w:val="center"/>
              <w:rPr>
                <w:b/>
                <w:bCs/>
                <w:sz w:val="18"/>
                <w:szCs w:val="18"/>
              </w:rPr>
            </w:pPr>
            <w:proofErr w:type="spellStart"/>
            <w:r w:rsidRPr="357EF7B9">
              <w:rPr>
                <w:b/>
                <w:bCs/>
                <w:sz w:val="18"/>
                <w:szCs w:val="18"/>
              </w:rPr>
              <w:t>Vastu-taja</w:t>
            </w:r>
            <w:proofErr w:type="spellEnd"/>
            <w:r w:rsidRPr="357EF7B9">
              <w:rPr>
                <w:b/>
                <w:bCs/>
                <w:sz w:val="18"/>
                <w:szCs w:val="18"/>
              </w:rPr>
              <w:t xml:space="preserve"> </w:t>
            </w:r>
          </w:p>
        </w:tc>
        <w:tc>
          <w:tcPr>
            <w:tcW w:w="1707" w:type="dxa"/>
            <w:hideMark/>
          </w:tcPr>
          <w:p w14:paraId="01AF6205" w14:textId="77777777" w:rsidR="357EF7B9" w:rsidRDefault="357EF7B9" w:rsidP="357EF7B9">
            <w:pPr>
              <w:pStyle w:val="paragraph"/>
              <w:spacing w:before="0" w:beforeAutospacing="0" w:after="0" w:afterAutospacing="0"/>
              <w:jc w:val="center"/>
              <w:rPr>
                <w:b/>
                <w:bCs/>
                <w:sz w:val="18"/>
                <w:szCs w:val="18"/>
              </w:rPr>
            </w:pPr>
            <w:r w:rsidRPr="357EF7B9">
              <w:rPr>
                <w:b/>
                <w:bCs/>
                <w:sz w:val="18"/>
                <w:szCs w:val="18"/>
              </w:rPr>
              <w:t>Riik</w:t>
            </w:r>
          </w:p>
        </w:tc>
        <w:tc>
          <w:tcPr>
            <w:tcW w:w="1706" w:type="dxa"/>
            <w:hideMark/>
          </w:tcPr>
          <w:p w14:paraId="6A3FCCCF" w14:textId="77777777" w:rsidR="357EF7B9" w:rsidRDefault="357EF7B9" w:rsidP="357EF7B9">
            <w:pPr>
              <w:pStyle w:val="paragraph"/>
              <w:spacing w:before="0" w:beforeAutospacing="0" w:after="0" w:afterAutospacing="0"/>
              <w:jc w:val="center"/>
              <w:rPr>
                <w:b/>
                <w:bCs/>
                <w:sz w:val="18"/>
                <w:szCs w:val="18"/>
              </w:rPr>
            </w:pPr>
            <w:r w:rsidRPr="357EF7B9">
              <w:rPr>
                <w:b/>
                <w:bCs/>
                <w:sz w:val="18"/>
                <w:szCs w:val="18"/>
              </w:rPr>
              <w:t>KOV</w:t>
            </w:r>
          </w:p>
        </w:tc>
        <w:tc>
          <w:tcPr>
            <w:tcW w:w="1875" w:type="dxa"/>
            <w:noWrap/>
            <w:hideMark/>
          </w:tcPr>
          <w:p w14:paraId="34E8F003" w14:textId="77777777" w:rsidR="357EF7B9" w:rsidRDefault="357EF7B9" w:rsidP="357EF7B9">
            <w:pPr>
              <w:pStyle w:val="paragraph"/>
              <w:spacing w:before="0" w:beforeAutospacing="0" w:after="0" w:afterAutospacing="0"/>
              <w:jc w:val="center"/>
              <w:rPr>
                <w:b/>
                <w:bCs/>
                <w:sz w:val="18"/>
                <w:szCs w:val="18"/>
              </w:rPr>
            </w:pPr>
            <w:r w:rsidRPr="357EF7B9">
              <w:rPr>
                <w:b/>
                <w:bCs/>
                <w:sz w:val="18"/>
                <w:szCs w:val="18"/>
              </w:rPr>
              <w:t>ERA</w:t>
            </w:r>
          </w:p>
        </w:tc>
      </w:tr>
      <w:tr w:rsidR="00BF02D0" w:rsidRPr="00B83812" w14:paraId="177388D8" w14:textId="77777777" w:rsidTr="00F9B0DB">
        <w:trPr>
          <w:trHeight w:val="696"/>
        </w:trPr>
        <w:tc>
          <w:tcPr>
            <w:tcW w:w="2555" w:type="dxa"/>
            <w:hideMark/>
          </w:tcPr>
          <w:p w14:paraId="1F14F415" w14:textId="100A1733" w:rsidR="00B879A3" w:rsidRPr="006E6B2C" w:rsidRDefault="52D556E2" w:rsidP="7C84A48D">
            <w:pPr>
              <w:pStyle w:val="paragraph"/>
              <w:spacing w:before="0" w:beforeAutospacing="0" w:after="0" w:afterAutospacing="0"/>
              <w:rPr>
                <w:sz w:val="18"/>
                <w:szCs w:val="18"/>
              </w:rPr>
            </w:pPr>
            <w:r w:rsidRPr="0F00E842">
              <w:rPr>
                <w:sz w:val="18"/>
                <w:szCs w:val="18"/>
              </w:rPr>
              <w:t>Ühistranspor</w:t>
            </w:r>
            <w:r w:rsidR="558C4C4D" w:rsidRPr="0F00E842">
              <w:rPr>
                <w:sz w:val="18"/>
                <w:szCs w:val="18"/>
              </w:rPr>
              <w:t>ti</w:t>
            </w:r>
            <w:r w:rsidR="05C18A4C" w:rsidRPr="0F00E842">
              <w:rPr>
                <w:sz w:val="18"/>
                <w:szCs w:val="18"/>
              </w:rPr>
              <w:t xml:space="preserve">st lähtuv </w:t>
            </w:r>
            <w:r w:rsidRPr="0F00E842">
              <w:rPr>
                <w:sz w:val="18"/>
                <w:szCs w:val="18"/>
              </w:rPr>
              <w:t>planeerimine</w:t>
            </w:r>
          </w:p>
        </w:tc>
        <w:tc>
          <w:tcPr>
            <w:tcW w:w="1194" w:type="dxa"/>
            <w:hideMark/>
          </w:tcPr>
          <w:p w14:paraId="01E47A09" w14:textId="0D11CCE1" w:rsidR="00B879A3" w:rsidRPr="000F4339" w:rsidRDefault="7B7259F0" w:rsidP="7C84A48D">
            <w:pPr>
              <w:pStyle w:val="paragraph"/>
              <w:spacing w:before="0" w:beforeAutospacing="0" w:after="0" w:afterAutospacing="0"/>
              <w:jc w:val="center"/>
              <w:rPr>
                <w:sz w:val="16"/>
                <w:szCs w:val="16"/>
              </w:rPr>
            </w:pPr>
            <w:r w:rsidRPr="0F00E842">
              <w:rPr>
                <w:sz w:val="16"/>
                <w:szCs w:val="16"/>
              </w:rPr>
              <w:t>6120</w:t>
            </w:r>
          </w:p>
        </w:tc>
        <w:tc>
          <w:tcPr>
            <w:tcW w:w="1170" w:type="dxa"/>
            <w:hideMark/>
          </w:tcPr>
          <w:p w14:paraId="352A6BC9" w14:textId="660E6CE5" w:rsidR="00B879A3" w:rsidRPr="000F4339" w:rsidRDefault="7B7259F0" w:rsidP="7C84A48D">
            <w:pPr>
              <w:pStyle w:val="paragraph"/>
              <w:spacing w:before="0" w:beforeAutospacing="0" w:after="0" w:afterAutospacing="0"/>
              <w:jc w:val="center"/>
            </w:pPr>
            <w:r w:rsidRPr="0F00E842">
              <w:rPr>
                <w:sz w:val="16"/>
                <w:szCs w:val="16"/>
              </w:rPr>
              <w:t>30 370</w:t>
            </w:r>
          </w:p>
        </w:tc>
        <w:tc>
          <w:tcPr>
            <w:tcW w:w="3097" w:type="dxa"/>
            <w:noWrap/>
            <w:hideMark/>
          </w:tcPr>
          <w:p w14:paraId="3775C08F" w14:textId="3F5927ED" w:rsidR="00B879A3" w:rsidRPr="006E6B2C" w:rsidRDefault="3A9007D7" w:rsidP="39A9B226">
            <w:pPr>
              <w:pStyle w:val="paragraph"/>
              <w:spacing w:before="0" w:beforeAutospacing="0" w:after="0" w:afterAutospacing="0"/>
              <w:rPr>
                <w:sz w:val="18"/>
                <w:szCs w:val="18"/>
              </w:rPr>
            </w:pPr>
            <w:r w:rsidRPr="357EF7B9">
              <w:rPr>
                <w:sz w:val="18"/>
                <w:szCs w:val="18"/>
              </w:rPr>
              <w:t xml:space="preserve">Maakasutuse suunamine </w:t>
            </w:r>
            <w:proofErr w:type="spellStart"/>
            <w:r w:rsidRPr="357EF7B9">
              <w:rPr>
                <w:sz w:val="18"/>
                <w:szCs w:val="18"/>
              </w:rPr>
              <w:t>valglinnastumise</w:t>
            </w:r>
            <w:proofErr w:type="spellEnd"/>
            <w:r w:rsidRPr="357EF7B9">
              <w:rPr>
                <w:sz w:val="18"/>
                <w:szCs w:val="18"/>
              </w:rPr>
              <w:t xml:space="preserve"> vähendamiseks, tänavate ümberkorraldamine ühistransporti ja </w:t>
            </w:r>
            <w:proofErr w:type="spellStart"/>
            <w:r w:rsidRPr="357EF7B9">
              <w:rPr>
                <w:sz w:val="18"/>
                <w:szCs w:val="18"/>
              </w:rPr>
              <w:t>kergliiklust</w:t>
            </w:r>
            <w:proofErr w:type="spellEnd"/>
            <w:r w:rsidRPr="357EF7B9">
              <w:rPr>
                <w:sz w:val="18"/>
                <w:szCs w:val="18"/>
              </w:rPr>
              <w:t xml:space="preserve"> soosivaks, liikuvuskorralduse arendamine.</w:t>
            </w:r>
          </w:p>
        </w:tc>
        <w:tc>
          <w:tcPr>
            <w:tcW w:w="1023" w:type="dxa"/>
            <w:hideMark/>
          </w:tcPr>
          <w:p w14:paraId="3B6903D1" w14:textId="52074F1B" w:rsidR="00B879A3" w:rsidRPr="006E6B2C" w:rsidRDefault="34403262" w:rsidP="7C84A48D">
            <w:pPr>
              <w:pStyle w:val="paragraph"/>
              <w:spacing w:before="0" w:beforeAutospacing="0" w:after="0" w:afterAutospacing="0"/>
              <w:jc w:val="center"/>
              <w:rPr>
                <w:sz w:val="18"/>
                <w:szCs w:val="18"/>
              </w:rPr>
            </w:pPr>
            <w:r w:rsidRPr="7C84A48D">
              <w:rPr>
                <w:sz w:val="18"/>
                <w:szCs w:val="18"/>
              </w:rPr>
              <w:t xml:space="preserve">R, </w:t>
            </w:r>
            <w:r w:rsidR="6133DDE5" w:rsidRPr="7C84A48D">
              <w:rPr>
                <w:sz w:val="18"/>
                <w:szCs w:val="18"/>
              </w:rPr>
              <w:t xml:space="preserve">KOV </w:t>
            </w:r>
          </w:p>
        </w:tc>
        <w:tc>
          <w:tcPr>
            <w:tcW w:w="1707" w:type="dxa"/>
            <w:hideMark/>
          </w:tcPr>
          <w:p w14:paraId="46C448E9" w14:textId="2B751D9E" w:rsidR="00B879A3" w:rsidRPr="006E6B2C" w:rsidRDefault="6133DDE5" w:rsidP="7C84A48D">
            <w:pPr>
              <w:pStyle w:val="paragraph"/>
              <w:spacing w:before="0" w:beforeAutospacing="0" w:after="0" w:afterAutospacing="0"/>
              <w:jc w:val="center"/>
              <w:rPr>
                <w:sz w:val="18"/>
                <w:szCs w:val="18"/>
              </w:rPr>
            </w:pPr>
            <w:r w:rsidRPr="7C84A48D">
              <w:rPr>
                <w:sz w:val="18"/>
                <w:szCs w:val="18"/>
              </w:rPr>
              <w:t>174</w:t>
            </w:r>
            <w:r w:rsidR="3672A808" w:rsidRPr="7C84A48D">
              <w:rPr>
                <w:sz w:val="18"/>
                <w:szCs w:val="18"/>
              </w:rPr>
              <w:t> 000 000</w:t>
            </w:r>
            <w:r w:rsidRPr="7C84A48D">
              <w:rPr>
                <w:sz w:val="18"/>
                <w:szCs w:val="18"/>
              </w:rPr>
              <w:t xml:space="preserve"> </w:t>
            </w:r>
          </w:p>
        </w:tc>
        <w:tc>
          <w:tcPr>
            <w:tcW w:w="1706" w:type="dxa"/>
            <w:noWrap/>
            <w:hideMark/>
          </w:tcPr>
          <w:p w14:paraId="732DE044" w14:textId="77777777" w:rsidR="00B879A3" w:rsidRPr="006E6B2C" w:rsidRDefault="6133DDE5" w:rsidP="7C84A48D">
            <w:pPr>
              <w:pStyle w:val="paragraph"/>
              <w:spacing w:before="0" w:beforeAutospacing="0" w:after="0" w:afterAutospacing="0"/>
              <w:jc w:val="center"/>
              <w:rPr>
                <w:sz w:val="18"/>
                <w:szCs w:val="18"/>
              </w:rPr>
            </w:pPr>
            <w:r w:rsidRPr="7C84A48D">
              <w:rPr>
                <w:sz w:val="18"/>
                <w:szCs w:val="18"/>
              </w:rPr>
              <w:t> </w:t>
            </w:r>
          </w:p>
        </w:tc>
        <w:tc>
          <w:tcPr>
            <w:tcW w:w="1875" w:type="dxa"/>
            <w:noWrap/>
            <w:hideMark/>
          </w:tcPr>
          <w:p w14:paraId="420197CD" w14:textId="77777777" w:rsidR="00B879A3" w:rsidRPr="006E6B2C" w:rsidRDefault="6133DDE5" w:rsidP="7C84A48D">
            <w:pPr>
              <w:pStyle w:val="paragraph"/>
              <w:spacing w:before="0" w:beforeAutospacing="0" w:after="0" w:afterAutospacing="0"/>
              <w:jc w:val="center"/>
              <w:rPr>
                <w:sz w:val="18"/>
                <w:szCs w:val="18"/>
              </w:rPr>
            </w:pPr>
            <w:r w:rsidRPr="7C84A48D">
              <w:rPr>
                <w:sz w:val="18"/>
                <w:szCs w:val="18"/>
              </w:rPr>
              <w:t> </w:t>
            </w:r>
          </w:p>
        </w:tc>
      </w:tr>
      <w:tr w:rsidR="00BF02D0" w:rsidRPr="00B83812" w14:paraId="5FCE3EB1" w14:textId="77777777" w:rsidTr="00F9B0DB">
        <w:trPr>
          <w:trHeight w:val="719"/>
        </w:trPr>
        <w:tc>
          <w:tcPr>
            <w:tcW w:w="2555" w:type="dxa"/>
            <w:hideMark/>
          </w:tcPr>
          <w:p w14:paraId="46558CAD" w14:textId="77777777" w:rsidR="00B879A3" w:rsidRPr="006E6B2C" w:rsidRDefault="6133DDE5" w:rsidP="7C84A48D">
            <w:pPr>
              <w:pStyle w:val="paragraph"/>
              <w:spacing w:before="0" w:beforeAutospacing="0" w:after="0" w:afterAutospacing="0"/>
              <w:rPr>
                <w:sz w:val="18"/>
                <w:szCs w:val="18"/>
              </w:rPr>
            </w:pPr>
            <w:r w:rsidRPr="7C84A48D">
              <w:rPr>
                <w:sz w:val="18"/>
                <w:szCs w:val="18"/>
              </w:rPr>
              <w:t>Elektri kasutamise soodustamine sõiduautodes ja väikekaubikutes</w:t>
            </w:r>
          </w:p>
        </w:tc>
        <w:tc>
          <w:tcPr>
            <w:tcW w:w="1194" w:type="dxa"/>
            <w:hideMark/>
          </w:tcPr>
          <w:p w14:paraId="5B02AA41" w14:textId="6A29B177" w:rsidR="00B879A3" w:rsidRPr="000F4339" w:rsidRDefault="05529BF3" w:rsidP="7C84A48D">
            <w:pPr>
              <w:pStyle w:val="paragraph"/>
              <w:spacing w:before="0" w:beforeAutospacing="0" w:after="0" w:afterAutospacing="0"/>
              <w:jc w:val="center"/>
              <w:rPr>
                <w:sz w:val="16"/>
                <w:szCs w:val="16"/>
              </w:rPr>
            </w:pPr>
            <w:r w:rsidRPr="0F00E842">
              <w:rPr>
                <w:sz w:val="16"/>
                <w:szCs w:val="16"/>
              </w:rPr>
              <w:t>2000</w:t>
            </w:r>
          </w:p>
        </w:tc>
        <w:tc>
          <w:tcPr>
            <w:tcW w:w="1170" w:type="dxa"/>
            <w:hideMark/>
          </w:tcPr>
          <w:p w14:paraId="104A5E8D" w14:textId="434DC493" w:rsidR="00B879A3" w:rsidRPr="000F4339" w:rsidRDefault="05529BF3" w:rsidP="7C84A48D">
            <w:pPr>
              <w:pStyle w:val="paragraph"/>
              <w:spacing w:before="0" w:beforeAutospacing="0" w:after="0" w:afterAutospacing="0"/>
              <w:jc w:val="center"/>
            </w:pPr>
            <w:r w:rsidRPr="0F00E842">
              <w:rPr>
                <w:sz w:val="16"/>
                <w:szCs w:val="16"/>
              </w:rPr>
              <w:t>116</w:t>
            </w:r>
            <w:r w:rsidR="6133DDE5" w:rsidRPr="7C84A48D">
              <w:rPr>
                <w:sz w:val="16"/>
                <w:szCs w:val="16"/>
              </w:rPr>
              <w:t xml:space="preserve"> 000</w:t>
            </w:r>
          </w:p>
        </w:tc>
        <w:tc>
          <w:tcPr>
            <w:tcW w:w="3097" w:type="dxa"/>
            <w:hideMark/>
          </w:tcPr>
          <w:p w14:paraId="101A0006" w14:textId="49DF9F85" w:rsidR="00B879A3" w:rsidRPr="006E6B2C" w:rsidRDefault="2FC8EBB0" w:rsidP="39A9B226">
            <w:pPr>
              <w:pStyle w:val="paragraph"/>
              <w:spacing w:before="0" w:beforeAutospacing="0" w:after="0" w:afterAutospacing="0"/>
              <w:rPr>
                <w:sz w:val="18"/>
                <w:szCs w:val="18"/>
              </w:rPr>
            </w:pPr>
            <w:r w:rsidRPr="357EF7B9">
              <w:rPr>
                <w:sz w:val="18"/>
                <w:szCs w:val="18"/>
              </w:rPr>
              <w:t>30 750 elektrisõidukit aastaks 2030.</w:t>
            </w:r>
            <w:r w:rsidR="6CA927A6" w:rsidRPr="357EF7B9">
              <w:rPr>
                <w:sz w:val="18"/>
                <w:szCs w:val="18"/>
              </w:rPr>
              <w:t xml:space="preserve"> Toetus arvestatud ca pooltele, eelkõige  algusperioodil, edaspidi eeldatakse hinnavahe vähenemist.</w:t>
            </w:r>
          </w:p>
        </w:tc>
        <w:tc>
          <w:tcPr>
            <w:tcW w:w="1023" w:type="dxa"/>
            <w:hideMark/>
          </w:tcPr>
          <w:p w14:paraId="507F8D84" w14:textId="3A4EF375" w:rsidR="00B879A3" w:rsidRPr="006E6B2C" w:rsidRDefault="61B4C345" w:rsidP="7C84A48D">
            <w:pPr>
              <w:pStyle w:val="paragraph"/>
              <w:spacing w:before="0" w:beforeAutospacing="0" w:after="0" w:afterAutospacing="0"/>
              <w:jc w:val="center"/>
              <w:rPr>
                <w:sz w:val="18"/>
                <w:szCs w:val="18"/>
              </w:rPr>
            </w:pPr>
            <w:r w:rsidRPr="7C84A48D">
              <w:rPr>
                <w:sz w:val="18"/>
                <w:szCs w:val="18"/>
              </w:rPr>
              <w:t>R</w:t>
            </w:r>
            <w:r w:rsidR="00FB6D1B">
              <w:rPr>
                <w:sz w:val="18"/>
                <w:szCs w:val="18"/>
              </w:rPr>
              <w:t xml:space="preserve">, </w:t>
            </w:r>
            <w:r w:rsidRPr="7C84A48D">
              <w:rPr>
                <w:sz w:val="18"/>
                <w:szCs w:val="18"/>
              </w:rPr>
              <w:t>E</w:t>
            </w:r>
            <w:r w:rsidR="6133DDE5" w:rsidRPr="7C84A48D">
              <w:rPr>
                <w:sz w:val="18"/>
                <w:szCs w:val="18"/>
              </w:rPr>
              <w:t xml:space="preserve"> </w:t>
            </w:r>
          </w:p>
        </w:tc>
        <w:tc>
          <w:tcPr>
            <w:tcW w:w="1707" w:type="dxa"/>
            <w:hideMark/>
          </w:tcPr>
          <w:p w14:paraId="4864E8A7" w14:textId="10F3E754" w:rsidR="00B879A3" w:rsidRPr="006E6B2C" w:rsidRDefault="52505039" w:rsidP="7C84A48D">
            <w:pPr>
              <w:pStyle w:val="paragraph"/>
              <w:spacing w:before="0" w:beforeAutospacing="0" w:after="0" w:afterAutospacing="0"/>
              <w:jc w:val="center"/>
              <w:rPr>
                <w:sz w:val="18"/>
                <w:szCs w:val="18"/>
              </w:rPr>
            </w:pPr>
            <w:r w:rsidRPr="3DD563CF">
              <w:rPr>
                <w:sz w:val="18"/>
                <w:szCs w:val="18"/>
              </w:rPr>
              <w:t>6</w:t>
            </w:r>
            <w:r w:rsidR="3344CC04" w:rsidRPr="3DD563CF">
              <w:rPr>
                <w:sz w:val="18"/>
                <w:szCs w:val="18"/>
              </w:rPr>
              <w:t>6</w:t>
            </w:r>
            <w:r w:rsidR="3672A808" w:rsidRPr="7C84A48D">
              <w:rPr>
                <w:sz w:val="18"/>
                <w:szCs w:val="18"/>
              </w:rPr>
              <w:t xml:space="preserve"> </w:t>
            </w:r>
            <w:r w:rsidR="354B352E" w:rsidRPr="7C84A48D">
              <w:rPr>
                <w:sz w:val="18"/>
                <w:szCs w:val="18"/>
              </w:rPr>
              <w:t>6</w:t>
            </w:r>
            <w:r w:rsidR="3672A808" w:rsidRPr="7C84A48D">
              <w:rPr>
                <w:sz w:val="18"/>
                <w:szCs w:val="18"/>
              </w:rPr>
              <w:t>00 000</w:t>
            </w:r>
          </w:p>
        </w:tc>
        <w:tc>
          <w:tcPr>
            <w:tcW w:w="1706" w:type="dxa"/>
            <w:hideMark/>
          </w:tcPr>
          <w:p w14:paraId="623E377E" w14:textId="77777777" w:rsidR="00B879A3" w:rsidRPr="006E6B2C" w:rsidRDefault="6133DDE5" w:rsidP="7C84A48D">
            <w:pPr>
              <w:pStyle w:val="paragraph"/>
              <w:spacing w:before="0" w:beforeAutospacing="0" w:after="0" w:afterAutospacing="0"/>
              <w:jc w:val="center"/>
              <w:rPr>
                <w:sz w:val="18"/>
                <w:szCs w:val="18"/>
              </w:rPr>
            </w:pPr>
            <w:r w:rsidRPr="7C84A48D">
              <w:rPr>
                <w:sz w:val="18"/>
                <w:szCs w:val="18"/>
              </w:rPr>
              <w:t> </w:t>
            </w:r>
          </w:p>
        </w:tc>
        <w:tc>
          <w:tcPr>
            <w:tcW w:w="1875" w:type="dxa"/>
            <w:hideMark/>
          </w:tcPr>
          <w:p w14:paraId="07E3BB09" w14:textId="77777777" w:rsidR="00B879A3" w:rsidRPr="006E6B2C" w:rsidRDefault="6133DDE5" w:rsidP="7C84A48D">
            <w:pPr>
              <w:pStyle w:val="paragraph"/>
              <w:spacing w:before="0" w:beforeAutospacing="0" w:after="0" w:afterAutospacing="0"/>
              <w:jc w:val="center"/>
              <w:rPr>
                <w:sz w:val="18"/>
                <w:szCs w:val="18"/>
              </w:rPr>
            </w:pPr>
            <w:r w:rsidRPr="7C84A48D">
              <w:rPr>
                <w:sz w:val="18"/>
                <w:szCs w:val="18"/>
              </w:rPr>
              <w:t> </w:t>
            </w:r>
          </w:p>
        </w:tc>
      </w:tr>
      <w:tr w:rsidR="357EF7B9" w14:paraId="0F451188" w14:textId="77777777" w:rsidTr="00F9B0DB">
        <w:trPr>
          <w:trHeight w:val="719"/>
        </w:trPr>
        <w:tc>
          <w:tcPr>
            <w:tcW w:w="2555" w:type="dxa"/>
            <w:hideMark/>
          </w:tcPr>
          <w:p w14:paraId="7B52A150" w14:textId="77777777" w:rsidR="357EF7B9" w:rsidRDefault="357EF7B9" w:rsidP="357EF7B9">
            <w:pPr>
              <w:pStyle w:val="paragraph"/>
              <w:spacing w:before="0" w:beforeAutospacing="0" w:after="0" w:afterAutospacing="0"/>
              <w:rPr>
                <w:sz w:val="18"/>
                <w:szCs w:val="18"/>
              </w:rPr>
            </w:pPr>
            <w:r w:rsidRPr="357EF7B9">
              <w:rPr>
                <w:sz w:val="18"/>
                <w:szCs w:val="18"/>
              </w:rPr>
              <w:t>Suuremate linnade taksode asendamine heiteta sõidukitega</w:t>
            </w:r>
          </w:p>
        </w:tc>
        <w:tc>
          <w:tcPr>
            <w:tcW w:w="1194" w:type="dxa"/>
            <w:hideMark/>
          </w:tcPr>
          <w:p w14:paraId="245F9AF0" w14:textId="3DA14F7D" w:rsidR="357EF7B9" w:rsidRDefault="357EF7B9" w:rsidP="357EF7B9">
            <w:pPr>
              <w:pStyle w:val="paragraph"/>
              <w:spacing w:before="0" w:beforeAutospacing="0" w:after="0" w:afterAutospacing="0"/>
              <w:jc w:val="center"/>
            </w:pPr>
            <w:r w:rsidRPr="357EF7B9">
              <w:rPr>
                <w:sz w:val="16"/>
                <w:szCs w:val="16"/>
              </w:rPr>
              <w:t>4560</w:t>
            </w:r>
          </w:p>
        </w:tc>
        <w:tc>
          <w:tcPr>
            <w:tcW w:w="1170" w:type="dxa"/>
            <w:hideMark/>
          </w:tcPr>
          <w:p w14:paraId="5A14CAA4" w14:textId="632EFDE1" w:rsidR="357EF7B9" w:rsidRDefault="357EF7B9" w:rsidP="357EF7B9">
            <w:pPr>
              <w:pStyle w:val="paragraph"/>
              <w:spacing w:before="0" w:beforeAutospacing="0" w:after="0" w:afterAutospacing="0"/>
              <w:jc w:val="center"/>
              <w:rPr>
                <w:sz w:val="16"/>
                <w:szCs w:val="16"/>
              </w:rPr>
            </w:pPr>
            <w:r w:rsidRPr="357EF7B9">
              <w:rPr>
                <w:sz w:val="16"/>
                <w:szCs w:val="16"/>
              </w:rPr>
              <w:t>47 370</w:t>
            </w:r>
          </w:p>
        </w:tc>
        <w:tc>
          <w:tcPr>
            <w:tcW w:w="3097" w:type="dxa"/>
            <w:hideMark/>
          </w:tcPr>
          <w:p w14:paraId="6E97B872" w14:textId="3ADDBF5B" w:rsidR="357EF7B9" w:rsidRDefault="357EF7B9" w:rsidP="357EF7B9">
            <w:pPr>
              <w:pStyle w:val="paragraph"/>
              <w:spacing w:before="0" w:beforeAutospacing="0" w:after="0" w:afterAutospacing="0"/>
              <w:rPr>
                <w:sz w:val="18"/>
                <w:szCs w:val="18"/>
              </w:rPr>
            </w:pPr>
            <w:r w:rsidRPr="357EF7B9">
              <w:rPr>
                <w:sz w:val="18"/>
                <w:szCs w:val="18"/>
              </w:rPr>
              <w:t xml:space="preserve">2035. a Tallinnas, Tartus,  Pärnus, kokku üle 4000 auto, </w:t>
            </w:r>
            <w:r w:rsidRPr="357EF7B9">
              <w:rPr>
                <w:i/>
                <w:iCs/>
                <w:sz w:val="18"/>
                <w:szCs w:val="18"/>
              </w:rPr>
              <w:t>ca</w:t>
            </w:r>
            <w:r w:rsidRPr="357EF7B9">
              <w:rPr>
                <w:sz w:val="18"/>
                <w:szCs w:val="18"/>
              </w:rPr>
              <w:t xml:space="preserve"> 4000 eurot lisakulu auto kohta </w:t>
            </w:r>
          </w:p>
        </w:tc>
        <w:tc>
          <w:tcPr>
            <w:tcW w:w="1023" w:type="dxa"/>
            <w:hideMark/>
          </w:tcPr>
          <w:p w14:paraId="02093640" w14:textId="3720E47F" w:rsidR="357EF7B9" w:rsidRDefault="357EF7B9" w:rsidP="357EF7B9">
            <w:pPr>
              <w:pStyle w:val="paragraph"/>
              <w:spacing w:before="0" w:beforeAutospacing="0" w:after="0" w:afterAutospacing="0"/>
              <w:jc w:val="center"/>
              <w:rPr>
                <w:sz w:val="18"/>
                <w:szCs w:val="18"/>
              </w:rPr>
            </w:pPr>
            <w:r w:rsidRPr="357EF7B9">
              <w:rPr>
                <w:sz w:val="18"/>
                <w:szCs w:val="18"/>
              </w:rPr>
              <w:t xml:space="preserve">KOV, E </w:t>
            </w:r>
          </w:p>
        </w:tc>
        <w:tc>
          <w:tcPr>
            <w:tcW w:w="1707" w:type="dxa"/>
            <w:hideMark/>
          </w:tcPr>
          <w:p w14:paraId="5E452548" w14:textId="77777777" w:rsidR="357EF7B9" w:rsidRDefault="357EF7B9" w:rsidP="357EF7B9">
            <w:pPr>
              <w:pStyle w:val="paragraph"/>
              <w:spacing w:before="0" w:beforeAutospacing="0" w:after="0" w:afterAutospacing="0"/>
              <w:jc w:val="center"/>
              <w:rPr>
                <w:sz w:val="18"/>
                <w:szCs w:val="18"/>
              </w:rPr>
            </w:pPr>
            <w:r w:rsidRPr="357EF7B9">
              <w:rPr>
                <w:sz w:val="18"/>
                <w:szCs w:val="18"/>
              </w:rPr>
              <w:t> </w:t>
            </w:r>
          </w:p>
        </w:tc>
        <w:tc>
          <w:tcPr>
            <w:tcW w:w="1706" w:type="dxa"/>
            <w:hideMark/>
          </w:tcPr>
          <w:p w14:paraId="20CBCE43" w14:textId="77777777" w:rsidR="357EF7B9" w:rsidRDefault="357EF7B9" w:rsidP="357EF7B9">
            <w:pPr>
              <w:pStyle w:val="paragraph"/>
              <w:spacing w:before="0" w:beforeAutospacing="0" w:after="0" w:afterAutospacing="0"/>
              <w:jc w:val="center"/>
              <w:rPr>
                <w:sz w:val="18"/>
                <w:szCs w:val="18"/>
              </w:rPr>
            </w:pPr>
            <w:r w:rsidRPr="357EF7B9">
              <w:rPr>
                <w:sz w:val="18"/>
                <w:szCs w:val="18"/>
              </w:rPr>
              <w:t> </w:t>
            </w:r>
          </w:p>
        </w:tc>
        <w:tc>
          <w:tcPr>
            <w:tcW w:w="1875" w:type="dxa"/>
            <w:hideMark/>
          </w:tcPr>
          <w:p w14:paraId="679FF2F6" w14:textId="3447A479" w:rsidR="357EF7B9" w:rsidRDefault="357EF7B9" w:rsidP="357EF7B9">
            <w:pPr>
              <w:pStyle w:val="paragraph"/>
              <w:spacing w:before="0" w:beforeAutospacing="0" w:after="0" w:afterAutospacing="0"/>
              <w:jc w:val="center"/>
              <w:rPr>
                <w:sz w:val="18"/>
                <w:szCs w:val="18"/>
              </w:rPr>
            </w:pPr>
            <w:r w:rsidRPr="357EF7B9">
              <w:rPr>
                <w:sz w:val="18"/>
                <w:szCs w:val="18"/>
              </w:rPr>
              <w:t>17 500 000</w:t>
            </w:r>
          </w:p>
        </w:tc>
      </w:tr>
      <w:tr w:rsidR="357EF7B9" w14:paraId="1E0B2F8A" w14:textId="77777777" w:rsidTr="00F9B0DB">
        <w:trPr>
          <w:trHeight w:val="719"/>
        </w:trPr>
        <w:tc>
          <w:tcPr>
            <w:tcW w:w="2555" w:type="dxa"/>
            <w:hideMark/>
          </w:tcPr>
          <w:p w14:paraId="7A5A85DD" w14:textId="77777777" w:rsidR="357EF7B9" w:rsidRDefault="357EF7B9" w:rsidP="357EF7B9">
            <w:pPr>
              <w:pStyle w:val="paragraph"/>
              <w:spacing w:before="0" w:beforeAutospacing="0" w:after="0" w:afterAutospacing="0"/>
              <w:rPr>
                <w:sz w:val="18"/>
                <w:szCs w:val="18"/>
              </w:rPr>
            </w:pPr>
            <w:r w:rsidRPr="357EF7B9">
              <w:rPr>
                <w:sz w:val="18"/>
                <w:szCs w:val="18"/>
              </w:rPr>
              <w:t>Pikemad ja raskemad autorongid valikmarsruutidel</w:t>
            </w:r>
          </w:p>
        </w:tc>
        <w:tc>
          <w:tcPr>
            <w:tcW w:w="1194" w:type="dxa"/>
            <w:hideMark/>
          </w:tcPr>
          <w:p w14:paraId="4E9BF605" w14:textId="4D4DC4FD" w:rsidR="357EF7B9" w:rsidRDefault="357EF7B9" w:rsidP="357EF7B9">
            <w:pPr>
              <w:pStyle w:val="paragraph"/>
              <w:spacing w:before="0" w:beforeAutospacing="0" w:after="0" w:afterAutospacing="0"/>
              <w:jc w:val="center"/>
            </w:pPr>
            <w:r w:rsidRPr="357EF7B9">
              <w:rPr>
                <w:sz w:val="16"/>
                <w:szCs w:val="16"/>
              </w:rPr>
              <w:t>1080</w:t>
            </w:r>
          </w:p>
        </w:tc>
        <w:tc>
          <w:tcPr>
            <w:tcW w:w="1170" w:type="dxa"/>
            <w:hideMark/>
          </w:tcPr>
          <w:p w14:paraId="5F442766" w14:textId="7AA7F5B6" w:rsidR="357EF7B9" w:rsidRDefault="357EF7B9" w:rsidP="357EF7B9">
            <w:pPr>
              <w:pStyle w:val="paragraph"/>
              <w:spacing w:before="0" w:beforeAutospacing="0" w:after="0" w:afterAutospacing="0"/>
              <w:jc w:val="center"/>
            </w:pPr>
            <w:r w:rsidRPr="357EF7B9">
              <w:rPr>
                <w:sz w:val="16"/>
                <w:szCs w:val="16"/>
              </w:rPr>
              <w:t>11 700</w:t>
            </w:r>
          </w:p>
        </w:tc>
        <w:tc>
          <w:tcPr>
            <w:tcW w:w="3097" w:type="dxa"/>
            <w:hideMark/>
          </w:tcPr>
          <w:p w14:paraId="39596F66" w14:textId="581BC64A" w:rsidR="357EF7B9" w:rsidRDefault="357EF7B9" w:rsidP="357EF7B9">
            <w:pPr>
              <w:pStyle w:val="paragraph"/>
              <w:spacing w:before="0" w:beforeAutospacing="0" w:after="0" w:afterAutospacing="0"/>
              <w:rPr>
                <w:sz w:val="18"/>
                <w:szCs w:val="18"/>
              </w:rPr>
            </w:pPr>
            <w:r w:rsidRPr="357EF7B9">
              <w:rPr>
                <w:sz w:val="18"/>
                <w:szCs w:val="18"/>
              </w:rPr>
              <w:t>Väheneb kogu veokipargi läbisõit 10% võrra ja heide 20% võrra, 29 000 000 mln km /a kokkuhoidu. 5 mln l kütust</w:t>
            </w:r>
            <w:r w:rsidR="5E91857F" w:rsidRPr="39A9B226">
              <w:rPr>
                <w:sz w:val="18"/>
                <w:szCs w:val="18"/>
              </w:rPr>
              <w:t>. Riik peab kohandama taristut autorongidele vastavaks, hinnanguliselt ca 6 mln/aastas, 20 aasta vältel.</w:t>
            </w:r>
          </w:p>
        </w:tc>
        <w:tc>
          <w:tcPr>
            <w:tcW w:w="1023" w:type="dxa"/>
            <w:hideMark/>
          </w:tcPr>
          <w:p w14:paraId="2F0C1D15" w14:textId="699BEAEE" w:rsidR="357EF7B9" w:rsidRDefault="357EF7B9" w:rsidP="357EF7B9">
            <w:pPr>
              <w:pStyle w:val="paragraph"/>
              <w:spacing w:before="0" w:beforeAutospacing="0" w:after="0" w:afterAutospacing="0"/>
              <w:jc w:val="center"/>
              <w:rPr>
                <w:sz w:val="18"/>
                <w:szCs w:val="18"/>
              </w:rPr>
            </w:pPr>
            <w:r w:rsidRPr="357EF7B9">
              <w:rPr>
                <w:sz w:val="18"/>
                <w:szCs w:val="18"/>
              </w:rPr>
              <w:t xml:space="preserve">R, E </w:t>
            </w:r>
          </w:p>
        </w:tc>
        <w:tc>
          <w:tcPr>
            <w:tcW w:w="1707" w:type="dxa"/>
            <w:hideMark/>
          </w:tcPr>
          <w:p w14:paraId="5CB866AE" w14:textId="1FEC86B9" w:rsidR="357EF7B9" w:rsidRDefault="357EF7B9" w:rsidP="357EF7B9">
            <w:pPr>
              <w:pStyle w:val="paragraph"/>
              <w:spacing w:before="0" w:beforeAutospacing="0" w:after="0" w:afterAutospacing="0"/>
              <w:jc w:val="center"/>
              <w:rPr>
                <w:sz w:val="18"/>
                <w:szCs w:val="18"/>
              </w:rPr>
            </w:pPr>
            <w:r w:rsidRPr="357EF7B9">
              <w:rPr>
                <w:sz w:val="18"/>
                <w:szCs w:val="18"/>
              </w:rPr>
              <w:t xml:space="preserve">122 000 000 </w:t>
            </w:r>
          </w:p>
        </w:tc>
        <w:tc>
          <w:tcPr>
            <w:tcW w:w="1706" w:type="dxa"/>
            <w:hideMark/>
          </w:tcPr>
          <w:p w14:paraId="1D42EE01" w14:textId="77777777" w:rsidR="357EF7B9" w:rsidRDefault="357EF7B9" w:rsidP="357EF7B9">
            <w:pPr>
              <w:pStyle w:val="paragraph"/>
              <w:spacing w:before="0" w:beforeAutospacing="0" w:after="0" w:afterAutospacing="0"/>
              <w:jc w:val="center"/>
              <w:rPr>
                <w:sz w:val="18"/>
                <w:szCs w:val="18"/>
              </w:rPr>
            </w:pPr>
            <w:r w:rsidRPr="357EF7B9">
              <w:rPr>
                <w:sz w:val="18"/>
                <w:szCs w:val="18"/>
              </w:rPr>
              <w:t> </w:t>
            </w:r>
          </w:p>
        </w:tc>
        <w:tc>
          <w:tcPr>
            <w:tcW w:w="1875" w:type="dxa"/>
            <w:hideMark/>
          </w:tcPr>
          <w:p w14:paraId="58B5CB04" w14:textId="77777777" w:rsidR="357EF7B9" w:rsidRDefault="357EF7B9" w:rsidP="357EF7B9">
            <w:pPr>
              <w:pStyle w:val="paragraph"/>
              <w:spacing w:before="0" w:beforeAutospacing="0" w:after="0" w:afterAutospacing="0"/>
              <w:jc w:val="center"/>
              <w:rPr>
                <w:sz w:val="18"/>
                <w:szCs w:val="18"/>
              </w:rPr>
            </w:pPr>
            <w:r w:rsidRPr="357EF7B9">
              <w:rPr>
                <w:sz w:val="18"/>
                <w:szCs w:val="18"/>
              </w:rPr>
              <w:t> </w:t>
            </w:r>
          </w:p>
        </w:tc>
      </w:tr>
      <w:tr w:rsidR="357EF7B9" w14:paraId="4F3FB89E" w14:textId="77777777" w:rsidTr="00F9B0DB">
        <w:trPr>
          <w:trHeight w:val="719"/>
        </w:trPr>
        <w:tc>
          <w:tcPr>
            <w:tcW w:w="2555" w:type="dxa"/>
            <w:hideMark/>
          </w:tcPr>
          <w:p w14:paraId="009BAD7D" w14:textId="77777777" w:rsidR="357EF7B9" w:rsidRDefault="357EF7B9" w:rsidP="357EF7B9">
            <w:pPr>
              <w:pStyle w:val="paragraph"/>
              <w:spacing w:before="0" w:beforeAutospacing="0" w:after="0" w:afterAutospacing="0"/>
              <w:rPr>
                <w:sz w:val="18"/>
                <w:szCs w:val="18"/>
              </w:rPr>
            </w:pPr>
            <w:r w:rsidRPr="357EF7B9">
              <w:rPr>
                <w:sz w:val="18"/>
                <w:szCs w:val="18"/>
              </w:rPr>
              <w:t xml:space="preserve">Avaliku sektori sõidukite asendamine heiteta sõidukitega </w:t>
            </w:r>
          </w:p>
        </w:tc>
        <w:tc>
          <w:tcPr>
            <w:tcW w:w="1194" w:type="dxa"/>
            <w:hideMark/>
          </w:tcPr>
          <w:p w14:paraId="2BE74B36" w14:textId="36BC0670" w:rsidR="357EF7B9" w:rsidRDefault="357EF7B9" w:rsidP="357EF7B9">
            <w:pPr>
              <w:pStyle w:val="paragraph"/>
              <w:spacing w:before="0" w:beforeAutospacing="0" w:after="0" w:afterAutospacing="0"/>
              <w:jc w:val="center"/>
            </w:pPr>
            <w:r w:rsidRPr="357EF7B9">
              <w:rPr>
                <w:sz w:val="16"/>
                <w:szCs w:val="16"/>
              </w:rPr>
              <w:t>1170</w:t>
            </w:r>
          </w:p>
        </w:tc>
        <w:tc>
          <w:tcPr>
            <w:tcW w:w="1170" w:type="dxa"/>
            <w:hideMark/>
          </w:tcPr>
          <w:p w14:paraId="7E2C2D20" w14:textId="77777777" w:rsidR="357EF7B9" w:rsidRDefault="357EF7B9" w:rsidP="357EF7B9">
            <w:pPr>
              <w:pStyle w:val="paragraph"/>
              <w:spacing w:before="0" w:beforeAutospacing="0" w:after="0" w:afterAutospacing="0"/>
              <w:jc w:val="center"/>
              <w:rPr>
                <w:sz w:val="16"/>
                <w:szCs w:val="16"/>
              </w:rPr>
            </w:pPr>
            <w:r w:rsidRPr="357EF7B9">
              <w:rPr>
                <w:sz w:val="16"/>
                <w:szCs w:val="16"/>
              </w:rPr>
              <w:t>7 000</w:t>
            </w:r>
          </w:p>
        </w:tc>
        <w:tc>
          <w:tcPr>
            <w:tcW w:w="3097" w:type="dxa"/>
            <w:hideMark/>
          </w:tcPr>
          <w:p w14:paraId="1161AE08" w14:textId="4B569AC9" w:rsidR="357EF7B9" w:rsidRDefault="357EF7B9" w:rsidP="357EF7B9">
            <w:pPr>
              <w:pStyle w:val="paragraph"/>
              <w:spacing w:before="0" w:beforeAutospacing="0" w:after="0" w:afterAutospacing="0"/>
              <w:rPr>
                <w:sz w:val="18"/>
                <w:szCs w:val="18"/>
              </w:rPr>
            </w:pPr>
            <w:r w:rsidRPr="357EF7B9">
              <w:rPr>
                <w:sz w:val="18"/>
                <w:szCs w:val="18"/>
              </w:rPr>
              <w:t xml:space="preserve">Kuni 3000 avaliku sektori elektrisõidukit aastaks 2040, lisakulud ca 5500 eurot/auto </w:t>
            </w:r>
          </w:p>
        </w:tc>
        <w:tc>
          <w:tcPr>
            <w:tcW w:w="1023" w:type="dxa"/>
            <w:hideMark/>
          </w:tcPr>
          <w:p w14:paraId="4EF1B510" w14:textId="018FE678" w:rsidR="357EF7B9" w:rsidRDefault="357EF7B9" w:rsidP="357EF7B9">
            <w:pPr>
              <w:pStyle w:val="paragraph"/>
              <w:spacing w:before="0" w:beforeAutospacing="0" w:after="0" w:afterAutospacing="0"/>
              <w:jc w:val="center"/>
              <w:rPr>
                <w:sz w:val="18"/>
                <w:szCs w:val="18"/>
              </w:rPr>
            </w:pPr>
            <w:r w:rsidRPr="357EF7B9">
              <w:rPr>
                <w:sz w:val="18"/>
                <w:szCs w:val="18"/>
              </w:rPr>
              <w:t xml:space="preserve">R, KOV </w:t>
            </w:r>
          </w:p>
        </w:tc>
        <w:tc>
          <w:tcPr>
            <w:tcW w:w="1707" w:type="dxa"/>
            <w:hideMark/>
          </w:tcPr>
          <w:p w14:paraId="57B7D369" w14:textId="3B7D7C77" w:rsidR="357EF7B9" w:rsidRDefault="357EF7B9" w:rsidP="357EF7B9">
            <w:pPr>
              <w:pStyle w:val="paragraph"/>
              <w:spacing w:before="0" w:beforeAutospacing="0" w:after="0" w:afterAutospacing="0"/>
              <w:jc w:val="center"/>
              <w:rPr>
                <w:sz w:val="18"/>
                <w:szCs w:val="18"/>
              </w:rPr>
            </w:pPr>
            <w:r w:rsidRPr="357EF7B9">
              <w:rPr>
                <w:sz w:val="18"/>
                <w:szCs w:val="18"/>
              </w:rPr>
              <w:t>16 500 000</w:t>
            </w:r>
          </w:p>
        </w:tc>
        <w:tc>
          <w:tcPr>
            <w:tcW w:w="1706" w:type="dxa"/>
            <w:hideMark/>
          </w:tcPr>
          <w:p w14:paraId="2039A48E" w14:textId="77777777" w:rsidR="357EF7B9" w:rsidRDefault="357EF7B9" w:rsidP="357EF7B9">
            <w:pPr>
              <w:pStyle w:val="paragraph"/>
              <w:spacing w:before="0" w:beforeAutospacing="0" w:after="0" w:afterAutospacing="0"/>
              <w:jc w:val="center"/>
              <w:rPr>
                <w:sz w:val="18"/>
                <w:szCs w:val="18"/>
              </w:rPr>
            </w:pPr>
            <w:r w:rsidRPr="357EF7B9">
              <w:rPr>
                <w:sz w:val="18"/>
                <w:szCs w:val="18"/>
              </w:rPr>
              <w:t> </w:t>
            </w:r>
          </w:p>
        </w:tc>
        <w:tc>
          <w:tcPr>
            <w:tcW w:w="1875" w:type="dxa"/>
            <w:hideMark/>
          </w:tcPr>
          <w:p w14:paraId="33E67F2D" w14:textId="77777777" w:rsidR="357EF7B9" w:rsidRDefault="357EF7B9" w:rsidP="357EF7B9">
            <w:pPr>
              <w:pStyle w:val="paragraph"/>
              <w:spacing w:before="0" w:beforeAutospacing="0" w:after="0" w:afterAutospacing="0"/>
              <w:jc w:val="center"/>
              <w:rPr>
                <w:sz w:val="18"/>
                <w:szCs w:val="18"/>
              </w:rPr>
            </w:pPr>
            <w:r w:rsidRPr="357EF7B9">
              <w:rPr>
                <w:sz w:val="18"/>
                <w:szCs w:val="18"/>
              </w:rPr>
              <w:t> </w:t>
            </w:r>
          </w:p>
        </w:tc>
      </w:tr>
      <w:tr w:rsidR="357EF7B9" w14:paraId="15C9C157" w14:textId="77777777" w:rsidTr="00F9B0DB">
        <w:trPr>
          <w:trHeight w:val="719"/>
        </w:trPr>
        <w:tc>
          <w:tcPr>
            <w:tcW w:w="2555" w:type="dxa"/>
            <w:hideMark/>
          </w:tcPr>
          <w:p w14:paraId="49B4AF00" w14:textId="181F14E4" w:rsidR="357EF7B9" w:rsidRDefault="357EF7B9" w:rsidP="357EF7B9">
            <w:pPr>
              <w:pStyle w:val="paragraph"/>
              <w:spacing w:before="0" w:beforeAutospacing="0" w:after="0" w:afterAutospacing="0"/>
              <w:rPr>
                <w:sz w:val="18"/>
                <w:szCs w:val="18"/>
              </w:rPr>
            </w:pPr>
            <w:r w:rsidRPr="357EF7B9">
              <w:rPr>
                <w:sz w:val="18"/>
                <w:szCs w:val="18"/>
              </w:rPr>
              <w:t>Linnaliinibusside üleminek heiteta sõidukitele, väiksemates linnades ja maakondades heiteta või vähese heitega kütustele</w:t>
            </w:r>
          </w:p>
        </w:tc>
        <w:tc>
          <w:tcPr>
            <w:tcW w:w="1194" w:type="dxa"/>
            <w:hideMark/>
          </w:tcPr>
          <w:p w14:paraId="0FE244AA" w14:textId="7D8FD244" w:rsidR="357EF7B9" w:rsidRDefault="357EF7B9" w:rsidP="357EF7B9">
            <w:pPr>
              <w:pStyle w:val="paragraph"/>
              <w:spacing w:before="0" w:beforeAutospacing="0" w:after="0" w:afterAutospacing="0"/>
              <w:jc w:val="center"/>
            </w:pPr>
            <w:r w:rsidRPr="357EF7B9">
              <w:rPr>
                <w:sz w:val="16"/>
                <w:szCs w:val="16"/>
              </w:rPr>
              <w:t>5000</w:t>
            </w:r>
          </w:p>
        </w:tc>
        <w:tc>
          <w:tcPr>
            <w:tcW w:w="1170" w:type="dxa"/>
            <w:hideMark/>
          </w:tcPr>
          <w:p w14:paraId="666837A4" w14:textId="75B76690" w:rsidR="357EF7B9" w:rsidRDefault="357EF7B9" w:rsidP="357EF7B9">
            <w:pPr>
              <w:pStyle w:val="paragraph"/>
              <w:spacing w:before="0" w:beforeAutospacing="0" w:after="0" w:afterAutospacing="0"/>
              <w:jc w:val="center"/>
            </w:pPr>
            <w:r w:rsidRPr="357EF7B9">
              <w:rPr>
                <w:sz w:val="16"/>
                <w:szCs w:val="16"/>
              </w:rPr>
              <w:t>63 000</w:t>
            </w:r>
          </w:p>
        </w:tc>
        <w:tc>
          <w:tcPr>
            <w:tcW w:w="3097" w:type="dxa"/>
            <w:hideMark/>
          </w:tcPr>
          <w:p w14:paraId="0BBC099A" w14:textId="34BC07AB" w:rsidR="357EF7B9" w:rsidRDefault="357EF7B9" w:rsidP="357EF7B9">
            <w:pPr>
              <w:pStyle w:val="paragraph"/>
              <w:spacing w:before="0" w:beforeAutospacing="0" w:after="0" w:afterAutospacing="0"/>
              <w:rPr>
                <w:sz w:val="18"/>
                <w:szCs w:val="18"/>
              </w:rPr>
            </w:pPr>
            <w:r w:rsidRPr="357EF7B9">
              <w:rPr>
                <w:sz w:val="18"/>
                <w:szCs w:val="18"/>
              </w:rPr>
              <w:t>650 linna-liinibussi ja 690 maakonna-liinibussi</w:t>
            </w:r>
            <w:r w:rsidR="2CEB7A9C" w:rsidRPr="39A9B226">
              <w:rPr>
                <w:sz w:val="18"/>
                <w:szCs w:val="18"/>
              </w:rPr>
              <w:t xml:space="preserve">, </w:t>
            </w:r>
            <w:r w:rsidR="75E1B58A" w:rsidRPr="39A9B226">
              <w:rPr>
                <w:sz w:val="18"/>
                <w:szCs w:val="18"/>
              </w:rPr>
              <w:t>arvestatud on täiendav kulu, hinnavahe on praegu ligi kahekordne.</w:t>
            </w:r>
          </w:p>
        </w:tc>
        <w:tc>
          <w:tcPr>
            <w:tcW w:w="1023" w:type="dxa"/>
            <w:hideMark/>
          </w:tcPr>
          <w:p w14:paraId="1FBFAA04" w14:textId="7A4933EC" w:rsidR="357EF7B9" w:rsidRDefault="357EF7B9" w:rsidP="357EF7B9">
            <w:pPr>
              <w:pStyle w:val="paragraph"/>
              <w:spacing w:before="0" w:beforeAutospacing="0" w:after="0" w:afterAutospacing="0"/>
              <w:jc w:val="center"/>
              <w:rPr>
                <w:sz w:val="18"/>
                <w:szCs w:val="18"/>
              </w:rPr>
            </w:pPr>
            <w:r w:rsidRPr="357EF7B9">
              <w:rPr>
                <w:sz w:val="18"/>
                <w:szCs w:val="18"/>
              </w:rPr>
              <w:t xml:space="preserve">R, KOV </w:t>
            </w:r>
          </w:p>
        </w:tc>
        <w:tc>
          <w:tcPr>
            <w:tcW w:w="1707" w:type="dxa"/>
            <w:hideMark/>
          </w:tcPr>
          <w:p w14:paraId="6F66C4FF" w14:textId="78EF9ED4" w:rsidR="357EF7B9" w:rsidRDefault="357EF7B9" w:rsidP="357EF7B9">
            <w:pPr>
              <w:pStyle w:val="paragraph"/>
              <w:spacing w:before="0" w:beforeAutospacing="0" w:after="0" w:afterAutospacing="0"/>
              <w:jc w:val="center"/>
              <w:rPr>
                <w:sz w:val="18"/>
                <w:szCs w:val="18"/>
              </w:rPr>
            </w:pPr>
            <w:r w:rsidRPr="357EF7B9">
              <w:rPr>
                <w:sz w:val="18"/>
                <w:szCs w:val="18"/>
              </w:rPr>
              <w:t xml:space="preserve">300 000 000 </w:t>
            </w:r>
          </w:p>
        </w:tc>
        <w:tc>
          <w:tcPr>
            <w:tcW w:w="1706" w:type="dxa"/>
            <w:hideMark/>
          </w:tcPr>
          <w:p w14:paraId="5F6C34C4" w14:textId="77777777" w:rsidR="357EF7B9" w:rsidRDefault="357EF7B9" w:rsidP="357EF7B9">
            <w:pPr>
              <w:pStyle w:val="paragraph"/>
              <w:spacing w:before="0" w:beforeAutospacing="0" w:after="0" w:afterAutospacing="0"/>
              <w:jc w:val="center"/>
              <w:rPr>
                <w:sz w:val="18"/>
                <w:szCs w:val="18"/>
              </w:rPr>
            </w:pPr>
            <w:r w:rsidRPr="357EF7B9">
              <w:rPr>
                <w:sz w:val="18"/>
                <w:szCs w:val="18"/>
              </w:rPr>
              <w:t> </w:t>
            </w:r>
          </w:p>
        </w:tc>
        <w:tc>
          <w:tcPr>
            <w:tcW w:w="1875" w:type="dxa"/>
            <w:hideMark/>
          </w:tcPr>
          <w:p w14:paraId="5DC45DF2" w14:textId="77777777" w:rsidR="357EF7B9" w:rsidRDefault="357EF7B9" w:rsidP="357EF7B9">
            <w:pPr>
              <w:pStyle w:val="paragraph"/>
              <w:spacing w:before="0" w:beforeAutospacing="0" w:after="0" w:afterAutospacing="0"/>
              <w:jc w:val="center"/>
              <w:rPr>
                <w:sz w:val="18"/>
                <w:szCs w:val="18"/>
              </w:rPr>
            </w:pPr>
            <w:r w:rsidRPr="357EF7B9">
              <w:rPr>
                <w:sz w:val="18"/>
                <w:szCs w:val="18"/>
              </w:rPr>
              <w:t> </w:t>
            </w:r>
          </w:p>
        </w:tc>
      </w:tr>
      <w:tr w:rsidR="357EF7B9" w14:paraId="15B577DA" w14:textId="77777777" w:rsidTr="00F9B0DB">
        <w:trPr>
          <w:trHeight w:val="719"/>
        </w:trPr>
        <w:tc>
          <w:tcPr>
            <w:tcW w:w="2555" w:type="dxa"/>
            <w:hideMark/>
          </w:tcPr>
          <w:p w14:paraId="444ACC0E" w14:textId="77777777" w:rsidR="357EF7B9" w:rsidRDefault="357EF7B9" w:rsidP="357EF7B9">
            <w:pPr>
              <w:pStyle w:val="paragraph"/>
              <w:spacing w:before="0" w:beforeAutospacing="0" w:after="0" w:afterAutospacing="0"/>
              <w:rPr>
                <w:sz w:val="18"/>
                <w:szCs w:val="18"/>
              </w:rPr>
            </w:pPr>
            <w:r w:rsidRPr="357EF7B9">
              <w:rPr>
                <w:sz w:val="18"/>
                <w:szCs w:val="18"/>
              </w:rPr>
              <w:t>Korterelamute rekonstrueerimine</w:t>
            </w:r>
          </w:p>
        </w:tc>
        <w:tc>
          <w:tcPr>
            <w:tcW w:w="1194" w:type="dxa"/>
            <w:hideMark/>
          </w:tcPr>
          <w:p w14:paraId="16B069A6" w14:textId="3D1B7CEE" w:rsidR="357EF7B9" w:rsidRDefault="357EF7B9" w:rsidP="357EF7B9">
            <w:pPr>
              <w:pStyle w:val="paragraph"/>
              <w:spacing w:before="0" w:beforeAutospacing="0" w:after="0" w:afterAutospacing="0"/>
              <w:jc w:val="center"/>
              <w:rPr>
                <w:sz w:val="16"/>
                <w:szCs w:val="16"/>
              </w:rPr>
            </w:pPr>
            <w:r w:rsidRPr="357EF7B9">
              <w:rPr>
                <w:sz w:val="16"/>
                <w:szCs w:val="16"/>
              </w:rPr>
              <w:t>51 500</w:t>
            </w:r>
          </w:p>
        </w:tc>
        <w:tc>
          <w:tcPr>
            <w:tcW w:w="1170" w:type="dxa"/>
            <w:hideMark/>
          </w:tcPr>
          <w:p w14:paraId="384E84F6" w14:textId="3AB78823" w:rsidR="357EF7B9" w:rsidRDefault="357EF7B9" w:rsidP="357EF7B9">
            <w:pPr>
              <w:pStyle w:val="paragraph"/>
              <w:spacing w:before="0" w:beforeAutospacing="0" w:after="0" w:afterAutospacing="0"/>
              <w:jc w:val="center"/>
            </w:pPr>
            <w:r w:rsidRPr="357EF7B9">
              <w:rPr>
                <w:sz w:val="16"/>
                <w:szCs w:val="16"/>
              </w:rPr>
              <w:t>69 000</w:t>
            </w:r>
          </w:p>
        </w:tc>
        <w:tc>
          <w:tcPr>
            <w:tcW w:w="3097" w:type="dxa"/>
            <w:hideMark/>
          </w:tcPr>
          <w:p w14:paraId="5547A4DE" w14:textId="7D893057" w:rsidR="357EF7B9" w:rsidRDefault="258C48BE" w:rsidP="00F9B0DB">
            <w:pPr>
              <w:pStyle w:val="paragraph"/>
              <w:spacing w:before="0" w:beforeAutospacing="0" w:after="0" w:afterAutospacing="0"/>
              <w:rPr>
                <w:sz w:val="18"/>
                <w:szCs w:val="18"/>
              </w:rPr>
            </w:pPr>
            <w:r w:rsidRPr="00F9B0DB">
              <w:rPr>
                <w:sz w:val="18"/>
                <w:szCs w:val="18"/>
              </w:rPr>
              <w:t> </w:t>
            </w:r>
            <w:r w:rsidR="65DB82DD" w:rsidRPr="00F9B0DB">
              <w:rPr>
                <w:sz w:val="18"/>
                <w:szCs w:val="18"/>
              </w:rPr>
              <w:t>Renoveerimisvajadus on kokku  ca 18 mln m². Arvestatud on ca 10 mln m²,  maksumusega ca 400 eurot/m²,toetusmäär 40%.</w:t>
            </w:r>
            <w:r w:rsidR="251602E7" w:rsidRPr="00F9B0DB">
              <w:rPr>
                <w:sz w:val="18"/>
                <w:szCs w:val="18"/>
              </w:rPr>
              <w:t xml:space="preserve"> KHG mõju arvestus lokaalküttega hoonetel, kuid täiendav mõju ka energeetikas.</w:t>
            </w:r>
          </w:p>
        </w:tc>
        <w:tc>
          <w:tcPr>
            <w:tcW w:w="1023" w:type="dxa"/>
            <w:hideMark/>
          </w:tcPr>
          <w:p w14:paraId="06630409" w14:textId="010D06BE" w:rsidR="357EF7B9" w:rsidRDefault="357EF7B9" w:rsidP="357EF7B9">
            <w:pPr>
              <w:pStyle w:val="paragraph"/>
              <w:spacing w:before="0" w:beforeAutospacing="0" w:after="0" w:afterAutospacing="0"/>
              <w:jc w:val="center"/>
              <w:rPr>
                <w:sz w:val="18"/>
                <w:szCs w:val="18"/>
              </w:rPr>
            </w:pPr>
            <w:r w:rsidRPr="357EF7B9">
              <w:rPr>
                <w:sz w:val="18"/>
                <w:szCs w:val="18"/>
              </w:rPr>
              <w:t xml:space="preserve">R, E </w:t>
            </w:r>
          </w:p>
        </w:tc>
        <w:tc>
          <w:tcPr>
            <w:tcW w:w="1707" w:type="dxa"/>
            <w:hideMark/>
          </w:tcPr>
          <w:p w14:paraId="5A297A58" w14:textId="581CB825" w:rsidR="357EF7B9" w:rsidRDefault="357EF7B9" w:rsidP="357EF7B9">
            <w:pPr>
              <w:pStyle w:val="paragraph"/>
              <w:spacing w:before="0" w:beforeAutospacing="0" w:after="0" w:afterAutospacing="0"/>
              <w:jc w:val="center"/>
              <w:rPr>
                <w:sz w:val="18"/>
                <w:szCs w:val="18"/>
              </w:rPr>
            </w:pPr>
            <w:r w:rsidRPr="357EF7B9">
              <w:rPr>
                <w:sz w:val="18"/>
                <w:szCs w:val="18"/>
              </w:rPr>
              <w:t xml:space="preserve">1 640 000 000 </w:t>
            </w:r>
          </w:p>
        </w:tc>
        <w:tc>
          <w:tcPr>
            <w:tcW w:w="1706" w:type="dxa"/>
            <w:hideMark/>
          </w:tcPr>
          <w:p w14:paraId="21F1DD02" w14:textId="77777777" w:rsidR="357EF7B9" w:rsidRDefault="357EF7B9" w:rsidP="357EF7B9">
            <w:pPr>
              <w:pStyle w:val="paragraph"/>
              <w:spacing w:before="0" w:beforeAutospacing="0" w:after="0" w:afterAutospacing="0"/>
              <w:jc w:val="center"/>
              <w:rPr>
                <w:sz w:val="18"/>
                <w:szCs w:val="18"/>
              </w:rPr>
            </w:pPr>
            <w:r w:rsidRPr="357EF7B9">
              <w:rPr>
                <w:sz w:val="18"/>
                <w:szCs w:val="18"/>
              </w:rPr>
              <w:t> </w:t>
            </w:r>
          </w:p>
        </w:tc>
        <w:tc>
          <w:tcPr>
            <w:tcW w:w="1875" w:type="dxa"/>
            <w:hideMark/>
          </w:tcPr>
          <w:p w14:paraId="6E87BE9C" w14:textId="60D15841" w:rsidR="357EF7B9" w:rsidRDefault="357EF7B9" w:rsidP="357EF7B9">
            <w:pPr>
              <w:pStyle w:val="paragraph"/>
              <w:spacing w:before="0" w:beforeAutospacing="0" w:after="0" w:afterAutospacing="0"/>
              <w:jc w:val="center"/>
              <w:rPr>
                <w:sz w:val="18"/>
                <w:szCs w:val="18"/>
              </w:rPr>
            </w:pPr>
            <w:r w:rsidRPr="357EF7B9">
              <w:rPr>
                <w:sz w:val="18"/>
                <w:szCs w:val="18"/>
              </w:rPr>
              <w:t xml:space="preserve">2 175 000 000 </w:t>
            </w:r>
          </w:p>
        </w:tc>
      </w:tr>
      <w:tr w:rsidR="357EF7B9" w14:paraId="4AC29AB5" w14:textId="77777777" w:rsidTr="00F9B0DB">
        <w:trPr>
          <w:trHeight w:val="719"/>
        </w:trPr>
        <w:tc>
          <w:tcPr>
            <w:tcW w:w="2555" w:type="dxa"/>
            <w:hideMark/>
          </w:tcPr>
          <w:p w14:paraId="3BB138EF" w14:textId="0818BB0C" w:rsidR="357EF7B9" w:rsidRDefault="357EF7B9" w:rsidP="357EF7B9">
            <w:pPr>
              <w:pStyle w:val="paragraph"/>
              <w:spacing w:before="0" w:beforeAutospacing="0" w:after="0" w:afterAutospacing="0"/>
              <w:rPr>
                <w:sz w:val="18"/>
                <w:szCs w:val="18"/>
              </w:rPr>
            </w:pPr>
            <w:r w:rsidRPr="357EF7B9">
              <w:rPr>
                <w:sz w:val="18"/>
                <w:szCs w:val="18"/>
              </w:rPr>
              <w:t>Vähese süsinikuheitega ehituse toetamine ja ehitustehnoloogiate arendamine</w:t>
            </w:r>
          </w:p>
        </w:tc>
        <w:tc>
          <w:tcPr>
            <w:tcW w:w="1194" w:type="dxa"/>
            <w:hideMark/>
          </w:tcPr>
          <w:p w14:paraId="49C3CE88" w14:textId="4F8E9ED2" w:rsidR="357EF7B9" w:rsidRDefault="357EF7B9" w:rsidP="357EF7B9">
            <w:pPr>
              <w:pStyle w:val="paragraph"/>
              <w:spacing w:before="0" w:beforeAutospacing="0" w:after="0" w:afterAutospacing="0"/>
              <w:jc w:val="center"/>
              <w:rPr>
                <w:sz w:val="16"/>
                <w:szCs w:val="16"/>
              </w:rPr>
            </w:pPr>
            <w:r w:rsidRPr="357EF7B9">
              <w:rPr>
                <w:sz w:val="16"/>
                <w:szCs w:val="16"/>
              </w:rPr>
              <w:t>kaudne mõju</w:t>
            </w:r>
          </w:p>
          <w:p w14:paraId="5A3A34D3" w14:textId="0CCF0A0C" w:rsidR="357EF7B9" w:rsidRDefault="357EF7B9" w:rsidP="357EF7B9">
            <w:pPr>
              <w:pStyle w:val="paragraph"/>
              <w:spacing w:before="0" w:beforeAutospacing="0" w:after="0" w:afterAutospacing="0"/>
              <w:jc w:val="center"/>
              <w:rPr>
                <w:sz w:val="16"/>
                <w:szCs w:val="16"/>
              </w:rPr>
            </w:pPr>
          </w:p>
        </w:tc>
        <w:tc>
          <w:tcPr>
            <w:tcW w:w="1170" w:type="dxa"/>
            <w:hideMark/>
          </w:tcPr>
          <w:p w14:paraId="174378DD" w14:textId="4F8E9ED2" w:rsidR="357EF7B9" w:rsidRDefault="357EF7B9" w:rsidP="357EF7B9">
            <w:pPr>
              <w:pStyle w:val="paragraph"/>
              <w:spacing w:before="0" w:beforeAutospacing="0" w:after="0" w:afterAutospacing="0"/>
              <w:jc w:val="center"/>
              <w:rPr>
                <w:sz w:val="16"/>
                <w:szCs w:val="16"/>
              </w:rPr>
            </w:pPr>
            <w:r w:rsidRPr="357EF7B9">
              <w:rPr>
                <w:sz w:val="16"/>
                <w:szCs w:val="16"/>
              </w:rPr>
              <w:t>kaudne mõju</w:t>
            </w:r>
          </w:p>
          <w:p w14:paraId="78D7E08E" w14:textId="439D9F10" w:rsidR="357EF7B9" w:rsidRDefault="357EF7B9" w:rsidP="357EF7B9">
            <w:pPr>
              <w:pStyle w:val="paragraph"/>
              <w:spacing w:before="0" w:beforeAutospacing="0" w:after="0" w:afterAutospacing="0"/>
              <w:jc w:val="center"/>
              <w:rPr>
                <w:sz w:val="16"/>
                <w:szCs w:val="16"/>
              </w:rPr>
            </w:pPr>
          </w:p>
        </w:tc>
        <w:tc>
          <w:tcPr>
            <w:tcW w:w="3097" w:type="dxa"/>
            <w:hideMark/>
          </w:tcPr>
          <w:p w14:paraId="7B7BA75C" w14:textId="5BDC3242" w:rsidR="357EF7B9" w:rsidRDefault="3F7B5CBC" w:rsidP="357EF7B9">
            <w:pPr>
              <w:pStyle w:val="paragraph"/>
              <w:spacing w:before="0" w:beforeAutospacing="0" w:after="0" w:afterAutospacing="0"/>
              <w:rPr>
                <w:sz w:val="18"/>
                <w:szCs w:val="18"/>
              </w:rPr>
            </w:pPr>
            <w:r w:rsidRPr="39A9B226">
              <w:rPr>
                <w:sz w:val="18"/>
                <w:szCs w:val="18"/>
              </w:rPr>
              <w:t> </w:t>
            </w:r>
            <w:r w:rsidR="2691C730" w:rsidRPr="39A9B226">
              <w:rPr>
                <w:sz w:val="18"/>
                <w:szCs w:val="18"/>
              </w:rPr>
              <w:t xml:space="preserve"> Vastavate normide välja töötamine ja koostamine, ca 4 aasta vältel.</w:t>
            </w:r>
          </w:p>
        </w:tc>
        <w:tc>
          <w:tcPr>
            <w:tcW w:w="1023" w:type="dxa"/>
            <w:hideMark/>
          </w:tcPr>
          <w:p w14:paraId="5C72C1D7" w14:textId="30CD8A04" w:rsidR="357EF7B9" w:rsidRDefault="357EF7B9" w:rsidP="357EF7B9">
            <w:pPr>
              <w:pStyle w:val="paragraph"/>
              <w:spacing w:before="0" w:beforeAutospacing="0" w:after="0" w:afterAutospacing="0"/>
              <w:jc w:val="center"/>
              <w:rPr>
                <w:sz w:val="18"/>
                <w:szCs w:val="18"/>
              </w:rPr>
            </w:pPr>
            <w:r w:rsidRPr="357EF7B9">
              <w:rPr>
                <w:sz w:val="18"/>
                <w:szCs w:val="18"/>
              </w:rPr>
              <w:t xml:space="preserve">R, E  </w:t>
            </w:r>
          </w:p>
        </w:tc>
        <w:tc>
          <w:tcPr>
            <w:tcW w:w="1707" w:type="dxa"/>
            <w:hideMark/>
          </w:tcPr>
          <w:p w14:paraId="1881D725" w14:textId="325228F0" w:rsidR="357EF7B9" w:rsidRDefault="357EF7B9" w:rsidP="357EF7B9">
            <w:pPr>
              <w:pStyle w:val="paragraph"/>
              <w:spacing w:before="0" w:beforeAutospacing="0" w:after="0" w:afterAutospacing="0"/>
              <w:jc w:val="center"/>
              <w:rPr>
                <w:sz w:val="18"/>
                <w:szCs w:val="18"/>
              </w:rPr>
            </w:pPr>
            <w:r w:rsidRPr="357EF7B9">
              <w:rPr>
                <w:sz w:val="18"/>
                <w:szCs w:val="18"/>
              </w:rPr>
              <w:t xml:space="preserve">1 000 000 </w:t>
            </w:r>
          </w:p>
        </w:tc>
        <w:tc>
          <w:tcPr>
            <w:tcW w:w="1706" w:type="dxa"/>
            <w:hideMark/>
          </w:tcPr>
          <w:p w14:paraId="2459EE98" w14:textId="77777777" w:rsidR="357EF7B9" w:rsidRDefault="357EF7B9" w:rsidP="357EF7B9">
            <w:pPr>
              <w:pStyle w:val="paragraph"/>
              <w:spacing w:before="0" w:beforeAutospacing="0" w:after="0" w:afterAutospacing="0"/>
              <w:jc w:val="center"/>
              <w:rPr>
                <w:sz w:val="18"/>
                <w:szCs w:val="18"/>
              </w:rPr>
            </w:pPr>
            <w:r w:rsidRPr="357EF7B9">
              <w:rPr>
                <w:sz w:val="18"/>
                <w:szCs w:val="18"/>
              </w:rPr>
              <w:t> </w:t>
            </w:r>
          </w:p>
        </w:tc>
        <w:tc>
          <w:tcPr>
            <w:tcW w:w="1875" w:type="dxa"/>
            <w:hideMark/>
          </w:tcPr>
          <w:p w14:paraId="523263FC" w14:textId="6EBE45A1" w:rsidR="357EF7B9" w:rsidRDefault="357EF7B9" w:rsidP="357EF7B9">
            <w:pPr>
              <w:pStyle w:val="paragraph"/>
              <w:spacing w:before="0" w:beforeAutospacing="0" w:after="0" w:afterAutospacing="0"/>
              <w:jc w:val="center"/>
              <w:rPr>
                <w:sz w:val="18"/>
                <w:szCs w:val="18"/>
              </w:rPr>
            </w:pPr>
            <w:r w:rsidRPr="357EF7B9">
              <w:rPr>
                <w:sz w:val="18"/>
                <w:szCs w:val="18"/>
              </w:rPr>
              <w:t xml:space="preserve">105 000 000 </w:t>
            </w:r>
          </w:p>
        </w:tc>
      </w:tr>
    </w:tbl>
    <w:p w14:paraId="2111F581" w14:textId="0FAD2A98" w:rsidR="00235330" w:rsidRDefault="00235330"/>
    <w:p w14:paraId="4471854B" w14:textId="6D56AE1A" w:rsidR="00BF02D0" w:rsidRDefault="00BF02D0" w:rsidP="7C84A48D">
      <w:pPr>
        <w:jc w:val="center"/>
      </w:pPr>
      <w:r>
        <w:br w:type="page"/>
      </w:r>
    </w:p>
    <w:tbl>
      <w:tblPr>
        <w:tblStyle w:val="Kontuurtabel"/>
        <w:tblW w:w="14329" w:type="dxa"/>
        <w:jc w:val="center"/>
        <w:tblLayout w:type="fixed"/>
        <w:tblLook w:val="04A0" w:firstRow="1" w:lastRow="0" w:firstColumn="1" w:lastColumn="0" w:noHBand="0" w:noVBand="1"/>
      </w:tblPr>
      <w:tblGrid>
        <w:gridCol w:w="2555"/>
        <w:gridCol w:w="1194"/>
        <w:gridCol w:w="1023"/>
        <w:gridCol w:w="3244"/>
        <w:gridCol w:w="1023"/>
        <w:gridCol w:w="1707"/>
        <w:gridCol w:w="1706"/>
        <w:gridCol w:w="1877"/>
      </w:tblGrid>
      <w:tr w:rsidR="00BF02D0" w:rsidRPr="006E6B2C" w14:paraId="13726A90" w14:textId="77777777" w:rsidTr="357EF7B9">
        <w:trPr>
          <w:trHeight w:val="704"/>
          <w:jc w:val="center"/>
        </w:trPr>
        <w:tc>
          <w:tcPr>
            <w:tcW w:w="2555" w:type="dxa"/>
            <w:hideMark/>
          </w:tcPr>
          <w:p w14:paraId="30E9543B" w14:textId="521F266C" w:rsidR="00BF02D0" w:rsidRPr="006E6B2C" w:rsidRDefault="00BF02D0">
            <w:pPr>
              <w:pStyle w:val="paragraph"/>
              <w:spacing w:before="0" w:beforeAutospacing="0" w:after="0" w:afterAutospacing="0"/>
              <w:rPr>
                <w:b/>
                <w:bCs/>
                <w:sz w:val="18"/>
                <w:szCs w:val="18"/>
              </w:rPr>
            </w:pPr>
            <w:r w:rsidRPr="006E6B2C">
              <w:rPr>
                <w:b/>
                <w:bCs/>
                <w:sz w:val="18"/>
                <w:szCs w:val="18"/>
              </w:rPr>
              <w:lastRenderedPageBreak/>
              <w:t xml:space="preserve">Meede </w:t>
            </w:r>
          </w:p>
        </w:tc>
        <w:tc>
          <w:tcPr>
            <w:tcW w:w="1194" w:type="dxa"/>
            <w:hideMark/>
          </w:tcPr>
          <w:p w14:paraId="02511A3A" w14:textId="36DF40E6" w:rsidR="00BF02D0" w:rsidRPr="000F4339" w:rsidRDefault="004766CA" w:rsidP="01050DC7">
            <w:pPr>
              <w:pStyle w:val="paragraph"/>
              <w:spacing w:before="0" w:beforeAutospacing="0" w:after="0" w:afterAutospacing="0"/>
              <w:jc w:val="center"/>
              <w:rPr>
                <w:b/>
                <w:bCs/>
                <w:sz w:val="16"/>
                <w:szCs w:val="16"/>
              </w:rPr>
            </w:pPr>
            <w:r w:rsidRPr="79F28525">
              <w:rPr>
                <w:b/>
                <w:bCs/>
                <w:sz w:val="16"/>
                <w:szCs w:val="16"/>
              </w:rPr>
              <w:t>H</w:t>
            </w:r>
            <w:r w:rsidR="6766D6A5" w:rsidRPr="79F28525">
              <w:rPr>
                <w:b/>
                <w:bCs/>
                <w:sz w:val="16"/>
                <w:szCs w:val="16"/>
              </w:rPr>
              <w:t>eite</w:t>
            </w:r>
            <w:r w:rsidR="7F160A49" w:rsidRPr="7C84A48D">
              <w:rPr>
                <w:b/>
                <w:bCs/>
                <w:sz w:val="16"/>
                <w:szCs w:val="16"/>
              </w:rPr>
              <w:t xml:space="preserve"> </w:t>
            </w:r>
            <w:proofErr w:type="spellStart"/>
            <w:r w:rsidR="7F160A49" w:rsidRPr="7C84A48D">
              <w:rPr>
                <w:b/>
                <w:bCs/>
                <w:sz w:val="16"/>
                <w:szCs w:val="16"/>
              </w:rPr>
              <w:t>väh</w:t>
            </w:r>
            <w:proofErr w:type="spellEnd"/>
            <w:r w:rsidR="7F160A49" w:rsidRPr="7C84A48D">
              <w:rPr>
                <w:b/>
                <w:bCs/>
                <w:sz w:val="16"/>
                <w:szCs w:val="16"/>
              </w:rPr>
              <w:t xml:space="preserve"> </w:t>
            </w:r>
            <w:proofErr w:type="spellStart"/>
            <w:r w:rsidR="7F160A49" w:rsidRPr="7C84A48D">
              <w:rPr>
                <w:b/>
                <w:bCs/>
                <w:sz w:val="16"/>
                <w:szCs w:val="16"/>
              </w:rPr>
              <w:t>pot</w:t>
            </w:r>
            <w:proofErr w:type="spellEnd"/>
            <w:r w:rsidR="7F160A49" w:rsidRPr="7C84A48D">
              <w:rPr>
                <w:b/>
                <w:bCs/>
                <w:sz w:val="16"/>
                <w:szCs w:val="16"/>
              </w:rPr>
              <w:t xml:space="preserve"> 2025-30</w:t>
            </w:r>
            <w:r w:rsidR="00E22470">
              <w:rPr>
                <w:b/>
                <w:bCs/>
                <w:sz w:val="16"/>
                <w:szCs w:val="16"/>
              </w:rPr>
              <w:t xml:space="preserve"> (</w:t>
            </w:r>
            <w:r w:rsidR="00E22470" w:rsidRPr="0AEFA4A8">
              <w:rPr>
                <w:b/>
                <w:bCs/>
                <w:sz w:val="16"/>
                <w:szCs w:val="16"/>
              </w:rPr>
              <w:t>t CO</w:t>
            </w:r>
            <w:r w:rsidR="00E22470" w:rsidRPr="00444BA7">
              <w:rPr>
                <w:b/>
                <w:bCs/>
                <w:sz w:val="16"/>
                <w:szCs w:val="16"/>
              </w:rPr>
              <w:t>2</w:t>
            </w:r>
            <w:r w:rsidR="00E22470">
              <w:rPr>
                <w:b/>
                <w:bCs/>
                <w:sz w:val="16"/>
                <w:szCs w:val="16"/>
              </w:rPr>
              <w:t xml:space="preserve"> </w:t>
            </w:r>
            <w:proofErr w:type="spellStart"/>
            <w:r w:rsidR="00E22470">
              <w:rPr>
                <w:b/>
                <w:bCs/>
                <w:sz w:val="16"/>
                <w:szCs w:val="16"/>
              </w:rPr>
              <w:t>ekv</w:t>
            </w:r>
            <w:proofErr w:type="spellEnd"/>
            <w:r w:rsidR="00E22470">
              <w:rPr>
                <w:b/>
                <w:bCs/>
                <w:sz w:val="16"/>
                <w:szCs w:val="16"/>
              </w:rPr>
              <w:t>)</w:t>
            </w:r>
            <w:r w:rsidR="7F160A49" w:rsidRPr="7C84A48D">
              <w:rPr>
                <w:b/>
                <w:bCs/>
                <w:sz w:val="16"/>
                <w:szCs w:val="16"/>
              </w:rPr>
              <w:t xml:space="preserve"> </w:t>
            </w:r>
          </w:p>
        </w:tc>
        <w:tc>
          <w:tcPr>
            <w:tcW w:w="1023" w:type="dxa"/>
            <w:hideMark/>
          </w:tcPr>
          <w:p w14:paraId="7C67DEC9" w14:textId="2AF39702" w:rsidR="00BF02D0" w:rsidRPr="000F4339" w:rsidRDefault="004766CA" w:rsidP="01050DC7">
            <w:pPr>
              <w:pStyle w:val="paragraph"/>
              <w:spacing w:before="0" w:beforeAutospacing="0" w:after="0" w:afterAutospacing="0"/>
              <w:jc w:val="center"/>
              <w:rPr>
                <w:b/>
                <w:bCs/>
                <w:sz w:val="16"/>
                <w:szCs w:val="16"/>
              </w:rPr>
            </w:pPr>
            <w:r w:rsidRPr="79F28525">
              <w:rPr>
                <w:b/>
                <w:bCs/>
                <w:sz w:val="16"/>
                <w:szCs w:val="16"/>
              </w:rPr>
              <w:t>H</w:t>
            </w:r>
            <w:r w:rsidR="6766D6A5" w:rsidRPr="79F28525">
              <w:rPr>
                <w:b/>
                <w:bCs/>
                <w:sz w:val="16"/>
                <w:szCs w:val="16"/>
              </w:rPr>
              <w:t>eite</w:t>
            </w:r>
            <w:r w:rsidR="7F160A49" w:rsidRPr="7C84A48D">
              <w:rPr>
                <w:b/>
                <w:bCs/>
                <w:sz w:val="16"/>
                <w:szCs w:val="16"/>
              </w:rPr>
              <w:t xml:space="preserve"> </w:t>
            </w:r>
            <w:proofErr w:type="spellStart"/>
            <w:r w:rsidR="7F160A49" w:rsidRPr="7C84A48D">
              <w:rPr>
                <w:b/>
                <w:bCs/>
                <w:sz w:val="16"/>
                <w:szCs w:val="16"/>
              </w:rPr>
              <w:t>väh</w:t>
            </w:r>
            <w:proofErr w:type="spellEnd"/>
            <w:r w:rsidR="7F160A49" w:rsidRPr="7C84A48D">
              <w:rPr>
                <w:b/>
                <w:bCs/>
                <w:sz w:val="16"/>
                <w:szCs w:val="16"/>
              </w:rPr>
              <w:t xml:space="preserve"> </w:t>
            </w:r>
            <w:proofErr w:type="spellStart"/>
            <w:r w:rsidR="7F160A49" w:rsidRPr="7C84A48D">
              <w:rPr>
                <w:b/>
                <w:bCs/>
                <w:sz w:val="16"/>
                <w:szCs w:val="16"/>
              </w:rPr>
              <w:t>pot</w:t>
            </w:r>
            <w:proofErr w:type="spellEnd"/>
            <w:r w:rsidR="7F160A49" w:rsidRPr="7C84A48D">
              <w:rPr>
                <w:b/>
                <w:bCs/>
                <w:sz w:val="16"/>
                <w:szCs w:val="16"/>
              </w:rPr>
              <w:t xml:space="preserve"> 2031-40</w:t>
            </w:r>
            <w:r w:rsidR="00E22470" w:rsidRPr="0AEFA4A8">
              <w:rPr>
                <w:b/>
                <w:bCs/>
                <w:sz w:val="16"/>
                <w:szCs w:val="16"/>
              </w:rPr>
              <w:t xml:space="preserve"> </w:t>
            </w:r>
            <w:r w:rsidR="00E22470">
              <w:rPr>
                <w:b/>
                <w:bCs/>
                <w:sz w:val="16"/>
                <w:szCs w:val="16"/>
              </w:rPr>
              <w:t>(</w:t>
            </w:r>
            <w:r w:rsidR="00E22470" w:rsidRPr="0AEFA4A8">
              <w:rPr>
                <w:b/>
                <w:bCs/>
                <w:sz w:val="16"/>
                <w:szCs w:val="16"/>
              </w:rPr>
              <w:t>t CO</w:t>
            </w:r>
            <w:r w:rsidR="00E22470" w:rsidRPr="00444BA7">
              <w:rPr>
                <w:b/>
                <w:bCs/>
                <w:sz w:val="16"/>
                <w:szCs w:val="16"/>
              </w:rPr>
              <w:t>2</w:t>
            </w:r>
            <w:r w:rsidR="00E22470">
              <w:rPr>
                <w:b/>
                <w:bCs/>
                <w:sz w:val="16"/>
                <w:szCs w:val="16"/>
              </w:rPr>
              <w:t xml:space="preserve"> </w:t>
            </w:r>
            <w:proofErr w:type="spellStart"/>
            <w:r w:rsidR="00E22470">
              <w:rPr>
                <w:b/>
                <w:bCs/>
                <w:sz w:val="16"/>
                <w:szCs w:val="16"/>
              </w:rPr>
              <w:t>ekv</w:t>
            </w:r>
            <w:proofErr w:type="spellEnd"/>
            <w:r w:rsidR="00E22470">
              <w:rPr>
                <w:b/>
                <w:bCs/>
                <w:sz w:val="16"/>
                <w:szCs w:val="16"/>
              </w:rPr>
              <w:t>)</w:t>
            </w:r>
          </w:p>
        </w:tc>
        <w:tc>
          <w:tcPr>
            <w:tcW w:w="3244" w:type="dxa"/>
            <w:hideMark/>
          </w:tcPr>
          <w:p w14:paraId="37DABC4F" w14:textId="567FE6C4" w:rsidR="00BF02D0" w:rsidRPr="006E6B2C" w:rsidRDefault="004766CA">
            <w:pPr>
              <w:pStyle w:val="paragraph"/>
              <w:spacing w:before="0" w:beforeAutospacing="0" w:after="0" w:afterAutospacing="0"/>
              <w:rPr>
                <w:b/>
                <w:bCs/>
                <w:sz w:val="18"/>
                <w:szCs w:val="18"/>
              </w:rPr>
            </w:pPr>
            <w:r w:rsidRPr="79F28525">
              <w:rPr>
                <w:b/>
                <w:bCs/>
                <w:sz w:val="18"/>
                <w:szCs w:val="18"/>
              </w:rPr>
              <w:t>M</w:t>
            </w:r>
            <w:r w:rsidR="00BF02D0" w:rsidRPr="79F28525">
              <w:rPr>
                <w:b/>
                <w:bCs/>
                <w:sz w:val="18"/>
                <w:szCs w:val="18"/>
              </w:rPr>
              <w:t>eetme</w:t>
            </w:r>
            <w:r w:rsidR="00BF02D0" w:rsidRPr="006E6B2C">
              <w:rPr>
                <w:b/>
                <w:bCs/>
                <w:sz w:val="18"/>
                <w:szCs w:val="18"/>
              </w:rPr>
              <w:t xml:space="preserve"> kirjeldus </w:t>
            </w:r>
          </w:p>
        </w:tc>
        <w:tc>
          <w:tcPr>
            <w:tcW w:w="1023" w:type="dxa"/>
            <w:hideMark/>
          </w:tcPr>
          <w:p w14:paraId="5D76F3D8" w14:textId="77777777" w:rsidR="00BF02D0" w:rsidRPr="006E6B2C" w:rsidRDefault="7F160A49" w:rsidP="7A26C3CC">
            <w:pPr>
              <w:pStyle w:val="paragraph"/>
              <w:spacing w:before="0" w:beforeAutospacing="0" w:after="0" w:afterAutospacing="0"/>
              <w:jc w:val="center"/>
              <w:rPr>
                <w:b/>
                <w:bCs/>
                <w:sz w:val="18"/>
                <w:szCs w:val="18"/>
              </w:rPr>
            </w:pPr>
            <w:proofErr w:type="spellStart"/>
            <w:r w:rsidRPr="7C84A48D">
              <w:rPr>
                <w:b/>
                <w:bCs/>
                <w:sz w:val="18"/>
                <w:szCs w:val="18"/>
              </w:rPr>
              <w:t>Vastu-taja</w:t>
            </w:r>
            <w:proofErr w:type="spellEnd"/>
            <w:r w:rsidRPr="7C84A48D">
              <w:rPr>
                <w:b/>
                <w:bCs/>
                <w:sz w:val="18"/>
                <w:szCs w:val="18"/>
              </w:rPr>
              <w:t xml:space="preserve"> </w:t>
            </w:r>
          </w:p>
        </w:tc>
        <w:tc>
          <w:tcPr>
            <w:tcW w:w="1707" w:type="dxa"/>
            <w:hideMark/>
          </w:tcPr>
          <w:p w14:paraId="37759ACF" w14:textId="77777777" w:rsidR="00BF02D0" w:rsidRPr="006E6B2C" w:rsidRDefault="00BF02D0">
            <w:pPr>
              <w:pStyle w:val="paragraph"/>
              <w:spacing w:before="0" w:beforeAutospacing="0" w:after="0" w:afterAutospacing="0"/>
              <w:jc w:val="center"/>
              <w:rPr>
                <w:b/>
                <w:bCs/>
                <w:sz w:val="18"/>
                <w:szCs w:val="18"/>
              </w:rPr>
            </w:pPr>
            <w:r>
              <w:rPr>
                <w:b/>
                <w:bCs/>
                <w:sz w:val="18"/>
                <w:szCs w:val="18"/>
              </w:rPr>
              <w:t>Riik</w:t>
            </w:r>
          </w:p>
        </w:tc>
        <w:tc>
          <w:tcPr>
            <w:tcW w:w="1706" w:type="dxa"/>
            <w:hideMark/>
          </w:tcPr>
          <w:p w14:paraId="35C0BBE9" w14:textId="77777777" w:rsidR="00BF02D0" w:rsidRPr="006E6B2C" w:rsidRDefault="00BF02D0">
            <w:pPr>
              <w:pStyle w:val="paragraph"/>
              <w:spacing w:before="0" w:beforeAutospacing="0" w:after="0" w:afterAutospacing="0"/>
              <w:jc w:val="center"/>
              <w:rPr>
                <w:b/>
                <w:bCs/>
                <w:sz w:val="18"/>
                <w:szCs w:val="18"/>
              </w:rPr>
            </w:pPr>
            <w:r>
              <w:rPr>
                <w:b/>
                <w:bCs/>
                <w:sz w:val="18"/>
                <w:szCs w:val="18"/>
              </w:rPr>
              <w:t>KOV</w:t>
            </w:r>
          </w:p>
        </w:tc>
        <w:tc>
          <w:tcPr>
            <w:tcW w:w="1877" w:type="dxa"/>
            <w:hideMark/>
          </w:tcPr>
          <w:p w14:paraId="3DF5A2C6" w14:textId="77777777" w:rsidR="00BF02D0" w:rsidRPr="006E6B2C" w:rsidRDefault="00BF02D0">
            <w:pPr>
              <w:pStyle w:val="paragraph"/>
              <w:spacing w:before="0" w:beforeAutospacing="0" w:after="0" w:afterAutospacing="0"/>
              <w:jc w:val="center"/>
              <w:rPr>
                <w:b/>
                <w:bCs/>
                <w:sz w:val="18"/>
                <w:szCs w:val="18"/>
              </w:rPr>
            </w:pPr>
            <w:r>
              <w:rPr>
                <w:b/>
                <w:bCs/>
                <w:sz w:val="18"/>
                <w:szCs w:val="18"/>
              </w:rPr>
              <w:t>ERA</w:t>
            </w:r>
          </w:p>
        </w:tc>
      </w:tr>
      <w:tr w:rsidR="19F7B346" w14:paraId="14F2D6B9" w14:textId="77777777" w:rsidTr="173F722A">
        <w:trPr>
          <w:trHeight w:val="704"/>
          <w:jc w:val="center"/>
        </w:trPr>
        <w:tc>
          <w:tcPr>
            <w:tcW w:w="2555" w:type="dxa"/>
            <w:hideMark/>
          </w:tcPr>
          <w:p w14:paraId="2BAF6DA9" w14:textId="37CC7701" w:rsidR="19F7B346" w:rsidRDefault="19F7B346" w:rsidP="19F7B346">
            <w:pPr>
              <w:pStyle w:val="paragraph"/>
              <w:spacing w:before="0" w:beforeAutospacing="0" w:after="0" w:afterAutospacing="0"/>
              <w:rPr>
                <w:sz w:val="18"/>
                <w:szCs w:val="18"/>
              </w:rPr>
            </w:pPr>
            <w:r w:rsidRPr="19F7B346">
              <w:rPr>
                <w:sz w:val="18"/>
                <w:szCs w:val="18"/>
              </w:rPr>
              <w:t xml:space="preserve">Suurem puidu </w:t>
            </w:r>
            <w:proofErr w:type="spellStart"/>
            <w:r w:rsidRPr="19F7B346">
              <w:rPr>
                <w:sz w:val="18"/>
                <w:szCs w:val="18"/>
              </w:rPr>
              <w:t>väärindamine</w:t>
            </w:r>
            <w:proofErr w:type="spellEnd"/>
            <w:r w:rsidRPr="19F7B346">
              <w:rPr>
                <w:sz w:val="18"/>
                <w:szCs w:val="18"/>
              </w:rPr>
              <w:t xml:space="preserve"> (sh keemiline ja mikrobioloogiline)</w:t>
            </w:r>
          </w:p>
        </w:tc>
        <w:tc>
          <w:tcPr>
            <w:tcW w:w="1194" w:type="dxa"/>
            <w:hideMark/>
          </w:tcPr>
          <w:p w14:paraId="41490A23" w14:textId="77777777" w:rsidR="19F7B346" w:rsidRDefault="19F7B346" w:rsidP="19F7B346">
            <w:pPr>
              <w:pStyle w:val="paragraph"/>
              <w:spacing w:before="0" w:beforeAutospacing="0" w:after="0" w:afterAutospacing="0"/>
              <w:jc w:val="center"/>
              <w:rPr>
                <w:sz w:val="16"/>
                <w:szCs w:val="16"/>
              </w:rPr>
            </w:pPr>
            <w:r w:rsidRPr="19F7B346">
              <w:rPr>
                <w:sz w:val="16"/>
                <w:szCs w:val="16"/>
              </w:rPr>
              <w:t> </w:t>
            </w:r>
          </w:p>
        </w:tc>
        <w:tc>
          <w:tcPr>
            <w:tcW w:w="1023" w:type="dxa"/>
            <w:hideMark/>
          </w:tcPr>
          <w:p w14:paraId="49A1C9D0" w14:textId="77777777" w:rsidR="19F7B346" w:rsidRDefault="19F7B346" w:rsidP="19F7B346">
            <w:pPr>
              <w:pStyle w:val="paragraph"/>
              <w:spacing w:before="0" w:beforeAutospacing="0" w:after="0" w:afterAutospacing="0"/>
              <w:jc w:val="center"/>
              <w:rPr>
                <w:sz w:val="16"/>
                <w:szCs w:val="16"/>
              </w:rPr>
            </w:pPr>
            <w:r w:rsidRPr="19F7B346">
              <w:rPr>
                <w:sz w:val="16"/>
                <w:szCs w:val="16"/>
              </w:rPr>
              <w:t>681 065</w:t>
            </w:r>
          </w:p>
        </w:tc>
        <w:tc>
          <w:tcPr>
            <w:tcW w:w="3244" w:type="dxa"/>
            <w:hideMark/>
          </w:tcPr>
          <w:p w14:paraId="738EB48A" w14:textId="4A9AADBA" w:rsidR="19F7B346" w:rsidRDefault="3F7B5CBC" w:rsidP="39A9B226">
            <w:pPr>
              <w:pStyle w:val="paragraph"/>
              <w:spacing w:before="0" w:beforeAutospacing="0" w:after="0" w:afterAutospacing="0"/>
              <w:rPr>
                <w:sz w:val="18"/>
                <w:szCs w:val="18"/>
              </w:rPr>
            </w:pPr>
            <w:r w:rsidRPr="39A9B226">
              <w:rPr>
                <w:sz w:val="18"/>
                <w:szCs w:val="18"/>
              </w:rPr>
              <w:t>2,2 mln m</w:t>
            </w:r>
            <w:r w:rsidRPr="39A9B226">
              <w:rPr>
                <w:sz w:val="18"/>
                <w:szCs w:val="18"/>
                <w:vertAlign w:val="superscript"/>
              </w:rPr>
              <w:t>3</w:t>
            </w:r>
            <w:r w:rsidRPr="39A9B226">
              <w:rPr>
                <w:sz w:val="18"/>
                <w:szCs w:val="18"/>
              </w:rPr>
              <w:t xml:space="preserve"> aastas, investeeringu maht võib ulatuda ca 1 mld-ni, sõltub võimaliku tehase mahust.</w:t>
            </w:r>
          </w:p>
        </w:tc>
        <w:tc>
          <w:tcPr>
            <w:tcW w:w="1023" w:type="dxa"/>
            <w:hideMark/>
          </w:tcPr>
          <w:p w14:paraId="5D8618D6" w14:textId="5DA036C7" w:rsidR="19F7B346" w:rsidRDefault="19F7B346" w:rsidP="19F7B346">
            <w:pPr>
              <w:pStyle w:val="paragraph"/>
              <w:spacing w:before="0" w:beforeAutospacing="0" w:after="0" w:afterAutospacing="0"/>
              <w:jc w:val="center"/>
              <w:rPr>
                <w:sz w:val="18"/>
                <w:szCs w:val="18"/>
              </w:rPr>
            </w:pPr>
            <w:r w:rsidRPr="19F7B346">
              <w:rPr>
                <w:sz w:val="18"/>
                <w:szCs w:val="18"/>
              </w:rPr>
              <w:t>E</w:t>
            </w:r>
          </w:p>
        </w:tc>
        <w:tc>
          <w:tcPr>
            <w:tcW w:w="1707" w:type="dxa"/>
            <w:hideMark/>
          </w:tcPr>
          <w:p w14:paraId="37311485" w14:textId="77777777" w:rsidR="19F7B346" w:rsidRDefault="19F7B346" w:rsidP="19F7B346">
            <w:pPr>
              <w:pStyle w:val="paragraph"/>
              <w:spacing w:before="0" w:beforeAutospacing="0" w:after="0" w:afterAutospacing="0"/>
              <w:jc w:val="center"/>
              <w:rPr>
                <w:sz w:val="18"/>
                <w:szCs w:val="18"/>
              </w:rPr>
            </w:pPr>
            <w:r w:rsidRPr="19F7B346">
              <w:rPr>
                <w:sz w:val="18"/>
                <w:szCs w:val="18"/>
              </w:rPr>
              <w:t> </w:t>
            </w:r>
          </w:p>
        </w:tc>
        <w:tc>
          <w:tcPr>
            <w:tcW w:w="1706" w:type="dxa"/>
            <w:hideMark/>
          </w:tcPr>
          <w:p w14:paraId="51331DEF" w14:textId="77777777" w:rsidR="19F7B346" w:rsidRDefault="19F7B346" w:rsidP="19F7B346">
            <w:pPr>
              <w:pStyle w:val="paragraph"/>
              <w:spacing w:before="0" w:beforeAutospacing="0" w:after="0" w:afterAutospacing="0"/>
              <w:jc w:val="center"/>
              <w:rPr>
                <w:sz w:val="18"/>
                <w:szCs w:val="18"/>
              </w:rPr>
            </w:pPr>
            <w:r w:rsidRPr="19F7B346">
              <w:rPr>
                <w:sz w:val="18"/>
                <w:szCs w:val="18"/>
              </w:rPr>
              <w:t> </w:t>
            </w:r>
          </w:p>
        </w:tc>
        <w:tc>
          <w:tcPr>
            <w:tcW w:w="1877" w:type="dxa"/>
            <w:hideMark/>
          </w:tcPr>
          <w:p w14:paraId="6A318E0B" w14:textId="090E2CDF" w:rsidR="19F7B346" w:rsidRDefault="19F7B346" w:rsidP="19F7B346">
            <w:pPr>
              <w:pStyle w:val="paragraph"/>
              <w:spacing w:before="0" w:beforeAutospacing="0" w:after="0" w:afterAutospacing="0"/>
              <w:jc w:val="center"/>
              <w:rPr>
                <w:sz w:val="18"/>
                <w:szCs w:val="18"/>
              </w:rPr>
            </w:pPr>
          </w:p>
        </w:tc>
      </w:tr>
      <w:tr w:rsidR="004954D7" w14:paraId="768FBE0B" w14:textId="77777777" w:rsidTr="173F722A">
        <w:trPr>
          <w:trHeight w:val="704"/>
          <w:jc w:val="center"/>
        </w:trPr>
        <w:tc>
          <w:tcPr>
            <w:tcW w:w="2555" w:type="dxa"/>
            <w:hideMark/>
          </w:tcPr>
          <w:p w14:paraId="532BCB24" w14:textId="37936236" w:rsidR="004954D7" w:rsidRDefault="004954D7" w:rsidP="004954D7">
            <w:pPr>
              <w:pStyle w:val="paragraph"/>
              <w:spacing w:before="0" w:beforeAutospacing="0" w:after="0" w:afterAutospacing="0"/>
              <w:rPr>
                <w:sz w:val="18"/>
                <w:szCs w:val="18"/>
              </w:rPr>
            </w:pPr>
            <w:r w:rsidRPr="00346805">
              <w:rPr>
                <w:sz w:val="18"/>
                <w:szCs w:val="18"/>
              </w:rPr>
              <w:t>Metsamajanduslike tegevuste toetamine (metsa uuendamine</w:t>
            </w:r>
            <w:r>
              <w:rPr>
                <w:sz w:val="18"/>
                <w:szCs w:val="18"/>
              </w:rPr>
              <w:t>)</w:t>
            </w:r>
          </w:p>
        </w:tc>
        <w:tc>
          <w:tcPr>
            <w:tcW w:w="1194" w:type="dxa"/>
            <w:hideMark/>
          </w:tcPr>
          <w:p w14:paraId="0D86F15A" w14:textId="54119C23" w:rsidR="004954D7" w:rsidRDefault="004954D7" w:rsidP="004954D7">
            <w:pPr>
              <w:pStyle w:val="paragraph"/>
              <w:spacing w:before="0" w:beforeAutospacing="0" w:after="0" w:afterAutospacing="0"/>
              <w:jc w:val="center"/>
              <w:rPr>
                <w:sz w:val="16"/>
                <w:szCs w:val="16"/>
              </w:rPr>
            </w:pPr>
            <w:r w:rsidRPr="00346805">
              <w:rPr>
                <w:sz w:val="16"/>
                <w:szCs w:val="16"/>
              </w:rPr>
              <w:t>110 000</w:t>
            </w:r>
          </w:p>
        </w:tc>
        <w:tc>
          <w:tcPr>
            <w:tcW w:w="1023" w:type="dxa"/>
            <w:hideMark/>
          </w:tcPr>
          <w:p w14:paraId="34C1F778" w14:textId="5B128F67" w:rsidR="004954D7" w:rsidRDefault="004954D7" w:rsidP="004954D7">
            <w:pPr>
              <w:pStyle w:val="paragraph"/>
              <w:spacing w:before="0" w:beforeAutospacing="0" w:after="0" w:afterAutospacing="0"/>
              <w:jc w:val="center"/>
              <w:rPr>
                <w:sz w:val="16"/>
                <w:szCs w:val="16"/>
              </w:rPr>
            </w:pPr>
            <w:r w:rsidRPr="00346805">
              <w:rPr>
                <w:sz w:val="16"/>
                <w:szCs w:val="16"/>
              </w:rPr>
              <w:t>145 000</w:t>
            </w:r>
          </w:p>
        </w:tc>
        <w:tc>
          <w:tcPr>
            <w:tcW w:w="3244" w:type="dxa"/>
            <w:hideMark/>
          </w:tcPr>
          <w:p w14:paraId="7A8828BC" w14:textId="0EDE1DBD" w:rsidR="004954D7" w:rsidRDefault="004954D7" w:rsidP="004954D7">
            <w:pPr>
              <w:pStyle w:val="paragraph"/>
              <w:spacing w:before="0" w:beforeAutospacing="0" w:after="0" w:afterAutospacing="0"/>
              <w:rPr>
                <w:sz w:val="18"/>
                <w:szCs w:val="18"/>
              </w:rPr>
            </w:pPr>
            <w:r w:rsidRPr="00346805">
              <w:rPr>
                <w:sz w:val="18"/>
                <w:szCs w:val="18"/>
              </w:rPr>
              <w:t>Lisanduvalt ca 2000 ha/a metsa uuendamise toetamine</w:t>
            </w:r>
          </w:p>
        </w:tc>
        <w:tc>
          <w:tcPr>
            <w:tcW w:w="1023" w:type="dxa"/>
            <w:hideMark/>
          </w:tcPr>
          <w:p w14:paraId="46B146C0" w14:textId="5B278061" w:rsidR="004954D7" w:rsidRDefault="004954D7" w:rsidP="004954D7">
            <w:pPr>
              <w:pStyle w:val="paragraph"/>
              <w:spacing w:before="0" w:beforeAutospacing="0" w:after="0" w:afterAutospacing="0"/>
              <w:jc w:val="center"/>
              <w:rPr>
                <w:sz w:val="18"/>
                <w:szCs w:val="18"/>
              </w:rPr>
            </w:pPr>
            <w:r w:rsidRPr="19F7B346">
              <w:rPr>
                <w:sz w:val="18"/>
                <w:szCs w:val="18"/>
              </w:rPr>
              <w:t xml:space="preserve">R, E </w:t>
            </w:r>
          </w:p>
        </w:tc>
        <w:tc>
          <w:tcPr>
            <w:tcW w:w="1707" w:type="dxa"/>
            <w:hideMark/>
          </w:tcPr>
          <w:p w14:paraId="2E737D2A" w14:textId="623DB9F3" w:rsidR="004954D7" w:rsidRDefault="004954D7" w:rsidP="004954D7">
            <w:pPr>
              <w:pStyle w:val="paragraph"/>
              <w:spacing w:before="0" w:beforeAutospacing="0" w:after="0" w:afterAutospacing="0"/>
              <w:jc w:val="center"/>
              <w:rPr>
                <w:sz w:val="18"/>
                <w:szCs w:val="18"/>
              </w:rPr>
            </w:pPr>
            <w:r w:rsidRPr="00346805">
              <w:rPr>
                <w:sz w:val="18"/>
                <w:szCs w:val="18"/>
              </w:rPr>
              <w:t>22 500 000</w:t>
            </w:r>
          </w:p>
        </w:tc>
        <w:tc>
          <w:tcPr>
            <w:tcW w:w="1706" w:type="dxa"/>
            <w:hideMark/>
          </w:tcPr>
          <w:p w14:paraId="282E1F07" w14:textId="77777777" w:rsidR="004954D7" w:rsidRDefault="004954D7" w:rsidP="004954D7">
            <w:pPr>
              <w:pStyle w:val="paragraph"/>
              <w:spacing w:before="0" w:beforeAutospacing="0" w:after="0" w:afterAutospacing="0"/>
              <w:jc w:val="center"/>
              <w:rPr>
                <w:sz w:val="18"/>
                <w:szCs w:val="18"/>
              </w:rPr>
            </w:pPr>
            <w:r w:rsidRPr="19F7B346">
              <w:rPr>
                <w:sz w:val="18"/>
                <w:szCs w:val="18"/>
              </w:rPr>
              <w:t> </w:t>
            </w:r>
          </w:p>
        </w:tc>
        <w:tc>
          <w:tcPr>
            <w:tcW w:w="1877" w:type="dxa"/>
            <w:hideMark/>
          </w:tcPr>
          <w:p w14:paraId="39070905" w14:textId="77777777" w:rsidR="004954D7" w:rsidRDefault="004954D7" w:rsidP="004954D7">
            <w:pPr>
              <w:pStyle w:val="paragraph"/>
              <w:spacing w:before="0" w:beforeAutospacing="0" w:after="0" w:afterAutospacing="0"/>
              <w:jc w:val="center"/>
              <w:rPr>
                <w:sz w:val="18"/>
                <w:szCs w:val="18"/>
              </w:rPr>
            </w:pPr>
            <w:r w:rsidRPr="19F7B346">
              <w:rPr>
                <w:sz w:val="18"/>
                <w:szCs w:val="18"/>
              </w:rPr>
              <w:t> </w:t>
            </w:r>
          </w:p>
        </w:tc>
      </w:tr>
      <w:tr w:rsidR="00BF02D0" w:rsidRPr="00B83812" w14:paraId="2C9500B7" w14:textId="77777777" w:rsidTr="357EF7B9">
        <w:trPr>
          <w:trHeight w:val="1112"/>
          <w:jc w:val="center"/>
        </w:trPr>
        <w:tc>
          <w:tcPr>
            <w:tcW w:w="2555" w:type="dxa"/>
            <w:hideMark/>
          </w:tcPr>
          <w:p w14:paraId="4A956B72" w14:textId="5E1B4DB6" w:rsidR="00B879A3" w:rsidRPr="006E6B2C" w:rsidRDefault="2421458B" w:rsidP="357EF7B9">
            <w:pPr>
              <w:pStyle w:val="paragraph"/>
              <w:spacing w:before="0" w:beforeAutospacing="0" w:after="0" w:afterAutospacing="0"/>
              <w:rPr>
                <w:sz w:val="18"/>
                <w:szCs w:val="18"/>
              </w:rPr>
            </w:pPr>
            <w:r w:rsidRPr="357EF7B9">
              <w:rPr>
                <w:color w:val="000000" w:themeColor="text1"/>
                <w:sz w:val="18"/>
                <w:szCs w:val="18"/>
              </w:rPr>
              <w:t xml:space="preserve">Ammendatud </w:t>
            </w:r>
            <w:proofErr w:type="spellStart"/>
            <w:r w:rsidRPr="357EF7B9">
              <w:rPr>
                <w:color w:val="000000" w:themeColor="text1"/>
                <w:sz w:val="18"/>
                <w:szCs w:val="18"/>
              </w:rPr>
              <w:t>turbatootmisalade</w:t>
            </w:r>
            <w:proofErr w:type="spellEnd"/>
            <w:r w:rsidRPr="357EF7B9">
              <w:rPr>
                <w:color w:val="000000" w:themeColor="text1"/>
                <w:sz w:val="18"/>
                <w:szCs w:val="18"/>
              </w:rPr>
              <w:t xml:space="preserve"> korrastamine märgaladeks ja metsastamine</w:t>
            </w:r>
            <w:r w:rsidR="07C416FD" w:rsidRPr="357EF7B9">
              <w:rPr>
                <w:color w:val="000000" w:themeColor="text1"/>
                <w:sz w:val="18"/>
                <w:szCs w:val="18"/>
              </w:rPr>
              <w:t>*</w:t>
            </w:r>
          </w:p>
          <w:p w14:paraId="6A6174F3" w14:textId="3A12BC89" w:rsidR="00B879A3" w:rsidRPr="006E6B2C" w:rsidRDefault="00B879A3" w:rsidP="357EF7B9">
            <w:pPr>
              <w:pStyle w:val="paragraph"/>
              <w:spacing w:before="0" w:beforeAutospacing="0" w:after="0" w:afterAutospacing="0"/>
              <w:rPr>
                <w:color w:val="000000" w:themeColor="text1"/>
                <w:sz w:val="18"/>
                <w:szCs w:val="18"/>
              </w:rPr>
            </w:pPr>
          </w:p>
          <w:p w14:paraId="5024DEDC" w14:textId="3AF9541E" w:rsidR="00B879A3" w:rsidRPr="006E6B2C" w:rsidRDefault="07C416FD" w:rsidP="357EF7B9">
            <w:pPr>
              <w:pStyle w:val="paragraph"/>
              <w:spacing w:before="0" w:beforeAutospacing="0" w:after="0" w:afterAutospacing="0"/>
              <w:rPr>
                <w:color w:val="000000" w:themeColor="text1"/>
                <w:sz w:val="18"/>
                <w:szCs w:val="18"/>
              </w:rPr>
            </w:pPr>
            <w:r w:rsidRPr="357EF7B9">
              <w:rPr>
                <w:color w:val="000000" w:themeColor="text1"/>
                <w:sz w:val="18"/>
                <w:szCs w:val="18"/>
              </w:rPr>
              <w:t>*Mahud</w:t>
            </w:r>
            <w:r w:rsidR="001F4A9F">
              <w:rPr>
                <w:color w:val="000000" w:themeColor="text1"/>
                <w:sz w:val="18"/>
                <w:szCs w:val="18"/>
              </w:rPr>
              <w:t xml:space="preserve"> ja sobivaimad tegevused</w:t>
            </w:r>
            <w:r w:rsidRPr="357EF7B9">
              <w:rPr>
                <w:color w:val="000000" w:themeColor="text1"/>
                <w:sz w:val="18"/>
                <w:szCs w:val="18"/>
              </w:rPr>
              <w:t xml:space="preserve"> selguvad turbarevisjoni käigus</w:t>
            </w:r>
          </w:p>
        </w:tc>
        <w:tc>
          <w:tcPr>
            <w:tcW w:w="1194" w:type="dxa"/>
            <w:hideMark/>
          </w:tcPr>
          <w:p w14:paraId="31866D0C" w14:textId="77777777" w:rsidR="00B879A3" w:rsidRPr="000F4339" w:rsidRDefault="00B879A3" w:rsidP="16847050">
            <w:pPr>
              <w:pStyle w:val="paragraph"/>
              <w:spacing w:before="0" w:beforeAutospacing="0" w:after="0" w:afterAutospacing="0"/>
              <w:jc w:val="center"/>
              <w:rPr>
                <w:sz w:val="16"/>
                <w:szCs w:val="16"/>
              </w:rPr>
            </w:pPr>
            <w:r w:rsidRPr="000F4339">
              <w:rPr>
                <w:sz w:val="16"/>
                <w:szCs w:val="16"/>
              </w:rPr>
              <w:t>17037</w:t>
            </w:r>
          </w:p>
        </w:tc>
        <w:tc>
          <w:tcPr>
            <w:tcW w:w="1023" w:type="dxa"/>
            <w:hideMark/>
          </w:tcPr>
          <w:p w14:paraId="0D123802" w14:textId="77777777" w:rsidR="00B879A3" w:rsidRPr="000F4339" w:rsidRDefault="00B879A3" w:rsidP="2CBDD5CF">
            <w:pPr>
              <w:pStyle w:val="paragraph"/>
              <w:spacing w:before="0" w:beforeAutospacing="0" w:after="0" w:afterAutospacing="0"/>
              <w:jc w:val="center"/>
              <w:rPr>
                <w:sz w:val="16"/>
                <w:szCs w:val="16"/>
              </w:rPr>
            </w:pPr>
            <w:r w:rsidRPr="000F4339">
              <w:rPr>
                <w:sz w:val="16"/>
                <w:szCs w:val="16"/>
              </w:rPr>
              <w:t>59 184</w:t>
            </w:r>
          </w:p>
        </w:tc>
        <w:tc>
          <w:tcPr>
            <w:tcW w:w="3244" w:type="dxa"/>
            <w:hideMark/>
          </w:tcPr>
          <w:p w14:paraId="0EFB659E" w14:textId="5514E0F9" w:rsidR="00B879A3" w:rsidRPr="006E6B2C" w:rsidRDefault="00B879A3" w:rsidP="00E57547">
            <w:pPr>
              <w:pStyle w:val="paragraph"/>
              <w:spacing w:before="0" w:beforeAutospacing="0" w:after="0" w:afterAutospacing="0"/>
              <w:rPr>
                <w:sz w:val="18"/>
                <w:szCs w:val="18"/>
              </w:rPr>
            </w:pPr>
            <w:r w:rsidRPr="006E6B2C">
              <w:rPr>
                <w:sz w:val="18"/>
                <w:szCs w:val="18"/>
              </w:rPr>
              <w:t>Korrastamine märgalaks: 500 ha/a</w:t>
            </w:r>
            <w:r>
              <w:br/>
            </w:r>
            <w:r w:rsidRPr="006E6B2C">
              <w:rPr>
                <w:sz w:val="18"/>
                <w:szCs w:val="18"/>
              </w:rPr>
              <w:t xml:space="preserve">Metsastamine: </w:t>
            </w:r>
            <w:r w:rsidR="00500534" w:rsidRPr="39A9B226">
              <w:rPr>
                <w:sz w:val="18"/>
                <w:szCs w:val="18"/>
              </w:rPr>
              <w:t>250-33</w:t>
            </w:r>
            <w:r w:rsidRPr="006E6B2C">
              <w:rPr>
                <w:sz w:val="18"/>
                <w:szCs w:val="18"/>
              </w:rPr>
              <w:t xml:space="preserve"> ha/a</w:t>
            </w:r>
            <w:r>
              <w:br/>
            </w:r>
            <w:r w:rsidRPr="006E6B2C">
              <w:rPr>
                <w:sz w:val="18"/>
                <w:szCs w:val="18"/>
              </w:rPr>
              <w:t>Konserveerimine: 2025</w:t>
            </w:r>
            <w:r w:rsidR="00F476F9">
              <w:rPr>
                <w:sz w:val="18"/>
                <w:szCs w:val="18"/>
              </w:rPr>
              <w:t xml:space="preserve">: </w:t>
            </w:r>
            <w:r w:rsidRPr="006E6B2C">
              <w:rPr>
                <w:sz w:val="18"/>
                <w:szCs w:val="18"/>
              </w:rPr>
              <w:t>30 450 ha/a</w:t>
            </w:r>
          </w:p>
        </w:tc>
        <w:tc>
          <w:tcPr>
            <w:tcW w:w="1023" w:type="dxa"/>
            <w:hideMark/>
          </w:tcPr>
          <w:p w14:paraId="5D761D69" w14:textId="0B4265B9" w:rsidR="00B879A3" w:rsidRPr="006E6B2C" w:rsidRDefault="00AB59A8" w:rsidP="7A26C3CC">
            <w:pPr>
              <w:pStyle w:val="paragraph"/>
              <w:spacing w:before="0" w:beforeAutospacing="0" w:after="0" w:afterAutospacing="0"/>
              <w:jc w:val="center"/>
              <w:rPr>
                <w:sz w:val="18"/>
                <w:szCs w:val="18"/>
              </w:rPr>
            </w:pPr>
            <w:r w:rsidRPr="006E6B2C">
              <w:rPr>
                <w:sz w:val="18"/>
                <w:szCs w:val="18"/>
              </w:rPr>
              <w:t>R,</w:t>
            </w:r>
            <w:r w:rsidR="004766CA">
              <w:rPr>
                <w:sz w:val="18"/>
                <w:szCs w:val="18"/>
              </w:rPr>
              <w:t xml:space="preserve"> </w:t>
            </w:r>
            <w:r w:rsidRPr="006E6B2C">
              <w:rPr>
                <w:sz w:val="18"/>
                <w:szCs w:val="18"/>
              </w:rPr>
              <w:t xml:space="preserve">E </w:t>
            </w:r>
          </w:p>
        </w:tc>
        <w:tc>
          <w:tcPr>
            <w:tcW w:w="1707" w:type="dxa"/>
            <w:hideMark/>
          </w:tcPr>
          <w:p w14:paraId="17533C22" w14:textId="061B3EB7" w:rsidR="00B879A3" w:rsidRPr="006E6B2C" w:rsidRDefault="445345FD" w:rsidP="52EBA8E6">
            <w:pPr>
              <w:pStyle w:val="paragraph"/>
              <w:spacing w:before="0" w:beforeAutospacing="0" w:after="0" w:afterAutospacing="0"/>
              <w:jc w:val="center"/>
              <w:rPr>
                <w:sz w:val="18"/>
                <w:szCs w:val="18"/>
              </w:rPr>
            </w:pPr>
            <w:r w:rsidRPr="19F7B346">
              <w:rPr>
                <w:sz w:val="18"/>
                <w:szCs w:val="18"/>
              </w:rPr>
              <w:t>100 000 000</w:t>
            </w:r>
            <w:r w:rsidR="068908F2" w:rsidRPr="19F7B346">
              <w:rPr>
                <w:sz w:val="18"/>
                <w:szCs w:val="18"/>
              </w:rPr>
              <w:t> </w:t>
            </w:r>
          </w:p>
        </w:tc>
        <w:tc>
          <w:tcPr>
            <w:tcW w:w="1706" w:type="dxa"/>
            <w:noWrap/>
            <w:hideMark/>
          </w:tcPr>
          <w:p w14:paraId="6F36A8E9" w14:textId="77777777" w:rsidR="00B879A3" w:rsidRPr="006E6B2C" w:rsidRDefault="00B879A3" w:rsidP="00E57547">
            <w:pPr>
              <w:pStyle w:val="paragraph"/>
              <w:spacing w:before="0" w:beforeAutospacing="0" w:after="0" w:afterAutospacing="0"/>
              <w:jc w:val="right"/>
              <w:rPr>
                <w:sz w:val="18"/>
                <w:szCs w:val="18"/>
              </w:rPr>
            </w:pPr>
            <w:r w:rsidRPr="006E6B2C">
              <w:rPr>
                <w:sz w:val="18"/>
                <w:szCs w:val="18"/>
              </w:rPr>
              <w:t> </w:t>
            </w:r>
          </w:p>
        </w:tc>
        <w:tc>
          <w:tcPr>
            <w:tcW w:w="1877" w:type="dxa"/>
            <w:hideMark/>
          </w:tcPr>
          <w:p w14:paraId="1EFAD434" w14:textId="469EC848" w:rsidR="00B879A3" w:rsidRPr="006E6B2C" w:rsidRDefault="00B879A3" w:rsidP="7A26C3CC">
            <w:pPr>
              <w:pStyle w:val="paragraph"/>
              <w:spacing w:before="0" w:beforeAutospacing="0" w:after="0" w:afterAutospacing="0"/>
              <w:jc w:val="center"/>
              <w:rPr>
                <w:sz w:val="18"/>
                <w:szCs w:val="18"/>
              </w:rPr>
            </w:pPr>
            <w:r w:rsidRPr="006E6B2C">
              <w:rPr>
                <w:sz w:val="18"/>
                <w:szCs w:val="18"/>
              </w:rPr>
              <w:t>10</w:t>
            </w:r>
            <w:r w:rsidR="00BF02D0">
              <w:rPr>
                <w:sz w:val="18"/>
                <w:szCs w:val="18"/>
              </w:rPr>
              <w:t> </w:t>
            </w:r>
            <w:r w:rsidR="00760EC1">
              <w:rPr>
                <w:sz w:val="18"/>
                <w:szCs w:val="18"/>
              </w:rPr>
              <w:t>4</w:t>
            </w:r>
            <w:r w:rsidR="00BF02D0">
              <w:rPr>
                <w:sz w:val="18"/>
                <w:szCs w:val="18"/>
              </w:rPr>
              <w:t>00 000</w:t>
            </w:r>
          </w:p>
        </w:tc>
      </w:tr>
      <w:tr w:rsidR="00BF02D0" w:rsidRPr="00B83812" w14:paraId="5FCDD64F" w14:textId="77777777" w:rsidTr="357EF7B9">
        <w:trPr>
          <w:trHeight w:val="479"/>
          <w:jc w:val="center"/>
        </w:trPr>
        <w:tc>
          <w:tcPr>
            <w:tcW w:w="2555" w:type="dxa"/>
            <w:hideMark/>
          </w:tcPr>
          <w:p w14:paraId="6B4932B0" w14:textId="547639DD" w:rsidR="00B879A3" w:rsidRPr="006E6B2C" w:rsidRDefault="00B879A3" w:rsidP="00E57547">
            <w:pPr>
              <w:pStyle w:val="paragraph"/>
              <w:spacing w:before="0" w:beforeAutospacing="0" w:after="0" w:afterAutospacing="0"/>
              <w:rPr>
                <w:sz w:val="18"/>
                <w:szCs w:val="18"/>
              </w:rPr>
            </w:pPr>
            <w:r w:rsidRPr="006E6B2C">
              <w:rPr>
                <w:sz w:val="18"/>
                <w:szCs w:val="18"/>
              </w:rPr>
              <w:t xml:space="preserve">Aiandusturba kaevandamisest </w:t>
            </w:r>
            <w:r w:rsidR="00E57547">
              <w:rPr>
                <w:sz w:val="18"/>
                <w:szCs w:val="18"/>
              </w:rPr>
              <w:t>pärineva</w:t>
            </w:r>
            <w:r w:rsidRPr="006E6B2C">
              <w:rPr>
                <w:sz w:val="18"/>
                <w:szCs w:val="18"/>
              </w:rPr>
              <w:t xml:space="preserve"> heite vähendamine </w:t>
            </w:r>
          </w:p>
        </w:tc>
        <w:tc>
          <w:tcPr>
            <w:tcW w:w="1194" w:type="dxa"/>
            <w:hideMark/>
          </w:tcPr>
          <w:p w14:paraId="722A6B57" w14:textId="20758F02" w:rsidR="00B879A3" w:rsidRPr="000F4339" w:rsidRDefault="75EE9783" w:rsidP="16847050">
            <w:pPr>
              <w:pStyle w:val="paragraph"/>
              <w:spacing w:before="0" w:beforeAutospacing="0" w:after="0" w:afterAutospacing="0"/>
              <w:jc w:val="center"/>
              <w:rPr>
                <w:sz w:val="16"/>
                <w:szCs w:val="16"/>
              </w:rPr>
            </w:pPr>
            <w:r w:rsidRPr="0F00E842">
              <w:rPr>
                <w:sz w:val="16"/>
                <w:szCs w:val="16"/>
              </w:rPr>
              <w:t>58 574</w:t>
            </w:r>
          </w:p>
        </w:tc>
        <w:tc>
          <w:tcPr>
            <w:tcW w:w="1023" w:type="dxa"/>
            <w:hideMark/>
          </w:tcPr>
          <w:p w14:paraId="6064EDE7" w14:textId="77777777" w:rsidR="00B879A3" w:rsidRPr="000F4339" w:rsidRDefault="00B879A3" w:rsidP="2CBDD5CF">
            <w:pPr>
              <w:pStyle w:val="paragraph"/>
              <w:spacing w:before="0" w:beforeAutospacing="0" w:after="0" w:afterAutospacing="0"/>
              <w:jc w:val="center"/>
              <w:rPr>
                <w:sz w:val="16"/>
                <w:szCs w:val="16"/>
              </w:rPr>
            </w:pPr>
            <w:r w:rsidRPr="000F4339">
              <w:rPr>
                <w:sz w:val="16"/>
                <w:szCs w:val="16"/>
              </w:rPr>
              <w:t>339 243</w:t>
            </w:r>
          </w:p>
        </w:tc>
        <w:tc>
          <w:tcPr>
            <w:tcW w:w="3244" w:type="dxa"/>
            <w:hideMark/>
          </w:tcPr>
          <w:p w14:paraId="1B079628" w14:textId="02206678" w:rsidR="00B879A3" w:rsidRPr="006E6B2C" w:rsidRDefault="36BABE15" w:rsidP="00E57547">
            <w:pPr>
              <w:pStyle w:val="paragraph"/>
              <w:spacing w:before="0" w:beforeAutospacing="0" w:after="0" w:afterAutospacing="0"/>
              <w:rPr>
                <w:sz w:val="18"/>
                <w:szCs w:val="18"/>
              </w:rPr>
            </w:pPr>
            <w:r w:rsidRPr="39A9B226">
              <w:rPr>
                <w:sz w:val="18"/>
                <w:szCs w:val="18"/>
              </w:rPr>
              <w:t>1</w:t>
            </w:r>
            <w:r w:rsidR="279A8A46" w:rsidRPr="39A9B226">
              <w:rPr>
                <w:sz w:val="18"/>
                <w:szCs w:val="18"/>
              </w:rPr>
              <w:t>0</w:t>
            </w:r>
            <w:r w:rsidRPr="39A9B226">
              <w:rPr>
                <w:sz w:val="18"/>
                <w:szCs w:val="18"/>
              </w:rPr>
              <w:t xml:space="preserve">% </w:t>
            </w:r>
            <w:r w:rsidR="5BF3AABC" w:rsidRPr="39A9B226">
              <w:rPr>
                <w:sz w:val="18"/>
                <w:szCs w:val="18"/>
              </w:rPr>
              <w:t>(</w:t>
            </w:r>
            <w:r w:rsidR="1062101D" w:rsidRPr="39A9B226">
              <w:rPr>
                <w:sz w:val="18"/>
                <w:szCs w:val="18"/>
              </w:rPr>
              <w:t xml:space="preserve">KHG heite vähendamise kogumõju </w:t>
            </w:r>
            <w:r w:rsidR="5BF3AABC" w:rsidRPr="39A9B226">
              <w:rPr>
                <w:sz w:val="18"/>
                <w:szCs w:val="18"/>
              </w:rPr>
              <w:t xml:space="preserve">koos taastamisega 12%) </w:t>
            </w:r>
            <w:r w:rsidRPr="39A9B226">
              <w:rPr>
                <w:sz w:val="18"/>
                <w:szCs w:val="18"/>
              </w:rPr>
              <w:t>aastaks 2030</w:t>
            </w:r>
            <w:r w:rsidR="22C09D53" w:rsidRPr="39A9B226">
              <w:rPr>
                <w:sz w:val="18"/>
                <w:szCs w:val="18"/>
              </w:rPr>
              <w:t xml:space="preserve"> </w:t>
            </w:r>
            <w:r w:rsidRPr="39A9B226">
              <w:rPr>
                <w:sz w:val="18"/>
                <w:szCs w:val="18"/>
              </w:rPr>
              <w:t xml:space="preserve"> ja järk-järgult 0-netoheiteni liikumine aastaks 2050</w:t>
            </w:r>
            <w:r w:rsidR="00BC162F" w:rsidRPr="39A9B226">
              <w:rPr>
                <w:sz w:val="18"/>
                <w:szCs w:val="18"/>
              </w:rPr>
              <w:t>, Plaanis on turbarevisjon ning rikutud turbasoode süsinikuemissioonide ja taastamise uuring.</w:t>
            </w:r>
          </w:p>
        </w:tc>
        <w:tc>
          <w:tcPr>
            <w:tcW w:w="1023" w:type="dxa"/>
            <w:hideMark/>
          </w:tcPr>
          <w:p w14:paraId="0D182AD7" w14:textId="02200C89" w:rsidR="00B879A3" w:rsidRPr="006E6B2C" w:rsidRDefault="00B879A3" w:rsidP="7A26C3CC">
            <w:pPr>
              <w:pStyle w:val="paragraph"/>
              <w:spacing w:before="0" w:beforeAutospacing="0" w:after="0" w:afterAutospacing="0"/>
              <w:jc w:val="center"/>
              <w:rPr>
                <w:sz w:val="18"/>
                <w:szCs w:val="18"/>
              </w:rPr>
            </w:pPr>
            <w:r w:rsidRPr="006E6B2C">
              <w:rPr>
                <w:sz w:val="18"/>
                <w:szCs w:val="18"/>
              </w:rPr>
              <w:t>R</w:t>
            </w:r>
            <w:r w:rsidR="00AB59A8" w:rsidRPr="006E6B2C">
              <w:rPr>
                <w:sz w:val="18"/>
                <w:szCs w:val="18"/>
              </w:rPr>
              <w:t>, E</w:t>
            </w:r>
          </w:p>
        </w:tc>
        <w:tc>
          <w:tcPr>
            <w:tcW w:w="1707" w:type="dxa"/>
            <w:hideMark/>
          </w:tcPr>
          <w:p w14:paraId="73303752" w14:textId="0CA78629" w:rsidR="00B879A3" w:rsidRPr="006E6B2C" w:rsidRDefault="6B9DE388" w:rsidP="52EBA8E6">
            <w:pPr>
              <w:pStyle w:val="paragraph"/>
              <w:spacing w:before="0" w:beforeAutospacing="0" w:after="0" w:afterAutospacing="0"/>
              <w:jc w:val="center"/>
              <w:rPr>
                <w:sz w:val="18"/>
                <w:szCs w:val="18"/>
              </w:rPr>
            </w:pPr>
            <w:r w:rsidRPr="19F7B346">
              <w:rPr>
                <w:sz w:val="18"/>
                <w:szCs w:val="18"/>
              </w:rPr>
              <w:t>2 000 000</w:t>
            </w:r>
            <w:r w:rsidR="068908F2" w:rsidRPr="19F7B346">
              <w:rPr>
                <w:sz w:val="18"/>
                <w:szCs w:val="18"/>
              </w:rPr>
              <w:t> </w:t>
            </w:r>
          </w:p>
        </w:tc>
        <w:tc>
          <w:tcPr>
            <w:tcW w:w="1706" w:type="dxa"/>
            <w:noWrap/>
            <w:hideMark/>
          </w:tcPr>
          <w:p w14:paraId="1BC72DFE" w14:textId="77777777" w:rsidR="00B879A3" w:rsidRPr="006E6B2C" w:rsidRDefault="00B879A3" w:rsidP="00E57547">
            <w:pPr>
              <w:pStyle w:val="paragraph"/>
              <w:spacing w:before="0" w:beforeAutospacing="0" w:after="0" w:afterAutospacing="0"/>
              <w:jc w:val="right"/>
              <w:rPr>
                <w:sz w:val="18"/>
                <w:szCs w:val="18"/>
              </w:rPr>
            </w:pPr>
            <w:r w:rsidRPr="006E6B2C">
              <w:rPr>
                <w:sz w:val="18"/>
                <w:szCs w:val="18"/>
              </w:rPr>
              <w:t> </w:t>
            </w:r>
          </w:p>
        </w:tc>
        <w:tc>
          <w:tcPr>
            <w:tcW w:w="1877" w:type="dxa"/>
            <w:hideMark/>
          </w:tcPr>
          <w:p w14:paraId="433C1DA6" w14:textId="401F9B32" w:rsidR="00B879A3" w:rsidRPr="006E6B2C" w:rsidRDefault="00B879A3" w:rsidP="7A26C3CC">
            <w:pPr>
              <w:pStyle w:val="paragraph"/>
              <w:spacing w:before="0" w:beforeAutospacing="0" w:after="0" w:afterAutospacing="0"/>
              <w:jc w:val="center"/>
              <w:rPr>
                <w:sz w:val="18"/>
                <w:szCs w:val="18"/>
              </w:rPr>
            </w:pPr>
          </w:p>
        </w:tc>
      </w:tr>
      <w:tr w:rsidR="00BF02D0" w:rsidRPr="00B83812" w14:paraId="0EF6BCE2" w14:textId="77777777" w:rsidTr="357EF7B9">
        <w:trPr>
          <w:trHeight w:val="719"/>
          <w:jc w:val="center"/>
        </w:trPr>
        <w:tc>
          <w:tcPr>
            <w:tcW w:w="2555" w:type="dxa"/>
            <w:hideMark/>
          </w:tcPr>
          <w:p w14:paraId="76A38DDB" w14:textId="77777777" w:rsidR="00B879A3" w:rsidRPr="006E6B2C" w:rsidRDefault="00B879A3" w:rsidP="00E57547">
            <w:pPr>
              <w:pStyle w:val="paragraph"/>
              <w:spacing w:before="0" w:beforeAutospacing="0" w:after="0" w:afterAutospacing="0"/>
              <w:rPr>
                <w:sz w:val="18"/>
                <w:szCs w:val="18"/>
              </w:rPr>
            </w:pPr>
            <w:r w:rsidRPr="006E6B2C">
              <w:rPr>
                <w:sz w:val="18"/>
                <w:szCs w:val="18"/>
              </w:rPr>
              <w:t xml:space="preserve">Mineraalväetiste kasutuse vähendamine </w:t>
            </w:r>
          </w:p>
        </w:tc>
        <w:tc>
          <w:tcPr>
            <w:tcW w:w="1194" w:type="dxa"/>
            <w:hideMark/>
          </w:tcPr>
          <w:p w14:paraId="7B85FFBE" w14:textId="77777777" w:rsidR="00B879A3" w:rsidRPr="000F4339" w:rsidRDefault="00B879A3" w:rsidP="16847050">
            <w:pPr>
              <w:pStyle w:val="paragraph"/>
              <w:spacing w:before="0" w:beforeAutospacing="0" w:after="0" w:afterAutospacing="0"/>
              <w:jc w:val="center"/>
              <w:rPr>
                <w:sz w:val="16"/>
                <w:szCs w:val="16"/>
              </w:rPr>
            </w:pPr>
            <w:r w:rsidRPr="000F4339">
              <w:rPr>
                <w:sz w:val="16"/>
                <w:szCs w:val="16"/>
              </w:rPr>
              <w:t>44 688</w:t>
            </w:r>
          </w:p>
        </w:tc>
        <w:tc>
          <w:tcPr>
            <w:tcW w:w="1023" w:type="dxa"/>
            <w:hideMark/>
          </w:tcPr>
          <w:p w14:paraId="5EB11F85" w14:textId="77777777" w:rsidR="00B879A3" w:rsidRPr="000F4339" w:rsidRDefault="00B879A3" w:rsidP="2CBDD5CF">
            <w:pPr>
              <w:pStyle w:val="paragraph"/>
              <w:spacing w:before="0" w:beforeAutospacing="0" w:after="0" w:afterAutospacing="0"/>
              <w:jc w:val="center"/>
              <w:rPr>
                <w:sz w:val="16"/>
                <w:szCs w:val="16"/>
              </w:rPr>
            </w:pPr>
            <w:r w:rsidRPr="000F4339">
              <w:rPr>
                <w:sz w:val="16"/>
                <w:szCs w:val="16"/>
              </w:rPr>
              <w:t>59 072</w:t>
            </w:r>
          </w:p>
        </w:tc>
        <w:tc>
          <w:tcPr>
            <w:tcW w:w="3244" w:type="dxa"/>
            <w:hideMark/>
          </w:tcPr>
          <w:p w14:paraId="4C132920" w14:textId="7FE24A26" w:rsidR="00B879A3" w:rsidRPr="006E6B2C" w:rsidRDefault="00B879A3" w:rsidP="00E57547">
            <w:pPr>
              <w:pStyle w:val="paragraph"/>
              <w:spacing w:before="0" w:beforeAutospacing="0" w:after="0" w:afterAutospacing="0"/>
              <w:rPr>
                <w:sz w:val="18"/>
                <w:szCs w:val="18"/>
              </w:rPr>
            </w:pPr>
            <w:r w:rsidRPr="006E6B2C">
              <w:rPr>
                <w:sz w:val="18"/>
                <w:szCs w:val="18"/>
              </w:rPr>
              <w:t xml:space="preserve">Vähendamine 20% võrreldes 2021. </w:t>
            </w:r>
            <w:r w:rsidR="4EEFB7E6" w:rsidRPr="21F35543">
              <w:rPr>
                <w:sz w:val="18"/>
                <w:szCs w:val="18"/>
              </w:rPr>
              <w:t>aasta tasemega</w:t>
            </w:r>
            <w:r w:rsidR="30DED99C" w:rsidRPr="21F35543">
              <w:rPr>
                <w:sz w:val="18"/>
                <w:szCs w:val="18"/>
              </w:rPr>
              <w:t>, vajalik investeering sensorsüsteemidesse</w:t>
            </w:r>
          </w:p>
        </w:tc>
        <w:tc>
          <w:tcPr>
            <w:tcW w:w="1023" w:type="dxa"/>
            <w:hideMark/>
          </w:tcPr>
          <w:p w14:paraId="161D9B7A" w14:textId="77777777" w:rsidR="00B879A3" w:rsidRPr="006E6B2C" w:rsidRDefault="00B879A3" w:rsidP="7A26C3CC">
            <w:pPr>
              <w:pStyle w:val="paragraph"/>
              <w:spacing w:before="0" w:beforeAutospacing="0" w:after="0" w:afterAutospacing="0"/>
              <w:jc w:val="center"/>
              <w:rPr>
                <w:sz w:val="18"/>
                <w:szCs w:val="18"/>
              </w:rPr>
            </w:pPr>
            <w:r w:rsidRPr="006E6B2C">
              <w:rPr>
                <w:sz w:val="18"/>
                <w:szCs w:val="18"/>
              </w:rPr>
              <w:t> </w:t>
            </w:r>
          </w:p>
        </w:tc>
        <w:tc>
          <w:tcPr>
            <w:tcW w:w="1707" w:type="dxa"/>
            <w:hideMark/>
          </w:tcPr>
          <w:p w14:paraId="08E24B8D" w14:textId="4EAA3B44" w:rsidR="00B879A3" w:rsidRPr="006E6B2C" w:rsidRDefault="6E2017F9" w:rsidP="52EBA8E6">
            <w:pPr>
              <w:pStyle w:val="paragraph"/>
              <w:spacing w:before="0" w:beforeAutospacing="0" w:after="0" w:afterAutospacing="0"/>
              <w:jc w:val="center"/>
              <w:rPr>
                <w:sz w:val="18"/>
                <w:szCs w:val="18"/>
              </w:rPr>
            </w:pPr>
            <w:r w:rsidRPr="173F722A">
              <w:rPr>
                <w:sz w:val="18"/>
                <w:szCs w:val="18"/>
              </w:rPr>
              <w:t>14 1</w:t>
            </w:r>
            <w:r w:rsidR="3B485EAA" w:rsidRPr="173F722A">
              <w:rPr>
                <w:sz w:val="18"/>
                <w:szCs w:val="18"/>
              </w:rPr>
              <w:t>5</w:t>
            </w:r>
            <w:r w:rsidR="00BF02D0" w:rsidRPr="173F722A">
              <w:rPr>
                <w:sz w:val="18"/>
                <w:szCs w:val="18"/>
              </w:rPr>
              <w:t>0</w:t>
            </w:r>
            <w:r w:rsidR="00BF02D0">
              <w:rPr>
                <w:sz w:val="18"/>
                <w:szCs w:val="18"/>
              </w:rPr>
              <w:t xml:space="preserve"> 000</w:t>
            </w:r>
          </w:p>
        </w:tc>
        <w:tc>
          <w:tcPr>
            <w:tcW w:w="1706" w:type="dxa"/>
            <w:noWrap/>
            <w:hideMark/>
          </w:tcPr>
          <w:p w14:paraId="6C79047C" w14:textId="77777777" w:rsidR="00B879A3" w:rsidRPr="006E6B2C" w:rsidRDefault="00B879A3" w:rsidP="00E57547">
            <w:pPr>
              <w:pStyle w:val="paragraph"/>
              <w:spacing w:before="0" w:beforeAutospacing="0" w:after="0" w:afterAutospacing="0"/>
              <w:jc w:val="right"/>
              <w:rPr>
                <w:sz w:val="18"/>
                <w:szCs w:val="18"/>
              </w:rPr>
            </w:pPr>
            <w:r w:rsidRPr="006E6B2C">
              <w:rPr>
                <w:sz w:val="18"/>
                <w:szCs w:val="18"/>
              </w:rPr>
              <w:t> </w:t>
            </w:r>
          </w:p>
        </w:tc>
        <w:tc>
          <w:tcPr>
            <w:tcW w:w="1877" w:type="dxa"/>
            <w:noWrap/>
            <w:hideMark/>
          </w:tcPr>
          <w:p w14:paraId="79AE05F3" w14:textId="1DE53359" w:rsidR="00B879A3" w:rsidRPr="006E6B2C" w:rsidRDefault="18323340" w:rsidP="7A26C3CC">
            <w:pPr>
              <w:pStyle w:val="paragraph"/>
              <w:spacing w:before="0" w:beforeAutospacing="0" w:after="0" w:afterAutospacing="0"/>
              <w:jc w:val="center"/>
              <w:rPr>
                <w:sz w:val="18"/>
                <w:szCs w:val="18"/>
              </w:rPr>
            </w:pPr>
            <w:r w:rsidRPr="173F722A">
              <w:rPr>
                <w:sz w:val="18"/>
                <w:szCs w:val="18"/>
              </w:rPr>
              <w:t>14 150 000</w:t>
            </w:r>
            <w:r w:rsidR="00B879A3" w:rsidRPr="173F722A">
              <w:rPr>
                <w:sz w:val="18"/>
                <w:szCs w:val="18"/>
              </w:rPr>
              <w:t> </w:t>
            </w:r>
          </w:p>
        </w:tc>
      </w:tr>
      <w:tr w:rsidR="00BF02D0" w:rsidRPr="00B83812" w14:paraId="4896476A" w14:textId="77777777" w:rsidTr="357EF7B9">
        <w:trPr>
          <w:trHeight w:val="356"/>
          <w:jc w:val="center"/>
        </w:trPr>
        <w:tc>
          <w:tcPr>
            <w:tcW w:w="2555" w:type="dxa"/>
            <w:hideMark/>
          </w:tcPr>
          <w:p w14:paraId="2AB8EAB1" w14:textId="77777777" w:rsidR="00B879A3" w:rsidRPr="006E6B2C" w:rsidRDefault="00B879A3" w:rsidP="00E57547">
            <w:pPr>
              <w:pStyle w:val="paragraph"/>
              <w:spacing w:before="0" w:beforeAutospacing="0" w:after="0" w:afterAutospacing="0"/>
              <w:rPr>
                <w:sz w:val="18"/>
                <w:szCs w:val="18"/>
              </w:rPr>
            </w:pPr>
            <w:r w:rsidRPr="006E6B2C">
              <w:rPr>
                <w:sz w:val="18"/>
                <w:szCs w:val="18"/>
              </w:rPr>
              <w:t>Märgalaviljelus</w:t>
            </w:r>
          </w:p>
        </w:tc>
        <w:tc>
          <w:tcPr>
            <w:tcW w:w="1194" w:type="dxa"/>
            <w:hideMark/>
          </w:tcPr>
          <w:p w14:paraId="131051CF" w14:textId="77777777" w:rsidR="00B879A3" w:rsidRPr="000F4339" w:rsidRDefault="00B879A3" w:rsidP="16847050">
            <w:pPr>
              <w:pStyle w:val="paragraph"/>
              <w:spacing w:before="0" w:beforeAutospacing="0" w:after="0" w:afterAutospacing="0"/>
              <w:jc w:val="center"/>
              <w:rPr>
                <w:sz w:val="16"/>
                <w:szCs w:val="16"/>
              </w:rPr>
            </w:pPr>
            <w:r w:rsidRPr="000F4339">
              <w:rPr>
                <w:sz w:val="16"/>
                <w:szCs w:val="16"/>
              </w:rPr>
              <w:t>38 094</w:t>
            </w:r>
          </w:p>
        </w:tc>
        <w:tc>
          <w:tcPr>
            <w:tcW w:w="1023" w:type="dxa"/>
            <w:hideMark/>
          </w:tcPr>
          <w:p w14:paraId="741F2CF1" w14:textId="77777777" w:rsidR="00B879A3" w:rsidRPr="000F4339" w:rsidRDefault="00B879A3" w:rsidP="2CBDD5CF">
            <w:pPr>
              <w:pStyle w:val="paragraph"/>
              <w:spacing w:before="0" w:beforeAutospacing="0" w:after="0" w:afterAutospacing="0"/>
              <w:jc w:val="center"/>
              <w:rPr>
                <w:sz w:val="16"/>
                <w:szCs w:val="16"/>
              </w:rPr>
            </w:pPr>
            <w:r w:rsidRPr="000F4339">
              <w:rPr>
                <w:sz w:val="16"/>
                <w:szCs w:val="16"/>
              </w:rPr>
              <w:t>65 305</w:t>
            </w:r>
          </w:p>
        </w:tc>
        <w:tc>
          <w:tcPr>
            <w:tcW w:w="3244" w:type="dxa"/>
            <w:hideMark/>
          </w:tcPr>
          <w:p w14:paraId="6B0C02F9" w14:textId="0ED1612D" w:rsidR="00B879A3" w:rsidRPr="006E6B2C" w:rsidRDefault="4EEFB7E6" w:rsidP="00E57547">
            <w:pPr>
              <w:pStyle w:val="paragraph"/>
              <w:spacing w:before="0" w:beforeAutospacing="0" w:after="0" w:afterAutospacing="0"/>
              <w:rPr>
                <w:sz w:val="18"/>
                <w:szCs w:val="18"/>
              </w:rPr>
            </w:pPr>
            <w:r w:rsidRPr="173F722A">
              <w:rPr>
                <w:sz w:val="18"/>
                <w:szCs w:val="18"/>
              </w:rPr>
              <w:t>1000 ha/a</w:t>
            </w:r>
            <w:r w:rsidR="4DF8BFC2" w:rsidRPr="173F722A">
              <w:rPr>
                <w:sz w:val="18"/>
                <w:szCs w:val="18"/>
              </w:rPr>
              <w:t>, arvestatakse saamata jäänud tuluga.</w:t>
            </w:r>
          </w:p>
        </w:tc>
        <w:tc>
          <w:tcPr>
            <w:tcW w:w="1023" w:type="dxa"/>
            <w:hideMark/>
          </w:tcPr>
          <w:p w14:paraId="46DAFA2D" w14:textId="77777777" w:rsidR="00B879A3" w:rsidRPr="006E6B2C" w:rsidRDefault="00B879A3" w:rsidP="7A26C3CC">
            <w:pPr>
              <w:pStyle w:val="paragraph"/>
              <w:spacing w:before="0" w:beforeAutospacing="0" w:after="0" w:afterAutospacing="0"/>
              <w:jc w:val="center"/>
              <w:rPr>
                <w:sz w:val="18"/>
                <w:szCs w:val="18"/>
              </w:rPr>
            </w:pPr>
            <w:r w:rsidRPr="006E6B2C">
              <w:rPr>
                <w:sz w:val="18"/>
                <w:szCs w:val="18"/>
              </w:rPr>
              <w:t> </w:t>
            </w:r>
          </w:p>
        </w:tc>
        <w:tc>
          <w:tcPr>
            <w:tcW w:w="1707" w:type="dxa"/>
            <w:hideMark/>
          </w:tcPr>
          <w:p w14:paraId="59BC6397" w14:textId="0C60D462" w:rsidR="00B879A3" w:rsidRPr="006E6B2C" w:rsidRDefault="0CC9245F" w:rsidP="52EBA8E6">
            <w:pPr>
              <w:pStyle w:val="paragraph"/>
              <w:spacing w:before="0" w:beforeAutospacing="0" w:after="0" w:afterAutospacing="0"/>
              <w:jc w:val="center"/>
              <w:rPr>
                <w:sz w:val="18"/>
                <w:szCs w:val="18"/>
              </w:rPr>
            </w:pPr>
            <w:r w:rsidRPr="173F722A">
              <w:rPr>
                <w:sz w:val="18"/>
                <w:szCs w:val="18"/>
              </w:rPr>
              <w:t>4 000 000</w:t>
            </w:r>
            <w:r w:rsidR="00B879A3" w:rsidRPr="173F722A">
              <w:rPr>
                <w:sz w:val="18"/>
                <w:szCs w:val="18"/>
              </w:rPr>
              <w:t> </w:t>
            </w:r>
          </w:p>
        </w:tc>
        <w:tc>
          <w:tcPr>
            <w:tcW w:w="1706" w:type="dxa"/>
            <w:noWrap/>
            <w:hideMark/>
          </w:tcPr>
          <w:p w14:paraId="2B45907E" w14:textId="77777777" w:rsidR="00B879A3" w:rsidRPr="006E6B2C" w:rsidRDefault="00B879A3" w:rsidP="00E57547">
            <w:pPr>
              <w:pStyle w:val="paragraph"/>
              <w:spacing w:before="0" w:beforeAutospacing="0" w:after="0" w:afterAutospacing="0"/>
              <w:jc w:val="right"/>
              <w:rPr>
                <w:sz w:val="18"/>
                <w:szCs w:val="18"/>
              </w:rPr>
            </w:pPr>
            <w:r w:rsidRPr="006E6B2C">
              <w:rPr>
                <w:sz w:val="18"/>
                <w:szCs w:val="18"/>
              </w:rPr>
              <w:t> </w:t>
            </w:r>
          </w:p>
        </w:tc>
        <w:tc>
          <w:tcPr>
            <w:tcW w:w="1877" w:type="dxa"/>
            <w:noWrap/>
            <w:hideMark/>
          </w:tcPr>
          <w:p w14:paraId="26C4F62F" w14:textId="77777777" w:rsidR="00B879A3" w:rsidRPr="006E6B2C" w:rsidRDefault="00B879A3" w:rsidP="7A26C3CC">
            <w:pPr>
              <w:pStyle w:val="paragraph"/>
              <w:spacing w:before="0" w:beforeAutospacing="0" w:after="0" w:afterAutospacing="0"/>
              <w:jc w:val="center"/>
              <w:rPr>
                <w:sz w:val="18"/>
                <w:szCs w:val="18"/>
              </w:rPr>
            </w:pPr>
            <w:r w:rsidRPr="006E6B2C">
              <w:rPr>
                <w:sz w:val="18"/>
                <w:szCs w:val="18"/>
              </w:rPr>
              <w:t> </w:t>
            </w:r>
          </w:p>
        </w:tc>
      </w:tr>
      <w:tr w:rsidR="00BF02D0" w:rsidRPr="00B83812" w14:paraId="06F88CCC" w14:textId="77777777" w:rsidTr="357EF7B9">
        <w:trPr>
          <w:trHeight w:val="479"/>
          <w:jc w:val="center"/>
        </w:trPr>
        <w:tc>
          <w:tcPr>
            <w:tcW w:w="2555" w:type="dxa"/>
            <w:hideMark/>
          </w:tcPr>
          <w:p w14:paraId="483E83C0" w14:textId="77777777" w:rsidR="00B879A3" w:rsidRPr="006E6B2C" w:rsidRDefault="00B879A3" w:rsidP="00E57547">
            <w:pPr>
              <w:pStyle w:val="paragraph"/>
              <w:spacing w:before="0" w:beforeAutospacing="0" w:after="0" w:afterAutospacing="0"/>
              <w:rPr>
                <w:sz w:val="18"/>
                <w:szCs w:val="18"/>
              </w:rPr>
            </w:pPr>
            <w:r w:rsidRPr="006E6B2C">
              <w:rPr>
                <w:sz w:val="18"/>
                <w:szCs w:val="18"/>
              </w:rPr>
              <w:t>Biogaasijaamade rajamine</w:t>
            </w:r>
          </w:p>
        </w:tc>
        <w:tc>
          <w:tcPr>
            <w:tcW w:w="1194" w:type="dxa"/>
            <w:hideMark/>
          </w:tcPr>
          <w:p w14:paraId="21513937" w14:textId="77777777" w:rsidR="00B879A3" w:rsidRPr="000F4339" w:rsidRDefault="00B879A3" w:rsidP="16847050">
            <w:pPr>
              <w:pStyle w:val="paragraph"/>
              <w:spacing w:before="0" w:beforeAutospacing="0" w:after="0" w:afterAutospacing="0"/>
              <w:jc w:val="center"/>
              <w:rPr>
                <w:sz w:val="16"/>
                <w:szCs w:val="16"/>
              </w:rPr>
            </w:pPr>
            <w:r w:rsidRPr="000F4339">
              <w:rPr>
                <w:sz w:val="16"/>
                <w:szCs w:val="16"/>
              </w:rPr>
              <w:t>20 995</w:t>
            </w:r>
          </w:p>
        </w:tc>
        <w:tc>
          <w:tcPr>
            <w:tcW w:w="1023" w:type="dxa"/>
            <w:hideMark/>
          </w:tcPr>
          <w:p w14:paraId="440CAC00" w14:textId="77777777" w:rsidR="00B879A3" w:rsidRPr="000F4339" w:rsidRDefault="00B879A3" w:rsidP="2CBDD5CF">
            <w:pPr>
              <w:pStyle w:val="paragraph"/>
              <w:spacing w:before="0" w:beforeAutospacing="0" w:after="0" w:afterAutospacing="0"/>
              <w:jc w:val="center"/>
              <w:rPr>
                <w:sz w:val="16"/>
                <w:szCs w:val="16"/>
              </w:rPr>
            </w:pPr>
            <w:r w:rsidRPr="000F4339">
              <w:rPr>
                <w:sz w:val="16"/>
                <w:szCs w:val="16"/>
              </w:rPr>
              <w:t>31 295</w:t>
            </w:r>
          </w:p>
        </w:tc>
        <w:tc>
          <w:tcPr>
            <w:tcW w:w="3244" w:type="dxa"/>
            <w:hideMark/>
          </w:tcPr>
          <w:p w14:paraId="352F5E9B" w14:textId="51E6F105" w:rsidR="00B879A3" w:rsidRPr="006E6B2C" w:rsidRDefault="36BABE15" w:rsidP="00E57547">
            <w:pPr>
              <w:pStyle w:val="paragraph"/>
              <w:spacing w:before="0" w:beforeAutospacing="0" w:after="0" w:afterAutospacing="0"/>
              <w:rPr>
                <w:sz w:val="18"/>
                <w:szCs w:val="18"/>
              </w:rPr>
            </w:pPr>
            <w:r w:rsidRPr="173F722A">
              <w:rPr>
                <w:sz w:val="18"/>
                <w:szCs w:val="18"/>
              </w:rPr>
              <w:t>Avatakse 5-7 uut jaama aastaks 2030</w:t>
            </w:r>
            <w:r w:rsidR="023FD544" w:rsidRPr="173F722A">
              <w:rPr>
                <w:sz w:val="18"/>
                <w:szCs w:val="18"/>
              </w:rPr>
              <w:t xml:space="preserve"> riigi toetusega</w:t>
            </w:r>
            <w:r w:rsidR="3981D1F5" w:rsidRPr="173F722A">
              <w:rPr>
                <w:sz w:val="18"/>
                <w:szCs w:val="18"/>
              </w:rPr>
              <w:t xml:space="preserve">, riigi toetusega, lisaks </w:t>
            </w:r>
            <w:proofErr w:type="spellStart"/>
            <w:r w:rsidR="3981D1F5" w:rsidRPr="173F722A">
              <w:rPr>
                <w:sz w:val="18"/>
                <w:szCs w:val="18"/>
              </w:rPr>
              <w:t>biogaasijaamale</w:t>
            </w:r>
            <w:proofErr w:type="spellEnd"/>
            <w:r w:rsidR="3981D1F5" w:rsidRPr="173F722A">
              <w:rPr>
                <w:sz w:val="18"/>
                <w:szCs w:val="18"/>
              </w:rPr>
              <w:t xml:space="preserve"> on vaja investeerida ka </w:t>
            </w:r>
            <w:proofErr w:type="spellStart"/>
            <w:r w:rsidR="3981D1F5" w:rsidRPr="173F722A">
              <w:rPr>
                <w:sz w:val="18"/>
                <w:szCs w:val="18"/>
              </w:rPr>
              <w:t>digestaadihoidlasse</w:t>
            </w:r>
            <w:proofErr w:type="spellEnd"/>
            <w:r w:rsidR="3981D1F5" w:rsidRPr="173F722A">
              <w:rPr>
                <w:sz w:val="18"/>
                <w:szCs w:val="18"/>
              </w:rPr>
              <w:t>.</w:t>
            </w:r>
          </w:p>
        </w:tc>
        <w:tc>
          <w:tcPr>
            <w:tcW w:w="1023" w:type="dxa"/>
            <w:hideMark/>
          </w:tcPr>
          <w:p w14:paraId="754D3BA5" w14:textId="3D2A2E6F" w:rsidR="00B879A3" w:rsidRPr="006E6B2C" w:rsidRDefault="00B879A3" w:rsidP="7A26C3CC">
            <w:pPr>
              <w:pStyle w:val="paragraph"/>
              <w:spacing w:before="0" w:beforeAutospacing="0" w:after="0" w:afterAutospacing="0"/>
              <w:jc w:val="center"/>
              <w:rPr>
                <w:sz w:val="18"/>
                <w:szCs w:val="18"/>
              </w:rPr>
            </w:pPr>
            <w:r w:rsidRPr="006E6B2C">
              <w:rPr>
                <w:sz w:val="18"/>
                <w:szCs w:val="18"/>
              </w:rPr>
              <w:t>R</w:t>
            </w:r>
            <w:r w:rsidR="00AB59A8" w:rsidRPr="006E6B2C">
              <w:rPr>
                <w:sz w:val="18"/>
                <w:szCs w:val="18"/>
              </w:rPr>
              <w:t xml:space="preserve">, E </w:t>
            </w:r>
          </w:p>
        </w:tc>
        <w:tc>
          <w:tcPr>
            <w:tcW w:w="1707" w:type="dxa"/>
            <w:hideMark/>
          </w:tcPr>
          <w:p w14:paraId="2EF612E4" w14:textId="6E871675" w:rsidR="00B879A3" w:rsidRPr="006E6B2C" w:rsidRDefault="26710FD1" w:rsidP="52EBA8E6">
            <w:pPr>
              <w:pStyle w:val="paragraph"/>
              <w:spacing w:before="0" w:beforeAutospacing="0" w:after="0" w:afterAutospacing="0"/>
              <w:jc w:val="center"/>
              <w:rPr>
                <w:sz w:val="18"/>
                <w:szCs w:val="18"/>
              </w:rPr>
            </w:pPr>
            <w:r w:rsidRPr="173F722A">
              <w:rPr>
                <w:sz w:val="18"/>
                <w:szCs w:val="18"/>
              </w:rPr>
              <w:t>40 85</w:t>
            </w:r>
            <w:r w:rsidR="00BF02D0" w:rsidRPr="173F722A">
              <w:rPr>
                <w:sz w:val="18"/>
                <w:szCs w:val="18"/>
              </w:rPr>
              <w:t>0</w:t>
            </w:r>
            <w:r w:rsidR="00BF02D0">
              <w:rPr>
                <w:sz w:val="18"/>
                <w:szCs w:val="18"/>
              </w:rPr>
              <w:t xml:space="preserve"> 000</w:t>
            </w:r>
          </w:p>
        </w:tc>
        <w:tc>
          <w:tcPr>
            <w:tcW w:w="1706" w:type="dxa"/>
            <w:noWrap/>
            <w:hideMark/>
          </w:tcPr>
          <w:p w14:paraId="313F88AD" w14:textId="77777777" w:rsidR="00B879A3" w:rsidRPr="006E6B2C" w:rsidRDefault="00B879A3" w:rsidP="00E57547">
            <w:pPr>
              <w:pStyle w:val="paragraph"/>
              <w:spacing w:before="0" w:beforeAutospacing="0" w:after="0" w:afterAutospacing="0"/>
              <w:jc w:val="right"/>
              <w:rPr>
                <w:sz w:val="18"/>
                <w:szCs w:val="18"/>
              </w:rPr>
            </w:pPr>
            <w:r w:rsidRPr="006E6B2C">
              <w:rPr>
                <w:sz w:val="18"/>
                <w:szCs w:val="18"/>
              </w:rPr>
              <w:t> </w:t>
            </w:r>
          </w:p>
        </w:tc>
        <w:tc>
          <w:tcPr>
            <w:tcW w:w="1877" w:type="dxa"/>
            <w:noWrap/>
            <w:hideMark/>
          </w:tcPr>
          <w:p w14:paraId="6D6B1223" w14:textId="0DB3B85E" w:rsidR="00B879A3" w:rsidRPr="006E6B2C" w:rsidRDefault="14AF781C" w:rsidP="7A26C3CC">
            <w:pPr>
              <w:pStyle w:val="paragraph"/>
              <w:spacing w:before="0" w:beforeAutospacing="0" w:after="0" w:afterAutospacing="0"/>
              <w:jc w:val="center"/>
              <w:rPr>
                <w:sz w:val="18"/>
                <w:szCs w:val="18"/>
              </w:rPr>
            </w:pPr>
            <w:r w:rsidRPr="173F722A">
              <w:rPr>
                <w:sz w:val="18"/>
                <w:szCs w:val="18"/>
              </w:rPr>
              <w:t>40 850 000</w:t>
            </w:r>
            <w:r w:rsidR="00B879A3" w:rsidRPr="173F722A">
              <w:rPr>
                <w:sz w:val="18"/>
                <w:szCs w:val="18"/>
              </w:rPr>
              <w:t> </w:t>
            </w:r>
          </w:p>
        </w:tc>
      </w:tr>
      <w:tr w:rsidR="00BF02D0" w:rsidRPr="00B83812" w14:paraId="4F3F3096" w14:textId="77777777" w:rsidTr="357EF7B9">
        <w:trPr>
          <w:trHeight w:val="1284"/>
          <w:jc w:val="center"/>
        </w:trPr>
        <w:tc>
          <w:tcPr>
            <w:tcW w:w="2555" w:type="dxa"/>
            <w:hideMark/>
          </w:tcPr>
          <w:p w14:paraId="083E27A8" w14:textId="50D05BBC" w:rsidR="00B879A3" w:rsidRPr="006E6B2C" w:rsidRDefault="00B879A3" w:rsidP="00E57547">
            <w:pPr>
              <w:pStyle w:val="paragraph"/>
              <w:spacing w:before="0" w:beforeAutospacing="0" w:after="0" w:afterAutospacing="0"/>
              <w:rPr>
                <w:sz w:val="18"/>
                <w:szCs w:val="18"/>
              </w:rPr>
            </w:pPr>
            <w:r w:rsidRPr="006E6B2C">
              <w:rPr>
                <w:sz w:val="18"/>
                <w:szCs w:val="18"/>
              </w:rPr>
              <w:t>Säästlikkuse krit</w:t>
            </w:r>
            <w:r w:rsidR="000D4D74">
              <w:rPr>
                <w:sz w:val="18"/>
                <w:szCs w:val="18"/>
              </w:rPr>
              <w:t>eeriumile</w:t>
            </w:r>
            <w:r w:rsidRPr="006E6B2C">
              <w:rPr>
                <w:sz w:val="18"/>
                <w:szCs w:val="18"/>
              </w:rPr>
              <w:t xml:space="preserve"> vastava biokütuse soodustamine põllumajanduses ja fossiilkütuse kasut</w:t>
            </w:r>
            <w:r w:rsidR="000D4D74">
              <w:rPr>
                <w:sz w:val="18"/>
                <w:szCs w:val="18"/>
              </w:rPr>
              <w:t>use</w:t>
            </w:r>
            <w:r w:rsidRPr="006E6B2C">
              <w:rPr>
                <w:sz w:val="18"/>
                <w:szCs w:val="18"/>
              </w:rPr>
              <w:t xml:space="preserve"> vähendamine</w:t>
            </w:r>
          </w:p>
        </w:tc>
        <w:tc>
          <w:tcPr>
            <w:tcW w:w="1194" w:type="dxa"/>
            <w:hideMark/>
          </w:tcPr>
          <w:p w14:paraId="53841EB0" w14:textId="77777777" w:rsidR="00B879A3" w:rsidRPr="000F4339" w:rsidRDefault="00B879A3" w:rsidP="099E9B1E">
            <w:pPr>
              <w:pStyle w:val="paragraph"/>
              <w:spacing w:before="0" w:beforeAutospacing="0" w:after="0" w:afterAutospacing="0"/>
              <w:jc w:val="center"/>
              <w:rPr>
                <w:sz w:val="16"/>
                <w:szCs w:val="16"/>
              </w:rPr>
            </w:pPr>
            <w:r w:rsidRPr="000F4339">
              <w:rPr>
                <w:sz w:val="16"/>
                <w:szCs w:val="16"/>
              </w:rPr>
              <w:t>33 428</w:t>
            </w:r>
          </w:p>
        </w:tc>
        <w:tc>
          <w:tcPr>
            <w:tcW w:w="1023" w:type="dxa"/>
            <w:hideMark/>
          </w:tcPr>
          <w:p w14:paraId="0E9A2ACB" w14:textId="77777777" w:rsidR="00B879A3" w:rsidRPr="000F4339" w:rsidRDefault="00B879A3" w:rsidP="6EDEDBB5">
            <w:pPr>
              <w:pStyle w:val="paragraph"/>
              <w:spacing w:before="0" w:beforeAutospacing="0" w:after="0" w:afterAutospacing="0"/>
              <w:jc w:val="center"/>
              <w:rPr>
                <w:sz w:val="16"/>
                <w:szCs w:val="16"/>
              </w:rPr>
            </w:pPr>
            <w:r w:rsidRPr="000F4339">
              <w:rPr>
                <w:sz w:val="16"/>
                <w:szCs w:val="16"/>
              </w:rPr>
              <w:t>44 585</w:t>
            </w:r>
          </w:p>
        </w:tc>
        <w:tc>
          <w:tcPr>
            <w:tcW w:w="3244" w:type="dxa"/>
            <w:hideMark/>
          </w:tcPr>
          <w:p w14:paraId="4B6873F4" w14:textId="645C1476" w:rsidR="00B879A3" w:rsidRPr="006E6B2C" w:rsidRDefault="6133DDE5" w:rsidP="7C84A48D">
            <w:pPr>
              <w:pStyle w:val="paragraph"/>
              <w:spacing w:before="0" w:beforeAutospacing="0" w:after="0" w:afterAutospacing="0"/>
              <w:rPr>
                <w:sz w:val="18"/>
                <w:szCs w:val="18"/>
              </w:rPr>
            </w:pPr>
            <w:r w:rsidRPr="7C84A48D">
              <w:rPr>
                <w:sz w:val="18"/>
                <w:szCs w:val="18"/>
              </w:rPr>
              <w:t>Kuni 5% diisl</w:t>
            </w:r>
            <w:r w:rsidR="4771034C" w:rsidRPr="7C84A48D">
              <w:rPr>
                <w:sz w:val="18"/>
                <w:szCs w:val="18"/>
              </w:rPr>
              <w:t>ikütus</w:t>
            </w:r>
            <w:r w:rsidR="2A97E0B5" w:rsidRPr="7C84A48D">
              <w:rPr>
                <w:sz w:val="18"/>
                <w:szCs w:val="18"/>
              </w:rPr>
              <w:t>el</w:t>
            </w:r>
            <w:r w:rsidRPr="7C84A48D">
              <w:rPr>
                <w:sz w:val="18"/>
                <w:szCs w:val="18"/>
              </w:rPr>
              <w:t xml:space="preserve"> traktoritest asendatakse </w:t>
            </w:r>
            <w:proofErr w:type="spellStart"/>
            <w:r w:rsidRPr="7C84A48D">
              <w:rPr>
                <w:sz w:val="18"/>
                <w:szCs w:val="18"/>
              </w:rPr>
              <w:t>biometaanil</w:t>
            </w:r>
            <w:proofErr w:type="spellEnd"/>
            <w:r w:rsidRPr="7C84A48D">
              <w:rPr>
                <w:sz w:val="18"/>
                <w:szCs w:val="18"/>
              </w:rPr>
              <w:t xml:space="preserve"> sõitvate veoautodega ja vähendatakse künnipõhise tehnoloogia kasutamist võrreldes otsekülviga</w:t>
            </w:r>
          </w:p>
        </w:tc>
        <w:tc>
          <w:tcPr>
            <w:tcW w:w="1023" w:type="dxa"/>
            <w:hideMark/>
          </w:tcPr>
          <w:p w14:paraId="0135390D" w14:textId="36CB3438" w:rsidR="00B879A3" w:rsidRPr="006E6B2C" w:rsidRDefault="00AB59A8" w:rsidP="7A26C3CC">
            <w:pPr>
              <w:pStyle w:val="paragraph"/>
              <w:spacing w:before="0" w:beforeAutospacing="0" w:after="0" w:afterAutospacing="0"/>
              <w:jc w:val="center"/>
              <w:rPr>
                <w:sz w:val="18"/>
                <w:szCs w:val="18"/>
              </w:rPr>
            </w:pPr>
            <w:r w:rsidRPr="006E6B2C">
              <w:rPr>
                <w:sz w:val="18"/>
                <w:szCs w:val="18"/>
              </w:rPr>
              <w:t xml:space="preserve">R, E </w:t>
            </w:r>
          </w:p>
        </w:tc>
        <w:tc>
          <w:tcPr>
            <w:tcW w:w="1707" w:type="dxa"/>
            <w:hideMark/>
          </w:tcPr>
          <w:p w14:paraId="71DA604A" w14:textId="669380C1" w:rsidR="00B879A3" w:rsidRPr="006E6B2C" w:rsidRDefault="2E927E59" w:rsidP="00042083">
            <w:pPr>
              <w:pStyle w:val="paragraph"/>
              <w:spacing w:before="0" w:beforeAutospacing="0" w:after="0" w:afterAutospacing="0"/>
              <w:jc w:val="center"/>
              <w:rPr>
                <w:sz w:val="18"/>
                <w:szCs w:val="18"/>
              </w:rPr>
            </w:pPr>
            <w:r w:rsidRPr="173F722A">
              <w:rPr>
                <w:sz w:val="18"/>
                <w:szCs w:val="18"/>
              </w:rPr>
              <w:t>66 15</w:t>
            </w:r>
            <w:r w:rsidR="00BF02D0" w:rsidRPr="173F722A">
              <w:rPr>
                <w:sz w:val="18"/>
                <w:szCs w:val="18"/>
              </w:rPr>
              <w:t>0</w:t>
            </w:r>
            <w:r w:rsidR="00BF02D0">
              <w:rPr>
                <w:sz w:val="18"/>
                <w:szCs w:val="18"/>
              </w:rPr>
              <w:t xml:space="preserve"> 000</w:t>
            </w:r>
          </w:p>
        </w:tc>
        <w:tc>
          <w:tcPr>
            <w:tcW w:w="1706" w:type="dxa"/>
            <w:noWrap/>
            <w:hideMark/>
          </w:tcPr>
          <w:p w14:paraId="61ACFC68" w14:textId="77777777" w:rsidR="00B879A3" w:rsidRPr="006E6B2C" w:rsidRDefault="00B879A3" w:rsidP="00E57547">
            <w:pPr>
              <w:pStyle w:val="paragraph"/>
              <w:spacing w:before="0" w:beforeAutospacing="0" w:after="0" w:afterAutospacing="0"/>
              <w:jc w:val="right"/>
              <w:rPr>
                <w:sz w:val="18"/>
                <w:szCs w:val="18"/>
              </w:rPr>
            </w:pPr>
            <w:r w:rsidRPr="006E6B2C">
              <w:rPr>
                <w:sz w:val="18"/>
                <w:szCs w:val="18"/>
              </w:rPr>
              <w:t> </w:t>
            </w:r>
          </w:p>
        </w:tc>
        <w:tc>
          <w:tcPr>
            <w:tcW w:w="1877" w:type="dxa"/>
            <w:noWrap/>
            <w:hideMark/>
          </w:tcPr>
          <w:p w14:paraId="445BFB05" w14:textId="27B9DD5C" w:rsidR="00B879A3" w:rsidRPr="006E6B2C" w:rsidRDefault="53C469B0" w:rsidP="3B9366B7">
            <w:pPr>
              <w:pStyle w:val="paragraph"/>
              <w:spacing w:before="0" w:beforeAutospacing="0" w:after="0" w:afterAutospacing="0"/>
              <w:jc w:val="center"/>
              <w:rPr>
                <w:sz w:val="18"/>
                <w:szCs w:val="18"/>
              </w:rPr>
            </w:pPr>
            <w:r w:rsidRPr="173F722A">
              <w:rPr>
                <w:sz w:val="18"/>
                <w:szCs w:val="18"/>
              </w:rPr>
              <w:t>66 150 000</w:t>
            </w:r>
            <w:r w:rsidR="00B879A3" w:rsidRPr="173F722A">
              <w:rPr>
                <w:sz w:val="18"/>
                <w:szCs w:val="18"/>
              </w:rPr>
              <w:t> </w:t>
            </w:r>
          </w:p>
        </w:tc>
      </w:tr>
    </w:tbl>
    <w:p w14:paraId="14F0D0DF" w14:textId="2A25A9B6" w:rsidR="00C906AB" w:rsidRDefault="00C906AB" w:rsidP="00042083"/>
    <w:tbl>
      <w:tblPr>
        <w:tblStyle w:val="Kontuurtabel"/>
        <w:tblW w:w="14329" w:type="dxa"/>
        <w:jc w:val="center"/>
        <w:tblLayout w:type="fixed"/>
        <w:tblLook w:val="04A0" w:firstRow="1" w:lastRow="0" w:firstColumn="1" w:lastColumn="0" w:noHBand="0" w:noVBand="1"/>
      </w:tblPr>
      <w:tblGrid>
        <w:gridCol w:w="2555"/>
        <w:gridCol w:w="1194"/>
        <w:gridCol w:w="1245"/>
        <w:gridCol w:w="3022"/>
        <w:gridCol w:w="1023"/>
        <w:gridCol w:w="1707"/>
        <w:gridCol w:w="1706"/>
        <w:gridCol w:w="1877"/>
      </w:tblGrid>
      <w:tr w:rsidR="00BF02D0" w:rsidRPr="006E6B2C" w14:paraId="19E2813F" w14:textId="77777777" w:rsidTr="0F00E842">
        <w:trPr>
          <w:trHeight w:val="704"/>
          <w:jc w:val="center"/>
        </w:trPr>
        <w:tc>
          <w:tcPr>
            <w:tcW w:w="2555" w:type="dxa"/>
            <w:hideMark/>
          </w:tcPr>
          <w:p w14:paraId="2CE295E0" w14:textId="77777777" w:rsidR="00BF02D0" w:rsidRPr="006E6B2C" w:rsidRDefault="00BF02D0">
            <w:pPr>
              <w:pStyle w:val="paragraph"/>
              <w:spacing w:before="0" w:beforeAutospacing="0" w:after="0" w:afterAutospacing="0"/>
              <w:rPr>
                <w:b/>
                <w:bCs/>
                <w:sz w:val="18"/>
                <w:szCs w:val="18"/>
              </w:rPr>
            </w:pPr>
            <w:r w:rsidRPr="006E6B2C">
              <w:rPr>
                <w:b/>
                <w:bCs/>
                <w:sz w:val="18"/>
                <w:szCs w:val="18"/>
              </w:rPr>
              <w:lastRenderedPageBreak/>
              <w:t xml:space="preserve">Meede </w:t>
            </w:r>
          </w:p>
        </w:tc>
        <w:tc>
          <w:tcPr>
            <w:tcW w:w="1194" w:type="dxa"/>
            <w:hideMark/>
          </w:tcPr>
          <w:p w14:paraId="0B9C755D" w14:textId="0A0FB180" w:rsidR="00BF02D0" w:rsidRPr="000F4339" w:rsidRDefault="004766CA" w:rsidP="7C84A48D">
            <w:pPr>
              <w:pStyle w:val="paragraph"/>
              <w:spacing w:before="0" w:beforeAutospacing="0" w:after="0" w:afterAutospacing="0"/>
              <w:jc w:val="right"/>
              <w:rPr>
                <w:b/>
                <w:bCs/>
                <w:sz w:val="16"/>
                <w:szCs w:val="16"/>
              </w:rPr>
            </w:pPr>
            <w:r w:rsidRPr="79F28525">
              <w:rPr>
                <w:b/>
                <w:bCs/>
                <w:sz w:val="16"/>
                <w:szCs w:val="16"/>
              </w:rPr>
              <w:t>H</w:t>
            </w:r>
            <w:r w:rsidR="6766D6A5" w:rsidRPr="79F28525">
              <w:rPr>
                <w:b/>
                <w:bCs/>
                <w:sz w:val="16"/>
                <w:szCs w:val="16"/>
              </w:rPr>
              <w:t>eite</w:t>
            </w:r>
            <w:r w:rsidR="7F160A49" w:rsidRPr="7C84A48D">
              <w:rPr>
                <w:b/>
                <w:bCs/>
                <w:sz w:val="16"/>
                <w:szCs w:val="16"/>
              </w:rPr>
              <w:t xml:space="preserve"> </w:t>
            </w:r>
            <w:proofErr w:type="spellStart"/>
            <w:r w:rsidR="7F160A49" w:rsidRPr="7C84A48D">
              <w:rPr>
                <w:b/>
                <w:bCs/>
                <w:sz w:val="16"/>
                <w:szCs w:val="16"/>
              </w:rPr>
              <w:t>väh</w:t>
            </w:r>
            <w:proofErr w:type="spellEnd"/>
            <w:r w:rsidR="7F160A49" w:rsidRPr="7C84A48D">
              <w:rPr>
                <w:b/>
                <w:bCs/>
                <w:sz w:val="16"/>
                <w:szCs w:val="16"/>
              </w:rPr>
              <w:t xml:space="preserve"> </w:t>
            </w:r>
            <w:proofErr w:type="spellStart"/>
            <w:r w:rsidR="7F160A49" w:rsidRPr="7C84A48D">
              <w:rPr>
                <w:b/>
                <w:bCs/>
                <w:sz w:val="16"/>
                <w:szCs w:val="16"/>
              </w:rPr>
              <w:t>pot</w:t>
            </w:r>
            <w:proofErr w:type="spellEnd"/>
            <w:r w:rsidR="7F160A49" w:rsidRPr="7C84A48D">
              <w:rPr>
                <w:b/>
                <w:bCs/>
                <w:sz w:val="16"/>
                <w:szCs w:val="16"/>
              </w:rPr>
              <w:t xml:space="preserve"> 2025-30</w:t>
            </w:r>
            <w:r w:rsidR="003A2C7C">
              <w:rPr>
                <w:b/>
                <w:bCs/>
                <w:sz w:val="16"/>
                <w:szCs w:val="16"/>
              </w:rPr>
              <w:t xml:space="preserve"> (</w:t>
            </w:r>
            <w:r w:rsidR="003A2C7C" w:rsidRPr="0AEFA4A8">
              <w:rPr>
                <w:b/>
                <w:bCs/>
                <w:sz w:val="16"/>
                <w:szCs w:val="16"/>
              </w:rPr>
              <w:t>t CO</w:t>
            </w:r>
            <w:r w:rsidR="003A2C7C" w:rsidRPr="0AEFA4A8">
              <w:rPr>
                <w:b/>
                <w:bCs/>
                <w:sz w:val="16"/>
                <w:szCs w:val="16"/>
                <w:vertAlign w:val="subscript"/>
              </w:rPr>
              <w:t>2</w:t>
            </w:r>
            <w:r w:rsidR="003A2C7C">
              <w:rPr>
                <w:b/>
                <w:bCs/>
                <w:sz w:val="16"/>
                <w:szCs w:val="16"/>
              </w:rPr>
              <w:t xml:space="preserve"> </w:t>
            </w:r>
            <w:proofErr w:type="spellStart"/>
            <w:r w:rsidR="003A2C7C">
              <w:rPr>
                <w:b/>
                <w:bCs/>
                <w:sz w:val="16"/>
                <w:szCs w:val="16"/>
              </w:rPr>
              <w:t>ekv</w:t>
            </w:r>
            <w:proofErr w:type="spellEnd"/>
            <w:r w:rsidR="003A2C7C">
              <w:rPr>
                <w:b/>
                <w:bCs/>
                <w:sz w:val="16"/>
                <w:szCs w:val="16"/>
              </w:rPr>
              <w:t>)</w:t>
            </w:r>
            <w:r w:rsidR="003A2C7C" w:rsidRPr="7C84A48D">
              <w:rPr>
                <w:b/>
                <w:bCs/>
                <w:sz w:val="16"/>
                <w:szCs w:val="16"/>
              </w:rPr>
              <w:t xml:space="preserve"> </w:t>
            </w:r>
            <w:r w:rsidR="7F160A49" w:rsidRPr="7C84A48D">
              <w:rPr>
                <w:b/>
                <w:bCs/>
                <w:sz w:val="16"/>
                <w:szCs w:val="16"/>
              </w:rPr>
              <w:t xml:space="preserve"> </w:t>
            </w:r>
          </w:p>
        </w:tc>
        <w:tc>
          <w:tcPr>
            <w:tcW w:w="1245" w:type="dxa"/>
            <w:hideMark/>
          </w:tcPr>
          <w:p w14:paraId="0C4F331A" w14:textId="20818446" w:rsidR="00BF02D0" w:rsidRPr="000F4339" w:rsidRDefault="004766CA" w:rsidP="7C84A48D">
            <w:pPr>
              <w:pStyle w:val="paragraph"/>
              <w:spacing w:before="0" w:beforeAutospacing="0" w:after="0" w:afterAutospacing="0"/>
              <w:jc w:val="right"/>
              <w:rPr>
                <w:b/>
                <w:bCs/>
                <w:sz w:val="16"/>
                <w:szCs w:val="16"/>
              </w:rPr>
            </w:pPr>
            <w:r w:rsidRPr="79F28525">
              <w:rPr>
                <w:b/>
                <w:bCs/>
                <w:sz w:val="16"/>
                <w:szCs w:val="16"/>
              </w:rPr>
              <w:t>H</w:t>
            </w:r>
            <w:r w:rsidR="6766D6A5" w:rsidRPr="79F28525">
              <w:rPr>
                <w:b/>
                <w:bCs/>
                <w:sz w:val="16"/>
                <w:szCs w:val="16"/>
              </w:rPr>
              <w:t>eite</w:t>
            </w:r>
            <w:r w:rsidR="7F160A49" w:rsidRPr="7C84A48D">
              <w:rPr>
                <w:b/>
                <w:bCs/>
                <w:sz w:val="16"/>
                <w:szCs w:val="16"/>
              </w:rPr>
              <w:t xml:space="preserve"> </w:t>
            </w:r>
            <w:proofErr w:type="spellStart"/>
            <w:r w:rsidR="7F160A49" w:rsidRPr="7C84A48D">
              <w:rPr>
                <w:b/>
                <w:bCs/>
                <w:sz w:val="16"/>
                <w:szCs w:val="16"/>
              </w:rPr>
              <w:t>väh</w:t>
            </w:r>
            <w:proofErr w:type="spellEnd"/>
            <w:r w:rsidR="7F160A49" w:rsidRPr="7C84A48D">
              <w:rPr>
                <w:b/>
                <w:bCs/>
                <w:sz w:val="16"/>
                <w:szCs w:val="16"/>
              </w:rPr>
              <w:t xml:space="preserve"> </w:t>
            </w:r>
            <w:proofErr w:type="spellStart"/>
            <w:r w:rsidR="7F160A49" w:rsidRPr="7C84A48D">
              <w:rPr>
                <w:b/>
                <w:bCs/>
                <w:sz w:val="16"/>
                <w:szCs w:val="16"/>
              </w:rPr>
              <w:t>pot</w:t>
            </w:r>
            <w:proofErr w:type="spellEnd"/>
            <w:r w:rsidR="7F160A49" w:rsidRPr="7C84A48D">
              <w:rPr>
                <w:b/>
                <w:bCs/>
                <w:sz w:val="16"/>
                <w:szCs w:val="16"/>
              </w:rPr>
              <w:t xml:space="preserve"> 2031-40</w:t>
            </w:r>
            <w:r w:rsidR="003A2C7C">
              <w:rPr>
                <w:b/>
                <w:bCs/>
                <w:sz w:val="16"/>
                <w:szCs w:val="16"/>
              </w:rPr>
              <w:t xml:space="preserve"> (</w:t>
            </w:r>
            <w:r w:rsidR="003A2C7C" w:rsidRPr="0AEFA4A8">
              <w:rPr>
                <w:b/>
                <w:bCs/>
                <w:sz w:val="16"/>
                <w:szCs w:val="16"/>
              </w:rPr>
              <w:t>t CO</w:t>
            </w:r>
            <w:r w:rsidR="003A2C7C" w:rsidRPr="0AEFA4A8">
              <w:rPr>
                <w:b/>
                <w:bCs/>
                <w:sz w:val="16"/>
                <w:szCs w:val="16"/>
                <w:vertAlign w:val="subscript"/>
              </w:rPr>
              <w:t>2</w:t>
            </w:r>
            <w:r w:rsidR="003A2C7C">
              <w:rPr>
                <w:b/>
                <w:bCs/>
                <w:sz w:val="16"/>
                <w:szCs w:val="16"/>
              </w:rPr>
              <w:t xml:space="preserve"> </w:t>
            </w:r>
            <w:proofErr w:type="spellStart"/>
            <w:r w:rsidR="003A2C7C">
              <w:rPr>
                <w:b/>
                <w:bCs/>
                <w:sz w:val="16"/>
                <w:szCs w:val="16"/>
              </w:rPr>
              <w:t>ekv</w:t>
            </w:r>
            <w:proofErr w:type="spellEnd"/>
            <w:r w:rsidR="003A2C7C">
              <w:rPr>
                <w:b/>
                <w:bCs/>
                <w:sz w:val="16"/>
                <w:szCs w:val="16"/>
              </w:rPr>
              <w:t>)</w:t>
            </w:r>
          </w:p>
        </w:tc>
        <w:tc>
          <w:tcPr>
            <w:tcW w:w="3022" w:type="dxa"/>
            <w:hideMark/>
          </w:tcPr>
          <w:p w14:paraId="55681667" w14:textId="7E2C6A4C" w:rsidR="00BF02D0" w:rsidRPr="006E6B2C" w:rsidRDefault="004766CA">
            <w:pPr>
              <w:pStyle w:val="paragraph"/>
              <w:spacing w:before="0" w:beforeAutospacing="0" w:after="0" w:afterAutospacing="0"/>
              <w:rPr>
                <w:b/>
                <w:bCs/>
                <w:sz w:val="18"/>
                <w:szCs w:val="18"/>
              </w:rPr>
            </w:pPr>
            <w:r w:rsidRPr="79F28525">
              <w:rPr>
                <w:b/>
                <w:bCs/>
                <w:sz w:val="18"/>
                <w:szCs w:val="18"/>
              </w:rPr>
              <w:t>M</w:t>
            </w:r>
            <w:r w:rsidR="00BF02D0" w:rsidRPr="79F28525">
              <w:rPr>
                <w:b/>
                <w:bCs/>
                <w:sz w:val="18"/>
                <w:szCs w:val="18"/>
              </w:rPr>
              <w:t>eetme</w:t>
            </w:r>
            <w:r w:rsidR="00BF02D0" w:rsidRPr="006E6B2C">
              <w:rPr>
                <w:b/>
                <w:bCs/>
                <w:sz w:val="18"/>
                <w:szCs w:val="18"/>
              </w:rPr>
              <w:t xml:space="preserve"> kirjeldus </w:t>
            </w:r>
          </w:p>
        </w:tc>
        <w:tc>
          <w:tcPr>
            <w:tcW w:w="1023" w:type="dxa"/>
            <w:hideMark/>
          </w:tcPr>
          <w:p w14:paraId="153062D5" w14:textId="77777777" w:rsidR="00BF02D0" w:rsidRPr="006E6B2C" w:rsidRDefault="7F160A49" w:rsidP="7C84A48D">
            <w:pPr>
              <w:pStyle w:val="paragraph"/>
              <w:spacing w:before="0" w:beforeAutospacing="0" w:after="0" w:afterAutospacing="0"/>
              <w:rPr>
                <w:b/>
                <w:bCs/>
                <w:sz w:val="18"/>
                <w:szCs w:val="18"/>
              </w:rPr>
            </w:pPr>
            <w:proofErr w:type="spellStart"/>
            <w:r w:rsidRPr="7C84A48D">
              <w:rPr>
                <w:b/>
                <w:bCs/>
                <w:sz w:val="18"/>
                <w:szCs w:val="18"/>
              </w:rPr>
              <w:t>Vastu-taja</w:t>
            </w:r>
            <w:proofErr w:type="spellEnd"/>
            <w:r w:rsidRPr="7C84A48D">
              <w:rPr>
                <w:b/>
                <w:bCs/>
                <w:sz w:val="18"/>
                <w:szCs w:val="18"/>
              </w:rPr>
              <w:t xml:space="preserve"> </w:t>
            </w:r>
          </w:p>
        </w:tc>
        <w:tc>
          <w:tcPr>
            <w:tcW w:w="1707" w:type="dxa"/>
            <w:hideMark/>
          </w:tcPr>
          <w:p w14:paraId="7C4C510E" w14:textId="77777777" w:rsidR="00BF02D0" w:rsidRPr="006E6B2C" w:rsidRDefault="00BF02D0">
            <w:pPr>
              <w:pStyle w:val="paragraph"/>
              <w:spacing w:before="0" w:beforeAutospacing="0" w:after="0" w:afterAutospacing="0"/>
              <w:jc w:val="center"/>
              <w:rPr>
                <w:b/>
                <w:bCs/>
                <w:sz w:val="18"/>
                <w:szCs w:val="18"/>
              </w:rPr>
            </w:pPr>
            <w:r>
              <w:rPr>
                <w:b/>
                <w:bCs/>
                <w:sz w:val="18"/>
                <w:szCs w:val="18"/>
              </w:rPr>
              <w:t>Riik</w:t>
            </w:r>
          </w:p>
        </w:tc>
        <w:tc>
          <w:tcPr>
            <w:tcW w:w="1706" w:type="dxa"/>
            <w:hideMark/>
          </w:tcPr>
          <w:p w14:paraId="16CE7176" w14:textId="77777777" w:rsidR="00BF02D0" w:rsidRPr="006E6B2C" w:rsidRDefault="00BF02D0">
            <w:pPr>
              <w:pStyle w:val="paragraph"/>
              <w:spacing w:before="0" w:beforeAutospacing="0" w:after="0" w:afterAutospacing="0"/>
              <w:jc w:val="center"/>
              <w:rPr>
                <w:b/>
                <w:bCs/>
                <w:sz w:val="18"/>
                <w:szCs w:val="18"/>
              </w:rPr>
            </w:pPr>
            <w:r>
              <w:rPr>
                <w:b/>
                <w:bCs/>
                <w:sz w:val="18"/>
                <w:szCs w:val="18"/>
              </w:rPr>
              <w:t>KOV</w:t>
            </w:r>
          </w:p>
        </w:tc>
        <w:tc>
          <w:tcPr>
            <w:tcW w:w="1877" w:type="dxa"/>
            <w:hideMark/>
          </w:tcPr>
          <w:p w14:paraId="08E37A96" w14:textId="77777777" w:rsidR="00BF02D0" w:rsidRPr="006E6B2C" w:rsidRDefault="00BF02D0">
            <w:pPr>
              <w:pStyle w:val="paragraph"/>
              <w:spacing w:before="0" w:beforeAutospacing="0" w:after="0" w:afterAutospacing="0"/>
              <w:jc w:val="center"/>
              <w:rPr>
                <w:b/>
                <w:bCs/>
                <w:sz w:val="18"/>
                <w:szCs w:val="18"/>
              </w:rPr>
            </w:pPr>
            <w:r>
              <w:rPr>
                <w:b/>
                <w:bCs/>
                <w:sz w:val="18"/>
                <w:szCs w:val="18"/>
              </w:rPr>
              <w:t>ERA</w:t>
            </w:r>
          </w:p>
        </w:tc>
      </w:tr>
      <w:tr w:rsidR="5DECC74A" w14:paraId="400F6709" w14:textId="77777777" w:rsidTr="4A10C334">
        <w:trPr>
          <w:trHeight w:val="704"/>
          <w:jc w:val="center"/>
        </w:trPr>
        <w:tc>
          <w:tcPr>
            <w:tcW w:w="2555" w:type="dxa"/>
            <w:hideMark/>
          </w:tcPr>
          <w:p w14:paraId="09DD8290" w14:textId="1DDD237A" w:rsidR="5DECC74A" w:rsidRPr="004954D7" w:rsidRDefault="004954D7" w:rsidP="004954D7">
            <w:pPr>
              <w:rPr>
                <w:rFonts w:ascii="Times New Roman" w:eastAsia="Calibri" w:hAnsi="Times New Roman" w:cs="Times New Roman"/>
                <w:color w:val="000000" w:themeColor="text1"/>
              </w:rPr>
            </w:pPr>
            <w:r w:rsidRPr="004954D7">
              <w:rPr>
                <w:rFonts w:ascii="Times New Roman" w:eastAsia="Calibri" w:hAnsi="Times New Roman" w:cs="Times New Roman"/>
                <w:color w:val="000000" w:themeColor="text1"/>
                <w:sz w:val="18"/>
                <w:szCs w:val="18"/>
              </w:rPr>
              <w:t xml:space="preserve">Põllumajandusmaastike mitmekesistamine läbi maastikuelementide (nt </w:t>
            </w:r>
            <w:proofErr w:type="spellStart"/>
            <w:r w:rsidRPr="004954D7">
              <w:rPr>
                <w:rFonts w:ascii="Times New Roman" w:eastAsia="Calibri" w:hAnsi="Times New Roman" w:cs="Times New Roman"/>
                <w:color w:val="000000" w:themeColor="text1"/>
                <w:sz w:val="18"/>
                <w:szCs w:val="18"/>
              </w:rPr>
              <w:t>puudetukad</w:t>
            </w:r>
            <w:proofErr w:type="spellEnd"/>
            <w:r w:rsidRPr="004954D7">
              <w:rPr>
                <w:rFonts w:ascii="Times New Roman" w:eastAsia="Calibri" w:hAnsi="Times New Roman" w:cs="Times New Roman"/>
                <w:color w:val="000000" w:themeColor="text1"/>
                <w:sz w:val="18"/>
                <w:szCs w:val="18"/>
              </w:rPr>
              <w:t>, hekid jm) rajamise ja valikulise metsastamise (sh raadamise kompenseerimiseks)</w:t>
            </w:r>
          </w:p>
        </w:tc>
        <w:tc>
          <w:tcPr>
            <w:tcW w:w="1194" w:type="dxa"/>
            <w:hideMark/>
          </w:tcPr>
          <w:p w14:paraId="445D1DE9" w14:textId="77777777" w:rsidR="5DECC74A" w:rsidRDefault="5DECC74A" w:rsidP="006A5C93">
            <w:pPr>
              <w:pStyle w:val="paragraph"/>
              <w:spacing w:before="0" w:beforeAutospacing="0" w:after="0" w:afterAutospacing="0"/>
              <w:jc w:val="center"/>
              <w:rPr>
                <w:sz w:val="16"/>
                <w:szCs w:val="16"/>
              </w:rPr>
            </w:pPr>
            <w:r w:rsidRPr="5DECC74A">
              <w:rPr>
                <w:sz w:val="16"/>
                <w:szCs w:val="16"/>
              </w:rPr>
              <w:t>7 152</w:t>
            </w:r>
          </w:p>
        </w:tc>
        <w:tc>
          <w:tcPr>
            <w:tcW w:w="1245" w:type="dxa"/>
            <w:hideMark/>
          </w:tcPr>
          <w:p w14:paraId="160F0651" w14:textId="77777777" w:rsidR="5DECC74A" w:rsidRDefault="5DECC74A" w:rsidP="006A5C93">
            <w:pPr>
              <w:pStyle w:val="paragraph"/>
              <w:spacing w:before="0" w:beforeAutospacing="0" w:after="0" w:afterAutospacing="0"/>
              <w:jc w:val="center"/>
              <w:rPr>
                <w:sz w:val="16"/>
                <w:szCs w:val="16"/>
              </w:rPr>
            </w:pPr>
            <w:r w:rsidRPr="5DECC74A">
              <w:rPr>
                <w:sz w:val="16"/>
                <w:szCs w:val="16"/>
              </w:rPr>
              <w:t>55 914</w:t>
            </w:r>
          </w:p>
        </w:tc>
        <w:tc>
          <w:tcPr>
            <w:tcW w:w="3022" w:type="dxa"/>
            <w:hideMark/>
          </w:tcPr>
          <w:p w14:paraId="2F5CD9B7" w14:textId="77777777" w:rsidR="5DECC74A" w:rsidRDefault="0DAD45F2" w:rsidP="39A9B226">
            <w:pPr>
              <w:pStyle w:val="paragraph"/>
              <w:spacing w:before="0" w:beforeAutospacing="0" w:after="0" w:afterAutospacing="0"/>
              <w:rPr>
                <w:sz w:val="18"/>
                <w:szCs w:val="18"/>
              </w:rPr>
            </w:pPr>
            <w:r w:rsidRPr="39A9B226">
              <w:rPr>
                <w:sz w:val="18"/>
                <w:szCs w:val="18"/>
              </w:rPr>
              <w:t>1000 ha aastas, 2570 eurot/ha</w:t>
            </w:r>
          </w:p>
        </w:tc>
        <w:tc>
          <w:tcPr>
            <w:tcW w:w="1023" w:type="dxa"/>
            <w:hideMark/>
          </w:tcPr>
          <w:p w14:paraId="4F27B74B" w14:textId="34BA3596" w:rsidR="5DECC74A" w:rsidRDefault="5DECC74A" w:rsidP="689EFC63">
            <w:pPr>
              <w:pStyle w:val="paragraph"/>
              <w:spacing w:before="0" w:beforeAutospacing="0" w:after="0" w:afterAutospacing="0"/>
              <w:jc w:val="center"/>
              <w:rPr>
                <w:sz w:val="18"/>
                <w:szCs w:val="18"/>
              </w:rPr>
            </w:pPr>
            <w:r w:rsidRPr="5DECC74A">
              <w:rPr>
                <w:sz w:val="18"/>
                <w:szCs w:val="18"/>
              </w:rPr>
              <w:t xml:space="preserve">R, E </w:t>
            </w:r>
          </w:p>
        </w:tc>
        <w:tc>
          <w:tcPr>
            <w:tcW w:w="1707" w:type="dxa"/>
            <w:hideMark/>
          </w:tcPr>
          <w:p w14:paraId="4FA85D1E" w14:textId="2EA72B76" w:rsidR="5DECC74A" w:rsidRDefault="5DECC74A" w:rsidP="5CB5D4AE">
            <w:pPr>
              <w:pStyle w:val="paragraph"/>
              <w:spacing w:before="0" w:beforeAutospacing="0" w:after="0" w:afterAutospacing="0"/>
              <w:jc w:val="center"/>
              <w:rPr>
                <w:sz w:val="18"/>
                <w:szCs w:val="18"/>
              </w:rPr>
            </w:pPr>
            <w:r w:rsidRPr="5DECC74A">
              <w:rPr>
                <w:sz w:val="18"/>
                <w:szCs w:val="18"/>
              </w:rPr>
              <w:t>15 400 000</w:t>
            </w:r>
          </w:p>
        </w:tc>
        <w:tc>
          <w:tcPr>
            <w:tcW w:w="1706" w:type="dxa"/>
            <w:hideMark/>
          </w:tcPr>
          <w:p w14:paraId="466F46A8" w14:textId="77777777" w:rsidR="5DECC74A" w:rsidRDefault="5DECC74A" w:rsidP="5DECC74A">
            <w:pPr>
              <w:pStyle w:val="paragraph"/>
              <w:spacing w:before="0" w:beforeAutospacing="0" w:after="0" w:afterAutospacing="0"/>
              <w:jc w:val="right"/>
              <w:rPr>
                <w:sz w:val="18"/>
                <w:szCs w:val="18"/>
              </w:rPr>
            </w:pPr>
            <w:r w:rsidRPr="5DECC74A">
              <w:rPr>
                <w:sz w:val="18"/>
                <w:szCs w:val="18"/>
              </w:rPr>
              <w:t> </w:t>
            </w:r>
          </w:p>
        </w:tc>
        <w:tc>
          <w:tcPr>
            <w:tcW w:w="1877" w:type="dxa"/>
            <w:hideMark/>
          </w:tcPr>
          <w:p w14:paraId="6BCF1F02" w14:textId="77777777" w:rsidR="5DECC74A" w:rsidRDefault="5DECC74A" w:rsidP="5DECC74A">
            <w:pPr>
              <w:pStyle w:val="paragraph"/>
              <w:spacing w:before="0" w:beforeAutospacing="0" w:after="0" w:afterAutospacing="0"/>
              <w:jc w:val="right"/>
              <w:rPr>
                <w:sz w:val="18"/>
                <w:szCs w:val="18"/>
              </w:rPr>
            </w:pPr>
            <w:r w:rsidRPr="5DECC74A">
              <w:rPr>
                <w:sz w:val="18"/>
                <w:szCs w:val="18"/>
              </w:rPr>
              <w:t> </w:t>
            </w:r>
          </w:p>
        </w:tc>
      </w:tr>
      <w:tr w:rsidR="5DECC74A" w14:paraId="396B97AF" w14:textId="77777777" w:rsidTr="4A10C334">
        <w:trPr>
          <w:trHeight w:val="704"/>
          <w:jc w:val="center"/>
        </w:trPr>
        <w:tc>
          <w:tcPr>
            <w:tcW w:w="2555" w:type="dxa"/>
            <w:hideMark/>
          </w:tcPr>
          <w:p w14:paraId="6CEF6A57" w14:textId="77777777" w:rsidR="5DECC74A" w:rsidRDefault="5DECC74A" w:rsidP="5DECC74A">
            <w:pPr>
              <w:pStyle w:val="paragraph"/>
              <w:spacing w:before="0" w:beforeAutospacing="0" w:after="0" w:afterAutospacing="0"/>
              <w:rPr>
                <w:sz w:val="18"/>
                <w:szCs w:val="18"/>
              </w:rPr>
            </w:pPr>
            <w:r w:rsidRPr="5DECC74A">
              <w:rPr>
                <w:sz w:val="18"/>
                <w:szCs w:val="18"/>
              </w:rPr>
              <w:t>Turvasmuldadel põllumaa viimine püsirohumaaks</w:t>
            </w:r>
          </w:p>
        </w:tc>
        <w:tc>
          <w:tcPr>
            <w:tcW w:w="1194" w:type="dxa"/>
            <w:hideMark/>
          </w:tcPr>
          <w:p w14:paraId="7435657C" w14:textId="77777777" w:rsidR="5DECC74A" w:rsidRDefault="5DECC74A" w:rsidP="006A5C93">
            <w:pPr>
              <w:pStyle w:val="paragraph"/>
              <w:spacing w:before="0" w:beforeAutospacing="0" w:after="0" w:afterAutospacing="0"/>
              <w:jc w:val="center"/>
              <w:rPr>
                <w:sz w:val="16"/>
                <w:szCs w:val="16"/>
              </w:rPr>
            </w:pPr>
            <w:r w:rsidRPr="5DECC74A">
              <w:rPr>
                <w:sz w:val="16"/>
                <w:szCs w:val="16"/>
              </w:rPr>
              <w:t>67 856</w:t>
            </w:r>
          </w:p>
        </w:tc>
        <w:tc>
          <w:tcPr>
            <w:tcW w:w="1245" w:type="dxa"/>
            <w:hideMark/>
          </w:tcPr>
          <w:p w14:paraId="5D38CF79" w14:textId="77777777" w:rsidR="5DECC74A" w:rsidRDefault="5DECC74A" w:rsidP="006A5C93">
            <w:pPr>
              <w:pStyle w:val="paragraph"/>
              <w:spacing w:before="0" w:beforeAutospacing="0" w:after="0" w:afterAutospacing="0"/>
              <w:jc w:val="center"/>
              <w:rPr>
                <w:sz w:val="16"/>
                <w:szCs w:val="16"/>
              </w:rPr>
            </w:pPr>
            <w:r w:rsidRPr="5DECC74A">
              <w:rPr>
                <w:sz w:val="16"/>
                <w:szCs w:val="16"/>
              </w:rPr>
              <w:t>116 325</w:t>
            </w:r>
          </w:p>
        </w:tc>
        <w:tc>
          <w:tcPr>
            <w:tcW w:w="3022" w:type="dxa"/>
            <w:hideMark/>
          </w:tcPr>
          <w:p w14:paraId="2DF7BCD3" w14:textId="17B857FA" w:rsidR="5DECC74A" w:rsidRDefault="0DAD45F2" w:rsidP="39A9B226">
            <w:pPr>
              <w:pStyle w:val="paragraph"/>
              <w:spacing w:before="0" w:beforeAutospacing="0" w:after="0" w:afterAutospacing="0"/>
              <w:rPr>
                <w:sz w:val="18"/>
                <w:szCs w:val="18"/>
              </w:rPr>
            </w:pPr>
            <w:r w:rsidRPr="39A9B226">
              <w:rPr>
                <w:sz w:val="18"/>
                <w:szCs w:val="18"/>
              </w:rPr>
              <w:t xml:space="preserve">18 000 hektarit, kuluga ca </w:t>
            </w:r>
            <w:r w:rsidR="6E4B9132" w:rsidRPr="0975F108">
              <w:rPr>
                <w:sz w:val="18"/>
                <w:szCs w:val="18"/>
              </w:rPr>
              <w:t>477</w:t>
            </w:r>
            <w:r w:rsidRPr="39A9B226">
              <w:rPr>
                <w:sz w:val="18"/>
                <w:szCs w:val="18"/>
              </w:rPr>
              <w:t xml:space="preserve"> eurot/ha, kokku aastani 2030.</w:t>
            </w:r>
          </w:p>
        </w:tc>
        <w:tc>
          <w:tcPr>
            <w:tcW w:w="1023" w:type="dxa"/>
            <w:hideMark/>
          </w:tcPr>
          <w:p w14:paraId="57E4B2B3" w14:textId="77777777" w:rsidR="5DECC74A" w:rsidRDefault="5DECC74A" w:rsidP="689EFC63">
            <w:pPr>
              <w:pStyle w:val="paragraph"/>
              <w:spacing w:before="0" w:beforeAutospacing="0" w:after="0" w:afterAutospacing="0"/>
              <w:jc w:val="center"/>
              <w:rPr>
                <w:sz w:val="18"/>
                <w:szCs w:val="18"/>
              </w:rPr>
            </w:pPr>
            <w:r w:rsidRPr="5DECC74A">
              <w:rPr>
                <w:sz w:val="18"/>
                <w:szCs w:val="18"/>
              </w:rPr>
              <w:t> </w:t>
            </w:r>
          </w:p>
        </w:tc>
        <w:tc>
          <w:tcPr>
            <w:tcW w:w="1707" w:type="dxa"/>
            <w:hideMark/>
          </w:tcPr>
          <w:p w14:paraId="69332523" w14:textId="4A372D81" w:rsidR="5DECC74A" w:rsidRDefault="200CA962" w:rsidP="5CB5D4AE">
            <w:pPr>
              <w:pStyle w:val="paragraph"/>
              <w:spacing w:before="0" w:beforeAutospacing="0" w:after="0" w:afterAutospacing="0"/>
              <w:jc w:val="center"/>
              <w:rPr>
                <w:sz w:val="18"/>
                <w:szCs w:val="18"/>
              </w:rPr>
            </w:pPr>
            <w:r w:rsidRPr="623A151B">
              <w:rPr>
                <w:sz w:val="18"/>
                <w:szCs w:val="18"/>
              </w:rPr>
              <w:t>8 6</w:t>
            </w:r>
            <w:r w:rsidR="3915689B" w:rsidRPr="623A151B">
              <w:rPr>
                <w:sz w:val="18"/>
                <w:szCs w:val="18"/>
              </w:rPr>
              <w:t>00</w:t>
            </w:r>
            <w:r w:rsidR="3915689B" w:rsidRPr="173F722A">
              <w:rPr>
                <w:sz w:val="18"/>
                <w:szCs w:val="18"/>
              </w:rPr>
              <w:t xml:space="preserve"> 000</w:t>
            </w:r>
          </w:p>
        </w:tc>
        <w:tc>
          <w:tcPr>
            <w:tcW w:w="1706" w:type="dxa"/>
            <w:hideMark/>
          </w:tcPr>
          <w:p w14:paraId="28226AD5" w14:textId="77777777" w:rsidR="5DECC74A" w:rsidRDefault="5DECC74A" w:rsidP="5DECC74A">
            <w:pPr>
              <w:pStyle w:val="paragraph"/>
              <w:spacing w:before="0" w:beforeAutospacing="0" w:after="0" w:afterAutospacing="0"/>
              <w:jc w:val="right"/>
              <w:rPr>
                <w:sz w:val="18"/>
                <w:szCs w:val="18"/>
              </w:rPr>
            </w:pPr>
            <w:r w:rsidRPr="5DECC74A">
              <w:rPr>
                <w:sz w:val="18"/>
                <w:szCs w:val="18"/>
              </w:rPr>
              <w:t> </w:t>
            </w:r>
          </w:p>
        </w:tc>
        <w:tc>
          <w:tcPr>
            <w:tcW w:w="1877" w:type="dxa"/>
            <w:hideMark/>
          </w:tcPr>
          <w:p w14:paraId="2E82D353" w14:textId="77777777" w:rsidR="5DECC74A" w:rsidRDefault="5DECC74A" w:rsidP="5DECC74A">
            <w:pPr>
              <w:pStyle w:val="paragraph"/>
              <w:spacing w:before="0" w:beforeAutospacing="0" w:after="0" w:afterAutospacing="0"/>
              <w:jc w:val="right"/>
              <w:rPr>
                <w:sz w:val="18"/>
                <w:szCs w:val="18"/>
              </w:rPr>
            </w:pPr>
            <w:r w:rsidRPr="5DECC74A">
              <w:rPr>
                <w:sz w:val="18"/>
                <w:szCs w:val="18"/>
              </w:rPr>
              <w:t> </w:t>
            </w:r>
          </w:p>
        </w:tc>
      </w:tr>
      <w:tr w:rsidR="5DECC74A" w14:paraId="2A0B07AD" w14:textId="77777777" w:rsidTr="4A10C334">
        <w:trPr>
          <w:trHeight w:val="704"/>
          <w:jc w:val="center"/>
        </w:trPr>
        <w:tc>
          <w:tcPr>
            <w:tcW w:w="2555" w:type="dxa"/>
            <w:hideMark/>
          </w:tcPr>
          <w:p w14:paraId="171856EE" w14:textId="78B08341" w:rsidR="5DECC74A" w:rsidRDefault="5DECC74A" w:rsidP="5DECC74A">
            <w:pPr>
              <w:pStyle w:val="paragraph"/>
              <w:spacing w:before="0" w:beforeAutospacing="0" w:after="0" w:afterAutospacing="0"/>
              <w:rPr>
                <w:sz w:val="18"/>
                <w:szCs w:val="18"/>
              </w:rPr>
            </w:pPr>
            <w:r w:rsidRPr="5DECC74A">
              <w:rPr>
                <w:sz w:val="18"/>
                <w:szCs w:val="18"/>
              </w:rPr>
              <w:t xml:space="preserve">Riigi laevad, v.a sõjalaevad, süsiniku-neutraalseks </w:t>
            </w:r>
          </w:p>
        </w:tc>
        <w:tc>
          <w:tcPr>
            <w:tcW w:w="1194" w:type="dxa"/>
            <w:hideMark/>
          </w:tcPr>
          <w:p w14:paraId="3F0D567B" w14:textId="77777777" w:rsidR="5DECC74A" w:rsidRDefault="5DECC74A" w:rsidP="006A5C93">
            <w:pPr>
              <w:pStyle w:val="paragraph"/>
              <w:spacing w:before="0" w:beforeAutospacing="0" w:after="0" w:afterAutospacing="0"/>
              <w:jc w:val="center"/>
              <w:rPr>
                <w:sz w:val="16"/>
                <w:szCs w:val="16"/>
              </w:rPr>
            </w:pPr>
            <w:r w:rsidRPr="5DECC74A">
              <w:rPr>
                <w:sz w:val="16"/>
                <w:szCs w:val="16"/>
              </w:rPr>
              <w:t>2000 </w:t>
            </w:r>
          </w:p>
        </w:tc>
        <w:tc>
          <w:tcPr>
            <w:tcW w:w="1245" w:type="dxa"/>
            <w:hideMark/>
          </w:tcPr>
          <w:p w14:paraId="187B02C4" w14:textId="77777777" w:rsidR="5DECC74A" w:rsidRDefault="5DECC74A" w:rsidP="006A5C93">
            <w:pPr>
              <w:pStyle w:val="paragraph"/>
              <w:spacing w:before="0" w:beforeAutospacing="0" w:after="0" w:afterAutospacing="0"/>
              <w:jc w:val="center"/>
              <w:rPr>
                <w:sz w:val="16"/>
                <w:szCs w:val="16"/>
              </w:rPr>
            </w:pPr>
            <w:r w:rsidRPr="5DECC74A">
              <w:rPr>
                <w:sz w:val="16"/>
                <w:szCs w:val="16"/>
              </w:rPr>
              <w:t>5100 </w:t>
            </w:r>
          </w:p>
        </w:tc>
        <w:tc>
          <w:tcPr>
            <w:tcW w:w="3022" w:type="dxa"/>
            <w:hideMark/>
          </w:tcPr>
          <w:p w14:paraId="5E4EE1A6" w14:textId="1F720E37" w:rsidR="5DECC74A" w:rsidRDefault="0DAD45F2" w:rsidP="39A9B226">
            <w:pPr>
              <w:pStyle w:val="paragraph"/>
              <w:spacing w:before="0" w:beforeAutospacing="0" w:after="0" w:afterAutospacing="0"/>
              <w:rPr>
                <w:sz w:val="18"/>
                <w:szCs w:val="18"/>
              </w:rPr>
            </w:pPr>
            <w:r w:rsidRPr="39A9B226">
              <w:rPr>
                <w:sz w:val="18"/>
                <w:szCs w:val="18"/>
              </w:rPr>
              <w:t>u 200 veesõidukit, üle 24 m laevu u 5</w:t>
            </w:r>
          </w:p>
        </w:tc>
        <w:tc>
          <w:tcPr>
            <w:tcW w:w="1023" w:type="dxa"/>
            <w:hideMark/>
          </w:tcPr>
          <w:p w14:paraId="58A479C0" w14:textId="45111548" w:rsidR="5DECC74A" w:rsidRDefault="5DECC74A" w:rsidP="689EFC63">
            <w:pPr>
              <w:pStyle w:val="paragraph"/>
              <w:spacing w:before="0" w:beforeAutospacing="0" w:after="0" w:afterAutospacing="0"/>
              <w:jc w:val="center"/>
              <w:rPr>
                <w:sz w:val="18"/>
                <w:szCs w:val="18"/>
              </w:rPr>
            </w:pPr>
            <w:r w:rsidRPr="5DECC74A">
              <w:rPr>
                <w:sz w:val="18"/>
                <w:szCs w:val="18"/>
              </w:rPr>
              <w:t>R</w:t>
            </w:r>
          </w:p>
        </w:tc>
        <w:tc>
          <w:tcPr>
            <w:tcW w:w="1707" w:type="dxa"/>
            <w:hideMark/>
          </w:tcPr>
          <w:p w14:paraId="22290E8D" w14:textId="0047E0AE" w:rsidR="5DECC74A" w:rsidRDefault="5DECC74A" w:rsidP="5CB5D4AE">
            <w:pPr>
              <w:pStyle w:val="paragraph"/>
              <w:spacing w:before="0" w:beforeAutospacing="0" w:after="0" w:afterAutospacing="0"/>
              <w:jc w:val="center"/>
              <w:rPr>
                <w:sz w:val="18"/>
                <w:szCs w:val="18"/>
              </w:rPr>
            </w:pPr>
            <w:r w:rsidRPr="5DECC74A">
              <w:rPr>
                <w:sz w:val="18"/>
                <w:szCs w:val="18"/>
              </w:rPr>
              <w:t xml:space="preserve">200 000 000 </w:t>
            </w:r>
          </w:p>
        </w:tc>
        <w:tc>
          <w:tcPr>
            <w:tcW w:w="1706" w:type="dxa"/>
            <w:hideMark/>
          </w:tcPr>
          <w:p w14:paraId="4101C498" w14:textId="77777777" w:rsidR="5DECC74A" w:rsidRDefault="5DECC74A" w:rsidP="5DECC74A">
            <w:pPr>
              <w:pStyle w:val="paragraph"/>
              <w:spacing w:before="0" w:beforeAutospacing="0" w:after="0" w:afterAutospacing="0"/>
              <w:jc w:val="right"/>
              <w:rPr>
                <w:sz w:val="18"/>
                <w:szCs w:val="18"/>
              </w:rPr>
            </w:pPr>
            <w:r w:rsidRPr="5DECC74A">
              <w:rPr>
                <w:sz w:val="18"/>
                <w:szCs w:val="18"/>
              </w:rPr>
              <w:t> </w:t>
            </w:r>
          </w:p>
        </w:tc>
        <w:tc>
          <w:tcPr>
            <w:tcW w:w="1877" w:type="dxa"/>
            <w:hideMark/>
          </w:tcPr>
          <w:p w14:paraId="3BDC6D42" w14:textId="77777777" w:rsidR="5DECC74A" w:rsidRDefault="5DECC74A" w:rsidP="5DECC74A">
            <w:pPr>
              <w:pStyle w:val="paragraph"/>
              <w:spacing w:before="0" w:beforeAutospacing="0" w:after="0" w:afterAutospacing="0"/>
              <w:jc w:val="right"/>
              <w:rPr>
                <w:sz w:val="18"/>
                <w:szCs w:val="18"/>
              </w:rPr>
            </w:pPr>
            <w:r w:rsidRPr="5DECC74A">
              <w:rPr>
                <w:sz w:val="18"/>
                <w:szCs w:val="18"/>
              </w:rPr>
              <w:t> </w:t>
            </w:r>
          </w:p>
        </w:tc>
      </w:tr>
      <w:tr w:rsidR="00BF02D0" w:rsidRPr="00B83812" w14:paraId="2ED95760" w14:textId="77777777" w:rsidTr="0F00E842">
        <w:trPr>
          <w:trHeight w:val="822"/>
          <w:jc w:val="center"/>
        </w:trPr>
        <w:tc>
          <w:tcPr>
            <w:tcW w:w="2555" w:type="dxa"/>
            <w:hideMark/>
          </w:tcPr>
          <w:p w14:paraId="577A1334" w14:textId="3C23CB9D" w:rsidR="00B879A3" w:rsidRPr="006E6B2C" w:rsidRDefault="00B879A3" w:rsidP="00E57547">
            <w:pPr>
              <w:pStyle w:val="paragraph"/>
              <w:spacing w:before="0" w:beforeAutospacing="0" w:after="0" w:afterAutospacing="0"/>
              <w:rPr>
                <w:sz w:val="18"/>
                <w:szCs w:val="18"/>
              </w:rPr>
            </w:pPr>
            <w:r w:rsidRPr="006E6B2C">
              <w:rPr>
                <w:sz w:val="18"/>
                <w:szCs w:val="18"/>
              </w:rPr>
              <w:t>Riigisises</w:t>
            </w:r>
            <w:r w:rsidR="000D4D74">
              <w:rPr>
                <w:sz w:val="18"/>
                <w:szCs w:val="18"/>
              </w:rPr>
              <w:t>ed</w:t>
            </w:r>
            <w:r w:rsidRPr="006E6B2C">
              <w:rPr>
                <w:sz w:val="18"/>
                <w:szCs w:val="18"/>
              </w:rPr>
              <w:t xml:space="preserve"> </w:t>
            </w:r>
            <w:r w:rsidR="004C76ED" w:rsidRPr="006E6B2C">
              <w:rPr>
                <w:sz w:val="18"/>
                <w:szCs w:val="18"/>
              </w:rPr>
              <w:t xml:space="preserve">parvlaevad </w:t>
            </w:r>
            <w:r w:rsidR="004C76ED">
              <w:rPr>
                <w:sz w:val="18"/>
                <w:szCs w:val="18"/>
              </w:rPr>
              <w:t>ja -</w:t>
            </w:r>
            <w:r w:rsidRPr="006E6B2C">
              <w:rPr>
                <w:sz w:val="18"/>
                <w:szCs w:val="18"/>
              </w:rPr>
              <w:t>ühendus</w:t>
            </w:r>
            <w:r w:rsidR="000D4D74">
              <w:rPr>
                <w:sz w:val="18"/>
                <w:szCs w:val="18"/>
              </w:rPr>
              <w:t>ed</w:t>
            </w:r>
            <w:r w:rsidRPr="006E6B2C">
              <w:rPr>
                <w:sz w:val="18"/>
                <w:szCs w:val="18"/>
              </w:rPr>
              <w:t xml:space="preserve"> süsinik</w:t>
            </w:r>
            <w:r w:rsidR="000D4D74">
              <w:rPr>
                <w:sz w:val="18"/>
                <w:szCs w:val="18"/>
              </w:rPr>
              <w:t>u</w:t>
            </w:r>
            <w:r w:rsidRPr="006E6B2C">
              <w:rPr>
                <w:sz w:val="18"/>
                <w:szCs w:val="18"/>
              </w:rPr>
              <w:t xml:space="preserve">neutraalseks </w:t>
            </w:r>
          </w:p>
        </w:tc>
        <w:tc>
          <w:tcPr>
            <w:tcW w:w="1194" w:type="dxa"/>
            <w:hideMark/>
          </w:tcPr>
          <w:p w14:paraId="013F860A" w14:textId="77777777" w:rsidR="00B879A3" w:rsidRPr="000F4339" w:rsidRDefault="00B879A3" w:rsidP="006A5C93">
            <w:pPr>
              <w:pStyle w:val="paragraph"/>
              <w:spacing w:before="0" w:beforeAutospacing="0" w:after="0" w:afterAutospacing="0"/>
              <w:jc w:val="center"/>
              <w:rPr>
                <w:sz w:val="16"/>
                <w:szCs w:val="16"/>
              </w:rPr>
            </w:pPr>
            <w:r w:rsidRPr="000F4339">
              <w:rPr>
                <w:sz w:val="16"/>
                <w:szCs w:val="16"/>
              </w:rPr>
              <w:t>8000 </w:t>
            </w:r>
          </w:p>
        </w:tc>
        <w:tc>
          <w:tcPr>
            <w:tcW w:w="1245" w:type="dxa"/>
            <w:hideMark/>
          </w:tcPr>
          <w:p w14:paraId="7D05E06E" w14:textId="77777777" w:rsidR="00B879A3" w:rsidRPr="000F4339" w:rsidRDefault="00B879A3" w:rsidP="006A5C93">
            <w:pPr>
              <w:pStyle w:val="paragraph"/>
              <w:spacing w:before="0" w:beforeAutospacing="0" w:after="0" w:afterAutospacing="0"/>
              <w:jc w:val="center"/>
              <w:rPr>
                <w:sz w:val="16"/>
                <w:szCs w:val="16"/>
              </w:rPr>
            </w:pPr>
            <w:r w:rsidRPr="000F4339">
              <w:rPr>
                <w:sz w:val="16"/>
                <w:szCs w:val="16"/>
              </w:rPr>
              <w:t>24 000 </w:t>
            </w:r>
          </w:p>
        </w:tc>
        <w:tc>
          <w:tcPr>
            <w:tcW w:w="3022" w:type="dxa"/>
            <w:hideMark/>
          </w:tcPr>
          <w:p w14:paraId="657FE202" w14:textId="77777777" w:rsidR="00B879A3" w:rsidRPr="006E6B2C" w:rsidRDefault="00B879A3" w:rsidP="00E57547">
            <w:pPr>
              <w:pStyle w:val="paragraph"/>
              <w:spacing w:before="0" w:beforeAutospacing="0" w:after="0" w:afterAutospacing="0"/>
              <w:rPr>
                <w:sz w:val="18"/>
                <w:szCs w:val="18"/>
              </w:rPr>
            </w:pPr>
            <w:r w:rsidRPr="006E6B2C">
              <w:rPr>
                <w:sz w:val="18"/>
                <w:szCs w:val="18"/>
              </w:rPr>
              <w:t>13 parvlaeva</w:t>
            </w:r>
          </w:p>
        </w:tc>
        <w:tc>
          <w:tcPr>
            <w:tcW w:w="1023" w:type="dxa"/>
            <w:hideMark/>
          </w:tcPr>
          <w:p w14:paraId="760E4A74" w14:textId="4AFF5C24" w:rsidR="00B879A3" w:rsidRPr="006E6B2C" w:rsidRDefault="007F2187" w:rsidP="689EFC63">
            <w:pPr>
              <w:pStyle w:val="paragraph"/>
              <w:spacing w:before="0" w:beforeAutospacing="0" w:after="0" w:afterAutospacing="0"/>
              <w:jc w:val="center"/>
              <w:rPr>
                <w:sz w:val="18"/>
                <w:szCs w:val="18"/>
              </w:rPr>
            </w:pPr>
            <w:r w:rsidRPr="006E6B2C">
              <w:rPr>
                <w:sz w:val="18"/>
                <w:szCs w:val="18"/>
              </w:rPr>
              <w:t>R</w:t>
            </w:r>
          </w:p>
        </w:tc>
        <w:tc>
          <w:tcPr>
            <w:tcW w:w="1707" w:type="dxa"/>
            <w:hideMark/>
          </w:tcPr>
          <w:p w14:paraId="1D4B3B47" w14:textId="44471F6D" w:rsidR="00B879A3" w:rsidRPr="006E6B2C" w:rsidRDefault="00B879A3" w:rsidP="5CB5D4AE">
            <w:pPr>
              <w:pStyle w:val="paragraph"/>
              <w:spacing w:before="0" w:beforeAutospacing="0" w:after="0" w:afterAutospacing="0"/>
              <w:jc w:val="center"/>
              <w:rPr>
                <w:sz w:val="18"/>
                <w:szCs w:val="18"/>
              </w:rPr>
            </w:pPr>
            <w:r w:rsidRPr="006E6B2C">
              <w:rPr>
                <w:sz w:val="18"/>
                <w:szCs w:val="18"/>
              </w:rPr>
              <w:t>300</w:t>
            </w:r>
            <w:r w:rsidR="00BF02D0">
              <w:rPr>
                <w:sz w:val="18"/>
                <w:szCs w:val="18"/>
              </w:rPr>
              <w:t> 000 000</w:t>
            </w:r>
          </w:p>
        </w:tc>
        <w:tc>
          <w:tcPr>
            <w:tcW w:w="1706" w:type="dxa"/>
            <w:hideMark/>
          </w:tcPr>
          <w:p w14:paraId="6A2DE570" w14:textId="77777777" w:rsidR="00B879A3" w:rsidRPr="006E6B2C" w:rsidRDefault="00B879A3" w:rsidP="00E57547">
            <w:pPr>
              <w:pStyle w:val="paragraph"/>
              <w:spacing w:before="0" w:beforeAutospacing="0" w:after="0" w:afterAutospacing="0"/>
              <w:jc w:val="right"/>
              <w:rPr>
                <w:sz w:val="18"/>
                <w:szCs w:val="18"/>
              </w:rPr>
            </w:pPr>
            <w:r w:rsidRPr="006E6B2C">
              <w:rPr>
                <w:sz w:val="18"/>
                <w:szCs w:val="18"/>
              </w:rPr>
              <w:t> </w:t>
            </w:r>
          </w:p>
        </w:tc>
        <w:tc>
          <w:tcPr>
            <w:tcW w:w="1877" w:type="dxa"/>
            <w:hideMark/>
          </w:tcPr>
          <w:p w14:paraId="7DC7E0EF" w14:textId="77777777" w:rsidR="00B879A3" w:rsidRPr="006E6B2C" w:rsidRDefault="00B879A3" w:rsidP="00E57547">
            <w:pPr>
              <w:pStyle w:val="paragraph"/>
              <w:spacing w:before="0" w:beforeAutospacing="0" w:after="0" w:afterAutospacing="0"/>
              <w:jc w:val="right"/>
              <w:rPr>
                <w:sz w:val="18"/>
                <w:szCs w:val="18"/>
              </w:rPr>
            </w:pPr>
            <w:r w:rsidRPr="006E6B2C">
              <w:rPr>
                <w:sz w:val="18"/>
                <w:szCs w:val="18"/>
              </w:rPr>
              <w:t> </w:t>
            </w:r>
          </w:p>
        </w:tc>
      </w:tr>
      <w:tr w:rsidR="00BF02D0" w:rsidRPr="00B83812" w14:paraId="4001D20B" w14:textId="77777777" w:rsidTr="0F00E842">
        <w:trPr>
          <w:trHeight w:val="479"/>
          <w:jc w:val="center"/>
        </w:trPr>
        <w:tc>
          <w:tcPr>
            <w:tcW w:w="2555" w:type="dxa"/>
            <w:hideMark/>
          </w:tcPr>
          <w:p w14:paraId="5EEF98FA" w14:textId="07210BBE" w:rsidR="00B879A3" w:rsidRPr="006E6B2C" w:rsidRDefault="00B879A3" w:rsidP="00E57547">
            <w:pPr>
              <w:pStyle w:val="paragraph"/>
              <w:spacing w:before="0" w:beforeAutospacing="0" w:after="0" w:afterAutospacing="0"/>
              <w:rPr>
                <w:sz w:val="18"/>
                <w:szCs w:val="18"/>
              </w:rPr>
            </w:pPr>
            <w:r w:rsidRPr="006E6B2C">
              <w:rPr>
                <w:sz w:val="18"/>
                <w:szCs w:val="18"/>
              </w:rPr>
              <w:t>Sadamate infrastruktuuri mee</w:t>
            </w:r>
            <w:r w:rsidR="00EB21D3">
              <w:rPr>
                <w:sz w:val="18"/>
                <w:szCs w:val="18"/>
              </w:rPr>
              <w:t>de</w:t>
            </w:r>
          </w:p>
        </w:tc>
        <w:tc>
          <w:tcPr>
            <w:tcW w:w="1194" w:type="dxa"/>
            <w:hideMark/>
          </w:tcPr>
          <w:p w14:paraId="276536D4" w14:textId="4F8E9ED2" w:rsidR="00B879A3" w:rsidRPr="000F4339" w:rsidRDefault="211BAB8F" w:rsidP="0F00E842">
            <w:pPr>
              <w:pStyle w:val="paragraph"/>
              <w:spacing w:before="0" w:beforeAutospacing="0" w:after="0" w:afterAutospacing="0"/>
              <w:jc w:val="center"/>
              <w:rPr>
                <w:sz w:val="16"/>
                <w:szCs w:val="16"/>
              </w:rPr>
            </w:pPr>
            <w:r w:rsidRPr="0F00E842">
              <w:rPr>
                <w:sz w:val="16"/>
                <w:szCs w:val="16"/>
              </w:rPr>
              <w:t>kaudne mõju</w:t>
            </w:r>
          </w:p>
          <w:p w14:paraId="28CC91CD" w14:textId="2F40C90A" w:rsidR="00B879A3" w:rsidRPr="000F4339" w:rsidRDefault="00B879A3" w:rsidP="006A5C93">
            <w:pPr>
              <w:pStyle w:val="paragraph"/>
              <w:spacing w:before="0" w:beforeAutospacing="0" w:after="0" w:afterAutospacing="0"/>
              <w:jc w:val="center"/>
              <w:rPr>
                <w:sz w:val="16"/>
                <w:szCs w:val="16"/>
              </w:rPr>
            </w:pPr>
          </w:p>
        </w:tc>
        <w:tc>
          <w:tcPr>
            <w:tcW w:w="1245" w:type="dxa"/>
            <w:hideMark/>
          </w:tcPr>
          <w:p w14:paraId="0321281B" w14:textId="4F8E9ED2" w:rsidR="00B879A3" w:rsidRPr="000F4339" w:rsidRDefault="211BAB8F" w:rsidP="0F00E842">
            <w:pPr>
              <w:pStyle w:val="paragraph"/>
              <w:spacing w:before="0" w:beforeAutospacing="0" w:after="0" w:afterAutospacing="0"/>
              <w:jc w:val="center"/>
              <w:rPr>
                <w:sz w:val="16"/>
                <w:szCs w:val="16"/>
              </w:rPr>
            </w:pPr>
            <w:r w:rsidRPr="0F00E842">
              <w:rPr>
                <w:sz w:val="16"/>
                <w:szCs w:val="16"/>
              </w:rPr>
              <w:t>kaudne mõju</w:t>
            </w:r>
          </w:p>
          <w:p w14:paraId="4B023D4A" w14:textId="71BC8FE9" w:rsidR="00B879A3" w:rsidRPr="000F4339" w:rsidRDefault="00B879A3" w:rsidP="006A5C93">
            <w:pPr>
              <w:pStyle w:val="paragraph"/>
              <w:spacing w:before="0" w:beforeAutospacing="0" w:after="0" w:afterAutospacing="0"/>
              <w:jc w:val="center"/>
              <w:rPr>
                <w:sz w:val="16"/>
                <w:szCs w:val="16"/>
              </w:rPr>
            </w:pPr>
          </w:p>
        </w:tc>
        <w:tc>
          <w:tcPr>
            <w:tcW w:w="3022" w:type="dxa"/>
            <w:hideMark/>
          </w:tcPr>
          <w:p w14:paraId="2FF6153A" w14:textId="3D51ED17" w:rsidR="00B879A3" w:rsidRPr="006E6B2C" w:rsidRDefault="36BABE15" w:rsidP="00E57547">
            <w:pPr>
              <w:pStyle w:val="paragraph"/>
              <w:spacing w:before="0" w:beforeAutospacing="0" w:after="0" w:afterAutospacing="0"/>
              <w:rPr>
                <w:sz w:val="18"/>
                <w:szCs w:val="18"/>
              </w:rPr>
            </w:pPr>
            <w:r w:rsidRPr="39A9B226">
              <w:rPr>
                <w:sz w:val="18"/>
                <w:szCs w:val="18"/>
              </w:rPr>
              <w:t> </w:t>
            </w:r>
            <w:r w:rsidR="58360420" w:rsidRPr="39A9B226">
              <w:rPr>
                <w:sz w:val="18"/>
                <w:szCs w:val="18"/>
              </w:rPr>
              <w:t>Alternatiivkütustele üleminekuks vajaliku laadimistaristu rajamine sadamatesse</w:t>
            </w:r>
          </w:p>
        </w:tc>
        <w:tc>
          <w:tcPr>
            <w:tcW w:w="1023" w:type="dxa"/>
            <w:hideMark/>
          </w:tcPr>
          <w:p w14:paraId="0E9927A4" w14:textId="39C2C8D8" w:rsidR="00B879A3" w:rsidRPr="006E6B2C" w:rsidRDefault="007F2187" w:rsidP="689EFC63">
            <w:pPr>
              <w:pStyle w:val="paragraph"/>
              <w:spacing w:before="0" w:beforeAutospacing="0" w:after="0" w:afterAutospacing="0"/>
              <w:jc w:val="center"/>
              <w:rPr>
                <w:sz w:val="18"/>
                <w:szCs w:val="18"/>
              </w:rPr>
            </w:pPr>
            <w:r w:rsidRPr="006E6B2C">
              <w:rPr>
                <w:sz w:val="18"/>
                <w:szCs w:val="18"/>
              </w:rPr>
              <w:t>R</w:t>
            </w:r>
            <w:r w:rsidR="00B879A3" w:rsidRPr="006E6B2C">
              <w:rPr>
                <w:sz w:val="18"/>
                <w:szCs w:val="18"/>
              </w:rPr>
              <w:t> </w:t>
            </w:r>
          </w:p>
        </w:tc>
        <w:tc>
          <w:tcPr>
            <w:tcW w:w="1707" w:type="dxa"/>
            <w:hideMark/>
          </w:tcPr>
          <w:p w14:paraId="249282B1" w14:textId="17976DFD" w:rsidR="00B879A3" w:rsidRPr="006E6B2C" w:rsidRDefault="00B879A3" w:rsidP="5CB5D4AE">
            <w:pPr>
              <w:pStyle w:val="paragraph"/>
              <w:spacing w:before="0" w:beforeAutospacing="0" w:after="0" w:afterAutospacing="0"/>
              <w:jc w:val="center"/>
              <w:rPr>
                <w:sz w:val="18"/>
                <w:szCs w:val="18"/>
              </w:rPr>
            </w:pPr>
            <w:r w:rsidRPr="006E6B2C">
              <w:rPr>
                <w:sz w:val="18"/>
                <w:szCs w:val="18"/>
              </w:rPr>
              <w:t>80</w:t>
            </w:r>
            <w:r w:rsidR="00BF02D0">
              <w:rPr>
                <w:sz w:val="18"/>
                <w:szCs w:val="18"/>
              </w:rPr>
              <w:t> 000 000</w:t>
            </w:r>
            <w:r w:rsidRPr="006E6B2C">
              <w:rPr>
                <w:sz w:val="18"/>
                <w:szCs w:val="18"/>
              </w:rPr>
              <w:t xml:space="preserve"> </w:t>
            </w:r>
          </w:p>
        </w:tc>
        <w:tc>
          <w:tcPr>
            <w:tcW w:w="1706" w:type="dxa"/>
            <w:hideMark/>
          </w:tcPr>
          <w:p w14:paraId="23AC780D" w14:textId="77777777" w:rsidR="00B879A3" w:rsidRPr="006E6B2C" w:rsidRDefault="00B879A3" w:rsidP="00E57547">
            <w:pPr>
              <w:pStyle w:val="paragraph"/>
              <w:spacing w:before="0" w:beforeAutospacing="0" w:after="0" w:afterAutospacing="0"/>
              <w:jc w:val="right"/>
              <w:rPr>
                <w:sz w:val="18"/>
                <w:szCs w:val="18"/>
              </w:rPr>
            </w:pPr>
            <w:r w:rsidRPr="006E6B2C">
              <w:rPr>
                <w:sz w:val="18"/>
                <w:szCs w:val="18"/>
              </w:rPr>
              <w:t> </w:t>
            </w:r>
          </w:p>
        </w:tc>
        <w:tc>
          <w:tcPr>
            <w:tcW w:w="1877" w:type="dxa"/>
            <w:hideMark/>
          </w:tcPr>
          <w:p w14:paraId="2A864398" w14:textId="77777777" w:rsidR="00B879A3" w:rsidRPr="006E6B2C" w:rsidRDefault="00B879A3" w:rsidP="00E57547">
            <w:pPr>
              <w:pStyle w:val="paragraph"/>
              <w:spacing w:before="0" w:beforeAutospacing="0" w:after="0" w:afterAutospacing="0"/>
              <w:jc w:val="right"/>
              <w:rPr>
                <w:sz w:val="18"/>
                <w:szCs w:val="18"/>
              </w:rPr>
            </w:pPr>
            <w:r w:rsidRPr="006E6B2C">
              <w:rPr>
                <w:sz w:val="18"/>
                <w:szCs w:val="18"/>
              </w:rPr>
              <w:t> </w:t>
            </w:r>
          </w:p>
        </w:tc>
      </w:tr>
      <w:tr w:rsidR="00BF02D0" w:rsidRPr="00B83812" w14:paraId="1160537A" w14:textId="77777777" w:rsidTr="0F00E842">
        <w:trPr>
          <w:trHeight w:val="346"/>
          <w:jc w:val="center"/>
        </w:trPr>
        <w:tc>
          <w:tcPr>
            <w:tcW w:w="2555" w:type="dxa"/>
            <w:hideMark/>
          </w:tcPr>
          <w:p w14:paraId="20E3D946" w14:textId="4548431C" w:rsidR="00B879A3" w:rsidRPr="006E6B2C" w:rsidRDefault="00FB2E16" w:rsidP="00E57547">
            <w:pPr>
              <w:pStyle w:val="paragraph"/>
              <w:spacing w:before="0" w:beforeAutospacing="0" w:after="0" w:afterAutospacing="0"/>
              <w:rPr>
                <w:sz w:val="18"/>
                <w:szCs w:val="18"/>
              </w:rPr>
            </w:pPr>
            <w:r>
              <w:rPr>
                <w:sz w:val="18"/>
                <w:szCs w:val="18"/>
              </w:rPr>
              <w:t>KOKKU</w:t>
            </w:r>
          </w:p>
        </w:tc>
        <w:tc>
          <w:tcPr>
            <w:tcW w:w="1194" w:type="dxa"/>
            <w:hideMark/>
          </w:tcPr>
          <w:p w14:paraId="60130DC5" w14:textId="39C5C7E3" w:rsidR="00B879A3" w:rsidRPr="000F4339" w:rsidRDefault="5306D17B" w:rsidP="006A5C93">
            <w:pPr>
              <w:pStyle w:val="paragraph"/>
              <w:spacing w:before="0" w:beforeAutospacing="0" w:after="0" w:afterAutospacing="0"/>
              <w:jc w:val="center"/>
            </w:pPr>
            <w:r w:rsidRPr="0F00E842">
              <w:rPr>
                <w:sz w:val="16"/>
                <w:szCs w:val="16"/>
              </w:rPr>
              <w:t>1 053 464</w:t>
            </w:r>
          </w:p>
        </w:tc>
        <w:tc>
          <w:tcPr>
            <w:tcW w:w="1245" w:type="dxa"/>
            <w:hideMark/>
          </w:tcPr>
          <w:p w14:paraId="5604395F" w14:textId="2201AE6D" w:rsidR="00B879A3" w:rsidRPr="000F4339" w:rsidRDefault="5306D17B" w:rsidP="006A5C93">
            <w:pPr>
              <w:pStyle w:val="paragraph"/>
              <w:spacing w:before="0" w:beforeAutospacing="0" w:after="0" w:afterAutospacing="0"/>
              <w:jc w:val="center"/>
            </w:pPr>
            <w:r w:rsidRPr="0F00E842">
              <w:rPr>
                <w:sz w:val="16"/>
                <w:szCs w:val="16"/>
              </w:rPr>
              <w:t>2 637 373</w:t>
            </w:r>
          </w:p>
        </w:tc>
        <w:tc>
          <w:tcPr>
            <w:tcW w:w="3022" w:type="dxa"/>
            <w:hideMark/>
          </w:tcPr>
          <w:p w14:paraId="7B19E68C" w14:textId="3E707CFB" w:rsidR="00B879A3" w:rsidRPr="006E6B2C" w:rsidRDefault="00B879A3" w:rsidP="00E57547">
            <w:pPr>
              <w:pStyle w:val="paragraph"/>
              <w:spacing w:before="0" w:beforeAutospacing="0" w:after="0" w:afterAutospacing="0"/>
              <w:rPr>
                <w:sz w:val="18"/>
                <w:szCs w:val="18"/>
              </w:rPr>
            </w:pPr>
          </w:p>
        </w:tc>
        <w:tc>
          <w:tcPr>
            <w:tcW w:w="1023" w:type="dxa"/>
            <w:hideMark/>
          </w:tcPr>
          <w:p w14:paraId="2BAE7E6C" w14:textId="1E6B3B6B" w:rsidR="00B879A3" w:rsidRPr="006E6B2C" w:rsidRDefault="00B879A3" w:rsidP="00E57547">
            <w:pPr>
              <w:pStyle w:val="paragraph"/>
              <w:spacing w:before="0" w:beforeAutospacing="0" w:after="0" w:afterAutospacing="0"/>
              <w:rPr>
                <w:sz w:val="18"/>
                <w:szCs w:val="18"/>
              </w:rPr>
            </w:pPr>
          </w:p>
        </w:tc>
        <w:tc>
          <w:tcPr>
            <w:tcW w:w="1707" w:type="dxa"/>
            <w:noWrap/>
            <w:hideMark/>
          </w:tcPr>
          <w:p w14:paraId="6034CEEC" w14:textId="01EC700E" w:rsidR="00B879A3" w:rsidRPr="006E6B2C" w:rsidRDefault="16CBCB3B" w:rsidP="5CB5D4AE">
            <w:pPr>
              <w:pStyle w:val="paragraph"/>
              <w:spacing w:before="0" w:beforeAutospacing="0" w:after="0" w:afterAutospacing="0"/>
              <w:jc w:val="center"/>
              <w:rPr>
                <w:sz w:val="18"/>
                <w:szCs w:val="18"/>
              </w:rPr>
            </w:pPr>
            <w:r w:rsidRPr="4A10C334">
              <w:rPr>
                <w:sz w:val="18"/>
                <w:szCs w:val="18"/>
              </w:rPr>
              <w:t xml:space="preserve">3 </w:t>
            </w:r>
            <w:r w:rsidR="33498F6D" w:rsidRPr="4A10C334">
              <w:rPr>
                <w:sz w:val="18"/>
                <w:szCs w:val="18"/>
              </w:rPr>
              <w:t>301 950</w:t>
            </w:r>
            <w:r w:rsidRPr="4A10C334">
              <w:rPr>
                <w:sz w:val="18"/>
                <w:szCs w:val="18"/>
              </w:rPr>
              <w:t xml:space="preserve"> </w:t>
            </w:r>
            <w:r w:rsidR="00BF02D0">
              <w:rPr>
                <w:sz w:val="18"/>
                <w:szCs w:val="18"/>
              </w:rPr>
              <w:t>000</w:t>
            </w:r>
          </w:p>
        </w:tc>
        <w:tc>
          <w:tcPr>
            <w:tcW w:w="1706" w:type="dxa"/>
            <w:noWrap/>
            <w:hideMark/>
          </w:tcPr>
          <w:p w14:paraId="64F31DD5" w14:textId="43BF6ABF" w:rsidR="00B879A3" w:rsidRPr="006E6B2C" w:rsidRDefault="00B879A3" w:rsidP="00042083">
            <w:pPr>
              <w:pStyle w:val="paragraph"/>
              <w:spacing w:before="0" w:beforeAutospacing="0" w:after="0" w:afterAutospacing="0"/>
              <w:jc w:val="center"/>
              <w:rPr>
                <w:sz w:val="18"/>
                <w:szCs w:val="18"/>
              </w:rPr>
            </w:pPr>
            <w:r w:rsidRPr="006E6B2C">
              <w:rPr>
                <w:sz w:val="18"/>
                <w:szCs w:val="18"/>
              </w:rPr>
              <w:t>104</w:t>
            </w:r>
            <w:r w:rsidR="00BF02D0">
              <w:rPr>
                <w:sz w:val="18"/>
                <w:szCs w:val="18"/>
              </w:rPr>
              <w:t> 000 000</w:t>
            </w:r>
          </w:p>
        </w:tc>
        <w:tc>
          <w:tcPr>
            <w:tcW w:w="1877" w:type="dxa"/>
            <w:noWrap/>
            <w:hideMark/>
          </w:tcPr>
          <w:p w14:paraId="5DCC5602" w14:textId="5E4DA6DB" w:rsidR="00B879A3" w:rsidRPr="006E6B2C" w:rsidRDefault="007B5B9B" w:rsidP="00042083">
            <w:pPr>
              <w:pStyle w:val="paragraph"/>
              <w:spacing w:before="0" w:beforeAutospacing="0" w:after="0" w:afterAutospacing="0"/>
              <w:jc w:val="center"/>
              <w:rPr>
                <w:sz w:val="18"/>
                <w:szCs w:val="18"/>
              </w:rPr>
            </w:pPr>
            <w:r>
              <w:rPr>
                <w:sz w:val="18"/>
                <w:szCs w:val="18"/>
              </w:rPr>
              <w:t>11 382 050 000</w:t>
            </w:r>
          </w:p>
        </w:tc>
      </w:tr>
    </w:tbl>
    <w:p w14:paraId="218C03DA" w14:textId="77777777" w:rsidR="007D3323" w:rsidRDefault="007D3323" w:rsidP="7C84A48D">
      <w:pPr>
        <w:pStyle w:val="paragraph"/>
        <w:spacing w:before="0" w:beforeAutospacing="0" w:after="0" w:afterAutospacing="0"/>
        <w:jc w:val="center"/>
        <w:rPr>
          <w:rStyle w:val="eop"/>
        </w:rPr>
      </w:pPr>
    </w:p>
    <w:p w14:paraId="06D0B907" w14:textId="0B78A2D3" w:rsidR="008028F3" w:rsidRDefault="008028F3" w:rsidP="7C84A48D">
      <w:pPr>
        <w:pStyle w:val="paragraph"/>
        <w:spacing w:before="0" w:beforeAutospacing="0" w:after="0" w:afterAutospacing="0"/>
        <w:jc w:val="center"/>
        <w:rPr>
          <w:rStyle w:val="eop"/>
        </w:rPr>
        <w:sectPr w:rsidR="008028F3" w:rsidSect="008028F3">
          <w:pgSz w:w="16838" w:h="11906" w:orient="landscape"/>
          <w:pgMar w:top="1418" w:right="1418" w:bottom="1418" w:left="1418" w:header="709" w:footer="709" w:gutter="0"/>
          <w:cols w:space="708"/>
          <w:docGrid w:linePitch="360"/>
        </w:sectPr>
      </w:pPr>
    </w:p>
    <w:p w14:paraId="310151B6" w14:textId="369AE195" w:rsidR="000B592C" w:rsidRDefault="000B592C" w:rsidP="000B592C">
      <w:pPr>
        <w:widowControl w:val="0"/>
        <w:spacing w:after="40" w:line="240" w:lineRule="auto"/>
        <w:jc w:val="both"/>
        <w:rPr>
          <w:rFonts w:ascii="Times New Roman" w:eastAsia="Times New Roman" w:hAnsi="Times New Roman" w:cs="Times New Roman"/>
          <w:color w:val="000000" w:themeColor="text1"/>
          <w:sz w:val="24"/>
          <w:szCs w:val="24"/>
          <w:lang w:val="et"/>
        </w:rPr>
      </w:pPr>
      <w:bookmarkStart w:id="52" w:name="_Hlk173745869"/>
      <w:r w:rsidRPr="008F0768">
        <w:rPr>
          <w:rFonts w:ascii="Times New Roman" w:eastAsia="Times New Roman" w:hAnsi="Times New Roman" w:cs="Times New Roman"/>
          <w:color w:val="000000" w:themeColor="text1"/>
          <w:sz w:val="24"/>
          <w:szCs w:val="24"/>
          <w:lang w:val="et"/>
        </w:rPr>
        <w:lastRenderedPageBreak/>
        <w:t xml:space="preserve">Kliimakindla majanduse seaduses seatud eesmärkide täitmine ja kavandatavate meetmete elluviimine eeldab riigilt hinnanguliselt üle 3 miljardi euro ulatuses investeeringuid järgneva 15 aasta jooksul kuni aastani 2040, mida toetab </w:t>
      </w:r>
      <w:r w:rsidR="007B5B9B">
        <w:rPr>
          <w:rFonts w:ascii="Times New Roman" w:eastAsia="Times New Roman" w:hAnsi="Times New Roman" w:cs="Times New Roman"/>
          <w:color w:val="000000" w:themeColor="text1"/>
          <w:sz w:val="24"/>
          <w:szCs w:val="24"/>
          <w:lang w:val="et"/>
        </w:rPr>
        <w:t>üle</w:t>
      </w:r>
      <w:r w:rsidRPr="008F0768">
        <w:rPr>
          <w:rFonts w:ascii="Times New Roman" w:eastAsia="Times New Roman" w:hAnsi="Times New Roman" w:cs="Times New Roman"/>
          <w:color w:val="000000" w:themeColor="text1"/>
          <w:sz w:val="24"/>
          <w:szCs w:val="24"/>
          <w:lang w:val="et"/>
        </w:rPr>
        <w:t xml:space="preserve"> 1</w:t>
      </w:r>
      <w:r w:rsidR="007B5B9B">
        <w:rPr>
          <w:rFonts w:ascii="Times New Roman" w:eastAsia="Times New Roman" w:hAnsi="Times New Roman" w:cs="Times New Roman"/>
          <w:color w:val="000000" w:themeColor="text1"/>
          <w:sz w:val="24"/>
          <w:szCs w:val="24"/>
          <w:lang w:val="et"/>
        </w:rPr>
        <w:t>1</w:t>
      </w:r>
      <w:r w:rsidRPr="008F0768">
        <w:rPr>
          <w:rFonts w:ascii="Times New Roman" w:eastAsia="Times New Roman" w:hAnsi="Times New Roman" w:cs="Times New Roman"/>
          <w:color w:val="000000" w:themeColor="text1"/>
          <w:sz w:val="24"/>
          <w:szCs w:val="24"/>
          <w:lang w:val="et"/>
        </w:rPr>
        <w:t xml:space="preserve"> miljardi euro ulatuses erasektori investeeringuid.</w:t>
      </w:r>
      <w:r w:rsidRPr="2B2CB921">
        <w:rPr>
          <w:rFonts w:ascii="Times New Roman" w:eastAsia="Times New Roman" w:hAnsi="Times New Roman" w:cs="Times New Roman"/>
          <w:b/>
          <w:bCs/>
          <w:color w:val="000000" w:themeColor="text1"/>
          <w:sz w:val="24"/>
          <w:szCs w:val="24"/>
          <w:lang w:val="et"/>
        </w:rPr>
        <w:t xml:space="preserve"> </w:t>
      </w:r>
      <w:r w:rsidRPr="2B2CB921">
        <w:rPr>
          <w:rFonts w:ascii="Times New Roman" w:eastAsia="Times New Roman" w:hAnsi="Times New Roman" w:cs="Times New Roman"/>
          <w:color w:val="000000" w:themeColor="text1"/>
          <w:sz w:val="24"/>
          <w:szCs w:val="24"/>
          <w:lang w:val="et"/>
        </w:rPr>
        <w:t xml:space="preserve">Suurimad investeeringud </w:t>
      </w:r>
      <w:r>
        <w:rPr>
          <w:rFonts w:ascii="Times New Roman" w:eastAsia="Times New Roman" w:hAnsi="Times New Roman" w:cs="Times New Roman"/>
          <w:color w:val="000000" w:themeColor="text1"/>
          <w:sz w:val="24"/>
          <w:szCs w:val="24"/>
          <w:lang w:val="et"/>
        </w:rPr>
        <w:t xml:space="preserve">seisnevad </w:t>
      </w:r>
      <w:r w:rsidRPr="2B2CB921">
        <w:rPr>
          <w:rFonts w:ascii="Times New Roman" w:eastAsia="Times New Roman" w:hAnsi="Times New Roman" w:cs="Times New Roman"/>
          <w:color w:val="000000" w:themeColor="text1"/>
          <w:sz w:val="24"/>
          <w:szCs w:val="24"/>
          <w:lang w:val="et"/>
        </w:rPr>
        <w:t>meretuuleparkide rajamise hoogustami</w:t>
      </w:r>
      <w:r>
        <w:rPr>
          <w:rFonts w:ascii="Times New Roman" w:eastAsia="Times New Roman" w:hAnsi="Times New Roman" w:cs="Times New Roman"/>
          <w:color w:val="000000" w:themeColor="text1"/>
          <w:sz w:val="24"/>
          <w:szCs w:val="24"/>
          <w:lang w:val="et"/>
        </w:rPr>
        <w:t>ses</w:t>
      </w:r>
      <w:r w:rsidRPr="2B2CB921">
        <w:rPr>
          <w:rFonts w:ascii="Times New Roman" w:eastAsia="Times New Roman" w:hAnsi="Times New Roman" w:cs="Times New Roman"/>
          <w:color w:val="000000" w:themeColor="text1"/>
          <w:sz w:val="24"/>
          <w:szCs w:val="24"/>
          <w:lang w:val="et"/>
        </w:rPr>
        <w:t xml:space="preserve"> ja elektrivõrgu tugevdami</w:t>
      </w:r>
      <w:r>
        <w:rPr>
          <w:rFonts w:ascii="Times New Roman" w:eastAsia="Times New Roman" w:hAnsi="Times New Roman" w:cs="Times New Roman"/>
          <w:color w:val="000000" w:themeColor="text1"/>
          <w:sz w:val="24"/>
          <w:szCs w:val="24"/>
          <w:lang w:val="et"/>
        </w:rPr>
        <w:t>ses</w:t>
      </w:r>
      <w:r w:rsidRPr="2B2CB921">
        <w:rPr>
          <w:rFonts w:ascii="Times New Roman" w:eastAsia="Times New Roman" w:hAnsi="Times New Roman" w:cs="Times New Roman"/>
          <w:color w:val="000000" w:themeColor="text1"/>
          <w:sz w:val="24"/>
          <w:szCs w:val="24"/>
          <w:lang w:val="et"/>
        </w:rPr>
        <w:t>, liinibusside üleminek</w:t>
      </w:r>
      <w:r>
        <w:rPr>
          <w:rFonts w:ascii="Times New Roman" w:eastAsia="Times New Roman" w:hAnsi="Times New Roman" w:cs="Times New Roman"/>
          <w:color w:val="000000" w:themeColor="text1"/>
          <w:sz w:val="24"/>
          <w:szCs w:val="24"/>
          <w:lang w:val="et"/>
        </w:rPr>
        <w:t>us</w:t>
      </w:r>
      <w:r w:rsidRPr="2B2CB921">
        <w:rPr>
          <w:rFonts w:ascii="Times New Roman" w:eastAsia="Times New Roman" w:hAnsi="Times New Roman" w:cs="Times New Roman"/>
          <w:color w:val="000000" w:themeColor="text1"/>
          <w:sz w:val="24"/>
          <w:szCs w:val="24"/>
          <w:lang w:val="et"/>
        </w:rPr>
        <w:t xml:space="preserve"> heiteta bussidele ja ühistranspordist lähtuv planeerimi</w:t>
      </w:r>
      <w:r>
        <w:rPr>
          <w:rFonts w:ascii="Times New Roman" w:eastAsia="Times New Roman" w:hAnsi="Times New Roman" w:cs="Times New Roman"/>
          <w:color w:val="000000" w:themeColor="text1"/>
          <w:sz w:val="24"/>
          <w:szCs w:val="24"/>
          <w:lang w:val="et"/>
        </w:rPr>
        <w:t>s</w:t>
      </w:r>
      <w:r w:rsidRPr="2B2CB921">
        <w:rPr>
          <w:rFonts w:ascii="Times New Roman" w:eastAsia="Times New Roman" w:hAnsi="Times New Roman" w:cs="Times New Roman"/>
          <w:color w:val="000000" w:themeColor="text1"/>
          <w:sz w:val="24"/>
          <w:szCs w:val="24"/>
          <w:lang w:val="et"/>
        </w:rPr>
        <w:t>e</w:t>
      </w:r>
      <w:r>
        <w:rPr>
          <w:rFonts w:ascii="Times New Roman" w:eastAsia="Times New Roman" w:hAnsi="Times New Roman" w:cs="Times New Roman"/>
          <w:color w:val="000000" w:themeColor="text1"/>
          <w:sz w:val="24"/>
          <w:szCs w:val="24"/>
          <w:lang w:val="et"/>
        </w:rPr>
        <w:t>s</w:t>
      </w:r>
      <w:r w:rsidRPr="2B2CB921">
        <w:rPr>
          <w:rFonts w:ascii="Times New Roman" w:eastAsia="Times New Roman" w:hAnsi="Times New Roman" w:cs="Times New Roman"/>
          <w:color w:val="000000" w:themeColor="text1"/>
          <w:sz w:val="24"/>
          <w:szCs w:val="24"/>
          <w:lang w:val="et"/>
        </w:rPr>
        <w:t xml:space="preserve"> ning korterelamute rekonstrueerimi</w:t>
      </w:r>
      <w:r>
        <w:rPr>
          <w:rFonts w:ascii="Times New Roman" w:eastAsia="Times New Roman" w:hAnsi="Times New Roman" w:cs="Times New Roman"/>
          <w:color w:val="000000" w:themeColor="text1"/>
          <w:sz w:val="24"/>
          <w:szCs w:val="24"/>
          <w:lang w:val="et"/>
        </w:rPr>
        <w:t>s</w:t>
      </w:r>
      <w:r w:rsidRPr="2B2CB921">
        <w:rPr>
          <w:rFonts w:ascii="Times New Roman" w:eastAsia="Times New Roman" w:hAnsi="Times New Roman" w:cs="Times New Roman"/>
          <w:color w:val="000000" w:themeColor="text1"/>
          <w:sz w:val="24"/>
          <w:szCs w:val="24"/>
          <w:lang w:val="et"/>
        </w:rPr>
        <w:t>e</w:t>
      </w:r>
      <w:r>
        <w:rPr>
          <w:rFonts w:ascii="Times New Roman" w:eastAsia="Times New Roman" w:hAnsi="Times New Roman" w:cs="Times New Roman"/>
          <w:color w:val="000000" w:themeColor="text1"/>
          <w:sz w:val="24"/>
          <w:szCs w:val="24"/>
          <w:lang w:val="et"/>
        </w:rPr>
        <w:t>s</w:t>
      </w:r>
      <w:r w:rsidRPr="2B2CB921">
        <w:rPr>
          <w:rFonts w:ascii="Times New Roman" w:eastAsia="Times New Roman" w:hAnsi="Times New Roman" w:cs="Times New Roman"/>
          <w:color w:val="000000" w:themeColor="text1"/>
          <w:sz w:val="24"/>
          <w:szCs w:val="24"/>
          <w:lang w:val="et"/>
        </w:rPr>
        <w:t>, samas toovad need meetmed ka kõige rohkem tulu.</w:t>
      </w:r>
      <w:r w:rsidRPr="0F00E842">
        <w:rPr>
          <w:rFonts w:ascii="Times New Roman" w:eastAsia="Times New Roman" w:hAnsi="Times New Roman" w:cs="Times New Roman"/>
          <w:color w:val="000000" w:themeColor="text1"/>
          <w:sz w:val="24"/>
          <w:szCs w:val="24"/>
          <w:lang w:val="et"/>
        </w:rPr>
        <w:t xml:space="preserve"> Tulu ühiskonnale avaldub majanduse elavdamises investeeringute ja uute kliimasõbralike ärimudelite esile kerkimise kaudu. Taastuvenergeetika investeeringud loovad aluse ka suurema majandusliku mõjuga tööstuse arenguks. Samuti luuakse töökohti taristu ehitamise ja hoonete renoveerimise käigus ning vähendatakse </w:t>
      </w:r>
      <w:proofErr w:type="spellStart"/>
      <w:r w:rsidRPr="0F00E842">
        <w:rPr>
          <w:rFonts w:ascii="Times New Roman" w:eastAsia="Times New Roman" w:hAnsi="Times New Roman" w:cs="Times New Roman"/>
          <w:color w:val="000000" w:themeColor="text1"/>
          <w:sz w:val="24"/>
          <w:szCs w:val="24"/>
          <w:lang w:val="et"/>
        </w:rPr>
        <w:t>keskpikas</w:t>
      </w:r>
      <w:proofErr w:type="spellEnd"/>
      <w:r w:rsidRPr="0F00E842">
        <w:rPr>
          <w:rFonts w:ascii="Times New Roman" w:eastAsia="Times New Roman" w:hAnsi="Times New Roman" w:cs="Times New Roman"/>
          <w:color w:val="000000" w:themeColor="text1"/>
          <w:sz w:val="24"/>
          <w:szCs w:val="24"/>
          <w:lang w:val="et"/>
        </w:rPr>
        <w:t xml:space="preserve"> perspektiivis ebatõhusaid kulusid, nt soojamajanduses, transpordis.</w:t>
      </w:r>
      <w:r>
        <w:rPr>
          <w:rFonts w:ascii="Times New Roman" w:eastAsia="Times New Roman" w:hAnsi="Times New Roman" w:cs="Times New Roman"/>
          <w:color w:val="000000" w:themeColor="text1"/>
          <w:sz w:val="24"/>
          <w:szCs w:val="24"/>
          <w:lang w:val="et"/>
        </w:rPr>
        <w:t xml:space="preserve"> Suur osa investeeringutest on võimalik ellu viia EL struktuuritoetuste ja heitkogustega kauplemise süsteemide tulude toel. Alates 2024.aastast suunatakse 100% heitkogustega kauplemise süsteemi tuludest kliima- ja energiaeesmärkide elluviimiseks, mille arvestuslik maht sel kümnendil on ca 200 miljonit eurot aastas. </w:t>
      </w:r>
    </w:p>
    <w:bookmarkEnd w:id="52"/>
    <w:p w14:paraId="40EEC462" w14:textId="77777777" w:rsidR="008C6F3E" w:rsidRDefault="008C6F3E" w:rsidP="008C6F3E">
      <w:pPr>
        <w:widowControl w:val="0"/>
        <w:spacing w:after="0" w:line="240" w:lineRule="auto"/>
        <w:jc w:val="both"/>
        <w:rPr>
          <w:rFonts w:ascii="Times New Roman" w:eastAsia="Times New Roman" w:hAnsi="Times New Roman" w:cs="Times New Roman"/>
          <w:color w:val="000000" w:themeColor="text1"/>
          <w:sz w:val="24"/>
          <w:szCs w:val="24"/>
          <w:lang w:val="et"/>
        </w:rPr>
      </w:pPr>
    </w:p>
    <w:p w14:paraId="327829ED" w14:textId="28E8562A" w:rsidR="47687F2E" w:rsidRDefault="1AD4B04D" w:rsidP="00C906AB">
      <w:pPr>
        <w:widowControl w:val="0"/>
        <w:spacing w:after="0" w:line="240" w:lineRule="auto"/>
        <w:jc w:val="both"/>
        <w:rPr>
          <w:rFonts w:ascii="Times New Roman" w:eastAsia="Times New Roman" w:hAnsi="Times New Roman" w:cs="Times New Roman"/>
          <w:color w:val="000000" w:themeColor="text1"/>
          <w:sz w:val="24"/>
          <w:szCs w:val="24"/>
          <w:lang w:val="et"/>
        </w:rPr>
      </w:pPr>
      <w:r w:rsidRPr="7C84A48D">
        <w:rPr>
          <w:rFonts w:ascii="Times New Roman" w:eastAsia="Times New Roman" w:hAnsi="Times New Roman" w:cs="Times New Roman"/>
          <w:color w:val="000000" w:themeColor="text1"/>
          <w:sz w:val="24"/>
          <w:szCs w:val="24"/>
          <w:lang w:val="et"/>
        </w:rPr>
        <w:t xml:space="preserve">Taastuvenergia Koja </w:t>
      </w:r>
      <w:r w:rsidRPr="00A54A66">
        <w:rPr>
          <w:rFonts w:ascii="Times New Roman" w:eastAsia="Times New Roman" w:hAnsi="Times New Roman" w:cs="Times New Roman"/>
          <w:sz w:val="24"/>
          <w:szCs w:val="24"/>
          <w:lang w:val="et"/>
        </w:rPr>
        <w:t>hinnangul</w:t>
      </w:r>
      <w:r w:rsidR="00A54A66">
        <w:rPr>
          <w:rStyle w:val="Allmrkuseviide"/>
          <w:rFonts w:ascii="Times New Roman" w:eastAsia="Times New Roman" w:hAnsi="Times New Roman" w:cs="Times New Roman"/>
          <w:sz w:val="24"/>
          <w:szCs w:val="24"/>
          <w:lang w:val="et"/>
        </w:rPr>
        <w:footnoteReference w:id="71"/>
      </w:r>
      <w:r w:rsidR="3229A455" w:rsidRPr="7C84A48D">
        <w:rPr>
          <w:rFonts w:ascii="Times New Roman" w:eastAsia="Times New Roman" w:hAnsi="Times New Roman" w:cs="Times New Roman"/>
          <w:color w:val="000000" w:themeColor="text1"/>
          <w:sz w:val="24"/>
          <w:szCs w:val="24"/>
          <w:lang w:val="et"/>
        </w:rPr>
        <w:t xml:space="preserve"> </w:t>
      </w:r>
      <w:r w:rsidRPr="7C84A48D">
        <w:rPr>
          <w:rFonts w:ascii="Times New Roman" w:eastAsia="Times New Roman" w:hAnsi="Times New Roman" w:cs="Times New Roman"/>
          <w:color w:val="000000" w:themeColor="text1"/>
          <w:sz w:val="24"/>
          <w:szCs w:val="24"/>
          <w:lang w:val="et"/>
        </w:rPr>
        <w:t>on r</w:t>
      </w:r>
      <w:r w:rsidR="65230792" w:rsidRPr="7C84A48D">
        <w:rPr>
          <w:rFonts w:ascii="Times New Roman" w:eastAsia="Times New Roman" w:hAnsi="Times New Roman" w:cs="Times New Roman"/>
          <w:color w:val="000000" w:themeColor="text1"/>
          <w:sz w:val="24"/>
          <w:szCs w:val="24"/>
          <w:lang w:val="et"/>
        </w:rPr>
        <w:t xml:space="preserve">iigi tulu </w:t>
      </w:r>
      <w:r w:rsidR="34D3A5AC" w:rsidRPr="7C84A48D">
        <w:rPr>
          <w:rFonts w:ascii="Times New Roman" w:eastAsia="Times New Roman" w:hAnsi="Times New Roman" w:cs="Times New Roman"/>
          <w:color w:val="000000" w:themeColor="text1"/>
          <w:sz w:val="24"/>
          <w:szCs w:val="24"/>
          <w:lang w:val="et"/>
        </w:rPr>
        <w:t xml:space="preserve">1000 MW </w:t>
      </w:r>
      <w:r w:rsidR="65230792" w:rsidRPr="7C84A48D">
        <w:rPr>
          <w:rFonts w:ascii="Times New Roman" w:eastAsia="Times New Roman" w:hAnsi="Times New Roman" w:cs="Times New Roman"/>
          <w:color w:val="000000" w:themeColor="text1"/>
          <w:sz w:val="24"/>
          <w:szCs w:val="24"/>
          <w:lang w:val="et"/>
        </w:rPr>
        <w:t xml:space="preserve">meretuulepargi opereerimisperioodil </w:t>
      </w:r>
      <w:r w:rsidR="26032B52" w:rsidRPr="7C84A48D">
        <w:rPr>
          <w:rFonts w:ascii="Times New Roman" w:eastAsia="Times New Roman" w:hAnsi="Times New Roman" w:cs="Times New Roman"/>
          <w:color w:val="000000" w:themeColor="text1"/>
          <w:sz w:val="24"/>
          <w:szCs w:val="24"/>
          <w:lang w:val="et"/>
        </w:rPr>
        <w:t>129</w:t>
      </w:r>
      <w:r w:rsidR="65230792" w:rsidRPr="7C84A48D">
        <w:rPr>
          <w:rFonts w:ascii="Times New Roman" w:eastAsia="Times New Roman" w:hAnsi="Times New Roman" w:cs="Times New Roman"/>
          <w:color w:val="000000" w:themeColor="text1"/>
          <w:sz w:val="24"/>
          <w:szCs w:val="24"/>
          <w:lang w:val="et"/>
        </w:rPr>
        <w:t xml:space="preserve"> m</w:t>
      </w:r>
      <w:r w:rsidR="6CDFC8A1" w:rsidRPr="7C84A48D">
        <w:rPr>
          <w:rFonts w:ascii="Times New Roman" w:eastAsia="Times New Roman" w:hAnsi="Times New Roman" w:cs="Times New Roman"/>
          <w:color w:val="000000" w:themeColor="text1"/>
          <w:sz w:val="24"/>
          <w:szCs w:val="24"/>
          <w:lang w:val="et"/>
        </w:rPr>
        <w:t>ln</w:t>
      </w:r>
      <w:r w:rsidR="65230792" w:rsidRPr="7C84A48D">
        <w:rPr>
          <w:rFonts w:ascii="Times New Roman" w:eastAsia="Times New Roman" w:hAnsi="Times New Roman" w:cs="Times New Roman"/>
          <w:color w:val="000000" w:themeColor="text1"/>
          <w:sz w:val="24"/>
          <w:szCs w:val="24"/>
          <w:lang w:val="et"/>
        </w:rPr>
        <w:t xml:space="preserve"> €/a.</w:t>
      </w:r>
      <w:r w:rsidR="5FECEDFE" w:rsidRPr="7C84A48D">
        <w:rPr>
          <w:rFonts w:ascii="Times New Roman" w:eastAsia="Times New Roman" w:hAnsi="Times New Roman" w:cs="Times New Roman"/>
          <w:color w:val="000000" w:themeColor="text1"/>
          <w:sz w:val="24"/>
          <w:szCs w:val="24"/>
          <w:lang w:val="et"/>
        </w:rPr>
        <w:t xml:space="preserve"> </w:t>
      </w:r>
      <w:r w:rsidR="1457DD76" w:rsidRPr="7C84A48D">
        <w:rPr>
          <w:rFonts w:ascii="Times New Roman" w:eastAsia="Times New Roman" w:hAnsi="Times New Roman" w:cs="Times New Roman"/>
          <w:color w:val="000000" w:themeColor="text1"/>
          <w:sz w:val="24"/>
          <w:szCs w:val="24"/>
          <w:lang w:val="et"/>
        </w:rPr>
        <w:t>P</w:t>
      </w:r>
      <w:r w:rsidR="58089AB0" w:rsidRPr="7C84A48D">
        <w:rPr>
          <w:rFonts w:ascii="Times New Roman" w:eastAsia="Times New Roman" w:hAnsi="Times New Roman" w:cs="Times New Roman"/>
          <w:color w:val="000000" w:themeColor="text1"/>
          <w:sz w:val="24"/>
          <w:szCs w:val="24"/>
          <w:lang w:val="et"/>
        </w:rPr>
        <w:t>õlevkivielektri</w:t>
      </w:r>
      <w:r w:rsidR="02CFBC45" w:rsidRPr="7C84A48D">
        <w:rPr>
          <w:rFonts w:ascii="Times New Roman" w:eastAsia="Times New Roman" w:hAnsi="Times New Roman" w:cs="Times New Roman"/>
          <w:color w:val="000000" w:themeColor="text1"/>
          <w:sz w:val="24"/>
          <w:szCs w:val="24"/>
          <w:lang w:val="et"/>
        </w:rPr>
        <w:t xml:space="preserve"> </w:t>
      </w:r>
      <w:r w:rsidR="58089AB0" w:rsidRPr="7C84A48D">
        <w:rPr>
          <w:rFonts w:ascii="Times New Roman" w:eastAsia="Times New Roman" w:hAnsi="Times New Roman" w:cs="Times New Roman"/>
          <w:color w:val="000000" w:themeColor="text1"/>
          <w:sz w:val="24"/>
          <w:szCs w:val="24"/>
          <w:lang w:val="et"/>
        </w:rPr>
        <w:t>tootmise</w:t>
      </w:r>
      <w:r w:rsidR="46D9BF2A" w:rsidRPr="7C84A48D">
        <w:rPr>
          <w:rFonts w:ascii="Times New Roman" w:eastAsia="Times New Roman" w:hAnsi="Times New Roman" w:cs="Times New Roman"/>
          <w:color w:val="000000" w:themeColor="text1"/>
          <w:sz w:val="24"/>
          <w:szCs w:val="24"/>
          <w:lang w:val="et"/>
        </w:rPr>
        <w:t>st</w:t>
      </w:r>
      <w:r w:rsidR="7ACC8B6C" w:rsidRPr="7C84A48D">
        <w:rPr>
          <w:rFonts w:ascii="Times New Roman" w:eastAsia="Times New Roman" w:hAnsi="Times New Roman" w:cs="Times New Roman"/>
          <w:color w:val="000000" w:themeColor="text1"/>
          <w:sz w:val="24"/>
          <w:szCs w:val="24"/>
          <w:lang w:val="et"/>
        </w:rPr>
        <w:t xml:space="preserve"> </w:t>
      </w:r>
      <w:r w:rsidR="266C1901" w:rsidRPr="7C84A48D">
        <w:rPr>
          <w:rFonts w:ascii="Times New Roman" w:eastAsia="Times New Roman" w:hAnsi="Times New Roman" w:cs="Times New Roman"/>
          <w:color w:val="000000" w:themeColor="text1"/>
          <w:sz w:val="24"/>
          <w:szCs w:val="24"/>
          <w:lang w:val="et"/>
        </w:rPr>
        <w:t xml:space="preserve">riigieelarvesse </w:t>
      </w:r>
      <w:r w:rsidR="58089AB0" w:rsidRPr="7C84A48D">
        <w:rPr>
          <w:rFonts w:ascii="Times New Roman" w:eastAsia="Times New Roman" w:hAnsi="Times New Roman" w:cs="Times New Roman"/>
          <w:color w:val="000000" w:themeColor="text1"/>
          <w:sz w:val="24"/>
          <w:szCs w:val="24"/>
          <w:lang w:val="et"/>
        </w:rPr>
        <w:t>laekuva</w:t>
      </w:r>
      <w:r w:rsidR="4504AEC1" w:rsidRPr="7C84A48D">
        <w:rPr>
          <w:rFonts w:ascii="Times New Roman" w:eastAsia="Times New Roman" w:hAnsi="Times New Roman" w:cs="Times New Roman"/>
          <w:color w:val="000000" w:themeColor="text1"/>
          <w:sz w:val="24"/>
          <w:szCs w:val="24"/>
          <w:lang w:val="et"/>
        </w:rPr>
        <w:t>te</w:t>
      </w:r>
      <w:r w:rsidR="58089AB0" w:rsidRPr="7C84A48D">
        <w:rPr>
          <w:rFonts w:ascii="Times New Roman" w:eastAsia="Times New Roman" w:hAnsi="Times New Roman" w:cs="Times New Roman"/>
          <w:color w:val="000000" w:themeColor="text1"/>
          <w:sz w:val="24"/>
          <w:szCs w:val="24"/>
          <w:lang w:val="et"/>
        </w:rPr>
        <w:t xml:space="preserve"> tasud</w:t>
      </w:r>
      <w:r w:rsidR="3CFCBB3D" w:rsidRPr="7C84A48D">
        <w:rPr>
          <w:rFonts w:ascii="Times New Roman" w:eastAsia="Times New Roman" w:hAnsi="Times New Roman" w:cs="Times New Roman"/>
          <w:color w:val="000000" w:themeColor="text1"/>
          <w:sz w:val="24"/>
          <w:szCs w:val="24"/>
          <w:lang w:val="et"/>
        </w:rPr>
        <w:t>e</w:t>
      </w:r>
      <w:r w:rsidR="58089AB0" w:rsidRPr="7C84A48D">
        <w:rPr>
          <w:rFonts w:ascii="Times New Roman" w:eastAsia="Times New Roman" w:hAnsi="Times New Roman" w:cs="Times New Roman"/>
          <w:color w:val="000000" w:themeColor="text1"/>
          <w:sz w:val="24"/>
          <w:szCs w:val="24"/>
          <w:lang w:val="et"/>
        </w:rPr>
        <w:t xml:space="preserve"> ja maksud</w:t>
      </w:r>
      <w:r w:rsidR="4BF0CDA5" w:rsidRPr="7C84A48D">
        <w:rPr>
          <w:rFonts w:ascii="Times New Roman" w:eastAsia="Times New Roman" w:hAnsi="Times New Roman" w:cs="Times New Roman"/>
          <w:color w:val="000000" w:themeColor="text1"/>
          <w:sz w:val="24"/>
          <w:szCs w:val="24"/>
          <w:lang w:val="et"/>
        </w:rPr>
        <w:t>e</w:t>
      </w:r>
      <w:r w:rsidR="58089AB0" w:rsidRPr="7C84A48D">
        <w:rPr>
          <w:rFonts w:ascii="Times New Roman" w:eastAsia="Times New Roman" w:hAnsi="Times New Roman" w:cs="Times New Roman"/>
          <w:color w:val="000000" w:themeColor="text1"/>
          <w:sz w:val="24"/>
          <w:szCs w:val="24"/>
          <w:lang w:val="et"/>
        </w:rPr>
        <w:t xml:space="preserve"> </w:t>
      </w:r>
      <w:r w:rsidR="4101D3C3" w:rsidRPr="7C84A48D">
        <w:rPr>
          <w:rFonts w:ascii="Times New Roman" w:eastAsia="Times New Roman" w:hAnsi="Times New Roman" w:cs="Times New Roman"/>
          <w:color w:val="000000" w:themeColor="text1"/>
          <w:sz w:val="24"/>
          <w:szCs w:val="24"/>
          <w:lang w:val="et"/>
        </w:rPr>
        <w:t>puhul võib vähemalt osaliselt prognoosida, et need asenduvad uute tasude või maksudega</w:t>
      </w:r>
      <w:r w:rsidR="58089AB0" w:rsidRPr="7C84A48D">
        <w:rPr>
          <w:rFonts w:ascii="Times New Roman" w:eastAsia="Times New Roman" w:hAnsi="Times New Roman" w:cs="Times New Roman"/>
          <w:color w:val="000000" w:themeColor="text1"/>
          <w:sz w:val="24"/>
          <w:szCs w:val="24"/>
          <w:lang w:val="et"/>
        </w:rPr>
        <w:t xml:space="preserve">. </w:t>
      </w:r>
      <w:r w:rsidR="5132276F" w:rsidRPr="7C84A48D">
        <w:rPr>
          <w:rFonts w:ascii="Times New Roman" w:eastAsia="Times New Roman" w:hAnsi="Times New Roman" w:cs="Times New Roman"/>
          <w:color w:val="000000" w:themeColor="text1"/>
          <w:sz w:val="24"/>
          <w:szCs w:val="24"/>
          <w:lang w:val="et"/>
        </w:rPr>
        <w:t xml:space="preserve">Näiteks </w:t>
      </w:r>
      <w:r w:rsidR="58089AB0" w:rsidRPr="7C84A48D">
        <w:rPr>
          <w:rFonts w:ascii="Times New Roman" w:eastAsia="Times New Roman" w:hAnsi="Times New Roman" w:cs="Times New Roman"/>
          <w:color w:val="000000" w:themeColor="text1"/>
          <w:sz w:val="24"/>
          <w:szCs w:val="24"/>
          <w:lang w:val="et"/>
        </w:rPr>
        <w:t>Rohetiigri (2023) analüüsi kohaselt põlevkivielektri tootmise lõpetamine järel mõju riigieelarvele märkimisväärselt ei muutu, sest eelarvesse laekuvad keskkonnatasud asenduvad elektriaktsiisi tuludega (tulud kokku riigieelarves 2021. a</w:t>
      </w:r>
      <w:r w:rsidR="53E689B8" w:rsidRPr="7C84A48D">
        <w:rPr>
          <w:rFonts w:ascii="Times New Roman" w:eastAsia="Times New Roman" w:hAnsi="Times New Roman" w:cs="Times New Roman"/>
          <w:color w:val="000000" w:themeColor="text1"/>
          <w:sz w:val="24"/>
          <w:szCs w:val="24"/>
          <w:lang w:val="et"/>
        </w:rPr>
        <w:t>astal</w:t>
      </w:r>
      <w:r w:rsidR="58089AB0" w:rsidRPr="7C84A48D">
        <w:rPr>
          <w:rFonts w:ascii="Times New Roman" w:eastAsia="Times New Roman" w:hAnsi="Times New Roman" w:cs="Times New Roman"/>
          <w:color w:val="000000" w:themeColor="text1"/>
          <w:sz w:val="24"/>
          <w:szCs w:val="24"/>
          <w:lang w:val="et"/>
        </w:rPr>
        <w:t xml:space="preserve"> 62 m</w:t>
      </w:r>
      <w:r w:rsidR="41D740E4" w:rsidRPr="7C84A48D">
        <w:rPr>
          <w:rFonts w:ascii="Times New Roman" w:eastAsia="Times New Roman" w:hAnsi="Times New Roman" w:cs="Times New Roman"/>
          <w:color w:val="000000" w:themeColor="text1"/>
          <w:sz w:val="24"/>
          <w:szCs w:val="24"/>
          <w:lang w:val="et"/>
        </w:rPr>
        <w:t>ln</w:t>
      </w:r>
      <w:r w:rsidR="58089AB0" w:rsidRPr="7C84A48D">
        <w:rPr>
          <w:rFonts w:ascii="Times New Roman" w:eastAsia="Times New Roman" w:hAnsi="Times New Roman" w:cs="Times New Roman"/>
          <w:color w:val="000000" w:themeColor="text1"/>
          <w:sz w:val="24"/>
          <w:szCs w:val="24"/>
          <w:lang w:val="et"/>
        </w:rPr>
        <w:t xml:space="preserve"> </w:t>
      </w:r>
      <w:r w:rsidR="4B7D7E64" w:rsidRPr="7C84A48D">
        <w:rPr>
          <w:rFonts w:ascii="Times New Roman" w:eastAsia="Times New Roman" w:hAnsi="Times New Roman" w:cs="Times New Roman"/>
          <w:color w:val="000000" w:themeColor="text1"/>
          <w:sz w:val="24"/>
          <w:szCs w:val="24"/>
          <w:lang w:val="et"/>
        </w:rPr>
        <w:t>eurot</w:t>
      </w:r>
      <w:r w:rsidR="58089AB0" w:rsidRPr="7C84A48D">
        <w:rPr>
          <w:rFonts w:ascii="Times New Roman" w:eastAsia="Times New Roman" w:hAnsi="Times New Roman" w:cs="Times New Roman"/>
          <w:color w:val="000000" w:themeColor="text1"/>
          <w:sz w:val="24"/>
          <w:szCs w:val="24"/>
          <w:lang w:val="et"/>
        </w:rPr>
        <w:t xml:space="preserve"> ja 2040. a</w:t>
      </w:r>
      <w:r w:rsidR="53E689B8" w:rsidRPr="7C84A48D">
        <w:rPr>
          <w:rFonts w:ascii="Times New Roman" w:eastAsia="Times New Roman" w:hAnsi="Times New Roman" w:cs="Times New Roman"/>
          <w:color w:val="000000" w:themeColor="text1"/>
          <w:sz w:val="24"/>
          <w:szCs w:val="24"/>
          <w:lang w:val="et"/>
        </w:rPr>
        <w:t>astal</w:t>
      </w:r>
      <w:r w:rsidR="58089AB0" w:rsidRPr="7C84A48D">
        <w:rPr>
          <w:rFonts w:ascii="Times New Roman" w:eastAsia="Times New Roman" w:hAnsi="Times New Roman" w:cs="Times New Roman"/>
          <w:color w:val="000000" w:themeColor="text1"/>
          <w:sz w:val="24"/>
          <w:szCs w:val="24"/>
          <w:lang w:val="et"/>
        </w:rPr>
        <w:t xml:space="preserve"> 66 m</w:t>
      </w:r>
      <w:r w:rsidR="41D740E4" w:rsidRPr="7C84A48D">
        <w:rPr>
          <w:rFonts w:ascii="Times New Roman" w:eastAsia="Times New Roman" w:hAnsi="Times New Roman" w:cs="Times New Roman"/>
          <w:color w:val="000000" w:themeColor="text1"/>
          <w:sz w:val="24"/>
          <w:szCs w:val="24"/>
          <w:lang w:val="et"/>
        </w:rPr>
        <w:t>ln</w:t>
      </w:r>
      <w:r w:rsidR="58089AB0" w:rsidRPr="7C84A48D">
        <w:rPr>
          <w:rFonts w:ascii="Times New Roman" w:eastAsia="Times New Roman" w:hAnsi="Times New Roman" w:cs="Times New Roman"/>
          <w:color w:val="000000" w:themeColor="text1"/>
          <w:sz w:val="24"/>
          <w:szCs w:val="24"/>
          <w:lang w:val="et"/>
        </w:rPr>
        <w:t xml:space="preserve"> </w:t>
      </w:r>
      <w:r w:rsidR="11E7CC2A" w:rsidRPr="7C84A48D">
        <w:rPr>
          <w:rFonts w:ascii="Times New Roman" w:eastAsia="Times New Roman" w:hAnsi="Times New Roman" w:cs="Times New Roman"/>
          <w:color w:val="000000" w:themeColor="text1"/>
          <w:sz w:val="24"/>
          <w:szCs w:val="24"/>
          <w:lang w:val="et"/>
        </w:rPr>
        <w:t>eurot</w:t>
      </w:r>
      <w:r w:rsidR="58089AB0" w:rsidRPr="7C84A48D">
        <w:rPr>
          <w:rFonts w:ascii="Times New Roman" w:eastAsia="Times New Roman" w:hAnsi="Times New Roman" w:cs="Times New Roman"/>
          <w:color w:val="000000" w:themeColor="text1"/>
          <w:sz w:val="24"/>
          <w:szCs w:val="24"/>
          <w:lang w:val="et"/>
        </w:rPr>
        <w:t>).</w:t>
      </w:r>
      <w:r w:rsidR="58089AB0" w:rsidRPr="7C84A48D">
        <w:rPr>
          <w:rFonts w:ascii="Arial" w:eastAsia="Arial" w:hAnsi="Arial" w:cs="Arial"/>
          <w:color w:val="000000" w:themeColor="text1"/>
          <w:lang w:val="et"/>
        </w:rPr>
        <w:t xml:space="preserve"> </w:t>
      </w:r>
      <w:r w:rsidR="5EA32FA0" w:rsidRPr="39A9B226">
        <w:rPr>
          <w:rFonts w:ascii="Times New Roman" w:eastAsia="Times New Roman" w:hAnsi="Times New Roman" w:cs="Times New Roman"/>
          <w:color w:val="000000" w:themeColor="text1"/>
          <w:sz w:val="24"/>
          <w:szCs w:val="24"/>
          <w:lang w:val="et"/>
        </w:rPr>
        <w:t>E</w:t>
      </w:r>
      <w:r w:rsidR="5EA32FA0" w:rsidRPr="7C84A48D">
        <w:rPr>
          <w:rFonts w:ascii="Times New Roman" w:eastAsia="Times New Roman" w:hAnsi="Times New Roman" w:cs="Times New Roman"/>
          <w:color w:val="000000" w:themeColor="text1"/>
          <w:sz w:val="24"/>
          <w:szCs w:val="24"/>
          <w:lang w:val="et"/>
        </w:rPr>
        <w:t>nergiaportfelli muudatuste tulemusena saavutatavaks lisandväärtuseks hinda</w:t>
      </w:r>
      <w:r w:rsidR="548F9623" w:rsidRPr="7C84A48D">
        <w:rPr>
          <w:rFonts w:ascii="Times New Roman" w:eastAsia="Times New Roman" w:hAnsi="Times New Roman" w:cs="Times New Roman"/>
          <w:color w:val="000000" w:themeColor="text1"/>
          <w:sz w:val="24"/>
          <w:szCs w:val="24"/>
          <w:lang w:val="et"/>
        </w:rPr>
        <w:t>s</w:t>
      </w:r>
      <w:r w:rsidR="5EA32FA0" w:rsidRPr="7C84A48D">
        <w:rPr>
          <w:rFonts w:ascii="Times New Roman" w:eastAsia="Times New Roman" w:hAnsi="Times New Roman" w:cs="Times New Roman"/>
          <w:color w:val="000000" w:themeColor="text1"/>
          <w:sz w:val="24"/>
          <w:szCs w:val="24"/>
          <w:lang w:val="et"/>
        </w:rPr>
        <w:t xml:space="preserve"> Rohetiiger 2021. aastal 1,5 m</w:t>
      </w:r>
      <w:r w:rsidR="6CDFC8A1" w:rsidRPr="7C84A48D">
        <w:rPr>
          <w:rFonts w:ascii="Times New Roman" w:eastAsia="Times New Roman" w:hAnsi="Times New Roman" w:cs="Times New Roman"/>
          <w:color w:val="000000" w:themeColor="text1"/>
          <w:sz w:val="24"/>
          <w:szCs w:val="24"/>
          <w:lang w:val="et"/>
        </w:rPr>
        <w:t>ld</w:t>
      </w:r>
      <w:r w:rsidR="5EA32FA0" w:rsidRPr="7C84A48D">
        <w:rPr>
          <w:rFonts w:ascii="Times New Roman" w:eastAsia="Times New Roman" w:hAnsi="Times New Roman" w:cs="Times New Roman"/>
          <w:color w:val="000000" w:themeColor="text1"/>
          <w:sz w:val="24"/>
          <w:szCs w:val="24"/>
          <w:lang w:val="et"/>
        </w:rPr>
        <w:t>, 2031. aastal 2,9 m</w:t>
      </w:r>
      <w:r w:rsidR="6CDFC8A1" w:rsidRPr="7C84A48D">
        <w:rPr>
          <w:rFonts w:ascii="Times New Roman" w:eastAsia="Times New Roman" w:hAnsi="Times New Roman" w:cs="Times New Roman"/>
          <w:color w:val="000000" w:themeColor="text1"/>
          <w:sz w:val="24"/>
          <w:szCs w:val="24"/>
          <w:lang w:val="et"/>
        </w:rPr>
        <w:t>ld</w:t>
      </w:r>
      <w:r w:rsidR="5EA32FA0" w:rsidRPr="7C84A48D">
        <w:rPr>
          <w:rFonts w:ascii="Times New Roman" w:eastAsia="Times New Roman" w:hAnsi="Times New Roman" w:cs="Times New Roman"/>
          <w:color w:val="000000" w:themeColor="text1"/>
          <w:sz w:val="24"/>
          <w:szCs w:val="24"/>
          <w:lang w:val="et"/>
        </w:rPr>
        <w:t xml:space="preserve"> ja 2040. aastal 3,7 m</w:t>
      </w:r>
      <w:r w:rsidR="6CDFC8A1" w:rsidRPr="7C84A48D">
        <w:rPr>
          <w:rFonts w:ascii="Times New Roman" w:eastAsia="Times New Roman" w:hAnsi="Times New Roman" w:cs="Times New Roman"/>
          <w:color w:val="000000" w:themeColor="text1"/>
          <w:sz w:val="24"/>
          <w:szCs w:val="24"/>
          <w:lang w:val="et"/>
        </w:rPr>
        <w:t>ld</w:t>
      </w:r>
      <w:r w:rsidR="5EA32FA0" w:rsidRPr="7C84A48D">
        <w:rPr>
          <w:rFonts w:ascii="Times New Roman" w:eastAsia="Times New Roman" w:hAnsi="Times New Roman" w:cs="Times New Roman"/>
          <w:color w:val="000000" w:themeColor="text1"/>
          <w:sz w:val="24"/>
          <w:szCs w:val="24"/>
          <w:lang w:val="et"/>
        </w:rPr>
        <w:t xml:space="preserve"> eurot (Rohetiiger 2023). Seega ületab energiaportfelli ümberkujunemisest tekkiv lisandväärtus oluliselt (so 2-3 korda) tehtavaid investeeringuid, mis on u 1,1 m</w:t>
      </w:r>
      <w:r w:rsidR="6CDFC8A1" w:rsidRPr="7C84A48D">
        <w:rPr>
          <w:rFonts w:ascii="Times New Roman" w:eastAsia="Times New Roman" w:hAnsi="Times New Roman" w:cs="Times New Roman"/>
          <w:color w:val="000000" w:themeColor="text1"/>
          <w:sz w:val="24"/>
          <w:szCs w:val="24"/>
          <w:lang w:val="et"/>
        </w:rPr>
        <w:t>ld</w:t>
      </w:r>
      <w:r w:rsidR="5EA32FA0" w:rsidRPr="7C84A48D">
        <w:rPr>
          <w:rFonts w:ascii="Times New Roman" w:eastAsia="Times New Roman" w:hAnsi="Times New Roman" w:cs="Times New Roman"/>
          <w:color w:val="000000" w:themeColor="text1"/>
          <w:sz w:val="24"/>
          <w:szCs w:val="24"/>
          <w:lang w:val="et"/>
        </w:rPr>
        <w:t xml:space="preserve"> eurot aastas vaatlusaluse perioodi keskmisena. Osa lisandväärtuse kasvust tuleb energia tarbimise ja müügi suurenemisest ja osa suurema lisandväärusega energiatootmisele üleminekust.</w:t>
      </w:r>
    </w:p>
    <w:p w14:paraId="530D40C5" w14:textId="77777777" w:rsidR="008C6F3E" w:rsidRDefault="008C6F3E" w:rsidP="008C6F3E">
      <w:pPr>
        <w:widowControl w:val="0"/>
        <w:spacing w:after="0" w:line="240" w:lineRule="auto"/>
        <w:jc w:val="both"/>
        <w:rPr>
          <w:rFonts w:ascii="Times New Roman" w:eastAsia="Times New Roman" w:hAnsi="Times New Roman" w:cs="Times New Roman"/>
          <w:color w:val="000000" w:themeColor="text1"/>
          <w:sz w:val="24"/>
          <w:szCs w:val="24"/>
          <w:lang w:val="et"/>
        </w:rPr>
      </w:pPr>
    </w:p>
    <w:p w14:paraId="7CAF3E2E" w14:textId="5C6DA486" w:rsidR="48430483" w:rsidRDefault="5F1BBD15" w:rsidP="0F00E842">
      <w:pPr>
        <w:widowControl w:val="0"/>
        <w:spacing w:after="0"/>
        <w:jc w:val="both"/>
        <w:rPr>
          <w:rFonts w:ascii="Times New Roman" w:eastAsia="Times New Roman" w:hAnsi="Times New Roman" w:cs="Times New Roman"/>
          <w:color w:val="000000" w:themeColor="text1"/>
          <w:sz w:val="24"/>
          <w:szCs w:val="24"/>
          <w:lang w:val="et"/>
        </w:rPr>
      </w:pPr>
      <w:r w:rsidRPr="357EF7B9">
        <w:rPr>
          <w:rFonts w:ascii="Times New Roman" w:eastAsia="Times New Roman" w:hAnsi="Times New Roman" w:cs="Times New Roman"/>
          <w:color w:val="000000" w:themeColor="text1"/>
          <w:sz w:val="24"/>
          <w:szCs w:val="24"/>
          <w:lang w:val="et"/>
        </w:rPr>
        <w:t>Põlevkivi</w:t>
      </w:r>
      <w:r w:rsidR="3933D815" w:rsidRPr="357EF7B9">
        <w:rPr>
          <w:rFonts w:ascii="Times New Roman" w:eastAsia="Times New Roman" w:hAnsi="Times New Roman" w:cs="Times New Roman"/>
          <w:color w:val="000000" w:themeColor="text1"/>
          <w:sz w:val="24"/>
          <w:szCs w:val="24"/>
          <w:lang w:val="et"/>
        </w:rPr>
        <w:t>õli</w:t>
      </w:r>
      <w:r w:rsidRPr="357EF7B9">
        <w:rPr>
          <w:rFonts w:ascii="Times New Roman" w:eastAsia="Times New Roman" w:hAnsi="Times New Roman" w:cs="Times New Roman"/>
          <w:color w:val="000000" w:themeColor="text1"/>
          <w:sz w:val="24"/>
          <w:szCs w:val="24"/>
          <w:lang w:val="et"/>
        </w:rPr>
        <w:t>tootmine panustab</w:t>
      </w:r>
      <w:r w:rsidR="3D763584" w:rsidRPr="357EF7B9">
        <w:rPr>
          <w:rFonts w:ascii="Times New Roman" w:eastAsia="Times New Roman" w:hAnsi="Times New Roman" w:cs="Times New Roman"/>
          <w:color w:val="000000" w:themeColor="text1"/>
          <w:sz w:val="24"/>
          <w:szCs w:val="24"/>
          <w:lang w:val="et"/>
        </w:rPr>
        <w:t xml:space="preserve"> </w:t>
      </w:r>
      <w:r w:rsidRPr="357EF7B9">
        <w:rPr>
          <w:rFonts w:ascii="Times New Roman" w:eastAsia="Times New Roman" w:hAnsi="Times New Roman" w:cs="Times New Roman"/>
          <w:color w:val="000000" w:themeColor="text1"/>
          <w:sz w:val="24"/>
          <w:szCs w:val="24"/>
          <w:lang w:val="et"/>
        </w:rPr>
        <w:t xml:space="preserve">riigieelarvesse maksudena </w:t>
      </w:r>
      <w:r w:rsidR="7D1AD9FA" w:rsidRPr="357EF7B9">
        <w:rPr>
          <w:rFonts w:ascii="Times New Roman" w:eastAsia="Times New Roman" w:hAnsi="Times New Roman" w:cs="Times New Roman"/>
          <w:color w:val="000000" w:themeColor="text1"/>
          <w:sz w:val="24"/>
          <w:szCs w:val="24"/>
          <w:lang w:val="et"/>
        </w:rPr>
        <w:t xml:space="preserve">oluliselt rohkem </w:t>
      </w:r>
      <w:r w:rsidR="75DECD8B" w:rsidRPr="357EF7B9">
        <w:rPr>
          <w:rFonts w:ascii="Times New Roman" w:eastAsia="Times New Roman" w:hAnsi="Times New Roman" w:cs="Times New Roman"/>
          <w:color w:val="000000" w:themeColor="text1"/>
          <w:sz w:val="24"/>
          <w:szCs w:val="24"/>
          <w:lang w:val="et"/>
        </w:rPr>
        <w:t xml:space="preserve">kui elektritootmine </w:t>
      </w:r>
      <w:r w:rsidR="7D1AD9FA" w:rsidRPr="357EF7B9">
        <w:rPr>
          <w:rFonts w:ascii="Times New Roman" w:eastAsia="Times New Roman" w:hAnsi="Times New Roman" w:cs="Times New Roman"/>
          <w:color w:val="000000" w:themeColor="text1"/>
          <w:sz w:val="24"/>
          <w:szCs w:val="24"/>
          <w:lang w:val="et"/>
        </w:rPr>
        <w:t xml:space="preserve">ehk </w:t>
      </w:r>
      <w:r w:rsidRPr="357EF7B9">
        <w:rPr>
          <w:rFonts w:ascii="Times New Roman" w:eastAsia="Times New Roman" w:hAnsi="Times New Roman" w:cs="Times New Roman"/>
          <w:color w:val="000000" w:themeColor="text1"/>
          <w:sz w:val="24"/>
          <w:szCs w:val="24"/>
          <w:lang w:val="et"/>
        </w:rPr>
        <w:t>153 m</w:t>
      </w:r>
      <w:r w:rsidR="008071FE" w:rsidRPr="357EF7B9">
        <w:rPr>
          <w:rFonts w:ascii="Times New Roman" w:eastAsia="Times New Roman" w:hAnsi="Times New Roman" w:cs="Times New Roman"/>
          <w:color w:val="000000" w:themeColor="text1"/>
          <w:sz w:val="24"/>
          <w:szCs w:val="24"/>
          <w:lang w:val="et"/>
        </w:rPr>
        <w:t>ln</w:t>
      </w:r>
      <w:r w:rsidRPr="357EF7B9">
        <w:rPr>
          <w:rFonts w:ascii="Times New Roman" w:eastAsia="Times New Roman" w:hAnsi="Times New Roman" w:cs="Times New Roman"/>
          <w:color w:val="000000" w:themeColor="text1"/>
          <w:sz w:val="24"/>
          <w:szCs w:val="24"/>
          <w:lang w:val="et"/>
        </w:rPr>
        <w:t xml:space="preserve"> eurot</w:t>
      </w:r>
      <w:r w:rsidR="1AF97FC9" w:rsidRPr="357EF7B9">
        <w:rPr>
          <w:rFonts w:ascii="Times New Roman" w:eastAsia="Times New Roman" w:hAnsi="Times New Roman" w:cs="Times New Roman"/>
          <w:color w:val="000000" w:themeColor="text1"/>
          <w:sz w:val="24"/>
          <w:szCs w:val="24"/>
          <w:lang w:val="et"/>
        </w:rPr>
        <w:t xml:space="preserve"> 2022. aastal</w:t>
      </w:r>
      <w:r w:rsidRPr="357EF7B9">
        <w:rPr>
          <w:rFonts w:ascii="Times New Roman" w:eastAsia="Times New Roman" w:hAnsi="Times New Roman" w:cs="Times New Roman"/>
          <w:color w:val="000000" w:themeColor="text1"/>
          <w:sz w:val="24"/>
          <w:szCs w:val="24"/>
          <w:lang w:val="et"/>
        </w:rPr>
        <w:t>.</w:t>
      </w:r>
      <w:r w:rsidR="478E864E" w:rsidRPr="357EF7B9">
        <w:rPr>
          <w:rFonts w:ascii="Times New Roman" w:eastAsia="Times New Roman" w:hAnsi="Times New Roman" w:cs="Times New Roman"/>
          <w:color w:val="000000" w:themeColor="text1"/>
          <w:sz w:val="24"/>
          <w:szCs w:val="24"/>
          <w:lang w:val="et"/>
        </w:rPr>
        <w:t xml:space="preserve"> </w:t>
      </w:r>
      <w:r w:rsidR="478E864E" w:rsidRPr="357EF7B9">
        <w:rPr>
          <w:rFonts w:ascii="Times New Roman" w:eastAsia="Times New Roman" w:hAnsi="Times New Roman" w:cs="Times New Roman"/>
          <w:color w:val="000000" w:themeColor="text1"/>
          <w:sz w:val="24"/>
          <w:szCs w:val="24"/>
        </w:rPr>
        <w:t>Kohaliku omavalitsuse</w:t>
      </w:r>
      <w:r w:rsidR="7731A38A" w:rsidRPr="357EF7B9">
        <w:rPr>
          <w:rFonts w:ascii="Times New Roman" w:eastAsia="Times New Roman" w:hAnsi="Times New Roman" w:cs="Times New Roman"/>
          <w:color w:val="000000" w:themeColor="text1"/>
          <w:sz w:val="24"/>
          <w:szCs w:val="24"/>
        </w:rPr>
        <w:t xml:space="preserve"> üksuste</w:t>
      </w:r>
      <w:r w:rsidR="478E864E" w:rsidRPr="357EF7B9">
        <w:rPr>
          <w:rFonts w:ascii="Times New Roman" w:eastAsia="Times New Roman" w:hAnsi="Times New Roman" w:cs="Times New Roman"/>
          <w:color w:val="000000" w:themeColor="text1"/>
          <w:sz w:val="24"/>
          <w:szCs w:val="24"/>
        </w:rPr>
        <w:t xml:space="preserve"> eelarves avaldub põlevkivisektori kahanemine </w:t>
      </w:r>
      <w:r w:rsidR="19E9CC2F" w:rsidRPr="357EF7B9">
        <w:rPr>
          <w:rFonts w:ascii="Times New Roman" w:eastAsia="Times New Roman" w:hAnsi="Times New Roman" w:cs="Times New Roman"/>
          <w:color w:val="000000" w:themeColor="text1"/>
          <w:sz w:val="24"/>
          <w:szCs w:val="24"/>
        </w:rPr>
        <w:t xml:space="preserve">õlitootmise lõpetamise järel </w:t>
      </w:r>
      <w:r w:rsidR="478E864E" w:rsidRPr="357EF7B9">
        <w:rPr>
          <w:rFonts w:ascii="Times New Roman" w:eastAsia="Times New Roman" w:hAnsi="Times New Roman" w:cs="Times New Roman"/>
          <w:color w:val="000000" w:themeColor="text1"/>
          <w:sz w:val="24"/>
          <w:szCs w:val="24"/>
        </w:rPr>
        <w:t>peamiselt kaevandamisõiguse tasude ja vee erikasutuse tasude vähenemise</w:t>
      </w:r>
      <w:r w:rsidR="008071FE" w:rsidRPr="357EF7B9">
        <w:rPr>
          <w:rFonts w:ascii="Times New Roman" w:eastAsia="Times New Roman" w:hAnsi="Times New Roman" w:cs="Times New Roman"/>
          <w:color w:val="000000" w:themeColor="text1"/>
          <w:sz w:val="24"/>
          <w:szCs w:val="24"/>
        </w:rPr>
        <w:t>s</w:t>
      </w:r>
      <w:r w:rsidR="478E864E" w:rsidRPr="357EF7B9">
        <w:rPr>
          <w:rFonts w:ascii="Times New Roman" w:eastAsia="Times New Roman" w:hAnsi="Times New Roman" w:cs="Times New Roman"/>
          <w:color w:val="000000" w:themeColor="text1"/>
          <w:sz w:val="24"/>
          <w:szCs w:val="24"/>
        </w:rPr>
        <w:t>. Otse</w:t>
      </w:r>
      <w:r w:rsidR="6CE4261C" w:rsidRPr="357EF7B9">
        <w:rPr>
          <w:rFonts w:ascii="Times New Roman" w:eastAsia="Times New Roman" w:hAnsi="Times New Roman" w:cs="Times New Roman"/>
          <w:color w:val="000000" w:themeColor="text1"/>
          <w:sz w:val="24"/>
          <w:szCs w:val="24"/>
        </w:rPr>
        <w:t>ne</w:t>
      </w:r>
      <w:r w:rsidR="478E864E" w:rsidRPr="357EF7B9">
        <w:rPr>
          <w:rFonts w:ascii="Times New Roman" w:eastAsia="Times New Roman" w:hAnsi="Times New Roman" w:cs="Times New Roman"/>
          <w:color w:val="000000" w:themeColor="text1"/>
          <w:sz w:val="24"/>
          <w:szCs w:val="24"/>
        </w:rPr>
        <w:t xml:space="preserve"> tulude kadumise risk </w:t>
      </w:r>
      <w:r w:rsidR="081E70B9" w:rsidRPr="357EF7B9">
        <w:rPr>
          <w:rFonts w:ascii="Times New Roman" w:eastAsia="Times New Roman" w:hAnsi="Times New Roman" w:cs="Times New Roman"/>
          <w:color w:val="000000" w:themeColor="text1"/>
          <w:sz w:val="24"/>
          <w:szCs w:val="24"/>
        </w:rPr>
        <w:t xml:space="preserve">ähvardab </w:t>
      </w:r>
      <w:r w:rsidR="478E864E" w:rsidRPr="357EF7B9">
        <w:rPr>
          <w:rFonts w:ascii="Times New Roman" w:eastAsia="Times New Roman" w:hAnsi="Times New Roman" w:cs="Times New Roman"/>
          <w:color w:val="000000" w:themeColor="text1"/>
          <w:sz w:val="24"/>
          <w:szCs w:val="24"/>
        </w:rPr>
        <w:t>peamiselt ka</w:t>
      </w:r>
      <w:r w:rsidR="6CCFA5C8" w:rsidRPr="357EF7B9">
        <w:rPr>
          <w:rFonts w:ascii="Times New Roman" w:eastAsia="Times New Roman" w:hAnsi="Times New Roman" w:cs="Times New Roman"/>
          <w:color w:val="000000" w:themeColor="text1"/>
          <w:sz w:val="24"/>
          <w:szCs w:val="24"/>
        </w:rPr>
        <w:t>ht</w:t>
      </w:r>
      <w:r w:rsidR="478E864E" w:rsidRPr="357EF7B9">
        <w:rPr>
          <w:rFonts w:ascii="Times New Roman" w:eastAsia="Times New Roman" w:hAnsi="Times New Roman" w:cs="Times New Roman"/>
          <w:color w:val="000000" w:themeColor="text1"/>
          <w:sz w:val="24"/>
          <w:szCs w:val="24"/>
        </w:rPr>
        <w:t xml:space="preserve"> omavalitsus</w:t>
      </w:r>
      <w:r w:rsidR="5E0A6952" w:rsidRPr="357EF7B9">
        <w:rPr>
          <w:rFonts w:ascii="Times New Roman" w:eastAsia="Times New Roman" w:hAnsi="Times New Roman" w:cs="Times New Roman"/>
          <w:color w:val="000000" w:themeColor="text1"/>
          <w:sz w:val="24"/>
          <w:szCs w:val="24"/>
        </w:rPr>
        <w:t>üksust</w:t>
      </w:r>
      <w:r w:rsidR="2324689C" w:rsidRPr="357EF7B9">
        <w:rPr>
          <w:rFonts w:ascii="Times New Roman" w:eastAsia="Times New Roman" w:hAnsi="Times New Roman" w:cs="Times New Roman"/>
          <w:color w:val="000000" w:themeColor="text1"/>
          <w:sz w:val="24"/>
          <w:szCs w:val="24"/>
        </w:rPr>
        <w:t>:</w:t>
      </w:r>
      <w:r w:rsidR="478E864E" w:rsidRPr="357EF7B9">
        <w:rPr>
          <w:rFonts w:ascii="Times New Roman" w:eastAsia="Times New Roman" w:hAnsi="Times New Roman" w:cs="Times New Roman"/>
          <w:color w:val="000000" w:themeColor="text1"/>
          <w:sz w:val="24"/>
          <w:szCs w:val="24"/>
        </w:rPr>
        <w:t xml:space="preserve"> Alutaguse vald ja Narva-Jõesuu linn. Sektori kahanemise mõju on suurim Alutagusele, kus 2019. aastal moodustasid kaevandamisõiguse tasud 32% (3,8 mln eurot) kohaliku omavalitsuse</w:t>
      </w:r>
      <w:r w:rsidR="654F65D3" w:rsidRPr="357EF7B9">
        <w:rPr>
          <w:rFonts w:ascii="Times New Roman" w:eastAsia="Times New Roman" w:hAnsi="Times New Roman" w:cs="Times New Roman"/>
          <w:color w:val="000000" w:themeColor="text1"/>
          <w:sz w:val="24"/>
          <w:szCs w:val="24"/>
        </w:rPr>
        <w:t xml:space="preserve"> üksuse</w:t>
      </w:r>
      <w:r w:rsidR="478E864E" w:rsidRPr="357EF7B9">
        <w:rPr>
          <w:rFonts w:ascii="Times New Roman" w:eastAsia="Times New Roman" w:hAnsi="Times New Roman" w:cs="Times New Roman"/>
          <w:color w:val="000000" w:themeColor="text1"/>
          <w:sz w:val="24"/>
          <w:szCs w:val="24"/>
        </w:rPr>
        <w:t xml:space="preserve"> tuludest ja vee erikasutuse laekumise tasud 10% (1,2 mln eurot</w:t>
      </w:r>
      <w:r w:rsidR="06944297" w:rsidRPr="357EF7B9">
        <w:rPr>
          <w:rFonts w:ascii="Times New Roman" w:eastAsia="Times New Roman" w:hAnsi="Times New Roman" w:cs="Times New Roman"/>
          <w:color w:val="000000" w:themeColor="text1"/>
          <w:sz w:val="24"/>
          <w:szCs w:val="24"/>
        </w:rPr>
        <w:t xml:space="preserve">), </w:t>
      </w:r>
      <w:r w:rsidR="478E864E" w:rsidRPr="357EF7B9">
        <w:rPr>
          <w:rFonts w:ascii="Times New Roman" w:eastAsia="Times New Roman" w:hAnsi="Times New Roman" w:cs="Times New Roman"/>
          <w:color w:val="000000" w:themeColor="text1"/>
          <w:sz w:val="24"/>
          <w:szCs w:val="24"/>
        </w:rPr>
        <w:t>Narva-Jõesuus o</w:t>
      </w:r>
      <w:r w:rsidR="02BBB2D2" w:rsidRPr="357EF7B9">
        <w:rPr>
          <w:rFonts w:ascii="Times New Roman" w:eastAsia="Times New Roman" w:hAnsi="Times New Roman" w:cs="Times New Roman"/>
          <w:color w:val="000000" w:themeColor="text1"/>
          <w:sz w:val="24"/>
          <w:szCs w:val="24"/>
        </w:rPr>
        <w:t>lid</w:t>
      </w:r>
      <w:r w:rsidR="478E864E" w:rsidRPr="357EF7B9">
        <w:rPr>
          <w:rFonts w:ascii="Times New Roman" w:eastAsia="Times New Roman" w:hAnsi="Times New Roman" w:cs="Times New Roman"/>
          <w:color w:val="000000" w:themeColor="text1"/>
          <w:sz w:val="24"/>
          <w:szCs w:val="24"/>
        </w:rPr>
        <w:t xml:space="preserve"> vastavad näitajad 3% ja 8% (kokku 825 </w:t>
      </w:r>
      <w:r w:rsidR="008071FE" w:rsidRPr="357EF7B9">
        <w:rPr>
          <w:rFonts w:ascii="Times New Roman" w:eastAsia="Times New Roman" w:hAnsi="Times New Roman" w:cs="Times New Roman"/>
          <w:color w:val="000000" w:themeColor="text1"/>
          <w:sz w:val="24"/>
          <w:szCs w:val="24"/>
        </w:rPr>
        <w:t>000</w:t>
      </w:r>
      <w:r w:rsidR="478E864E" w:rsidRPr="357EF7B9">
        <w:rPr>
          <w:rFonts w:ascii="Times New Roman" w:eastAsia="Times New Roman" w:hAnsi="Times New Roman" w:cs="Times New Roman"/>
          <w:color w:val="000000" w:themeColor="text1"/>
          <w:sz w:val="24"/>
          <w:szCs w:val="24"/>
        </w:rPr>
        <w:t xml:space="preserve"> eurot)</w:t>
      </w:r>
      <w:r w:rsidR="5E30BCA8" w:rsidRPr="357EF7B9">
        <w:rPr>
          <w:rFonts w:ascii="Times New Roman" w:eastAsia="Times New Roman" w:hAnsi="Times New Roman" w:cs="Times New Roman"/>
          <w:color w:val="000000" w:themeColor="text1"/>
          <w:sz w:val="24"/>
          <w:szCs w:val="24"/>
        </w:rPr>
        <w:t>. T</w:t>
      </w:r>
      <w:r w:rsidR="478E864E" w:rsidRPr="357EF7B9">
        <w:rPr>
          <w:rFonts w:ascii="Times New Roman" w:eastAsia="Times New Roman" w:hAnsi="Times New Roman" w:cs="Times New Roman"/>
          <w:color w:val="000000" w:themeColor="text1"/>
          <w:sz w:val="24"/>
          <w:szCs w:val="24"/>
        </w:rPr>
        <w:t>eistes Ida-Virumaa omavalitsus</w:t>
      </w:r>
      <w:r w:rsidR="0FF05DE8" w:rsidRPr="357EF7B9">
        <w:rPr>
          <w:rFonts w:ascii="Times New Roman" w:eastAsia="Times New Roman" w:hAnsi="Times New Roman" w:cs="Times New Roman"/>
          <w:color w:val="000000" w:themeColor="text1"/>
          <w:sz w:val="24"/>
          <w:szCs w:val="24"/>
        </w:rPr>
        <w:t>üksustes</w:t>
      </w:r>
      <w:r w:rsidR="478E864E" w:rsidRPr="357EF7B9">
        <w:rPr>
          <w:rFonts w:ascii="Times New Roman" w:eastAsia="Times New Roman" w:hAnsi="Times New Roman" w:cs="Times New Roman"/>
          <w:color w:val="000000" w:themeColor="text1"/>
          <w:sz w:val="24"/>
          <w:szCs w:val="24"/>
        </w:rPr>
        <w:t xml:space="preserve"> moodustasid tasud kokku enamasti vähem kui 3%</w:t>
      </w:r>
      <w:r w:rsidR="4D001898" w:rsidRPr="357EF7B9">
        <w:rPr>
          <w:rFonts w:ascii="Times New Roman" w:eastAsia="Times New Roman" w:hAnsi="Times New Roman" w:cs="Times New Roman"/>
          <w:color w:val="000000" w:themeColor="text1"/>
          <w:sz w:val="24"/>
          <w:szCs w:val="24"/>
        </w:rPr>
        <w:t xml:space="preserve"> eelarvest</w:t>
      </w:r>
      <w:r w:rsidR="478E864E" w:rsidRPr="357EF7B9">
        <w:rPr>
          <w:rFonts w:ascii="Times New Roman" w:eastAsia="Times New Roman" w:hAnsi="Times New Roman" w:cs="Times New Roman"/>
          <w:color w:val="000000" w:themeColor="text1"/>
          <w:sz w:val="24"/>
          <w:szCs w:val="24"/>
        </w:rPr>
        <w:t>.</w:t>
      </w:r>
      <w:r w:rsidR="72A38E01" w:rsidRPr="357EF7B9">
        <w:rPr>
          <w:rFonts w:ascii="Times New Roman" w:eastAsia="Times New Roman" w:hAnsi="Times New Roman" w:cs="Times New Roman"/>
          <w:color w:val="000000" w:themeColor="text1"/>
          <w:sz w:val="24"/>
          <w:szCs w:val="24"/>
        </w:rPr>
        <w:t xml:space="preserve"> </w:t>
      </w:r>
      <w:r w:rsidR="0B6C59DF" w:rsidRPr="357EF7B9">
        <w:rPr>
          <w:rFonts w:ascii="Times New Roman" w:eastAsia="Times New Roman" w:hAnsi="Times New Roman" w:cs="Times New Roman"/>
          <w:color w:val="000000" w:themeColor="text1"/>
          <w:sz w:val="24"/>
          <w:szCs w:val="24"/>
        </w:rPr>
        <w:t>Negatiivseid mõjusid on võimalik tasakaalustada pika üleminekuperioodiga</w:t>
      </w:r>
      <w:r w:rsidR="72A38E01" w:rsidRPr="357EF7B9">
        <w:rPr>
          <w:rFonts w:ascii="Times New Roman" w:eastAsia="Times New Roman" w:hAnsi="Times New Roman" w:cs="Times New Roman"/>
          <w:color w:val="000000" w:themeColor="text1"/>
          <w:sz w:val="24"/>
          <w:szCs w:val="24"/>
        </w:rPr>
        <w:t xml:space="preserve"> ning </w:t>
      </w:r>
      <w:r w:rsidR="0B6C59DF" w:rsidRPr="357EF7B9">
        <w:rPr>
          <w:rFonts w:ascii="Times New Roman" w:eastAsia="Times New Roman" w:hAnsi="Times New Roman" w:cs="Times New Roman"/>
          <w:color w:val="000000" w:themeColor="text1"/>
          <w:sz w:val="24"/>
          <w:szCs w:val="24"/>
        </w:rPr>
        <w:t xml:space="preserve">avaliku sektori toetuste ja erasektori investeeringutega majanduse ümberstruktureerimiseks. </w:t>
      </w:r>
      <w:r w:rsidR="5BA36E58" w:rsidRPr="39A9B226">
        <w:rPr>
          <w:rFonts w:ascii="Times New Roman" w:eastAsia="Times New Roman" w:hAnsi="Times New Roman" w:cs="Times New Roman"/>
          <w:color w:val="000000" w:themeColor="text1"/>
          <w:sz w:val="24"/>
          <w:szCs w:val="24"/>
        </w:rPr>
        <w:t>Õiglase ülemineku fondi (</w:t>
      </w:r>
      <w:r w:rsidR="4BDF4A02" w:rsidRPr="39A9B226">
        <w:rPr>
          <w:rFonts w:ascii="Times New Roman" w:eastAsia="Times New Roman" w:hAnsi="Times New Roman" w:cs="Times New Roman"/>
          <w:color w:val="000000" w:themeColor="text1"/>
          <w:sz w:val="24"/>
          <w:szCs w:val="24"/>
        </w:rPr>
        <w:t>ÕÜF</w:t>
      </w:r>
      <w:r w:rsidR="537B2180" w:rsidRPr="39A9B226">
        <w:rPr>
          <w:rFonts w:ascii="Times New Roman" w:eastAsia="Times New Roman" w:hAnsi="Times New Roman" w:cs="Times New Roman"/>
          <w:color w:val="000000" w:themeColor="text1"/>
          <w:sz w:val="24"/>
          <w:szCs w:val="24"/>
        </w:rPr>
        <w:t>)</w:t>
      </w:r>
      <w:r w:rsidR="0B6C59DF" w:rsidRPr="357EF7B9">
        <w:rPr>
          <w:rFonts w:ascii="Times New Roman" w:eastAsia="Times New Roman" w:hAnsi="Times New Roman" w:cs="Times New Roman"/>
          <w:color w:val="000000" w:themeColor="text1"/>
          <w:sz w:val="24"/>
          <w:szCs w:val="24"/>
        </w:rPr>
        <w:t xml:space="preserve"> nii ettevõtluse kui</w:t>
      </w:r>
      <w:r w:rsidR="4BDF4A02" w:rsidRPr="39A9B226">
        <w:rPr>
          <w:rFonts w:ascii="Times New Roman" w:eastAsia="Times New Roman" w:hAnsi="Times New Roman" w:cs="Times New Roman"/>
          <w:color w:val="000000" w:themeColor="text1"/>
          <w:sz w:val="24"/>
          <w:szCs w:val="24"/>
        </w:rPr>
        <w:t xml:space="preserve"> </w:t>
      </w:r>
      <w:r w:rsidR="2FB13D11" w:rsidRPr="39A9B226">
        <w:rPr>
          <w:rFonts w:ascii="Times New Roman" w:eastAsia="Times New Roman" w:hAnsi="Times New Roman" w:cs="Times New Roman"/>
          <w:color w:val="000000" w:themeColor="text1"/>
          <w:sz w:val="24"/>
          <w:szCs w:val="24"/>
        </w:rPr>
        <w:t>ka</w:t>
      </w:r>
      <w:r w:rsidR="0B6C59DF" w:rsidRPr="357EF7B9">
        <w:rPr>
          <w:rFonts w:ascii="Times New Roman" w:eastAsia="Times New Roman" w:hAnsi="Times New Roman" w:cs="Times New Roman"/>
          <w:color w:val="000000" w:themeColor="text1"/>
          <w:sz w:val="24"/>
          <w:szCs w:val="24"/>
        </w:rPr>
        <w:t xml:space="preserve"> sotsiaalmeetmed on valdavas osas suunatud negatiivsete mõjude vähendamisele ja need katavad olulises osas põlevkivi energiatootmise sulgemisega seotud mõjud ja osalt põlevkiviõli tööstuse sulgemisega seotud mõjud. Lisaks tuleb</w:t>
      </w:r>
      <w:r w:rsidR="72A38E01" w:rsidRPr="357EF7B9">
        <w:rPr>
          <w:rFonts w:ascii="Times New Roman" w:eastAsia="Times New Roman" w:hAnsi="Times New Roman" w:cs="Times New Roman"/>
          <w:color w:val="000000" w:themeColor="text1"/>
          <w:sz w:val="24"/>
          <w:szCs w:val="24"/>
        </w:rPr>
        <w:t xml:space="preserve"> </w:t>
      </w:r>
      <w:r w:rsidR="008071FE" w:rsidRPr="357EF7B9">
        <w:rPr>
          <w:rFonts w:ascii="Times New Roman" w:eastAsia="Times New Roman" w:hAnsi="Times New Roman" w:cs="Times New Roman"/>
          <w:color w:val="000000" w:themeColor="text1"/>
          <w:sz w:val="24"/>
          <w:szCs w:val="24"/>
        </w:rPr>
        <w:t>ka</w:t>
      </w:r>
      <w:r w:rsidR="72A38E01" w:rsidRPr="357EF7B9">
        <w:rPr>
          <w:rFonts w:ascii="Times New Roman" w:eastAsia="Times New Roman" w:hAnsi="Times New Roman" w:cs="Times New Roman"/>
          <w:color w:val="000000" w:themeColor="text1"/>
          <w:sz w:val="24"/>
          <w:szCs w:val="24"/>
        </w:rPr>
        <w:t xml:space="preserve"> </w:t>
      </w:r>
      <w:r w:rsidR="0B6C59DF" w:rsidRPr="357EF7B9">
        <w:rPr>
          <w:rFonts w:ascii="Times New Roman" w:eastAsia="Times New Roman" w:hAnsi="Times New Roman" w:cs="Times New Roman"/>
          <w:color w:val="000000" w:themeColor="text1"/>
          <w:sz w:val="24"/>
          <w:szCs w:val="24"/>
        </w:rPr>
        <w:t xml:space="preserve">keskkonnatasude süsteemi arendamisel eesmärgiks seada loodusvarade kasutamisega seotud kahjulike mõjude vähendamine ning toetava majanduskeskkonna loomine kohalikele kogukondadele. Üheks </w:t>
      </w:r>
      <w:proofErr w:type="spellStart"/>
      <w:r w:rsidR="0B6C59DF" w:rsidRPr="357EF7B9">
        <w:rPr>
          <w:rFonts w:ascii="Times New Roman" w:eastAsia="Times New Roman" w:hAnsi="Times New Roman" w:cs="Times New Roman"/>
          <w:color w:val="000000" w:themeColor="text1"/>
          <w:sz w:val="24"/>
          <w:szCs w:val="24"/>
        </w:rPr>
        <w:t>KOVide</w:t>
      </w:r>
      <w:proofErr w:type="spellEnd"/>
      <w:r w:rsidR="0B6C59DF" w:rsidRPr="357EF7B9">
        <w:rPr>
          <w:rFonts w:ascii="Times New Roman" w:eastAsia="Times New Roman" w:hAnsi="Times New Roman" w:cs="Times New Roman"/>
          <w:color w:val="000000" w:themeColor="text1"/>
          <w:sz w:val="24"/>
          <w:szCs w:val="24"/>
        </w:rPr>
        <w:t xml:space="preserve"> tulubaasi positiivselt mõjutavaks näiteks on 1. juulil 2023. jõustunud tuulikutasu, mida makstakse uute tuulikute naabruses elavatele inimestele ja </w:t>
      </w:r>
      <w:r w:rsidR="0B6C59DF" w:rsidRPr="357EF7B9">
        <w:rPr>
          <w:rFonts w:ascii="Times New Roman" w:eastAsia="Times New Roman" w:hAnsi="Times New Roman" w:cs="Times New Roman"/>
          <w:color w:val="000000" w:themeColor="text1"/>
          <w:sz w:val="24"/>
          <w:szCs w:val="24"/>
        </w:rPr>
        <w:lastRenderedPageBreak/>
        <w:t>kogukondadele.</w:t>
      </w:r>
    </w:p>
    <w:p w14:paraId="70737070" w14:textId="76657E42" w:rsidR="008C6F3E" w:rsidRDefault="008C6F3E" w:rsidP="357EF7B9">
      <w:pPr>
        <w:widowControl w:val="0"/>
        <w:spacing w:after="0" w:line="240" w:lineRule="auto"/>
        <w:jc w:val="both"/>
        <w:rPr>
          <w:rFonts w:ascii="Times New Roman" w:eastAsia="Times New Roman" w:hAnsi="Times New Roman" w:cs="Times New Roman"/>
          <w:color w:val="000000" w:themeColor="text1"/>
          <w:sz w:val="24"/>
          <w:szCs w:val="24"/>
          <w:lang w:val="et"/>
        </w:rPr>
      </w:pPr>
    </w:p>
    <w:p w14:paraId="46D20FD7" w14:textId="271D95E0" w:rsidR="48430483" w:rsidRDefault="4D3CE2E9" w:rsidP="0F00E842">
      <w:pPr>
        <w:widowControl w:val="0"/>
        <w:spacing w:after="0" w:line="240" w:lineRule="auto"/>
        <w:jc w:val="both"/>
        <w:rPr>
          <w:rFonts w:ascii="Times New Roman" w:eastAsia="Times New Roman" w:hAnsi="Times New Roman" w:cs="Times New Roman"/>
          <w:color w:val="000000" w:themeColor="text1"/>
          <w:sz w:val="24"/>
          <w:szCs w:val="24"/>
          <w:lang w:val="et"/>
        </w:rPr>
      </w:pPr>
      <w:r w:rsidRPr="7C84A48D">
        <w:rPr>
          <w:rFonts w:ascii="Times New Roman" w:eastAsia="Times New Roman" w:hAnsi="Times New Roman" w:cs="Times New Roman"/>
          <w:color w:val="000000" w:themeColor="text1"/>
          <w:sz w:val="24"/>
          <w:szCs w:val="24"/>
          <w:lang w:val="et"/>
        </w:rPr>
        <w:t>T</w:t>
      </w:r>
      <w:r w:rsidR="64176650" w:rsidRPr="7C84A48D">
        <w:rPr>
          <w:rFonts w:ascii="Times New Roman" w:eastAsia="Times New Roman" w:hAnsi="Times New Roman" w:cs="Times New Roman"/>
          <w:color w:val="000000" w:themeColor="text1"/>
          <w:sz w:val="24"/>
          <w:szCs w:val="24"/>
          <w:lang w:val="et"/>
        </w:rPr>
        <w:t>ranspordisektori meetmet</w:t>
      </w:r>
      <w:r w:rsidR="3D0C0BF1" w:rsidRPr="7C84A48D">
        <w:rPr>
          <w:rFonts w:ascii="Times New Roman" w:eastAsia="Times New Roman" w:hAnsi="Times New Roman" w:cs="Times New Roman"/>
          <w:color w:val="000000" w:themeColor="text1"/>
          <w:sz w:val="24"/>
          <w:szCs w:val="24"/>
          <w:lang w:val="et"/>
        </w:rPr>
        <w:t xml:space="preserve">e rakendamisel on </w:t>
      </w:r>
      <w:r w:rsidR="20A9AE28" w:rsidRPr="7C84A48D">
        <w:rPr>
          <w:rFonts w:ascii="Times New Roman" w:eastAsia="Times New Roman" w:hAnsi="Times New Roman" w:cs="Times New Roman"/>
          <w:color w:val="000000" w:themeColor="text1"/>
          <w:sz w:val="24"/>
          <w:szCs w:val="24"/>
          <w:lang w:val="et"/>
        </w:rPr>
        <w:t>oluline</w:t>
      </w:r>
      <w:r w:rsidR="3D0C0BF1" w:rsidRPr="7C84A48D">
        <w:rPr>
          <w:rFonts w:ascii="Times New Roman" w:eastAsia="Times New Roman" w:hAnsi="Times New Roman" w:cs="Times New Roman"/>
          <w:color w:val="000000" w:themeColor="text1"/>
          <w:sz w:val="24"/>
          <w:szCs w:val="24"/>
          <w:lang w:val="et"/>
        </w:rPr>
        <w:t xml:space="preserve"> </w:t>
      </w:r>
      <w:r w:rsidR="64176650" w:rsidRPr="7C84A48D">
        <w:rPr>
          <w:rFonts w:ascii="Times New Roman" w:eastAsia="Times New Roman" w:hAnsi="Times New Roman" w:cs="Times New Roman"/>
          <w:color w:val="000000" w:themeColor="text1"/>
          <w:sz w:val="24"/>
          <w:szCs w:val="24"/>
          <w:lang w:val="et"/>
        </w:rPr>
        <w:t>mõju riigieelarvele</w:t>
      </w:r>
      <w:r w:rsidR="320E0E76" w:rsidRPr="7C84A48D">
        <w:rPr>
          <w:rFonts w:ascii="Times New Roman" w:eastAsia="Times New Roman" w:hAnsi="Times New Roman" w:cs="Times New Roman"/>
          <w:color w:val="000000" w:themeColor="text1"/>
          <w:sz w:val="24"/>
          <w:szCs w:val="24"/>
          <w:lang w:val="et"/>
        </w:rPr>
        <w:t xml:space="preserve">, kuna lühikeses ja </w:t>
      </w:r>
      <w:proofErr w:type="spellStart"/>
      <w:r w:rsidR="320E0E76" w:rsidRPr="7C84A48D">
        <w:rPr>
          <w:rFonts w:ascii="Times New Roman" w:eastAsia="Times New Roman" w:hAnsi="Times New Roman" w:cs="Times New Roman"/>
          <w:color w:val="000000" w:themeColor="text1"/>
          <w:sz w:val="24"/>
          <w:szCs w:val="24"/>
          <w:lang w:val="et"/>
        </w:rPr>
        <w:t>keskpikas</w:t>
      </w:r>
      <w:proofErr w:type="spellEnd"/>
      <w:r w:rsidR="320E0E76" w:rsidRPr="7C84A48D">
        <w:rPr>
          <w:rFonts w:ascii="Times New Roman" w:eastAsia="Times New Roman" w:hAnsi="Times New Roman" w:cs="Times New Roman"/>
          <w:color w:val="000000" w:themeColor="text1"/>
          <w:sz w:val="24"/>
          <w:szCs w:val="24"/>
          <w:lang w:val="et"/>
        </w:rPr>
        <w:t xml:space="preserve"> perspektiivis suureneb investeeringute ja toetuste vajadus</w:t>
      </w:r>
      <w:r w:rsidR="64176650" w:rsidRPr="7C84A48D">
        <w:rPr>
          <w:rFonts w:ascii="Times New Roman" w:eastAsia="Times New Roman" w:hAnsi="Times New Roman" w:cs="Times New Roman"/>
          <w:color w:val="000000" w:themeColor="text1"/>
          <w:sz w:val="24"/>
          <w:szCs w:val="24"/>
          <w:lang w:val="et"/>
        </w:rPr>
        <w:t>.</w:t>
      </w:r>
      <w:r w:rsidR="395CE696" w:rsidRPr="7C84A48D">
        <w:rPr>
          <w:rFonts w:ascii="Times New Roman" w:eastAsia="Times New Roman" w:hAnsi="Times New Roman" w:cs="Times New Roman"/>
          <w:color w:val="000000" w:themeColor="text1"/>
          <w:sz w:val="24"/>
          <w:szCs w:val="24"/>
          <w:lang w:val="et"/>
        </w:rPr>
        <w:t xml:space="preserve"> Riigi jaoks odavamad meetmed on ühistranspordist lähtuv planeerimine</w:t>
      </w:r>
      <w:r w:rsidR="42B10429" w:rsidRPr="7C84A48D">
        <w:rPr>
          <w:rFonts w:ascii="Times New Roman" w:eastAsia="Times New Roman" w:hAnsi="Times New Roman" w:cs="Times New Roman"/>
          <w:color w:val="000000" w:themeColor="text1"/>
          <w:sz w:val="24"/>
          <w:szCs w:val="24"/>
          <w:lang w:val="et"/>
        </w:rPr>
        <w:t xml:space="preserve"> (nt </w:t>
      </w:r>
      <w:proofErr w:type="spellStart"/>
      <w:r w:rsidR="42B10429" w:rsidRPr="7C84A48D">
        <w:rPr>
          <w:rFonts w:ascii="Times New Roman" w:eastAsia="Times New Roman" w:hAnsi="Times New Roman" w:cs="Times New Roman"/>
          <w:color w:val="000000" w:themeColor="text1"/>
          <w:sz w:val="24"/>
          <w:szCs w:val="24"/>
          <w:lang w:val="et"/>
        </w:rPr>
        <w:t>hoonestu</w:t>
      </w:r>
      <w:proofErr w:type="spellEnd"/>
      <w:r w:rsidR="42B10429" w:rsidRPr="7C84A48D">
        <w:rPr>
          <w:rFonts w:ascii="Times New Roman" w:eastAsia="Times New Roman" w:hAnsi="Times New Roman" w:cs="Times New Roman"/>
          <w:color w:val="000000" w:themeColor="text1"/>
          <w:sz w:val="24"/>
          <w:szCs w:val="24"/>
          <w:lang w:val="et"/>
        </w:rPr>
        <w:t xml:space="preserve"> planeerimine vastavalt</w:t>
      </w:r>
      <w:r w:rsidR="6FCDF262" w:rsidRPr="7C84A48D">
        <w:rPr>
          <w:rFonts w:ascii="Times New Roman" w:eastAsia="Times New Roman" w:hAnsi="Times New Roman" w:cs="Times New Roman"/>
          <w:color w:val="000000" w:themeColor="text1"/>
          <w:sz w:val="24"/>
          <w:szCs w:val="24"/>
          <w:lang w:val="et"/>
        </w:rPr>
        <w:t xml:space="preserve"> väljaehitatud taristule</w:t>
      </w:r>
      <w:r w:rsidR="42B10429" w:rsidRPr="7C84A48D">
        <w:rPr>
          <w:rFonts w:ascii="Times New Roman" w:eastAsia="Times New Roman" w:hAnsi="Times New Roman" w:cs="Times New Roman"/>
          <w:color w:val="000000" w:themeColor="text1"/>
          <w:sz w:val="24"/>
          <w:szCs w:val="24"/>
          <w:lang w:val="et"/>
        </w:rPr>
        <w:t xml:space="preserve"> </w:t>
      </w:r>
      <w:r w:rsidR="59429753" w:rsidRPr="7C84A48D">
        <w:rPr>
          <w:rFonts w:ascii="Times New Roman" w:eastAsia="Times New Roman" w:hAnsi="Times New Roman" w:cs="Times New Roman"/>
          <w:color w:val="000000" w:themeColor="text1"/>
          <w:sz w:val="24"/>
          <w:szCs w:val="24"/>
          <w:lang w:val="et"/>
        </w:rPr>
        <w:t xml:space="preserve">ja </w:t>
      </w:r>
      <w:r w:rsidR="42B10429" w:rsidRPr="7C84A48D">
        <w:rPr>
          <w:rFonts w:ascii="Times New Roman" w:eastAsia="Times New Roman" w:hAnsi="Times New Roman" w:cs="Times New Roman"/>
          <w:color w:val="000000" w:themeColor="text1"/>
          <w:sz w:val="24"/>
          <w:szCs w:val="24"/>
          <w:lang w:val="et"/>
        </w:rPr>
        <w:t>ühistranspordipeatuste</w:t>
      </w:r>
      <w:r w:rsidR="025390F7" w:rsidRPr="7C84A48D">
        <w:rPr>
          <w:rFonts w:ascii="Times New Roman" w:eastAsia="Times New Roman" w:hAnsi="Times New Roman" w:cs="Times New Roman"/>
          <w:color w:val="000000" w:themeColor="text1"/>
          <w:sz w:val="24"/>
          <w:szCs w:val="24"/>
          <w:lang w:val="et"/>
        </w:rPr>
        <w:t>le)</w:t>
      </w:r>
      <w:r w:rsidR="42B10429" w:rsidRPr="7C84A48D">
        <w:rPr>
          <w:rFonts w:ascii="Times New Roman" w:eastAsia="Times New Roman" w:hAnsi="Times New Roman" w:cs="Times New Roman"/>
          <w:color w:val="000000" w:themeColor="text1"/>
          <w:sz w:val="24"/>
          <w:szCs w:val="24"/>
          <w:lang w:val="et"/>
        </w:rPr>
        <w:t xml:space="preserve"> </w:t>
      </w:r>
      <w:r w:rsidR="395CE696" w:rsidRPr="7C84A48D">
        <w:rPr>
          <w:rFonts w:ascii="Times New Roman" w:eastAsia="Times New Roman" w:hAnsi="Times New Roman" w:cs="Times New Roman"/>
          <w:color w:val="000000" w:themeColor="text1"/>
          <w:sz w:val="24"/>
          <w:szCs w:val="24"/>
          <w:lang w:val="et"/>
        </w:rPr>
        <w:t xml:space="preserve">ning ratta- ja jalgteede arendamine, mistõttu neid peaks esmajoones rakendama. </w:t>
      </w:r>
      <w:r w:rsidR="1469FEC6" w:rsidRPr="7C84A48D">
        <w:rPr>
          <w:rFonts w:ascii="Times New Roman" w:eastAsia="Times New Roman" w:hAnsi="Times New Roman" w:cs="Times New Roman"/>
          <w:color w:val="000000" w:themeColor="text1"/>
          <w:sz w:val="24"/>
          <w:szCs w:val="24"/>
          <w:lang w:val="et"/>
        </w:rPr>
        <w:t>Need meetmed on rahaliselt tulusad, paiknevad transpordihierarhias kõrgel astmel ning on üldiselt soodsate sotsiaalmajanduslike mõjudega</w:t>
      </w:r>
      <w:r w:rsidR="1469FEC6" w:rsidRPr="7C84A48D">
        <w:rPr>
          <w:rFonts w:ascii="Arial" w:eastAsia="Arial" w:hAnsi="Arial" w:cs="Arial"/>
          <w:color w:val="000000" w:themeColor="text1"/>
          <w:lang w:val="et"/>
        </w:rPr>
        <w:t>.</w:t>
      </w:r>
      <w:r w:rsidR="490A5D07" w:rsidRPr="7C84A48D">
        <w:rPr>
          <w:rFonts w:ascii="Arial" w:eastAsia="Arial" w:hAnsi="Arial" w:cs="Arial"/>
          <w:color w:val="000000" w:themeColor="text1"/>
          <w:lang w:val="et"/>
        </w:rPr>
        <w:t xml:space="preserve"> </w:t>
      </w:r>
      <w:r w:rsidR="66C5766B" w:rsidRPr="7C84A48D">
        <w:rPr>
          <w:rFonts w:ascii="Times New Roman" w:eastAsia="Times New Roman" w:hAnsi="Times New Roman" w:cs="Times New Roman"/>
          <w:color w:val="000000" w:themeColor="text1"/>
          <w:sz w:val="24"/>
          <w:szCs w:val="24"/>
          <w:lang w:val="et"/>
        </w:rPr>
        <w:t xml:space="preserve">Alternatiivkütuste tootmise hoogustamisel on </w:t>
      </w:r>
      <w:r w:rsidR="66C5766B" w:rsidRPr="7C84A48D">
        <w:rPr>
          <w:rFonts w:ascii="Times New Roman" w:eastAsia="Times New Roman" w:hAnsi="Times New Roman" w:cs="Times New Roman"/>
          <w:color w:val="000000" w:themeColor="text1"/>
          <w:sz w:val="24"/>
          <w:szCs w:val="24"/>
        </w:rPr>
        <w:t>suure ulatusega negatiivne mõju riigieelarvele eelkõige suurte avaliku sektori investeerimiskulude ja toetuste tõttu vesinikusektori väljaarendamiseks</w:t>
      </w:r>
      <w:r w:rsidR="1FA61364" w:rsidRPr="7C84A48D">
        <w:rPr>
          <w:rFonts w:ascii="Times New Roman" w:eastAsia="Times New Roman" w:hAnsi="Times New Roman" w:cs="Times New Roman"/>
          <w:color w:val="000000" w:themeColor="text1"/>
          <w:sz w:val="24"/>
          <w:szCs w:val="24"/>
        </w:rPr>
        <w:t xml:space="preserve"> ning</w:t>
      </w:r>
      <w:r w:rsidR="74FE6D65" w:rsidRPr="7C84A48D">
        <w:rPr>
          <w:rFonts w:ascii="Times New Roman" w:eastAsia="Times New Roman" w:hAnsi="Times New Roman" w:cs="Times New Roman"/>
          <w:color w:val="000000" w:themeColor="text1"/>
          <w:sz w:val="24"/>
          <w:szCs w:val="24"/>
        </w:rPr>
        <w:t xml:space="preserve"> </w:t>
      </w:r>
      <w:r w:rsidR="5042E180" w:rsidRPr="7C84A48D">
        <w:rPr>
          <w:rFonts w:ascii="Times New Roman" w:eastAsia="Times New Roman" w:hAnsi="Times New Roman" w:cs="Times New Roman"/>
          <w:color w:val="000000" w:themeColor="text1"/>
          <w:sz w:val="24"/>
          <w:szCs w:val="24"/>
        </w:rPr>
        <w:t xml:space="preserve">selle </w:t>
      </w:r>
      <w:r w:rsidR="66C5766B" w:rsidRPr="7C84A48D">
        <w:rPr>
          <w:rFonts w:ascii="Times New Roman" w:eastAsia="Times New Roman" w:hAnsi="Times New Roman" w:cs="Times New Roman"/>
          <w:color w:val="000000" w:themeColor="text1"/>
          <w:sz w:val="24"/>
          <w:szCs w:val="24"/>
        </w:rPr>
        <w:t>pik</w:t>
      </w:r>
      <w:r w:rsidR="04E965AC" w:rsidRPr="7C84A48D">
        <w:rPr>
          <w:rFonts w:ascii="Times New Roman" w:eastAsia="Times New Roman" w:hAnsi="Times New Roman" w:cs="Times New Roman"/>
          <w:color w:val="000000" w:themeColor="text1"/>
          <w:sz w:val="24"/>
          <w:szCs w:val="24"/>
        </w:rPr>
        <w:t>a</w:t>
      </w:r>
      <w:r w:rsidR="66C5766B" w:rsidRPr="7C84A48D">
        <w:rPr>
          <w:rFonts w:ascii="Times New Roman" w:eastAsia="Times New Roman" w:hAnsi="Times New Roman" w:cs="Times New Roman"/>
          <w:color w:val="000000" w:themeColor="text1"/>
          <w:sz w:val="24"/>
          <w:szCs w:val="24"/>
        </w:rPr>
        <w:t xml:space="preserve"> tasuvusa</w:t>
      </w:r>
      <w:r w:rsidR="7AC36C56" w:rsidRPr="7C84A48D">
        <w:rPr>
          <w:rFonts w:ascii="Times New Roman" w:eastAsia="Times New Roman" w:hAnsi="Times New Roman" w:cs="Times New Roman"/>
          <w:color w:val="000000" w:themeColor="text1"/>
          <w:sz w:val="24"/>
          <w:szCs w:val="24"/>
        </w:rPr>
        <w:t>ja tõttu</w:t>
      </w:r>
      <w:r w:rsidR="66C5766B" w:rsidRPr="7C84A48D">
        <w:rPr>
          <w:rFonts w:ascii="Times New Roman" w:eastAsia="Times New Roman" w:hAnsi="Times New Roman" w:cs="Times New Roman"/>
          <w:color w:val="000000" w:themeColor="text1"/>
          <w:sz w:val="24"/>
          <w:szCs w:val="24"/>
        </w:rPr>
        <w:t>, mida siiski tasandab</w:t>
      </w:r>
      <w:r w:rsidR="29D5567E" w:rsidRPr="7C84A48D">
        <w:rPr>
          <w:rFonts w:ascii="Times New Roman" w:eastAsia="Times New Roman" w:hAnsi="Times New Roman" w:cs="Times New Roman"/>
          <w:color w:val="000000" w:themeColor="text1"/>
          <w:sz w:val="24"/>
          <w:szCs w:val="24"/>
        </w:rPr>
        <w:t xml:space="preserve"> suur </w:t>
      </w:r>
      <w:r w:rsidR="66C5766B" w:rsidRPr="7C84A48D">
        <w:rPr>
          <w:rFonts w:ascii="Times New Roman" w:eastAsia="Times New Roman" w:hAnsi="Times New Roman" w:cs="Times New Roman"/>
          <w:color w:val="000000" w:themeColor="text1"/>
          <w:sz w:val="24"/>
          <w:szCs w:val="24"/>
        </w:rPr>
        <w:t>innovatsioonipotentsiaal ja uute töökohtade teke.</w:t>
      </w:r>
      <w:r w:rsidR="346A70C8" w:rsidRPr="7C84A48D">
        <w:rPr>
          <w:rFonts w:ascii="Times New Roman" w:eastAsia="Times New Roman" w:hAnsi="Times New Roman" w:cs="Times New Roman"/>
          <w:color w:val="000000" w:themeColor="text1"/>
          <w:sz w:val="24"/>
          <w:szCs w:val="24"/>
        </w:rPr>
        <w:t xml:space="preserve"> </w:t>
      </w:r>
      <w:r w:rsidR="3B378117" w:rsidRPr="7C84A48D">
        <w:rPr>
          <w:rFonts w:ascii="Times New Roman" w:eastAsia="Times New Roman" w:hAnsi="Times New Roman" w:cs="Times New Roman"/>
          <w:color w:val="000000" w:themeColor="text1"/>
          <w:sz w:val="24"/>
          <w:szCs w:val="24"/>
          <w:lang w:val="et"/>
        </w:rPr>
        <w:t>Nende</w:t>
      </w:r>
      <w:r w:rsidR="1B3B1827" w:rsidRPr="7C84A48D">
        <w:rPr>
          <w:rFonts w:ascii="Times New Roman" w:eastAsia="Times New Roman" w:hAnsi="Times New Roman" w:cs="Times New Roman"/>
          <w:color w:val="000000" w:themeColor="text1"/>
          <w:sz w:val="24"/>
          <w:szCs w:val="24"/>
          <w:lang w:val="et"/>
        </w:rPr>
        <w:t xml:space="preserve"> meetmete rakendami</w:t>
      </w:r>
      <w:r w:rsidR="1C38517B" w:rsidRPr="7C84A48D">
        <w:rPr>
          <w:rFonts w:ascii="Times New Roman" w:eastAsia="Times New Roman" w:hAnsi="Times New Roman" w:cs="Times New Roman"/>
          <w:color w:val="000000" w:themeColor="text1"/>
          <w:sz w:val="24"/>
          <w:szCs w:val="24"/>
          <w:lang w:val="et"/>
        </w:rPr>
        <w:t>seks</w:t>
      </w:r>
      <w:r w:rsidR="1B3B1827" w:rsidRPr="7C84A48D">
        <w:rPr>
          <w:rFonts w:ascii="Times New Roman" w:eastAsia="Times New Roman" w:hAnsi="Times New Roman" w:cs="Times New Roman"/>
          <w:color w:val="000000" w:themeColor="text1"/>
          <w:sz w:val="24"/>
          <w:szCs w:val="24"/>
          <w:lang w:val="et"/>
        </w:rPr>
        <w:t xml:space="preserve"> vajab valitsussektor</w:t>
      </w:r>
      <w:r w:rsidR="490A5D07" w:rsidRPr="7C84A48D">
        <w:rPr>
          <w:rFonts w:ascii="Times New Roman" w:eastAsia="Times New Roman" w:hAnsi="Times New Roman" w:cs="Times New Roman"/>
          <w:color w:val="000000" w:themeColor="text1"/>
          <w:sz w:val="24"/>
          <w:szCs w:val="24"/>
          <w:lang w:val="et"/>
        </w:rPr>
        <w:t xml:space="preserve"> </w:t>
      </w:r>
      <w:r w:rsidR="008071FE" w:rsidRPr="7C84A48D">
        <w:rPr>
          <w:rFonts w:ascii="Times New Roman" w:eastAsia="Times New Roman" w:hAnsi="Times New Roman" w:cs="Times New Roman"/>
          <w:color w:val="000000" w:themeColor="text1"/>
          <w:sz w:val="24"/>
          <w:szCs w:val="24"/>
          <w:lang w:val="et"/>
        </w:rPr>
        <w:t>lisa</w:t>
      </w:r>
      <w:r w:rsidR="1B3B1827" w:rsidRPr="7C84A48D">
        <w:rPr>
          <w:rFonts w:ascii="Times New Roman" w:eastAsia="Times New Roman" w:hAnsi="Times New Roman" w:cs="Times New Roman"/>
          <w:color w:val="000000" w:themeColor="text1"/>
          <w:sz w:val="24"/>
          <w:szCs w:val="24"/>
          <w:lang w:val="et"/>
        </w:rPr>
        <w:t>tulusid</w:t>
      </w:r>
      <w:r w:rsidR="11BB4783" w:rsidRPr="7C84A48D">
        <w:rPr>
          <w:rFonts w:ascii="Times New Roman" w:eastAsia="Times New Roman" w:hAnsi="Times New Roman" w:cs="Times New Roman"/>
          <w:color w:val="000000" w:themeColor="text1"/>
          <w:sz w:val="24"/>
          <w:szCs w:val="24"/>
          <w:lang w:val="et"/>
        </w:rPr>
        <w:t>.</w:t>
      </w:r>
      <w:r w:rsidR="735E1DD6" w:rsidRPr="7C84A48D">
        <w:rPr>
          <w:rFonts w:ascii="Times New Roman" w:eastAsia="Times New Roman" w:hAnsi="Times New Roman" w:cs="Times New Roman"/>
          <w:color w:val="000000" w:themeColor="text1"/>
          <w:sz w:val="24"/>
          <w:szCs w:val="24"/>
          <w:lang w:val="et"/>
        </w:rPr>
        <w:t xml:space="preserve"> </w:t>
      </w:r>
      <w:r w:rsidR="6188A2CE" w:rsidRPr="7C84A48D">
        <w:rPr>
          <w:rFonts w:ascii="Times New Roman" w:eastAsia="Times New Roman" w:hAnsi="Times New Roman" w:cs="Times New Roman"/>
          <w:color w:val="000000" w:themeColor="text1"/>
          <w:sz w:val="24"/>
          <w:szCs w:val="24"/>
          <w:lang w:val="et"/>
        </w:rPr>
        <w:t>Mootorsõidukimaksu j</w:t>
      </w:r>
      <w:r w:rsidR="1B3B1827" w:rsidRPr="7C84A48D">
        <w:rPr>
          <w:rFonts w:ascii="Times New Roman" w:eastAsia="Times New Roman" w:hAnsi="Times New Roman" w:cs="Times New Roman"/>
          <w:color w:val="000000" w:themeColor="text1"/>
          <w:sz w:val="24"/>
          <w:szCs w:val="24"/>
          <w:lang w:val="et"/>
        </w:rPr>
        <w:t>a</w:t>
      </w:r>
      <w:r w:rsidR="14B59ED8" w:rsidRPr="7C84A48D">
        <w:rPr>
          <w:rFonts w:ascii="Times New Roman" w:eastAsia="Times New Roman" w:hAnsi="Times New Roman" w:cs="Times New Roman"/>
          <w:color w:val="000000" w:themeColor="text1"/>
          <w:sz w:val="24"/>
          <w:szCs w:val="24"/>
          <w:lang w:val="et"/>
        </w:rPr>
        <w:t xml:space="preserve"> </w:t>
      </w:r>
      <w:r w:rsidR="40D597A0" w:rsidRPr="7C84A48D">
        <w:rPr>
          <w:rFonts w:ascii="Times New Roman" w:eastAsia="Times New Roman" w:hAnsi="Times New Roman" w:cs="Times New Roman"/>
          <w:color w:val="000000" w:themeColor="text1"/>
          <w:sz w:val="24"/>
          <w:szCs w:val="24"/>
          <w:lang w:val="et"/>
        </w:rPr>
        <w:t>uue EL</w:t>
      </w:r>
      <w:r w:rsidR="008071FE" w:rsidRPr="7C84A48D">
        <w:rPr>
          <w:rFonts w:ascii="Times New Roman" w:eastAsia="Times New Roman" w:hAnsi="Times New Roman" w:cs="Times New Roman"/>
          <w:color w:val="000000" w:themeColor="text1"/>
          <w:sz w:val="24"/>
          <w:szCs w:val="24"/>
          <w:lang w:val="et"/>
        </w:rPr>
        <w:t>i</w:t>
      </w:r>
      <w:r w:rsidR="40D597A0" w:rsidRPr="7C84A48D">
        <w:rPr>
          <w:rFonts w:ascii="Times New Roman" w:eastAsia="Times New Roman" w:hAnsi="Times New Roman" w:cs="Times New Roman"/>
          <w:color w:val="000000" w:themeColor="text1"/>
          <w:sz w:val="24"/>
          <w:szCs w:val="24"/>
          <w:lang w:val="et"/>
        </w:rPr>
        <w:t xml:space="preserve"> </w:t>
      </w:r>
      <w:proofErr w:type="spellStart"/>
      <w:r w:rsidR="40D597A0" w:rsidRPr="7C84A48D">
        <w:rPr>
          <w:rFonts w:ascii="Times New Roman" w:eastAsia="Times New Roman" w:hAnsi="Times New Roman" w:cs="Times New Roman"/>
          <w:color w:val="000000" w:themeColor="text1"/>
          <w:sz w:val="24"/>
          <w:szCs w:val="24"/>
          <w:lang w:val="et"/>
        </w:rPr>
        <w:t>HKS</w:t>
      </w:r>
      <w:r w:rsidR="008071FE" w:rsidRPr="7C84A48D">
        <w:rPr>
          <w:rFonts w:ascii="Times New Roman" w:eastAsia="Times New Roman" w:hAnsi="Times New Roman" w:cs="Times New Roman"/>
          <w:color w:val="000000" w:themeColor="text1"/>
          <w:sz w:val="24"/>
          <w:szCs w:val="24"/>
          <w:lang w:val="et"/>
        </w:rPr>
        <w:t>i</w:t>
      </w:r>
      <w:proofErr w:type="spellEnd"/>
      <w:r w:rsidR="19BE1943" w:rsidRPr="7C84A48D">
        <w:rPr>
          <w:rFonts w:ascii="Times New Roman" w:eastAsia="Times New Roman" w:hAnsi="Times New Roman" w:cs="Times New Roman"/>
          <w:color w:val="000000" w:themeColor="text1"/>
          <w:sz w:val="24"/>
          <w:szCs w:val="24"/>
          <w:lang w:val="et"/>
        </w:rPr>
        <w:t xml:space="preserve"> jõustumise korral suureneb investeeringuteks kasutatav riigieelarveline tulu, </w:t>
      </w:r>
      <w:r w:rsidR="4E3927E1" w:rsidRPr="7C84A48D">
        <w:rPr>
          <w:rFonts w:ascii="Times New Roman" w:eastAsia="Times New Roman" w:hAnsi="Times New Roman" w:cs="Times New Roman"/>
          <w:color w:val="000000" w:themeColor="text1"/>
          <w:sz w:val="24"/>
          <w:szCs w:val="24"/>
          <w:lang w:val="et"/>
        </w:rPr>
        <w:t xml:space="preserve">eriti </w:t>
      </w:r>
      <w:r w:rsidR="19BE1943" w:rsidRPr="7C84A48D">
        <w:rPr>
          <w:rFonts w:ascii="Times New Roman" w:eastAsia="Times New Roman" w:hAnsi="Times New Roman" w:cs="Times New Roman"/>
          <w:color w:val="000000" w:themeColor="text1"/>
          <w:sz w:val="24"/>
          <w:szCs w:val="24"/>
          <w:lang w:val="et"/>
        </w:rPr>
        <w:t xml:space="preserve">kuna </w:t>
      </w:r>
      <w:proofErr w:type="spellStart"/>
      <w:r w:rsidR="19BE1943" w:rsidRPr="7C84A48D">
        <w:rPr>
          <w:rFonts w:ascii="Times New Roman" w:eastAsia="Times New Roman" w:hAnsi="Times New Roman" w:cs="Times New Roman"/>
          <w:color w:val="000000" w:themeColor="text1"/>
          <w:sz w:val="24"/>
          <w:szCs w:val="24"/>
          <w:lang w:val="et"/>
        </w:rPr>
        <w:t>HKS</w:t>
      </w:r>
      <w:r w:rsidR="008071FE" w:rsidRPr="7C84A48D">
        <w:rPr>
          <w:rFonts w:ascii="Times New Roman" w:eastAsia="Times New Roman" w:hAnsi="Times New Roman" w:cs="Times New Roman"/>
          <w:color w:val="000000" w:themeColor="text1"/>
          <w:sz w:val="24"/>
          <w:szCs w:val="24"/>
          <w:lang w:val="et"/>
        </w:rPr>
        <w:t>i</w:t>
      </w:r>
      <w:proofErr w:type="spellEnd"/>
      <w:r w:rsidR="19BE1943" w:rsidRPr="7C84A48D">
        <w:rPr>
          <w:rFonts w:ascii="Times New Roman" w:eastAsia="Times New Roman" w:hAnsi="Times New Roman" w:cs="Times New Roman"/>
          <w:color w:val="000000" w:themeColor="text1"/>
          <w:sz w:val="24"/>
          <w:szCs w:val="24"/>
          <w:lang w:val="et"/>
        </w:rPr>
        <w:t xml:space="preserve"> kauplemistulu saab kasutada ainult kliimameetmete rahastamiseks.</w:t>
      </w:r>
      <w:r w:rsidR="4EEBDF83" w:rsidRPr="7C84A48D">
        <w:rPr>
          <w:rFonts w:ascii="Times New Roman" w:eastAsia="Times New Roman" w:hAnsi="Times New Roman" w:cs="Times New Roman"/>
          <w:color w:val="000000" w:themeColor="text1"/>
          <w:sz w:val="24"/>
          <w:szCs w:val="24"/>
          <w:lang w:val="et"/>
        </w:rPr>
        <w:t xml:space="preserve"> </w:t>
      </w:r>
      <w:r w:rsidR="321CD804" w:rsidRPr="7C84A48D">
        <w:rPr>
          <w:rFonts w:ascii="Times New Roman" w:eastAsia="Times New Roman" w:hAnsi="Times New Roman" w:cs="Times New Roman"/>
          <w:color w:val="000000" w:themeColor="text1"/>
          <w:sz w:val="24"/>
          <w:szCs w:val="24"/>
          <w:lang w:val="et"/>
        </w:rPr>
        <w:t>Nende meetmete abil on võimalik finantseerida teiste meetmete kulusid ning ka muudel põhjustel on mõistlik neid meetmeid teiste (soodustavate) meetmetega kombineerida.</w:t>
      </w:r>
      <w:r w:rsidR="1C7FEC85" w:rsidRPr="7C84A48D">
        <w:rPr>
          <w:rFonts w:ascii="Times New Roman" w:eastAsia="Times New Roman" w:hAnsi="Times New Roman" w:cs="Times New Roman"/>
          <w:color w:val="000000" w:themeColor="text1"/>
          <w:sz w:val="24"/>
          <w:szCs w:val="24"/>
          <w:lang w:val="et"/>
        </w:rPr>
        <w:t xml:space="preserve"> </w:t>
      </w:r>
      <w:r w:rsidR="48398327" w:rsidRPr="7C84A48D">
        <w:rPr>
          <w:rFonts w:ascii="Times New Roman" w:eastAsia="Times New Roman" w:hAnsi="Times New Roman" w:cs="Times New Roman"/>
          <w:color w:val="000000" w:themeColor="text1"/>
          <w:sz w:val="24"/>
          <w:szCs w:val="24"/>
          <w:lang w:val="et"/>
        </w:rPr>
        <w:t>Pikaajaliselt väheneb kütuseaktsiisi laekumine, mis nõuab maksu</w:t>
      </w:r>
      <w:r w:rsidR="4BAC366C" w:rsidRPr="7C84A48D">
        <w:rPr>
          <w:rFonts w:ascii="Times New Roman" w:eastAsia="Times New Roman" w:hAnsi="Times New Roman" w:cs="Times New Roman"/>
          <w:color w:val="000000" w:themeColor="text1"/>
          <w:sz w:val="24"/>
          <w:szCs w:val="24"/>
          <w:lang w:val="et"/>
        </w:rPr>
        <w:t>süsteemi</w:t>
      </w:r>
      <w:r w:rsidR="48398327" w:rsidRPr="7C84A48D">
        <w:rPr>
          <w:rFonts w:ascii="Times New Roman" w:eastAsia="Times New Roman" w:hAnsi="Times New Roman" w:cs="Times New Roman"/>
          <w:color w:val="000000" w:themeColor="text1"/>
          <w:sz w:val="24"/>
          <w:szCs w:val="24"/>
          <w:lang w:val="et"/>
        </w:rPr>
        <w:t xml:space="preserve"> muutmist, aga väheneb ka toetuste vajadus</w:t>
      </w:r>
      <w:r w:rsidR="20E05908" w:rsidRPr="7C84A48D">
        <w:rPr>
          <w:rFonts w:ascii="Times New Roman" w:eastAsia="Times New Roman" w:hAnsi="Times New Roman" w:cs="Times New Roman"/>
          <w:color w:val="000000" w:themeColor="text1"/>
          <w:sz w:val="24"/>
          <w:szCs w:val="24"/>
          <w:lang w:val="et"/>
        </w:rPr>
        <w:t>, kuna uued tehnoloogiad muutuvad kättesaadavamaks ja odavamaks</w:t>
      </w:r>
      <w:r w:rsidR="2E49C39A" w:rsidRPr="7C84A48D">
        <w:rPr>
          <w:rFonts w:ascii="Times New Roman" w:eastAsia="Times New Roman" w:hAnsi="Times New Roman" w:cs="Times New Roman"/>
          <w:color w:val="000000" w:themeColor="text1"/>
          <w:sz w:val="24"/>
          <w:szCs w:val="24"/>
          <w:lang w:val="et"/>
        </w:rPr>
        <w:t>.</w:t>
      </w:r>
      <w:r w:rsidR="78002675" w:rsidRPr="7C84A48D">
        <w:rPr>
          <w:rFonts w:ascii="Times New Roman" w:eastAsia="Times New Roman" w:hAnsi="Times New Roman" w:cs="Times New Roman"/>
          <w:color w:val="000000" w:themeColor="text1"/>
          <w:sz w:val="24"/>
          <w:szCs w:val="24"/>
          <w:lang w:val="et"/>
        </w:rPr>
        <w:t xml:space="preserve"> </w:t>
      </w:r>
      <w:r w:rsidR="10AE8671" w:rsidRPr="7C84A48D">
        <w:rPr>
          <w:rFonts w:ascii="Times New Roman" w:eastAsia="Times New Roman" w:hAnsi="Times New Roman" w:cs="Times New Roman"/>
          <w:color w:val="000000" w:themeColor="text1"/>
          <w:sz w:val="24"/>
          <w:szCs w:val="24"/>
          <w:lang w:val="et"/>
        </w:rPr>
        <w:t>V</w:t>
      </w:r>
      <w:r w:rsidR="6558F13B" w:rsidRPr="7C84A48D">
        <w:rPr>
          <w:rFonts w:ascii="Times New Roman" w:eastAsia="Times New Roman" w:hAnsi="Times New Roman" w:cs="Times New Roman"/>
          <w:color w:val="000000" w:themeColor="text1"/>
          <w:sz w:val="24"/>
          <w:szCs w:val="24"/>
          <w:lang w:val="et"/>
        </w:rPr>
        <w:t xml:space="preserve">ähenevad riigieelarvelised tervishoiukulutused, kuna </w:t>
      </w:r>
      <w:r w:rsidR="48398327" w:rsidRPr="7C84A48D">
        <w:rPr>
          <w:rFonts w:ascii="Times New Roman" w:eastAsia="Times New Roman" w:hAnsi="Times New Roman" w:cs="Times New Roman"/>
          <w:color w:val="000000" w:themeColor="text1"/>
          <w:sz w:val="24"/>
          <w:szCs w:val="24"/>
          <w:lang w:val="et"/>
        </w:rPr>
        <w:t xml:space="preserve">väheneb õhusaaste ja mürareostus, </w:t>
      </w:r>
      <w:r w:rsidR="70917DCC" w:rsidRPr="7C84A48D">
        <w:rPr>
          <w:rFonts w:ascii="Times New Roman" w:eastAsia="Times New Roman" w:hAnsi="Times New Roman" w:cs="Times New Roman"/>
          <w:color w:val="000000" w:themeColor="text1"/>
          <w:sz w:val="24"/>
          <w:szCs w:val="24"/>
          <w:lang w:val="et"/>
        </w:rPr>
        <w:t xml:space="preserve">mis vähendab südame- ja kopsuhaiguste riski ja suurendab keskmiselt tervena </w:t>
      </w:r>
      <w:r w:rsidR="39DB2488" w:rsidRPr="7C84A48D">
        <w:rPr>
          <w:rFonts w:ascii="Times New Roman" w:eastAsia="Times New Roman" w:hAnsi="Times New Roman" w:cs="Times New Roman"/>
          <w:color w:val="000000" w:themeColor="text1"/>
          <w:sz w:val="24"/>
          <w:szCs w:val="24"/>
          <w:lang w:val="et"/>
        </w:rPr>
        <w:t xml:space="preserve">ja töövõimelisena </w:t>
      </w:r>
      <w:r w:rsidR="70917DCC" w:rsidRPr="7C84A48D">
        <w:rPr>
          <w:rFonts w:ascii="Times New Roman" w:eastAsia="Times New Roman" w:hAnsi="Times New Roman" w:cs="Times New Roman"/>
          <w:color w:val="000000" w:themeColor="text1"/>
          <w:sz w:val="24"/>
          <w:szCs w:val="24"/>
          <w:lang w:val="et"/>
        </w:rPr>
        <w:t>elatud aastaid</w:t>
      </w:r>
      <w:r w:rsidR="42C55446" w:rsidRPr="7C84A48D">
        <w:rPr>
          <w:rFonts w:ascii="Times New Roman" w:eastAsia="Times New Roman" w:hAnsi="Times New Roman" w:cs="Times New Roman"/>
          <w:color w:val="000000" w:themeColor="text1"/>
          <w:sz w:val="24"/>
          <w:szCs w:val="24"/>
          <w:lang w:val="et"/>
        </w:rPr>
        <w:t>, samuti</w:t>
      </w:r>
      <w:r w:rsidR="10532CD5" w:rsidRPr="7C84A48D">
        <w:rPr>
          <w:rFonts w:ascii="Times New Roman" w:eastAsia="Times New Roman" w:hAnsi="Times New Roman" w:cs="Times New Roman"/>
          <w:color w:val="000000" w:themeColor="text1"/>
          <w:sz w:val="24"/>
          <w:szCs w:val="24"/>
          <w:lang w:val="et"/>
        </w:rPr>
        <w:t xml:space="preserve"> v</w:t>
      </w:r>
      <w:r w:rsidR="48398327" w:rsidRPr="7C84A48D">
        <w:rPr>
          <w:rFonts w:ascii="Times New Roman" w:eastAsia="Times New Roman" w:hAnsi="Times New Roman" w:cs="Times New Roman"/>
          <w:color w:val="000000" w:themeColor="text1"/>
          <w:sz w:val="24"/>
          <w:szCs w:val="24"/>
          <w:lang w:val="et"/>
        </w:rPr>
        <w:t>äheneb</w:t>
      </w:r>
      <w:r w:rsidR="4752DD6F" w:rsidRPr="7C84A48D">
        <w:rPr>
          <w:rFonts w:ascii="Times New Roman" w:eastAsia="Times New Roman" w:hAnsi="Times New Roman" w:cs="Times New Roman"/>
          <w:color w:val="000000" w:themeColor="text1"/>
          <w:sz w:val="24"/>
          <w:szCs w:val="24"/>
          <w:lang w:val="et"/>
        </w:rPr>
        <w:t xml:space="preserve"> </w:t>
      </w:r>
      <w:r w:rsidR="48398327" w:rsidRPr="7C84A48D">
        <w:rPr>
          <w:rFonts w:ascii="Times New Roman" w:eastAsia="Times New Roman" w:hAnsi="Times New Roman" w:cs="Times New Roman"/>
          <w:color w:val="000000" w:themeColor="text1"/>
          <w:sz w:val="24"/>
          <w:szCs w:val="24"/>
          <w:lang w:val="et"/>
        </w:rPr>
        <w:t>liiklussurmade arv</w:t>
      </w:r>
      <w:r w:rsidR="44936E0C" w:rsidRPr="7C84A48D">
        <w:rPr>
          <w:rFonts w:ascii="Times New Roman" w:eastAsia="Times New Roman" w:hAnsi="Times New Roman" w:cs="Times New Roman"/>
          <w:color w:val="000000" w:themeColor="text1"/>
          <w:sz w:val="24"/>
          <w:szCs w:val="24"/>
          <w:lang w:val="et"/>
        </w:rPr>
        <w:t>.</w:t>
      </w:r>
    </w:p>
    <w:p w14:paraId="3736562B" w14:textId="356029A8" w:rsidR="0FDF9E52" w:rsidRDefault="0FDF9E52" w:rsidP="00C906AB">
      <w:pPr>
        <w:spacing w:after="0" w:line="240" w:lineRule="auto"/>
        <w:ind w:right="-2"/>
        <w:jc w:val="both"/>
        <w:rPr>
          <w:rFonts w:ascii="Times New Roman" w:eastAsia="Times New Roman" w:hAnsi="Times New Roman" w:cs="Times New Roman"/>
          <w:sz w:val="24"/>
          <w:szCs w:val="24"/>
          <w:lang w:val="et"/>
        </w:rPr>
      </w:pPr>
    </w:p>
    <w:p w14:paraId="4A78F254" w14:textId="5C395874" w:rsidR="50F2ED22" w:rsidRDefault="7AC275C7" w:rsidP="00C906AB">
      <w:pPr>
        <w:spacing w:after="0" w:line="240" w:lineRule="auto"/>
        <w:ind w:right="-2"/>
        <w:jc w:val="both"/>
        <w:rPr>
          <w:rFonts w:ascii="Times New Roman" w:eastAsia="Times New Roman" w:hAnsi="Times New Roman" w:cs="Times New Roman"/>
          <w:sz w:val="24"/>
          <w:szCs w:val="24"/>
          <w:lang w:val="et"/>
        </w:rPr>
      </w:pPr>
      <w:r w:rsidRPr="19CA0D9E">
        <w:rPr>
          <w:rFonts w:ascii="Times New Roman" w:eastAsia="Times New Roman" w:hAnsi="Times New Roman" w:cs="Times New Roman"/>
          <w:sz w:val="24"/>
          <w:szCs w:val="24"/>
          <w:lang w:val="et"/>
        </w:rPr>
        <w:t>Kohalik</w:t>
      </w:r>
      <w:r w:rsidR="56FDEB2D" w:rsidRPr="19CA0D9E">
        <w:rPr>
          <w:rFonts w:ascii="Times New Roman" w:eastAsia="Times New Roman" w:hAnsi="Times New Roman" w:cs="Times New Roman"/>
          <w:sz w:val="24"/>
          <w:szCs w:val="24"/>
          <w:lang w:val="et"/>
        </w:rPr>
        <w:t>u</w:t>
      </w:r>
      <w:r w:rsidRPr="19CA0D9E">
        <w:rPr>
          <w:rFonts w:ascii="Times New Roman" w:eastAsia="Times New Roman" w:hAnsi="Times New Roman" w:cs="Times New Roman"/>
          <w:sz w:val="24"/>
          <w:szCs w:val="24"/>
          <w:lang w:val="et"/>
        </w:rPr>
        <w:t xml:space="preserve"> omavalitsus</w:t>
      </w:r>
      <w:r w:rsidR="7F007E80" w:rsidRPr="19CA0D9E">
        <w:rPr>
          <w:rFonts w:ascii="Times New Roman" w:eastAsia="Times New Roman" w:hAnsi="Times New Roman" w:cs="Times New Roman"/>
          <w:sz w:val="24"/>
          <w:szCs w:val="24"/>
          <w:lang w:val="et"/>
        </w:rPr>
        <w:t>e üksuseid</w:t>
      </w:r>
      <w:r w:rsidRPr="19CA0D9E">
        <w:rPr>
          <w:rFonts w:ascii="Times New Roman" w:eastAsia="Times New Roman" w:hAnsi="Times New Roman" w:cs="Times New Roman"/>
          <w:sz w:val="24"/>
          <w:szCs w:val="24"/>
          <w:lang w:val="et"/>
        </w:rPr>
        <w:t xml:space="preserve"> mõjutab </w:t>
      </w:r>
      <w:r w:rsidR="4967C555" w:rsidRPr="19CA0D9E">
        <w:rPr>
          <w:rFonts w:ascii="Times New Roman" w:eastAsia="Times New Roman" w:hAnsi="Times New Roman" w:cs="Times New Roman"/>
          <w:sz w:val="24"/>
          <w:szCs w:val="24"/>
          <w:lang w:val="et"/>
        </w:rPr>
        <w:t xml:space="preserve">ka </w:t>
      </w:r>
      <w:r w:rsidR="50D1BF15" w:rsidRPr="19CA0D9E">
        <w:rPr>
          <w:rFonts w:ascii="Times New Roman" w:eastAsia="Times New Roman" w:hAnsi="Times New Roman" w:cs="Times New Roman"/>
          <w:sz w:val="24"/>
          <w:szCs w:val="24"/>
          <w:lang w:val="et"/>
        </w:rPr>
        <w:t xml:space="preserve">üleminek </w:t>
      </w:r>
      <w:r w:rsidR="4DE5858A" w:rsidRPr="19CA0D9E">
        <w:rPr>
          <w:rFonts w:ascii="Times New Roman" w:eastAsia="Times New Roman" w:hAnsi="Times New Roman" w:cs="Times New Roman"/>
          <w:sz w:val="24"/>
          <w:szCs w:val="24"/>
          <w:lang w:val="et"/>
        </w:rPr>
        <w:t>h</w:t>
      </w:r>
      <w:r w:rsidR="50D1BF15" w:rsidRPr="19CA0D9E">
        <w:rPr>
          <w:rFonts w:ascii="Times New Roman" w:eastAsia="Times New Roman" w:hAnsi="Times New Roman" w:cs="Times New Roman"/>
          <w:sz w:val="24"/>
          <w:szCs w:val="24"/>
          <w:lang w:val="et"/>
        </w:rPr>
        <w:t>e</w:t>
      </w:r>
      <w:r w:rsidR="4DE5858A" w:rsidRPr="19CA0D9E">
        <w:rPr>
          <w:rFonts w:ascii="Times New Roman" w:eastAsia="Times New Roman" w:hAnsi="Times New Roman" w:cs="Times New Roman"/>
          <w:sz w:val="24"/>
          <w:szCs w:val="24"/>
          <w:lang w:val="et"/>
        </w:rPr>
        <w:t>iteta busside</w:t>
      </w:r>
      <w:r w:rsidR="50D1BF15" w:rsidRPr="19CA0D9E">
        <w:rPr>
          <w:rFonts w:ascii="Times New Roman" w:eastAsia="Times New Roman" w:hAnsi="Times New Roman" w:cs="Times New Roman"/>
          <w:sz w:val="24"/>
          <w:szCs w:val="24"/>
          <w:lang w:val="et"/>
        </w:rPr>
        <w:t xml:space="preserve"> kasutamisele suuremate linnade </w:t>
      </w:r>
      <w:r w:rsidRPr="19CA0D9E">
        <w:rPr>
          <w:rFonts w:ascii="Times New Roman" w:eastAsia="Times New Roman" w:hAnsi="Times New Roman" w:cs="Times New Roman"/>
          <w:sz w:val="24"/>
          <w:szCs w:val="24"/>
          <w:lang w:val="et"/>
        </w:rPr>
        <w:t>linnaliini</w:t>
      </w:r>
      <w:r w:rsidR="1E3B0866" w:rsidRPr="19CA0D9E">
        <w:rPr>
          <w:rFonts w:ascii="Times New Roman" w:eastAsia="Times New Roman" w:hAnsi="Times New Roman" w:cs="Times New Roman"/>
          <w:sz w:val="24"/>
          <w:szCs w:val="24"/>
          <w:lang w:val="et"/>
        </w:rPr>
        <w:t>del</w:t>
      </w:r>
      <w:r w:rsidRPr="19CA0D9E">
        <w:rPr>
          <w:rFonts w:ascii="Times New Roman" w:eastAsia="Times New Roman" w:hAnsi="Times New Roman" w:cs="Times New Roman"/>
          <w:sz w:val="24"/>
          <w:szCs w:val="24"/>
          <w:lang w:val="et"/>
        </w:rPr>
        <w:t xml:space="preserve"> </w:t>
      </w:r>
      <w:r w:rsidR="6F70F2B7" w:rsidRPr="19CA0D9E">
        <w:rPr>
          <w:rFonts w:ascii="Times New Roman" w:eastAsia="Times New Roman" w:hAnsi="Times New Roman" w:cs="Times New Roman"/>
          <w:sz w:val="24"/>
          <w:szCs w:val="24"/>
          <w:lang w:val="et"/>
        </w:rPr>
        <w:t>ja/või alternatiivkütustele väiksemate linnade ja maakonnaliinidel.</w:t>
      </w:r>
      <w:r w:rsidR="0E23406D" w:rsidRPr="19CA0D9E">
        <w:rPr>
          <w:rFonts w:ascii="Times New Roman" w:eastAsia="Times New Roman" w:hAnsi="Times New Roman" w:cs="Times New Roman"/>
          <w:sz w:val="24"/>
          <w:szCs w:val="24"/>
          <w:lang w:val="et"/>
        </w:rPr>
        <w:t xml:space="preserve"> </w:t>
      </w:r>
      <w:r w:rsidRPr="19CA0D9E">
        <w:rPr>
          <w:rFonts w:ascii="Times New Roman" w:eastAsia="Times New Roman" w:hAnsi="Times New Roman" w:cs="Times New Roman"/>
          <w:sz w:val="24"/>
          <w:szCs w:val="24"/>
          <w:lang w:val="et"/>
        </w:rPr>
        <w:t xml:space="preserve">Probleeme võib tekitada </w:t>
      </w:r>
      <w:r w:rsidR="761736CC" w:rsidRPr="19CA0D9E">
        <w:rPr>
          <w:rFonts w:ascii="Times New Roman" w:eastAsia="Times New Roman" w:hAnsi="Times New Roman" w:cs="Times New Roman"/>
          <w:sz w:val="24"/>
          <w:szCs w:val="24"/>
          <w:lang w:val="et"/>
        </w:rPr>
        <w:t xml:space="preserve">uute </w:t>
      </w:r>
      <w:r w:rsidRPr="19CA0D9E">
        <w:rPr>
          <w:rFonts w:ascii="Times New Roman" w:eastAsia="Times New Roman" w:hAnsi="Times New Roman" w:cs="Times New Roman"/>
          <w:sz w:val="24"/>
          <w:szCs w:val="24"/>
          <w:lang w:val="et"/>
        </w:rPr>
        <w:t xml:space="preserve">busside </w:t>
      </w:r>
      <w:r w:rsidR="683A85E5" w:rsidRPr="19CA0D9E">
        <w:rPr>
          <w:rFonts w:ascii="Times New Roman" w:eastAsia="Times New Roman" w:hAnsi="Times New Roman" w:cs="Times New Roman"/>
          <w:sz w:val="24"/>
          <w:szCs w:val="24"/>
          <w:lang w:val="et"/>
        </w:rPr>
        <w:t xml:space="preserve">võrdlemisi </w:t>
      </w:r>
      <w:r w:rsidRPr="19CA0D9E">
        <w:rPr>
          <w:rFonts w:ascii="Times New Roman" w:eastAsia="Times New Roman" w:hAnsi="Times New Roman" w:cs="Times New Roman"/>
          <w:sz w:val="24"/>
          <w:szCs w:val="24"/>
          <w:lang w:val="et"/>
        </w:rPr>
        <w:t>kõrge ostuhind</w:t>
      </w:r>
      <w:r w:rsidR="751E7F2B" w:rsidRPr="19CA0D9E">
        <w:rPr>
          <w:rFonts w:ascii="Times New Roman" w:eastAsia="Times New Roman" w:hAnsi="Times New Roman" w:cs="Times New Roman"/>
          <w:sz w:val="24"/>
          <w:szCs w:val="24"/>
          <w:lang w:val="et"/>
        </w:rPr>
        <w:t>,</w:t>
      </w:r>
      <w:r w:rsidRPr="19CA0D9E">
        <w:rPr>
          <w:rFonts w:ascii="Times New Roman" w:eastAsia="Times New Roman" w:hAnsi="Times New Roman" w:cs="Times New Roman"/>
          <w:sz w:val="24"/>
          <w:szCs w:val="24"/>
          <w:lang w:val="et"/>
        </w:rPr>
        <w:t xml:space="preserve"> </w:t>
      </w:r>
      <w:r w:rsidR="10CF06AE" w:rsidRPr="19CA0D9E">
        <w:rPr>
          <w:rFonts w:ascii="Times New Roman" w:eastAsia="Times New Roman" w:hAnsi="Times New Roman" w:cs="Times New Roman"/>
          <w:sz w:val="24"/>
          <w:szCs w:val="24"/>
          <w:lang w:val="et"/>
        </w:rPr>
        <w:t>kuid samas</w:t>
      </w:r>
      <w:r w:rsidRPr="19CA0D9E">
        <w:rPr>
          <w:rFonts w:ascii="Times New Roman" w:eastAsia="Times New Roman" w:hAnsi="Times New Roman" w:cs="Times New Roman"/>
          <w:sz w:val="24"/>
          <w:szCs w:val="24"/>
          <w:lang w:val="et"/>
        </w:rPr>
        <w:t xml:space="preserve"> on elektribussi kogu omamiskulu 15 aasta jooksul madalam nii gaasi- kui ka diislibussi omast, mis tähendab omavalitsusele pikaajaliselt kulude kokkuhoidu. Raskusi võib tekkida eelkõige väiksematel linnadel</w:t>
      </w:r>
      <w:r w:rsidR="01E61B47" w:rsidRPr="19CA0D9E">
        <w:rPr>
          <w:rFonts w:ascii="Times New Roman" w:eastAsia="Times New Roman" w:hAnsi="Times New Roman" w:cs="Times New Roman"/>
          <w:sz w:val="24"/>
          <w:szCs w:val="24"/>
          <w:lang w:val="et"/>
        </w:rPr>
        <w:t xml:space="preserve"> ja valdadel</w:t>
      </w:r>
      <w:r w:rsidRPr="19CA0D9E">
        <w:rPr>
          <w:rFonts w:ascii="Times New Roman" w:eastAsia="Times New Roman" w:hAnsi="Times New Roman" w:cs="Times New Roman"/>
          <w:sz w:val="24"/>
          <w:szCs w:val="24"/>
          <w:lang w:val="et"/>
        </w:rPr>
        <w:t xml:space="preserve">, millel puudub </w:t>
      </w:r>
      <w:r w:rsidR="00AC7E79">
        <w:rPr>
          <w:rFonts w:ascii="Times New Roman" w:eastAsia="Times New Roman" w:hAnsi="Times New Roman" w:cs="Times New Roman"/>
          <w:sz w:val="24"/>
          <w:szCs w:val="24"/>
          <w:lang w:val="et"/>
        </w:rPr>
        <w:t xml:space="preserve">raha </w:t>
      </w:r>
      <w:r w:rsidRPr="19CA0D9E">
        <w:rPr>
          <w:rFonts w:ascii="Times New Roman" w:eastAsia="Times New Roman" w:hAnsi="Times New Roman" w:cs="Times New Roman"/>
          <w:sz w:val="24"/>
          <w:szCs w:val="24"/>
          <w:lang w:val="et"/>
        </w:rPr>
        <w:t>uute busside hankimiseks ning mis võivad vajada lühiajalist investeeringutoetust.</w:t>
      </w:r>
    </w:p>
    <w:p w14:paraId="3871EADA" w14:textId="7AFDBE32" w:rsidR="7410B2A3" w:rsidRDefault="7410B2A3" w:rsidP="00C906AB">
      <w:pPr>
        <w:spacing w:after="0" w:line="240" w:lineRule="auto"/>
        <w:ind w:right="-2"/>
        <w:jc w:val="both"/>
        <w:rPr>
          <w:rFonts w:ascii="Times New Roman" w:eastAsia="Times New Roman" w:hAnsi="Times New Roman" w:cs="Times New Roman"/>
          <w:sz w:val="24"/>
          <w:szCs w:val="24"/>
          <w:lang w:val="et"/>
        </w:rPr>
      </w:pPr>
    </w:p>
    <w:p w14:paraId="2CE6DCC5" w14:textId="6609C35C" w:rsidR="00A86252" w:rsidRDefault="26F1D6C0" w:rsidP="00C906AB">
      <w:pPr>
        <w:spacing w:after="0"/>
        <w:jc w:val="both"/>
        <w:rPr>
          <w:rFonts w:ascii="Times New Roman" w:eastAsia="Times New Roman" w:hAnsi="Times New Roman" w:cs="Times New Roman"/>
          <w:sz w:val="24"/>
          <w:szCs w:val="24"/>
          <w:lang w:val="et"/>
        </w:rPr>
      </w:pPr>
      <w:r w:rsidRPr="2B2CB921">
        <w:rPr>
          <w:rFonts w:ascii="Times New Roman" w:eastAsia="Times New Roman" w:hAnsi="Times New Roman" w:cs="Times New Roman"/>
          <w:sz w:val="24"/>
          <w:szCs w:val="24"/>
          <w:lang w:val="et"/>
        </w:rPr>
        <w:t xml:space="preserve">Üleminek </w:t>
      </w:r>
      <w:r w:rsidR="0CF4630B" w:rsidRPr="2B2CB921">
        <w:rPr>
          <w:rFonts w:ascii="Times New Roman" w:eastAsia="Times New Roman" w:hAnsi="Times New Roman" w:cs="Times New Roman"/>
          <w:sz w:val="24"/>
          <w:szCs w:val="24"/>
          <w:lang w:val="et"/>
        </w:rPr>
        <w:t xml:space="preserve">heiteta </w:t>
      </w:r>
      <w:r w:rsidRPr="2B2CB921">
        <w:rPr>
          <w:rFonts w:ascii="Times New Roman" w:eastAsia="Times New Roman" w:hAnsi="Times New Roman" w:cs="Times New Roman"/>
          <w:sz w:val="24"/>
          <w:szCs w:val="24"/>
          <w:lang w:val="et"/>
        </w:rPr>
        <w:t xml:space="preserve">bussidele nõuab ka elektrivõrgu tugevdamist. Tallinna linna näitel </w:t>
      </w:r>
      <w:r w:rsidR="5D31AB68" w:rsidRPr="2B2CB921">
        <w:rPr>
          <w:rFonts w:ascii="Times New Roman" w:eastAsia="Times New Roman" w:hAnsi="Times New Roman" w:cs="Times New Roman"/>
          <w:sz w:val="24"/>
          <w:szCs w:val="24"/>
          <w:lang w:val="et"/>
        </w:rPr>
        <w:t>tarbiksid</w:t>
      </w:r>
      <w:r w:rsidRPr="2B2CB921">
        <w:rPr>
          <w:rFonts w:ascii="Times New Roman" w:eastAsia="Times New Roman" w:hAnsi="Times New Roman" w:cs="Times New Roman"/>
          <w:sz w:val="24"/>
          <w:szCs w:val="24"/>
          <w:lang w:val="et"/>
        </w:rPr>
        <w:t xml:space="preserve"> 551 elektribussi aastas </w:t>
      </w:r>
      <w:r w:rsidR="0CBFFAEB" w:rsidRPr="2B2CB921">
        <w:rPr>
          <w:rFonts w:ascii="Times New Roman" w:eastAsia="Times New Roman" w:hAnsi="Times New Roman" w:cs="Times New Roman"/>
          <w:sz w:val="24"/>
          <w:szCs w:val="24"/>
          <w:lang w:val="et"/>
        </w:rPr>
        <w:t xml:space="preserve">maksimaalselt </w:t>
      </w:r>
      <w:r w:rsidRPr="2B2CB921">
        <w:rPr>
          <w:rFonts w:ascii="Times New Roman" w:eastAsia="Times New Roman" w:hAnsi="Times New Roman" w:cs="Times New Roman"/>
          <w:sz w:val="24"/>
          <w:szCs w:val="24"/>
          <w:lang w:val="et"/>
        </w:rPr>
        <w:t xml:space="preserve">64 </w:t>
      </w:r>
      <w:proofErr w:type="spellStart"/>
      <w:r w:rsidRPr="2B2CB921">
        <w:rPr>
          <w:rFonts w:ascii="Times New Roman" w:eastAsia="Times New Roman" w:hAnsi="Times New Roman" w:cs="Times New Roman"/>
          <w:sz w:val="24"/>
          <w:szCs w:val="24"/>
          <w:lang w:val="et"/>
        </w:rPr>
        <w:t>GWh</w:t>
      </w:r>
      <w:proofErr w:type="spellEnd"/>
      <w:r w:rsidRPr="2B2CB921">
        <w:rPr>
          <w:rFonts w:ascii="Times New Roman" w:eastAsia="Times New Roman" w:hAnsi="Times New Roman" w:cs="Times New Roman"/>
          <w:sz w:val="24"/>
          <w:szCs w:val="24"/>
          <w:lang w:val="et"/>
        </w:rPr>
        <w:t xml:space="preserve"> elektrit</w:t>
      </w:r>
      <w:r w:rsidR="563877EF" w:rsidRPr="2B2CB921">
        <w:rPr>
          <w:rFonts w:ascii="Times New Roman" w:eastAsia="Times New Roman" w:hAnsi="Times New Roman" w:cs="Times New Roman"/>
          <w:sz w:val="24"/>
          <w:szCs w:val="24"/>
          <w:lang w:val="et"/>
        </w:rPr>
        <w:t>, mis</w:t>
      </w:r>
      <w:r w:rsidRPr="2B2CB921">
        <w:rPr>
          <w:rFonts w:ascii="Times New Roman" w:eastAsia="Times New Roman" w:hAnsi="Times New Roman" w:cs="Times New Roman"/>
          <w:sz w:val="24"/>
          <w:szCs w:val="24"/>
          <w:lang w:val="et"/>
        </w:rPr>
        <w:t xml:space="preserve"> teeb </w:t>
      </w:r>
      <w:r w:rsidRPr="39A9B226">
        <w:rPr>
          <w:rFonts w:ascii="Times New Roman" w:eastAsia="Times New Roman" w:hAnsi="Times New Roman" w:cs="Times New Roman"/>
          <w:i/>
          <w:sz w:val="24"/>
          <w:szCs w:val="24"/>
          <w:lang w:val="et"/>
        </w:rPr>
        <w:t>ca</w:t>
      </w:r>
      <w:r w:rsidRPr="2B2CB921">
        <w:rPr>
          <w:rFonts w:ascii="Times New Roman" w:eastAsia="Times New Roman" w:hAnsi="Times New Roman" w:cs="Times New Roman"/>
          <w:sz w:val="24"/>
          <w:szCs w:val="24"/>
          <w:lang w:val="et"/>
        </w:rPr>
        <w:t xml:space="preserve"> 1% Eesti </w:t>
      </w:r>
      <w:r w:rsidR="5717DBA6" w:rsidRPr="2B2CB921">
        <w:rPr>
          <w:rFonts w:ascii="Times New Roman" w:eastAsia="Times New Roman" w:hAnsi="Times New Roman" w:cs="Times New Roman"/>
          <w:sz w:val="24"/>
          <w:szCs w:val="24"/>
          <w:lang w:val="et"/>
        </w:rPr>
        <w:t>riigi aastasest elektri</w:t>
      </w:r>
      <w:r w:rsidRPr="2B2CB921">
        <w:rPr>
          <w:rFonts w:ascii="Times New Roman" w:eastAsia="Times New Roman" w:hAnsi="Times New Roman" w:cs="Times New Roman"/>
          <w:sz w:val="24"/>
          <w:szCs w:val="24"/>
          <w:lang w:val="et"/>
        </w:rPr>
        <w:t>tarbimisest</w:t>
      </w:r>
      <w:r w:rsidR="39BC2486" w:rsidRPr="2B2CB921">
        <w:rPr>
          <w:rFonts w:ascii="Times New Roman" w:eastAsia="Times New Roman" w:hAnsi="Times New Roman" w:cs="Times New Roman"/>
          <w:sz w:val="24"/>
          <w:szCs w:val="24"/>
          <w:lang w:val="et"/>
        </w:rPr>
        <w:t>.</w:t>
      </w:r>
      <w:r w:rsidR="4F86EAE2" w:rsidRPr="2B2CB921">
        <w:rPr>
          <w:rFonts w:ascii="Times New Roman" w:eastAsia="Times New Roman" w:hAnsi="Times New Roman" w:cs="Times New Roman"/>
          <w:sz w:val="24"/>
          <w:szCs w:val="24"/>
          <w:lang w:val="et"/>
        </w:rPr>
        <w:t xml:space="preserve"> Elektri</w:t>
      </w:r>
      <w:r w:rsidRPr="2B2CB921">
        <w:rPr>
          <w:rFonts w:ascii="Times New Roman" w:eastAsia="Times New Roman" w:hAnsi="Times New Roman" w:cs="Times New Roman"/>
          <w:sz w:val="24"/>
          <w:szCs w:val="24"/>
          <w:lang w:val="et"/>
        </w:rPr>
        <w:t xml:space="preserve">bussil </w:t>
      </w:r>
      <w:r w:rsidR="0D10E616" w:rsidRPr="2B2CB921">
        <w:rPr>
          <w:rFonts w:ascii="Times New Roman" w:eastAsia="Times New Roman" w:hAnsi="Times New Roman" w:cs="Times New Roman"/>
          <w:sz w:val="24"/>
          <w:szCs w:val="24"/>
          <w:lang w:val="et"/>
        </w:rPr>
        <w:t xml:space="preserve">on </w:t>
      </w:r>
      <w:r w:rsidRPr="2B2CB921">
        <w:rPr>
          <w:rFonts w:ascii="Times New Roman" w:eastAsia="Times New Roman" w:hAnsi="Times New Roman" w:cs="Times New Roman"/>
          <w:sz w:val="24"/>
          <w:szCs w:val="24"/>
          <w:lang w:val="et"/>
        </w:rPr>
        <w:t xml:space="preserve">võimalik päevas läbida </w:t>
      </w:r>
      <w:r w:rsidR="11B8A462" w:rsidRPr="2B2CB921">
        <w:rPr>
          <w:rFonts w:ascii="Times New Roman" w:eastAsia="Times New Roman" w:hAnsi="Times New Roman" w:cs="Times New Roman"/>
          <w:sz w:val="24"/>
          <w:szCs w:val="24"/>
          <w:lang w:val="et"/>
        </w:rPr>
        <w:t>ühe</w:t>
      </w:r>
      <w:r w:rsidRPr="2B2CB921">
        <w:rPr>
          <w:rFonts w:ascii="Times New Roman" w:eastAsia="Times New Roman" w:hAnsi="Times New Roman" w:cs="Times New Roman"/>
          <w:sz w:val="24"/>
          <w:szCs w:val="24"/>
          <w:lang w:val="et"/>
        </w:rPr>
        <w:t xml:space="preserve"> laadimisega 250 km, mis on suurem kui </w:t>
      </w:r>
      <w:r w:rsidR="6B076E3B" w:rsidRPr="2B2CB921">
        <w:rPr>
          <w:rFonts w:ascii="Times New Roman" w:eastAsia="Times New Roman" w:hAnsi="Times New Roman" w:cs="Times New Roman"/>
          <w:sz w:val="24"/>
          <w:szCs w:val="24"/>
          <w:lang w:val="et"/>
        </w:rPr>
        <w:t xml:space="preserve">Tallinna </w:t>
      </w:r>
      <w:r w:rsidR="7B4B0899" w:rsidRPr="2B2CB921">
        <w:rPr>
          <w:rFonts w:ascii="Times New Roman" w:eastAsia="Times New Roman" w:hAnsi="Times New Roman" w:cs="Times New Roman"/>
          <w:sz w:val="24"/>
          <w:szCs w:val="24"/>
          <w:lang w:val="et"/>
        </w:rPr>
        <w:t xml:space="preserve">linnaliinibussi keskmine </w:t>
      </w:r>
      <w:r w:rsidRPr="2B2CB921">
        <w:rPr>
          <w:rFonts w:ascii="Times New Roman" w:eastAsia="Times New Roman" w:hAnsi="Times New Roman" w:cs="Times New Roman"/>
          <w:sz w:val="24"/>
          <w:szCs w:val="24"/>
          <w:lang w:val="et"/>
        </w:rPr>
        <w:t xml:space="preserve">päevane läbisõit </w:t>
      </w:r>
      <w:r w:rsidR="5B0ED580" w:rsidRPr="2B2CB921">
        <w:rPr>
          <w:rFonts w:ascii="Times New Roman" w:eastAsia="Times New Roman" w:hAnsi="Times New Roman" w:cs="Times New Roman"/>
          <w:sz w:val="24"/>
          <w:szCs w:val="24"/>
          <w:lang w:val="et"/>
        </w:rPr>
        <w:t>praegu</w:t>
      </w:r>
      <w:r w:rsidR="615E0C41" w:rsidRPr="2B2CB921">
        <w:rPr>
          <w:rFonts w:ascii="Times New Roman" w:eastAsia="Times New Roman" w:hAnsi="Times New Roman" w:cs="Times New Roman"/>
          <w:sz w:val="24"/>
          <w:szCs w:val="24"/>
          <w:lang w:val="et"/>
        </w:rPr>
        <w:t xml:space="preserve"> </w:t>
      </w:r>
      <w:r w:rsidRPr="2B2CB921">
        <w:rPr>
          <w:rFonts w:ascii="Times New Roman" w:eastAsia="Times New Roman" w:hAnsi="Times New Roman" w:cs="Times New Roman"/>
          <w:sz w:val="24"/>
          <w:szCs w:val="24"/>
          <w:lang w:val="et"/>
        </w:rPr>
        <w:t>(211 km)</w:t>
      </w:r>
      <w:r w:rsidR="6960A71A" w:rsidRPr="2B2CB921">
        <w:rPr>
          <w:rFonts w:ascii="Times New Roman" w:eastAsia="Times New Roman" w:hAnsi="Times New Roman" w:cs="Times New Roman"/>
          <w:sz w:val="24"/>
          <w:szCs w:val="24"/>
          <w:lang w:val="et"/>
        </w:rPr>
        <w:t>. S</w:t>
      </w:r>
      <w:r w:rsidR="1324ACBC" w:rsidRPr="2B2CB921">
        <w:rPr>
          <w:rFonts w:ascii="Times New Roman" w:eastAsia="Times New Roman" w:hAnsi="Times New Roman" w:cs="Times New Roman"/>
          <w:sz w:val="24"/>
          <w:szCs w:val="24"/>
          <w:lang w:val="et"/>
        </w:rPr>
        <w:t xml:space="preserve">eega </w:t>
      </w:r>
      <w:r w:rsidRPr="2B2CB921">
        <w:rPr>
          <w:rFonts w:ascii="Times New Roman" w:eastAsia="Times New Roman" w:hAnsi="Times New Roman" w:cs="Times New Roman"/>
          <w:sz w:val="24"/>
          <w:szCs w:val="24"/>
          <w:lang w:val="et"/>
        </w:rPr>
        <w:t>puudub vajadus laadijate</w:t>
      </w:r>
      <w:r w:rsidR="6E2A203B" w:rsidRPr="2B2CB921">
        <w:rPr>
          <w:rFonts w:ascii="Times New Roman" w:eastAsia="Times New Roman" w:hAnsi="Times New Roman" w:cs="Times New Roman"/>
          <w:sz w:val="24"/>
          <w:szCs w:val="24"/>
          <w:lang w:val="et"/>
        </w:rPr>
        <w:t xml:space="preserve"> jaoks</w:t>
      </w:r>
      <w:r w:rsidRPr="2B2CB921">
        <w:rPr>
          <w:rFonts w:ascii="Times New Roman" w:eastAsia="Times New Roman" w:hAnsi="Times New Roman" w:cs="Times New Roman"/>
          <w:sz w:val="24"/>
          <w:szCs w:val="24"/>
          <w:lang w:val="et"/>
        </w:rPr>
        <w:t xml:space="preserve"> liini lõpp-peatustes</w:t>
      </w:r>
      <w:r w:rsidR="321166DB" w:rsidRPr="2B2CB921">
        <w:rPr>
          <w:rFonts w:ascii="Times New Roman" w:eastAsia="Times New Roman" w:hAnsi="Times New Roman" w:cs="Times New Roman"/>
          <w:sz w:val="24"/>
          <w:szCs w:val="24"/>
          <w:lang w:val="et"/>
        </w:rPr>
        <w:t xml:space="preserve"> ning k</w:t>
      </w:r>
      <w:r w:rsidRPr="2B2CB921">
        <w:rPr>
          <w:rFonts w:ascii="Times New Roman" w:eastAsia="Times New Roman" w:hAnsi="Times New Roman" w:cs="Times New Roman"/>
          <w:sz w:val="24"/>
          <w:szCs w:val="24"/>
          <w:lang w:val="et"/>
        </w:rPr>
        <w:t>ogu vajalik</w:t>
      </w:r>
      <w:r w:rsidR="693B0326" w:rsidRPr="2B2CB921">
        <w:rPr>
          <w:rFonts w:ascii="Times New Roman" w:eastAsia="Times New Roman" w:hAnsi="Times New Roman" w:cs="Times New Roman"/>
          <w:sz w:val="24"/>
          <w:szCs w:val="24"/>
          <w:lang w:val="et"/>
        </w:rPr>
        <w:t>u</w:t>
      </w:r>
      <w:r w:rsidRPr="2B2CB921">
        <w:rPr>
          <w:rFonts w:ascii="Times New Roman" w:eastAsia="Times New Roman" w:hAnsi="Times New Roman" w:cs="Times New Roman"/>
          <w:sz w:val="24"/>
          <w:szCs w:val="24"/>
          <w:lang w:val="et"/>
        </w:rPr>
        <w:t xml:space="preserve"> laadimise saaks teha kahes peamises depoos (Kadaka ja Peterburi mnt). Kuna laadida on vaja öösel 6</w:t>
      </w:r>
      <w:r w:rsidR="41410B7B" w:rsidRPr="2B2CB921">
        <w:rPr>
          <w:rFonts w:ascii="Times New Roman" w:eastAsia="Times New Roman" w:hAnsi="Times New Roman" w:cs="Times New Roman"/>
          <w:sz w:val="24"/>
          <w:szCs w:val="24"/>
          <w:lang w:val="et"/>
        </w:rPr>
        <w:t xml:space="preserve"> tunni</w:t>
      </w:r>
      <w:r w:rsidRPr="2B2CB921">
        <w:rPr>
          <w:rFonts w:ascii="Times New Roman" w:eastAsia="Times New Roman" w:hAnsi="Times New Roman" w:cs="Times New Roman"/>
          <w:sz w:val="24"/>
          <w:szCs w:val="24"/>
          <w:lang w:val="et"/>
        </w:rPr>
        <w:t xml:space="preserve"> jooksul </w:t>
      </w:r>
      <w:r w:rsidRPr="39A9B226">
        <w:rPr>
          <w:rFonts w:ascii="Times New Roman" w:eastAsia="Times New Roman" w:hAnsi="Times New Roman" w:cs="Times New Roman"/>
          <w:i/>
          <w:sz w:val="24"/>
          <w:szCs w:val="24"/>
          <w:lang w:val="et"/>
        </w:rPr>
        <w:t>ca</w:t>
      </w:r>
      <w:r w:rsidRPr="2B2CB921">
        <w:rPr>
          <w:rFonts w:ascii="Times New Roman" w:eastAsia="Times New Roman" w:hAnsi="Times New Roman" w:cs="Times New Roman"/>
          <w:sz w:val="24"/>
          <w:szCs w:val="24"/>
          <w:lang w:val="et"/>
        </w:rPr>
        <w:t xml:space="preserve"> 300</w:t>
      </w:r>
      <w:r w:rsidR="5B0ED580" w:rsidRPr="2B2CB921">
        <w:rPr>
          <w:rFonts w:ascii="Times New Roman" w:eastAsia="Times New Roman" w:hAnsi="Times New Roman" w:cs="Times New Roman"/>
          <w:sz w:val="24"/>
          <w:szCs w:val="24"/>
          <w:lang w:val="et"/>
        </w:rPr>
        <w:t>–</w:t>
      </w:r>
      <w:r w:rsidRPr="2B2CB921">
        <w:rPr>
          <w:rFonts w:ascii="Times New Roman" w:eastAsia="Times New Roman" w:hAnsi="Times New Roman" w:cs="Times New Roman"/>
          <w:sz w:val="24"/>
          <w:szCs w:val="24"/>
          <w:lang w:val="et"/>
        </w:rPr>
        <w:t>400 kWh, siis 50</w:t>
      </w:r>
      <w:r w:rsidR="5B0ED580" w:rsidRPr="2B2CB921">
        <w:rPr>
          <w:rFonts w:ascii="Times New Roman" w:eastAsia="Times New Roman" w:hAnsi="Times New Roman" w:cs="Times New Roman"/>
          <w:sz w:val="24"/>
          <w:szCs w:val="24"/>
          <w:lang w:val="et"/>
        </w:rPr>
        <w:t>–</w:t>
      </w:r>
      <w:r w:rsidRPr="2B2CB921">
        <w:rPr>
          <w:rFonts w:ascii="Times New Roman" w:eastAsia="Times New Roman" w:hAnsi="Times New Roman" w:cs="Times New Roman"/>
          <w:sz w:val="24"/>
          <w:szCs w:val="24"/>
          <w:lang w:val="et"/>
        </w:rPr>
        <w:t>70 kW laadijatega oleks üheaegsustegur 1 ning vaja</w:t>
      </w:r>
      <w:r w:rsidR="358297E7" w:rsidRPr="2B2CB921">
        <w:rPr>
          <w:rFonts w:ascii="Times New Roman" w:eastAsia="Times New Roman" w:hAnsi="Times New Roman" w:cs="Times New Roman"/>
          <w:sz w:val="24"/>
          <w:szCs w:val="24"/>
          <w:lang w:val="et"/>
        </w:rPr>
        <w:t xml:space="preserve"> on sama palju</w:t>
      </w:r>
      <w:r w:rsidRPr="2B2CB921">
        <w:rPr>
          <w:rFonts w:ascii="Times New Roman" w:eastAsia="Times New Roman" w:hAnsi="Times New Roman" w:cs="Times New Roman"/>
          <w:sz w:val="24"/>
          <w:szCs w:val="24"/>
          <w:lang w:val="et"/>
        </w:rPr>
        <w:t xml:space="preserve"> laadimisotsikuid kui busse</w:t>
      </w:r>
      <w:r w:rsidR="48F8DF47" w:rsidRPr="2B2CB921">
        <w:rPr>
          <w:rFonts w:ascii="Times New Roman" w:eastAsia="Times New Roman" w:hAnsi="Times New Roman" w:cs="Times New Roman"/>
          <w:sz w:val="24"/>
          <w:szCs w:val="24"/>
          <w:lang w:val="et"/>
        </w:rPr>
        <w:t xml:space="preserve">. </w:t>
      </w:r>
      <w:r w:rsidRPr="2B2CB921">
        <w:rPr>
          <w:rFonts w:ascii="Times New Roman" w:eastAsia="Times New Roman" w:hAnsi="Times New Roman" w:cs="Times New Roman"/>
          <w:sz w:val="24"/>
          <w:szCs w:val="24"/>
          <w:lang w:val="et"/>
        </w:rPr>
        <w:t xml:space="preserve">Sellise laadimisprofiili puhul on vajadus kokku 73 </w:t>
      </w:r>
      <w:r w:rsidR="5B0ED580" w:rsidRPr="2B2CB921">
        <w:rPr>
          <w:rFonts w:ascii="Times New Roman" w:eastAsia="Times New Roman" w:hAnsi="Times New Roman" w:cs="Times New Roman"/>
          <w:sz w:val="24"/>
          <w:szCs w:val="24"/>
          <w:lang w:val="et"/>
        </w:rPr>
        <w:t>000</w:t>
      </w:r>
      <w:r w:rsidR="314ECA91" w:rsidRPr="2B2CB921">
        <w:rPr>
          <w:rFonts w:ascii="Times New Roman" w:eastAsia="Times New Roman" w:hAnsi="Times New Roman" w:cs="Times New Roman"/>
          <w:sz w:val="24"/>
          <w:szCs w:val="24"/>
          <w:lang w:val="et"/>
        </w:rPr>
        <w:t xml:space="preserve"> amprit</w:t>
      </w:r>
      <w:r w:rsidRPr="2B2CB921">
        <w:rPr>
          <w:rFonts w:ascii="Times New Roman" w:eastAsia="Times New Roman" w:hAnsi="Times New Roman" w:cs="Times New Roman"/>
          <w:sz w:val="24"/>
          <w:szCs w:val="24"/>
          <w:lang w:val="et"/>
        </w:rPr>
        <w:t xml:space="preserve">. Elektrilevi </w:t>
      </w:r>
      <w:r w:rsidR="3EC391AB" w:rsidRPr="2B2CB921">
        <w:rPr>
          <w:rFonts w:ascii="Times New Roman" w:eastAsia="Times New Roman" w:hAnsi="Times New Roman" w:cs="Times New Roman"/>
          <w:sz w:val="24"/>
          <w:szCs w:val="24"/>
          <w:lang w:val="et"/>
        </w:rPr>
        <w:t>hinnangul on</w:t>
      </w:r>
      <w:r w:rsidRPr="2B2CB921">
        <w:rPr>
          <w:rFonts w:ascii="Times New Roman" w:eastAsia="Times New Roman" w:hAnsi="Times New Roman" w:cs="Times New Roman"/>
          <w:sz w:val="24"/>
          <w:szCs w:val="24"/>
          <w:lang w:val="et"/>
        </w:rPr>
        <w:t xml:space="preserve"> 20% vajaminevast mahust olemas ning juurde oleks vaja 58</w:t>
      </w:r>
      <w:r w:rsidR="5B0ED580" w:rsidRPr="2B2CB921">
        <w:rPr>
          <w:rFonts w:ascii="Times New Roman" w:eastAsia="Times New Roman" w:hAnsi="Times New Roman" w:cs="Times New Roman"/>
          <w:sz w:val="24"/>
          <w:szCs w:val="24"/>
          <w:lang w:val="et"/>
        </w:rPr>
        <w:t xml:space="preserve"> </w:t>
      </w:r>
      <w:r w:rsidRPr="2B2CB921">
        <w:rPr>
          <w:rFonts w:ascii="Times New Roman" w:eastAsia="Times New Roman" w:hAnsi="Times New Roman" w:cs="Times New Roman"/>
          <w:sz w:val="24"/>
          <w:szCs w:val="24"/>
          <w:lang w:val="et"/>
        </w:rPr>
        <w:t>8</w:t>
      </w:r>
      <w:r w:rsidR="5B0ED580" w:rsidRPr="2B2CB921">
        <w:rPr>
          <w:rFonts w:ascii="Times New Roman" w:eastAsia="Times New Roman" w:hAnsi="Times New Roman" w:cs="Times New Roman"/>
          <w:sz w:val="24"/>
          <w:szCs w:val="24"/>
          <w:lang w:val="et"/>
        </w:rPr>
        <w:t>00</w:t>
      </w:r>
      <w:r w:rsidRPr="2B2CB921">
        <w:rPr>
          <w:rFonts w:ascii="Times New Roman" w:eastAsia="Times New Roman" w:hAnsi="Times New Roman" w:cs="Times New Roman"/>
          <w:sz w:val="24"/>
          <w:szCs w:val="24"/>
          <w:lang w:val="et"/>
        </w:rPr>
        <w:t xml:space="preserve"> amprit.</w:t>
      </w:r>
      <w:r w:rsidR="335D04EE" w:rsidRPr="2B2CB921">
        <w:rPr>
          <w:rFonts w:ascii="Times New Roman" w:eastAsia="Times New Roman" w:hAnsi="Times New Roman" w:cs="Times New Roman"/>
          <w:sz w:val="24"/>
          <w:szCs w:val="24"/>
          <w:lang w:val="et"/>
        </w:rPr>
        <w:t xml:space="preserve"> </w:t>
      </w:r>
      <w:r w:rsidRPr="2B2CB921">
        <w:rPr>
          <w:rFonts w:ascii="Times New Roman" w:eastAsia="Times New Roman" w:hAnsi="Times New Roman" w:cs="Times New Roman"/>
          <w:sz w:val="24"/>
          <w:szCs w:val="24"/>
          <w:lang w:val="et"/>
        </w:rPr>
        <w:t>Tänase hinnakirja alusel oleks bussiettevõt</w:t>
      </w:r>
      <w:r w:rsidR="6C0AE930" w:rsidRPr="2B2CB921">
        <w:rPr>
          <w:rFonts w:ascii="Times New Roman" w:eastAsia="Times New Roman" w:hAnsi="Times New Roman" w:cs="Times New Roman"/>
          <w:sz w:val="24"/>
          <w:szCs w:val="24"/>
          <w:lang w:val="et"/>
        </w:rPr>
        <w:t xml:space="preserve">te </w:t>
      </w:r>
      <w:r w:rsidRPr="2B2CB921">
        <w:rPr>
          <w:rFonts w:ascii="Times New Roman" w:eastAsia="Times New Roman" w:hAnsi="Times New Roman" w:cs="Times New Roman"/>
          <w:sz w:val="24"/>
          <w:szCs w:val="24"/>
          <w:lang w:val="et"/>
        </w:rPr>
        <w:t xml:space="preserve">lisainvesteeringu vajadus </w:t>
      </w:r>
      <w:r w:rsidR="37550977" w:rsidRPr="2B2CB921">
        <w:rPr>
          <w:rFonts w:ascii="Times New Roman" w:eastAsia="Times New Roman" w:hAnsi="Times New Roman" w:cs="Times New Roman"/>
          <w:sz w:val="24"/>
          <w:szCs w:val="24"/>
          <w:lang w:val="et"/>
        </w:rPr>
        <w:t xml:space="preserve">ampritesse </w:t>
      </w:r>
      <w:r w:rsidRPr="2B2CB921">
        <w:rPr>
          <w:rFonts w:ascii="Times New Roman" w:eastAsia="Times New Roman" w:hAnsi="Times New Roman" w:cs="Times New Roman"/>
          <w:sz w:val="24"/>
          <w:szCs w:val="24"/>
          <w:lang w:val="et"/>
        </w:rPr>
        <w:t xml:space="preserve">13 mln </w:t>
      </w:r>
      <w:r w:rsidR="3AAD0801" w:rsidRPr="2B2CB921">
        <w:rPr>
          <w:rFonts w:ascii="Times New Roman" w:eastAsia="Times New Roman" w:hAnsi="Times New Roman" w:cs="Times New Roman"/>
          <w:sz w:val="24"/>
          <w:szCs w:val="24"/>
          <w:lang w:val="et"/>
        </w:rPr>
        <w:t>eurot,</w:t>
      </w:r>
      <w:r w:rsidR="697E0D9B" w:rsidRPr="2B2CB921">
        <w:rPr>
          <w:rFonts w:ascii="Times New Roman" w:eastAsia="Times New Roman" w:hAnsi="Times New Roman" w:cs="Times New Roman"/>
          <w:sz w:val="24"/>
          <w:szCs w:val="24"/>
          <w:lang w:val="et"/>
        </w:rPr>
        <w:t xml:space="preserve"> mis</w:t>
      </w:r>
      <w:r w:rsidRPr="2B2CB921">
        <w:rPr>
          <w:rFonts w:ascii="Times New Roman" w:eastAsia="Times New Roman" w:hAnsi="Times New Roman" w:cs="Times New Roman"/>
          <w:sz w:val="24"/>
          <w:szCs w:val="24"/>
          <w:lang w:val="et"/>
        </w:rPr>
        <w:t xml:space="preserve"> teeb </w:t>
      </w:r>
      <w:r w:rsidR="6A3F1DB5" w:rsidRPr="2B2CB921">
        <w:rPr>
          <w:rFonts w:ascii="Times New Roman" w:eastAsia="Times New Roman" w:hAnsi="Times New Roman" w:cs="Times New Roman"/>
          <w:sz w:val="24"/>
          <w:szCs w:val="24"/>
          <w:lang w:val="et"/>
        </w:rPr>
        <w:t>k</w:t>
      </w:r>
      <w:r w:rsidRPr="2B2CB921">
        <w:rPr>
          <w:rFonts w:ascii="Times New Roman" w:eastAsia="Times New Roman" w:hAnsi="Times New Roman" w:cs="Times New Roman"/>
          <w:sz w:val="24"/>
          <w:szCs w:val="24"/>
          <w:lang w:val="et"/>
        </w:rPr>
        <w:t xml:space="preserve">ilomeetri hinnale </w:t>
      </w:r>
      <w:r w:rsidR="7D3CA99F" w:rsidRPr="2B2CB921">
        <w:rPr>
          <w:rFonts w:ascii="Times New Roman" w:eastAsia="Times New Roman" w:hAnsi="Times New Roman" w:cs="Times New Roman"/>
          <w:sz w:val="24"/>
          <w:szCs w:val="24"/>
          <w:lang w:val="et"/>
        </w:rPr>
        <w:t xml:space="preserve">lisanduvaks kuluks </w:t>
      </w:r>
      <w:r w:rsidRPr="2B2CB921">
        <w:rPr>
          <w:rFonts w:ascii="Times New Roman" w:eastAsia="Times New Roman" w:hAnsi="Times New Roman" w:cs="Times New Roman"/>
          <w:sz w:val="24"/>
          <w:szCs w:val="24"/>
          <w:lang w:val="et"/>
        </w:rPr>
        <w:t>5 senti.</w:t>
      </w:r>
      <w:r w:rsidR="32159AE2" w:rsidRPr="2B2CB921">
        <w:rPr>
          <w:rFonts w:ascii="Times New Roman" w:eastAsia="Times New Roman" w:hAnsi="Times New Roman" w:cs="Times New Roman"/>
          <w:sz w:val="24"/>
          <w:szCs w:val="24"/>
          <w:lang w:val="et"/>
        </w:rPr>
        <w:t xml:space="preserve"> </w:t>
      </w:r>
      <w:r w:rsidRPr="2B2CB921">
        <w:rPr>
          <w:rFonts w:ascii="Times New Roman" w:eastAsia="Times New Roman" w:hAnsi="Times New Roman" w:cs="Times New Roman"/>
          <w:sz w:val="24"/>
          <w:szCs w:val="24"/>
          <w:lang w:val="et"/>
        </w:rPr>
        <w:t>Sõltuvalt sellest</w:t>
      </w:r>
      <w:r w:rsidR="2407C8A1" w:rsidRPr="2B2CB921">
        <w:rPr>
          <w:rFonts w:ascii="Times New Roman" w:eastAsia="Times New Roman" w:hAnsi="Times New Roman" w:cs="Times New Roman"/>
          <w:sz w:val="24"/>
          <w:szCs w:val="24"/>
          <w:lang w:val="et"/>
        </w:rPr>
        <w:t>,</w:t>
      </w:r>
      <w:r w:rsidRPr="2B2CB921">
        <w:rPr>
          <w:rFonts w:ascii="Times New Roman" w:eastAsia="Times New Roman" w:hAnsi="Times New Roman" w:cs="Times New Roman"/>
          <w:sz w:val="24"/>
          <w:szCs w:val="24"/>
          <w:lang w:val="et"/>
        </w:rPr>
        <w:t xml:space="preserve"> kas liitumine on madal- või </w:t>
      </w:r>
      <w:proofErr w:type="spellStart"/>
      <w:r w:rsidRPr="2B2CB921">
        <w:rPr>
          <w:rFonts w:ascii="Times New Roman" w:eastAsia="Times New Roman" w:hAnsi="Times New Roman" w:cs="Times New Roman"/>
          <w:sz w:val="24"/>
          <w:szCs w:val="24"/>
          <w:lang w:val="et"/>
        </w:rPr>
        <w:t>keskpingel</w:t>
      </w:r>
      <w:proofErr w:type="spellEnd"/>
      <w:r w:rsidR="47A05430" w:rsidRPr="2B2CB921">
        <w:rPr>
          <w:rFonts w:ascii="Times New Roman" w:eastAsia="Times New Roman" w:hAnsi="Times New Roman" w:cs="Times New Roman"/>
          <w:sz w:val="24"/>
          <w:szCs w:val="24"/>
          <w:lang w:val="et"/>
        </w:rPr>
        <w:t>,</w:t>
      </w:r>
      <w:r w:rsidRPr="2B2CB921">
        <w:rPr>
          <w:rFonts w:ascii="Times New Roman" w:eastAsia="Times New Roman" w:hAnsi="Times New Roman" w:cs="Times New Roman"/>
          <w:sz w:val="24"/>
          <w:szCs w:val="24"/>
          <w:lang w:val="et"/>
        </w:rPr>
        <w:t xml:space="preserve"> kujunevad lõplikud ampritasud. Konkreetne vajadus aastal 2040 ja maksumus kujuneb tehnoloogiate, võrgu ja elektrituru arengu kombinatsioonis. Nii elektribusside hindadele kui ka salvestustehnoloogiate hindadele prognoositakse langust, mistõttu peaks analüüsima lisaks ampritesse investeeringutele ka kombineeritud lahendusi teiste tehnoloogiatega.</w:t>
      </w:r>
      <w:r w:rsidR="440ECA84" w:rsidRPr="2B2CB921">
        <w:rPr>
          <w:rFonts w:ascii="Times New Roman" w:eastAsia="Times New Roman" w:hAnsi="Times New Roman" w:cs="Times New Roman"/>
          <w:sz w:val="24"/>
          <w:szCs w:val="24"/>
          <w:lang w:val="et"/>
        </w:rPr>
        <w:t xml:space="preserve"> </w:t>
      </w:r>
      <w:r w:rsidR="651EBD7F" w:rsidRPr="2B2CB921">
        <w:rPr>
          <w:rFonts w:ascii="Times New Roman" w:eastAsia="Times New Roman" w:hAnsi="Times New Roman" w:cs="Times New Roman"/>
          <w:sz w:val="24"/>
          <w:szCs w:val="24"/>
          <w:lang w:val="et"/>
        </w:rPr>
        <w:t xml:space="preserve">Heiteta </w:t>
      </w:r>
      <w:r w:rsidRPr="2B2CB921">
        <w:rPr>
          <w:rFonts w:ascii="Times New Roman" w:eastAsia="Times New Roman" w:hAnsi="Times New Roman" w:cs="Times New Roman"/>
          <w:sz w:val="24"/>
          <w:szCs w:val="24"/>
          <w:lang w:val="et"/>
        </w:rPr>
        <w:t>sõiduki</w:t>
      </w:r>
      <w:r w:rsidR="2363CBBB" w:rsidRPr="2B2CB921">
        <w:rPr>
          <w:rFonts w:ascii="Times New Roman" w:eastAsia="Times New Roman" w:hAnsi="Times New Roman" w:cs="Times New Roman"/>
          <w:sz w:val="24"/>
          <w:szCs w:val="24"/>
          <w:lang w:val="et"/>
        </w:rPr>
        <w:t>na</w:t>
      </w:r>
      <w:r w:rsidRPr="2B2CB921">
        <w:rPr>
          <w:rFonts w:ascii="Times New Roman" w:eastAsia="Times New Roman" w:hAnsi="Times New Roman" w:cs="Times New Roman"/>
          <w:sz w:val="24"/>
          <w:szCs w:val="24"/>
          <w:lang w:val="et"/>
        </w:rPr>
        <w:t xml:space="preserve"> on </w:t>
      </w:r>
      <w:r w:rsidR="26192E89" w:rsidRPr="2B2CB921">
        <w:rPr>
          <w:rFonts w:ascii="Times New Roman" w:eastAsia="Times New Roman" w:hAnsi="Times New Roman" w:cs="Times New Roman"/>
          <w:sz w:val="24"/>
          <w:szCs w:val="24"/>
          <w:lang w:val="et"/>
        </w:rPr>
        <w:t xml:space="preserve">võimalik kasutada lisaks </w:t>
      </w:r>
      <w:r w:rsidRPr="2B2CB921">
        <w:rPr>
          <w:rFonts w:ascii="Times New Roman" w:eastAsia="Times New Roman" w:hAnsi="Times New Roman" w:cs="Times New Roman"/>
          <w:sz w:val="24"/>
          <w:szCs w:val="24"/>
          <w:lang w:val="et"/>
        </w:rPr>
        <w:t>elektri</w:t>
      </w:r>
      <w:r w:rsidR="0F7B5798" w:rsidRPr="2B2CB921">
        <w:rPr>
          <w:rFonts w:ascii="Times New Roman" w:eastAsia="Times New Roman" w:hAnsi="Times New Roman" w:cs="Times New Roman"/>
          <w:sz w:val="24"/>
          <w:szCs w:val="24"/>
          <w:lang w:val="et"/>
        </w:rPr>
        <w:t>bussidele</w:t>
      </w:r>
      <w:r w:rsidRPr="2B2CB921">
        <w:rPr>
          <w:rFonts w:ascii="Times New Roman" w:eastAsia="Times New Roman" w:hAnsi="Times New Roman" w:cs="Times New Roman"/>
          <w:sz w:val="24"/>
          <w:szCs w:val="24"/>
          <w:lang w:val="et"/>
        </w:rPr>
        <w:t xml:space="preserve"> k</w:t>
      </w:r>
      <w:r w:rsidR="403AA25D" w:rsidRPr="2B2CB921">
        <w:rPr>
          <w:rFonts w:ascii="Times New Roman" w:eastAsia="Times New Roman" w:hAnsi="Times New Roman" w:cs="Times New Roman"/>
          <w:sz w:val="24"/>
          <w:szCs w:val="24"/>
          <w:lang w:val="et"/>
        </w:rPr>
        <w:t>a</w:t>
      </w:r>
      <w:r w:rsidRPr="2B2CB921">
        <w:rPr>
          <w:rFonts w:ascii="Times New Roman" w:eastAsia="Times New Roman" w:hAnsi="Times New Roman" w:cs="Times New Roman"/>
          <w:sz w:val="24"/>
          <w:szCs w:val="24"/>
          <w:lang w:val="et"/>
        </w:rPr>
        <w:t xml:space="preserve"> vesiniku</w:t>
      </w:r>
      <w:r w:rsidR="0C93FC5F" w:rsidRPr="2B2CB921">
        <w:rPr>
          <w:rFonts w:ascii="Times New Roman" w:eastAsia="Times New Roman" w:hAnsi="Times New Roman" w:cs="Times New Roman"/>
          <w:sz w:val="24"/>
          <w:szCs w:val="24"/>
          <w:lang w:val="et"/>
        </w:rPr>
        <w:t xml:space="preserve"> </w:t>
      </w:r>
      <w:r w:rsidR="0BCF26CD" w:rsidRPr="2B2CB921">
        <w:rPr>
          <w:rFonts w:ascii="Times New Roman" w:eastAsia="Times New Roman" w:hAnsi="Times New Roman" w:cs="Times New Roman"/>
          <w:sz w:val="24"/>
          <w:szCs w:val="24"/>
          <w:lang w:val="et"/>
        </w:rPr>
        <w:t xml:space="preserve">kütuseelemendiga </w:t>
      </w:r>
      <w:r w:rsidR="0EE04D80" w:rsidRPr="2B2CB921">
        <w:rPr>
          <w:rFonts w:ascii="Times New Roman" w:eastAsia="Times New Roman" w:hAnsi="Times New Roman" w:cs="Times New Roman"/>
          <w:sz w:val="24"/>
          <w:szCs w:val="24"/>
          <w:lang w:val="et"/>
        </w:rPr>
        <w:t xml:space="preserve">või vesiniku sisepõlemismootoriga </w:t>
      </w:r>
      <w:r w:rsidRPr="2B2CB921">
        <w:rPr>
          <w:rFonts w:ascii="Times New Roman" w:eastAsia="Times New Roman" w:hAnsi="Times New Roman" w:cs="Times New Roman"/>
          <w:sz w:val="24"/>
          <w:szCs w:val="24"/>
          <w:lang w:val="et"/>
        </w:rPr>
        <w:t>buss</w:t>
      </w:r>
      <w:r w:rsidR="7EF261DB" w:rsidRPr="2B2CB921">
        <w:rPr>
          <w:rFonts w:ascii="Times New Roman" w:eastAsia="Times New Roman" w:hAnsi="Times New Roman" w:cs="Times New Roman"/>
          <w:sz w:val="24"/>
          <w:szCs w:val="24"/>
          <w:lang w:val="et"/>
        </w:rPr>
        <w:t>e</w:t>
      </w:r>
      <w:r w:rsidRPr="2B2CB921">
        <w:rPr>
          <w:rFonts w:ascii="Times New Roman" w:eastAsia="Times New Roman" w:hAnsi="Times New Roman" w:cs="Times New Roman"/>
          <w:sz w:val="24"/>
          <w:szCs w:val="24"/>
          <w:lang w:val="et"/>
        </w:rPr>
        <w:t>.</w:t>
      </w:r>
    </w:p>
    <w:p w14:paraId="7B642667" w14:textId="77777777" w:rsidR="00C906AB" w:rsidRPr="00C906AB" w:rsidRDefault="00C906AB" w:rsidP="00C906AB">
      <w:pPr>
        <w:spacing w:after="0"/>
        <w:jc w:val="both"/>
        <w:rPr>
          <w:lang w:val="et"/>
        </w:rPr>
      </w:pPr>
    </w:p>
    <w:p w14:paraId="3559766E" w14:textId="1FF79291" w:rsidR="00BF0C96" w:rsidRPr="007071A9" w:rsidRDefault="00456508" w:rsidP="00C906AB">
      <w:pPr>
        <w:pStyle w:val="Pealkiri1"/>
        <w:spacing w:before="0" w:line="240" w:lineRule="auto"/>
        <w:rPr>
          <w:rStyle w:val="eop"/>
          <w:rFonts w:asciiTheme="minorHAnsi" w:eastAsiaTheme="minorEastAsia" w:hAnsiTheme="minorHAnsi" w:cstheme="minorBidi"/>
          <w:color w:val="auto"/>
          <w:sz w:val="22"/>
          <w:szCs w:val="22"/>
        </w:rPr>
      </w:pPr>
      <w:bookmarkStart w:id="53" w:name="_Toc582743550"/>
      <w:bookmarkStart w:id="54" w:name="_Toc1249753193"/>
      <w:bookmarkStart w:id="55" w:name="_Toc1775324551"/>
      <w:bookmarkStart w:id="56" w:name="_Toc173748443"/>
      <w:r>
        <w:lastRenderedPageBreak/>
        <w:t xml:space="preserve">7. </w:t>
      </w:r>
      <w:bookmarkEnd w:id="53"/>
      <w:r w:rsidR="0F4D6328">
        <w:t>Rakendusaktid</w:t>
      </w:r>
      <w:bookmarkEnd w:id="54"/>
      <w:bookmarkEnd w:id="55"/>
      <w:bookmarkEnd w:id="56"/>
    </w:p>
    <w:p w14:paraId="25F92F19" w14:textId="77777777" w:rsidR="008C6F3E" w:rsidRDefault="008C6F3E">
      <w:pPr>
        <w:spacing w:after="0" w:line="240" w:lineRule="auto"/>
        <w:rPr>
          <w:rFonts w:ascii="Times New Roman" w:hAnsi="Times New Roman" w:cs="Times New Roman"/>
          <w:sz w:val="24"/>
          <w:szCs w:val="24"/>
        </w:rPr>
      </w:pPr>
    </w:p>
    <w:p w14:paraId="38682E1D" w14:textId="3D96E238" w:rsidR="00620F90" w:rsidRDefault="00620F90" w:rsidP="00C906AB">
      <w:pPr>
        <w:spacing w:after="0" w:line="240" w:lineRule="auto"/>
        <w:rPr>
          <w:rFonts w:ascii="Times New Roman" w:hAnsi="Times New Roman" w:cs="Times New Roman"/>
          <w:sz w:val="24"/>
          <w:szCs w:val="24"/>
        </w:rPr>
      </w:pPr>
      <w:r w:rsidRPr="19CA0D9E">
        <w:rPr>
          <w:rFonts w:ascii="Times New Roman" w:hAnsi="Times New Roman" w:cs="Times New Roman"/>
          <w:sz w:val="24"/>
          <w:szCs w:val="24"/>
        </w:rPr>
        <w:t xml:space="preserve">Seaduse rakendamiseks </w:t>
      </w:r>
      <w:r w:rsidR="00A86252">
        <w:rPr>
          <w:rFonts w:ascii="Times New Roman" w:hAnsi="Times New Roman" w:cs="Times New Roman"/>
          <w:sz w:val="24"/>
          <w:szCs w:val="24"/>
        </w:rPr>
        <w:t>tuleb</w:t>
      </w:r>
      <w:r w:rsidRPr="19CA0D9E">
        <w:rPr>
          <w:rFonts w:ascii="Times New Roman" w:hAnsi="Times New Roman" w:cs="Times New Roman"/>
          <w:sz w:val="24"/>
          <w:szCs w:val="24"/>
        </w:rPr>
        <w:t xml:space="preserve"> kehtesta</w:t>
      </w:r>
      <w:r w:rsidR="00A86252">
        <w:rPr>
          <w:rFonts w:ascii="Times New Roman" w:hAnsi="Times New Roman" w:cs="Times New Roman"/>
          <w:sz w:val="24"/>
          <w:szCs w:val="24"/>
        </w:rPr>
        <w:t>da</w:t>
      </w:r>
      <w:r w:rsidRPr="19CA0D9E">
        <w:rPr>
          <w:rFonts w:ascii="Times New Roman" w:hAnsi="Times New Roman" w:cs="Times New Roman"/>
          <w:sz w:val="24"/>
          <w:szCs w:val="24"/>
        </w:rPr>
        <w:t xml:space="preserve"> </w:t>
      </w:r>
      <w:r w:rsidR="00A86252">
        <w:rPr>
          <w:rFonts w:ascii="Times New Roman" w:hAnsi="Times New Roman" w:cs="Times New Roman"/>
          <w:sz w:val="24"/>
          <w:szCs w:val="24"/>
        </w:rPr>
        <w:t>uued</w:t>
      </w:r>
      <w:r w:rsidRPr="19CA0D9E">
        <w:rPr>
          <w:rFonts w:ascii="Times New Roman" w:hAnsi="Times New Roman" w:cs="Times New Roman"/>
          <w:sz w:val="24"/>
          <w:szCs w:val="24"/>
        </w:rPr>
        <w:t xml:space="preserve"> rakendusaktid</w:t>
      </w:r>
      <w:r w:rsidR="00A86252">
        <w:rPr>
          <w:rFonts w:ascii="Times New Roman" w:hAnsi="Times New Roman" w:cs="Times New Roman"/>
          <w:sz w:val="24"/>
          <w:szCs w:val="24"/>
        </w:rPr>
        <w:t>.</w:t>
      </w:r>
    </w:p>
    <w:p w14:paraId="2DEA8184" w14:textId="503FD5D4" w:rsidR="00B93DC1" w:rsidRPr="008F5209" w:rsidRDefault="00B93DC1" w:rsidP="00C906AB">
      <w:pPr>
        <w:spacing w:after="0" w:line="240" w:lineRule="auto"/>
        <w:rPr>
          <w:rFonts w:ascii="Times New Roman" w:hAnsi="Times New Roman" w:cs="Times New Roman"/>
          <w:sz w:val="24"/>
          <w:szCs w:val="24"/>
        </w:rPr>
      </w:pPr>
    </w:p>
    <w:p w14:paraId="0FBDE6CE" w14:textId="65313404" w:rsidR="00620F90" w:rsidRPr="008F5209" w:rsidRDefault="00620F90" w:rsidP="00C906AB">
      <w:pPr>
        <w:spacing w:after="0" w:line="240" w:lineRule="auto"/>
        <w:jc w:val="both"/>
        <w:rPr>
          <w:rFonts w:ascii="Times New Roman" w:hAnsi="Times New Roman" w:cs="Times New Roman"/>
          <w:sz w:val="24"/>
          <w:szCs w:val="24"/>
        </w:rPr>
      </w:pPr>
      <w:r w:rsidRPr="19CA0D9E">
        <w:rPr>
          <w:rFonts w:ascii="Times New Roman" w:hAnsi="Times New Roman" w:cs="Times New Roman"/>
          <w:sz w:val="24"/>
          <w:szCs w:val="24"/>
        </w:rPr>
        <w:t>Kehtestada tuleb järgmised Vabariigi Valitsuse määrused:</w:t>
      </w:r>
    </w:p>
    <w:p w14:paraId="034C1F44" w14:textId="201BE973" w:rsidR="00620F90" w:rsidRPr="008F5209" w:rsidRDefault="00620F90" w:rsidP="00C906AB">
      <w:pPr>
        <w:pStyle w:val="Loendilik"/>
        <w:numPr>
          <w:ilvl w:val="0"/>
          <w:numId w:val="49"/>
        </w:numPr>
        <w:spacing w:line="240" w:lineRule="auto"/>
        <w:jc w:val="both"/>
        <w:rPr>
          <w:rFonts w:ascii="Times New Roman" w:hAnsi="Times New Roman" w:cs="Times New Roman"/>
          <w:sz w:val="24"/>
          <w:szCs w:val="24"/>
        </w:rPr>
      </w:pPr>
      <w:r w:rsidRPr="19CA0D9E">
        <w:rPr>
          <w:rFonts w:ascii="Times New Roman" w:hAnsi="Times New Roman" w:cs="Times New Roman"/>
          <w:sz w:val="24"/>
          <w:szCs w:val="24"/>
        </w:rPr>
        <w:t>„Kliimanõukogu põhimäärus“ eelnõu § 49 lõike 6 alusel</w:t>
      </w:r>
      <w:r w:rsidR="007879E8" w:rsidRPr="19CA0D9E">
        <w:rPr>
          <w:rFonts w:ascii="Times New Roman" w:hAnsi="Times New Roman" w:cs="Times New Roman"/>
          <w:sz w:val="24"/>
          <w:szCs w:val="24"/>
        </w:rPr>
        <w:t xml:space="preserve"> (lisa 2)</w:t>
      </w:r>
    </w:p>
    <w:p w14:paraId="1A58308C" w14:textId="00FE202F" w:rsidR="00620F90" w:rsidRPr="008F5209" w:rsidRDefault="00620F90" w:rsidP="00C906AB">
      <w:pPr>
        <w:spacing w:after="0" w:line="240" w:lineRule="auto"/>
        <w:jc w:val="both"/>
        <w:rPr>
          <w:rFonts w:ascii="Times New Roman" w:hAnsi="Times New Roman" w:cs="Times New Roman"/>
          <w:sz w:val="24"/>
          <w:szCs w:val="24"/>
        </w:rPr>
      </w:pPr>
      <w:r w:rsidRPr="19CA0D9E">
        <w:rPr>
          <w:rFonts w:ascii="Times New Roman" w:hAnsi="Times New Roman" w:cs="Times New Roman"/>
          <w:sz w:val="24"/>
          <w:szCs w:val="24"/>
        </w:rPr>
        <w:t>Kehtestada tuleb järgmised ministri määrused:</w:t>
      </w:r>
    </w:p>
    <w:p w14:paraId="444B3138" w14:textId="6B497540" w:rsidR="00620F90" w:rsidRDefault="00620F90" w:rsidP="00C906AB">
      <w:pPr>
        <w:pStyle w:val="Loendilik"/>
        <w:numPr>
          <w:ilvl w:val="0"/>
          <w:numId w:val="50"/>
        </w:numPr>
        <w:spacing w:line="240" w:lineRule="auto"/>
        <w:jc w:val="both"/>
        <w:rPr>
          <w:rFonts w:ascii="Times New Roman" w:hAnsi="Times New Roman" w:cs="Times New Roman"/>
          <w:sz w:val="24"/>
          <w:szCs w:val="24"/>
        </w:rPr>
      </w:pPr>
      <w:r w:rsidRPr="19CA0D9E">
        <w:rPr>
          <w:rFonts w:ascii="Times New Roman" w:hAnsi="Times New Roman" w:cs="Times New Roman"/>
          <w:sz w:val="24"/>
          <w:szCs w:val="24"/>
        </w:rPr>
        <w:t>„Nõuded kohaliku omavalitsuse energia- ja kliimakava kohta“ eelnõu § 37 lõike 3 alusel</w:t>
      </w:r>
      <w:r w:rsidR="00016AA1" w:rsidRPr="19CA0D9E">
        <w:rPr>
          <w:rFonts w:ascii="Times New Roman" w:hAnsi="Times New Roman" w:cs="Times New Roman"/>
          <w:sz w:val="24"/>
          <w:szCs w:val="24"/>
        </w:rPr>
        <w:t xml:space="preserve"> (lisa 3)</w:t>
      </w:r>
      <w:r w:rsidRPr="19CA0D9E">
        <w:rPr>
          <w:rFonts w:ascii="Times New Roman" w:hAnsi="Times New Roman" w:cs="Times New Roman"/>
          <w:sz w:val="24"/>
          <w:szCs w:val="24"/>
        </w:rPr>
        <w:t>.</w:t>
      </w:r>
    </w:p>
    <w:p w14:paraId="13AC1154" w14:textId="4715F9E5" w:rsidR="00620F90" w:rsidRDefault="00620F90" w:rsidP="00C906AB">
      <w:pPr>
        <w:pStyle w:val="Loendilik"/>
        <w:numPr>
          <w:ilvl w:val="0"/>
          <w:numId w:val="50"/>
        </w:numPr>
        <w:spacing w:line="240" w:lineRule="auto"/>
        <w:jc w:val="both"/>
        <w:rPr>
          <w:rFonts w:ascii="Times New Roman" w:hAnsi="Times New Roman" w:cs="Times New Roman"/>
          <w:sz w:val="24"/>
          <w:szCs w:val="24"/>
        </w:rPr>
      </w:pPr>
      <w:r w:rsidRPr="19CA0D9E">
        <w:rPr>
          <w:rFonts w:ascii="Times New Roman" w:hAnsi="Times New Roman" w:cs="Times New Roman"/>
          <w:sz w:val="24"/>
          <w:szCs w:val="24"/>
        </w:rPr>
        <w:t xml:space="preserve">„Hoone olelusringi süsinikujalajälje arvutamise metoodika, nõuded süsinikujalajälje arvutamise lähteandmete ja tulemuste esitamisele“ eelnõu § 55 punkti 2 alusel, millega täiendatakse ehitusseadustikku </w:t>
      </w:r>
      <w:r w:rsidR="00A86252" w:rsidRPr="19CA0D9E">
        <w:rPr>
          <w:rFonts w:ascii="Times New Roman" w:hAnsi="Times New Roman" w:cs="Times New Roman"/>
          <w:sz w:val="24"/>
          <w:szCs w:val="24"/>
        </w:rPr>
        <w:t>§</w:t>
      </w:r>
      <w:r w:rsidR="00A86252">
        <w:rPr>
          <w:rFonts w:ascii="Times New Roman" w:hAnsi="Times New Roman" w:cs="Times New Roman"/>
          <w:sz w:val="24"/>
          <w:szCs w:val="24"/>
        </w:rPr>
        <w:t>-</w:t>
      </w:r>
      <w:r w:rsidRPr="19CA0D9E">
        <w:rPr>
          <w:rFonts w:ascii="Times New Roman" w:hAnsi="Times New Roman" w:cs="Times New Roman"/>
          <w:sz w:val="24"/>
          <w:szCs w:val="24"/>
        </w:rPr>
        <w:t>ga 69</w:t>
      </w:r>
      <w:r w:rsidRPr="19CA0D9E">
        <w:rPr>
          <w:rFonts w:ascii="Times New Roman" w:hAnsi="Times New Roman" w:cs="Times New Roman"/>
          <w:sz w:val="24"/>
          <w:szCs w:val="24"/>
          <w:vertAlign w:val="superscript"/>
        </w:rPr>
        <w:t>5</w:t>
      </w:r>
      <w:r w:rsidRPr="19CA0D9E">
        <w:rPr>
          <w:rFonts w:ascii="Times New Roman" w:hAnsi="Times New Roman" w:cs="Times New Roman"/>
          <w:sz w:val="24"/>
          <w:szCs w:val="24"/>
        </w:rPr>
        <w:t>. Määrus kehtestatakse ehitusseadustiku § 69</w:t>
      </w:r>
      <w:r w:rsidRPr="19CA0D9E">
        <w:rPr>
          <w:rFonts w:ascii="Times New Roman" w:hAnsi="Times New Roman" w:cs="Times New Roman"/>
          <w:sz w:val="24"/>
          <w:szCs w:val="24"/>
          <w:vertAlign w:val="superscript"/>
        </w:rPr>
        <w:t>5</w:t>
      </w:r>
      <w:r w:rsidRPr="19CA0D9E">
        <w:rPr>
          <w:rFonts w:ascii="Times New Roman" w:hAnsi="Times New Roman" w:cs="Times New Roman"/>
          <w:sz w:val="24"/>
          <w:szCs w:val="24"/>
        </w:rPr>
        <w:t xml:space="preserve"> lõike 3 alusel</w:t>
      </w:r>
      <w:r w:rsidR="00016AA1" w:rsidRPr="19CA0D9E">
        <w:rPr>
          <w:rFonts w:ascii="Times New Roman" w:hAnsi="Times New Roman" w:cs="Times New Roman"/>
          <w:sz w:val="24"/>
          <w:szCs w:val="24"/>
        </w:rPr>
        <w:t xml:space="preserve"> (lisa 1)</w:t>
      </w:r>
      <w:r w:rsidRPr="19CA0D9E">
        <w:rPr>
          <w:rFonts w:ascii="Times New Roman" w:hAnsi="Times New Roman" w:cs="Times New Roman"/>
          <w:sz w:val="24"/>
          <w:szCs w:val="24"/>
        </w:rPr>
        <w:t>.</w:t>
      </w:r>
    </w:p>
    <w:p w14:paraId="4B219124" w14:textId="1808FCAD" w:rsidR="00620F90" w:rsidRPr="008F5209" w:rsidRDefault="00620F90" w:rsidP="00C906AB">
      <w:pPr>
        <w:pStyle w:val="Loendilik"/>
        <w:numPr>
          <w:ilvl w:val="0"/>
          <w:numId w:val="50"/>
        </w:numPr>
        <w:spacing w:after="0" w:line="240" w:lineRule="auto"/>
        <w:jc w:val="both"/>
        <w:rPr>
          <w:rFonts w:ascii="Times New Roman" w:hAnsi="Times New Roman" w:cs="Times New Roman"/>
          <w:sz w:val="24"/>
          <w:szCs w:val="24"/>
        </w:rPr>
      </w:pPr>
      <w:r w:rsidRPr="19CA0D9E">
        <w:rPr>
          <w:rFonts w:ascii="Times New Roman" w:hAnsi="Times New Roman" w:cs="Times New Roman"/>
          <w:sz w:val="24"/>
          <w:szCs w:val="24"/>
        </w:rPr>
        <w:t xml:space="preserve">„Hoone olelusringi süsinikujalajälje piirväärtused“ eelnõu § 55 punkti 2 alusel, millega täiendatakse ehitusseadustikku </w:t>
      </w:r>
      <w:r w:rsidR="00A86252" w:rsidRPr="19CA0D9E">
        <w:rPr>
          <w:rFonts w:ascii="Times New Roman" w:hAnsi="Times New Roman" w:cs="Times New Roman"/>
          <w:sz w:val="24"/>
          <w:szCs w:val="24"/>
        </w:rPr>
        <w:t>§</w:t>
      </w:r>
      <w:r w:rsidR="00A86252">
        <w:rPr>
          <w:rFonts w:ascii="Times New Roman" w:hAnsi="Times New Roman" w:cs="Times New Roman"/>
          <w:sz w:val="24"/>
          <w:szCs w:val="24"/>
        </w:rPr>
        <w:t>-</w:t>
      </w:r>
      <w:r w:rsidRPr="19CA0D9E">
        <w:rPr>
          <w:rFonts w:ascii="Times New Roman" w:hAnsi="Times New Roman" w:cs="Times New Roman"/>
          <w:sz w:val="24"/>
          <w:szCs w:val="24"/>
        </w:rPr>
        <w:t>ga 69</w:t>
      </w:r>
      <w:r w:rsidRPr="19CA0D9E">
        <w:rPr>
          <w:rFonts w:ascii="Times New Roman" w:hAnsi="Times New Roman" w:cs="Times New Roman"/>
          <w:sz w:val="24"/>
          <w:szCs w:val="24"/>
          <w:vertAlign w:val="superscript"/>
        </w:rPr>
        <w:t>6</w:t>
      </w:r>
      <w:r w:rsidRPr="19CA0D9E">
        <w:rPr>
          <w:rFonts w:ascii="Times New Roman" w:hAnsi="Times New Roman" w:cs="Times New Roman"/>
          <w:sz w:val="24"/>
          <w:szCs w:val="24"/>
        </w:rPr>
        <w:t>. Määrus kehtestatakse §</w:t>
      </w:r>
      <w:r w:rsidR="00893474">
        <w:t> </w:t>
      </w:r>
      <w:r w:rsidRPr="19CA0D9E">
        <w:rPr>
          <w:rFonts w:ascii="Times New Roman" w:hAnsi="Times New Roman" w:cs="Times New Roman"/>
          <w:sz w:val="24"/>
          <w:szCs w:val="24"/>
        </w:rPr>
        <w:t>69</w:t>
      </w:r>
      <w:r w:rsidRPr="19CA0D9E">
        <w:rPr>
          <w:rFonts w:ascii="Times New Roman" w:hAnsi="Times New Roman" w:cs="Times New Roman"/>
          <w:sz w:val="24"/>
          <w:szCs w:val="24"/>
          <w:vertAlign w:val="superscript"/>
        </w:rPr>
        <w:t>6</w:t>
      </w:r>
      <w:r w:rsidRPr="19CA0D9E">
        <w:rPr>
          <w:rFonts w:ascii="Times New Roman" w:hAnsi="Times New Roman" w:cs="Times New Roman"/>
          <w:sz w:val="24"/>
          <w:szCs w:val="24"/>
        </w:rPr>
        <w:t xml:space="preserve"> lõike 2 alusel</w:t>
      </w:r>
      <w:r w:rsidR="00016AA1" w:rsidRPr="19CA0D9E">
        <w:rPr>
          <w:rFonts w:ascii="Times New Roman" w:hAnsi="Times New Roman" w:cs="Times New Roman"/>
          <w:sz w:val="24"/>
          <w:szCs w:val="24"/>
        </w:rPr>
        <w:t xml:space="preserve"> (lisa 1)</w:t>
      </w:r>
      <w:r w:rsidRPr="19CA0D9E">
        <w:rPr>
          <w:rFonts w:ascii="Times New Roman" w:hAnsi="Times New Roman" w:cs="Times New Roman"/>
          <w:sz w:val="24"/>
          <w:szCs w:val="24"/>
        </w:rPr>
        <w:t>.</w:t>
      </w:r>
    </w:p>
    <w:p w14:paraId="44213B5E" w14:textId="3A049F2E" w:rsidR="00BF0C96" w:rsidRPr="007071A9" w:rsidRDefault="00BF0C96" w:rsidP="00E57547">
      <w:pPr>
        <w:pStyle w:val="paragraph"/>
        <w:spacing w:before="0" w:beforeAutospacing="0" w:after="0" w:afterAutospacing="0"/>
        <w:textAlignment w:val="baseline"/>
        <w:rPr>
          <w:rStyle w:val="eop"/>
        </w:rPr>
      </w:pPr>
    </w:p>
    <w:p w14:paraId="507F7A1D" w14:textId="496EBC4B" w:rsidR="00BF0C96" w:rsidRDefault="00456508" w:rsidP="00A86252">
      <w:pPr>
        <w:pStyle w:val="Pealkiri1"/>
        <w:spacing w:before="0" w:line="240" w:lineRule="auto"/>
      </w:pPr>
      <w:bookmarkStart w:id="57" w:name="_Toc287405447"/>
      <w:bookmarkStart w:id="58" w:name="_Toc1346076594"/>
      <w:bookmarkStart w:id="59" w:name="_Toc180346704"/>
      <w:bookmarkStart w:id="60" w:name="_Toc173748444"/>
      <w:r>
        <w:t xml:space="preserve">8. </w:t>
      </w:r>
      <w:r w:rsidR="0F4D6328">
        <w:t>Seaduse jõustumine</w:t>
      </w:r>
      <w:bookmarkEnd w:id="57"/>
      <w:bookmarkEnd w:id="58"/>
      <w:bookmarkEnd w:id="59"/>
      <w:bookmarkEnd w:id="60"/>
    </w:p>
    <w:p w14:paraId="00A8FBED" w14:textId="77777777" w:rsidR="00A86252" w:rsidRPr="00C906AB" w:rsidRDefault="00A86252" w:rsidP="00F46374">
      <w:pPr>
        <w:spacing w:after="0"/>
      </w:pPr>
    </w:p>
    <w:p w14:paraId="47C792BA" w14:textId="22F9CB6F" w:rsidR="64588274" w:rsidRDefault="59A1C932" w:rsidP="7C84A48D">
      <w:pPr>
        <w:spacing w:after="0" w:line="240" w:lineRule="auto"/>
        <w:jc w:val="both"/>
        <w:rPr>
          <w:rFonts w:ascii="Times New Roman" w:eastAsia="Times New Roman" w:hAnsi="Times New Roman" w:cs="Times New Roman"/>
          <w:sz w:val="24"/>
          <w:szCs w:val="24"/>
        </w:rPr>
      </w:pPr>
      <w:bookmarkStart w:id="61" w:name="_Toc193925993"/>
      <w:r w:rsidRPr="7C84A48D">
        <w:rPr>
          <w:rFonts w:ascii="Times New Roman" w:eastAsia="Times New Roman" w:hAnsi="Times New Roman" w:cs="Times New Roman"/>
          <w:sz w:val="24"/>
          <w:szCs w:val="24"/>
        </w:rPr>
        <w:t>Sead</w:t>
      </w:r>
      <w:r w:rsidR="35ABA479" w:rsidRPr="7C84A48D">
        <w:rPr>
          <w:rFonts w:ascii="Times New Roman" w:eastAsia="Times New Roman" w:hAnsi="Times New Roman" w:cs="Times New Roman"/>
          <w:sz w:val="24"/>
          <w:szCs w:val="24"/>
        </w:rPr>
        <w:t>us jõus</w:t>
      </w:r>
      <w:r w:rsidRPr="7C84A48D">
        <w:rPr>
          <w:rFonts w:ascii="Times New Roman" w:eastAsia="Times New Roman" w:hAnsi="Times New Roman" w:cs="Times New Roman"/>
          <w:sz w:val="24"/>
          <w:szCs w:val="24"/>
        </w:rPr>
        <w:t>tu</w:t>
      </w:r>
      <w:r w:rsidR="6374E188" w:rsidRPr="7C84A48D">
        <w:rPr>
          <w:rFonts w:ascii="Times New Roman" w:eastAsia="Times New Roman" w:hAnsi="Times New Roman" w:cs="Times New Roman"/>
          <w:sz w:val="24"/>
          <w:szCs w:val="24"/>
        </w:rPr>
        <w:t>b</w:t>
      </w:r>
      <w:r w:rsidRPr="7C84A48D">
        <w:rPr>
          <w:rFonts w:ascii="Times New Roman" w:eastAsia="Times New Roman" w:hAnsi="Times New Roman" w:cs="Times New Roman"/>
          <w:sz w:val="24"/>
          <w:szCs w:val="24"/>
        </w:rPr>
        <w:t xml:space="preserve"> </w:t>
      </w:r>
      <w:r w:rsidR="5B347404" w:rsidRPr="7C84A48D">
        <w:rPr>
          <w:rFonts w:ascii="Times New Roman" w:eastAsia="Times New Roman" w:hAnsi="Times New Roman" w:cs="Times New Roman"/>
          <w:sz w:val="24"/>
          <w:szCs w:val="24"/>
        </w:rPr>
        <w:t>üldises korras</w:t>
      </w:r>
      <w:r w:rsidR="3F8DEAA6" w:rsidRPr="7C84A48D">
        <w:rPr>
          <w:rFonts w:ascii="Times New Roman" w:eastAsia="Times New Roman" w:hAnsi="Times New Roman" w:cs="Times New Roman"/>
          <w:sz w:val="24"/>
          <w:szCs w:val="24"/>
        </w:rPr>
        <w:t>.</w:t>
      </w:r>
      <w:r w:rsidR="70E9668A" w:rsidRPr="7C84A48D">
        <w:rPr>
          <w:rFonts w:ascii="Times New Roman" w:eastAsia="Times New Roman" w:hAnsi="Times New Roman" w:cs="Times New Roman"/>
          <w:sz w:val="24"/>
          <w:szCs w:val="24"/>
        </w:rPr>
        <w:t xml:space="preserve"> </w:t>
      </w:r>
      <w:r w:rsidR="0AF39E29" w:rsidRPr="7C84A48D">
        <w:rPr>
          <w:rFonts w:ascii="Times New Roman" w:eastAsia="Times New Roman" w:hAnsi="Times New Roman" w:cs="Times New Roman"/>
          <w:sz w:val="24"/>
          <w:szCs w:val="24"/>
        </w:rPr>
        <w:t xml:space="preserve">Üldises korras jõustumine on vajalik selleks, et võimalikult kiiresti luua </w:t>
      </w:r>
      <w:r w:rsidR="00CED452" w:rsidRPr="7C84A48D">
        <w:rPr>
          <w:rFonts w:ascii="Times New Roman" w:eastAsia="Times New Roman" w:hAnsi="Times New Roman" w:cs="Times New Roman"/>
          <w:sz w:val="24"/>
          <w:szCs w:val="24"/>
        </w:rPr>
        <w:t>õigusselgus</w:t>
      </w:r>
      <w:r w:rsidR="7744EE2C" w:rsidRPr="7C84A48D">
        <w:rPr>
          <w:rFonts w:ascii="Times New Roman" w:eastAsia="Times New Roman" w:hAnsi="Times New Roman" w:cs="Times New Roman"/>
          <w:sz w:val="24"/>
          <w:szCs w:val="24"/>
        </w:rPr>
        <w:t xml:space="preserve"> </w:t>
      </w:r>
      <w:r w:rsidR="1B9C6E9B" w:rsidRPr="7C84A48D">
        <w:rPr>
          <w:rFonts w:ascii="Times New Roman" w:eastAsia="Times New Roman" w:hAnsi="Times New Roman" w:cs="Times New Roman"/>
          <w:sz w:val="24"/>
          <w:szCs w:val="24"/>
        </w:rPr>
        <w:t xml:space="preserve">valdkonnas, kus </w:t>
      </w:r>
      <w:r w:rsidR="38EDDD2B" w:rsidRPr="7C84A48D">
        <w:rPr>
          <w:rFonts w:ascii="Times New Roman" w:eastAsia="Times New Roman" w:hAnsi="Times New Roman" w:cs="Times New Roman"/>
          <w:sz w:val="24"/>
          <w:szCs w:val="24"/>
        </w:rPr>
        <w:t>riik on</w:t>
      </w:r>
      <w:r w:rsidR="1FCE0B69" w:rsidRPr="7C84A48D">
        <w:rPr>
          <w:rFonts w:ascii="Times New Roman" w:eastAsia="Times New Roman" w:hAnsi="Times New Roman" w:cs="Times New Roman"/>
          <w:sz w:val="24"/>
          <w:szCs w:val="24"/>
        </w:rPr>
        <w:t xml:space="preserve"> küll</w:t>
      </w:r>
      <w:r w:rsidR="38EDDD2B" w:rsidRPr="7C84A48D">
        <w:rPr>
          <w:rFonts w:ascii="Times New Roman" w:eastAsia="Times New Roman" w:hAnsi="Times New Roman" w:cs="Times New Roman"/>
          <w:sz w:val="24"/>
          <w:szCs w:val="24"/>
        </w:rPr>
        <w:t xml:space="preserve"> rahvusvaheliste ja EL õigusaktide</w:t>
      </w:r>
      <w:r w:rsidR="101296DB" w:rsidRPr="7C84A48D">
        <w:rPr>
          <w:rFonts w:ascii="Times New Roman" w:eastAsia="Times New Roman" w:hAnsi="Times New Roman" w:cs="Times New Roman"/>
          <w:sz w:val="24"/>
          <w:szCs w:val="24"/>
        </w:rPr>
        <w:t xml:space="preserve"> </w:t>
      </w:r>
      <w:r w:rsidR="7173C187" w:rsidRPr="39A9B226">
        <w:rPr>
          <w:rFonts w:ascii="Times New Roman" w:eastAsia="Times New Roman" w:hAnsi="Times New Roman" w:cs="Times New Roman"/>
          <w:sz w:val="24"/>
          <w:szCs w:val="24"/>
        </w:rPr>
        <w:t>ning</w:t>
      </w:r>
      <w:r w:rsidR="101296DB" w:rsidRPr="7C84A48D">
        <w:rPr>
          <w:rFonts w:ascii="Times New Roman" w:eastAsia="Times New Roman" w:hAnsi="Times New Roman" w:cs="Times New Roman"/>
          <w:sz w:val="24"/>
          <w:szCs w:val="24"/>
        </w:rPr>
        <w:t xml:space="preserve"> siseriiklike strateegiadokumentidega</w:t>
      </w:r>
      <w:r w:rsidR="38EDDD2B" w:rsidRPr="7C84A48D">
        <w:rPr>
          <w:rFonts w:ascii="Times New Roman" w:eastAsia="Times New Roman" w:hAnsi="Times New Roman" w:cs="Times New Roman"/>
          <w:sz w:val="24"/>
          <w:szCs w:val="24"/>
        </w:rPr>
        <w:t xml:space="preserve"> võtnud endale tähtajalisi kohustusi hoida inimtekkeline </w:t>
      </w:r>
      <w:r w:rsidR="49CBDD4D" w:rsidRPr="7C84A48D">
        <w:rPr>
          <w:rFonts w:ascii="Times New Roman" w:eastAsia="Times New Roman" w:hAnsi="Times New Roman" w:cs="Times New Roman"/>
          <w:sz w:val="24"/>
          <w:szCs w:val="24"/>
        </w:rPr>
        <w:t xml:space="preserve">KHG heide tasakaalus sidumisega, st saavutada kliimaneutraalsus, kuid </w:t>
      </w:r>
      <w:r w:rsidR="3384A963" w:rsidRPr="7C84A48D">
        <w:rPr>
          <w:rFonts w:ascii="Times New Roman" w:eastAsia="Times New Roman" w:hAnsi="Times New Roman" w:cs="Times New Roman"/>
          <w:sz w:val="24"/>
          <w:szCs w:val="24"/>
        </w:rPr>
        <w:t xml:space="preserve">kuna </w:t>
      </w:r>
      <w:r w:rsidR="09CB6CBE" w:rsidRPr="7C84A48D">
        <w:rPr>
          <w:rFonts w:ascii="Times New Roman" w:eastAsia="Times New Roman" w:hAnsi="Times New Roman" w:cs="Times New Roman"/>
          <w:sz w:val="24"/>
          <w:szCs w:val="24"/>
        </w:rPr>
        <w:t>seni ei ol</w:t>
      </w:r>
      <w:r w:rsidR="0DA56515" w:rsidRPr="7C84A48D">
        <w:rPr>
          <w:rFonts w:ascii="Times New Roman" w:eastAsia="Times New Roman" w:hAnsi="Times New Roman" w:cs="Times New Roman"/>
          <w:sz w:val="24"/>
          <w:szCs w:val="24"/>
        </w:rPr>
        <w:t xml:space="preserve">e seaduse tasandil vahe ega sektoraalseid eesmärke seatud, ega põhimõtteid kinnitatud, ei saa olla ka </w:t>
      </w:r>
      <w:r w:rsidR="440EFFC1" w:rsidRPr="7C84A48D">
        <w:rPr>
          <w:rFonts w:ascii="Times New Roman" w:eastAsia="Times New Roman" w:hAnsi="Times New Roman" w:cs="Times New Roman"/>
          <w:sz w:val="24"/>
          <w:szCs w:val="24"/>
        </w:rPr>
        <w:t>kindlust eesmärkide saavutamise osas.</w:t>
      </w:r>
      <w:bookmarkEnd w:id="61"/>
    </w:p>
    <w:p w14:paraId="3BF05396" w14:textId="4345427F" w:rsidR="2D1D5A07" w:rsidRPr="00C906AB" w:rsidRDefault="2D1D5A07" w:rsidP="7C84A48D">
      <w:pPr>
        <w:spacing w:after="0" w:line="240" w:lineRule="auto"/>
        <w:jc w:val="both"/>
        <w:rPr>
          <w:rFonts w:ascii="Times New Roman" w:eastAsia="Times New Roman" w:hAnsi="Times New Roman" w:cs="Times New Roman"/>
          <w:sz w:val="24"/>
          <w:szCs w:val="24"/>
        </w:rPr>
      </w:pPr>
    </w:p>
    <w:p w14:paraId="42703A74" w14:textId="268F10A2" w:rsidR="2D1D5A07" w:rsidRPr="00C906AB" w:rsidRDefault="099813E0" w:rsidP="7C84A48D">
      <w:pPr>
        <w:spacing w:after="0" w:line="240" w:lineRule="auto"/>
        <w:jc w:val="both"/>
        <w:rPr>
          <w:rFonts w:ascii="Times New Roman" w:eastAsia="Times New Roman" w:hAnsi="Times New Roman" w:cs="Times New Roman"/>
          <w:color w:val="000000" w:themeColor="text1"/>
          <w:sz w:val="24"/>
          <w:szCs w:val="24"/>
        </w:rPr>
      </w:pPr>
      <w:r w:rsidRPr="7C84A48D">
        <w:rPr>
          <w:rFonts w:ascii="Times New Roman" w:eastAsia="Times New Roman" w:hAnsi="Times New Roman" w:cs="Times New Roman"/>
          <w:color w:val="000000" w:themeColor="text1"/>
          <w:sz w:val="24"/>
          <w:szCs w:val="24"/>
        </w:rPr>
        <w:t>Paragrahvi 29 lõige 5 jõustub 2026. aasta 1. jaanuaril</w:t>
      </w:r>
      <w:r w:rsidR="69A80129" w:rsidRPr="7C84A48D">
        <w:rPr>
          <w:rFonts w:ascii="Times New Roman" w:eastAsia="Times New Roman" w:hAnsi="Times New Roman" w:cs="Times New Roman"/>
          <w:color w:val="000000" w:themeColor="text1"/>
          <w:sz w:val="24"/>
          <w:szCs w:val="24"/>
        </w:rPr>
        <w:t>.</w:t>
      </w:r>
      <w:r w:rsidR="407CD6E8" w:rsidRPr="7C84A48D">
        <w:rPr>
          <w:rFonts w:ascii="Times New Roman" w:eastAsia="Times New Roman" w:hAnsi="Times New Roman" w:cs="Times New Roman"/>
          <w:color w:val="000000" w:themeColor="text1"/>
          <w:sz w:val="24"/>
          <w:szCs w:val="24"/>
        </w:rPr>
        <w:t xml:space="preserve"> Sättele on antud hilisem jõustumisaeg arvestusega, et Riigikogu menetluses on maapõueseaduse täiendamise seadus, millega peatatakse põlevkivi kaevandamise lubade andmine kuni 2026. aasta 1. jaanuarini. Selleks ajaks peaks olema välja töötatud ja jõustuma maapõueseaduse muudatused, lähtudes kliimakindla majanduse seaduses sätestatust. Eelnõukohase seaduse § 29 lõige 5 ei saa jõustuda varem, kui lõppeb maapõueseadusesse viidatud eelnõuga lisatava sätte kohaldamise aeg, vastasel juhul tekiks kahe seaduse vahel vastuolu.</w:t>
      </w:r>
    </w:p>
    <w:p w14:paraId="7FDF58C9" w14:textId="27933D2C" w:rsidR="00BF0C96" w:rsidRPr="007071A9" w:rsidRDefault="00BF0C96" w:rsidP="00C906AB">
      <w:pPr>
        <w:spacing w:after="0" w:line="240" w:lineRule="auto"/>
        <w:ind w:left="-348"/>
        <w:textAlignment w:val="baseline"/>
      </w:pPr>
    </w:p>
    <w:p w14:paraId="365E0B16" w14:textId="11444085" w:rsidR="00BF0C96" w:rsidRDefault="00893474" w:rsidP="00147282">
      <w:pPr>
        <w:pStyle w:val="Pealkiri1"/>
        <w:spacing w:before="0" w:line="240" w:lineRule="auto"/>
      </w:pPr>
      <w:bookmarkStart w:id="62" w:name="_Toc1404869716"/>
      <w:bookmarkStart w:id="63" w:name="_Toc1218727525"/>
      <w:bookmarkStart w:id="64" w:name="_Toc1408555742"/>
      <w:bookmarkStart w:id="65" w:name="_Toc173748445"/>
      <w:r>
        <w:t xml:space="preserve">9. </w:t>
      </w:r>
      <w:r w:rsidR="0F4D6328">
        <w:t>Eelnõu kooskõlastamine, huvirühmade kaasamine ja avalik konsultatsioon</w:t>
      </w:r>
      <w:bookmarkEnd w:id="62"/>
      <w:bookmarkEnd w:id="63"/>
      <w:bookmarkEnd w:id="64"/>
      <w:bookmarkEnd w:id="65"/>
    </w:p>
    <w:p w14:paraId="3D5E895D" w14:textId="77777777" w:rsidR="00A86252" w:rsidRPr="00F46374" w:rsidRDefault="00A86252" w:rsidP="00C906AB">
      <w:pPr>
        <w:pStyle w:val="Loendilik"/>
        <w:spacing w:after="0"/>
        <w:ind w:left="12"/>
      </w:pPr>
    </w:p>
    <w:p w14:paraId="4AB7CC1F" w14:textId="35518DE7" w:rsidR="23C0D7EA" w:rsidRDefault="147C06F2" w:rsidP="00C906AB">
      <w:pPr>
        <w:spacing w:line="240" w:lineRule="auto"/>
        <w:jc w:val="both"/>
        <w:rPr>
          <w:rFonts w:ascii="Times New Roman" w:eastAsia="Times New Roman" w:hAnsi="Times New Roman" w:cs="Times New Roman"/>
          <w:sz w:val="24"/>
          <w:szCs w:val="24"/>
        </w:rPr>
      </w:pPr>
      <w:r w:rsidRPr="00F9B0DB">
        <w:rPr>
          <w:rFonts w:ascii="Times New Roman" w:eastAsia="Times New Roman" w:hAnsi="Times New Roman" w:cs="Times New Roman"/>
          <w:sz w:val="24"/>
          <w:szCs w:val="24"/>
        </w:rPr>
        <w:t>Eelnõu esitat</w:t>
      </w:r>
      <w:r w:rsidR="4AA0C33B" w:rsidRPr="00F9B0DB">
        <w:rPr>
          <w:rFonts w:ascii="Times New Roman" w:eastAsia="Times New Roman" w:hAnsi="Times New Roman" w:cs="Times New Roman"/>
          <w:sz w:val="24"/>
          <w:szCs w:val="24"/>
        </w:rPr>
        <w:t>akse</w:t>
      </w:r>
      <w:r w:rsidRPr="00F9B0DB">
        <w:rPr>
          <w:rFonts w:ascii="Times New Roman" w:eastAsia="Times New Roman" w:hAnsi="Times New Roman" w:cs="Times New Roman"/>
          <w:sz w:val="24"/>
          <w:szCs w:val="24"/>
        </w:rPr>
        <w:t xml:space="preserve"> kooskõlastamiseks eelnõude infosüsteemi (EIS) kaudu ministeeriumidele ja Eesti Linnade ja Valdade Liidule ning arvamuse avaldamiseks avalikule</w:t>
      </w:r>
      <w:r w:rsidR="0E14507B" w:rsidRPr="00F9B0DB">
        <w:rPr>
          <w:rFonts w:ascii="Times New Roman" w:eastAsia="Times New Roman" w:hAnsi="Times New Roman" w:cs="Times New Roman"/>
          <w:sz w:val="24"/>
          <w:szCs w:val="24"/>
        </w:rPr>
        <w:t xml:space="preserve"> konsultatsioonile.</w:t>
      </w:r>
      <w:r w:rsidR="78849898" w:rsidRPr="00F9B0DB">
        <w:rPr>
          <w:rFonts w:ascii="Times New Roman" w:eastAsia="Times New Roman" w:hAnsi="Times New Roman" w:cs="Times New Roman"/>
          <w:sz w:val="24"/>
          <w:szCs w:val="24"/>
        </w:rPr>
        <w:t xml:space="preserve"> Eelnõu saadetakse arvamuse avaldamiseks järgmistele töörühmades osalenud asutustele:</w:t>
      </w:r>
      <w:r w:rsidR="0A2F607B" w:rsidRPr="00F9B0DB">
        <w:rPr>
          <w:rFonts w:ascii="Times New Roman" w:eastAsia="Times New Roman" w:hAnsi="Times New Roman" w:cs="Times New Roman"/>
          <w:sz w:val="24"/>
          <w:szCs w:val="24"/>
        </w:rPr>
        <w:t xml:space="preserve"> </w:t>
      </w:r>
      <w:proofErr w:type="spellStart"/>
      <w:r w:rsidR="78285A22" w:rsidRPr="00F9B0DB">
        <w:rPr>
          <w:rFonts w:ascii="Times New Roman" w:eastAsia="Times New Roman" w:hAnsi="Times New Roman" w:cs="Times New Roman"/>
          <w:sz w:val="24"/>
          <w:szCs w:val="24"/>
        </w:rPr>
        <w:t>Agrone</w:t>
      </w:r>
      <w:proofErr w:type="spellEnd"/>
      <w:r w:rsidR="78285A22" w:rsidRPr="00F9B0DB">
        <w:rPr>
          <w:rFonts w:ascii="Times New Roman" w:eastAsia="Times New Roman" w:hAnsi="Times New Roman" w:cs="Times New Roman"/>
          <w:sz w:val="24"/>
          <w:szCs w:val="24"/>
        </w:rPr>
        <w:t xml:space="preserve"> OÜ, BLRT Grupp, Ajalooliste Hoonete Ümarlaud, Aru Põllumajanduse OÜ, AS </w:t>
      </w:r>
      <w:proofErr w:type="spellStart"/>
      <w:r w:rsidR="78285A22" w:rsidRPr="00F9B0DB">
        <w:rPr>
          <w:rFonts w:ascii="Times New Roman" w:eastAsia="Times New Roman" w:hAnsi="Times New Roman" w:cs="Times New Roman"/>
          <w:sz w:val="24"/>
          <w:szCs w:val="24"/>
        </w:rPr>
        <w:t>Magnetic</w:t>
      </w:r>
      <w:proofErr w:type="spellEnd"/>
      <w:r w:rsidR="78285A22" w:rsidRPr="00F9B0DB">
        <w:rPr>
          <w:rFonts w:ascii="Times New Roman" w:eastAsia="Times New Roman" w:hAnsi="Times New Roman" w:cs="Times New Roman"/>
          <w:sz w:val="24"/>
          <w:szCs w:val="24"/>
        </w:rPr>
        <w:t xml:space="preserve"> MRO, AS Tallinna Lennujaam, Asutajate Selts, Baltic </w:t>
      </w:r>
      <w:proofErr w:type="spellStart"/>
      <w:r w:rsidR="78285A22" w:rsidRPr="00F9B0DB">
        <w:rPr>
          <w:rFonts w:ascii="Times New Roman" w:eastAsia="Times New Roman" w:hAnsi="Times New Roman" w:cs="Times New Roman"/>
          <w:sz w:val="24"/>
          <w:szCs w:val="24"/>
        </w:rPr>
        <w:t>Workboats</w:t>
      </w:r>
      <w:proofErr w:type="spellEnd"/>
      <w:r w:rsidR="78285A22" w:rsidRPr="00F9B0DB">
        <w:rPr>
          <w:rFonts w:ascii="Times New Roman" w:eastAsia="Times New Roman" w:hAnsi="Times New Roman" w:cs="Times New Roman"/>
          <w:sz w:val="24"/>
          <w:szCs w:val="24"/>
        </w:rPr>
        <w:t xml:space="preserve"> AS, Eesti Biogaasi Assotsiatsioon, Eesti Biokütuste Ühing, </w:t>
      </w:r>
      <w:proofErr w:type="spellStart"/>
      <w:r w:rsidR="78285A22" w:rsidRPr="00F9B0DB">
        <w:rPr>
          <w:rFonts w:ascii="Times New Roman" w:eastAsia="Times New Roman" w:hAnsi="Times New Roman" w:cs="Times New Roman"/>
          <w:sz w:val="24"/>
          <w:szCs w:val="24"/>
        </w:rPr>
        <w:t>CleanTech</w:t>
      </w:r>
      <w:proofErr w:type="spellEnd"/>
      <w:r w:rsidR="78285A22" w:rsidRPr="00F9B0DB">
        <w:rPr>
          <w:rFonts w:ascii="Times New Roman" w:eastAsia="Times New Roman" w:hAnsi="Times New Roman" w:cs="Times New Roman"/>
          <w:sz w:val="24"/>
          <w:szCs w:val="24"/>
        </w:rPr>
        <w:t xml:space="preserve"> Estonia (MTÜ Eesti Rohetehnoloogia Liit), Digitaalehituse klaster, Ettevõtluse ja Innovatsiooni SA, Eesti Arhitektide Liit, Eesti Ehitusettevõtjate Liit, Eesti Ehituskonsultatsiooniettevõtete Liit, Eesti Ehitusmaterjalide Tootjate Liit, Eesti Elektritööstuse Liit, Eesti Energeetikatöötajate Ametiühingute Liit, Eesti Energia, Eesti Erametsaliit, Eesti Gaasiliit, Eesti Hotellide ja Restoranide Liit, Eesti Infotehnoloogia ja Telekommunikatsiooni Liit, Eesti Jõujaamade ja Kaugkütte Ühing, Eesti </w:t>
      </w:r>
      <w:r w:rsidR="78285A22" w:rsidRPr="00F9B0DB">
        <w:rPr>
          <w:rFonts w:ascii="Times New Roman" w:eastAsia="Times New Roman" w:hAnsi="Times New Roman" w:cs="Times New Roman"/>
          <w:sz w:val="24"/>
          <w:szCs w:val="24"/>
        </w:rPr>
        <w:lastRenderedPageBreak/>
        <w:t xml:space="preserve">Kaupmeeste Liit, Eesti Keemiatööstuse Liit, Eesti Keskkonnajuhtimise Assotsiatsioon, Eesti Keskkonnaühenduste Koda, Eesti Kinnisvara Korrashoiu Liit, Eesti Kinnisvarafirmade Liit, Eesti Korteriühistute Liit, Eesti Laevaomanike Liit, Eesti Lennundusklaster, Eesti Logistika ja Ekspedeerimise Assotsiatsioon, Eesti Loodusturismi Ühing, Eesti Meremeeste Sõltumatu Ametiühing, Eesti Metsa- ja Puidutööstuse Liit, Eesti Metsatöötajate Ametiühing, Eesti Omanike Keskliit, Eesti Ornitoloogiaühing, Eesti Pangaliit, Eesti Planeerijate Ühing, Eesti Puitmajaliit, Eesti Põllumajandus-Kaubanduskoda, Eesti Päikeseelektri Assotsiatsioon, Eesti Rahvusvaheliste Autovedajate Assotsiatsioon, Eesti Ringmajandusettevõtete Liit, Eesti Rõiva- ja Tekstiililiit, Eesti Taristuehituse Liit, Eesti Toiduainetööstuse Liit, Eesti Transpordi- ja Teetöötajate Ametiühing, Eesti Trüki- ja Pakenditööstuse Liit, Eesti Turbaliit, Eesti Tuuleenergia Assotsiatsioon, Eesti Vegan Selts, Eestimaa Looduse Fond, Eestimaa Talupidajate Keskliit, Ehituskeskus,  Eesti Elektroonikatööstuse Liit, Eesti Väike- ja Keskmiste Ettevõtjate Assotsiatsioon, </w:t>
      </w:r>
      <w:proofErr w:type="spellStart"/>
      <w:r w:rsidR="78285A22" w:rsidRPr="00F9B0DB">
        <w:rPr>
          <w:rFonts w:ascii="Times New Roman" w:eastAsia="Times New Roman" w:hAnsi="Times New Roman" w:cs="Times New Roman"/>
          <w:sz w:val="24"/>
          <w:szCs w:val="24"/>
        </w:rPr>
        <w:t>GreenDice</w:t>
      </w:r>
      <w:proofErr w:type="spellEnd"/>
      <w:r w:rsidR="78285A22" w:rsidRPr="00F9B0DB">
        <w:rPr>
          <w:rFonts w:ascii="Times New Roman" w:eastAsia="Times New Roman" w:hAnsi="Times New Roman" w:cs="Times New Roman"/>
          <w:sz w:val="24"/>
          <w:szCs w:val="24"/>
        </w:rPr>
        <w:t xml:space="preserve"> AS, ITS Estonia, Kaamos Energy OÜ, Eesti Kaitsetööstuse Liit, Eesti Kaubandus-Tööstuskoda, Keemikute Ametiühing, SA Keskkonnaõiguse Keskus, Eesti Kunstiakadeemia, </w:t>
      </w:r>
      <w:proofErr w:type="spellStart"/>
      <w:r w:rsidR="78285A22" w:rsidRPr="00F9B0DB">
        <w:rPr>
          <w:rFonts w:ascii="Times New Roman" w:eastAsia="Times New Roman" w:hAnsi="Times New Roman" w:cs="Times New Roman"/>
          <w:sz w:val="24"/>
          <w:szCs w:val="24"/>
        </w:rPr>
        <w:t>LCASupport</w:t>
      </w:r>
      <w:proofErr w:type="spellEnd"/>
      <w:r w:rsidR="78285A22" w:rsidRPr="00F9B0DB">
        <w:rPr>
          <w:rFonts w:ascii="Times New Roman" w:eastAsia="Times New Roman" w:hAnsi="Times New Roman" w:cs="Times New Roman"/>
          <w:sz w:val="24"/>
          <w:szCs w:val="24"/>
        </w:rPr>
        <w:t xml:space="preserve">, Lennuliiklusteeninduse AS, Liivimaa Lihaveis MTÜ, Logistika ja Transiidi Assotsiatsioon, Eesti Loodusturismi Ühing, Maaelu Teadmuskeskus, Eesti Maaülikool, Mahepõllumajanduse Koostöökogu, Eesti Masinatööstuse Liit, </w:t>
      </w:r>
      <w:proofErr w:type="spellStart"/>
      <w:r w:rsidR="78285A22" w:rsidRPr="00F9B0DB">
        <w:rPr>
          <w:rFonts w:ascii="Times New Roman" w:eastAsia="Times New Roman" w:hAnsi="Times New Roman" w:cs="Times New Roman"/>
          <w:sz w:val="24"/>
          <w:szCs w:val="24"/>
        </w:rPr>
        <w:t>Melsum</w:t>
      </w:r>
      <w:proofErr w:type="spellEnd"/>
      <w:r w:rsidR="78285A22" w:rsidRPr="00F9B0DB">
        <w:rPr>
          <w:rFonts w:ascii="Times New Roman" w:eastAsia="Times New Roman" w:hAnsi="Times New Roman" w:cs="Times New Roman"/>
          <w:sz w:val="24"/>
          <w:szCs w:val="24"/>
        </w:rPr>
        <w:t xml:space="preserve"> OÜ, Merendusnõukoda, MTÜ Loomus, MTÜ Tartu Rattaliiklejate Selts, Muinsuskaitseamet, Eesti Mööblitootjate Liit, Neste Eesti AS, Eesti Transpordikütuste Ühing, Paul-</w:t>
      </w:r>
      <w:proofErr w:type="spellStart"/>
      <w:r w:rsidR="78285A22" w:rsidRPr="00F9B0DB">
        <w:rPr>
          <w:rFonts w:ascii="Times New Roman" w:eastAsia="Times New Roman" w:hAnsi="Times New Roman" w:cs="Times New Roman"/>
          <w:sz w:val="24"/>
          <w:szCs w:val="24"/>
        </w:rPr>
        <w:t>Tech</w:t>
      </w:r>
      <w:proofErr w:type="spellEnd"/>
      <w:r w:rsidR="78285A22" w:rsidRPr="00F9B0DB">
        <w:rPr>
          <w:rFonts w:ascii="Times New Roman" w:eastAsia="Times New Roman" w:hAnsi="Times New Roman" w:cs="Times New Roman"/>
          <w:sz w:val="24"/>
          <w:szCs w:val="24"/>
        </w:rPr>
        <w:t xml:space="preserve"> OÜ, Eesti Plastitööstuse Liit, Põllumajanduse Registrite ja Informatsiooni Amet, Päästame Eesti Metsad MTÜ, Eesti Raudteelaste Ametiühing, Research &amp; </w:t>
      </w:r>
      <w:proofErr w:type="spellStart"/>
      <w:r w:rsidR="78285A22" w:rsidRPr="00F9B0DB">
        <w:rPr>
          <w:rFonts w:ascii="Times New Roman" w:eastAsia="Times New Roman" w:hAnsi="Times New Roman" w:cs="Times New Roman"/>
          <w:sz w:val="24"/>
          <w:szCs w:val="24"/>
        </w:rPr>
        <w:t>Degrowth</w:t>
      </w:r>
      <w:proofErr w:type="spellEnd"/>
      <w:r w:rsidR="78285A22" w:rsidRPr="00F9B0DB">
        <w:rPr>
          <w:rFonts w:ascii="Times New Roman" w:eastAsia="Times New Roman" w:hAnsi="Times New Roman" w:cs="Times New Roman"/>
          <w:sz w:val="24"/>
          <w:szCs w:val="24"/>
        </w:rPr>
        <w:t xml:space="preserve">, Riigi Kinnisvara AS, </w:t>
      </w:r>
      <w:proofErr w:type="spellStart"/>
      <w:r w:rsidR="78285A22" w:rsidRPr="00F9B0DB">
        <w:rPr>
          <w:rFonts w:ascii="Times New Roman" w:eastAsia="Times New Roman" w:hAnsi="Times New Roman" w:cs="Times New Roman"/>
          <w:sz w:val="24"/>
          <w:szCs w:val="24"/>
        </w:rPr>
        <w:t>Sadala</w:t>
      </w:r>
      <w:proofErr w:type="spellEnd"/>
      <w:r w:rsidR="78285A22" w:rsidRPr="00F9B0DB">
        <w:rPr>
          <w:rFonts w:ascii="Times New Roman" w:eastAsia="Times New Roman" w:hAnsi="Times New Roman" w:cs="Times New Roman"/>
          <w:sz w:val="24"/>
          <w:szCs w:val="24"/>
        </w:rPr>
        <w:t xml:space="preserve"> </w:t>
      </w:r>
      <w:proofErr w:type="spellStart"/>
      <w:r w:rsidR="78285A22" w:rsidRPr="00F9B0DB">
        <w:rPr>
          <w:rFonts w:ascii="Times New Roman" w:eastAsia="Times New Roman" w:hAnsi="Times New Roman" w:cs="Times New Roman"/>
          <w:sz w:val="24"/>
          <w:szCs w:val="24"/>
        </w:rPr>
        <w:t>Agro</w:t>
      </w:r>
      <w:proofErr w:type="spellEnd"/>
      <w:r w:rsidR="78285A22" w:rsidRPr="00F9B0DB">
        <w:rPr>
          <w:rFonts w:ascii="Times New Roman" w:eastAsia="Times New Roman" w:hAnsi="Times New Roman" w:cs="Times New Roman"/>
          <w:sz w:val="24"/>
          <w:szCs w:val="24"/>
        </w:rPr>
        <w:t xml:space="preserve"> OÜ, Eesti Sadamate Liit, AS </w:t>
      </w:r>
      <w:proofErr w:type="spellStart"/>
      <w:r w:rsidR="78285A22" w:rsidRPr="00F9B0DB">
        <w:rPr>
          <w:rFonts w:ascii="Times New Roman" w:eastAsia="Times New Roman" w:hAnsi="Times New Roman" w:cs="Times New Roman"/>
          <w:sz w:val="24"/>
          <w:szCs w:val="24"/>
        </w:rPr>
        <w:t>SmartCap</w:t>
      </w:r>
      <w:proofErr w:type="spellEnd"/>
      <w:r w:rsidR="78285A22" w:rsidRPr="00F9B0DB">
        <w:rPr>
          <w:rFonts w:ascii="Times New Roman" w:eastAsia="Times New Roman" w:hAnsi="Times New Roman" w:cs="Times New Roman"/>
          <w:sz w:val="24"/>
          <w:szCs w:val="24"/>
        </w:rPr>
        <w:t>, SRC Group AS, Eesti Taastuvenergia Koda, AS Tallink Group, Tallinna Keskkonna- ja Kommunaalamet, Tallinna Strateegiakeskus, Tallinna Transpordiamet, Tallinna Ülikool, Tallinna Tehnikaülikool (</w:t>
      </w:r>
      <w:proofErr w:type="spellStart"/>
      <w:r w:rsidR="78285A22" w:rsidRPr="00F9B0DB">
        <w:rPr>
          <w:rFonts w:ascii="Times New Roman" w:eastAsia="Times New Roman" w:hAnsi="Times New Roman" w:cs="Times New Roman"/>
          <w:sz w:val="24"/>
          <w:szCs w:val="24"/>
        </w:rPr>
        <w:t>TalTech</w:t>
      </w:r>
      <w:proofErr w:type="spellEnd"/>
      <w:r w:rsidR="78285A22" w:rsidRPr="00F9B0DB">
        <w:rPr>
          <w:rFonts w:ascii="Times New Roman" w:eastAsia="Times New Roman" w:hAnsi="Times New Roman" w:cs="Times New Roman"/>
          <w:sz w:val="24"/>
          <w:szCs w:val="24"/>
        </w:rPr>
        <w:t xml:space="preserve">), </w:t>
      </w:r>
      <w:proofErr w:type="spellStart"/>
      <w:r w:rsidR="78285A22" w:rsidRPr="00F9B0DB">
        <w:rPr>
          <w:rFonts w:ascii="Times New Roman" w:eastAsia="Times New Roman" w:hAnsi="Times New Roman" w:cs="Times New Roman"/>
          <w:sz w:val="24"/>
          <w:szCs w:val="24"/>
        </w:rPr>
        <w:t>TalTech</w:t>
      </w:r>
      <w:proofErr w:type="spellEnd"/>
      <w:r w:rsidR="78285A22" w:rsidRPr="00F9B0DB">
        <w:rPr>
          <w:rFonts w:ascii="Times New Roman" w:eastAsia="Times New Roman" w:hAnsi="Times New Roman" w:cs="Times New Roman"/>
          <w:sz w:val="24"/>
          <w:szCs w:val="24"/>
        </w:rPr>
        <w:t xml:space="preserve"> Meresüsteemide Instituut, </w:t>
      </w:r>
      <w:proofErr w:type="spellStart"/>
      <w:r w:rsidR="78285A22" w:rsidRPr="00F9B0DB">
        <w:rPr>
          <w:rFonts w:ascii="Times New Roman" w:eastAsia="Times New Roman" w:hAnsi="Times New Roman" w:cs="Times New Roman"/>
          <w:sz w:val="24"/>
          <w:szCs w:val="24"/>
        </w:rPr>
        <w:t>TalTech</w:t>
      </w:r>
      <w:proofErr w:type="spellEnd"/>
      <w:r w:rsidR="78285A22" w:rsidRPr="00F9B0DB">
        <w:rPr>
          <w:rFonts w:ascii="Times New Roman" w:eastAsia="Times New Roman" w:hAnsi="Times New Roman" w:cs="Times New Roman"/>
          <w:sz w:val="24"/>
          <w:szCs w:val="24"/>
        </w:rPr>
        <w:t xml:space="preserve"> Meretehnika Kompetentsikeskus, Tartu Ülikool, Eesti Tööandjate Keskliit, TÜ Mereinstituut, Vabaühenduste Liit, Eesti Vesinikutehnoloogiate Ühing, Viru Keemia Grupp, EMI (Estonian Marine and </w:t>
      </w:r>
      <w:proofErr w:type="spellStart"/>
      <w:r w:rsidR="78285A22" w:rsidRPr="00F9B0DB">
        <w:rPr>
          <w:rFonts w:ascii="Times New Roman" w:eastAsia="Times New Roman" w:hAnsi="Times New Roman" w:cs="Times New Roman"/>
          <w:sz w:val="24"/>
          <w:szCs w:val="24"/>
        </w:rPr>
        <w:t>Manufacturing</w:t>
      </w:r>
      <w:proofErr w:type="spellEnd"/>
      <w:r w:rsidR="78285A22" w:rsidRPr="00F9B0DB">
        <w:rPr>
          <w:rFonts w:ascii="Times New Roman" w:eastAsia="Times New Roman" w:hAnsi="Times New Roman" w:cs="Times New Roman"/>
          <w:sz w:val="24"/>
          <w:szCs w:val="24"/>
        </w:rPr>
        <w:t xml:space="preserve"> </w:t>
      </w:r>
      <w:proofErr w:type="spellStart"/>
      <w:r w:rsidR="78285A22" w:rsidRPr="00F9B0DB">
        <w:rPr>
          <w:rFonts w:ascii="Times New Roman" w:eastAsia="Times New Roman" w:hAnsi="Times New Roman" w:cs="Times New Roman"/>
          <w:sz w:val="24"/>
          <w:szCs w:val="24"/>
        </w:rPr>
        <w:t>Initiative</w:t>
      </w:r>
      <w:proofErr w:type="spellEnd"/>
      <w:r w:rsidR="78285A22" w:rsidRPr="00F9B0DB">
        <w:rPr>
          <w:rFonts w:ascii="Times New Roman" w:eastAsia="Times New Roman" w:hAnsi="Times New Roman" w:cs="Times New Roman"/>
          <w:sz w:val="24"/>
          <w:szCs w:val="24"/>
        </w:rPr>
        <w:t xml:space="preserve">), BWB (Baltic Work </w:t>
      </w:r>
      <w:proofErr w:type="spellStart"/>
      <w:r w:rsidR="78285A22" w:rsidRPr="00F9B0DB">
        <w:rPr>
          <w:rFonts w:ascii="Times New Roman" w:eastAsia="Times New Roman" w:hAnsi="Times New Roman" w:cs="Times New Roman"/>
          <w:sz w:val="24"/>
          <w:szCs w:val="24"/>
        </w:rPr>
        <w:t>Boats</w:t>
      </w:r>
      <w:proofErr w:type="spellEnd"/>
      <w:r w:rsidR="78285A22" w:rsidRPr="00F9B0DB">
        <w:rPr>
          <w:rFonts w:ascii="Times New Roman" w:eastAsia="Times New Roman" w:hAnsi="Times New Roman" w:cs="Times New Roman"/>
          <w:sz w:val="24"/>
          <w:szCs w:val="24"/>
        </w:rPr>
        <w:t>)</w:t>
      </w:r>
      <w:r w:rsidR="7BC8AC49" w:rsidRPr="00F9B0DB">
        <w:rPr>
          <w:rFonts w:ascii="Times New Roman" w:eastAsia="Times New Roman" w:hAnsi="Times New Roman" w:cs="Times New Roman"/>
          <w:sz w:val="24"/>
          <w:szCs w:val="24"/>
        </w:rPr>
        <w:t>.</w:t>
      </w:r>
    </w:p>
    <w:p w14:paraId="762FC962" w14:textId="0FD64D41" w:rsidR="00BA200A" w:rsidRPr="00C906AB" w:rsidRDefault="001747A8" w:rsidP="7C84A48D">
      <w:pPr>
        <w:spacing w:line="240" w:lineRule="auto"/>
      </w:pPr>
      <w:r>
        <w:br w:type="page"/>
      </w:r>
    </w:p>
    <w:p w14:paraId="48F9C383" w14:textId="6C0B165D" w:rsidR="00BA200A" w:rsidRPr="00C906AB" w:rsidRDefault="66FF36B1" w:rsidP="7C84A48D">
      <w:pPr>
        <w:pStyle w:val="Pealkiri1"/>
        <w:spacing w:line="240" w:lineRule="auto"/>
        <w:jc w:val="both"/>
        <w:rPr>
          <w:rFonts w:asciiTheme="minorHAnsi" w:eastAsiaTheme="minorEastAsia" w:hAnsiTheme="minorHAnsi" w:cstheme="minorBidi"/>
          <w:color w:val="auto"/>
          <w:sz w:val="22"/>
          <w:szCs w:val="22"/>
        </w:rPr>
      </w:pPr>
      <w:bookmarkStart w:id="66" w:name="_Toc1583569116"/>
      <w:bookmarkStart w:id="67" w:name="_Toc173748446"/>
      <w:r>
        <w:lastRenderedPageBreak/>
        <w:t>Rakendusaktide kavandid</w:t>
      </w:r>
      <w:bookmarkEnd w:id="66"/>
      <w:bookmarkEnd w:id="67"/>
    </w:p>
    <w:p w14:paraId="14A9ED07" w14:textId="4DF78105" w:rsidR="00893474" w:rsidRDefault="001747A8" w:rsidP="009F1D4A">
      <w:pPr>
        <w:spacing w:after="0" w:line="240" w:lineRule="auto"/>
        <w:jc w:val="right"/>
        <w:rPr>
          <w:rFonts w:ascii="Times New Roman" w:eastAsia="Times New Roman" w:hAnsi="Times New Roman" w:cs="Times New Roman"/>
          <w:color w:val="000000" w:themeColor="text1"/>
          <w:sz w:val="24"/>
          <w:szCs w:val="24"/>
        </w:rPr>
      </w:pPr>
      <w:r w:rsidRPr="009F1D4A">
        <w:rPr>
          <w:rFonts w:ascii="Times New Roman" w:eastAsia="Times New Roman" w:hAnsi="Times New Roman" w:cs="Times New Roman"/>
          <w:color w:val="000000" w:themeColor="text1"/>
          <w:sz w:val="24"/>
          <w:szCs w:val="24"/>
        </w:rPr>
        <w:t>Lisa 1</w:t>
      </w:r>
    </w:p>
    <w:p w14:paraId="21B376F3" w14:textId="2B1D6B45" w:rsidR="001747A8" w:rsidRPr="009F1D4A" w:rsidRDefault="00893474" w:rsidP="009F1D4A">
      <w:pPr>
        <w:spacing w:line="240" w:lineRule="auto"/>
        <w:jc w:val="right"/>
        <w:rPr>
          <w:rFonts w:ascii="Times New Roman" w:eastAsia="Times New Roman" w:hAnsi="Times New Roman" w:cs="Times New Roman"/>
          <w:color w:val="000000" w:themeColor="text1"/>
          <w:sz w:val="24"/>
          <w:szCs w:val="24"/>
        </w:rPr>
      </w:pPr>
      <w:r w:rsidRPr="00893474">
        <w:rPr>
          <w:rFonts w:ascii="Times New Roman" w:eastAsia="Times New Roman" w:hAnsi="Times New Roman" w:cs="Times New Roman"/>
          <w:color w:val="000000" w:themeColor="text1"/>
          <w:sz w:val="24"/>
          <w:szCs w:val="24"/>
        </w:rPr>
        <w:t>KAVAND</w:t>
      </w:r>
    </w:p>
    <w:p w14:paraId="7D6CC547" w14:textId="679D78EB" w:rsidR="00A86252" w:rsidRDefault="5E31B1F6" w:rsidP="00A86252">
      <w:pPr>
        <w:spacing w:line="240" w:lineRule="auto"/>
        <w:jc w:val="center"/>
        <w:rPr>
          <w:rFonts w:ascii="Times New Roman" w:eastAsia="Times New Roman" w:hAnsi="Times New Roman" w:cs="Times New Roman"/>
          <w:color w:val="000000" w:themeColor="text1"/>
          <w:sz w:val="24"/>
          <w:szCs w:val="24"/>
        </w:rPr>
      </w:pPr>
      <w:r w:rsidRPr="4A10C334">
        <w:rPr>
          <w:rFonts w:ascii="Times New Roman" w:eastAsia="Times New Roman" w:hAnsi="Times New Roman" w:cs="Times New Roman"/>
          <w:color w:val="000000" w:themeColor="text1"/>
          <w:sz w:val="24"/>
          <w:szCs w:val="24"/>
        </w:rPr>
        <w:t>TARISTU</w:t>
      </w:r>
      <w:r w:rsidR="79E4CF85" w:rsidRPr="4A10C334">
        <w:rPr>
          <w:rFonts w:ascii="Times New Roman" w:eastAsia="Times New Roman" w:hAnsi="Times New Roman" w:cs="Times New Roman"/>
          <w:color w:val="000000" w:themeColor="text1"/>
          <w:sz w:val="24"/>
          <w:szCs w:val="24"/>
        </w:rPr>
        <w:t>MINISTER</w:t>
      </w:r>
    </w:p>
    <w:p w14:paraId="012B2B27" w14:textId="3C3E74C2" w:rsidR="00A86252" w:rsidRPr="00A86252" w:rsidRDefault="00A86252" w:rsidP="00A86252">
      <w:pPr>
        <w:spacing w:line="240" w:lineRule="auto"/>
        <w:jc w:val="center"/>
        <w:rPr>
          <w:rFonts w:ascii="Times New Roman" w:eastAsia="Times New Roman" w:hAnsi="Times New Roman" w:cs="Times New Roman"/>
          <w:color w:val="000000" w:themeColor="text1"/>
          <w:sz w:val="24"/>
          <w:szCs w:val="24"/>
        </w:rPr>
      </w:pPr>
      <w:r w:rsidRPr="00A86252">
        <w:rPr>
          <w:rFonts w:ascii="Times New Roman" w:eastAsia="Times New Roman" w:hAnsi="Times New Roman" w:cs="Times New Roman"/>
          <w:color w:val="000000" w:themeColor="text1"/>
          <w:sz w:val="24"/>
          <w:szCs w:val="24"/>
        </w:rPr>
        <w:t>MÄÄRUS</w:t>
      </w:r>
    </w:p>
    <w:p w14:paraId="45C142DB" w14:textId="77777777" w:rsidR="001747A8" w:rsidRPr="009F1D4A" w:rsidRDefault="001747A8" w:rsidP="009F1D4A">
      <w:pPr>
        <w:spacing w:line="240" w:lineRule="auto"/>
        <w:jc w:val="both"/>
        <w:rPr>
          <w:rFonts w:ascii="Times New Roman" w:eastAsia="Aptos" w:hAnsi="Times New Roman" w:cs="Times New Roman"/>
          <w:color w:val="000000" w:themeColor="text1"/>
          <w:sz w:val="24"/>
          <w:szCs w:val="24"/>
        </w:rPr>
      </w:pPr>
    </w:p>
    <w:p w14:paraId="12EDF8FA" w14:textId="6D54D1A0" w:rsidR="00A86252" w:rsidRDefault="001747A8" w:rsidP="009F1D4A">
      <w:pPr>
        <w:spacing w:after="0" w:line="240" w:lineRule="auto"/>
        <w:rPr>
          <w:rFonts w:ascii="Times New Roman" w:eastAsia="Times New Roman" w:hAnsi="Times New Roman" w:cs="Times New Roman"/>
          <w:b/>
          <w:bCs/>
          <w:color w:val="000000" w:themeColor="text1"/>
          <w:sz w:val="24"/>
          <w:szCs w:val="24"/>
        </w:rPr>
      </w:pPr>
      <w:r w:rsidRPr="009F1D4A">
        <w:rPr>
          <w:rFonts w:ascii="Times New Roman" w:eastAsia="Times New Roman" w:hAnsi="Times New Roman" w:cs="Times New Roman"/>
          <w:b/>
          <w:bCs/>
          <w:color w:val="000000" w:themeColor="text1"/>
          <w:sz w:val="24"/>
          <w:szCs w:val="24"/>
        </w:rPr>
        <w:t>Hoone olelusringi süsinikujalajälje arvutamise metoodika</w:t>
      </w:r>
      <w:r w:rsidR="00A86252">
        <w:rPr>
          <w:rFonts w:ascii="Times New Roman" w:eastAsia="Times New Roman" w:hAnsi="Times New Roman" w:cs="Times New Roman"/>
          <w:b/>
          <w:bCs/>
          <w:color w:val="000000" w:themeColor="text1"/>
          <w:sz w:val="24"/>
          <w:szCs w:val="24"/>
        </w:rPr>
        <w:t>,</w:t>
      </w:r>
    </w:p>
    <w:p w14:paraId="04B38E74" w14:textId="4123D741" w:rsidR="00A86252" w:rsidRDefault="001747A8" w:rsidP="00A86252">
      <w:pPr>
        <w:spacing w:after="0" w:line="240" w:lineRule="auto"/>
        <w:rPr>
          <w:rFonts w:ascii="Times New Roman" w:eastAsia="Times New Roman" w:hAnsi="Times New Roman" w:cs="Times New Roman"/>
          <w:b/>
          <w:bCs/>
          <w:color w:val="000000" w:themeColor="text1"/>
          <w:sz w:val="24"/>
          <w:szCs w:val="24"/>
        </w:rPr>
      </w:pPr>
      <w:r w:rsidRPr="009F1D4A">
        <w:rPr>
          <w:rFonts w:ascii="Times New Roman" w:eastAsia="Times New Roman" w:hAnsi="Times New Roman" w:cs="Times New Roman"/>
          <w:b/>
          <w:bCs/>
          <w:color w:val="000000" w:themeColor="text1"/>
          <w:sz w:val="24"/>
          <w:szCs w:val="24"/>
        </w:rPr>
        <w:t>nõuded süsinikujalajälje arvutamise lähteandmete</w:t>
      </w:r>
    </w:p>
    <w:p w14:paraId="222E9D75" w14:textId="6603F6E7" w:rsidR="001747A8" w:rsidRPr="009F1D4A" w:rsidRDefault="001747A8" w:rsidP="009F1D4A">
      <w:pPr>
        <w:spacing w:after="0" w:line="240" w:lineRule="auto"/>
        <w:rPr>
          <w:rFonts w:ascii="Times New Roman" w:eastAsia="Times New Roman" w:hAnsi="Times New Roman" w:cs="Times New Roman"/>
          <w:color w:val="000000" w:themeColor="text1"/>
          <w:sz w:val="24"/>
          <w:szCs w:val="24"/>
        </w:rPr>
      </w:pPr>
      <w:r w:rsidRPr="009F1D4A">
        <w:rPr>
          <w:rFonts w:ascii="Times New Roman" w:eastAsia="Times New Roman" w:hAnsi="Times New Roman" w:cs="Times New Roman"/>
          <w:b/>
          <w:bCs/>
          <w:color w:val="000000" w:themeColor="text1"/>
          <w:sz w:val="24"/>
          <w:szCs w:val="24"/>
        </w:rPr>
        <w:t>ja tulemuse esitamisele ning süsinikujalajälje piirväärtused</w:t>
      </w:r>
    </w:p>
    <w:p w14:paraId="5882DF8C" w14:textId="77777777" w:rsidR="001747A8" w:rsidRPr="009F1D4A" w:rsidRDefault="001747A8" w:rsidP="009F1D4A">
      <w:pPr>
        <w:spacing w:after="0" w:line="240" w:lineRule="auto"/>
        <w:jc w:val="both"/>
        <w:rPr>
          <w:rFonts w:ascii="Times New Roman" w:eastAsia="Times New Roman" w:hAnsi="Times New Roman" w:cs="Times New Roman"/>
          <w:color w:val="000000" w:themeColor="text1"/>
          <w:sz w:val="24"/>
          <w:szCs w:val="24"/>
        </w:rPr>
      </w:pPr>
    </w:p>
    <w:p w14:paraId="2FC6F12D" w14:textId="77777777" w:rsidR="001747A8" w:rsidRPr="009F1D4A" w:rsidRDefault="001747A8" w:rsidP="009F1D4A">
      <w:pPr>
        <w:spacing w:after="0" w:line="240" w:lineRule="auto"/>
        <w:jc w:val="both"/>
        <w:rPr>
          <w:rFonts w:ascii="Times New Roman" w:eastAsia="Times New Roman" w:hAnsi="Times New Roman" w:cs="Times New Roman"/>
          <w:color w:val="202020"/>
          <w:sz w:val="24"/>
          <w:szCs w:val="24"/>
        </w:rPr>
      </w:pPr>
      <w:r w:rsidRPr="009F1D4A">
        <w:rPr>
          <w:rFonts w:ascii="Times New Roman" w:eastAsia="Times New Roman" w:hAnsi="Times New Roman" w:cs="Times New Roman"/>
          <w:color w:val="202020"/>
          <w:sz w:val="24"/>
          <w:szCs w:val="24"/>
        </w:rPr>
        <w:t xml:space="preserve">Määrus kehtestatakse </w:t>
      </w:r>
      <w:hyperlink r:id="rId52">
        <w:r w:rsidRPr="009F1D4A">
          <w:rPr>
            <w:rStyle w:val="Hperlink"/>
            <w:rFonts w:ascii="Times New Roman" w:eastAsia="Times New Roman" w:hAnsi="Times New Roman" w:cs="Times New Roman"/>
            <w:sz w:val="24"/>
            <w:szCs w:val="24"/>
          </w:rPr>
          <w:t>ehitusseadustiku</w:t>
        </w:r>
      </w:hyperlink>
      <w:r w:rsidRPr="009F1D4A">
        <w:rPr>
          <w:rFonts w:ascii="Times New Roman" w:eastAsia="Times New Roman" w:hAnsi="Times New Roman" w:cs="Times New Roman"/>
          <w:color w:val="202020"/>
          <w:sz w:val="24"/>
          <w:szCs w:val="24"/>
        </w:rPr>
        <w:t xml:space="preserve"> §-de 65</w:t>
      </w:r>
      <w:r w:rsidRPr="009F1D4A">
        <w:rPr>
          <w:rFonts w:ascii="Times New Roman" w:eastAsia="Times New Roman" w:hAnsi="Times New Roman" w:cs="Times New Roman"/>
          <w:color w:val="202020"/>
          <w:sz w:val="24"/>
          <w:szCs w:val="24"/>
          <w:vertAlign w:val="superscript"/>
        </w:rPr>
        <w:t>5</w:t>
      </w:r>
      <w:r w:rsidRPr="009F1D4A">
        <w:rPr>
          <w:rFonts w:ascii="Times New Roman" w:eastAsia="Times New Roman" w:hAnsi="Times New Roman" w:cs="Times New Roman"/>
          <w:color w:val="202020"/>
          <w:sz w:val="24"/>
          <w:szCs w:val="24"/>
        </w:rPr>
        <w:t xml:space="preserve"> ja 65</w:t>
      </w:r>
      <w:r w:rsidRPr="009F1D4A">
        <w:rPr>
          <w:rFonts w:ascii="Times New Roman" w:eastAsia="Times New Roman" w:hAnsi="Times New Roman" w:cs="Times New Roman"/>
          <w:color w:val="202020"/>
          <w:sz w:val="24"/>
          <w:szCs w:val="24"/>
          <w:vertAlign w:val="superscript"/>
        </w:rPr>
        <w:t>6</w:t>
      </w:r>
      <w:r w:rsidRPr="009F1D4A">
        <w:rPr>
          <w:rFonts w:ascii="Times New Roman" w:eastAsia="Times New Roman" w:hAnsi="Times New Roman" w:cs="Times New Roman"/>
          <w:color w:val="202020"/>
          <w:sz w:val="24"/>
          <w:szCs w:val="24"/>
        </w:rPr>
        <w:t xml:space="preserve"> alusel.</w:t>
      </w:r>
    </w:p>
    <w:p w14:paraId="7E1F13BA" w14:textId="77777777" w:rsidR="001747A8" w:rsidRPr="009F1D4A" w:rsidRDefault="001747A8" w:rsidP="009F1D4A">
      <w:pPr>
        <w:spacing w:after="0" w:line="240" w:lineRule="auto"/>
        <w:jc w:val="both"/>
        <w:rPr>
          <w:rFonts w:ascii="Times New Roman" w:eastAsia="Times New Roman" w:hAnsi="Times New Roman" w:cs="Times New Roman"/>
          <w:color w:val="202020"/>
          <w:sz w:val="24"/>
          <w:szCs w:val="24"/>
        </w:rPr>
      </w:pPr>
    </w:p>
    <w:p w14:paraId="0944B23F" w14:textId="77777777" w:rsidR="001747A8" w:rsidRPr="009F1D4A" w:rsidRDefault="001747A8" w:rsidP="009F1D4A">
      <w:pPr>
        <w:spacing w:after="0" w:line="240" w:lineRule="auto"/>
        <w:jc w:val="center"/>
        <w:rPr>
          <w:rFonts w:ascii="Times New Roman" w:eastAsia="Times New Roman" w:hAnsi="Times New Roman" w:cs="Times New Roman"/>
          <w:color w:val="202020"/>
          <w:sz w:val="24"/>
          <w:szCs w:val="24"/>
        </w:rPr>
      </w:pPr>
      <w:r w:rsidRPr="009F1D4A">
        <w:rPr>
          <w:rFonts w:ascii="Times New Roman" w:eastAsia="Times New Roman" w:hAnsi="Times New Roman" w:cs="Times New Roman"/>
          <w:b/>
          <w:bCs/>
          <w:color w:val="202020"/>
          <w:sz w:val="24"/>
          <w:szCs w:val="24"/>
        </w:rPr>
        <w:t>1. peatükk</w:t>
      </w:r>
    </w:p>
    <w:p w14:paraId="2B76CF1D" w14:textId="77777777" w:rsidR="001747A8" w:rsidRPr="009F1D4A" w:rsidRDefault="001747A8" w:rsidP="009F1D4A">
      <w:pPr>
        <w:spacing w:line="240" w:lineRule="auto"/>
        <w:jc w:val="center"/>
        <w:rPr>
          <w:rFonts w:ascii="Times New Roman" w:eastAsia="Times New Roman" w:hAnsi="Times New Roman" w:cs="Times New Roman"/>
          <w:color w:val="202020"/>
          <w:sz w:val="24"/>
          <w:szCs w:val="24"/>
        </w:rPr>
      </w:pPr>
      <w:r w:rsidRPr="009F1D4A">
        <w:rPr>
          <w:rFonts w:ascii="Times New Roman" w:eastAsia="Times New Roman" w:hAnsi="Times New Roman" w:cs="Times New Roman"/>
          <w:b/>
          <w:bCs/>
          <w:color w:val="202020"/>
          <w:sz w:val="24"/>
          <w:szCs w:val="24"/>
        </w:rPr>
        <w:t>Üldsätted</w:t>
      </w:r>
    </w:p>
    <w:p w14:paraId="07F4562B" w14:textId="77777777" w:rsidR="001747A8" w:rsidRPr="009F1D4A" w:rsidRDefault="001747A8" w:rsidP="009F1D4A">
      <w:pPr>
        <w:spacing w:after="0" w:line="240" w:lineRule="auto"/>
        <w:jc w:val="both"/>
        <w:rPr>
          <w:rFonts w:ascii="Times New Roman" w:eastAsia="Times New Roman" w:hAnsi="Times New Roman" w:cs="Times New Roman"/>
          <w:b/>
          <w:bCs/>
          <w:color w:val="202020"/>
          <w:sz w:val="24"/>
          <w:szCs w:val="24"/>
        </w:rPr>
      </w:pPr>
      <w:r w:rsidRPr="009F1D4A">
        <w:rPr>
          <w:rFonts w:ascii="Times New Roman" w:eastAsia="Times New Roman" w:hAnsi="Times New Roman" w:cs="Times New Roman"/>
          <w:b/>
          <w:bCs/>
          <w:color w:val="202020"/>
          <w:sz w:val="24"/>
          <w:szCs w:val="24"/>
        </w:rPr>
        <w:t>§ 1. Määruse reguleerimisala</w:t>
      </w:r>
    </w:p>
    <w:p w14:paraId="439A5FCD" w14:textId="77777777" w:rsidR="001747A8" w:rsidRPr="009F1D4A" w:rsidRDefault="001747A8" w:rsidP="009F1D4A">
      <w:pPr>
        <w:spacing w:after="0" w:line="240" w:lineRule="auto"/>
        <w:jc w:val="both"/>
        <w:rPr>
          <w:rFonts w:ascii="Times New Roman" w:eastAsia="Times New Roman" w:hAnsi="Times New Roman" w:cs="Times New Roman"/>
          <w:color w:val="202020"/>
          <w:sz w:val="24"/>
          <w:szCs w:val="24"/>
        </w:rPr>
      </w:pPr>
      <w:r w:rsidRPr="009F1D4A">
        <w:rPr>
          <w:rFonts w:ascii="Times New Roman" w:eastAsia="Times New Roman" w:hAnsi="Times New Roman" w:cs="Times New Roman"/>
          <w:b/>
          <w:bCs/>
          <w:color w:val="202020"/>
          <w:sz w:val="24"/>
          <w:szCs w:val="24"/>
        </w:rPr>
        <w:t>§ 2. Terminid</w:t>
      </w:r>
    </w:p>
    <w:p w14:paraId="145A0D72" w14:textId="77777777" w:rsidR="001747A8" w:rsidRPr="009F1D4A" w:rsidRDefault="001747A8" w:rsidP="009F1D4A">
      <w:pPr>
        <w:spacing w:after="0" w:line="240" w:lineRule="auto"/>
        <w:jc w:val="both"/>
        <w:rPr>
          <w:rFonts w:ascii="Times New Roman" w:eastAsia="Times New Roman" w:hAnsi="Times New Roman" w:cs="Times New Roman"/>
          <w:color w:val="202020"/>
          <w:sz w:val="24"/>
          <w:szCs w:val="24"/>
        </w:rPr>
      </w:pPr>
    </w:p>
    <w:p w14:paraId="5DC29D50" w14:textId="77777777" w:rsidR="001747A8" w:rsidRPr="009F1D4A" w:rsidRDefault="001747A8" w:rsidP="009F1D4A">
      <w:pPr>
        <w:spacing w:after="0" w:line="240" w:lineRule="auto"/>
        <w:jc w:val="center"/>
        <w:rPr>
          <w:rFonts w:ascii="Times New Roman" w:eastAsia="Times New Roman" w:hAnsi="Times New Roman" w:cs="Times New Roman"/>
          <w:color w:val="202020"/>
          <w:sz w:val="24"/>
          <w:szCs w:val="24"/>
        </w:rPr>
      </w:pPr>
      <w:r w:rsidRPr="009F1D4A">
        <w:rPr>
          <w:rFonts w:ascii="Times New Roman" w:eastAsia="Times New Roman" w:hAnsi="Times New Roman" w:cs="Times New Roman"/>
          <w:b/>
          <w:bCs/>
          <w:color w:val="202020"/>
          <w:sz w:val="24"/>
          <w:szCs w:val="24"/>
        </w:rPr>
        <w:t>2. peatükk</w:t>
      </w:r>
    </w:p>
    <w:p w14:paraId="0E19EA2C" w14:textId="77777777" w:rsidR="001747A8" w:rsidRPr="009F1D4A" w:rsidRDefault="001747A8" w:rsidP="009F1D4A">
      <w:pPr>
        <w:spacing w:line="240" w:lineRule="auto"/>
        <w:jc w:val="center"/>
        <w:rPr>
          <w:rFonts w:ascii="Times New Roman" w:eastAsia="Times New Roman" w:hAnsi="Times New Roman" w:cs="Times New Roman"/>
          <w:color w:val="202020"/>
          <w:sz w:val="24"/>
          <w:szCs w:val="24"/>
        </w:rPr>
      </w:pPr>
      <w:r w:rsidRPr="009F1D4A">
        <w:rPr>
          <w:rFonts w:ascii="Times New Roman" w:eastAsia="Times New Roman" w:hAnsi="Times New Roman" w:cs="Times New Roman"/>
          <w:b/>
          <w:bCs/>
          <w:color w:val="202020"/>
          <w:sz w:val="24"/>
          <w:szCs w:val="24"/>
        </w:rPr>
        <w:t>Hoone süsinikujalajälje arvutuse lähteandmed ja etapid</w:t>
      </w:r>
    </w:p>
    <w:p w14:paraId="133940E0" w14:textId="77777777" w:rsidR="001747A8" w:rsidRPr="009F1D4A" w:rsidRDefault="001747A8" w:rsidP="009F1D4A">
      <w:pPr>
        <w:spacing w:after="0" w:line="240" w:lineRule="auto"/>
        <w:jc w:val="both"/>
        <w:rPr>
          <w:rFonts w:ascii="Times New Roman" w:eastAsia="Times New Roman" w:hAnsi="Times New Roman" w:cs="Times New Roman"/>
          <w:b/>
          <w:bCs/>
          <w:color w:val="202020"/>
          <w:sz w:val="24"/>
          <w:szCs w:val="24"/>
        </w:rPr>
      </w:pPr>
      <w:r w:rsidRPr="009F1D4A">
        <w:rPr>
          <w:rFonts w:ascii="Times New Roman" w:eastAsia="Times New Roman" w:hAnsi="Times New Roman" w:cs="Times New Roman"/>
          <w:b/>
          <w:bCs/>
          <w:color w:val="202020"/>
          <w:sz w:val="24"/>
          <w:szCs w:val="24"/>
        </w:rPr>
        <w:t>§ 3. Süsinikujalajälje arvutamine</w:t>
      </w:r>
    </w:p>
    <w:p w14:paraId="167A8F45" w14:textId="77777777" w:rsidR="001747A8" w:rsidRPr="009F1D4A" w:rsidRDefault="001747A8" w:rsidP="009F1D4A">
      <w:pPr>
        <w:spacing w:after="0" w:line="240" w:lineRule="auto"/>
        <w:jc w:val="both"/>
        <w:rPr>
          <w:rFonts w:ascii="Times New Roman" w:eastAsia="Times New Roman" w:hAnsi="Times New Roman" w:cs="Times New Roman"/>
          <w:b/>
          <w:bCs/>
          <w:color w:val="202020"/>
          <w:sz w:val="24"/>
          <w:szCs w:val="24"/>
        </w:rPr>
      </w:pPr>
      <w:r w:rsidRPr="009F1D4A">
        <w:rPr>
          <w:rFonts w:ascii="Times New Roman" w:eastAsia="Times New Roman" w:hAnsi="Times New Roman" w:cs="Times New Roman"/>
          <w:b/>
          <w:bCs/>
          <w:color w:val="202020"/>
          <w:sz w:val="24"/>
          <w:szCs w:val="24"/>
        </w:rPr>
        <w:t>§ 4. Süsinikujalajälje arvutamise etapid ja üldpõhimõtted</w:t>
      </w:r>
    </w:p>
    <w:p w14:paraId="76D6FEE3" w14:textId="77777777" w:rsidR="001747A8" w:rsidRPr="009F1D4A" w:rsidRDefault="001747A8" w:rsidP="009F1D4A">
      <w:pPr>
        <w:spacing w:line="240" w:lineRule="auto"/>
        <w:jc w:val="both"/>
        <w:rPr>
          <w:rFonts w:ascii="Times New Roman" w:eastAsia="Times New Roman" w:hAnsi="Times New Roman" w:cs="Times New Roman"/>
          <w:color w:val="202020"/>
          <w:sz w:val="24"/>
          <w:szCs w:val="24"/>
        </w:rPr>
      </w:pPr>
    </w:p>
    <w:p w14:paraId="30FD4CD7" w14:textId="77777777" w:rsidR="001747A8" w:rsidRPr="009F1D4A" w:rsidRDefault="001747A8" w:rsidP="009F1D4A">
      <w:pPr>
        <w:spacing w:after="0" w:line="240" w:lineRule="auto"/>
        <w:jc w:val="center"/>
        <w:rPr>
          <w:rFonts w:ascii="Times New Roman" w:eastAsia="Times New Roman" w:hAnsi="Times New Roman" w:cs="Times New Roman"/>
          <w:color w:val="202020"/>
          <w:sz w:val="24"/>
          <w:szCs w:val="24"/>
        </w:rPr>
      </w:pPr>
      <w:r w:rsidRPr="009F1D4A">
        <w:rPr>
          <w:rFonts w:ascii="Times New Roman" w:eastAsia="Times New Roman" w:hAnsi="Times New Roman" w:cs="Times New Roman"/>
          <w:b/>
          <w:bCs/>
          <w:color w:val="202020"/>
          <w:sz w:val="24"/>
          <w:szCs w:val="24"/>
        </w:rPr>
        <w:t>3. peatükk</w:t>
      </w:r>
    </w:p>
    <w:p w14:paraId="0079B00C" w14:textId="77777777" w:rsidR="001747A8" w:rsidRPr="009F1D4A" w:rsidRDefault="001747A8" w:rsidP="009F1D4A">
      <w:pPr>
        <w:spacing w:line="240" w:lineRule="auto"/>
        <w:jc w:val="center"/>
        <w:rPr>
          <w:rFonts w:ascii="Times New Roman" w:eastAsia="Times New Roman" w:hAnsi="Times New Roman" w:cs="Times New Roman"/>
          <w:color w:val="000000" w:themeColor="text1"/>
          <w:sz w:val="24"/>
          <w:szCs w:val="24"/>
        </w:rPr>
      </w:pPr>
      <w:r w:rsidRPr="009F1D4A">
        <w:rPr>
          <w:rFonts w:ascii="Times New Roman" w:eastAsia="Times New Roman" w:hAnsi="Times New Roman" w:cs="Times New Roman"/>
          <w:b/>
          <w:bCs/>
          <w:color w:val="000000" w:themeColor="text1"/>
          <w:sz w:val="24"/>
          <w:szCs w:val="24"/>
        </w:rPr>
        <w:t>Nõuded süsinikujalajälje arvutustulemuste esitamisele</w:t>
      </w:r>
    </w:p>
    <w:p w14:paraId="57636AF7" w14:textId="77777777" w:rsidR="001747A8" w:rsidRPr="009F1D4A" w:rsidRDefault="001747A8" w:rsidP="009F1D4A">
      <w:pPr>
        <w:spacing w:after="0" w:line="240" w:lineRule="auto"/>
        <w:jc w:val="both"/>
        <w:rPr>
          <w:rFonts w:ascii="Times New Roman" w:eastAsia="Times New Roman" w:hAnsi="Times New Roman" w:cs="Times New Roman"/>
          <w:b/>
          <w:bCs/>
          <w:color w:val="000000" w:themeColor="text1"/>
          <w:sz w:val="24"/>
          <w:szCs w:val="24"/>
        </w:rPr>
      </w:pPr>
      <w:r w:rsidRPr="009F1D4A">
        <w:rPr>
          <w:rFonts w:ascii="Times New Roman" w:eastAsia="Times New Roman" w:hAnsi="Times New Roman" w:cs="Times New Roman"/>
          <w:b/>
          <w:bCs/>
          <w:color w:val="000000" w:themeColor="text1"/>
          <w:sz w:val="24"/>
          <w:szCs w:val="24"/>
        </w:rPr>
        <w:t>§ 5. Nõuded arvutustulemuse esitamisele</w:t>
      </w:r>
    </w:p>
    <w:p w14:paraId="1C0B5ED3" w14:textId="77777777" w:rsidR="001747A8" w:rsidRPr="009F1D4A" w:rsidRDefault="001747A8" w:rsidP="009F1D4A">
      <w:pPr>
        <w:spacing w:after="0" w:line="240" w:lineRule="auto"/>
        <w:jc w:val="both"/>
        <w:rPr>
          <w:rFonts w:ascii="Times New Roman" w:eastAsia="Times New Roman" w:hAnsi="Times New Roman" w:cs="Times New Roman"/>
          <w:color w:val="000000" w:themeColor="text1"/>
          <w:sz w:val="24"/>
          <w:szCs w:val="24"/>
        </w:rPr>
      </w:pPr>
    </w:p>
    <w:p w14:paraId="7B418277" w14:textId="77777777" w:rsidR="001747A8" w:rsidRPr="009F1D4A" w:rsidRDefault="001747A8" w:rsidP="009F1D4A">
      <w:pPr>
        <w:spacing w:line="240" w:lineRule="auto"/>
        <w:jc w:val="center"/>
        <w:rPr>
          <w:rFonts w:ascii="Times New Roman" w:eastAsia="Times New Roman" w:hAnsi="Times New Roman" w:cs="Times New Roman"/>
          <w:color w:val="000000" w:themeColor="text1"/>
          <w:sz w:val="24"/>
          <w:szCs w:val="24"/>
        </w:rPr>
      </w:pPr>
      <w:r w:rsidRPr="009F1D4A">
        <w:rPr>
          <w:rFonts w:ascii="Times New Roman" w:eastAsia="Times New Roman" w:hAnsi="Times New Roman" w:cs="Times New Roman"/>
          <w:b/>
          <w:bCs/>
          <w:color w:val="000000" w:themeColor="text1"/>
          <w:sz w:val="24"/>
          <w:szCs w:val="24"/>
        </w:rPr>
        <w:t>4. peatükk</w:t>
      </w:r>
    </w:p>
    <w:p w14:paraId="1B3709D1" w14:textId="77777777" w:rsidR="001747A8" w:rsidRPr="009F1D4A" w:rsidRDefault="001747A8" w:rsidP="009F1D4A">
      <w:pPr>
        <w:spacing w:line="240" w:lineRule="auto"/>
        <w:jc w:val="center"/>
        <w:rPr>
          <w:rFonts w:ascii="Times New Roman" w:eastAsia="Times New Roman" w:hAnsi="Times New Roman" w:cs="Times New Roman"/>
          <w:b/>
          <w:bCs/>
          <w:color w:val="000000" w:themeColor="text1"/>
          <w:sz w:val="24"/>
          <w:szCs w:val="24"/>
        </w:rPr>
      </w:pPr>
      <w:r w:rsidRPr="009F1D4A">
        <w:rPr>
          <w:rFonts w:ascii="Times New Roman" w:eastAsia="Times New Roman" w:hAnsi="Times New Roman" w:cs="Times New Roman"/>
          <w:b/>
          <w:bCs/>
          <w:color w:val="000000" w:themeColor="text1"/>
          <w:sz w:val="24"/>
          <w:szCs w:val="24"/>
        </w:rPr>
        <w:t>Hoone süsinikujalajälje piirväärtused</w:t>
      </w:r>
    </w:p>
    <w:p w14:paraId="298050B2" w14:textId="77777777" w:rsidR="001747A8" w:rsidRPr="009F1D4A" w:rsidRDefault="001747A8" w:rsidP="009F1D4A">
      <w:pPr>
        <w:spacing w:after="0" w:line="240" w:lineRule="auto"/>
        <w:rPr>
          <w:rFonts w:ascii="Times New Roman" w:eastAsia="Times New Roman" w:hAnsi="Times New Roman" w:cs="Times New Roman"/>
          <w:b/>
          <w:bCs/>
          <w:color w:val="000000" w:themeColor="text1"/>
          <w:sz w:val="24"/>
          <w:szCs w:val="24"/>
        </w:rPr>
      </w:pPr>
      <w:r w:rsidRPr="009F1D4A">
        <w:rPr>
          <w:rFonts w:ascii="Times New Roman" w:eastAsia="Times New Roman" w:hAnsi="Times New Roman" w:cs="Times New Roman"/>
          <w:b/>
          <w:bCs/>
          <w:color w:val="000000" w:themeColor="text1"/>
          <w:sz w:val="24"/>
          <w:szCs w:val="24"/>
        </w:rPr>
        <w:t>§ 6. Hoone süsinikujalajälje piirväärtus</w:t>
      </w:r>
    </w:p>
    <w:p w14:paraId="3AA4983A" w14:textId="77777777" w:rsidR="001747A8" w:rsidRPr="009F1D4A" w:rsidRDefault="001747A8" w:rsidP="009F1D4A">
      <w:pPr>
        <w:spacing w:after="0" w:line="240" w:lineRule="auto"/>
        <w:rPr>
          <w:rFonts w:ascii="Times New Roman" w:eastAsia="Times New Roman" w:hAnsi="Times New Roman" w:cs="Times New Roman"/>
          <w:color w:val="000000" w:themeColor="text1"/>
          <w:sz w:val="24"/>
          <w:szCs w:val="24"/>
        </w:rPr>
      </w:pPr>
    </w:p>
    <w:p w14:paraId="5770C18F" w14:textId="77777777" w:rsidR="001747A8" w:rsidRPr="009F1D4A" w:rsidRDefault="001747A8" w:rsidP="009F1D4A">
      <w:pPr>
        <w:spacing w:after="0" w:line="240" w:lineRule="auto"/>
        <w:jc w:val="center"/>
        <w:rPr>
          <w:rFonts w:ascii="Times New Roman" w:eastAsia="Times New Roman" w:hAnsi="Times New Roman" w:cs="Times New Roman"/>
          <w:color w:val="000000" w:themeColor="text1"/>
          <w:sz w:val="24"/>
          <w:szCs w:val="24"/>
        </w:rPr>
      </w:pPr>
      <w:r w:rsidRPr="009F1D4A">
        <w:rPr>
          <w:rFonts w:ascii="Times New Roman" w:eastAsia="Times New Roman" w:hAnsi="Times New Roman" w:cs="Times New Roman"/>
          <w:b/>
          <w:bCs/>
          <w:color w:val="000000" w:themeColor="text1"/>
          <w:sz w:val="24"/>
          <w:szCs w:val="24"/>
        </w:rPr>
        <w:t>5. peatükk</w:t>
      </w:r>
    </w:p>
    <w:p w14:paraId="1BBE78A6" w14:textId="77777777" w:rsidR="001747A8" w:rsidRPr="009F1D4A" w:rsidRDefault="001747A8" w:rsidP="009F1D4A">
      <w:pPr>
        <w:spacing w:line="240" w:lineRule="auto"/>
        <w:jc w:val="center"/>
        <w:rPr>
          <w:rFonts w:ascii="Times New Roman" w:eastAsia="Times New Roman" w:hAnsi="Times New Roman" w:cs="Times New Roman"/>
          <w:color w:val="000000" w:themeColor="text1"/>
          <w:sz w:val="24"/>
          <w:szCs w:val="24"/>
        </w:rPr>
      </w:pPr>
      <w:r w:rsidRPr="009F1D4A">
        <w:rPr>
          <w:rFonts w:ascii="Times New Roman" w:eastAsia="Times New Roman" w:hAnsi="Times New Roman" w:cs="Times New Roman"/>
          <w:b/>
          <w:bCs/>
          <w:color w:val="000000" w:themeColor="text1"/>
          <w:sz w:val="24"/>
          <w:szCs w:val="24"/>
        </w:rPr>
        <w:t>Rakendussätted</w:t>
      </w:r>
    </w:p>
    <w:p w14:paraId="752728C8" w14:textId="77777777" w:rsidR="001747A8" w:rsidRPr="009F1D4A" w:rsidRDefault="001747A8" w:rsidP="009F1D4A">
      <w:pPr>
        <w:spacing w:after="0" w:line="240" w:lineRule="auto"/>
        <w:jc w:val="both"/>
        <w:rPr>
          <w:rFonts w:ascii="Times New Roman" w:eastAsia="Times New Roman" w:hAnsi="Times New Roman" w:cs="Times New Roman"/>
          <w:b/>
          <w:bCs/>
          <w:color w:val="000000" w:themeColor="text1"/>
          <w:sz w:val="24"/>
          <w:szCs w:val="24"/>
        </w:rPr>
      </w:pPr>
      <w:r w:rsidRPr="009F1D4A">
        <w:rPr>
          <w:rFonts w:ascii="Times New Roman" w:eastAsia="Times New Roman" w:hAnsi="Times New Roman" w:cs="Times New Roman"/>
          <w:b/>
          <w:bCs/>
          <w:color w:val="000000" w:themeColor="text1"/>
          <w:sz w:val="24"/>
          <w:szCs w:val="24"/>
        </w:rPr>
        <w:t>§ 7. Määruse rakendamine</w:t>
      </w:r>
    </w:p>
    <w:p w14:paraId="7A546E7F" w14:textId="77777777" w:rsidR="001747A8" w:rsidRPr="009F1D4A" w:rsidRDefault="001747A8" w:rsidP="009F1D4A">
      <w:pPr>
        <w:spacing w:after="0" w:line="240" w:lineRule="auto"/>
        <w:jc w:val="both"/>
        <w:rPr>
          <w:rFonts w:ascii="Times New Roman" w:hAnsi="Times New Roman" w:cs="Times New Roman"/>
          <w:b/>
          <w:bCs/>
          <w:sz w:val="24"/>
          <w:szCs w:val="24"/>
        </w:rPr>
      </w:pPr>
      <w:r w:rsidRPr="009F1D4A">
        <w:rPr>
          <w:rFonts w:ascii="Times New Roman" w:eastAsia="Times New Roman" w:hAnsi="Times New Roman" w:cs="Times New Roman"/>
          <w:b/>
          <w:bCs/>
          <w:color w:val="000000" w:themeColor="text1"/>
          <w:sz w:val="24"/>
          <w:szCs w:val="24"/>
        </w:rPr>
        <w:t>§ 8. Määruse jõustumine</w:t>
      </w:r>
    </w:p>
    <w:p w14:paraId="02B1FF95" w14:textId="2917D20B" w:rsidR="001747A8" w:rsidRPr="009F1D4A" w:rsidRDefault="001747A8" w:rsidP="009F1D4A">
      <w:pPr>
        <w:spacing w:line="240" w:lineRule="auto"/>
        <w:rPr>
          <w:rFonts w:ascii="Times New Roman" w:hAnsi="Times New Roman" w:cs="Times New Roman"/>
          <w:sz w:val="24"/>
          <w:szCs w:val="24"/>
        </w:rPr>
      </w:pPr>
      <w:r w:rsidRPr="009F1D4A">
        <w:rPr>
          <w:rFonts w:ascii="Times New Roman" w:hAnsi="Times New Roman" w:cs="Times New Roman"/>
          <w:sz w:val="24"/>
          <w:szCs w:val="24"/>
        </w:rPr>
        <w:br w:type="page"/>
      </w:r>
    </w:p>
    <w:p w14:paraId="5E3D3C47" w14:textId="6EAB9C71" w:rsidR="00A86252" w:rsidRDefault="00AD7A3D" w:rsidP="009F1D4A">
      <w:pPr>
        <w:spacing w:after="0" w:line="240" w:lineRule="auto"/>
        <w:jc w:val="right"/>
        <w:rPr>
          <w:rFonts w:ascii="Times New Roman" w:hAnsi="Times New Roman" w:cs="Times New Roman"/>
          <w:sz w:val="24"/>
          <w:szCs w:val="24"/>
        </w:rPr>
      </w:pPr>
      <w:r w:rsidRPr="009F1D4A">
        <w:rPr>
          <w:rFonts w:ascii="Times New Roman" w:hAnsi="Times New Roman" w:cs="Times New Roman"/>
          <w:sz w:val="24"/>
          <w:szCs w:val="24"/>
        </w:rPr>
        <w:lastRenderedPageBreak/>
        <w:t>Lisa 2</w:t>
      </w:r>
    </w:p>
    <w:p w14:paraId="11E1B010" w14:textId="489D94CF" w:rsidR="0081432B" w:rsidRPr="009F1D4A" w:rsidRDefault="00A86252" w:rsidP="009F1D4A">
      <w:pPr>
        <w:spacing w:after="0" w:line="240" w:lineRule="auto"/>
        <w:jc w:val="right"/>
        <w:rPr>
          <w:rFonts w:ascii="Times New Roman" w:hAnsi="Times New Roman" w:cs="Times New Roman"/>
          <w:sz w:val="24"/>
          <w:szCs w:val="24"/>
        </w:rPr>
      </w:pPr>
      <w:r w:rsidRPr="00A86252">
        <w:rPr>
          <w:rFonts w:ascii="Times New Roman" w:hAnsi="Times New Roman" w:cs="Times New Roman"/>
          <w:sz w:val="24"/>
          <w:szCs w:val="24"/>
        </w:rPr>
        <w:t>KAVAND</w:t>
      </w:r>
    </w:p>
    <w:p w14:paraId="40096EDF" w14:textId="77777777" w:rsidR="00AD7A3D" w:rsidRDefault="00AD7A3D" w:rsidP="009F1D4A">
      <w:pPr>
        <w:spacing w:after="0" w:line="240" w:lineRule="auto"/>
      </w:pPr>
    </w:p>
    <w:p w14:paraId="2FEC4964" w14:textId="3C5B2C3C" w:rsidR="00A86252" w:rsidRDefault="00A86252" w:rsidP="009F1D4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VABARIIGI VALITSUS</w:t>
      </w:r>
    </w:p>
    <w:p w14:paraId="4E29CF66" w14:textId="6DE2C6AA" w:rsidR="00A86252" w:rsidRDefault="00A86252" w:rsidP="009F1D4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MÄÄRUS</w:t>
      </w:r>
    </w:p>
    <w:p w14:paraId="3BE96581" w14:textId="77777777" w:rsidR="00AD7A3D" w:rsidRPr="00C62EBC" w:rsidRDefault="00AD7A3D" w:rsidP="009F1D4A">
      <w:pPr>
        <w:spacing w:after="0" w:line="240" w:lineRule="auto"/>
        <w:rPr>
          <w:rFonts w:ascii="Times New Roman" w:hAnsi="Times New Roman" w:cs="Times New Roman"/>
          <w:sz w:val="24"/>
          <w:szCs w:val="24"/>
        </w:rPr>
      </w:pPr>
    </w:p>
    <w:p w14:paraId="03E7EA1F" w14:textId="77777777" w:rsidR="00AD7A3D" w:rsidRPr="00C62EBC" w:rsidRDefault="00AD7A3D" w:rsidP="009F1D4A">
      <w:pPr>
        <w:spacing w:after="0" w:line="240" w:lineRule="auto"/>
        <w:rPr>
          <w:rFonts w:ascii="Times New Roman" w:hAnsi="Times New Roman" w:cs="Times New Roman"/>
          <w:b/>
          <w:bCs/>
          <w:sz w:val="24"/>
          <w:szCs w:val="24"/>
        </w:rPr>
      </w:pPr>
      <w:r w:rsidRPr="00C62EBC">
        <w:rPr>
          <w:rFonts w:ascii="Times New Roman" w:hAnsi="Times New Roman" w:cs="Times New Roman"/>
          <w:b/>
          <w:bCs/>
          <w:sz w:val="24"/>
          <w:szCs w:val="24"/>
        </w:rPr>
        <w:t>Kliimanõukogu põhimäärus</w:t>
      </w:r>
    </w:p>
    <w:p w14:paraId="62929401" w14:textId="77777777" w:rsidR="00AD7A3D" w:rsidRPr="00C62EBC" w:rsidRDefault="00AD7A3D" w:rsidP="009F1D4A">
      <w:pPr>
        <w:spacing w:after="0" w:line="240" w:lineRule="auto"/>
        <w:rPr>
          <w:rFonts w:ascii="Times New Roman" w:hAnsi="Times New Roman" w:cs="Times New Roman"/>
          <w:sz w:val="24"/>
          <w:szCs w:val="24"/>
        </w:rPr>
      </w:pPr>
    </w:p>
    <w:p w14:paraId="2C44C64D" w14:textId="77777777" w:rsidR="00AD7A3D" w:rsidRPr="00C62EBC" w:rsidRDefault="00AD7A3D" w:rsidP="009F1D4A">
      <w:pPr>
        <w:spacing w:after="0" w:line="240" w:lineRule="auto"/>
        <w:rPr>
          <w:rFonts w:ascii="Times New Roman" w:hAnsi="Times New Roman" w:cs="Times New Roman"/>
          <w:sz w:val="24"/>
          <w:szCs w:val="24"/>
        </w:rPr>
      </w:pPr>
      <w:r w:rsidRPr="00C62EBC">
        <w:rPr>
          <w:rFonts w:ascii="Times New Roman" w:hAnsi="Times New Roman" w:cs="Times New Roman"/>
          <w:sz w:val="24"/>
          <w:szCs w:val="24"/>
        </w:rPr>
        <w:t>Määrus kehtestatakse kliimakindla majanduse seaduse § 4</w:t>
      </w:r>
      <w:r>
        <w:rPr>
          <w:rFonts w:ascii="Times New Roman" w:hAnsi="Times New Roman" w:cs="Times New Roman"/>
          <w:sz w:val="24"/>
          <w:szCs w:val="24"/>
        </w:rPr>
        <w:t>9</w:t>
      </w:r>
      <w:r w:rsidRPr="00C62EBC">
        <w:rPr>
          <w:rFonts w:ascii="Times New Roman" w:hAnsi="Times New Roman" w:cs="Times New Roman"/>
          <w:sz w:val="24"/>
          <w:szCs w:val="24"/>
        </w:rPr>
        <w:t xml:space="preserve"> lõike 6 alusel.</w:t>
      </w:r>
    </w:p>
    <w:p w14:paraId="65784CF0" w14:textId="77777777" w:rsidR="00AD7A3D" w:rsidRPr="00C62EBC" w:rsidRDefault="00AD7A3D" w:rsidP="009F1D4A">
      <w:pPr>
        <w:spacing w:after="0" w:line="240" w:lineRule="auto"/>
        <w:rPr>
          <w:rFonts w:ascii="Times New Roman" w:hAnsi="Times New Roman" w:cs="Times New Roman"/>
          <w:sz w:val="24"/>
          <w:szCs w:val="24"/>
        </w:rPr>
      </w:pPr>
    </w:p>
    <w:p w14:paraId="532C92A4" w14:textId="77777777" w:rsidR="00AD7A3D" w:rsidRDefault="00AD7A3D" w:rsidP="009F1D4A">
      <w:pPr>
        <w:spacing w:after="0" w:line="240" w:lineRule="auto"/>
        <w:rPr>
          <w:rFonts w:ascii="Times New Roman" w:hAnsi="Times New Roman" w:cs="Times New Roman"/>
          <w:b/>
          <w:bCs/>
          <w:sz w:val="24"/>
          <w:szCs w:val="24"/>
        </w:rPr>
      </w:pPr>
      <w:r w:rsidRPr="00C62EBC">
        <w:rPr>
          <w:rFonts w:ascii="Times New Roman" w:hAnsi="Times New Roman" w:cs="Times New Roman"/>
          <w:b/>
          <w:bCs/>
          <w:sz w:val="24"/>
          <w:szCs w:val="24"/>
        </w:rPr>
        <w:t>§ 1. Kliimanõukogu</w:t>
      </w:r>
    </w:p>
    <w:p w14:paraId="48FDDFDC" w14:textId="77777777" w:rsidR="00A86252" w:rsidRPr="00C62EBC" w:rsidRDefault="00A86252" w:rsidP="009F1D4A">
      <w:pPr>
        <w:spacing w:after="0" w:line="240" w:lineRule="auto"/>
        <w:rPr>
          <w:rFonts w:ascii="Times New Roman" w:hAnsi="Times New Roman" w:cs="Times New Roman"/>
          <w:b/>
          <w:bCs/>
          <w:sz w:val="24"/>
          <w:szCs w:val="24"/>
        </w:rPr>
      </w:pPr>
    </w:p>
    <w:p w14:paraId="7002764A" w14:textId="77777777" w:rsidR="00AD7A3D" w:rsidRDefault="00AD7A3D" w:rsidP="00A86252">
      <w:pPr>
        <w:spacing w:after="0" w:line="240" w:lineRule="auto"/>
        <w:rPr>
          <w:rFonts w:ascii="Times New Roman" w:hAnsi="Times New Roman" w:cs="Times New Roman"/>
          <w:sz w:val="24"/>
          <w:szCs w:val="24"/>
        </w:rPr>
      </w:pPr>
      <w:r w:rsidRPr="00C62EBC">
        <w:rPr>
          <w:rFonts w:ascii="Times New Roman" w:hAnsi="Times New Roman" w:cs="Times New Roman"/>
          <w:b/>
          <w:bCs/>
          <w:sz w:val="24"/>
          <w:szCs w:val="24"/>
        </w:rPr>
        <w:t>§ 2. Nõukogu õigused ja kohustused</w:t>
      </w:r>
      <w:r w:rsidRPr="00C62EBC">
        <w:rPr>
          <w:rFonts w:ascii="Times New Roman" w:hAnsi="Times New Roman" w:cs="Times New Roman"/>
          <w:sz w:val="24"/>
          <w:szCs w:val="24"/>
        </w:rPr>
        <w:t xml:space="preserve"> (õigus saada infot ja tööks vajalikke dokumente, seadusest tulenevad ülesanded ja kohustused)</w:t>
      </w:r>
    </w:p>
    <w:p w14:paraId="74F4250C" w14:textId="77777777" w:rsidR="00893474" w:rsidRPr="00C62EBC" w:rsidRDefault="00893474" w:rsidP="009F1D4A">
      <w:pPr>
        <w:spacing w:after="0" w:line="240" w:lineRule="auto"/>
        <w:rPr>
          <w:rFonts w:ascii="Times New Roman" w:hAnsi="Times New Roman" w:cs="Times New Roman"/>
          <w:sz w:val="24"/>
          <w:szCs w:val="24"/>
        </w:rPr>
      </w:pPr>
    </w:p>
    <w:p w14:paraId="2980F77C" w14:textId="77777777" w:rsidR="00AD7A3D" w:rsidRDefault="00AD7A3D" w:rsidP="00A86252">
      <w:pPr>
        <w:spacing w:after="0" w:line="240" w:lineRule="auto"/>
        <w:rPr>
          <w:rFonts w:ascii="Times New Roman" w:hAnsi="Times New Roman" w:cs="Times New Roman"/>
          <w:b/>
          <w:bCs/>
          <w:sz w:val="24"/>
          <w:szCs w:val="24"/>
        </w:rPr>
      </w:pPr>
      <w:r w:rsidRPr="00C62EBC">
        <w:rPr>
          <w:rFonts w:ascii="Times New Roman" w:hAnsi="Times New Roman" w:cs="Times New Roman"/>
          <w:b/>
          <w:bCs/>
          <w:sz w:val="24"/>
          <w:szCs w:val="24"/>
        </w:rPr>
        <w:t>§ 3. Nõukogu koosseis ja ametiaeg</w:t>
      </w:r>
    </w:p>
    <w:p w14:paraId="12CD1F07" w14:textId="77777777" w:rsidR="00893474" w:rsidRPr="00C62EBC" w:rsidRDefault="00893474" w:rsidP="009F1D4A">
      <w:pPr>
        <w:spacing w:after="0" w:line="240" w:lineRule="auto"/>
        <w:rPr>
          <w:rFonts w:ascii="Times New Roman" w:hAnsi="Times New Roman" w:cs="Times New Roman"/>
          <w:b/>
          <w:bCs/>
          <w:sz w:val="24"/>
          <w:szCs w:val="24"/>
        </w:rPr>
      </w:pPr>
    </w:p>
    <w:p w14:paraId="53A31A9A" w14:textId="77777777" w:rsidR="00AD7A3D" w:rsidRDefault="00AD7A3D" w:rsidP="00A86252">
      <w:pPr>
        <w:spacing w:after="0" w:line="240" w:lineRule="auto"/>
        <w:rPr>
          <w:rFonts w:ascii="Times New Roman" w:hAnsi="Times New Roman" w:cs="Times New Roman"/>
          <w:sz w:val="24"/>
          <w:szCs w:val="24"/>
        </w:rPr>
      </w:pPr>
      <w:r w:rsidRPr="00C62EBC">
        <w:rPr>
          <w:rFonts w:ascii="Times New Roman" w:hAnsi="Times New Roman" w:cs="Times New Roman"/>
          <w:b/>
          <w:bCs/>
          <w:sz w:val="24"/>
          <w:szCs w:val="24"/>
        </w:rPr>
        <w:t>§ 4. Nõukogu töö juhtimine</w:t>
      </w:r>
      <w:r>
        <w:rPr>
          <w:rFonts w:ascii="Times New Roman" w:hAnsi="Times New Roman" w:cs="Times New Roman"/>
          <w:b/>
          <w:bCs/>
          <w:sz w:val="24"/>
          <w:szCs w:val="24"/>
        </w:rPr>
        <w:t xml:space="preserve"> </w:t>
      </w:r>
      <w:r>
        <w:rPr>
          <w:rFonts w:ascii="Times New Roman" w:hAnsi="Times New Roman" w:cs="Times New Roman"/>
          <w:sz w:val="24"/>
          <w:szCs w:val="24"/>
        </w:rPr>
        <w:t>(esimehe ja aseesimehe valimine, esimehe õigused)</w:t>
      </w:r>
    </w:p>
    <w:p w14:paraId="6FDD7A25" w14:textId="77777777" w:rsidR="00893474" w:rsidRPr="004A77EE" w:rsidRDefault="00893474" w:rsidP="009F1D4A">
      <w:pPr>
        <w:spacing w:after="0" w:line="240" w:lineRule="auto"/>
        <w:rPr>
          <w:rFonts w:ascii="Times New Roman" w:hAnsi="Times New Roman" w:cs="Times New Roman"/>
          <w:sz w:val="24"/>
          <w:szCs w:val="24"/>
        </w:rPr>
      </w:pPr>
    </w:p>
    <w:p w14:paraId="33405585" w14:textId="77777777" w:rsidR="00AD7A3D" w:rsidRDefault="00AD7A3D" w:rsidP="00A86252">
      <w:pPr>
        <w:spacing w:after="0" w:line="240" w:lineRule="auto"/>
        <w:rPr>
          <w:rFonts w:ascii="Times New Roman" w:hAnsi="Times New Roman" w:cs="Times New Roman"/>
          <w:sz w:val="24"/>
          <w:szCs w:val="24"/>
        </w:rPr>
      </w:pPr>
      <w:r w:rsidRPr="00C62EBC">
        <w:rPr>
          <w:rFonts w:ascii="Times New Roman" w:hAnsi="Times New Roman" w:cs="Times New Roman"/>
          <w:b/>
          <w:bCs/>
          <w:sz w:val="24"/>
          <w:szCs w:val="24"/>
        </w:rPr>
        <w:t>§ 5. Nõukogu töö korraldamine</w:t>
      </w:r>
      <w:r w:rsidRPr="00C62EBC">
        <w:rPr>
          <w:rFonts w:ascii="Times New Roman" w:hAnsi="Times New Roman" w:cs="Times New Roman"/>
          <w:sz w:val="24"/>
          <w:szCs w:val="24"/>
        </w:rPr>
        <w:t xml:space="preserve"> (töövorm</w:t>
      </w:r>
      <w:r>
        <w:rPr>
          <w:rFonts w:ascii="Times New Roman" w:hAnsi="Times New Roman" w:cs="Times New Roman"/>
          <w:sz w:val="24"/>
          <w:szCs w:val="24"/>
        </w:rPr>
        <w:t>, koosolekute kokkukutsumise tingimused, materjalide edastamine)</w:t>
      </w:r>
    </w:p>
    <w:p w14:paraId="0FA6BCE5" w14:textId="77777777" w:rsidR="00893474" w:rsidRPr="00C62EBC" w:rsidRDefault="00893474" w:rsidP="009F1D4A">
      <w:pPr>
        <w:spacing w:after="0" w:line="240" w:lineRule="auto"/>
        <w:rPr>
          <w:rFonts w:ascii="Times New Roman" w:hAnsi="Times New Roman" w:cs="Times New Roman"/>
          <w:sz w:val="24"/>
          <w:szCs w:val="24"/>
        </w:rPr>
      </w:pPr>
    </w:p>
    <w:p w14:paraId="461DA569" w14:textId="77777777" w:rsidR="00AD7A3D" w:rsidRDefault="00AD7A3D" w:rsidP="00A86252">
      <w:pPr>
        <w:spacing w:after="0" w:line="240" w:lineRule="auto"/>
        <w:rPr>
          <w:rFonts w:ascii="Times New Roman" w:hAnsi="Times New Roman" w:cs="Times New Roman"/>
          <w:sz w:val="24"/>
          <w:szCs w:val="24"/>
        </w:rPr>
      </w:pPr>
      <w:r w:rsidRPr="00C62EBC">
        <w:rPr>
          <w:rFonts w:ascii="Times New Roman" w:hAnsi="Times New Roman" w:cs="Times New Roman"/>
          <w:b/>
          <w:bCs/>
          <w:sz w:val="24"/>
          <w:szCs w:val="24"/>
        </w:rPr>
        <w:t>§ 6. Otsuse vastuvõtmine nõukogu koosolekul</w:t>
      </w:r>
      <w:r>
        <w:rPr>
          <w:rFonts w:ascii="Times New Roman" w:hAnsi="Times New Roman" w:cs="Times New Roman"/>
          <w:b/>
          <w:bCs/>
          <w:sz w:val="24"/>
          <w:szCs w:val="24"/>
        </w:rPr>
        <w:t xml:space="preserve"> </w:t>
      </w:r>
      <w:r w:rsidRPr="004A77EE">
        <w:rPr>
          <w:rFonts w:ascii="Times New Roman" w:hAnsi="Times New Roman" w:cs="Times New Roman"/>
          <w:sz w:val="24"/>
          <w:szCs w:val="24"/>
        </w:rPr>
        <w:t>(kvoorum, hääletamine)</w:t>
      </w:r>
    </w:p>
    <w:p w14:paraId="64D0E664" w14:textId="77777777" w:rsidR="00893474" w:rsidRPr="004A77EE" w:rsidRDefault="00893474" w:rsidP="009F1D4A">
      <w:pPr>
        <w:spacing w:after="0" w:line="240" w:lineRule="auto"/>
        <w:rPr>
          <w:rFonts w:ascii="Times New Roman" w:hAnsi="Times New Roman" w:cs="Times New Roman"/>
          <w:sz w:val="24"/>
          <w:szCs w:val="24"/>
        </w:rPr>
      </w:pPr>
    </w:p>
    <w:p w14:paraId="7A5F7BAB" w14:textId="77777777" w:rsidR="00AD7A3D" w:rsidRDefault="00AD7A3D" w:rsidP="00A86252">
      <w:pPr>
        <w:spacing w:after="0" w:line="240" w:lineRule="auto"/>
        <w:rPr>
          <w:rFonts w:ascii="Times New Roman" w:hAnsi="Times New Roman" w:cs="Times New Roman"/>
          <w:sz w:val="24"/>
          <w:szCs w:val="24"/>
        </w:rPr>
      </w:pPr>
      <w:r w:rsidRPr="00C62EBC">
        <w:rPr>
          <w:rFonts w:ascii="Times New Roman" w:hAnsi="Times New Roman" w:cs="Times New Roman"/>
          <w:b/>
          <w:bCs/>
          <w:sz w:val="24"/>
          <w:szCs w:val="24"/>
        </w:rPr>
        <w:t>§ 7. Otsuse vastuvõtmine koosolekut kokku kutsumata</w:t>
      </w:r>
      <w:r>
        <w:rPr>
          <w:rFonts w:ascii="Times New Roman" w:hAnsi="Times New Roman" w:cs="Times New Roman"/>
          <w:b/>
          <w:bCs/>
          <w:sz w:val="24"/>
          <w:szCs w:val="24"/>
        </w:rPr>
        <w:t xml:space="preserve"> </w:t>
      </w:r>
      <w:r w:rsidRPr="0035394A">
        <w:rPr>
          <w:rFonts w:ascii="Times New Roman" w:hAnsi="Times New Roman" w:cs="Times New Roman"/>
          <w:sz w:val="24"/>
          <w:szCs w:val="24"/>
        </w:rPr>
        <w:t>(elektroonilise hääletamise ja otsustamise kord)</w:t>
      </w:r>
    </w:p>
    <w:p w14:paraId="6DDFBFD0" w14:textId="77777777" w:rsidR="00893474" w:rsidRPr="00C62EBC" w:rsidRDefault="00893474" w:rsidP="009F1D4A">
      <w:pPr>
        <w:spacing w:after="0" w:line="240" w:lineRule="auto"/>
        <w:rPr>
          <w:rFonts w:ascii="Times New Roman" w:hAnsi="Times New Roman" w:cs="Times New Roman"/>
          <w:b/>
          <w:bCs/>
          <w:sz w:val="24"/>
          <w:szCs w:val="24"/>
        </w:rPr>
      </w:pPr>
    </w:p>
    <w:p w14:paraId="3C1836BF" w14:textId="77777777" w:rsidR="00AD7A3D" w:rsidRDefault="00AD7A3D" w:rsidP="00A86252">
      <w:pPr>
        <w:spacing w:after="0" w:line="240" w:lineRule="auto"/>
        <w:rPr>
          <w:rFonts w:ascii="Times New Roman" w:hAnsi="Times New Roman" w:cs="Times New Roman"/>
          <w:b/>
          <w:bCs/>
          <w:sz w:val="24"/>
          <w:szCs w:val="24"/>
        </w:rPr>
      </w:pPr>
      <w:r w:rsidRPr="00C62EBC">
        <w:rPr>
          <w:rFonts w:ascii="Times New Roman" w:hAnsi="Times New Roman" w:cs="Times New Roman"/>
          <w:b/>
          <w:bCs/>
          <w:sz w:val="24"/>
          <w:szCs w:val="24"/>
        </w:rPr>
        <w:t>§ 8. Nõukogu esindamise kord</w:t>
      </w:r>
    </w:p>
    <w:p w14:paraId="0C6ABA0C" w14:textId="77777777" w:rsidR="00893474" w:rsidRPr="00C62EBC" w:rsidRDefault="00893474" w:rsidP="009F1D4A">
      <w:pPr>
        <w:spacing w:after="0" w:line="240" w:lineRule="auto"/>
        <w:rPr>
          <w:rFonts w:ascii="Times New Roman" w:hAnsi="Times New Roman" w:cs="Times New Roman"/>
          <w:b/>
          <w:bCs/>
          <w:sz w:val="24"/>
          <w:szCs w:val="24"/>
        </w:rPr>
      </w:pPr>
    </w:p>
    <w:p w14:paraId="07F91F52" w14:textId="77777777" w:rsidR="00AD7A3D" w:rsidRDefault="00AD7A3D" w:rsidP="00A86252">
      <w:pPr>
        <w:spacing w:after="0" w:line="240" w:lineRule="auto"/>
        <w:rPr>
          <w:rFonts w:ascii="Times New Roman" w:hAnsi="Times New Roman" w:cs="Times New Roman"/>
          <w:sz w:val="24"/>
          <w:szCs w:val="24"/>
        </w:rPr>
      </w:pPr>
      <w:r w:rsidRPr="00C62EBC">
        <w:rPr>
          <w:rFonts w:ascii="Times New Roman" w:hAnsi="Times New Roman" w:cs="Times New Roman"/>
          <w:b/>
          <w:bCs/>
          <w:sz w:val="24"/>
          <w:szCs w:val="24"/>
        </w:rPr>
        <w:t>§ 9. Nõukogu asjaajamise ja tehnilise teenindamise kord</w:t>
      </w:r>
      <w:r w:rsidRPr="00C62EBC">
        <w:rPr>
          <w:rFonts w:ascii="Times New Roman" w:hAnsi="Times New Roman" w:cs="Times New Roman"/>
          <w:sz w:val="24"/>
          <w:szCs w:val="24"/>
        </w:rPr>
        <w:t xml:space="preserve"> (protokollimine, dokumentide säilitamine)</w:t>
      </w:r>
    </w:p>
    <w:p w14:paraId="2D05C5DA" w14:textId="77777777" w:rsidR="00893474" w:rsidRPr="00C62EBC" w:rsidRDefault="00893474" w:rsidP="009F1D4A">
      <w:pPr>
        <w:spacing w:after="0" w:line="240" w:lineRule="auto"/>
        <w:rPr>
          <w:rFonts w:ascii="Times New Roman" w:hAnsi="Times New Roman" w:cs="Times New Roman"/>
          <w:sz w:val="24"/>
          <w:szCs w:val="24"/>
        </w:rPr>
      </w:pPr>
    </w:p>
    <w:p w14:paraId="7B334FC6" w14:textId="77777777" w:rsidR="00AD7A3D" w:rsidRDefault="00AD7A3D" w:rsidP="00A86252">
      <w:pPr>
        <w:spacing w:after="0" w:line="240" w:lineRule="auto"/>
        <w:rPr>
          <w:rFonts w:ascii="Times New Roman" w:hAnsi="Times New Roman" w:cs="Times New Roman"/>
          <w:sz w:val="24"/>
          <w:szCs w:val="24"/>
        </w:rPr>
      </w:pPr>
      <w:r w:rsidRPr="00C62EBC">
        <w:rPr>
          <w:rFonts w:ascii="Times New Roman" w:hAnsi="Times New Roman" w:cs="Times New Roman"/>
          <w:b/>
          <w:bCs/>
          <w:sz w:val="24"/>
          <w:szCs w:val="24"/>
        </w:rPr>
        <w:t>§ 10. Tasustamise kord</w:t>
      </w:r>
      <w:r w:rsidRPr="00C62EBC">
        <w:rPr>
          <w:rFonts w:ascii="Times New Roman" w:hAnsi="Times New Roman" w:cs="Times New Roman"/>
          <w:sz w:val="24"/>
          <w:szCs w:val="24"/>
        </w:rPr>
        <w:t xml:space="preserve"> (tasumäärad, maksmise kord)</w:t>
      </w:r>
    </w:p>
    <w:p w14:paraId="04233448" w14:textId="77777777" w:rsidR="00893474" w:rsidRPr="00C62EBC" w:rsidRDefault="00893474" w:rsidP="009F1D4A">
      <w:pPr>
        <w:spacing w:after="0" w:line="240" w:lineRule="auto"/>
        <w:rPr>
          <w:rFonts w:ascii="Times New Roman" w:hAnsi="Times New Roman" w:cs="Times New Roman"/>
          <w:sz w:val="24"/>
          <w:szCs w:val="24"/>
        </w:rPr>
      </w:pPr>
    </w:p>
    <w:p w14:paraId="7A88479A" w14:textId="77777777" w:rsidR="00AD7A3D" w:rsidRPr="00C62EBC" w:rsidRDefault="00AD7A3D" w:rsidP="009F1D4A">
      <w:pPr>
        <w:spacing w:after="0" w:line="240" w:lineRule="auto"/>
        <w:rPr>
          <w:rFonts w:ascii="Times New Roman" w:hAnsi="Times New Roman" w:cs="Times New Roman"/>
          <w:b/>
          <w:bCs/>
          <w:sz w:val="24"/>
          <w:szCs w:val="24"/>
        </w:rPr>
      </w:pPr>
      <w:r w:rsidRPr="00C62EBC">
        <w:rPr>
          <w:rFonts w:ascii="Times New Roman" w:hAnsi="Times New Roman" w:cs="Times New Roman"/>
          <w:b/>
          <w:bCs/>
          <w:sz w:val="24"/>
          <w:szCs w:val="24"/>
        </w:rPr>
        <w:t>§ 11. Määruse jõustumine</w:t>
      </w:r>
    </w:p>
    <w:p w14:paraId="1E8201BF" w14:textId="2FB8767D" w:rsidR="00AD7A3D" w:rsidRDefault="00AD7A3D" w:rsidP="009F1D4A">
      <w:pPr>
        <w:spacing w:line="240" w:lineRule="auto"/>
      </w:pPr>
      <w:r>
        <w:br w:type="page"/>
      </w:r>
    </w:p>
    <w:p w14:paraId="573CF206" w14:textId="77777777" w:rsidR="00893474" w:rsidRDefault="00D04E3C" w:rsidP="009F1D4A">
      <w:pPr>
        <w:spacing w:after="0" w:line="240" w:lineRule="auto"/>
        <w:jc w:val="right"/>
        <w:rPr>
          <w:rFonts w:ascii="Times New Roman" w:hAnsi="Times New Roman" w:cs="Times New Roman"/>
          <w:sz w:val="24"/>
          <w:szCs w:val="24"/>
        </w:rPr>
      </w:pPr>
      <w:r w:rsidRPr="009F1D4A">
        <w:rPr>
          <w:rFonts w:ascii="Times New Roman" w:hAnsi="Times New Roman" w:cs="Times New Roman"/>
          <w:sz w:val="24"/>
          <w:szCs w:val="24"/>
        </w:rPr>
        <w:lastRenderedPageBreak/>
        <w:t>Lisa 3</w:t>
      </w:r>
    </w:p>
    <w:p w14:paraId="52A6678F" w14:textId="3F17A181" w:rsidR="00AD7A3D" w:rsidRPr="009F1D4A" w:rsidRDefault="00893474" w:rsidP="009F1D4A">
      <w:pPr>
        <w:spacing w:after="120" w:line="240" w:lineRule="auto"/>
        <w:jc w:val="right"/>
        <w:rPr>
          <w:rFonts w:ascii="Times New Roman" w:hAnsi="Times New Roman" w:cs="Times New Roman"/>
          <w:sz w:val="24"/>
          <w:szCs w:val="24"/>
        </w:rPr>
      </w:pPr>
      <w:r w:rsidRPr="00893474">
        <w:rPr>
          <w:rFonts w:ascii="Times New Roman" w:hAnsi="Times New Roman" w:cs="Times New Roman"/>
          <w:sz w:val="24"/>
          <w:szCs w:val="24"/>
        </w:rPr>
        <w:t>KAVAND</w:t>
      </w:r>
    </w:p>
    <w:p w14:paraId="0A7844D3" w14:textId="250A8E78" w:rsidR="00893474" w:rsidRDefault="00893474" w:rsidP="009F1D4A">
      <w:pPr>
        <w:spacing w:after="0" w:line="240" w:lineRule="auto"/>
        <w:jc w:val="center"/>
        <w:rPr>
          <w:rFonts w:ascii="Times New Roman" w:hAnsi="Times New Roman" w:cs="Times New Roman"/>
          <w:sz w:val="24"/>
          <w:szCs w:val="24"/>
        </w:rPr>
      </w:pPr>
      <w:r w:rsidRPr="00A73C72">
        <w:rPr>
          <w:rFonts w:ascii="Times New Roman" w:hAnsi="Times New Roman" w:cs="Times New Roman"/>
          <w:sz w:val="24"/>
          <w:szCs w:val="24"/>
        </w:rPr>
        <w:t>KLIIMAMINIST</w:t>
      </w:r>
      <w:r>
        <w:rPr>
          <w:rFonts w:ascii="Times New Roman" w:hAnsi="Times New Roman" w:cs="Times New Roman"/>
          <w:sz w:val="24"/>
          <w:szCs w:val="24"/>
        </w:rPr>
        <w:t>E</w:t>
      </w:r>
      <w:r w:rsidRPr="00A73C72">
        <w:rPr>
          <w:rFonts w:ascii="Times New Roman" w:hAnsi="Times New Roman" w:cs="Times New Roman"/>
          <w:sz w:val="24"/>
          <w:szCs w:val="24"/>
        </w:rPr>
        <w:t>R</w:t>
      </w:r>
    </w:p>
    <w:p w14:paraId="1DF9618D" w14:textId="5F80850E" w:rsidR="00893474" w:rsidRPr="00A73C72" w:rsidRDefault="00893474" w:rsidP="009F1D4A">
      <w:pPr>
        <w:spacing w:after="0" w:line="240" w:lineRule="auto"/>
        <w:jc w:val="center"/>
        <w:rPr>
          <w:rFonts w:ascii="Times New Roman" w:hAnsi="Times New Roman" w:cs="Times New Roman"/>
          <w:sz w:val="24"/>
          <w:szCs w:val="24"/>
        </w:rPr>
      </w:pPr>
      <w:r w:rsidRPr="00A73C72">
        <w:rPr>
          <w:rFonts w:ascii="Times New Roman" w:hAnsi="Times New Roman" w:cs="Times New Roman"/>
          <w:sz w:val="24"/>
          <w:szCs w:val="24"/>
        </w:rPr>
        <w:t>MÄÄRUS</w:t>
      </w:r>
    </w:p>
    <w:p w14:paraId="0B0CF69E" w14:textId="77777777" w:rsidR="00D04E3C" w:rsidRDefault="00D04E3C" w:rsidP="009F1D4A">
      <w:pPr>
        <w:spacing w:after="0" w:line="240" w:lineRule="auto"/>
      </w:pPr>
    </w:p>
    <w:p w14:paraId="534B0172" w14:textId="77777777" w:rsidR="00893474" w:rsidRDefault="00D04E3C" w:rsidP="009F1D4A">
      <w:pPr>
        <w:spacing w:after="0" w:line="240" w:lineRule="auto"/>
        <w:rPr>
          <w:rFonts w:ascii="Times New Roman" w:hAnsi="Times New Roman" w:cs="Times New Roman"/>
          <w:b/>
          <w:bCs/>
          <w:sz w:val="24"/>
          <w:szCs w:val="24"/>
        </w:rPr>
      </w:pPr>
      <w:r w:rsidRPr="00A73C72">
        <w:rPr>
          <w:rFonts w:ascii="Times New Roman" w:hAnsi="Times New Roman" w:cs="Times New Roman"/>
          <w:b/>
          <w:bCs/>
          <w:sz w:val="24"/>
          <w:szCs w:val="24"/>
        </w:rPr>
        <w:t xml:space="preserve">Kohaliku omavalitsuse energia- ja </w:t>
      </w:r>
    </w:p>
    <w:p w14:paraId="11AEE700" w14:textId="7ECB2B59" w:rsidR="00D04E3C" w:rsidRPr="00A73C72" w:rsidRDefault="00D04E3C" w:rsidP="009F1D4A">
      <w:pPr>
        <w:spacing w:after="0" w:line="240" w:lineRule="auto"/>
        <w:rPr>
          <w:rFonts w:ascii="Times New Roman" w:hAnsi="Times New Roman" w:cs="Times New Roman"/>
          <w:b/>
          <w:bCs/>
          <w:sz w:val="24"/>
          <w:szCs w:val="24"/>
        </w:rPr>
      </w:pPr>
      <w:r w:rsidRPr="00A73C72">
        <w:rPr>
          <w:rFonts w:ascii="Times New Roman" w:hAnsi="Times New Roman" w:cs="Times New Roman"/>
          <w:b/>
          <w:bCs/>
          <w:sz w:val="24"/>
          <w:szCs w:val="24"/>
        </w:rPr>
        <w:t>kliimakava nõuded ja koostamise kord</w:t>
      </w:r>
    </w:p>
    <w:p w14:paraId="30E3F530" w14:textId="77777777" w:rsidR="00D04E3C" w:rsidRPr="00A73C72" w:rsidRDefault="00D04E3C" w:rsidP="009F1D4A">
      <w:pPr>
        <w:spacing w:after="0" w:line="240" w:lineRule="auto"/>
        <w:rPr>
          <w:rFonts w:ascii="Times New Roman" w:hAnsi="Times New Roman" w:cs="Times New Roman"/>
          <w:sz w:val="24"/>
          <w:szCs w:val="24"/>
        </w:rPr>
      </w:pPr>
    </w:p>
    <w:p w14:paraId="3441F68C" w14:textId="502E6B8F" w:rsidR="00D04E3C" w:rsidRPr="00A73C72" w:rsidRDefault="00D04E3C" w:rsidP="009F1D4A">
      <w:pPr>
        <w:spacing w:after="0" w:line="240" w:lineRule="auto"/>
        <w:rPr>
          <w:rFonts w:ascii="Times New Roman" w:hAnsi="Times New Roman" w:cs="Times New Roman"/>
          <w:sz w:val="24"/>
          <w:szCs w:val="24"/>
        </w:rPr>
      </w:pPr>
      <w:r w:rsidRPr="00A73C72">
        <w:rPr>
          <w:rFonts w:ascii="Times New Roman" w:hAnsi="Times New Roman" w:cs="Times New Roman"/>
          <w:sz w:val="24"/>
          <w:szCs w:val="24"/>
        </w:rPr>
        <w:t>Määrus kehtestatakse kliimakindla majanduse seaduse § 37 lõike 3 alusel.</w:t>
      </w:r>
    </w:p>
    <w:p w14:paraId="619C36F8" w14:textId="77777777" w:rsidR="00D04E3C" w:rsidRPr="00A73C72" w:rsidRDefault="00D04E3C" w:rsidP="009F1D4A">
      <w:pPr>
        <w:spacing w:after="0" w:line="240" w:lineRule="auto"/>
        <w:rPr>
          <w:rFonts w:ascii="Times New Roman" w:hAnsi="Times New Roman" w:cs="Times New Roman"/>
          <w:sz w:val="24"/>
          <w:szCs w:val="24"/>
        </w:rPr>
      </w:pPr>
    </w:p>
    <w:p w14:paraId="40F5A754" w14:textId="77777777" w:rsidR="00D04E3C" w:rsidRPr="00A73C72" w:rsidRDefault="00D04E3C" w:rsidP="009F1D4A">
      <w:pPr>
        <w:spacing w:after="0" w:line="240" w:lineRule="auto"/>
        <w:jc w:val="center"/>
        <w:rPr>
          <w:rFonts w:ascii="Times New Roman" w:hAnsi="Times New Roman" w:cs="Times New Roman"/>
          <w:b/>
          <w:bCs/>
          <w:sz w:val="24"/>
          <w:szCs w:val="24"/>
        </w:rPr>
      </w:pPr>
      <w:r w:rsidRPr="00A73C72">
        <w:rPr>
          <w:rFonts w:ascii="Times New Roman" w:hAnsi="Times New Roman" w:cs="Times New Roman"/>
          <w:b/>
          <w:bCs/>
          <w:sz w:val="24"/>
          <w:szCs w:val="24"/>
        </w:rPr>
        <w:t>1. peatükk</w:t>
      </w:r>
      <w:r>
        <w:rPr>
          <w:rFonts w:ascii="Times New Roman" w:hAnsi="Times New Roman" w:cs="Times New Roman"/>
          <w:b/>
          <w:bCs/>
          <w:sz w:val="24"/>
          <w:szCs w:val="24"/>
        </w:rPr>
        <w:br/>
      </w:r>
      <w:r w:rsidRPr="00A73C72">
        <w:rPr>
          <w:rFonts w:ascii="Times New Roman" w:hAnsi="Times New Roman" w:cs="Times New Roman"/>
          <w:b/>
          <w:bCs/>
          <w:sz w:val="24"/>
          <w:szCs w:val="24"/>
        </w:rPr>
        <w:t>Üldsätted</w:t>
      </w:r>
    </w:p>
    <w:p w14:paraId="2B211630" w14:textId="77777777" w:rsidR="00D04E3C" w:rsidRPr="009F1D4A" w:rsidRDefault="00D04E3C" w:rsidP="009F1D4A">
      <w:pPr>
        <w:spacing w:after="0" w:line="240" w:lineRule="auto"/>
        <w:rPr>
          <w:rFonts w:ascii="Times New Roman" w:hAnsi="Times New Roman" w:cs="Times New Roman"/>
          <w:b/>
          <w:bCs/>
          <w:sz w:val="24"/>
          <w:szCs w:val="24"/>
        </w:rPr>
      </w:pPr>
      <w:r w:rsidRPr="009F1D4A">
        <w:rPr>
          <w:rFonts w:ascii="Times New Roman" w:hAnsi="Times New Roman" w:cs="Times New Roman"/>
          <w:b/>
          <w:bCs/>
          <w:sz w:val="24"/>
          <w:szCs w:val="24"/>
        </w:rPr>
        <w:t>§ 1. Reguleerimisala</w:t>
      </w:r>
    </w:p>
    <w:p w14:paraId="2F5CECA8" w14:textId="77777777" w:rsidR="00D04E3C" w:rsidRDefault="00D04E3C" w:rsidP="009F1D4A">
      <w:pPr>
        <w:spacing w:after="0" w:line="240" w:lineRule="auto"/>
        <w:rPr>
          <w:rFonts w:ascii="Times New Roman" w:hAnsi="Times New Roman" w:cs="Times New Roman"/>
          <w:b/>
          <w:bCs/>
          <w:sz w:val="24"/>
          <w:szCs w:val="24"/>
        </w:rPr>
      </w:pPr>
    </w:p>
    <w:p w14:paraId="1AEFABDF" w14:textId="75A69EBD" w:rsidR="00D04E3C" w:rsidRPr="00C906AB" w:rsidRDefault="00C906AB" w:rsidP="00C906AB">
      <w:pPr>
        <w:spacing w:after="0" w:line="240" w:lineRule="auto"/>
        <w:ind w:left="360"/>
        <w:jc w:val="center"/>
        <w:rPr>
          <w:rFonts w:ascii="Times New Roman" w:hAnsi="Times New Roman" w:cs="Times New Roman"/>
          <w:b/>
          <w:bCs/>
          <w:sz w:val="24"/>
          <w:szCs w:val="24"/>
        </w:rPr>
      </w:pPr>
      <w:r>
        <w:rPr>
          <w:rFonts w:ascii="Times New Roman" w:hAnsi="Times New Roman" w:cs="Times New Roman"/>
          <w:b/>
          <w:bCs/>
          <w:sz w:val="24"/>
          <w:szCs w:val="24"/>
        </w:rPr>
        <w:t xml:space="preserve">2. </w:t>
      </w:r>
      <w:r w:rsidR="00D04E3C" w:rsidRPr="00C906AB">
        <w:rPr>
          <w:rFonts w:ascii="Times New Roman" w:hAnsi="Times New Roman" w:cs="Times New Roman"/>
          <w:b/>
          <w:bCs/>
          <w:sz w:val="24"/>
          <w:szCs w:val="24"/>
        </w:rPr>
        <w:t>peatükk</w:t>
      </w:r>
      <w:r w:rsidR="00D04E3C" w:rsidRPr="00C906AB">
        <w:rPr>
          <w:rFonts w:ascii="Times New Roman" w:hAnsi="Times New Roman" w:cs="Times New Roman"/>
          <w:b/>
          <w:bCs/>
          <w:sz w:val="24"/>
          <w:szCs w:val="24"/>
        </w:rPr>
        <w:br/>
        <w:t>Energia- ja kliimakava koostamine ja ülesehitus</w:t>
      </w:r>
    </w:p>
    <w:p w14:paraId="242CBC47" w14:textId="77777777" w:rsidR="00893474" w:rsidRPr="009F1D4A" w:rsidRDefault="00893474" w:rsidP="009F1D4A">
      <w:pPr>
        <w:spacing w:after="0" w:line="240" w:lineRule="auto"/>
        <w:rPr>
          <w:rFonts w:ascii="Times New Roman" w:hAnsi="Times New Roman" w:cs="Times New Roman"/>
          <w:b/>
          <w:bCs/>
          <w:sz w:val="24"/>
          <w:szCs w:val="24"/>
        </w:rPr>
      </w:pPr>
    </w:p>
    <w:p w14:paraId="77A13E62" w14:textId="77777777" w:rsidR="00D04E3C" w:rsidRDefault="00D04E3C" w:rsidP="00893474">
      <w:pPr>
        <w:spacing w:after="0" w:line="240" w:lineRule="auto"/>
        <w:rPr>
          <w:rFonts w:ascii="Times New Roman" w:hAnsi="Times New Roman" w:cs="Times New Roman"/>
          <w:b/>
          <w:bCs/>
          <w:sz w:val="24"/>
          <w:szCs w:val="24"/>
        </w:rPr>
      </w:pPr>
      <w:r w:rsidRPr="009F1D4A">
        <w:rPr>
          <w:rFonts w:ascii="Times New Roman" w:hAnsi="Times New Roman" w:cs="Times New Roman"/>
          <w:b/>
          <w:bCs/>
          <w:sz w:val="24"/>
          <w:szCs w:val="24"/>
        </w:rPr>
        <w:t>§ 2. Energia- ja kliimakava koostamine</w:t>
      </w:r>
    </w:p>
    <w:p w14:paraId="3F8F2A2A" w14:textId="77777777" w:rsidR="00893474" w:rsidRPr="009F1D4A" w:rsidRDefault="00893474" w:rsidP="009F1D4A">
      <w:pPr>
        <w:spacing w:after="0" w:line="240" w:lineRule="auto"/>
        <w:rPr>
          <w:rFonts w:ascii="Times New Roman" w:hAnsi="Times New Roman" w:cs="Times New Roman"/>
          <w:b/>
          <w:bCs/>
          <w:sz w:val="24"/>
          <w:szCs w:val="24"/>
        </w:rPr>
      </w:pPr>
    </w:p>
    <w:p w14:paraId="7FE33487" w14:textId="77777777" w:rsidR="00D04E3C" w:rsidRDefault="00D04E3C" w:rsidP="00893474">
      <w:pPr>
        <w:spacing w:after="0" w:line="240" w:lineRule="auto"/>
        <w:rPr>
          <w:rFonts w:ascii="Times New Roman" w:hAnsi="Times New Roman" w:cs="Times New Roman"/>
          <w:b/>
          <w:bCs/>
          <w:sz w:val="24"/>
          <w:szCs w:val="24"/>
        </w:rPr>
      </w:pPr>
      <w:r w:rsidRPr="009F1D4A">
        <w:rPr>
          <w:rFonts w:ascii="Times New Roman" w:hAnsi="Times New Roman" w:cs="Times New Roman"/>
          <w:b/>
          <w:bCs/>
          <w:sz w:val="24"/>
          <w:szCs w:val="24"/>
        </w:rPr>
        <w:t>§ 3. Energia- ja kliimakava ülesehitus</w:t>
      </w:r>
    </w:p>
    <w:p w14:paraId="66D30B35" w14:textId="77777777" w:rsidR="00893474" w:rsidRPr="009F1D4A" w:rsidRDefault="00893474" w:rsidP="009F1D4A">
      <w:pPr>
        <w:spacing w:after="0" w:line="240" w:lineRule="auto"/>
        <w:rPr>
          <w:rFonts w:ascii="Times New Roman" w:hAnsi="Times New Roman" w:cs="Times New Roman"/>
          <w:b/>
          <w:bCs/>
          <w:sz w:val="24"/>
          <w:szCs w:val="24"/>
        </w:rPr>
      </w:pPr>
    </w:p>
    <w:p w14:paraId="4A6313DB" w14:textId="77777777" w:rsidR="00D04E3C" w:rsidRDefault="00D04E3C" w:rsidP="00893474">
      <w:pPr>
        <w:spacing w:after="0" w:line="240" w:lineRule="auto"/>
        <w:rPr>
          <w:rFonts w:ascii="Times New Roman" w:hAnsi="Times New Roman" w:cs="Times New Roman"/>
          <w:b/>
          <w:bCs/>
          <w:sz w:val="24"/>
          <w:szCs w:val="24"/>
        </w:rPr>
      </w:pPr>
      <w:r w:rsidRPr="009F1D4A">
        <w:rPr>
          <w:rFonts w:ascii="Times New Roman" w:hAnsi="Times New Roman" w:cs="Times New Roman"/>
          <w:b/>
          <w:bCs/>
          <w:sz w:val="24"/>
          <w:szCs w:val="24"/>
        </w:rPr>
        <w:t>§ 4. Üldosa</w:t>
      </w:r>
    </w:p>
    <w:p w14:paraId="0F2AC860" w14:textId="77777777" w:rsidR="00893474" w:rsidRPr="009F1D4A" w:rsidRDefault="00893474" w:rsidP="009F1D4A">
      <w:pPr>
        <w:spacing w:after="0" w:line="240" w:lineRule="auto"/>
        <w:rPr>
          <w:rFonts w:ascii="Times New Roman" w:hAnsi="Times New Roman" w:cs="Times New Roman"/>
          <w:b/>
          <w:bCs/>
          <w:sz w:val="24"/>
          <w:szCs w:val="24"/>
        </w:rPr>
      </w:pPr>
    </w:p>
    <w:p w14:paraId="55FD994A" w14:textId="1E9C4266" w:rsidR="00D04E3C" w:rsidRDefault="00D04E3C" w:rsidP="00893474">
      <w:pPr>
        <w:spacing w:after="0" w:line="240" w:lineRule="auto"/>
        <w:rPr>
          <w:rFonts w:ascii="Times New Roman" w:hAnsi="Times New Roman" w:cs="Times New Roman"/>
          <w:b/>
          <w:bCs/>
          <w:sz w:val="24"/>
          <w:szCs w:val="24"/>
        </w:rPr>
      </w:pPr>
      <w:r w:rsidRPr="009F1D4A">
        <w:rPr>
          <w:rFonts w:ascii="Times New Roman" w:hAnsi="Times New Roman" w:cs="Times New Roman"/>
          <w:b/>
          <w:bCs/>
          <w:sz w:val="24"/>
          <w:szCs w:val="24"/>
        </w:rPr>
        <w:t>§ 5. Kliimamuutuste leevendamise osa</w:t>
      </w:r>
    </w:p>
    <w:p w14:paraId="2D1A56B2" w14:textId="77777777" w:rsidR="00893474" w:rsidRPr="009F1D4A" w:rsidRDefault="00893474" w:rsidP="009F1D4A">
      <w:pPr>
        <w:spacing w:after="0" w:line="240" w:lineRule="auto"/>
        <w:rPr>
          <w:rFonts w:ascii="Times New Roman" w:hAnsi="Times New Roman" w:cs="Times New Roman"/>
          <w:b/>
          <w:bCs/>
          <w:sz w:val="24"/>
          <w:szCs w:val="24"/>
        </w:rPr>
      </w:pPr>
    </w:p>
    <w:p w14:paraId="7CEE98D3" w14:textId="77777777" w:rsidR="00D04E3C" w:rsidRDefault="00D04E3C" w:rsidP="00893474">
      <w:pPr>
        <w:spacing w:after="0" w:line="240" w:lineRule="auto"/>
        <w:rPr>
          <w:rFonts w:ascii="Times New Roman" w:hAnsi="Times New Roman" w:cs="Times New Roman"/>
          <w:b/>
          <w:bCs/>
          <w:sz w:val="24"/>
          <w:szCs w:val="24"/>
        </w:rPr>
      </w:pPr>
      <w:r w:rsidRPr="009F1D4A">
        <w:rPr>
          <w:rFonts w:ascii="Times New Roman" w:hAnsi="Times New Roman" w:cs="Times New Roman"/>
          <w:b/>
          <w:bCs/>
          <w:sz w:val="24"/>
          <w:szCs w:val="24"/>
        </w:rPr>
        <w:t>§ 6. Kliimamuutustega kohanemise osa</w:t>
      </w:r>
    </w:p>
    <w:p w14:paraId="0FCCEBBF" w14:textId="77777777" w:rsidR="00893474" w:rsidRPr="009F1D4A" w:rsidRDefault="00893474" w:rsidP="009F1D4A">
      <w:pPr>
        <w:spacing w:after="0" w:line="240" w:lineRule="auto"/>
        <w:rPr>
          <w:rFonts w:ascii="Times New Roman" w:hAnsi="Times New Roman" w:cs="Times New Roman"/>
          <w:b/>
          <w:bCs/>
          <w:sz w:val="24"/>
          <w:szCs w:val="24"/>
        </w:rPr>
      </w:pPr>
    </w:p>
    <w:p w14:paraId="6869DAE6" w14:textId="6BABFE2C" w:rsidR="00D04E3C" w:rsidRDefault="00D04E3C" w:rsidP="00893474">
      <w:pPr>
        <w:spacing w:after="0" w:line="240" w:lineRule="auto"/>
        <w:rPr>
          <w:rFonts w:ascii="Times New Roman" w:hAnsi="Times New Roman" w:cs="Times New Roman"/>
          <w:b/>
          <w:bCs/>
          <w:sz w:val="24"/>
          <w:szCs w:val="24"/>
        </w:rPr>
      </w:pPr>
      <w:r w:rsidRPr="009F1D4A">
        <w:rPr>
          <w:rFonts w:ascii="Times New Roman" w:hAnsi="Times New Roman" w:cs="Times New Roman"/>
          <w:b/>
          <w:bCs/>
          <w:sz w:val="24"/>
          <w:szCs w:val="24"/>
        </w:rPr>
        <w:t>§ 7. Tegevuskava</w:t>
      </w:r>
    </w:p>
    <w:p w14:paraId="22B61268" w14:textId="77777777" w:rsidR="00893474" w:rsidRPr="009F1D4A" w:rsidRDefault="00893474" w:rsidP="009F1D4A">
      <w:pPr>
        <w:spacing w:after="0" w:line="240" w:lineRule="auto"/>
        <w:rPr>
          <w:rFonts w:ascii="Times New Roman" w:hAnsi="Times New Roman" w:cs="Times New Roman"/>
          <w:b/>
          <w:bCs/>
          <w:sz w:val="24"/>
          <w:szCs w:val="24"/>
        </w:rPr>
      </w:pPr>
    </w:p>
    <w:p w14:paraId="3FFF9A52" w14:textId="77777777" w:rsidR="00D04E3C" w:rsidRDefault="00D04E3C" w:rsidP="00893474">
      <w:pPr>
        <w:spacing w:after="0" w:line="240" w:lineRule="auto"/>
        <w:rPr>
          <w:rFonts w:ascii="Times New Roman" w:hAnsi="Times New Roman" w:cs="Times New Roman"/>
          <w:b/>
          <w:bCs/>
          <w:sz w:val="24"/>
          <w:szCs w:val="24"/>
        </w:rPr>
      </w:pPr>
      <w:r w:rsidRPr="009F1D4A">
        <w:rPr>
          <w:rFonts w:ascii="Times New Roman" w:hAnsi="Times New Roman" w:cs="Times New Roman"/>
          <w:b/>
          <w:bCs/>
          <w:sz w:val="24"/>
          <w:szCs w:val="24"/>
        </w:rPr>
        <w:t>§ 8. Kliimamuutuste leevendamise ja nendega kohanemise meetmed</w:t>
      </w:r>
    </w:p>
    <w:p w14:paraId="087D28EB" w14:textId="77777777" w:rsidR="00893474" w:rsidRPr="009F1D4A" w:rsidRDefault="00893474" w:rsidP="009F1D4A">
      <w:pPr>
        <w:spacing w:after="0" w:line="240" w:lineRule="auto"/>
        <w:rPr>
          <w:rFonts w:ascii="Times New Roman" w:hAnsi="Times New Roman" w:cs="Times New Roman"/>
          <w:b/>
          <w:bCs/>
          <w:sz w:val="24"/>
          <w:szCs w:val="24"/>
        </w:rPr>
      </w:pPr>
    </w:p>
    <w:p w14:paraId="4BD023CA" w14:textId="77777777" w:rsidR="00D04E3C" w:rsidRPr="009F1D4A" w:rsidRDefault="00D04E3C" w:rsidP="009F1D4A">
      <w:pPr>
        <w:spacing w:after="0" w:line="240" w:lineRule="auto"/>
        <w:rPr>
          <w:rFonts w:ascii="Times New Roman" w:hAnsi="Times New Roman" w:cs="Times New Roman"/>
          <w:b/>
          <w:bCs/>
          <w:sz w:val="24"/>
          <w:szCs w:val="24"/>
        </w:rPr>
      </w:pPr>
      <w:r w:rsidRPr="009F1D4A">
        <w:rPr>
          <w:rFonts w:ascii="Times New Roman" w:hAnsi="Times New Roman" w:cs="Times New Roman"/>
          <w:b/>
          <w:bCs/>
          <w:sz w:val="24"/>
          <w:szCs w:val="24"/>
        </w:rPr>
        <w:t>§ 9. Energia- ja kliimakava kooskõlastamine ja avalikustamine</w:t>
      </w:r>
    </w:p>
    <w:p w14:paraId="0AF9DAB9" w14:textId="77777777" w:rsidR="00D04E3C" w:rsidRPr="009F1D4A" w:rsidRDefault="00D04E3C" w:rsidP="009F1D4A">
      <w:pPr>
        <w:spacing w:after="0" w:line="240" w:lineRule="auto"/>
        <w:rPr>
          <w:rFonts w:ascii="Times New Roman" w:hAnsi="Times New Roman" w:cs="Times New Roman"/>
          <w:b/>
          <w:bCs/>
          <w:sz w:val="24"/>
          <w:szCs w:val="24"/>
        </w:rPr>
      </w:pPr>
    </w:p>
    <w:p w14:paraId="2E48929F" w14:textId="4042C3E3" w:rsidR="00D04E3C" w:rsidRPr="009F1D4A" w:rsidRDefault="00D04E3C" w:rsidP="00C906AB">
      <w:pPr>
        <w:pStyle w:val="Loendilik"/>
        <w:numPr>
          <w:ilvl w:val="0"/>
          <w:numId w:val="25"/>
        </w:numPr>
        <w:spacing w:after="0" w:line="240" w:lineRule="auto"/>
        <w:jc w:val="center"/>
        <w:rPr>
          <w:rFonts w:ascii="Times New Roman" w:hAnsi="Times New Roman" w:cs="Times New Roman"/>
          <w:b/>
          <w:bCs/>
          <w:sz w:val="24"/>
          <w:szCs w:val="24"/>
        </w:rPr>
      </w:pPr>
      <w:r w:rsidRPr="009F1D4A">
        <w:rPr>
          <w:rFonts w:ascii="Times New Roman" w:hAnsi="Times New Roman" w:cs="Times New Roman"/>
          <w:b/>
          <w:bCs/>
          <w:sz w:val="24"/>
          <w:szCs w:val="24"/>
        </w:rPr>
        <w:t>peatükk</w:t>
      </w:r>
      <w:r w:rsidRPr="009F1D4A">
        <w:rPr>
          <w:rFonts w:ascii="Times New Roman" w:hAnsi="Times New Roman" w:cs="Times New Roman"/>
          <w:b/>
          <w:bCs/>
          <w:sz w:val="24"/>
          <w:szCs w:val="24"/>
        </w:rPr>
        <w:br/>
        <w:t>Eesmärkide täitmise seiramine, aruandlus ja uuendamine</w:t>
      </w:r>
    </w:p>
    <w:p w14:paraId="279948DC" w14:textId="77777777" w:rsidR="00893474" w:rsidRPr="009F1D4A" w:rsidRDefault="00893474" w:rsidP="009F1D4A">
      <w:pPr>
        <w:spacing w:after="0" w:line="240" w:lineRule="auto"/>
        <w:rPr>
          <w:rFonts w:ascii="Times New Roman" w:hAnsi="Times New Roman" w:cs="Times New Roman"/>
          <w:b/>
          <w:bCs/>
          <w:sz w:val="24"/>
          <w:szCs w:val="24"/>
        </w:rPr>
      </w:pPr>
    </w:p>
    <w:p w14:paraId="312DA612" w14:textId="77777777" w:rsidR="00D04E3C" w:rsidRDefault="00D04E3C" w:rsidP="00893474">
      <w:pPr>
        <w:spacing w:after="0" w:line="240" w:lineRule="auto"/>
        <w:rPr>
          <w:rFonts w:ascii="Times New Roman" w:hAnsi="Times New Roman" w:cs="Times New Roman"/>
          <w:b/>
          <w:bCs/>
          <w:sz w:val="24"/>
          <w:szCs w:val="24"/>
        </w:rPr>
      </w:pPr>
      <w:r w:rsidRPr="009F1D4A">
        <w:rPr>
          <w:rFonts w:ascii="Times New Roman" w:hAnsi="Times New Roman" w:cs="Times New Roman"/>
          <w:b/>
          <w:bCs/>
          <w:sz w:val="24"/>
          <w:szCs w:val="24"/>
        </w:rPr>
        <w:t>§ 10. Eesmärkide täitmise seiramine</w:t>
      </w:r>
    </w:p>
    <w:p w14:paraId="54320D40" w14:textId="77777777" w:rsidR="00893474" w:rsidRPr="009F1D4A" w:rsidRDefault="00893474" w:rsidP="009F1D4A">
      <w:pPr>
        <w:spacing w:after="0" w:line="240" w:lineRule="auto"/>
        <w:rPr>
          <w:rFonts w:ascii="Times New Roman" w:hAnsi="Times New Roman" w:cs="Times New Roman"/>
          <w:b/>
          <w:bCs/>
          <w:sz w:val="24"/>
          <w:szCs w:val="24"/>
        </w:rPr>
      </w:pPr>
    </w:p>
    <w:p w14:paraId="3F48BEE1" w14:textId="77777777" w:rsidR="00D04E3C" w:rsidRDefault="00D04E3C" w:rsidP="00893474">
      <w:pPr>
        <w:spacing w:after="0" w:line="240" w:lineRule="auto"/>
        <w:rPr>
          <w:rFonts w:ascii="Times New Roman" w:hAnsi="Times New Roman" w:cs="Times New Roman"/>
          <w:b/>
          <w:bCs/>
          <w:sz w:val="24"/>
          <w:szCs w:val="24"/>
        </w:rPr>
      </w:pPr>
      <w:r w:rsidRPr="009F1D4A">
        <w:rPr>
          <w:rFonts w:ascii="Times New Roman" w:hAnsi="Times New Roman" w:cs="Times New Roman"/>
          <w:b/>
          <w:bCs/>
          <w:sz w:val="24"/>
          <w:szCs w:val="24"/>
        </w:rPr>
        <w:t>§ 11. Aruandlus</w:t>
      </w:r>
    </w:p>
    <w:p w14:paraId="0EE98016" w14:textId="77777777" w:rsidR="00893474" w:rsidRPr="009F1D4A" w:rsidRDefault="00893474" w:rsidP="009F1D4A">
      <w:pPr>
        <w:spacing w:after="0" w:line="240" w:lineRule="auto"/>
        <w:rPr>
          <w:rFonts w:ascii="Times New Roman" w:hAnsi="Times New Roman" w:cs="Times New Roman"/>
          <w:b/>
          <w:bCs/>
          <w:sz w:val="24"/>
          <w:szCs w:val="24"/>
        </w:rPr>
      </w:pPr>
    </w:p>
    <w:p w14:paraId="64CF9C5F" w14:textId="77777777" w:rsidR="00D04E3C" w:rsidRDefault="00D04E3C" w:rsidP="00893474">
      <w:pPr>
        <w:spacing w:after="0" w:line="240" w:lineRule="auto"/>
        <w:rPr>
          <w:rFonts w:ascii="Times New Roman" w:hAnsi="Times New Roman" w:cs="Times New Roman"/>
          <w:b/>
          <w:bCs/>
          <w:sz w:val="24"/>
          <w:szCs w:val="24"/>
        </w:rPr>
      </w:pPr>
      <w:r w:rsidRPr="009F1D4A">
        <w:rPr>
          <w:rFonts w:ascii="Times New Roman" w:hAnsi="Times New Roman" w:cs="Times New Roman"/>
          <w:b/>
          <w:bCs/>
          <w:sz w:val="24"/>
          <w:szCs w:val="24"/>
        </w:rPr>
        <w:t>§ 12. Energia- ja kliimakava uuendamine</w:t>
      </w:r>
    </w:p>
    <w:p w14:paraId="770B7391" w14:textId="77777777" w:rsidR="00893474" w:rsidRPr="009F1D4A" w:rsidRDefault="00893474" w:rsidP="009F1D4A">
      <w:pPr>
        <w:spacing w:after="0" w:line="240" w:lineRule="auto"/>
        <w:rPr>
          <w:rFonts w:ascii="Times New Roman" w:hAnsi="Times New Roman" w:cs="Times New Roman"/>
          <w:b/>
          <w:bCs/>
          <w:sz w:val="24"/>
          <w:szCs w:val="24"/>
        </w:rPr>
      </w:pPr>
    </w:p>
    <w:p w14:paraId="0BAED22A" w14:textId="77777777" w:rsidR="00D04E3C" w:rsidRPr="009F1D4A" w:rsidRDefault="00D04E3C" w:rsidP="009F1D4A">
      <w:pPr>
        <w:spacing w:after="0" w:line="240" w:lineRule="auto"/>
        <w:rPr>
          <w:rFonts w:ascii="Times New Roman" w:hAnsi="Times New Roman" w:cs="Times New Roman"/>
          <w:b/>
          <w:bCs/>
          <w:sz w:val="24"/>
          <w:szCs w:val="24"/>
        </w:rPr>
      </w:pPr>
      <w:r w:rsidRPr="009F1D4A">
        <w:rPr>
          <w:rFonts w:ascii="Times New Roman" w:hAnsi="Times New Roman" w:cs="Times New Roman"/>
          <w:b/>
          <w:bCs/>
          <w:sz w:val="24"/>
          <w:szCs w:val="24"/>
        </w:rPr>
        <w:t>§ 13. Määruse jõustumine</w:t>
      </w:r>
    </w:p>
    <w:p w14:paraId="29E1E88F" w14:textId="77777777" w:rsidR="00D04E3C" w:rsidRDefault="00D04E3C" w:rsidP="00C906AB">
      <w:pPr>
        <w:spacing w:after="0" w:line="240" w:lineRule="auto"/>
      </w:pPr>
    </w:p>
    <w:sectPr w:rsidR="00D04E3C" w:rsidSect="00C906AB">
      <w:pgSz w:w="11906" w:h="16838"/>
      <w:pgMar w:top="1418" w:right="1418" w:bottom="1418" w:left="1418"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3" w:author="Katariina Kärsten" w:date="2024-09-13T14:29:00Z" w:initials="KK">
    <w:p w14:paraId="14CCE800" w14:textId="77777777" w:rsidR="00BA7B37" w:rsidRDefault="00F55421" w:rsidP="00BA7B37">
      <w:pPr>
        <w:pStyle w:val="Kommentaaritekst"/>
      </w:pPr>
      <w:r>
        <w:rPr>
          <w:rStyle w:val="Kommentaariviide"/>
        </w:rPr>
        <w:annotationRef/>
      </w:r>
      <w:r w:rsidR="00BA7B37">
        <w:t>Palun lisada info selle kohta, kas EN on seotud VV tegevusprogrammiga, kas ja milliste EL õigusaktide rakendamisega  on EN soetud. Samuti tuleb lisada rakendussätetes muudetavate seaduste avaldamismärked (HÕNTE § 41 lg 3).</w:t>
      </w:r>
    </w:p>
  </w:comment>
  <w:comment w:id="27" w:author="Pilleriin Lindsalu" w:date="2024-09-03T15:10:00Z" w:initials="PL">
    <w:p w14:paraId="75C6ECEE" w14:textId="407A5D3A" w:rsidR="003C01AA" w:rsidRDefault="003C01AA" w:rsidP="003C01AA">
      <w:pPr>
        <w:pStyle w:val="Kommentaaritekst"/>
      </w:pPr>
      <w:r>
        <w:rPr>
          <w:rStyle w:val="Kommentaariviide"/>
        </w:rPr>
        <w:annotationRef/>
      </w:r>
      <w:r>
        <w:rPr>
          <w:color w:val="000000"/>
        </w:rPr>
        <w:t xml:space="preserve">Ettevaatuspõhimõte on §-s 11. </w:t>
      </w:r>
    </w:p>
  </w:comment>
  <w:comment w:id="28" w:author="Pilleriin Lindsalu" w:date="2024-09-03T15:12:00Z" w:initials="PL">
    <w:p w14:paraId="156C49F3" w14:textId="77777777" w:rsidR="003C01AA" w:rsidRDefault="003C01AA" w:rsidP="003C01AA">
      <w:pPr>
        <w:pStyle w:val="Kommentaaritekst"/>
      </w:pPr>
      <w:r>
        <w:rPr>
          <w:rStyle w:val="Kommentaariviide"/>
        </w:rPr>
        <w:annotationRef/>
      </w:r>
      <w:r>
        <w:rPr>
          <w:color w:val="000000"/>
        </w:rPr>
        <w:t xml:space="preserve">Eelnõus ei ole sellist osa. </w:t>
      </w:r>
    </w:p>
  </w:comment>
  <w:comment w:id="29" w:author="Pilleriin Lindsalu" w:date="2024-09-03T15:13:00Z" w:initials="PL">
    <w:p w14:paraId="2932DA46" w14:textId="77777777" w:rsidR="003C01AA" w:rsidRDefault="003C01AA" w:rsidP="003C01AA">
      <w:pPr>
        <w:pStyle w:val="Kommentaaritekst"/>
      </w:pPr>
      <w:r>
        <w:rPr>
          <w:rStyle w:val="Kommentaariviide"/>
        </w:rPr>
        <w:annotationRef/>
      </w:r>
      <w:r>
        <w:rPr>
          <w:color w:val="000000"/>
        </w:rPr>
        <w:t>Mida peetakse kiirendatud menetluse all silmas?</w:t>
      </w:r>
    </w:p>
  </w:comment>
  <w:comment w:id="46" w:author="Katariina Kärsten" w:date="2024-09-13T11:23:00Z" w:initials="KK">
    <w:p w14:paraId="16A51998" w14:textId="5B2AC42F" w:rsidR="00F55421" w:rsidRDefault="00461B55" w:rsidP="00F55421">
      <w:pPr>
        <w:pStyle w:val="Kommentaaritekst"/>
      </w:pPr>
      <w:r>
        <w:rPr>
          <w:rStyle w:val="Kommentaariviide"/>
        </w:rPr>
        <w:annotationRef/>
      </w:r>
      <w:r w:rsidR="00F55421">
        <w:rPr>
          <w:color w:val="000000"/>
        </w:rPr>
        <w:t xml:space="preserve">Ettepanekud mõjuanalüüsi ülevaatlikkuse parandamiseks: </w:t>
      </w:r>
    </w:p>
    <w:p w14:paraId="56D3A01A" w14:textId="77777777" w:rsidR="00F55421" w:rsidRDefault="00F55421" w:rsidP="00F55421">
      <w:pPr>
        <w:pStyle w:val="Kommentaaritekst"/>
      </w:pPr>
      <w:r>
        <w:rPr>
          <w:color w:val="000000"/>
        </w:rPr>
        <w:br/>
        <w:t xml:space="preserve">1. kuna tekst on mahukas, siis soovitame siintoodud loetelu vormistada mõjuanalüüsi sisukorrana (koos alapunktidega), et lugejal tekiks struktuurist tervikpilt ning info oleks kiiremini leitav. </w:t>
      </w:r>
    </w:p>
    <w:p w14:paraId="0FB1F504" w14:textId="77777777" w:rsidR="00F55421" w:rsidRDefault="00F55421" w:rsidP="00F55421">
      <w:pPr>
        <w:pStyle w:val="Kommentaaritekst"/>
      </w:pPr>
    </w:p>
    <w:p w14:paraId="5E6D0A0A" w14:textId="77777777" w:rsidR="00F55421" w:rsidRDefault="00F55421" w:rsidP="00F55421">
      <w:pPr>
        <w:pStyle w:val="Kommentaaritekst"/>
      </w:pPr>
      <w:r>
        <w:rPr>
          <w:color w:val="000000"/>
        </w:rPr>
        <w:t xml:space="preserve">2. Iga valdkonna kirjelduse alguses võiks olla lühidalt loetletud meetmed, millega valdkonna eesmärke soovitakse saavutada. </w:t>
      </w:r>
    </w:p>
  </w:comment>
  <w:comment w:id="48" w:author="Pilleriin Lindsalu" w:date="2024-09-03T15:15:00Z" w:initials="PL">
    <w:p w14:paraId="18831193" w14:textId="6A90B67B" w:rsidR="003C01AA" w:rsidRDefault="003C01AA" w:rsidP="003C01AA">
      <w:pPr>
        <w:pStyle w:val="Kommentaaritekst"/>
      </w:pPr>
      <w:r>
        <w:rPr>
          <w:rStyle w:val="Kommentaariviide"/>
        </w:rPr>
        <w:annotationRef/>
      </w:r>
      <w:r>
        <w:rPr>
          <w:color w:val="000000"/>
        </w:rPr>
        <w:t xml:space="preserve">Antud alapunktis kirjeldatakse peaasjalikult positiivset mõju, mis keskkonnasõbralikuma liikuvusega kaasneb. Riskidel ja negatiivsetel mõjudel peatutakse väga põgusalt (vt ka järgmine kommentaar). </w:t>
      </w:r>
    </w:p>
    <w:p w14:paraId="08190D92" w14:textId="77777777" w:rsidR="003C01AA" w:rsidRDefault="003C01AA" w:rsidP="003C01AA">
      <w:pPr>
        <w:pStyle w:val="Kommentaaritekst"/>
      </w:pPr>
      <w:r>
        <w:rPr>
          <w:color w:val="000000"/>
        </w:rPr>
        <w:t xml:space="preserve">Seetõttu palume üle vaadata analüüsi objektiivsus, st positiivsete ja negatiivsete mõjude tasakaalustatult käsitlemine. </w:t>
      </w:r>
    </w:p>
  </w:comment>
  <w:comment w:id="49" w:author="Pilleriin Lindsalu" w:date="2024-09-03T15:16:00Z" w:initials="PL">
    <w:p w14:paraId="3D594786" w14:textId="77777777" w:rsidR="003C01AA" w:rsidRDefault="003C01AA" w:rsidP="003C01AA">
      <w:pPr>
        <w:pStyle w:val="Kommentaaritekst"/>
      </w:pPr>
      <w:r>
        <w:rPr>
          <w:rStyle w:val="Kommentaariviide"/>
        </w:rPr>
        <w:annotationRef/>
      </w:r>
      <w:r>
        <w:rPr>
          <w:color w:val="000000"/>
        </w:rPr>
        <w:t xml:space="preserve">Kuigi ühistranspordi arendamine on vajalik ja aitab probleemi leevendada, siis meetmed, millega vähendatakse fossiilkütustega autode kasutamist, mõjutavad siiski olulisel määral suurt osa elanikkonnast, seejuures mitmeid haavatavaid rühmi. </w:t>
      </w:r>
    </w:p>
    <w:p w14:paraId="18FE3B0C" w14:textId="77777777" w:rsidR="003C01AA" w:rsidRDefault="003C01AA" w:rsidP="003C01AA">
      <w:pPr>
        <w:pStyle w:val="Kommentaaritekst"/>
      </w:pPr>
      <w:r>
        <w:rPr>
          <w:color w:val="000000"/>
        </w:rPr>
        <w:t xml:space="preserve">Soovitame seda negatiivset mõju põhjalikumalt käsitleda, et tagatud oleks analüüsi objektiivsus. </w:t>
      </w:r>
    </w:p>
  </w:comment>
  <w:comment w:id="50" w:author="Pilleriin Lindsalu" w:date="2024-09-03T15:17:00Z" w:initials="PL">
    <w:p w14:paraId="7D201469" w14:textId="77777777" w:rsidR="0018516B" w:rsidRDefault="003C01AA" w:rsidP="0018516B">
      <w:pPr>
        <w:pStyle w:val="Kommentaaritekst"/>
      </w:pPr>
      <w:r>
        <w:rPr>
          <w:rStyle w:val="Kommentaariviide"/>
        </w:rPr>
        <w:annotationRef/>
      </w:r>
      <w:r w:rsidR="0018516B">
        <w:rPr>
          <w:color w:val="000000"/>
        </w:rPr>
        <w:t>Sarnane kommentaar eelmistele. Isegi, kui summaarsed prognoosid näitavad, et taksoteenuse osutajate netotulu on pikas perspektiivis positiivne, siis see ei tähenda, et kõik valdkonna ettevõtjad muutusega kohanevad. On risk, et osa lõpetavad tegevuse.</w:t>
      </w:r>
    </w:p>
  </w:comment>
  <w:comment w:id="51" w:author="Pilleriin Lindsalu" w:date="2024-09-05T14:03:00Z" w:initials="PL">
    <w:p w14:paraId="46F7D25E" w14:textId="77777777" w:rsidR="0052295F" w:rsidRDefault="0052295F" w:rsidP="0052295F">
      <w:pPr>
        <w:pStyle w:val="Kommentaaritekst"/>
      </w:pPr>
      <w:r>
        <w:rPr>
          <w:rStyle w:val="Kommentaariviide"/>
        </w:rPr>
        <w:annotationRef/>
      </w:r>
      <w:r>
        <w:rPr>
          <w:color w:val="000000"/>
        </w:rPr>
        <w:t xml:space="preserve">Selles osas võiks käsitleda ka seda, millised kohustused lisanduvad avalikule sektorile (nii valitsusasutustele kui ka KOVidele) kliimaeesmärkide seire, aruandluse ja muude kohustuste näol. Ehk sisuliselt seaduse peatükkide 5-9 mõju avaliku sektori koormusele.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4CCE800" w15:done="0"/>
  <w15:commentEx w15:paraId="75C6ECEE" w15:done="0"/>
  <w15:commentEx w15:paraId="156C49F3" w15:done="0"/>
  <w15:commentEx w15:paraId="2932DA46" w15:done="0"/>
  <w15:commentEx w15:paraId="5E6D0A0A" w15:done="0"/>
  <w15:commentEx w15:paraId="08190D92" w15:done="0"/>
  <w15:commentEx w15:paraId="18FE3B0C" w15:done="0"/>
  <w15:commentEx w15:paraId="7D201469" w15:done="0"/>
  <w15:commentEx w15:paraId="46F7D25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8ECAC3" w16cex:dateUtc="2024-09-13T11:29:00Z"/>
  <w16cex:commentExtensible w16cex:durableId="2A81A581" w16cex:dateUtc="2024-09-03T12:10:00Z"/>
  <w16cex:commentExtensible w16cex:durableId="2A81A5D4" w16cex:dateUtc="2024-09-03T12:12:00Z"/>
  <w16cex:commentExtensible w16cex:durableId="2A81A600" w16cex:dateUtc="2024-09-03T12:13:00Z"/>
  <w16cex:commentExtensible w16cex:durableId="2A8E9F16" w16cex:dateUtc="2024-09-13T08:23:00Z"/>
  <w16cex:commentExtensible w16cex:durableId="2A81A6A5" w16cex:dateUtc="2024-09-03T12:15:00Z"/>
  <w16cex:commentExtensible w16cex:durableId="2A81A6CC" w16cex:dateUtc="2024-09-03T12:16:00Z"/>
  <w16cex:commentExtensible w16cex:durableId="2A81A6F9" w16cex:dateUtc="2024-09-03T12:17:00Z"/>
  <w16cex:commentExtensible w16cex:durableId="2A8438BC" w16cex:dateUtc="2024-09-05T11: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4CCE800" w16cid:durableId="2A8ECAC3"/>
  <w16cid:commentId w16cid:paraId="75C6ECEE" w16cid:durableId="2A81A581"/>
  <w16cid:commentId w16cid:paraId="156C49F3" w16cid:durableId="2A81A5D4"/>
  <w16cid:commentId w16cid:paraId="2932DA46" w16cid:durableId="2A81A600"/>
  <w16cid:commentId w16cid:paraId="5E6D0A0A" w16cid:durableId="2A8E9F16"/>
  <w16cid:commentId w16cid:paraId="08190D92" w16cid:durableId="2A81A6A5"/>
  <w16cid:commentId w16cid:paraId="18FE3B0C" w16cid:durableId="2A81A6CC"/>
  <w16cid:commentId w16cid:paraId="7D201469" w16cid:durableId="2A81A6F9"/>
  <w16cid:commentId w16cid:paraId="46F7D25E" w16cid:durableId="2A8438B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7B223F" w14:textId="77777777" w:rsidR="004F405C" w:rsidRDefault="004F405C">
      <w:pPr>
        <w:spacing w:after="0" w:line="240" w:lineRule="auto"/>
      </w:pPr>
      <w:r>
        <w:separator/>
      </w:r>
    </w:p>
    <w:p w14:paraId="13DDAFD1" w14:textId="77777777" w:rsidR="004F405C" w:rsidRDefault="004F405C"/>
  </w:endnote>
  <w:endnote w:type="continuationSeparator" w:id="0">
    <w:p w14:paraId="5AF36CBB" w14:textId="77777777" w:rsidR="004F405C" w:rsidRDefault="004F405C">
      <w:pPr>
        <w:spacing w:after="0" w:line="240" w:lineRule="auto"/>
      </w:pPr>
      <w:r>
        <w:continuationSeparator/>
      </w:r>
    </w:p>
    <w:p w14:paraId="479F213E" w14:textId="77777777" w:rsidR="004F405C" w:rsidRDefault="004F405C"/>
  </w:endnote>
  <w:endnote w:type="continuationNotice" w:id="1">
    <w:p w14:paraId="1210BB5B" w14:textId="77777777" w:rsidR="004F405C" w:rsidRDefault="004F405C">
      <w:pPr>
        <w:spacing w:after="0" w:line="240" w:lineRule="auto"/>
      </w:pPr>
    </w:p>
    <w:p w14:paraId="26F05545" w14:textId="77777777" w:rsidR="004F405C" w:rsidRDefault="004F40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Aptos Narrow">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Cambria Math">
    <w:panose1 w:val="02040503050406030204"/>
    <w:charset w:val="BA"/>
    <w:family w:val="roman"/>
    <w:pitch w:val="variable"/>
    <w:sig w:usb0="E00006FF" w:usb1="420024FF" w:usb2="02000000" w:usb3="00000000" w:csb0="0000019F" w:csb1="00000000"/>
  </w:font>
  <w:font w:name="Times">
    <w:panose1 w:val="02020603050405020304"/>
    <w:charset w:val="BA"/>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4935F2EC" w14:paraId="027E6999" w14:textId="77777777" w:rsidTr="53577F2A">
      <w:trPr>
        <w:trHeight w:val="300"/>
      </w:trPr>
      <w:tc>
        <w:tcPr>
          <w:tcW w:w="3020" w:type="dxa"/>
        </w:tcPr>
        <w:p w14:paraId="011061A7" w14:textId="5BF23EB1" w:rsidR="4935F2EC" w:rsidRDefault="4935F2EC" w:rsidP="001852A0">
          <w:pPr>
            <w:pStyle w:val="Pis"/>
            <w:ind w:left="-115"/>
          </w:pPr>
        </w:p>
      </w:tc>
      <w:tc>
        <w:tcPr>
          <w:tcW w:w="3020" w:type="dxa"/>
        </w:tcPr>
        <w:p w14:paraId="688539CC" w14:textId="2F73D626" w:rsidR="4935F2EC" w:rsidRDefault="4935F2EC" w:rsidP="001852A0">
          <w:pPr>
            <w:pStyle w:val="Pis"/>
            <w:jc w:val="center"/>
          </w:pPr>
        </w:p>
      </w:tc>
      <w:tc>
        <w:tcPr>
          <w:tcW w:w="3020" w:type="dxa"/>
        </w:tcPr>
        <w:p w14:paraId="09432351" w14:textId="7EEBAEFB" w:rsidR="4935F2EC" w:rsidRDefault="4935F2EC" w:rsidP="001852A0">
          <w:pPr>
            <w:pStyle w:val="Pis"/>
            <w:ind w:right="-115"/>
            <w:jc w:val="right"/>
          </w:pPr>
          <w:r>
            <w:fldChar w:fldCharType="begin"/>
          </w:r>
          <w:r>
            <w:instrText>PAGE</w:instrText>
          </w:r>
          <w:r>
            <w:fldChar w:fldCharType="separate"/>
          </w:r>
          <w:r w:rsidR="00922F75">
            <w:rPr>
              <w:noProof/>
            </w:rPr>
            <w:t>1</w:t>
          </w:r>
          <w:r>
            <w:fldChar w:fldCharType="end"/>
          </w:r>
        </w:p>
      </w:tc>
    </w:tr>
  </w:tbl>
  <w:p w14:paraId="1199F63E" w14:textId="77777777" w:rsidR="00091A1A" w:rsidRDefault="00091A1A">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9FA133" w14:textId="77777777" w:rsidR="004F405C" w:rsidRDefault="004F405C" w:rsidP="00BA1E8D">
      <w:pPr>
        <w:spacing w:after="0" w:line="240" w:lineRule="auto"/>
      </w:pPr>
      <w:r>
        <w:separator/>
      </w:r>
    </w:p>
  </w:footnote>
  <w:footnote w:type="continuationSeparator" w:id="0">
    <w:p w14:paraId="7B5D486C" w14:textId="77777777" w:rsidR="004F405C" w:rsidRDefault="004F405C">
      <w:pPr>
        <w:spacing w:after="0" w:line="240" w:lineRule="auto"/>
      </w:pPr>
      <w:r>
        <w:continuationSeparator/>
      </w:r>
    </w:p>
    <w:p w14:paraId="44B04EAC" w14:textId="77777777" w:rsidR="004F405C" w:rsidRDefault="004F405C"/>
  </w:footnote>
  <w:footnote w:type="continuationNotice" w:id="1">
    <w:p w14:paraId="7B3E3E58" w14:textId="77777777" w:rsidR="004F405C" w:rsidRDefault="004F405C">
      <w:pPr>
        <w:spacing w:after="0" w:line="240" w:lineRule="auto"/>
      </w:pPr>
    </w:p>
    <w:p w14:paraId="1DEA9CD9" w14:textId="77777777" w:rsidR="004F405C" w:rsidRDefault="004F405C"/>
  </w:footnote>
  <w:footnote w:id="2">
    <w:p w14:paraId="0A6ED282" w14:textId="493A240C" w:rsidR="5243F0D5" w:rsidRDefault="5243F0D5" w:rsidP="00C906AB">
      <w:pPr>
        <w:pStyle w:val="Allmrkusetekst"/>
      </w:pPr>
      <w:r w:rsidRPr="5243F0D5">
        <w:rPr>
          <w:rStyle w:val="Allmrkuseviide"/>
        </w:rPr>
        <w:footnoteRef/>
      </w:r>
      <w:r>
        <w:t xml:space="preserve"> </w:t>
      </w:r>
      <w:hyperlink r:id="rId1" w:history="1">
        <w:r w:rsidR="0038409D" w:rsidRPr="00A36279">
          <w:rPr>
            <w:rStyle w:val="Hperlink"/>
            <w:rFonts w:ascii="Segoe UI" w:eastAsia="Segoe UI" w:hAnsi="Segoe UI" w:cs="Segoe UI"/>
            <w:sz w:val="18"/>
            <w:szCs w:val="18"/>
          </w:rPr>
          <w:t>https://www.eea.europa.eu/publications/european-climate-risk-assessment</w:t>
        </w:r>
      </w:hyperlink>
      <w:r w:rsidR="00BC69FF">
        <w:rPr>
          <w:rFonts w:ascii="Segoe UI" w:eastAsia="Segoe UI" w:hAnsi="Segoe UI" w:cs="Segoe UI"/>
          <w:color w:val="000000" w:themeColor="text1"/>
          <w:sz w:val="18"/>
          <w:szCs w:val="18"/>
        </w:rPr>
        <w:t>.</w:t>
      </w:r>
      <w:r w:rsidR="0038409D">
        <w:rPr>
          <w:rFonts w:ascii="Segoe UI" w:eastAsia="Segoe UI" w:hAnsi="Segoe UI" w:cs="Segoe UI"/>
          <w:color w:val="000000" w:themeColor="text1"/>
          <w:sz w:val="18"/>
          <w:szCs w:val="18"/>
        </w:rPr>
        <w:t xml:space="preserve"> </w:t>
      </w:r>
    </w:p>
  </w:footnote>
  <w:footnote w:id="3">
    <w:p w14:paraId="17CA8A5E" w14:textId="2373A98A" w:rsidR="00955208" w:rsidRDefault="00955208">
      <w:pPr>
        <w:pStyle w:val="Allmrkusetekst"/>
      </w:pPr>
      <w:r>
        <w:rPr>
          <w:rStyle w:val="Allmrkuseviide"/>
        </w:rPr>
        <w:footnoteRef/>
      </w:r>
      <w:r>
        <w:t xml:space="preserve"> </w:t>
      </w:r>
      <w:hyperlink r:id="rId2" w:history="1">
        <w:r w:rsidR="0038409D" w:rsidRPr="00A36279">
          <w:rPr>
            <w:rStyle w:val="Hperlink"/>
          </w:rPr>
          <w:t>https://www.eea.europa.eu/en/analysis/indicators/economic-losses-from-climate-related?activeAccordion=ecdb3bcf-bbe9-4978-b5cf-0b136399d9f8</w:t>
        </w:r>
      </w:hyperlink>
      <w:r w:rsidR="00BC69FF">
        <w:t>.</w:t>
      </w:r>
      <w:r w:rsidR="0038409D">
        <w:t xml:space="preserve"> </w:t>
      </w:r>
    </w:p>
  </w:footnote>
  <w:footnote w:id="4">
    <w:p w14:paraId="3F10F673" w14:textId="3CD61B3A" w:rsidR="004747A4" w:rsidRDefault="004747A4">
      <w:pPr>
        <w:pStyle w:val="Allmrkusetekst"/>
      </w:pPr>
      <w:r>
        <w:rPr>
          <w:rStyle w:val="Allmrkuseviide"/>
        </w:rPr>
        <w:footnoteRef/>
      </w:r>
      <w:r>
        <w:t xml:space="preserve"> </w:t>
      </w:r>
      <w:hyperlink r:id="rId3" w:anchor="tab-chart_1" w:history="1">
        <w:r w:rsidR="0038409D" w:rsidRPr="00A36279">
          <w:rPr>
            <w:rStyle w:val="Hperlink"/>
          </w:rPr>
          <w:t>https://www.eea.europa.eu/data-and-maps/daviz/impacts-of-extreme-weather-and-5#tab-chart_1</w:t>
        </w:r>
      </w:hyperlink>
      <w:r w:rsidR="00BC69FF">
        <w:t>.</w:t>
      </w:r>
      <w:r w:rsidR="0038409D">
        <w:t xml:space="preserve"> </w:t>
      </w:r>
    </w:p>
  </w:footnote>
  <w:footnote w:id="5">
    <w:p w14:paraId="048C81FC" w14:textId="3C1F5F29" w:rsidR="009A70E6" w:rsidRDefault="009A70E6">
      <w:pPr>
        <w:pStyle w:val="Allmrkusetekst"/>
      </w:pPr>
      <w:r>
        <w:rPr>
          <w:rStyle w:val="Allmrkuseviide"/>
        </w:rPr>
        <w:footnoteRef/>
      </w:r>
      <w:r>
        <w:t xml:space="preserve"> </w:t>
      </w:r>
      <w:hyperlink r:id="rId4" w:history="1">
        <w:r w:rsidR="0038409D" w:rsidRPr="00A36279">
          <w:rPr>
            <w:rStyle w:val="Hperlink"/>
          </w:rPr>
          <w:t>https://ut.ee/et/sisu/klimatoloog-kuumalainete-esinemissagedus-eestis-kahekordistunud</w:t>
        </w:r>
      </w:hyperlink>
      <w:r w:rsidR="0038409D">
        <w:t xml:space="preserve"> </w:t>
      </w:r>
    </w:p>
  </w:footnote>
  <w:footnote w:id="6">
    <w:p w14:paraId="52715ADA" w14:textId="442B5155" w:rsidR="630ECEC8" w:rsidRDefault="630ECEC8" w:rsidP="006E2059">
      <w:pPr>
        <w:pStyle w:val="Allmrkusetekst"/>
      </w:pPr>
      <w:r w:rsidRPr="630ECEC8">
        <w:rPr>
          <w:rStyle w:val="Allmrkuseviide"/>
        </w:rPr>
        <w:footnoteRef/>
      </w:r>
      <w:r>
        <w:t xml:space="preserve"> </w:t>
      </w:r>
      <w:hyperlink r:id="rId5" w:history="1">
        <w:r w:rsidR="005466A4" w:rsidRPr="00526AFC">
          <w:rPr>
            <w:rStyle w:val="Hperlink"/>
          </w:rPr>
          <w:t>https://www.ipcc.ch/report/ar6/syr/</w:t>
        </w:r>
      </w:hyperlink>
      <w:r w:rsidR="00B740C5">
        <w:t>.</w:t>
      </w:r>
      <w:r w:rsidR="005466A4">
        <w:t xml:space="preserve"> </w:t>
      </w:r>
    </w:p>
  </w:footnote>
  <w:footnote w:id="7">
    <w:p w14:paraId="3F8884DA" w14:textId="0D51D387" w:rsidR="4C7E70C9" w:rsidRDefault="4C7E70C9" w:rsidP="006E2059">
      <w:pPr>
        <w:pStyle w:val="Allmrkusetekst"/>
        <w:rPr>
          <w:lang w:val="en-US"/>
        </w:rPr>
      </w:pPr>
      <w:r w:rsidRPr="392B705C">
        <w:rPr>
          <w:rStyle w:val="Allmrkuseviide"/>
          <w:lang w:val="en-US"/>
        </w:rPr>
        <w:footnoteRef/>
      </w:r>
      <w:r w:rsidR="349343F4" w:rsidRPr="392B705C">
        <w:rPr>
          <w:lang w:val="en-US"/>
        </w:rPr>
        <w:t xml:space="preserve"> IPCC, 2018: Global Warming of 1.5°C. An IPCC Special Report on the impacts of global warming of 1.5°C above pre-industrial levels and related global greenhouse gas emission pathways, in the context of strengthening the global response to the threat of climate change, sustainable development, and efforts to eradicate poverty [Masson-Delmotte, V., P. Zhai, H.-O. Pörtner, D. Roberts, J. Skea, P.R. Shukla, A. Pirani, W. Moufouma-Okia, C. Péan, R. Pidcock, S. Connors, J.B.R. Matthews, Y. Chen, X. Zhou, M.I. Gomis, E. Lonnoy, T. Maycock, M. Tignor, and T. Waterfield (</w:t>
      </w:r>
      <w:r w:rsidR="392B705C" w:rsidRPr="392B705C">
        <w:rPr>
          <w:lang w:val="en-US"/>
        </w:rPr>
        <w:t>toim).</w:t>
      </w:r>
    </w:p>
  </w:footnote>
  <w:footnote w:id="8">
    <w:p w14:paraId="26F03082" w14:textId="4419C6AF" w:rsidR="630ECEC8" w:rsidRDefault="630ECEC8" w:rsidP="006E2059">
      <w:pPr>
        <w:pStyle w:val="Allmrkusetekst"/>
      </w:pPr>
      <w:r w:rsidRPr="630ECEC8">
        <w:rPr>
          <w:rStyle w:val="Allmrkuseviide"/>
        </w:rPr>
        <w:footnoteRef/>
      </w:r>
      <w:r>
        <w:t xml:space="preserve"> </w:t>
      </w:r>
      <w:hyperlink r:id="rId6" w:history="1">
        <w:r w:rsidR="00E33DCA" w:rsidRPr="00835D3A">
          <w:rPr>
            <w:rStyle w:val="Hperlink"/>
          </w:rPr>
          <w:t>https://valitsus.ee/sites/default/files/documents/2021-06/Eesti%202035_PUHTAND%20%C3%9CLDOSA_210512_1.pdf</w:t>
        </w:r>
      </w:hyperlink>
      <w:r w:rsidR="00B740C5">
        <w:t>.</w:t>
      </w:r>
      <w:r w:rsidR="00E33DCA">
        <w:t xml:space="preserve"> </w:t>
      </w:r>
    </w:p>
  </w:footnote>
  <w:footnote w:id="9">
    <w:p w14:paraId="444C54AB" w14:textId="15AA8C4D" w:rsidR="630ECEC8" w:rsidRDefault="630ECEC8" w:rsidP="006E2059">
      <w:pPr>
        <w:pStyle w:val="Allmrkusetekst"/>
      </w:pPr>
      <w:r w:rsidRPr="630ECEC8">
        <w:rPr>
          <w:rStyle w:val="Allmrkuseviide"/>
        </w:rPr>
        <w:footnoteRef/>
      </w:r>
      <w:r>
        <w:t xml:space="preserve"> </w:t>
      </w:r>
      <w:hyperlink r:id="rId7" w:history="1">
        <w:r w:rsidR="00E33DCA" w:rsidRPr="00835D3A">
          <w:rPr>
            <w:rStyle w:val="Hperlink"/>
          </w:rPr>
          <w:t>https://kliimaministeerium.ee/sites/default/files/documents/2023-03/310022023003%20%281%29.pdf</w:t>
        </w:r>
      </w:hyperlink>
      <w:r w:rsidR="00B740C5">
        <w:t>.</w:t>
      </w:r>
      <w:r w:rsidR="00E33DCA">
        <w:t xml:space="preserve"> </w:t>
      </w:r>
    </w:p>
  </w:footnote>
  <w:footnote w:id="10">
    <w:p w14:paraId="5DBEEA47" w14:textId="6A6A35D8" w:rsidR="630ECEC8" w:rsidRDefault="630ECEC8" w:rsidP="006E2059">
      <w:pPr>
        <w:pStyle w:val="Allmrkusetekst"/>
      </w:pPr>
      <w:r w:rsidRPr="630ECEC8">
        <w:rPr>
          <w:rStyle w:val="Allmrkuseviide"/>
        </w:rPr>
        <w:footnoteRef/>
      </w:r>
      <w:r>
        <w:t xml:space="preserve"> </w:t>
      </w:r>
      <w:hyperlink r:id="rId8" w:history="1">
        <w:r w:rsidRPr="630ECEC8">
          <w:rPr>
            <w:rStyle w:val="Hperlink"/>
          </w:rPr>
          <w:t>https://kliimaministeerium.ee/sites/default/files/documents/2021-06/Kliimamuutustega%20kohanemise%20arengukava%20aastani%202030.pdf</w:t>
        </w:r>
      </w:hyperlink>
      <w:r w:rsidR="00B740C5">
        <w:t>.</w:t>
      </w:r>
    </w:p>
  </w:footnote>
  <w:footnote w:id="11">
    <w:p w14:paraId="6C50886D" w14:textId="40256C2E" w:rsidR="630ECEC8" w:rsidRDefault="630ECEC8" w:rsidP="006E2059">
      <w:pPr>
        <w:pStyle w:val="Allmrkusetekst"/>
      </w:pPr>
      <w:r w:rsidRPr="630ECEC8">
        <w:rPr>
          <w:rStyle w:val="Allmrkuseviide"/>
        </w:rPr>
        <w:footnoteRef/>
      </w:r>
      <w:r>
        <w:t xml:space="preserve"> </w:t>
      </w:r>
      <w:hyperlink r:id="rId9" w:history="1">
        <w:r w:rsidR="00E33DCA" w:rsidRPr="00835D3A">
          <w:rPr>
            <w:rStyle w:val="Hperlink"/>
          </w:rPr>
          <w:t>https://www.mkm.ee/sites/default/files/documents/2022-03/Eesti%20riiklik%20energia-%20ja%20kliimakava%20aastani%202030.pdf</w:t>
        </w:r>
      </w:hyperlink>
      <w:r w:rsidR="00B740C5">
        <w:t>.</w:t>
      </w:r>
      <w:r w:rsidR="00E33DCA">
        <w:t xml:space="preserve"> </w:t>
      </w:r>
    </w:p>
  </w:footnote>
  <w:footnote w:id="12">
    <w:p w14:paraId="1C820180" w14:textId="462E3FD8" w:rsidR="630ECEC8" w:rsidRDefault="630ECEC8" w:rsidP="006E2059">
      <w:pPr>
        <w:pStyle w:val="Allmrkusetekst"/>
      </w:pPr>
      <w:r w:rsidRPr="630ECEC8">
        <w:rPr>
          <w:rStyle w:val="Allmrkuseviide"/>
        </w:rPr>
        <w:footnoteRef/>
      </w:r>
      <w:r>
        <w:t xml:space="preserve"> </w:t>
      </w:r>
      <w:hyperlink r:id="rId10" w:history="1">
        <w:r w:rsidR="00E33DCA" w:rsidRPr="00835D3A">
          <w:rPr>
            <w:rStyle w:val="Hperlink"/>
          </w:rPr>
          <w:t>https://eur-lex.europa.eu/legal-content/ET/TXT/?uri=CELEX%3A32021R1119</w:t>
        </w:r>
      </w:hyperlink>
      <w:r w:rsidR="00B740C5">
        <w:t>.</w:t>
      </w:r>
      <w:r w:rsidR="00E33DCA">
        <w:t xml:space="preserve"> </w:t>
      </w:r>
    </w:p>
  </w:footnote>
  <w:footnote w:id="13">
    <w:p w14:paraId="7F575BC4" w14:textId="3892B6CA" w:rsidR="630ECEC8" w:rsidRDefault="630ECEC8" w:rsidP="006E2059">
      <w:pPr>
        <w:pStyle w:val="Allmrkusetekst"/>
      </w:pPr>
      <w:r w:rsidRPr="630ECEC8">
        <w:rPr>
          <w:rStyle w:val="Allmrkuseviide"/>
        </w:rPr>
        <w:footnoteRef/>
      </w:r>
      <w:r>
        <w:t xml:space="preserve"> </w:t>
      </w:r>
      <w:hyperlink r:id="rId11" w:history="1">
        <w:r w:rsidR="00E33DCA" w:rsidRPr="00835D3A">
          <w:rPr>
            <w:rStyle w:val="Hperlink"/>
          </w:rPr>
          <w:t>https://eur-lex.europa.eu/legal-content/ET/TXT/PDF/?uri=CELEX:32023R0857&amp;qid=1718788039729</w:t>
        </w:r>
      </w:hyperlink>
      <w:r w:rsidR="00E33DCA">
        <w:t xml:space="preserve"> </w:t>
      </w:r>
    </w:p>
  </w:footnote>
  <w:footnote w:id="14">
    <w:p w14:paraId="035AA188" w14:textId="24FC6982" w:rsidR="630ECEC8" w:rsidRDefault="630ECEC8" w:rsidP="006E2059">
      <w:pPr>
        <w:pStyle w:val="Allmrkusetekst"/>
      </w:pPr>
      <w:r w:rsidRPr="630ECEC8">
        <w:rPr>
          <w:rStyle w:val="Allmrkuseviide"/>
        </w:rPr>
        <w:footnoteRef/>
      </w:r>
      <w:r>
        <w:t xml:space="preserve"> </w:t>
      </w:r>
      <w:hyperlink r:id="rId12" w:history="1">
        <w:r w:rsidR="00E33DCA" w:rsidRPr="00835D3A">
          <w:rPr>
            <w:rStyle w:val="Hperlink"/>
          </w:rPr>
          <w:t>https://eur-lex.europa.eu/eli/reg/2018/841/oj?locale=et</w:t>
        </w:r>
      </w:hyperlink>
      <w:r w:rsidR="00B740C5">
        <w:t>.</w:t>
      </w:r>
      <w:r w:rsidR="00E33DCA">
        <w:t xml:space="preserve"> </w:t>
      </w:r>
    </w:p>
  </w:footnote>
  <w:footnote w:id="15">
    <w:p w14:paraId="04A0DC07" w14:textId="5F3D7A25" w:rsidR="630ECEC8" w:rsidRDefault="630ECEC8" w:rsidP="006E2059">
      <w:pPr>
        <w:pStyle w:val="Allmrkusetekst"/>
      </w:pPr>
      <w:r w:rsidRPr="630ECEC8">
        <w:rPr>
          <w:rStyle w:val="Allmrkuseviide"/>
        </w:rPr>
        <w:footnoteRef/>
      </w:r>
      <w:r>
        <w:t xml:space="preserve"> </w:t>
      </w:r>
      <w:hyperlink r:id="rId13" w:history="1">
        <w:r w:rsidR="00E33DCA" w:rsidRPr="00835D3A">
          <w:rPr>
            <w:rStyle w:val="Hperlink"/>
          </w:rPr>
          <w:t>https://eur-lex.europa.eu/legal-content/ET/TXT/PDF/?uri=CELEX:32018R1999</w:t>
        </w:r>
      </w:hyperlink>
      <w:r w:rsidR="00072086">
        <w:t>.</w:t>
      </w:r>
      <w:r w:rsidR="00E33DCA">
        <w:t xml:space="preserve"> </w:t>
      </w:r>
    </w:p>
  </w:footnote>
  <w:footnote w:id="16">
    <w:p w14:paraId="2DE932A5" w14:textId="4F69267E" w:rsidR="630ECEC8" w:rsidRDefault="630ECEC8" w:rsidP="006E2059">
      <w:pPr>
        <w:pStyle w:val="Allmrkusetekst"/>
      </w:pPr>
      <w:r w:rsidRPr="630ECEC8">
        <w:rPr>
          <w:rStyle w:val="Allmrkuseviide"/>
        </w:rPr>
        <w:footnoteRef/>
      </w:r>
      <w:r>
        <w:t xml:space="preserve"> </w:t>
      </w:r>
      <w:hyperlink r:id="rId14" w:history="1">
        <w:r w:rsidR="00E33DCA" w:rsidRPr="00835D3A">
          <w:rPr>
            <w:rStyle w:val="Hperlink"/>
          </w:rPr>
          <w:t>https://eur-lex.europa.eu/eli/reg_del/2020/1044/oj</w:t>
        </w:r>
      </w:hyperlink>
      <w:r w:rsidR="00072086">
        <w:t>.</w:t>
      </w:r>
      <w:r w:rsidR="00E33DCA">
        <w:t xml:space="preserve"> </w:t>
      </w:r>
    </w:p>
  </w:footnote>
  <w:footnote w:id="17">
    <w:p w14:paraId="01A6E858" w14:textId="295ED8C9" w:rsidR="630ECEC8" w:rsidRDefault="630ECEC8" w:rsidP="006E2059">
      <w:pPr>
        <w:pStyle w:val="Allmrkusetekst"/>
      </w:pPr>
      <w:r w:rsidRPr="630ECEC8">
        <w:rPr>
          <w:rStyle w:val="Allmrkuseviide"/>
        </w:rPr>
        <w:footnoteRef/>
      </w:r>
      <w:r>
        <w:t xml:space="preserve"> </w:t>
      </w:r>
      <w:hyperlink r:id="rId15" w:history="1">
        <w:r w:rsidR="00E33DCA" w:rsidRPr="00835D3A">
          <w:rPr>
            <w:rStyle w:val="Hperlink"/>
          </w:rPr>
          <w:t>https://eur-lex.europa.eu/legal-content/ET/TXT/?uri=CELEX%3A32014R0666</w:t>
        </w:r>
      </w:hyperlink>
      <w:r w:rsidR="00072086">
        <w:t>.</w:t>
      </w:r>
      <w:r w:rsidR="00E33DCA">
        <w:t xml:space="preserve"> </w:t>
      </w:r>
    </w:p>
  </w:footnote>
  <w:footnote w:id="18">
    <w:p w14:paraId="2BE94DE6" w14:textId="72116FFD" w:rsidR="630ECEC8" w:rsidRDefault="630ECEC8" w:rsidP="006E2059">
      <w:pPr>
        <w:pStyle w:val="Allmrkusetekst"/>
      </w:pPr>
      <w:r w:rsidRPr="630ECEC8">
        <w:rPr>
          <w:rStyle w:val="Allmrkuseviide"/>
        </w:rPr>
        <w:footnoteRef/>
      </w:r>
      <w:r>
        <w:t xml:space="preserve"> </w:t>
      </w:r>
      <w:hyperlink r:id="rId16" w:history="1">
        <w:r w:rsidR="00E33DCA" w:rsidRPr="00835D3A">
          <w:rPr>
            <w:rStyle w:val="Hperlink"/>
            <w:rFonts w:ascii="Segoe UI" w:eastAsia="Segoe UI" w:hAnsi="Segoe UI" w:cs="Segoe UI"/>
            <w:sz w:val="18"/>
            <w:szCs w:val="18"/>
          </w:rPr>
          <w:t>https://eur-lex.europa.eu/legal-content/ET/TXT/HTML/?uri=CELEX:52021XC0916(03)</w:t>
        </w:r>
      </w:hyperlink>
      <w:r w:rsidR="009B4C20">
        <w:rPr>
          <w:rFonts w:ascii="Segoe UI" w:eastAsia="Segoe UI" w:hAnsi="Segoe UI" w:cs="Segoe UI"/>
          <w:color w:val="000000" w:themeColor="text1"/>
          <w:sz w:val="18"/>
          <w:szCs w:val="18"/>
        </w:rPr>
        <w:t>.</w:t>
      </w:r>
      <w:r w:rsidR="00E33DCA">
        <w:rPr>
          <w:rFonts w:ascii="Segoe UI" w:eastAsia="Segoe UI" w:hAnsi="Segoe UI" w:cs="Segoe UI"/>
          <w:color w:val="000000" w:themeColor="text1"/>
          <w:sz w:val="18"/>
          <w:szCs w:val="18"/>
        </w:rPr>
        <w:t xml:space="preserve"> </w:t>
      </w:r>
    </w:p>
  </w:footnote>
  <w:footnote w:id="19">
    <w:p w14:paraId="4D4CCDED" w14:textId="67F27637" w:rsidR="630ECEC8" w:rsidRDefault="630ECEC8" w:rsidP="006E2059">
      <w:pPr>
        <w:pStyle w:val="Allmrkusetekst"/>
        <w:rPr>
          <w:rFonts w:ascii="Segoe UI" w:eastAsia="Segoe UI" w:hAnsi="Segoe UI" w:cs="Segoe UI"/>
          <w:color w:val="000000" w:themeColor="text1"/>
          <w:sz w:val="18"/>
          <w:szCs w:val="18"/>
        </w:rPr>
      </w:pPr>
      <w:r w:rsidRPr="630ECEC8">
        <w:rPr>
          <w:rStyle w:val="Allmrkuseviide"/>
        </w:rPr>
        <w:footnoteRef/>
      </w:r>
      <w:r>
        <w:t xml:space="preserve"> </w:t>
      </w:r>
      <w:hyperlink r:id="rId17" w:history="1">
        <w:r w:rsidR="00E33DCA" w:rsidRPr="00835D3A">
          <w:rPr>
            <w:rStyle w:val="Hperlink"/>
            <w:rFonts w:ascii="Segoe UI" w:eastAsia="Segoe UI" w:hAnsi="Segoe UI" w:cs="Segoe UI"/>
            <w:sz w:val="18"/>
            <w:szCs w:val="18"/>
          </w:rPr>
          <w:t>https://eur-lex.europa.eu/legal-content/ET/TXT/HTML/?uri=CELEX:32021R1153</w:t>
        </w:r>
      </w:hyperlink>
      <w:r w:rsidR="009B4C20">
        <w:rPr>
          <w:rFonts w:ascii="Segoe UI" w:eastAsia="Segoe UI" w:hAnsi="Segoe UI" w:cs="Segoe UI"/>
          <w:color w:val="000000" w:themeColor="text1"/>
          <w:sz w:val="18"/>
          <w:szCs w:val="18"/>
        </w:rPr>
        <w:t>.</w:t>
      </w:r>
      <w:r w:rsidR="00E33DCA">
        <w:rPr>
          <w:rFonts w:ascii="Segoe UI" w:eastAsia="Segoe UI" w:hAnsi="Segoe UI" w:cs="Segoe UI"/>
          <w:color w:val="000000" w:themeColor="text1"/>
          <w:sz w:val="18"/>
          <w:szCs w:val="18"/>
        </w:rPr>
        <w:t xml:space="preserve"> </w:t>
      </w:r>
    </w:p>
  </w:footnote>
  <w:footnote w:id="20">
    <w:p w14:paraId="2AD0E302" w14:textId="2E50F3AE" w:rsidR="630ECEC8" w:rsidRDefault="630ECEC8" w:rsidP="006E2059">
      <w:pPr>
        <w:pStyle w:val="Allmrkusetekst"/>
      </w:pPr>
      <w:r w:rsidRPr="630ECEC8">
        <w:rPr>
          <w:rStyle w:val="Allmrkuseviide"/>
        </w:rPr>
        <w:footnoteRef/>
      </w:r>
      <w:r>
        <w:t xml:space="preserve"> </w:t>
      </w:r>
      <w:hyperlink r:id="rId18" w:history="1">
        <w:r w:rsidR="00E33DCA" w:rsidRPr="00835D3A">
          <w:rPr>
            <w:rStyle w:val="Hperlink"/>
          </w:rPr>
          <w:t>https://eur-lex.europa.eu/legal-content/ET/TXT/PDF/?uri=CELEX:32023R0955</w:t>
        </w:r>
      </w:hyperlink>
      <w:r w:rsidR="00152EB9">
        <w:t>.</w:t>
      </w:r>
      <w:r w:rsidR="00E33DCA">
        <w:t xml:space="preserve"> </w:t>
      </w:r>
    </w:p>
  </w:footnote>
  <w:footnote w:id="21">
    <w:p w14:paraId="54558DA4" w14:textId="56335F10" w:rsidR="630ECEC8" w:rsidRDefault="630ECEC8" w:rsidP="006E2059">
      <w:pPr>
        <w:pStyle w:val="Allmrkusetekst"/>
      </w:pPr>
      <w:r w:rsidRPr="630ECEC8">
        <w:rPr>
          <w:rStyle w:val="Allmrkuseviide"/>
        </w:rPr>
        <w:footnoteRef/>
      </w:r>
      <w:r>
        <w:t xml:space="preserve"> </w:t>
      </w:r>
      <w:hyperlink r:id="rId19" w:history="1">
        <w:r w:rsidR="00E33DCA" w:rsidRPr="00835D3A">
          <w:rPr>
            <w:rStyle w:val="Hperlink"/>
          </w:rPr>
          <w:t>https://eur-lex.europa.eu/eli/reg/2023/956/oj</w:t>
        </w:r>
      </w:hyperlink>
      <w:r w:rsidR="0094452D">
        <w:t>.</w:t>
      </w:r>
      <w:r w:rsidR="00E33DCA">
        <w:t xml:space="preserve"> </w:t>
      </w:r>
    </w:p>
  </w:footnote>
  <w:footnote w:id="22">
    <w:p w14:paraId="2174A59A" w14:textId="5213EDF5" w:rsidR="630ECEC8" w:rsidRDefault="630ECEC8" w:rsidP="00504047">
      <w:pPr>
        <w:pStyle w:val="Allmrkusetekst"/>
      </w:pPr>
      <w:r w:rsidRPr="630ECEC8">
        <w:rPr>
          <w:rStyle w:val="Allmrkuseviide"/>
        </w:rPr>
        <w:footnoteRef/>
      </w:r>
      <w:r>
        <w:t xml:space="preserve"> </w:t>
      </w:r>
      <w:hyperlink r:id="rId20" w:history="1">
        <w:r w:rsidR="00E33DCA" w:rsidRPr="00835D3A">
          <w:rPr>
            <w:rStyle w:val="Hperlink"/>
          </w:rPr>
          <w:t>https://eur-lex.europa.eu/eli/dir/2023/1791/oj</w:t>
        </w:r>
      </w:hyperlink>
      <w:r w:rsidR="0094452D">
        <w:t>.</w:t>
      </w:r>
      <w:r w:rsidR="00E33DCA">
        <w:t xml:space="preserve"> </w:t>
      </w:r>
    </w:p>
  </w:footnote>
  <w:footnote w:id="23">
    <w:p w14:paraId="536D7FE1" w14:textId="2084A0F7" w:rsidR="630ECEC8" w:rsidRDefault="630ECEC8" w:rsidP="006E2059">
      <w:pPr>
        <w:pStyle w:val="Allmrkusetekst"/>
      </w:pPr>
      <w:r w:rsidRPr="630ECEC8">
        <w:rPr>
          <w:rStyle w:val="Allmrkuseviide"/>
        </w:rPr>
        <w:footnoteRef/>
      </w:r>
      <w:r>
        <w:t xml:space="preserve"> </w:t>
      </w:r>
      <w:hyperlink r:id="rId21" w:history="1">
        <w:r w:rsidR="00E33DCA" w:rsidRPr="00835D3A">
          <w:rPr>
            <w:rStyle w:val="Hperlink"/>
          </w:rPr>
          <w:t>https://eur-lex.europa.eu/legal-content/EN/TXT/?uri=CELEX%3A32024L1275&amp;qid=1715256617895</w:t>
        </w:r>
      </w:hyperlink>
      <w:r w:rsidR="0094452D">
        <w:t>.</w:t>
      </w:r>
      <w:r w:rsidR="00E33DCA">
        <w:t xml:space="preserve"> </w:t>
      </w:r>
    </w:p>
  </w:footnote>
  <w:footnote w:id="24">
    <w:p w14:paraId="4A1C1F53" w14:textId="2C8315C0" w:rsidR="630ECEC8" w:rsidRPr="00E133C7" w:rsidRDefault="630ECEC8" w:rsidP="006E2059">
      <w:pPr>
        <w:pStyle w:val="Allmrkusetekst"/>
        <w:rPr>
          <w:rStyle w:val="Hperlink"/>
          <w:color w:val="auto"/>
        </w:rPr>
      </w:pPr>
      <w:r w:rsidRPr="630ECEC8">
        <w:rPr>
          <w:rStyle w:val="Allmrkuseviide"/>
        </w:rPr>
        <w:footnoteRef/>
      </w:r>
      <w:r>
        <w:t xml:space="preserve"> </w:t>
      </w:r>
      <w:hyperlink r:id="rId22" w:history="1">
        <w:r w:rsidR="00E33DCA" w:rsidRPr="00835D3A">
          <w:rPr>
            <w:rStyle w:val="Hperlink"/>
          </w:rPr>
          <w:t>https://eur-lex.europa.eu/legal-content/ET/TXT/?uri=celex%3A32023L2413</w:t>
        </w:r>
      </w:hyperlink>
      <w:r w:rsidR="00E133C7">
        <w:t>.</w:t>
      </w:r>
      <w:r w:rsidR="00E33DCA">
        <w:t xml:space="preserve"> </w:t>
      </w:r>
    </w:p>
  </w:footnote>
  <w:footnote w:id="25">
    <w:p w14:paraId="27FE30A4" w14:textId="7DDBAC39" w:rsidR="630ECEC8" w:rsidRDefault="630ECEC8" w:rsidP="006E2059">
      <w:pPr>
        <w:pStyle w:val="Allmrkusetekst"/>
      </w:pPr>
      <w:r w:rsidRPr="630ECEC8">
        <w:rPr>
          <w:rStyle w:val="Allmrkuseviide"/>
        </w:rPr>
        <w:footnoteRef/>
      </w:r>
      <w:r>
        <w:t xml:space="preserve"> </w:t>
      </w:r>
      <w:hyperlink r:id="rId23" w:history="1">
        <w:r w:rsidR="00E33DCA" w:rsidRPr="00835D3A">
          <w:rPr>
            <w:rStyle w:val="Hperlink"/>
          </w:rPr>
          <w:t>https://eur-lex.europa.eu/legal-content/ET/TXT/?uri=celex:32003L0087</w:t>
        </w:r>
      </w:hyperlink>
      <w:r w:rsidR="00F8375A">
        <w:t>.</w:t>
      </w:r>
      <w:r w:rsidR="00E33DCA">
        <w:t xml:space="preserve"> </w:t>
      </w:r>
    </w:p>
  </w:footnote>
  <w:footnote w:id="26">
    <w:p w14:paraId="6C8A977D" w14:textId="6456EC8F" w:rsidR="24D7EC51" w:rsidRDefault="24D7EC51" w:rsidP="24D7EC51">
      <w:pPr>
        <w:pStyle w:val="Allmrkusetekst"/>
      </w:pPr>
      <w:r w:rsidRPr="24D7EC51">
        <w:rPr>
          <w:rStyle w:val="Allmrkuseviide"/>
        </w:rPr>
        <w:footnoteRef/>
      </w:r>
      <w:r>
        <w:t xml:space="preserve"> </w:t>
      </w:r>
      <w:hyperlink r:id="rId24" w:history="1">
        <w:r w:rsidR="00E33DCA" w:rsidRPr="00835D3A">
          <w:rPr>
            <w:rStyle w:val="Hperlink"/>
          </w:rPr>
          <w:t>https://kliimaministeerium.ee/rohereform-kliima/kasvuhoonegaasid/prognoosid</w:t>
        </w:r>
      </w:hyperlink>
      <w:r w:rsidR="00F8375A">
        <w:t>.</w:t>
      </w:r>
      <w:r w:rsidR="00E33DCA">
        <w:t xml:space="preserve"> </w:t>
      </w:r>
    </w:p>
  </w:footnote>
  <w:footnote w:id="27">
    <w:p w14:paraId="3E3E6255" w14:textId="246DBC86" w:rsidR="00EC5C20" w:rsidRDefault="00EC5C20">
      <w:pPr>
        <w:pStyle w:val="Allmrkusetekst"/>
      </w:pPr>
      <w:r>
        <w:rPr>
          <w:rStyle w:val="Allmrkuseviide"/>
        </w:rPr>
        <w:footnoteRef/>
      </w:r>
      <w:r>
        <w:t xml:space="preserve"> </w:t>
      </w:r>
      <w:hyperlink r:id="rId25" w:history="1">
        <w:r w:rsidRPr="00CB4B36">
          <w:rPr>
            <w:rStyle w:val="Hperlink"/>
          </w:rPr>
          <w:t>https://www.etis.ee/Portal/Projects/Display/f09cf0f6-5b96-473c-80e2-80db52c6aa20</w:t>
        </w:r>
      </w:hyperlink>
      <w:r w:rsidR="00FB3EE8">
        <w:rPr>
          <w:rStyle w:val="Hperlink"/>
        </w:rPr>
        <w:t>.</w:t>
      </w:r>
    </w:p>
  </w:footnote>
  <w:footnote w:id="28">
    <w:p w14:paraId="36399F00" w14:textId="7694979D" w:rsidR="00FA0D1E" w:rsidRDefault="00FA0D1E">
      <w:pPr>
        <w:pStyle w:val="Allmrkusetekst"/>
      </w:pPr>
      <w:r>
        <w:rPr>
          <w:rStyle w:val="Allmrkuseviide"/>
        </w:rPr>
        <w:footnoteRef/>
      </w:r>
      <w:r>
        <w:t xml:space="preserve"> </w:t>
      </w:r>
      <w:hyperlink r:id="rId26" w:history="1">
        <w:r w:rsidR="0038409D" w:rsidRPr="00A36279">
          <w:rPr>
            <w:rStyle w:val="Hperlink"/>
          </w:rPr>
          <w:t>https://www.ipcc-nggip.iges.or.jp/public/2006gl/</w:t>
        </w:r>
      </w:hyperlink>
      <w:r w:rsidR="0038409D">
        <w:t xml:space="preserve"> </w:t>
      </w:r>
    </w:p>
  </w:footnote>
  <w:footnote w:id="29">
    <w:p w14:paraId="795632EB" w14:textId="506B3F04" w:rsidR="458356DB" w:rsidRDefault="458356DB" w:rsidP="006E2059">
      <w:pPr>
        <w:pStyle w:val="Allmrkusetekst"/>
      </w:pPr>
      <w:r w:rsidRPr="458356DB">
        <w:rPr>
          <w:rStyle w:val="Allmrkuseviide"/>
        </w:rPr>
        <w:footnoteRef/>
      </w:r>
      <w:r>
        <w:t xml:space="preserve"> </w:t>
      </w:r>
      <w:hyperlink r:id="rId27" w:history="1">
        <w:r w:rsidR="0038409D" w:rsidRPr="00A36279">
          <w:rPr>
            <w:rStyle w:val="Hperlink"/>
          </w:rPr>
          <w:t>https://eur-lex.europa.eu/legal-content/ET/TXT/PDF/?uri=CELEX:32003L0087</w:t>
        </w:r>
      </w:hyperlink>
      <w:r w:rsidR="00491748">
        <w:t>.</w:t>
      </w:r>
      <w:r w:rsidR="0038409D">
        <w:t xml:space="preserve"> </w:t>
      </w:r>
    </w:p>
  </w:footnote>
  <w:footnote w:id="30">
    <w:p w14:paraId="696A936E" w14:textId="3E92FAF0" w:rsidR="00531383" w:rsidRDefault="00531383">
      <w:pPr>
        <w:pStyle w:val="Allmrkusetekst"/>
      </w:pPr>
      <w:r>
        <w:rPr>
          <w:rStyle w:val="Allmrkuseviide"/>
        </w:rPr>
        <w:footnoteRef/>
      </w:r>
      <w:r>
        <w:t xml:space="preserve"> </w:t>
      </w:r>
      <w:hyperlink r:id="rId28" w:history="1">
        <w:r w:rsidR="0038409D" w:rsidRPr="00A36279">
          <w:rPr>
            <w:rStyle w:val="Hperlink"/>
          </w:rPr>
          <w:t>https://eur-lex.europa.eu/legal-content/ET/TXT/HTML/?uri=CELEX:32014R0517</w:t>
        </w:r>
      </w:hyperlink>
      <w:r w:rsidR="00D318D3">
        <w:t>.</w:t>
      </w:r>
      <w:r w:rsidR="0038409D">
        <w:t xml:space="preserve"> </w:t>
      </w:r>
    </w:p>
  </w:footnote>
  <w:footnote w:id="31">
    <w:p w14:paraId="135B1661" w14:textId="0C0E487A" w:rsidR="00854574" w:rsidRDefault="00854574">
      <w:pPr>
        <w:pStyle w:val="Allmrkusetekst"/>
      </w:pPr>
      <w:r>
        <w:rPr>
          <w:rStyle w:val="Allmrkuseviide"/>
        </w:rPr>
        <w:footnoteRef/>
      </w:r>
      <w:r>
        <w:t xml:space="preserve"> </w:t>
      </w:r>
      <w:hyperlink r:id="rId29" w:history="1">
        <w:r w:rsidRPr="005F191C">
          <w:rPr>
            <w:rStyle w:val="Hperlink"/>
          </w:rPr>
          <w:t>https://eur-lex.europa.eu/legal-content/ET/TXT/?uri=CELEX:32023L1791</w:t>
        </w:r>
      </w:hyperlink>
      <w:r>
        <w:t xml:space="preserve"> </w:t>
      </w:r>
    </w:p>
  </w:footnote>
  <w:footnote w:id="32">
    <w:p w14:paraId="2296F986" w14:textId="581CF87A" w:rsidR="00EE0B19" w:rsidRDefault="00EE0B19">
      <w:pPr>
        <w:pStyle w:val="Allmrkusetekst"/>
      </w:pPr>
      <w:r>
        <w:rPr>
          <w:rStyle w:val="Allmrkuseviide"/>
        </w:rPr>
        <w:footnoteRef/>
      </w:r>
      <w:r>
        <w:t xml:space="preserve"> </w:t>
      </w:r>
      <w:hyperlink r:id="rId30" w:history="1">
        <w:r w:rsidRPr="005F191C">
          <w:rPr>
            <w:rStyle w:val="Hperlink"/>
          </w:rPr>
          <w:t>https://eur-lex.europa.eu/legal-content/ET/TXT/?uri=CELEX:32024L1275</w:t>
        </w:r>
      </w:hyperlink>
      <w:r>
        <w:t xml:space="preserve"> </w:t>
      </w:r>
    </w:p>
  </w:footnote>
  <w:footnote w:id="33">
    <w:p w14:paraId="49CE81A2" w14:textId="35EB0238" w:rsidR="000B3E17" w:rsidRDefault="000B3E17">
      <w:pPr>
        <w:pStyle w:val="Allmrkusetekst"/>
      </w:pPr>
      <w:r>
        <w:rPr>
          <w:rStyle w:val="Allmrkuseviide"/>
        </w:rPr>
        <w:footnoteRef/>
      </w:r>
      <w:r>
        <w:t xml:space="preserve"> </w:t>
      </w:r>
      <w:hyperlink r:id="rId31" w:history="1">
        <w:r w:rsidRPr="005F191C">
          <w:rPr>
            <w:rStyle w:val="Hperlink"/>
          </w:rPr>
          <w:t>https://eur-lex.europa.eu/legal-content/ET/TXT/?uri=CELEX:32023L2413</w:t>
        </w:r>
      </w:hyperlink>
      <w:r>
        <w:t xml:space="preserve"> </w:t>
      </w:r>
    </w:p>
  </w:footnote>
  <w:footnote w:id="34">
    <w:p w14:paraId="69FEC3F4" w14:textId="329BB41C" w:rsidR="001C0829" w:rsidRDefault="00BA7B37">
      <w:pPr>
        <w:pStyle w:val="Allmrkusetekst"/>
      </w:pPr>
      <w:hyperlink r:id="rId32" w:history="1">
        <w:r w:rsidR="001C0829" w:rsidRPr="001C0829">
          <w:rPr>
            <w:rStyle w:val="Hperlink"/>
            <w:vertAlign w:val="superscript"/>
          </w:rPr>
          <w:footnoteRef/>
        </w:r>
        <w:r w:rsidR="001C0829" w:rsidRPr="001C0829">
          <w:rPr>
            <w:rStyle w:val="Hperlink"/>
          </w:rPr>
          <w:t xml:space="preserve"> Eesti ekspordi lisandväärtuse süsinikusisaldus. Kiiranalüüs. Eesti Rakendusuuringute Keskus CentAR, 2024</w:t>
        </w:r>
      </w:hyperlink>
      <w:r w:rsidR="005E5765">
        <w:rPr>
          <w:rStyle w:val="Hperlink"/>
        </w:rPr>
        <w:t>.</w:t>
      </w:r>
    </w:p>
  </w:footnote>
  <w:footnote w:id="35">
    <w:p w14:paraId="785E4FE2" w14:textId="35E0ACDD" w:rsidR="004B5649" w:rsidRDefault="004B5649">
      <w:pPr>
        <w:pStyle w:val="Allmrkusetekst"/>
      </w:pPr>
      <w:r>
        <w:rPr>
          <w:rStyle w:val="Allmrkuseviide"/>
        </w:rPr>
        <w:footnoteRef/>
      </w:r>
      <w:r>
        <w:t xml:space="preserve"> </w:t>
      </w:r>
      <w:hyperlink r:id="rId33" w:history="1">
        <w:r w:rsidR="003A577F" w:rsidRPr="005F191C">
          <w:rPr>
            <w:rStyle w:val="Hperlink"/>
          </w:rPr>
          <w:t>https://kliimaministeerium.ee/media/1396/download</w:t>
        </w:r>
      </w:hyperlink>
      <w:r w:rsidR="00B87C22">
        <w:t>.</w:t>
      </w:r>
      <w:r w:rsidR="003A577F">
        <w:t xml:space="preserve"> </w:t>
      </w:r>
    </w:p>
  </w:footnote>
  <w:footnote w:id="36">
    <w:p w14:paraId="305C6633" w14:textId="324087E7" w:rsidR="004B5649" w:rsidRDefault="004B5649">
      <w:pPr>
        <w:pStyle w:val="Allmrkusetekst"/>
      </w:pPr>
      <w:r>
        <w:rPr>
          <w:rStyle w:val="Allmrkuseviide"/>
        </w:rPr>
        <w:footnoteRef/>
      </w:r>
      <w:r>
        <w:t xml:space="preserve"> </w:t>
      </w:r>
      <w:hyperlink r:id="rId34" w:history="1">
        <w:r w:rsidR="003A577F" w:rsidRPr="005F191C">
          <w:rPr>
            <w:rStyle w:val="Hperlink"/>
          </w:rPr>
          <w:t>https://eur-lex.europa.eu/legal-content/ET/TXT/HTML/?uri=CELEX:32021R1119</w:t>
        </w:r>
      </w:hyperlink>
      <w:r w:rsidR="00B87C22">
        <w:t>.</w:t>
      </w:r>
      <w:r w:rsidR="003A577F">
        <w:t xml:space="preserve"> </w:t>
      </w:r>
    </w:p>
  </w:footnote>
  <w:footnote w:id="37">
    <w:p w14:paraId="5C9DE8EF" w14:textId="5A223BFC" w:rsidR="009E132C" w:rsidRDefault="009E132C">
      <w:pPr>
        <w:pStyle w:val="Allmrkusetekst"/>
      </w:pPr>
      <w:r>
        <w:rPr>
          <w:rStyle w:val="Allmrkuseviide"/>
        </w:rPr>
        <w:footnoteRef/>
      </w:r>
      <w:r>
        <w:t xml:space="preserve"> </w:t>
      </w:r>
      <w:hyperlink r:id="rId35" w:history="1">
        <w:r w:rsidR="003A577F" w:rsidRPr="005F191C">
          <w:rPr>
            <w:rStyle w:val="Hperlink"/>
          </w:rPr>
          <w:t>https://data.consilium.europa.eu/doc/document/ST-6521-2021-INIT/et/pdf</w:t>
        </w:r>
      </w:hyperlink>
      <w:r w:rsidR="00B87C22">
        <w:t>.</w:t>
      </w:r>
      <w:r w:rsidR="003A577F">
        <w:t xml:space="preserve"> </w:t>
      </w:r>
    </w:p>
  </w:footnote>
  <w:footnote w:id="38">
    <w:p w14:paraId="08173468" w14:textId="28BC9B4F" w:rsidR="009E132C" w:rsidRDefault="009E132C">
      <w:pPr>
        <w:pStyle w:val="Allmrkusetekst"/>
      </w:pPr>
      <w:r>
        <w:rPr>
          <w:rStyle w:val="Allmrkuseviide"/>
        </w:rPr>
        <w:footnoteRef/>
      </w:r>
      <w:r>
        <w:t xml:space="preserve"> </w:t>
      </w:r>
      <w:hyperlink r:id="rId36" w:history="1">
        <w:r w:rsidR="003A577F" w:rsidRPr="005F191C">
          <w:rPr>
            <w:rStyle w:val="Hperlink"/>
          </w:rPr>
          <w:t>https://kliimaministeerium.ee/media/928/download</w:t>
        </w:r>
      </w:hyperlink>
      <w:r w:rsidR="00B87C22">
        <w:t>.</w:t>
      </w:r>
      <w:r w:rsidR="003A577F">
        <w:t xml:space="preserve"> </w:t>
      </w:r>
    </w:p>
  </w:footnote>
  <w:footnote w:id="39">
    <w:p w14:paraId="09B81291" w14:textId="1E5F3A77" w:rsidR="458356DB" w:rsidRDefault="458356DB" w:rsidP="006E2059">
      <w:pPr>
        <w:pStyle w:val="Allmrkusetekst"/>
      </w:pPr>
      <w:r w:rsidRPr="458356DB">
        <w:rPr>
          <w:rStyle w:val="Allmrkuseviide"/>
        </w:rPr>
        <w:footnoteRef/>
      </w:r>
      <w:r>
        <w:t xml:space="preserve"> </w:t>
      </w:r>
      <w:hyperlink r:id="rId37" w:history="1">
        <w:r w:rsidR="00036115" w:rsidRPr="00B964C2">
          <w:rPr>
            <w:rStyle w:val="Hperlink"/>
          </w:rPr>
          <w:t>https://www.riigikontroll.ee/DesktopModules/DigiDetail/FileDownloader.aspx?AuditId=2544&amp;FileId=15067</w:t>
        </w:r>
      </w:hyperlink>
      <w:r w:rsidR="00C500BF">
        <w:t>.</w:t>
      </w:r>
      <w:r w:rsidR="00036115">
        <w:t xml:space="preserve"> </w:t>
      </w:r>
    </w:p>
  </w:footnote>
  <w:footnote w:id="40">
    <w:p w14:paraId="6C11E78F" w14:textId="6201F90E" w:rsidR="00CA3DB3" w:rsidRDefault="00CA3DB3">
      <w:pPr>
        <w:pStyle w:val="Allmrkusetekst"/>
      </w:pPr>
      <w:r>
        <w:rPr>
          <w:rStyle w:val="Allmrkuseviide"/>
        </w:rPr>
        <w:footnoteRef/>
      </w:r>
      <w:r>
        <w:t xml:space="preserve"> </w:t>
      </w:r>
      <w:hyperlink r:id="rId38" w:history="1">
        <w:r w:rsidR="00036115" w:rsidRPr="00B964C2">
          <w:rPr>
            <w:rStyle w:val="Hperlink"/>
          </w:rPr>
          <w:t>https://eur-lex.europa.eu/legal-content/ET/TXT/PDF/?uri=CELEX:32018R1999</w:t>
        </w:r>
      </w:hyperlink>
      <w:r w:rsidR="00CC0100">
        <w:t>.</w:t>
      </w:r>
      <w:r w:rsidR="00036115">
        <w:t xml:space="preserve"> </w:t>
      </w:r>
    </w:p>
  </w:footnote>
  <w:footnote w:id="41">
    <w:p w14:paraId="06E47155" w14:textId="73C3B900" w:rsidR="357EF7B9" w:rsidRDefault="357EF7B9" w:rsidP="357EF7B9">
      <w:pPr>
        <w:pStyle w:val="Allmrkusetekst"/>
      </w:pPr>
      <w:r w:rsidRPr="357EF7B9">
        <w:rPr>
          <w:rStyle w:val="Allmrkuseviide"/>
        </w:rPr>
        <w:footnoteRef/>
      </w:r>
      <w:r>
        <w:t xml:space="preserve"> https://www.riigikontroll.ee/DesktopModules/DigiDetail/FileDownloader.aspx?AuditId=2544&amp;FileId=15067</w:t>
      </w:r>
    </w:p>
  </w:footnote>
  <w:footnote w:id="42">
    <w:p w14:paraId="5969A829" w14:textId="60F0AE63" w:rsidR="00B46A92" w:rsidRDefault="00B46A92">
      <w:pPr>
        <w:pStyle w:val="Allmrkusetekst"/>
      </w:pPr>
      <w:r>
        <w:rPr>
          <w:rStyle w:val="Allmrkuseviide"/>
        </w:rPr>
        <w:footnoteRef/>
      </w:r>
      <w:r>
        <w:t xml:space="preserve"> </w:t>
      </w:r>
      <w:hyperlink r:id="rId39" w:history="1">
        <w:r w:rsidR="00BF64DC" w:rsidRPr="00835D3A">
          <w:rPr>
            <w:rStyle w:val="Hperlink"/>
          </w:rPr>
          <w:t>https://climate.ec.europa.eu/document/download/2ccd7710-5fc3-420f-aeb8-9a3af271f970_en</w:t>
        </w:r>
      </w:hyperlink>
      <w:r w:rsidR="008F022A">
        <w:t>.</w:t>
      </w:r>
      <w:r w:rsidR="00BF64DC">
        <w:t xml:space="preserve"> </w:t>
      </w:r>
    </w:p>
  </w:footnote>
  <w:footnote w:id="43">
    <w:p w14:paraId="316BA854" w14:textId="2D12FEAF" w:rsidR="00B46A92" w:rsidRDefault="00B46A92">
      <w:pPr>
        <w:pStyle w:val="Allmrkusetekst"/>
      </w:pPr>
      <w:r>
        <w:rPr>
          <w:rStyle w:val="Allmrkuseviide"/>
        </w:rPr>
        <w:footnoteRef/>
      </w:r>
      <w:r>
        <w:t xml:space="preserve"> </w:t>
      </w:r>
      <w:hyperlink r:id="rId40" w:history="1">
        <w:r w:rsidR="00BF64DC" w:rsidRPr="00835D3A">
          <w:rPr>
            <w:rStyle w:val="Hperlink"/>
          </w:rPr>
          <w:t>https://eur-lex.europa.eu/legal-content/EN/TXT/?uri=CELEX%3A32021R1119&amp;qid=1707819444849</w:t>
        </w:r>
      </w:hyperlink>
      <w:r w:rsidR="008F022A">
        <w:t>.</w:t>
      </w:r>
      <w:r w:rsidR="00BF64DC">
        <w:t xml:space="preserve"> </w:t>
      </w:r>
    </w:p>
  </w:footnote>
  <w:footnote w:id="44">
    <w:p w14:paraId="722BC1E9" w14:textId="17BDCAB7" w:rsidR="001035C9" w:rsidRDefault="001035C9" w:rsidP="0E85BFA3">
      <w:pPr>
        <w:pStyle w:val="Allmrkusetekst"/>
      </w:pPr>
      <w:r>
        <w:rPr>
          <w:rStyle w:val="Allmrkuseviide"/>
        </w:rPr>
        <w:footnoteRef/>
      </w:r>
      <w:r w:rsidR="0E85BFA3">
        <w:t xml:space="preserve"> </w:t>
      </w:r>
      <w:hyperlink r:id="rId41">
        <w:r w:rsidR="0E85BFA3" w:rsidRPr="0E85BFA3">
          <w:rPr>
            <w:rStyle w:val="Hperlink"/>
          </w:rPr>
          <w:t>eur-lex.europa.eu/legal-content/ET/TXT/PDF/?uri=CELEX:52024DC0062</w:t>
        </w:r>
      </w:hyperlink>
    </w:p>
  </w:footnote>
  <w:footnote w:id="45">
    <w:p w14:paraId="737860BD" w14:textId="69D7D9C5" w:rsidR="2A42B7DE" w:rsidRPr="00001BBE" w:rsidRDefault="2A42B7DE" w:rsidP="2A42B7DE">
      <w:pPr>
        <w:spacing w:after="0"/>
        <w:rPr>
          <w:rStyle w:val="Hperlink"/>
          <w:rFonts w:ascii="Times New Roman" w:eastAsia="Aptos" w:hAnsi="Times New Roman" w:cs="Times New Roman"/>
          <w:sz w:val="24"/>
          <w:szCs w:val="24"/>
        </w:rPr>
      </w:pPr>
      <w:r w:rsidRPr="00001BBE">
        <w:rPr>
          <w:rStyle w:val="Allmrkuseviide"/>
          <w:rFonts w:ascii="Times New Roman" w:hAnsi="Times New Roman" w:cs="Times New Roman"/>
        </w:rPr>
        <w:footnoteRef/>
      </w:r>
      <w:r w:rsidRPr="00001BBE">
        <w:rPr>
          <w:rFonts w:ascii="Times New Roman" w:hAnsi="Times New Roman" w:cs="Times New Roman"/>
        </w:rPr>
        <w:t xml:space="preserve"> </w:t>
      </w:r>
      <w:hyperlink r:id="rId42" w:history="1">
        <w:r w:rsidRPr="0072480B">
          <w:rPr>
            <w:rStyle w:val="Hperlink"/>
            <w:rFonts w:eastAsia="Aptos" w:cstheme="minorHAnsi"/>
            <w:sz w:val="20"/>
            <w:szCs w:val="20"/>
          </w:rPr>
          <w:t>https://raportid.centar.ee/2024-eesti-ekspordi-lv-sysinikusisaldus.html</w:t>
        </w:r>
      </w:hyperlink>
      <w:r w:rsidR="003943A0" w:rsidRPr="0072480B">
        <w:rPr>
          <w:rFonts w:cstheme="minorHAnsi"/>
          <w:sz w:val="20"/>
          <w:szCs w:val="20"/>
        </w:rPr>
        <w:t>.</w:t>
      </w:r>
    </w:p>
  </w:footnote>
  <w:footnote w:id="46">
    <w:p w14:paraId="0423E6E4" w14:textId="67168208" w:rsidR="0060028E" w:rsidRDefault="0060028E">
      <w:pPr>
        <w:pStyle w:val="Allmrkusetekst"/>
      </w:pPr>
      <w:r>
        <w:rPr>
          <w:rStyle w:val="Allmrkuseviide"/>
        </w:rPr>
        <w:footnoteRef/>
      </w:r>
      <w:r>
        <w:t xml:space="preserve"> </w:t>
      </w:r>
      <w:hyperlink r:id="rId43" w:history="1">
        <w:r w:rsidR="0072480B" w:rsidRPr="005F191C">
          <w:rPr>
            <w:rStyle w:val="Hperlink"/>
          </w:rPr>
          <w:t>https://www.eea.europa.eu/en/analysis/indicators/economic-losses-from-climate-related?activeAccordion=ecdb3bcf-bbe9-4978-b5cf-0b136399d9f8</w:t>
        </w:r>
      </w:hyperlink>
      <w:r w:rsidR="008F4EE5">
        <w:t>.</w:t>
      </w:r>
      <w:r w:rsidR="0072480B">
        <w:t xml:space="preserve"> </w:t>
      </w:r>
    </w:p>
  </w:footnote>
  <w:footnote w:id="47">
    <w:p w14:paraId="45651AAA" w14:textId="312B43B0" w:rsidR="0060028E" w:rsidRDefault="0060028E">
      <w:pPr>
        <w:pStyle w:val="Allmrkusetekst"/>
      </w:pPr>
      <w:r>
        <w:rPr>
          <w:rStyle w:val="Allmrkuseviide"/>
        </w:rPr>
        <w:footnoteRef/>
      </w:r>
      <w:r>
        <w:t xml:space="preserve"> </w:t>
      </w:r>
      <w:hyperlink r:id="rId44" w:anchor="tab-chart_1" w:history="1">
        <w:r w:rsidR="0072480B" w:rsidRPr="005F191C">
          <w:rPr>
            <w:rStyle w:val="Hperlink"/>
          </w:rPr>
          <w:t>https://www.eea.europa.eu/data-and-maps/daviz/impacts-of-extreme-weather-and-5#tab-chart_1</w:t>
        </w:r>
      </w:hyperlink>
      <w:r w:rsidR="008F4EE5">
        <w:t>.</w:t>
      </w:r>
      <w:r w:rsidR="0072480B">
        <w:t xml:space="preserve"> </w:t>
      </w:r>
    </w:p>
  </w:footnote>
  <w:footnote w:id="48">
    <w:p w14:paraId="775B4E59" w14:textId="00D61AA1" w:rsidR="79F28525" w:rsidRDefault="79F28525" w:rsidP="79F28525">
      <w:pPr>
        <w:pStyle w:val="Allmrkusetekst"/>
      </w:pPr>
      <w:r w:rsidRPr="79F28525">
        <w:rPr>
          <w:rStyle w:val="Allmrkuseviide"/>
        </w:rPr>
        <w:footnoteRef/>
      </w:r>
      <w:r>
        <w:t xml:space="preserve"> https://rohetiiger.ee/wp-content/uploads/2022/10/Teekaardilugu2023-1.pdf</w:t>
      </w:r>
    </w:p>
  </w:footnote>
  <w:footnote w:id="49">
    <w:p w14:paraId="1D0F99AA" w14:textId="76EDF43B" w:rsidR="79F28525" w:rsidRDefault="79F28525" w:rsidP="79F28525">
      <w:pPr>
        <w:pStyle w:val="Allmrkusetekst"/>
      </w:pPr>
      <w:r w:rsidRPr="79F28525">
        <w:rPr>
          <w:rStyle w:val="Allmrkuseviide"/>
        </w:rPr>
        <w:footnoteRef/>
      </w:r>
      <w:r>
        <w:t xml:space="preserve"> https://www.praxis.ee/wp-content/uploads/2020/12/Lopparuanne_Polevkivitoostuse-kahanemise-mojud.pdf</w:t>
      </w:r>
    </w:p>
  </w:footnote>
  <w:footnote w:id="50">
    <w:p w14:paraId="13A9828D" w14:textId="753AEE30" w:rsidR="458356DB" w:rsidRDefault="458356DB" w:rsidP="006E2059">
      <w:pPr>
        <w:pStyle w:val="Allmrkusetekst"/>
      </w:pPr>
      <w:r w:rsidRPr="458356DB">
        <w:rPr>
          <w:rStyle w:val="Allmrkuseviide"/>
        </w:rPr>
        <w:footnoteRef/>
      </w:r>
      <w:r>
        <w:t xml:space="preserve"> </w:t>
      </w:r>
      <w:hyperlink r:id="rId45" w:history="1">
        <w:r w:rsidR="0072480B" w:rsidRPr="005F191C">
          <w:rPr>
            <w:rStyle w:val="Hperlink"/>
          </w:rPr>
          <w:t>https://uuringud.oska.kutsekoda.ee/uuringud/oska-uldprognoos</w:t>
        </w:r>
      </w:hyperlink>
      <w:r w:rsidR="0072480B">
        <w:t xml:space="preserve"> </w:t>
      </w:r>
    </w:p>
  </w:footnote>
  <w:footnote w:id="51">
    <w:p w14:paraId="1D4A9318" w14:textId="54DDBF78" w:rsidR="79F28525" w:rsidRDefault="79F28525" w:rsidP="79F28525">
      <w:pPr>
        <w:pStyle w:val="Allmrkusetekst"/>
      </w:pPr>
      <w:r w:rsidRPr="79F28525">
        <w:rPr>
          <w:rStyle w:val="Allmrkuseviide"/>
        </w:rPr>
        <w:footnoteRef/>
      </w:r>
      <w:r>
        <w:t xml:space="preserve"> https://www.sei.org/wp-content/uploads/2023/02/uleminek-kliimaneutraalsele-elektritootmisele-lopparuanne.pdf</w:t>
      </w:r>
    </w:p>
  </w:footnote>
  <w:footnote w:id="52">
    <w:p w14:paraId="12046C37" w14:textId="6EB3A74E" w:rsidR="79F28525" w:rsidRDefault="79F28525" w:rsidP="79F28525">
      <w:pPr>
        <w:pStyle w:val="Allmrkusetekst"/>
        <w:rPr>
          <w:rFonts w:ascii="Times New Roman" w:eastAsia="Times New Roman" w:hAnsi="Times New Roman" w:cs="Times New Roman"/>
          <w:color w:val="000000" w:themeColor="text1"/>
          <w:sz w:val="24"/>
          <w:szCs w:val="24"/>
          <w:lang w:val="et"/>
        </w:rPr>
      </w:pPr>
      <w:r w:rsidRPr="79F28525">
        <w:rPr>
          <w:rStyle w:val="Allmrkuseviide"/>
        </w:rPr>
        <w:footnoteRef/>
      </w:r>
      <w:r>
        <w:t xml:space="preserve"> </w:t>
      </w:r>
      <w:r w:rsidRPr="79F28525">
        <w:rPr>
          <w:rFonts w:ascii="Times New Roman" w:eastAsia="Times New Roman" w:hAnsi="Times New Roman" w:cs="Times New Roman"/>
          <w:color w:val="000000" w:themeColor="text1"/>
          <w:sz w:val="24"/>
          <w:szCs w:val="24"/>
          <w:lang w:val="et"/>
        </w:rPr>
        <w:t>https://www.taastuvenergeetika.ee/raportid-ja-analuusid/</w:t>
      </w:r>
    </w:p>
  </w:footnote>
  <w:footnote w:id="53">
    <w:p w14:paraId="092ADDFE" w14:textId="63FC1B98" w:rsidR="79F28525" w:rsidRDefault="79F28525" w:rsidP="79F28525">
      <w:pPr>
        <w:pStyle w:val="Allmrkusetekst"/>
      </w:pPr>
      <w:r w:rsidRPr="79F28525">
        <w:rPr>
          <w:rStyle w:val="Allmrkuseviide"/>
        </w:rPr>
        <w:footnoteRef/>
      </w:r>
      <w:r>
        <w:t xml:space="preserve"> https://www.sei.org/wp-content/uploads/2021/07/lopparuanne-vesinikuressursside-kasutamise-analuus.pdf</w:t>
      </w:r>
    </w:p>
  </w:footnote>
  <w:footnote w:id="54">
    <w:p w14:paraId="3C7510C9" w14:textId="670E000C" w:rsidR="79F28525" w:rsidRDefault="79F28525" w:rsidP="79F28525">
      <w:pPr>
        <w:pStyle w:val="Allmrkusetekst"/>
      </w:pPr>
      <w:r w:rsidRPr="79F28525">
        <w:rPr>
          <w:rStyle w:val="Allmrkuseviide"/>
        </w:rPr>
        <w:footnoteRef/>
      </w:r>
      <w:r>
        <w:t xml:space="preserve"> https://arenguseire.ee/wp-content/uploads/2023/09/2023_suvatehnoloogiate-arengutrajektoorid-ja-nende-tahendus-eestile_uuring_1.pdf</w:t>
      </w:r>
    </w:p>
  </w:footnote>
  <w:footnote w:id="55">
    <w:p w14:paraId="3D6FB1AD" w14:textId="53061A20" w:rsidR="53A2ABAF" w:rsidRDefault="53A2ABAF" w:rsidP="53A2ABAF">
      <w:pPr>
        <w:pStyle w:val="Allmrkusetekst"/>
      </w:pPr>
      <w:r w:rsidRPr="53A2ABAF">
        <w:rPr>
          <w:rStyle w:val="Allmrkuseviide"/>
        </w:rPr>
        <w:footnoteRef/>
      </w:r>
      <w:r>
        <w:t xml:space="preserve"> https://www.transpordiamet.ee/sites/default/files/documents/2023-06/EELU_Tehniline%20aruanne_KantarEmor_2021.pdf</w:t>
      </w:r>
    </w:p>
  </w:footnote>
  <w:footnote w:id="56">
    <w:p w14:paraId="759C7ECC" w14:textId="17E456E7" w:rsidR="2A42B7DE" w:rsidRDefault="2A42B7DE" w:rsidP="006E2059">
      <w:pPr>
        <w:pStyle w:val="Allmrkusetekst"/>
      </w:pPr>
      <w:r w:rsidRPr="2A42B7DE">
        <w:rPr>
          <w:rStyle w:val="Allmrkuseviide"/>
        </w:rPr>
        <w:footnoteRef/>
      </w:r>
      <w:r>
        <w:t xml:space="preserve"> </w:t>
      </w:r>
      <w:hyperlink r:id="rId46" w:history="1">
        <w:r w:rsidR="009A397C" w:rsidRPr="005F191C">
          <w:rPr>
            <w:rStyle w:val="Hperlink"/>
          </w:rPr>
          <w:t>https://www.mkm.ee/media/155/download</w:t>
        </w:r>
      </w:hyperlink>
      <w:r w:rsidR="009A397C">
        <w:t xml:space="preserve"> </w:t>
      </w:r>
    </w:p>
  </w:footnote>
  <w:footnote w:id="57">
    <w:p w14:paraId="1E3F5368" w14:textId="7654048C" w:rsidR="542C34C9" w:rsidRDefault="542C34C9" w:rsidP="542C34C9">
      <w:pPr>
        <w:pStyle w:val="Allmrkusetekst"/>
      </w:pPr>
      <w:r w:rsidRPr="542C34C9">
        <w:rPr>
          <w:rStyle w:val="Allmrkuseviide"/>
        </w:rPr>
        <w:footnoteRef/>
      </w:r>
      <w:r>
        <w:t xml:space="preserve"> https://www.sei.org/projects/susinikuneutraalsele-soojus-jahutusmajandusele-2050/</w:t>
      </w:r>
    </w:p>
  </w:footnote>
  <w:footnote w:id="58">
    <w:p w14:paraId="5369B55E" w14:textId="7EE0FA9B" w:rsidR="2A42B7DE" w:rsidRDefault="2A42B7DE" w:rsidP="006E2059">
      <w:pPr>
        <w:pStyle w:val="Allmrkusetekst"/>
      </w:pPr>
      <w:r w:rsidRPr="2A42B7DE">
        <w:rPr>
          <w:rStyle w:val="Allmrkuseviide"/>
        </w:rPr>
        <w:footnoteRef/>
      </w:r>
      <w:r>
        <w:t xml:space="preserve"> </w:t>
      </w:r>
      <w:hyperlink r:id="rId47" w:history="1">
        <w:r w:rsidR="00015614" w:rsidRPr="005F191C">
          <w:rPr>
            <w:rStyle w:val="Hperlink"/>
          </w:rPr>
          <w:t>https://arenguseire.ee/wp-content/uploads/2021/03/eesti-regionaalse-majanduse-stsenaariumid-2035.pdf</w:t>
        </w:r>
      </w:hyperlink>
      <w:r w:rsidR="00015614">
        <w:t xml:space="preserve"> </w:t>
      </w:r>
    </w:p>
  </w:footnote>
  <w:footnote w:id="59">
    <w:p w14:paraId="4052EA33" w14:textId="0B3A1C61" w:rsidR="00AE3BB3" w:rsidRDefault="00AE3BB3">
      <w:pPr>
        <w:pStyle w:val="Allmrkusetekst"/>
      </w:pPr>
      <w:r>
        <w:rPr>
          <w:rStyle w:val="Allmrkuseviide"/>
        </w:rPr>
        <w:footnoteRef/>
      </w:r>
      <w:r>
        <w:t xml:space="preserve"> </w:t>
      </w:r>
      <w:hyperlink r:id="rId48" w:history="1">
        <w:r w:rsidRPr="005F191C">
          <w:rPr>
            <w:rStyle w:val="Hperlink"/>
          </w:rPr>
          <w:t>www.bovine-eu.net</w:t>
        </w:r>
      </w:hyperlink>
      <w:r>
        <w:t xml:space="preserve"> </w:t>
      </w:r>
    </w:p>
  </w:footnote>
  <w:footnote w:id="60">
    <w:p w14:paraId="76ECF858" w14:textId="4A727614" w:rsidR="67248A42" w:rsidRDefault="67248A42" w:rsidP="67248A42">
      <w:pPr>
        <w:pStyle w:val="Allmrkusetekst"/>
      </w:pPr>
      <w:r w:rsidRPr="67248A42">
        <w:rPr>
          <w:rStyle w:val="Allmrkuseviide"/>
        </w:rPr>
        <w:footnoteRef/>
      </w:r>
      <w:r>
        <w:t xml:space="preserve"> https://www.consilium.europa.eu/et/policies/from-farm-to-fork/</w:t>
      </w:r>
    </w:p>
  </w:footnote>
  <w:footnote w:id="61">
    <w:p w14:paraId="74F9A047" w14:textId="27154A5D" w:rsidR="55527809" w:rsidRDefault="55527809" w:rsidP="55527809">
      <w:pPr>
        <w:pStyle w:val="Allmrkusetekst"/>
        <w:rPr>
          <w:rFonts w:eastAsia="Aptos"/>
        </w:rPr>
      </w:pPr>
      <w:r w:rsidRPr="55527809">
        <w:rPr>
          <w:rStyle w:val="Allmrkuseviide"/>
        </w:rPr>
        <w:footnoteRef/>
      </w:r>
      <w:r>
        <w:t xml:space="preserve"> </w:t>
      </w:r>
      <w:hyperlink r:id="rId49" w:history="1">
        <w:r w:rsidRPr="55527809">
          <w:rPr>
            <w:rStyle w:val="Hperlink"/>
            <w:rFonts w:eastAsia="Aptos"/>
          </w:rPr>
          <w:t>https://geoportaal.maaamet.ee/est/ruumiandmed/geoloogilised-andmed/maavarade-register/maavaravarude-koondbilansid-p193.html</w:t>
        </w:r>
      </w:hyperlink>
    </w:p>
  </w:footnote>
  <w:footnote w:id="62">
    <w:p w14:paraId="5CEAA4AB" w14:textId="009B8351" w:rsidR="00333D04" w:rsidRDefault="00333D04">
      <w:pPr>
        <w:pStyle w:val="Allmrkusetekst"/>
      </w:pPr>
      <w:r>
        <w:rPr>
          <w:rStyle w:val="Allmrkuseviide"/>
        </w:rPr>
        <w:footnoteRef/>
      </w:r>
      <w:r>
        <w:t xml:space="preserve"> </w:t>
      </w:r>
      <w:hyperlink r:id="rId50" w:history="1">
        <w:r w:rsidR="001320CE" w:rsidRPr="005F191C">
          <w:rPr>
            <w:rStyle w:val="Hperlink"/>
          </w:rPr>
          <w:t>https://www.riigiteataja.ee/akt/128122016003?leiaKehtiv</w:t>
        </w:r>
      </w:hyperlink>
      <w:r w:rsidR="0023066C">
        <w:t>.</w:t>
      </w:r>
      <w:r w:rsidR="001320CE">
        <w:t xml:space="preserve"> </w:t>
      </w:r>
    </w:p>
  </w:footnote>
  <w:footnote w:id="63">
    <w:p w14:paraId="6BF9E316" w14:textId="6D0C0F84" w:rsidR="003B1D4E" w:rsidRDefault="003B1D4E">
      <w:pPr>
        <w:pStyle w:val="Allmrkusetekst"/>
      </w:pPr>
      <w:r>
        <w:rPr>
          <w:rStyle w:val="Allmrkuseviide"/>
        </w:rPr>
        <w:footnoteRef/>
      </w:r>
      <w:hyperlink r:id="rId51" w:history="1">
        <w:r w:rsidR="001320CE" w:rsidRPr="005F191C">
          <w:rPr>
            <w:rStyle w:val="Hperlink"/>
          </w:rPr>
          <w:t>https://www.riigikontroll.ee/Suhtedavalikkusega/Pressiteated/tabid/168/557GetPage/1/557Year/2005/ItemId/91/amid/557/language/et-EE/Default.aspx</w:t>
        </w:r>
      </w:hyperlink>
      <w:r w:rsidR="0023066C">
        <w:t>.</w:t>
      </w:r>
      <w:r w:rsidR="001320CE">
        <w:t xml:space="preserve"> </w:t>
      </w:r>
    </w:p>
  </w:footnote>
  <w:footnote w:id="64">
    <w:p w14:paraId="4E7DE3CF" w14:textId="23EC2D83" w:rsidR="003B1D4E" w:rsidRDefault="003B1D4E">
      <w:pPr>
        <w:pStyle w:val="Allmrkusetekst"/>
      </w:pPr>
      <w:r>
        <w:rPr>
          <w:rStyle w:val="Allmrkuseviide"/>
        </w:rPr>
        <w:footnoteRef/>
      </w:r>
      <w:r>
        <w:t xml:space="preserve"> </w:t>
      </w:r>
      <w:hyperlink r:id="rId52" w:history="1">
        <w:r w:rsidR="001320CE" w:rsidRPr="005F191C">
          <w:rPr>
            <w:rStyle w:val="Hperlink"/>
          </w:rPr>
          <w:t>https://www.riigikontroll.ee/Suhtedavalikkusega/Pressiteated/tabid/168/557GetPage/1/557Year/-1/ItemId/2382/amid/557/language/et-EE/Default.aspx</w:t>
        </w:r>
      </w:hyperlink>
      <w:r w:rsidR="0023066C">
        <w:t>.</w:t>
      </w:r>
      <w:r w:rsidR="001320CE">
        <w:t xml:space="preserve"> </w:t>
      </w:r>
    </w:p>
  </w:footnote>
  <w:footnote w:id="65">
    <w:p w14:paraId="5D9C37E0" w14:textId="5221171C" w:rsidR="2B2CB921" w:rsidRDefault="2B2CB921" w:rsidP="2B2CB921">
      <w:pPr>
        <w:pStyle w:val="Allmrkusetekst"/>
      </w:pPr>
      <w:r w:rsidRPr="2B2CB921">
        <w:rPr>
          <w:rStyle w:val="Allmrkuseviide"/>
        </w:rPr>
        <w:footnoteRef/>
      </w:r>
      <w:r>
        <w:t xml:space="preserve"> https://empl.ee/wp-content/uploads/2024/05/EY_EMPL_majandusmojud_2022_final.pdf</w:t>
      </w:r>
    </w:p>
  </w:footnote>
  <w:footnote w:id="66">
    <w:p w14:paraId="0CF344B1" w14:textId="105896D5" w:rsidR="19CA0D9E" w:rsidRDefault="19CA0D9E" w:rsidP="006E2059">
      <w:pPr>
        <w:pStyle w:val="Allmrkusetekst"/>
      </w:pPr>
      <w:r w:rsidRPr="19CA0D9E">
        <w:rPr>
          <w:rStyle w:val="Allmrkuseviide"/>
        </w:rPr>
        <w:footnoteRef/>
      </w:r>
      <w:r>
        <w:t xml:space="preserve"> </w:t>
      </w:r>
      <w:hyperlink r:id="rId53" w:history="1">
        <w:r w:rsidR="001320CE" w:rsidRPr="005F191C">
          <w:rPr>
            <w:rStyle w:val="Hperlink"/>
          </w:rPr>
          <w:t>https://www.agri.ee/sites/default/files/documents/2021-09/poka-2030-taistekst.pdf</w:t>
        </w:r>
      </w:hyperlink>
      <w:r w:rsidR="00DB5F4B">
        <w:t>,</w:t>
      </w:r>
      <w:r w:rsidR="001320CE">
        <w:t xml:space="preserve"> </w:t>
      </w:r>
    </w:p>
  </w:footnote>
  <w:footnote w:id="67">
    <w:p w14:paraId="710EC6D4" w14:textId="4A4F14FA" w:rsidR="7C84A48D" w:rsidRDefault="7C84A48D" w:rsidP="2B2CB921">
      <w:pPr>
        <w:pStyle w:val="Allmrkusetekst"/>
      </w:pPr>
      <w:r w:rsidRPr="7C84A48D">
        <w:rPr>
          <w:rStyle w:val="Allmrkuseviide"/>
        </w:rPr>
        <w:footnoteRef/>
      </w:r>
      <w:r w:rsidR="2B2CB921">
        <w:t xml:space="preserve"> Eesti Maaülikool, Kekkonnaagentuur (2021), Maakasutuse, maakasutuse muutuse ja metsanduse sektori sidumisvõimekuse analüüs kuni aastani 2050. Saadaval: </w:t>
      </w:r>
      <w:hyperlink r:id="rId54" w:history="1">
        <w:r w:rsidR="2B2CB921" w:rsidRPr="005F191C">
          <w:rPr>
            <w:rStyle w:val="Hperlink"/>
          </w:rPr>
          <w:t>https://kliimaministeerium.ee/sites/default/files/documents/2021-09/LULUCF_uuring_veebi_02_09.pdf</w:t>
        </w:r>
      </w:hyperlink>
      <w:r w:rsidR="2B2CB921">
        <w:t xml:space="preserve"> </w:t>
      </w:r>
    </w:p>
  </w:footnote>
  <w:footnote w:id="68">
    <w:p w14:paraId="6FD1364E" w14:textId="147B0FCA" w:rsidR="005351FF" w:rsidRDefault="005351FF">
      <w:pPr>
        <w:pStyle w:val="Allmrkusetekst"/>
      </w:pPr>
      <w:r>
        <w:rPr>
          <w:rStyle w:val="Allmrkuseviide"/>
        </w:rPr>
        <w:footnoteRef/>
      </w:r>
      <w:r>
        <w:t xml:space="preserve"> </w:t>
      </w:r>
      <w:r w:rsidR="009E6892">
        <w:t xml:space="preserve">Stsenaariumi </w:t>
      </w:r>
      <w:r>
        <w:t>S2 korral eeldati kaevandamismahu</w:t>
      </w:r>
      <w:r w:rsidRPr="005351FF">
        <w:t xml:space="preserve"> vähendami</w:t>
      </w:r>
      <w:r>
        <w:t>st</w:t>
      </w:r>
      <w:r w:rsidRPr="005351FF">
        <w:t xml:space="preserve"> tasemeni, mille juures majandatavate märgalade heitkogus ei ületaks perioodi 2005–2009 keskmist ehk võrdlustaset</w:t>
      </w:r>
      <w:r w:rsidR="00A26F8E">
        <w:t xml:space="preserve"> ehk k</w:t>
      </w:r>
      <w:r w:rsidR="00A26F8E" w:rsidRPr="00A26F8E">
        <w:t>aevandamismahu muutus võrreldes baasperioodiga</w:t>
      </w:r>
      <w:r w:rsidR="003262FB">
        <w:t xml:space="preserve"> antud stsenaariumi korral</w:t>
      </w:r>
      <w:r w:rsidR="00B43F9A">
        <w:t xml:space="preserve"> oleks -89,7</w:t>
      </w:r>
      <w:r w:rsidR="00A26F8E" w:rsidRPr="00A26F8E">
        <w:t xml:space="preserve"> kt/a</w:t>
      </w:r>
      <w:r w:rsidR="009F204D">
        <w:t>. Allikas: Eesti Maaülikool, Kekkonnaagentuur (2021), Maakasutuse, maakasutuse muutuse ja metsanduse sektori sidumisvõimekuse analüüs kuni aastani 2050</w:t>
      </w:r>
      <w:r w:rsidR="00473816">
        <w:t>.</w:t>
      </w:r>
    </w:p>
  </w:footnote>
  <w:footnote w:id="69">
    <w:p w14:paraId="601A03B7" w14:textId="1DFD69AE" w:rsidR="19CA0D9E" w:rsidRDefault="19CA0D9E" w:rsidP="006E2059">
      <w:pPr>
        <w:pStyle w:val="Allmrkusetekst"/>
      </w:pPr>
      <w:r w:rsidRPr="19CA0D9E">
        <w:rPr>
          <w:rStyle w:val="Allmrkuseviide"/>
        </w:rPr>
        <w:footnoteRef/>
      </w:r>
      <w:r>
        <w:t xml:space="preserve"> </w:t>
      </w:r>
      <w:hyperlink r:id="rId55" w:history="1">
        <w:r w:rsidR="001320CE" w:rsidRPr="005F191C">
          <w:rPr>
            <w:rStyle w:val="Hperlink"/>
          </w:rPr>
          <w:t>https://www.sei.org/publications/eesti-kliimaambitsiooni-tostmise-voimaluste-analuus/</w:t>
        </w:r>
      </w:hyperlink>
      <w:r w:rsidR="00E57547">
        <w:t>.</w:t>
      </w:r>
      <w:r w:rsidR="001320CE">
        <w:t xml:space="preserve"> </w:t>
      </w:r>
    </w:p>
  </w:footnote>
  <w:footnote w:id="70">
    <w:p w14:paraId="058AD3E9" w14:textId="3C44CC32" w:rsidR="2B2CB921" w:rsidRDefault="2B2CB921" w:rsidP="2B2CB921">
      <w:pPr>
        <w:pStyle w:val="Allmrkusetekst"/>
      </w:pPr>
      <w:r w:rsidRPr="2B2CB921">
        <w:rPr>
          <w:rStyle w:val="Allmrkuseviide"/>
        </w:rPr>
        <w:footnoteRef/>
      </w:r>
      <w:r>
        <w:t xml:space="preserve"> https://skytte.ut.ee/sites/default/files/2022-05/Nutikad-v%C3%A4lisinvesteeringud.pdf</w:t>
      </w:r>
    </w:p>
  </w:footnote>
  <w:footnote w:id="71">
    <w:p w14:paraId="047F6124" w14:textId="17360227" w:rsidR="00A54A66" w:rsidRDefault="00A54A66">
      <w:pPr>
        <w:pStyle w:val="Allmrkusetekst"/>
      </w:pPr>
      <w:r>
        <w:rPr>
          <w:rStyle w:val="Allmrkuseviide"/>
        </w:rPr>
        <w:footnoteRef/>
      </w:r>
      <w:r>
        <w:t xml:space="preserve"> </w:t>
      </w:r>
      <w:hyperlink r:id="rId56" w:history="1">
        <w:r w:rsidR="007C5EFD" w:rsidRPr="005F191C">
          <w:rPr>
            <w:rStyle w:val="Hperlink"/>
          </w:rPr>
          <w:t>https://www.taastuvenergeetika.ee/raportid-ja-analuusid/</w:t>
        </w:r>
      </w:hyperlink>
      <w:r w:rsidR="007C5EFD">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4935F2EC" w14:paraId="20EA7C1F" w14:textId="77777777" w:rsidTr="001852A0">
      <w:trPr>
        <w:trHeight w:val="300"/>
      </w:trPr>
      <w:tc>
        <w:tcPr>
          <w:tcW w:w="3020" w:type="dxa"/>
        </w:tcPr>
        <w:p w14:paraId="24001992" w14:textId="4449F681" w:rsidR="4935F2EC" w:rsidRDefault="4935F2EC" w:rsidP="001852A0">
          <w:pPr>
            <w:pStyle w:val="Pis"/>
            <w:ind w:left="-115"/>
          </w:pPr>
        </w:p>
      </w:tc>
      <w:tc>
        <w:tcPr>
          <w:tcW w:w="3020" w:type="dxa"/>
        </w:tcPr>
        <w:p w14:paraId="2828F38E" w14:textId="215E7444" w:rsidR="4935F2EC" w:rsidRDefault="4935F2EC" w:rsidP="001852A0">
          <w:pPr>
            <w:pStyle w:val="Pis"/>
            <w:jc w:val="center"/>
          </w:pPr>
        </w:p>
      </w:tc>
      <w:tc>
        <w:tcPr>
          <w:tcW w:w="3020" w:type="dxa"/>
        </w:tcPr>
        <w:p w14:paraId="5FC03FA5" w14:textId="53A4AD41" w:rsidR="4935F2EC" w:rsidRDefault="4935F2EC" w:rsidP="001852A0">
          <w:pPr>
            <w:pStyle w:val="Pis"/>
            <w:ind w:right="-115"/>
            <w:jc w:val="right"/>
          </w:pPr>
        </w:p>
      </w:tc>
    </w:tr>
  </w:tbl>
  <w:p w14:paraId="6F534F10" w14:textId="77777777" w:rsidR="00091A1A" w:rsidRDefault="00091A1A">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F713E"/>
    <w:multiLevelType w:val="hybridMultilevel"/>
    <w:tmpl w:val="FFFFFFFF"/>
    <w:lvl w:ilvl="0" w:tplc="40D6C886">
      <w:start w:val="1"/>
      <w:numFmt w:val="decimal"/>
      <w:lvlText w:val="%1."/>
      <w:lvlJc w:val="left"/>
      <w:pPr>
        <w:ind w:left="720" w:hanging="360"/>
      </w:pPr>
    </w:lvl>
    <w:lvl w:ilvl="1" w:tplc="4A6A177A">
      <w:start w:val="1"/>
      <w:numFmt w:val="lowerLetter"/>
      <w:lvlText w:val="%2."/>
      <w:lvlJc w:val="left"/>
      <w:pPr>
        <w:ind w:left="1440" w:hanging="360"/>
      </w:pPr>
    </w:lvl>
    <w:lvl w:ilvl="2" w:tplc="F4307B62">
      <w:start w:val="1"/>
      <w:numFmt w:val="lowerRoman"/>
      <w:lvlText w:val="%3."/>
      <w:lvlJc w:val="right"/>
      <w:pPr>
        <w:ind w:left="2160" w:hanging="180"/>
      </w:pPr>
    </w:lvl>
    <w:lvl w:ilvl="3" w:tplc="04DA7AFC">
      <w:start w:val="1"/>
      <w:numFmt w:val="decimal"/>
      <w:lvlText w:val="%4."/>
      <w:lvlJc w:val="left"/>
      <w:pPr>
        <w:ind w:left="2880" w:hanging="360"/>
      </w:pPr>
    </w:lvl>
    <w:lvl w:ilvl="4" w:tplc="B36235CE">
      <w:start w:val="1"/>
      <w:numFmt w:val="lowerLetter"/>
      <w:lvlText w:val="%5."/>
      <w:lvlJc w:val="left"/>
      <w:pPr>
        <w:ind w:left="3600" w:hanging="360"/>
      </w:pPr>
    </w:lvl>
    <w:lvl w:ilvl="5" w:tplc="6C5EE5D8">
      <w:start w:val="1"/>
      <w:numFmt w:val="lowerRoman"/>
      <w:lvlText w:val="%6."/>
      <w:lvlJc w:val="right"/>
      <w:pPr>
        <w:ind w:left="4320" w:hanging="180"/>
      </w:pPr>
    </w:lvl>
    <w:lvl w:ilvl="6" w:tplc="161C8334">
      <w:start w:val="1"/>
      <w:numFmt w:val="decimal"/>
      <w:lvlText w:val="%7."/>
      <w:lvlJc w:val="left"/>
      <w:pPr>
        <w:ind w:left="5040" w:hanging="360"/>
      </w:pPr>
    </w:lvl>
    <w:lvl w:ilvl="7" w:tplc="FBDCD084">
      <w:start w:val="1"/>
      <w:numFmt w:val="lowerLetter"/>
      <w:lvlText w:val="%8."/>
      <w:lvlJc w:val="left"/>
      <w:pPr>
        <w:ind w:left="5760" w:hanging="360"/>
      </w:pPr>
    </w:lvl>
    <w:lvl w:ilvl="8" w:tplc="13AABAD0">
      <w:start w:val="1"/>
      <w:numFmt w:val="lowerRoman"/>
      <w:lvlText w:val="%9."/>
      <w:lvlJc w:val="right"/>
      <w:pPr>
        <w:ind w:left="6480" w:hanging="180"/>
      </w:pPr>
    </w:lvl>
  </w:abstractNum>
  <w:abstractNum w:abstractNumId="1" w15:restartNumberingAfterBreak="0">
    <w:nsid w:val="076A992E"/>
    <w:multiLevelType w:val="hybridMultilevel"/>
    <w:tmpl w:val="54A489EE"/>
    <w:lvl w:ilvl="0" w:tplc="09FC468A">
      <w:start w:val="1"/>
      <w:numFmt w:val="decimal"/>
      <w:lvlText w:val="%1."/>
      <w:lvlJc w:val="left"/>
      <w:pPr>
        <w:ind w:left="720" w:hanging="360"/>
      </w:pPr>
    </w:lvl>
    <w:lvl w:ilvl="1" w:tplc="B178F8AE">
      <w:start w:val="1"/>
      <w:numFmt w:val="lowerLetter"/>
      <w:lvlText w:val="%2."/>
      <w:lvlJc w:val="left"/>
      <w:pPr>
        <w:ind w:left="1440" w:hanging="360"/>
      </w:pPr>
    </w:lvl>
    <w:lvl w:ilvl="2" w:tplc="D34A65C0">
      <w:start w:val="1"/>
      <w:numFmt w:val="lowerRoman"/>
      <w:lvlText w:val="%3."/>
      <w:lvlJc w:val="right"/>
      <w:pPr>
        <w:ind w:left="2160" w:hanging="180"/>
      </w:pPr>
    </w:lvl>
    <w:lvl w:ilvl="3" w:tplc="E7040FC0">
      <w:start w:val="1"/>
      <w:numFmt w:val="decimal"/>
      <w:lvlText w:val="%4."/>
      <w:lvlJc w:val="left"/>
      <w:pPr>
        <w:ind w:left="2880" w:hanging="360"/>
      </w:pPr>
    </w:lvl>
    <w:lvl w:ilvl="4" w:tplc="BE56869C">
      <w:start w:val="1"/>
      <w:numFmt w:val="lowerLetter"/>
      <w:lvlText w:val="%5."/>
      <w:lvlJc w:val="left"/>
      <w:pPr>
        <w:ind w:left="3600" w:hanging="360"/>
      </w:pPr>
    </w:lvl>
    <w:lvl w:ilvl="5" w:tplc="92846A78">
      <w:start w:val="1"/>
      <w:numFmt w:val="lowerRoman"/>
      <w:lvlText w:val="%6."/>
      <w:lvlJc w:val="right"/>
      <w:pPr>
        <w:ind w:left="4320" w:hanging="180"/>
      </w:pPr>
    </w:lvl>
    <w:lvl w:ilvl="6" w:tplc="EEBAEF28">
      <w:start w:val="1"/>
      <w:numFmt w:val="decimal"/>
      <w:lvlText w:val="%7."/>
      <w:lvlJc w:val="left"/>
      <w:pPr>
        <w:ind w:left="5040" w:hanging="360"/>
      </w:pPr>
    </w:lvl>
    <w:lvl w:ilvl="7" w:tplc="67DA85CC">
      <w:start w:val="1"/>
      <w:numFmt w:val="lowerLetter"/>
      <w:lvlText w:val="%8."/>
      <w:lvlJc w:val="left"/>
      <w:pPr>
        <w:ind w:left="5760" w:hanging="360"/>
      </w:pPr>
    </w:lvl>
    <w:lvl w:ilvl="8" w:tplc="62F4B74E">
      <w:start w:val="1"/>
      <w:numFmt w:val="lowerRoman"/>
      <w:lvlText w:val="%9."/>
      <w:lvlJc w:val="right"/>
      <w:pPr>
        <w:ind w:left="6480" w:hanging="180"/>
      </w:pPr>
    </w:lvl>
  </w:abstractNum>
  <w:abstractNum w:abstractNumId="2" w15:restartNumberingAfterBreak="0">
    <w:nsid w:val="081118E6"/>
    <w:multiLevelType w:val="hybridMultilevel"/>
    <w:tmpl w:val="A5FC27B8"/>
    <w:lvl w:ilvl="0" w:tplc="2F8EE094">
      <w:start w:val="1"/>
      <w:numFmt w:val="decimal"/>
      <w:lvlText w:val="%1."/>
      <w:lvlJc w:val="left"/>
      <w:pPr>
        <w:ind w:left="720" w:hanging="360"/>
      </w:pPr>
    </w:lvl>
    <w:lvl w:ilvl="1" w:tplc="34BEC690">
      <w:start w:val="1"/>
      <w:numFmt w:val="decimal"/>
      <w:lvlText w:val="%2."/>
      <w:lvlJc w:val="left"/>
      <w:pPr>
        <w:ind w:left="720" w:hanging="360"/>
      </w:pPr>
    </w:lvl>
    <w:lvl w:ilvl="2" w:tplc="071AB140">
      <w:start w:val="1"/>
      <w:numFmt w:val="decimal"/>
      <w:lvlText w:val="%3."/>
      <w:lvlJc w:val="left"/>
      <w:pPr>
        <w:ind w:left="720" w:hanging="360"/>
      </w:pPr>
    </w:lvl>
    <w:lvl w:ilvl="3" w:tplc="68C4BC10">
      <w:start w:val="1"/>
      <w:numFmt w:val="decimal"/>
      <w:lvlText w:val="%4."/>
      <w:lvlJc w:val="left"/>
      <w:pPr>
        <w:ind w:left="720" w:hanging="360"/>
      </w:pPr>
    </w:lvl>
    <w:lvl w:ilvl="4" w:tplc="4AF86B6A">
      <w:start w:val="1"/>
      <w:numFmt w:val="decimal"/>
      <w:lvlText w:val="%5."/>
      <w:lvlJc w:val="left"/>
      <w:pPr>
        <w:ind w:left="720" w:hanging="360"/>
      </w:pPr>
    </w:lvl>
    <w:lvl w:ilvl="5" w:tplc="510EF5AC">
      <w:start w:val="1"/>
      <w:numFmt w:val="decimal"/>
      <w:lvlText w:val="%6."/>
      <w:lvlJc w:val="left"/>
      <w:pPr>
        <w:ind w:left="720" w:hanging="360"/>
      </w:pPr>
    </w:lvl>
    <w:lvl w:ilvl="6" w:tplc="7284D04C">
      <w:start w:val="1"/>
      <w:numFmt w:val="decimal"/>
      <w:lvlText w:val="%7."/>
      <w:lvlJc w:val="left"/>
      <w:pPr>
        <w:ind w:left="720" w:hanging="360"/>
      </w:pPr>
    </w:lvl>
    <w:lvl w:ilvl="7" w:tplc="838AAC10">
      <w:start w:val="1"/>
      <w:numFmt w:val="decimal"/>
      <w:lvlText w:val="%8."/>
      <w:lvlJc w:val="left"/>
      <w:pPr>
        <w:ind w:left="720" w:hanging="360"/>
      </w:pPr>
    </w:lvl>
    <w:lvl w:ilvl="8" w:tplc="9620D07E">
      <w:start w:val="1"/>
      <w:numFmt w:val="decimal"/>
      <w:lvlText w:val="%9."/>
      <w:lvlJc w:val="left"/>
      <w:pPr>
        <w:ind w:left="720" w:hanging="360"/>
      </w:pPr>
    </w:lvl>
  </w:abstractNum>
  <w:abstractNum w:abstractNumId="3" w15:restartNumberingAfterBreak="0">
    <w:nsid w:val="0A503223"/>
    <w:multiLevelType w:val="hybridMultilevel"/>
    <w:tmpl w:val="FFFFFFFF"/>
    <w:lvl w:ilvl="0" w:tplc="8D2AECC6">
      <w:start w:val="1"/>
      <w:numFmt w:val="bullet"/>
      <w:lvlText w:val="-"/>
      <w:lvlJc w:val="left"/>
      <w:pPr>
        <w:ind w:left="720" w:hanging="360"/>
      </w:pPr>
      <w:rPr>
        <w:rFonts w:ascii="Calibri" w:hAnsi="Calibri" w:hint="default"/>
      </w:rPr>
    </w:lvl>
    <w:lvl w:ilvl="1" w:tplc="148C9952">
      <w:start w:val="1"/>
      <w:numFmt w:val="bullet"/>
      <w:lvlText w:val="o"/>
      <w:lvlJc w:val="left"/>
      <w:pPr>
        <w:ind w:left="1440" w:hanging="360"/>
      </w:pPr>
      <w:rPr>
        <w:rFonts w:ascii="Courier New" w:hAnsi="Courier New" w:hint="default"/>
      </w:rPr>
    </w:lvl>
    <w:lvl w:ilvl="2" w:tplc="5D7AA34E">
      <w:start w:val="1"/>
      <w:numFmt w:val="bullet"/>
      <w:lvlText w:val=""/>
      <w:lvlJc w:val="left"/>
      <w:pPr>
        <w:ind w:left="2160" w:hanging="360"/>
      </w:pPr>
      <w:rPr>
        <w:rFonts w:ascii="Wingdings" w:hAnsi="Wingdings" w:hint="default"/>
      </w:rPr>
    </w:lvl>
    <w:lvl w:ilvl="3" w:tplc="6630D8E8">
      <w:start w:val="1"/>
      <w:numFmt w:val="bullet"/>
      <w:lvlText w:val=""/>
      <w:lvlJc w:val="left"/>
      <w:pPr>
        <w:ind w:left="2880" w:hanging="360"/>
      </w:pPr>
      <w:rPr>
        <w:rFonts w:ascii="Symbol" w:hAnsi="Symbol" w:hint="default"/>
      </w:rPr>
    </w:lvl>
    <w:lvl w:ilvl="4" w:tplc="D4E4AEC2">
      <w:start w:val="1"/>
      <w:numFmt w:val="bullet"/>
      <w:lvlText w:val="o"/>
      <w:lvlJc w:val="left"/>
      <w:pPr>
        <w:ind w:left="3600" w:hanging="360"/>
      </w:pPr>
      <w:rPr>
        <w:rFonts w:ascii="Courier New" w:hAnsi="Courier New" w:hint="default"/>
      </w:rPr>
    </w:lvl>
    <w:lvl w:ilvl="5" w:tplc="CB7E34FE">
      <w:start w:val="1"/>
      <w:numFmt w:val="bullet"/>
      <w:lvlText w:val=""/>
      <w:lvlJc w:val="left"/>
      <w:pPr>
        <w:ind w:left="4320" w:hanging="360"/>
      </w:pPr>
      <w:rPr>
        <w:rFonts w:ascii="Wingdings" w:hAnsi="Wingdings" w:hint="default"/>
      </w:rPr>
    </w:lvl>
    <w:lvl w:ilvl="6" w:tplc="5FD28564">
      <w:start w:val="1"/>
      <w:numFmt w:val="bullet"/>
      <w:lvlText w:val=""/>
      <w:lvlJc w:val="left"/>
      <w:pPr>
        <w:ind w:left="5040" w:hanging="360"/>
      </w:pPr>
      <w:rPr>
        <w:rFonts w:ascii="Symbol" w:hAnsi="Symbol" w:hint="default"/>
      </w:rPr>
    </w:lvl>
    <w:lvl w:ilvl="7" w:tplc="AEB61128">
      <w:start w:val="1"/>
      <w:numFmt w:val="bullet"/>
      <w:lvlText w:val="o"/>
      <w:lvlJc w:val="left"/>
      <w:pPr>
        <w:ind w:left="5760" w:hanging="360"/>
      </w:pPr>
      <w:rPr>
        <w:rFonts w:ascii="Courier New" w:hAnsi="Courier New" w:hint="default"/>
      </w:rPr>
    </w:lvl>
    <w:lvl w:ilvl="8" w:tplc="8EBEBC42">
      <w:start w:val="1"/>
      <w:numFmt w:val="bullet"/>
      <w:lvlText w:val=""/>
      <w:lvlJc w:val="left"/>
      <w:pPr>
        <w:ind w:left="6480" w:hanging="360"/>
      </w:pPr>
      <w:rPr>
        <w:rFonts w:ascii="Wingdings" w:hAnsi="Wingdings" w:hint="default"/>
      </w:rPr>
    </w:lvl>
  </w:abstractNum>
  <w:abstractNum w:abstractNumId="4" w15:restartNumberingAfterBreak="0">
    <w:nsid w:val="0D4A20A8"/>
    <w:multiLevelType w:val="hybridMultilevel"/>
    <w:tmpl w:val="23C255BE"/>
    <w:lvl w:ilvl="0" w:tplc="F3629FF8">
      <w:start w:val="1"/>
      <w:numFmt w:val="bullet"/>
      <w:lvlText w:val=""/>
      <w:lvlJc w:val="left"/>
      <w:pPr>
        <w:ind w:left="720" w:hanging="360"/>
      </w:pPr>
      <w:rPr>
        <w:rFonts w:ascii="Symbol" w:hAnsi="Symbol" w:hint="default"/>
      </w:rPr>
    </w:lvl>
    <w:lvl w:ilvl="1" w:tplc="963643D2">
      <w:start w:val="1"/>
      <w:numFmt w:val="bullet"/>
      <w:lvlText w:val="o"/>
      <w:lvlJc w:val="left"/>
      <w:pPr>
        <w:ind w:left="1440" w:hanging="360"/>
      </w:pPr>
      <w:rPr>
        <w:rFonts w:ascii="Courier New" w:hAnsi="Courier New" w:hint="default"/>
      </w:rPr>
    </w:lvl>
    <w:lvl w:ilvl="2" w:tplc="436045B4">
      <w:start w:val="1"/>
      <w:numFmt w:val="bullet"/>
      <w:lvlText w:val=""/>
      <w:lvlJc w:val="left"/>
      <w:pPr>
        <w:ind w:left="2160" w:hanging="360"/>
      </w:pPr>
      <w:rPr>
        <w:rFonts w:ascii="Wingdings" w:hAnsi="Wingdings" w:hint="default"/>
      </w:rPr>
    </w:lvl>
    <w:lvl w:ilvl="3" w:tplc="5E380B0C">
      <w:start w:val="1"/>
      <w:numFmt w:val="bullet"/>
      <w:lvlText w:val=""/>
      <w:lvlJc w:val="left"/>
      <w:pPr>
        <w:ind w:left="2880" w:hanging="360"/>
      </w:pPr>
      <w:rPr>
        <w:rFonts w:ascii="Symbol" w:hAnsi="Symbol" w:hint="default"/>
      </w:rPr>
    </w:lvl>
    <w:lvl w:ilvl="4" w:tplc="4FE682B8">
      <w:start w:val="1"/>
      <w:numFmt w:val="bullet"/>
      <w:lvlText w:val="o"/>
      <w:lvlJc w:val="left"/>
      <w:pPr>
        <w:ind w:left="3600" w:hanging="360"/>
      </w:pPr>
      <w:rPr>
        <w:rFonts w:ascii="Courier New" w:hAnsi="Courier New" w:hint="default"/>
      </w:rPr>
    </w:lvl>
    <w:lvl w:ilvl="5" w:tplc="579A4478">
      <w:start w:val="1"/>
      <w:numFmt w:val="bullet"/>
      <w:lvlText w:val=""/>
      <w:lvlJc w:val="left"/>
      <w:pPr>
        <w:ind w:left="4320" w:hanging="360"/>
      </w:pPr>
      <w:rPr>
        <w:rFonts w:ascii="Wingdings" w:hAnsi="Wingdings" w:hint="default"/>
      </w:rPr>
    </w:lvl>
    <w:lvl w:ilvl="6" w:tplc="12443806">
      <w:start w:val="1"/>
      <w:numFmt w:val="bullet"/>
      <w:lvlText w:val=""/>
      <w:lvlJc w:val="left"/>
      <w:pPr>
        <w:ind w:left="5040" w:hanging="360"/>
      </w:pPr>
      <w:rPr>
        <w:rFonts w:ascii="Symbol" w:hAnsi="Symbol" w:hint="default"/>
      </w:rPr>
    </w:lvl>
    <w:lvl w:ilvl="7" w:tplc="BDBA17D6">
      <w:start w:val="1"/>
      <w:numFmt w:val="bullet"/>
      <w:lvlText w:val="o"/>
      <w:lvlJc w:val="left"/>
      <w:pPr>
        <w:ind w:left="5760" w:hanging="360"/>
      </w:pPr>
      <w:rPr>
        <w:rFonts w:ascii="Courier New" w:hAnsi="Courier New" w:hint="default"/>
      </w:rPr>
    </w:lvl>
    <w:lvl w:ilvl="8" w:tplc="F17A6648">
      <w:start w:val="1"/>
      <w:numFmt w:val="bullet"/>
      <w:lvlText w:val=""/>
      <w:lvlJc w:val="left"/>
      <w:pPr>
        <w:ind w:left="6480" w:hanging="360"/>
      </w:pPr>
      <w:rPr>
        <w:rFonts w:ascii="Wingdings" w:hAnsi="Wingdings" w:hint="default"/>
      </w:rPr>
    </w:lvl>
  </w:abstractNum>
  <w:abstractNum w:abstractNumId="5" w15:restartNumberingAfterBreak="0">
    <w:nsid w:val="0E0E5F4B"/>
    <w:multiLevelType w:val="hybridMultilevel"/>
    <w:tmpl w:val="7C14A5F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0F1CFD87"/>
    <w:multiLevelType w:val="hybridMultilevel"/>
    <w:tmpl w:val="FFFFFFFF"/>
    <w:lvl w:ilvl="0" w:tplc="56D21FA2">
      <w:start w:val="1"/>
      <w:numFmt w:val="decimal"/>
      <w:lvlText w:val="%1."/>
      <w:lvlJc w:val="left"/>
      <w:pPr>
        <w:ind w:left="360" w:hanging="360"/>
      </w:pPr>
      <w:rPr>
        <w:rFonts w:ascii="Calibri" w:hAnsi="Calibri" w:hint="default"/>
      </w:rPr>
    </w:lvl>
    <w:lvl w:ilvl="1" w:tplc="E8AEF29C">
      <w:start w:val="1"/>
      <w:numFmt w:val="lowerLetter"/>
      <w:lvlText w:val="%2."/>
      <w:lvlJc w:val="left"/>
      <w:pPr>
        <w:ind w:left="1440" w:hanging="360"/>
      </w:pPr>
    </w:lvl>
    <w:lvl w:ilvl="2" w:tplc="E54E5EE0">
      <w:start w:val="1"/>
      <w:numFmt w:val="lowerRoman"/>
      <w:lvlText w:val="%3."/>
      <w:lvlJc w:val="right"/>
      <w:pPr>
        <w:ind w:left="2160" w:hanging="180"/>
      </w:pPr>
    </w:lvl>
    <w:lvl w:ilvl="3" w:tplc="3264ADE0">
      <w:start w:val="1"/>
      <w:numFmt w:val="decimal"/>
      <w:lvlText w:val="%4."/>
      <w:lvlJc w:val="left"/>
      <w:pPr>
        <w:ind w:left="2880" w:hanging="360"/>
      </w:pPr>
    </w:lvl>
    <w:lvl w:ilvl="4" w:tplc="DC008D52">
      <w:start w:val="1"/>
      <w:numFmt w:val="lowerLetter"/>
      <w:lvlText w:val="%5."/>
      <w:lvlJc w:val="left"/>
      <w:pPr>
        <w:ind w:left="3600" w:hanging="360"/>
      </w:pPr>
    </w:lvl>
    <w:lvl w:ilvl="5" w:tplc="E6585FE6">
      <w:start w:val="1"/>
      <w:numFmt w:val="lowerRoman"/>
      <w:lvlText w:val="%6."/>
      <w:lvlJc w:val="right"/>
      <w:pPr>
        <w:ind w:left="4320" w:hanging="180"/>
      </w:pPr>
    </w:lvl>
    <w:lvl w:ilvl="6" w:tplc="7196113E">
      <w:start w:val="1"/>
      <w:numFmt w:val="decimal"/>
      <w:lvlText w:val="%7."/>
      <w:lvlJc w:val="left"/>
      <w:pPr>
        <w:ind w:left="5040" w:hanging="360"/>
      </w:pPr>
    </w:lvl>
    <w:lvl w:ilvl="7" w:tplc="F91C419C">
      <w:start w:val="1"/>
      <w:numFmt w:val="lowerLetter"/>
      <w:lvlText w:val="%8."/>
      <w:lvlJc w:val="left"/>
      <w:pPr>
        <w:ind w:left="5760" w:hanging="360"/>
      </w:pPr>
    </w:lvl>
    <w:lvl w:ilvl="8" w:tplc="5D1ED260">
      <w:start w:val="1"/>
      <w:numFmt w:val="lowerRoman"/>
      <w:lvlText w:val="%9."/>
      <w:lvlJc w:val="right"/>
      <w:pPr>
        <w:ind w:left="6480" w:hanging="180"/>
      </w:pPr>
    </w:lvl>
  </w:abstractNum>
  <w:abstractNum w:abstractNumId="7" w15:restartNumberingAfterBreak="0">
    <w:nsid w:val="10BF286D"/>
    <w:multiLevelType w:val="hybridMultilevel"/>
    <w:tmpl w:val="F34AF7C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115F0994"/>
    <w:multiLevelType w:val="hybridMultilevel"/>
    <w:tmpl w:val="FFFFFFFF"/>
    <w:lvl w:ilvl="0" w:tplc="B8ECCC7A">
      <w:start w:val="1"/>
      <w:numFmt w:val="decimal"/>
      <w:lvlText w:val="%1."/>
      <w:lvlJc w:val="left"/>
      <w:pPr>
        <w:ind w:left="720" w:hanging="360"/>
      </w:pPr>
    </w:lvl>
    <w:lvl w:ilvl="1" w:tplc="12B4FA4E">
      <w:start w:val="1"/>
      <w:numFmt w:val="lowerLetter"/>
      <w:lvlText w:val="%2."/>
      <w:lvlJc w:val="left"/>
      <w:pPr>
        <w:ind w:left="1440" w:hanging="360"/>
      </w:pPr>
    </w:lvl>
    <w:lvl w:ilvl="2" w:tplc="46D00D42">
      <w:start w:val="1"/>
      <w:numFmt w:val="lowerRoman"/>
      <w:lvlText w:val="%3."/>
      <w:lvlJc w:val="right"/>
      <w:pPr>
        <w:ind w:left="2160" w:hanging="180"/>
      </w:pPr>
    </w:lvl>
    <w:lvl w:ilvl="3" w:tplc="FE4EBDAE">
      <w:start w:val="1"/>
      <w:numFmt w:val="decimal"/>
      <w:lvlText w:val="%4."/>
      <w:lvlJc w:val="left"/>
      <w:pPr>
        <w:ind w:left="2880" w:hanging="360"/>
      </w:pPr>
    </w:lvl>
    <w:lvl w:ilvl="4" w:tplc="41FA7758">
      <w:start w:val="1"/>
      <w:numFmt w:val="lowerLetter"/>
      <w:lvlText w:val="%5."/>
      <w:lvlJc w:val="left"/>
      <w:pPr>
        <w:ind w:left="3600" w:hanging="360"/>
      </w:pPr>
    </w:lvl>
    <w:lvl w:ilvl="5" w:tplc="E390925E">
      <w:start w:val="1"/>
      <w:numFmt w:val="lowerRoman"/>
      <w:lvlText w:val="%6."/>
      <w:lvlJc w:val="right"/>
      <w:pPr>
        <w:ind w:left="4320" w:hanging="180"/>
      </w:pPr>
    </w:lvl>
    <w:lvl w:ilvl="6" w:tplc="971EDDEA">
      <w:start w:val="1"/>
      <w:numFmt w:val="decimal"/>
      <w:lvlText w:val="%7."/>
      <w:lvlJc w:val="left"/>
      <w:pPr>
        <w:ind w:left="5040" w:hanging="360"/>
      </w:pPr>
    </w:lvl>
    <w:lvl w:ilvl="7" w:tplc="FD1CE5AC">
      <w:start w:val="1"/>
      <w:numFmt w:val="lowerLetter"/>
      <w:lvlText w:val="%8."/>
      <w:lvlJc w:val="left"/>
      <w:pPr>
        <w:ind w:left="5760" w:hanging="360"/>
      </w:pPr>
    </w:lvl>
    <w:lvl w:ilvl="8" w:tplc="9BE8C426">
      <w:start w:val="1"/>
      <w:numFmt w:val="lowerRoman"/>
      <w:lvlText w:val="%9."/>
      <w:lvlJc w:val="right"/>
      <w:pPr>
        <w:ind w:left="6480" w:hanging="180"/>
      </w:pPr>
    </w:lvl>
  </w:abstractNum>
  <w:abstractNum w:abstractNumId="9" w15:restartNumberingAfterBreak="0">
    <w:nsid w:val="12CCA473"/>
    <w:multiLevelType w:val="hybridMultilevel"/>
    <w:tmpl w:val="FFFFFFFF"/>
    <w:lvl w:ilvl="0" w:tplc="6FDCE5B8">
      <w:start w:val="1"/>
      <w:numFmt w:val="bullet"/>
      <w:lvlText w:val="·"/>
      <w:lvlJc w:val="left"/>
      <w:pPr>
        <w:ind w:left="720" w:hanging="360"/>
      </w:pPr>
      <w:rPr>
        <w:rFonts w:ascii="Symbol" w:hAnsi="Symbol" w:hint="default"/>
      </w:rPr>
    </w:lvl>
    <w:lvl w:ilvl="1" w:tplc="77046FDE">
      <w:start w:val="1"/>
      <w:numFmt w:val="bullet"/>
      <w:lvlText w:val="o"/>
      <w:lvlJc w:val="left"/>
      <w:pPr>
        <w:ind w:left="1440" w:hanging="360"/>
      </w:pPr>
      <w:rPr>
        <w:rFonts w:ascii="Courier New" w:hAnsi="Courier New" w:hint="default"/>
      </w:rPr>
    </w:lvl>
    <w:lvl w:ilvl="2" w:tplc="10E0DC2C">
      <w:start w:val="1"/>
      <w:numFmt w:val="bullet"/>
      <w:lvlText w:val=""/>
      <w:lvlJc w:val="left"/>
      <w:pPr>
        <w:ind w:left="2160" w:hanging="360"/>
      </w:pPr>
      <w:rPr>
        <w:rFonts w:ascii="Wingdings" w:hAnsi="Wingdings" w:hint="default"/>
      </w:rPr>
    </w:lvl>
    <w:lvl w:ilvl="3" w:tplc="289C5474">
      <w:start w:val="1"/>
      <w:numFmt w:val="bullet"/>
      <w:lvlText w:val=""/>
      <w:lvlJc w:val="left"/>
      <w:pPr>
        <w:ind w:left="2880" w:hanging="360"/>
      </w:pPr>
      <w:rPr>
        <w:rFonts w:ascii="Symbol" w:hAnsi="Symbol" w:hint="default"/>
      </w:rPr>
    </w:lvl>
    <w:lvl w:ilvl="4" w:tplc="4C26E198">
      <w:start w:val="1"/>
      <w:numFmt w:val="bullet"/>
      <w:lvlText w:val="o"/>
      <w:lvlJc w:val="left"/>
      <w:pPr>
        <w:ind w:left="3600" w:hanging="360"/>
      </w:pPr>
      <w:rPr>
        <w:rFonts w:ascii="Courier New" w:hAnsi="Courier New" w:hint="default"/>
      </w:rPr>
    </w:lvl>
    <w:lvl w:ilvl="5" w:tplc="201E9CE2">
      <w:start w:val="1"/>
      <w:numFmt w:val="bullet"/>
      <w:lvlText w:val=""/>
      <w:lvlJc w:val="left"/>
      <w:pPr>
        <w:ind w:left="4320" w:hanging="360"/>
      </w:pPr>
      <w:rPr>
        <w:rFonts w:ascii="Wingdings" w:hAnsi="Wingdings" w:hint="default"/>
      </w:rPr>
    </w:lvl>
    <w:lvl w:ilvl="6" w:tplc="F2343FC6">
      <w:start w:val="1"/>
      <w:numFmt w:val="bullet"/>
      <w:lvlText w:val=""/>
      <w:lvlJc w:val="left"/>
      <w:pPr>
        <w:ind w:left="5040" w:hanging="360"/>
      </w:pPr>
      <w:rPr>
        <w:rFonts w:ascii="Symbol" w:hAnsi="Symbol" w:hint="default"/>
      </w:rPr>
    </w:lvl>
    <w:lvl w:ilvl="7" w:tplc="E85CBFBE">
      <w:start w:val="1"/>
      <w:numFmt w:val="bullet"/>
      <w:lvlText w:val="o"/>
      <w:lvlJc w:val="left"/>
      <w:pPr>
        <w:ind w:left="5760" w:hanging="360"/>
      </w:pPr>
      <w:rPr>
        <w:rFonts w:ascii="Courier New" w:hAnsi="Courier New" w:hint="default"/>
      </w:rPr>
    </w:lvl>
    <w:lvl w:ilvl="8" w:tplc="951E4354">
      <w:start w:val="1"/>
      <w:numFmt w:val="bullet"/>
      <w:lvlText w:val=""/>
      <w:lvlJc w:val="left"/>
      <w:pPr>
        <w:ind w:left="6480" w:hanging="360"/>
      </w:pPr>
      <w:rPr>
        <w:rFonts w:ascii="Wingdings" w:hAnsi="Wingdings" w:hint="default"/>
      </w:rPr>
    </w:lvl>
  </w:abstractNum>
  <w:abstractNum w:abstractNumId="10" w15:restartNumberingAfterBreak="0">
    <w:nsid w:val="147F85C2"/>
    <w:multiLevelType w:val="hybridMultilevel"/>
    <w:tmpl w:val="BC3CFD3E"/>
    <w:lvl w:ilvl="0" w:tplc="9CC6BDB8">
      <w:start w:val="1"/>
      <w:numFmt w:val="decimal"/>
      <w:lvlText w:val="%1)"/>
      <w:lvlJc w:val="left"/>
      <w:pPr>
        <w:ind w:left="720" w:hanging="360"/>
      </w:pPr>
    </w:lvl>
    <w:lvl w:ilvl="1" w:tplc="BD4EEAE4">
      <w:start w:val="1"/>
      <w:numFmt w:val="lowerLetter"/>
      <w:lvlText w:val="%2."/>
      <w:lvlJc w:val="left"/>
      <w:pPr>
        <w:ind w:left="1440" w:hanging="360"/>
      </w:pPr>
    </w:lvl>
    <w:lvl w:ilvl="2" w:tplc="AE16FEBE">
      <w:start w:val="1"/>
      <w:numFmt w:val="lowerRoman"/>
      <w:lvlText w:val="%3."/>
      <w:lvlJc w:val="right"/>
      <w:pPr>
        <w:ind w:left="2160" w:hanging="180"/>
      </w:pPr>
    </w:lvl>
    <w:lvl w:ilvl="3" w:tplc="47888F42">
      <w:start w:val="1"/>
      <w:numFmt w:val="decimal"/>
      <w:lvlText w:val="%4."/>
      <w:lvlJc w:val="left"/>
      <w:pPr>
        <w:ind w:left="2880" w:hanging="360"/>
      </w:pPr>
    </w:lvl>
    <w:lvl w:ilvl="4" w:tplc="7B04D5E4">
      <w:start w:val="1"/>
      <w:numFmt w:val="lowerLetter"/>
      <w:lvlText w:val="%5."/>
      <w:lvlJc w:val="left"/>
      <w:pPr>
        <w:ind w:left="3600" w:hanging="360"/>
      </w:pPr>
    </w:lvl>
    <w:lvl w:ilvl="5" w:tplc="3A260D9C">
      <w:start w:val="1"/>
      <w:numFmt w:val="lowerRoman"/>
      <w:lvlText w:val="%6."/>
      <w:lvlJc w:val="right"/>
      <w:pPr>
        <w:ind w:left="4320" w:hanging="180"/>
      </w:pPr>
    </w:lvl>
    <w:lvl w:ilvl="6" w:tplc="70A8592A">
      <w:start w:val="1"/>
      <w:numFmt w:val="decimal"/>
      <w:lvlText w:val="%7."/>
      <w:lvlJc w:val="left"/>
      <w:pPr>
        <w:ind w:left="5040" w:hanging="360"/>
      </w:pPr>
    </w:lvl>
    <w:lvl w:ilvl="7" w:tplc="1F185738">
      <w:start w:val="1"/>
      <w:numFmt w:val="lowerLetter"/>
      <w:lvlText w:val="%8."/>
      <w:lvlJc w:val="left"/>
      <w:pPr>
        <w:ind w:left="5760" w:hanging="360"/>
      </w:pPr>
    </w:lvl>
    <w:lvl w:ilvl="8" w:tplc="54EC35A0">
      <w:start w:val="1"/>
      <w:numFmt w:val="lowerRoman"/>
      <w:lvlText w:val="%9."/>
      <w:lvlJc w:val="right"/>
      <w:pPr>
        <w:ind w:left="6480" w:hanging="180"/>
      </w:pPr>
    </w:lvl>
  </w:abstractNum>
  <w:abstractNum w:abstractNumId="11" w15:restartNumberingAfterBreak="0">
    <w:nsid w:val="156D5947"/>
    <w:multiLevelType w:val="hybridMultilevel"/>
    <w:tmpl w:val="176E2E88"/>
    <w:lvl w:ilvl="0" w:tplc="8F18F952">
      <w:start w:val="1"/>
      <w:numFmt w:val="decimal"/>
      <w:lvlText w:val="%1."/>
      <w:lvlJc w:val="left"/>
      <w:pPr>
        <w:ind w:left="360" w:hanging="360"/>
      </w:pPr>
      <w:rPr>
        <w:rFonts w:ascii="Calibri" w:hAnsi="Calibri" w:hint="default"/>
        <w:sz w:val="16"/>
        <w:szCs w:val="16"/>
      </w:rPr>
    </w:lvl>
    <w:lvl w:ilvl="1" w:tplc="4BB023D8">
      <w:start w:val="1"/>
      <w:numFmt w:val="lowerLetter"/>
      <w:lvlText w:val="%2."/>
      <w:lvlJc w:val="left"/>
      <w:pPr>
        <w:ind w:left="1440" w:hanging="360"/>
      </w:pPr>
    </w:lvl>
    <w:lvl w:ilvl="2" w:tplc="5686B8DA">
      <w:start w:val="1"/>
      <w:numFmt w:val="lowerRoman"/>
      <w:lvlText w:val="%3."/>
      <w:lvlJc w:val="right"/>
      <w:pPr>
        <w:ind w:left="2160" w:hanging="180"/>
      </w:pPr>
    </w:lvl>
    <w:lvl w:ilvl="3" w:tplc="14487580">
      <w:start w:val="1"/>
      <w:numFmt w:val="decimal"/>
      <w:lvlText w:val="%4."/>
      <w:lvlJc w:val="left"/>
      <w:pPr>
        <w:ind w:left="2880" w:hanging="360"/>
      </w:pPr>
    </w:lvl>
    <w:lvl w:ilvl="4" w:tplc="24043AA6">
      <w:start w:val="1"/>
      <w:numFmt w:val="lowerLetter"/>
      <w:lvlText w:val="%5."/>
      <w:lvlJc w:val="left"/>
      <w:pPr>
        <w:ind w:left="3600" w:hanging="360"/>
      </w:pPr>
    </w:lvl>
    <w:lvl w:ilvl="5" w:tplc="5C5805C0">
      <w:start w:val="1"/>
      <w:numFmt w:val="lowerRoman"/>
      <w:lvlText w:val="%6."/>
      <w:lvlJc w:val="right"/>
      <w:pPr>
        <w:ind w:left="4320" w:hanging="180"/>
      </w:pPr>
    </w:lvl>
    <w:lvl w:ilvl="6" w:tplc="08F4BC4C">
      <w:start w:val="1"/>
      <w:numFmt w:val="decimal"/>
      <w:lvlText w:val="%7."/>
      <w:lvlJc w:val="left"/>
      <w:pPr>
        <w:ind w:left="5040" w:hanging="360"/>
      </w:pPr>
    </w:lvl>
    <w:lvl w:ilvl="7" w:tplc="6A1C49F8">
      <w:start w:val="1"/>
      <w:numFmt w:val="lowerLetter"/>
      <w:lvlText w:val="%8."/>
      <w:lvlJc w:val="left"/>
      <w:pPr>
        <w:ind w:left="5760" w:hanging="360"/>
      </w:pPr>
    </w:lvl>
    <w:lvl w:ilvl="8" w:tplc="0E16BCA2">
      <w:start w:val="1"/>
      <w:numFmt w:val="lowerRoman"/>
      <w:lvlText w:val="%9."/>
      <w:lvlJc w:val="right"/>
      <w:pPr>
        <w:ind w:left="6480" w:hanging="180"/>
      </w:pPr>
    </w:lvl>
  </w:abstractNum>
  <w:abstractNum w:abstractNumId="12" w15:restartNumberingAfterBreak="0">
    <w:nsid w:val="1A39DFCB"/>
    <w:multiLevelType w:val="hybridMultilevel"/>
    <w:tmpl w:val="FFFFFFFF"/>
    <w:lvl w:ilvl="0" w:tplc="FFFFFFFF">
      <w:start w:val="1"/>
      <w:numFmt w:val="decimal"/>
      <w:lvlText w:val="%1."/>
      <w:lvlJc w:val="left"/>
      <w:pPr>
        <w:ind w:left="720" w:hanging="360"/>
      </w:pPr>
    </w:lvl>
    <w:lvl w:ilvl="1" w:tplc="8D2A1EE0">
      <w:start w:val="1"/>
      <w:numFmt w:val="lowerLetter"/>
      <w:lvlText w:val="%2."/>
      <w:lvlJc w:val="left"/>
      <w:pPr>
        <w:ind w:left="1440" w:hanging="360"/>
      </w:pPr>
    </w:lvl>
    <w:lvl w:ilvl="2" w:tplc="DB6E8B54">
      <w:start w:val="1"/>
      <w:numFmt w:val="lowerRoman"/>
      <w:lvlText w:val="%3."/>
      <w:lvlJc w:val="right"/>
      <w:pPr>
        <w:ind w:left="2160" w:hanging="180"/>
      </w:pPr>
    </w:lvl>
    <w:lvl w:ilvl="3" w:tplc="A2E4AB36">
      <w:start w:val="1"/>
      <w:numFmt w:val="decimal"/>
      <w:lvlText w:val="%4."/>
      <w:lvlJc w:val="left"/>
      <w:pPr>
        <w:ind w:left="2880" w:hanging="360"/>
      </w:pPr>
    </w:lvl>
    <w:lvl w:ilvl="4" w:tplc="B8EA93A4">
      <w:start w:val="1"/>
      <w:numFmt w:val="lowerLetter"/>
      <w:lvlText w:val="%5."/>
      <w:lvlJc w:val="left"/>
      <w:pPr>
        <w:ind w:left="3600" w:hanging="360"/>
      </w:pPr>
    </w:lvl>
    <w:lvl w:ilvl="5" w:tplc="85C2F018">
      <w:start w:val="1"/>
      <w:numFmt w:val="lowerRoman"/>
      <w:lvlText w:val="%6."/>
      <w:lvlJc w:val="right"/>
      <w:pPr>
        <w:ind w:left="4320" w:hanging="180"/>
      </w:pPr>
    </w:lvl>
    <w:lvl w:ilvl="6" w:tplc="517C94AC">
      <w:start w:val="1"/>
      <w:numFmt w:val="decimal"/>
      <w:lvlText w:val="%7."/>
      <w:lvlJc w:val="left"/>
      <w:pPr>
        <w:ind w:left="5040" w:hanging="360"/>
      </w:pPr>
    </w:lvl>
    <w:lvl w:ilvl="7" w:tplc="0F3E2406">
      <w:start w:val="1"/>
      <w:numFmt w:val="lowerLetter"/>
      <w:lvlText w:val="%8."/>
      <w:lvlJc w:val="left"/>
      <w:pPr>
        <w:ind w:left="5760" w:hanging="360"/>
      </w:pPr>
    </w:lvl>
    <w:lvl w:ilvl="8" w:tplc="5CA461B6">
      <w:start w:val="1"/>
      <w:numFmt w:val="lowerRoman"/>
      <w:lvlText w:val="%9."/>
      <w:lvlJc w:val="right"/>
      <w:pPr>
        <w:ind w:left="6480" w:hanging="180"/>
      </w:pPr>
    </w:lvl>
  </w:abstractNum>
  <w:abstractNum w:abstractNumId="13" w15:restartNumberingAfterBreak="0">
    <w:nsid w:val="1AEEE271"/>
    <w:multiLevelType w:val="hybridMultilevel"/>
    <w:tmpl w:val="FFFFFFFF"/>
    <w:lvl w:ilvl="0" w:tplc="583458A6">
      <w:start w:val="1"/>
      <w:numFmt w:val="bullet"/>
      <w:lvlText w:val=""/>
      <w:lvlJc w:val="left"/>
      <w:pPr>
        <w:ind w:left="720" w:hanging="360"/>
      </w:pPr>
      <w:rPr>
        <w:rFonts w:ascii="Symbol" w:hAnsi="Symbol" w:hint="default"/>
      </w:rPr>
    </w:lvl>
    <w:lvl w:ilvl="1" w:tplc="59E6555A">
      <w:start w:val="1"/>
      <w:numFmt w:val="bullet"/>
      <w:lvlText w:val="o"/>
      <w:lvlJc w:val="left"/>
      <w:pPr>
        <w:ind w:left="1440" w:hanging="360"/>
      </w:pPr>
      <w:rPr>
        <w:rFonts w:ascii="Courier New" w:hAnsi="Courier New" w:hint="default"/>
      </w:rPr>
    </w:lvl>
    <w:lvl w:ilvl="2" w:tplc="AD7AC0E0">
      <w:start w:val="1"/>
      <w:numFmt w:val="bullet"/>
      <w:lvlText w:val=""/>
      <w:lvlJc w:val="left"/>
      <w:pPr>
        <w:ind w:left="2160" w:hanging="360"/>
      </w:pPr>
      <w:rPr>
        <w:rFonts w:ascii="Wingdings" w:hAnsi="Wingdings" w:hint="default"/>
      </w:rPr>
    </w:lvl>
    <w:lvl w:ilvl="3" w:tplc="FC002284">
      <w:start w:val="1"/>
      <w:numFmt w:val="bullet"/>
      <w:lvlText w:val=""/>
      <w:lvlJc w:val="left"/>
      <w:pPr>
        <w:ind w:left="2880" w:hanging="360"/>
      </w:pPr>
      <w:rPr>
        <w:rFonts w:ascii="Symbol" w:hAnsi="Symbol" w:hint="default"/>
      </w:rPr>
    </w:lvl>
    <w:lvl w:ilvl="4" w:tplc="85FEC338">
      <w:start w:val="1"/>
      <w:numFmt w:val="bullet"/>
      <w:lvlText w:val="o"/>
      <w:lvlJc w:val="left"/>
      <w:pPr>
        <w:ind w:left="3600" w:hanging="360"/>
      </w:pPr>
      <w:rPr>
        <w:rFonts w:ascii="Courier New" w:hAnsi="Courier New" w:hint="default"/>
      </w:rPr>
    </w:lvl>
    <w:lvl w:ilvl="5" w:tplc="ACD2A664">
      <w:start w:val="1"/>
      <w:numFmt w:val="bullet"/>
      <w:lvlText w:val=""/>
      <w:lvlJc w:val="left"/>
      <w:pPr>
        <w:ind w:left="4320" w:hanging="360"/>
      </w:pPr>
      <w:rPr>
        <w:rFonts w:ascii="Wingdings" w:hAnsi="Wingdings" w:hint="default"/>
      </w:rPr>
    </w:lvl>
    <w:lvl w:ilvl="6" w:tplc="CDD4D3EE">
      <w:start w:val="1"/>
      <w:numFmt w:val="bullet"/>
      <w:lvlText w:val=""/>
      <w:lvlJc w:val="left"/>
      <w:pPr>
        <w:ind w:left="5040" w:hanging="360"/>
      </w:pPr>
      <w:rPr>
        <w:rFonts w:ascii="Symbol" w:hAnsi="Symbol" w:hint="default"/>
      </w:rPr>
    </w:lvl>
    <w:lvl w:ilvl="7" w:tplc="FC4EE5E4">
      <w:start w:val="1"/>
      <w:numFmt w:val="bullet"/>
      <w:lvlText w:val="o"/>
      <w:lvlJc w:val="left"/>
      <w:pPr>
        <w:ind w:left="5760" w:hanging="360"/>
      </w:pPr>
      <w:rPr>
        <w:rFonts w:ascii="Courier New" w:hAnsi="Courier New" w:hint="default"/>
      </w:rPr>
    </w:lvl>
    <w:lvl w:ilvl="8" w:tplc="15B2BE70">
      <w:start w:val="1"/>
      <w:numFmt w:val="bullet"/>
      <w:lvlText w:val=""/>
      <w:lvlJc w:val="left"/>
      <w:pPr>
        <w:ind w:left="6480" w:hanging="360"/>
      </w:pPr>
      <w:rPr>
        <w:rFonts w:ascii="Wingdings" w:hAnsi="Wingdings" w:hint="default"/>
      </w:rPr>
    </w:lvl>
  </w:abstractNum>
  <w:abstractNum w:abstractNumId="14" w15:restartNumberingAfterBreak="0">
    <w:nsid w:val="1B25C307"/>
    <w:multiLevelType w:val="hybridMultilevel"/>
    <w:tmpl w:val="FFFFFFFF"/>
    <w:lvl w:ilvl="0" w:tplc="FFFFFFFF">
      <w:start w:val="1"/>
      <w:numFmt w:val="decimal"/>
      <w:lvlText w:val="%1."/>
      <w:lvlJc w:val="left"/>
      <w:pPr>
        <w:ind w:left="720" w:hanging="360"/>
      </w:pPr>
    </w:lvl>
    <w:lvl w:ilvl="1" w:tplc="CB5ABD6A">
      <w:start w:val="1"/>
      <w:numFmt w:val="lowerLetter"/>
      <w:lvlText w:val="%2."/>
      <w:lvlJc w:val="left"/>
      <w:pPr>
        <w:ind w:left="1440" w:hanging="360"/>
      </w:pPr>
    </w:lvl>
    <w:lvl w:ilvl="2" w:tplc="20E40F2E">
      <w:start w:val="1"/>
      <w:numFmt w:val="lowerRoman"/>
      <w:lvlText w:val="%3."/>
      <w:lvlJc w:val="right"/>
      <w:pPr>
        <w:ind w:left="2160" w:hanging="180"/>
      </w:pPr>
    </w:lvl>
    <w:lvl w:ilvl="3" w:tplc="CB70281E">
      <w:start w:val="1"/>
      <w:numFmt w:val="decimal"/>
      <w:lvlText w:val="%4."/>
      <w:lvlJc w:val="left"/>
      <w:pPr>
        <w:ind w:left="2880" w:hanging="360"/>
      </w:pPr>
    </w:lvl>
    <w:lvl w:ilvl="4" w:tplc="8F122FAC">
      <w:start w:val="1"/>
      <w:numFmt w:val="lowerLetter"/>
      <w:lvlText w:val="%5."/>
      <w:lvlJc w:val="left"/>
      <w:pPr>
        <w:ind w:left="3600" w:hanging="360"/>
      </w:pPr>
    </w:lvl>
    <w:lvl w:ilvl="5" w:tplc="2DA22326">
      <w:start w:val="1"/>
      <w:numFmt w:val="lowerRoman"/>
      <w:lvlText w:val="%6."/>
      <w:lvlJc w:val="right"/>
      <w:pPr>
        <w:ind w:left="4320" w:hanging="180"/>
      </w:pPr>
    </w:lvl>
    <w:lvl w:ilvl="6" w:tplc="D478A6B4">
      <w:start w:val="1"/>
      <w:numFmt w:val="decimal"/>
      <w:lvlText w:val="%7."/>
      <w:lvlJc w:val="left"/>
      <w:pPr>
        <w:ind w:left="5040" w:hanging="360"/>
      </w:pPr>
    </w:lvl>
    <w:lvl w:ilvl="7" w:tplc="E8A462A0">
      <w:start w:val="1"/>
      <w:numFmt w:val="lowerLetter"/>
      <w:lvlText w:val="%8."/>
      <w:lvlJc w:val="left"/>
      <w:pPr>
        <w:ind w:left="5760" w:hanging="360"/>
      </w:pPr>
    </w:lvl>
    <w:lvl w:ilvl="8" w:tplc="2B5CC618">
      <w:start w:val="1"/>
      <w:numFmt w:val="lowerRoman"/>
      <w:lvlText w:val="%9."/>
      <w:lvlJc w:val="right"/>
      <w:pPr>
        <w:ind w:left="6480" w:hanging="180"/>
      </w:pPr>
    </w:lvl>
  </w:abstractNum>
  <w:abstractNum w:abstractNumId="15" w15:restartNumberingAfterBreak="0">
    <w:nsid w:val="1B48C965"/>
    <w:multiLevelType w:val="hybridMultilevel"/>
    <w:tmpl w:val="FFFFFFFF"/>
    <w:lvl w:ilvl="0" w:tplc="F5484E2A">
      <w:start w:val="1"/>
      <w:numFmt w:val="bullet"/>
      <w:lvlText w:val=""/>
      <w:lvlJc w:val="left"/>
      <w:pPr>
        <w:ind w:left="720" w:hanging="360"/>
      </w:pPr>
      <w:rPr>
        <w:rFonts w:ascii="Symbol" w:hAnsi="Symbol" w:hint="default"/>
      </w:rPr>
    </w:lvl>
    <w:lvl w:ilvl="1" w:tplc="1EAC2A6A">
      <w:start w:val="1"/>
      <w:numFmt w:val="bullet"/>
      <w:lvlText w:val="o"/>
      <w:lvlJc w:val="left"/>
      <w:pPr>
        <w:ind w:left="1440" w:hanging="360"/>
      </w:pPr>
      <w:rPr>
        <w:rFonts w:ascii="Courier New" w:hAnsi="Courier New" w:hint="default"/>
      </w:rPr>
    </w:lvl>
    <w:lvl w:ilvl="2" w:tplc="898AECD4">
      <w:start w:val="1"/>
      <w:numFmt w:val="bullet"/>
      <w:lvlText w:val=""/>
      <w:lvlJc w:val="left"/>
      <w:pPr>
        <w:ind w:left="2160" w:hanging="360"/>
      </w:pPr>
      <w:rPr>
        <w:rFonts w:ascii="Wingdings" w:hAnsi="Wingdings" w:hint="default"/>
      </w:rPr>
    </w:lvl>
    <w:lvl w:ilvl="3" w:tplc="19F424DA">
      <w:start w:val="1"/>
      <w:numFmt w:val="bullet"/>
      <w:lvlText w:val=""/>
      <w:lvlJc w:val="left"/>
      <w:pPr>
        <w:ind w:left="2880" w:hanging="360"/>
      </w:pPr>
      <w:rPr>
        <w:rFonts w:ascii="Symbol" w:hAnsi="Symbol" w:hint="default"/>
      </w:rPr>
    </w:lvl>
    <w:lvl w:ilvl="4" w:tplc="141E239A">
      <w:start w:val="1"/>
      <w:numFmt w:val="bullet"/>
      <w:lvlText w:val="o"/>
      <w:lvlJc w:val="left"/>
      <w:pPr>
        <w:ind w:left="3600" w:hanging="360"/>
      </w:pPr>
      <w:rPr>
        <w:rFonts w:ascii="Courier New" w:hAnsi="Courier New" w:hint="default"/>
      </w:rPr>
    </w:lvl>
    <w:lvl w:ilvl="5" w:tplc="38E4F2C6">
      <w:start w:val="1"/>
      <w:numFmt w:val="bullet"/>
      <w:lvlText w:val=""/>
      <w:lvlJc w:val="left"/>
      <w:pPr>
        <w:ind w:left="4320" w:hanging="360"/>
      </w:pPr>
      <w:rPr>
        <w:rFonts w:ascii="Wingdings" w:hAnsi="Wingdings" w:hint="default"/>
      </w:rPr>
    </w:lvl>
    <w:lvl w:ilvl="6" w:tplc="53F8E9CE">
      <w:start w:val="1"/>
      <w:numFmt w:val="bullet"/>
      <w:lvlText w:val=""/>
      <w:lvlJc w:val="left"/>
      <w:pPr>
        <w:ind w:left="5040" w:hanging="360"/>
      </w:pPr>
      <w:rPr>
        <w:rFonts w:ascii="Symbol" w:hAnsi="Symbol" w:hint="default"/>
      </w:rPr>
    </w:lvl>
    <w:lvl w:ilvl="7" w:tplc="3C7A7D50">
      <w:start w:val="1"/>
      <w:numFmt w:val="bullet"/>
      <w:lvlText w:val="o"/>
      <w:lvlJc w:val="left"/>
      <w:pPr>
        <w:ind w:left="5760" w:hanging="360"/>
      </w:pPr>
      <w:rPr>
        <w:rFonts w:ascii="Courier New" w:hAnsi="Courier New" w:hint="default"/>
      </w:rPr>
    </w:lvl>
    <w:lvl w:ilvl="8" w:tplc="E41A7E50">
      <w:start w:val="1"/>
      <w:numFmt w:val="bullet"/>
      <w:lvlText w:val=""/>
      <w:lvlJc w:val="left"/>
      <w:pPr>
        <w:ind w:left="6480" w:hanging="360"/>
      </w:pPr>
      <w:rPr>
        <w:rFonts w:ascii="Wingdings" w:hAnsi="Wingdings" w:hint="default"/>
      </w:rPr>
    </w:lvl>
  </w:abstractNum>
  <w:abstractNum w:abstractNumId="16" w15:restartNumberingAfterBreak="0">
    <w:nsid w:val="1BFF4B93"/>
    <w:multiLevelType w:val="multilevel"/>
    <w:tmpl w:val="FE0E17F6"/>
    <w:lvl w:ilvl="0">
      <w:start w:val="5"/>
      <w:numFmt w:val="decimal"/>
      <w:lvlText w:val="%1."/>
      <w:lvlJc w:val="left"/>
      <w:pPr>
        <w:tabs>
          <w:tab w:val="num" w:pos="720"/>
        </w:tabs>
        <w:ind w:left="12" w:hanging="360"/>
      </w:pPr>
    </w:lvl>
    <w:lvl w:ilvl="1" w:tentative="1">
      <w:start w:val="1"/>
      <w:numFmt w:val="decimal"/>
      <w:lvlText w:val="%2."/>
      <w:lvlJc w:val="left"/>
      <w:pPr>
        <w:tabs>
          <w:tab w:val="num" w:pos="1440"/>
        </w:tabs>
        <w:ind w:left="732" w:hanging="360"/>
      </w:pPr>
    </w:lvl>
    <w:lvl w:ilvl="2" w:tentative="1">
      <w:start w:val="1"/>
      <w:numFmt w:val="decimal"/>
      <w:lvlText w:val="%3."/>
      <w:lvlJc w:val="left"/>
      <w:pPr>
        <w:tabs>
          <w:tab w:val="num" w:pos="2160"/>
        </w:tabs>
        <w:ind w:left="1452" w:hanging="360"/>
      </w:pPr>
    </w:lvl>
    <w:lvl w:ilvl="3" w:tentative="1">
      <w:start w:val="1"/>
      <w:numFmt w:val="decimal"/>
      <w:lvlText w:val="%4."/>
      <w:lvlJc w:val="left"/>
      <w:pPr>
        <w:tabs>
          <w:tab w:val="num" w:pos="2880"/>
        </w:tabs>
        <w:ind w:left="2172" w:hanging="360"/>
      </w:pPr>
    </w:lvl>
    <w:lvl w:ilvl="4" w:tentative="1">
      <w:start w:val="1"/>
      <w:numFmt w:val="decimal"/>
      <w:lvlText w:val="%5."/>
      <w:lvlJc w:val="left"/>
      <w:pPr>
        <w:tabs>
          <w:tab w:val="num" w:pos="3600"/>
        </w:tabs>
        <w:ind w:left="2892" w:hanging="360"/>
      </w:pPr>
    </w:lvl>
    <w:lvl w:ilvl="5" w:tentative="1">
      <w:start w:val="1"/>
      <w:numFmt w:val="decimal"/>
      <w:lvlText w:val="%6."/>
      <w:lvlJc w:val="left"/>
      <w:pPr>
        <w:tabs>
          <w:tab w:val="num" w:pos="4320"/>
        </w:tabs>
        <w:ind w:left="3612" w:hanging="360"/>
      </w:pPr>
    </w:lvl>
    <w:lvl w:ilvl="6" w:tentative="1">
      <w:start w:val="1"/>
      <w:numFmt w:val="decimal"/>
      <w:lvlText w:val="%7."/>
      <w:lvlJc w:val="left"/>
      <w:pPr>
        <w:tabs>
          <w:tab w:val="num" w:pos="5040"/>
        </w:tabs>
        <w:ind w:left="4332" w:hanging="360"/>
      </w:pPr>
    </w:lvl>
    <w:lvl w:ilvl="7" w:tentative="1">
      <w:start w:val="1"/>
      <w:numFmt w:val="decimal"/>
      <w:lvlText w:val="%8."/>
      <w:lvlJc w:val="left"/>
      <w:pPr>
        <w:tabs>
          <w:tab w:val="num" w:pos="5760"/>
        </w:tabs>
        <w:ind w:left="5052" w:hanging="360"/>
      </w:pPr>
    </w:lvl>
    <w:lvl w:ilvl="8" w:tentative="1">
      <w:start w:val="1"/>
      <w:numFmt w:val="decimal"/>
      <w:lvlText w:val="%9."/>
      <w:lvlJc w:val="left"/>
      <w:pPr>
        <w:tabs>
          <w:tab w:val="num" w:pos="6480"/>
        </w:tabs>
        <w:ind w:left="5772" w:hanging="360"/>
      </w:pPr>
    </w:lvl>
  </w:abstractNum>
  <w:abstractNum w:abstractNumId="17" w15:restartNumberingAfterBreak="0">
    <w:nsid w:val="1C3798D8"/>
    <w:multiLevelType w:val="multilevel"/>
    <w:tmpl w:val="FFFFFFFF"/>
    <w:lvl w:ilvl="0">
      <w:start w:val="7"/>
      <w:numFmt w:val="decimal"/>
      <w:lvlText w:val="%1."/>
      <w:lvlJc w:val="left"/>
      <w:pPr>
        <w:ind w:left="1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1E740905"/>
    <w:multiLevelType w:val="multilevel"/>
    <w:tmpl w:val="74E844FA"/>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EE8675F"/>
    <w:multiLevelType w:val="multilevel"/>
    <w:tmpl w:val="E7147D46"/>
    <w:lvl w:ilvl="0">
      <w:start w:val="4"/>
      <w:numFmt w:val="decimal"/>
      <w:lvlText w:val="%1."/>
      <w:lvlJc w:val="left"/>
      <w:pPr>
        <w:tabs>
          <w:tab w:val="num" w:pos="720"/>
        </w:tabs>
        <w:ind w:left="12" w:hanging="360"/>
      </w:pPr>
    </w:lvl>
    <w:lvl w:ilvl="1" w:tentative="1">
      <w:start w:val="1"/>
      <w:numFmt w:val="decimal"/>
      <w:lvlText w:val="%2."/>
      <w:lvlJc w:val="left"/>
      <w:pPr>
        <w:tabs>
          <w:tab w:val="num" w:pos="1440"/>
        </w:tabs>
        <w:ind w:left="732" w:hanging="360"/>
      </w:pPr>
    </w:lvl>
    <w:lvl w:ilvl="2" w:tentative="1">
      <w:start w:val="1"/>
      <w:numFmt w:val="decimal"/>
      <w:lvlText w:val="%3."/>
      <w:lvlJc w:val="left"/>
      <w:pPr>
        <w:tabs>
          <w:tab w:val="num" w:pos="2160"/>
        </w:tabs>
        <w:ind w:left="1452" w:hanging="360"/>
      </w:pPr>
    </w:lvl>
    <w:lvl w:ilvl="3" w:tentative="1">
      <w:start w:val="1"/>
      <w:numFmt w:val="decimal"/>
      <w:lvlText w:val="%4."/>
      <w:lvlJc w:val="left"/>
      <w:pPr>
        <w:tabs>
          <w:tab w:val="num" w:pos="2880"/>
        </w:tabs>
        <w:ind w:left="2172" w:hanging="360"/>
      </w:pPr>
    </w:lvl>
    <w:lvl w:ilvl="4" w:tentative="1">
      <w:start w:val="1"/>
      <w:numFmt w:val="decimal"/>
      <w:lvlText w:val="%5."/>
      <w:lvlJc w:val="left"/>
      <w:pPr>
        <w:tabs>
          <w:tab w:val="num" w:pos="3600"/>
        </w:tabs>
        <w:ind w:left="2892" w:hanging="360"/>
      </w:pPr>
    </w:lvl>
    <w:lvl w:ilvl="5" w:tentative="1">
      <w:start w:val="1"/>
      <w:numFmt w:val="decimal"/>
      <w:lvlText w:val="%6."/>
      <w:lvlJc w:val="left"/>
      <w:pPr>
        <w:tabs>
          <w:tab w:val="num" w:pos="4320"/>
        </w:tabs>
        <w:ind w:left="3612" w:hanging="360"/>
      </w:pPr>
    </w:lvl>
    <w:lvl w:ilvl="6" w:tentative="1">
      <w:start w:val="1"/>
      <w:numFmt w:val="decimal"/>
      <w:lvlText w:val="%7."/>
      <w:lvlJc w:val="left"/>
      <w:pPr>
        <w:tabs>
          <w:tab w:val="num" w:pos="5040"/>
        </w:tabs>
        <w:ind w:left="4332" w:hanging="360"/>
      </w:pPr>
    </w:lvl>
    <w:lvl w:ilvl="7" w:tentative="1">
      <w:start w:val="1"/>
      <w:numFmt w:val="decimal"/>
      <w:lvlText w:val="%8."/>
      <w:lvlJc w:val="left"/>
      <w:pPr>
        <w:tabs>
          <w:tab w:val="num" w:pos="5760"/>
        </w:tabs>
        <w:ind w:left="5052" w:hanging="360"/>
      </w:pPr>
    </w:lvl>
    <w:lvl w:ilvl="8" w:tentative="1">
      <w:start w:val="1"/>
      <w:numFmt w:val="decimal"/>
      <w:lvlText w:val="%9."/>
      <w:lvlJc w:val="left"/>
      <w:pPr>
        <w:tabs>
          <w:tab w:val="num" w:pos="6480"/>
        </w:tabs>
        <w:ind w:left="5772" w:hanging="360"/>
      </w:pPr>
    </w:lvl>
  </w:abstractNum>
  <w:abstractNum w:abstractNumId="20" w15:restartNumberingAfterBreak="0">
    <w:nsid w:val="1F2F7E34"/>
    <w:multiLevelType w:val="multilevel"/>
    <w:tmpl w:val="A7EA4F74"/>
    <w:lvl w:ilvl="0">
      <w:start w:val="9"/>
      <w:numFmt w:val="decimal"/>
      <w:lvlText w:val="%1."/>
      <w:lvlJc w:val="left"/>
      <w:pPr>
        <w:tabs>
          <w:tab w:val="num" w:pos="720"/>
        </w:tabs>
        <w:ind w:left="12" w:hanging="360"/>
      </w:pPr>
    </w:lvl>
    <w:lvl w:ilvl="1" w:tentative="1">
      <w:start w:val="1"/>
      <w:numFmt w:val="decimal"/>
      <w:lvlText w:val="%2."/>
      <w:lvlJc w:val="left"/>
      <w:pPr>
        <w:tabs>
          <w:tab w:val="num" w:pos="1440"/>
        </w:tabs>
        <w:ind w:left="732" w:hanging="360"/>
      </w:pPr>
    </w:lvl>
    <w:lvl w:ilvl="2" w:tentative="1">
      <w:start w:val="1"/>
      <w:numFmt w:val="decimal"/>
      <w:lvlText w:val="%3."/>
      <w:lvlJc w:val="left"/>
      <w:pPr>
        <w:tabs>
          <w:tab w:val="num" w:pos="2160"/>
        </w:tabs>
        <w:ind w:left="1452" w:hanging="360"/>
      </w:pPr>
    </w:lvl>
    <w:lvl w:ilvl="3" w:tentative="1">
      <w:start w:val="1"/>
      <w:numFmt w:val="decimal"/>
      <w:lvlText w:val="%4."/>
      <w:lvlJc w:val="left"/>
      <w:pPr>
        <w:tabs>
          <w:tab w:val="num" w:pos="2880"/>
        </w:tabs>
        <w:ind w:left="2172" w:hanging="360"/>
      </w:pPr>
    </w:lvl>
    <w:lvl w:ilvl="4" w:tentative="1">
      <w:start w:val="1"/>
      <w:numFmt w:val="decimal"/>
      <w:lvlText w:val="%5."/>
      <w:lvlJc w:val="left"/>
      <w:pPr>
        <w:tabs>
          <w:tab w:val="num" w:pos="3600"/>
        </w:tabs>
        <w:ind w:left="2892" w:hanging="360"/>
      </w:pPr>
    </w:lvl>
    <w:lvl w:ilvl="5" w:tentative="1">
      <w:start w:val="1"/>
      <w:numFmt w:val="decimal"/>
      <w:lvlText w:val="%6."/>
      <w:lvlJc w:val="left"/>
      <w:pPr>
        <w:tabs>
          <w:tab w:val="num" w:pos="4320"/>
        </w:tabs>
        <w:ind w:left="3612" w:hanging="360"/>
      </w:pPr>
    </w:lvl>
    <w:lvl w:ilvl="6" w:tentative="1">
      <w:start w:val="1"/>
      <w:numFmt w:val="decimal"/>
      <w:lvlText w:val="%7."/>
      <w:lvlJc w:val="left"/>
      <w:pPr>
        <w:tabs>
          <w:tab w:val="num" w:pos="5040"/>
        </w:tabs>
        <w:ind w:left="4332" w:hanging="360"/>
      </w:pPr>
    </w:lvl>
    <w:lvl w:ilvl="7" w:tentative="1">
      <w:start w:val="1"/>
      <w:numFmt w:val="decimal"/>
      <w:lvlText w:val="%8."/>
      <w:lvlJc w:val="left"/>
      <w:pPr>
        <w:tabs>
          <w:tab w:val="num" w:pos="5760"/>
        </w:tabs>
        <w:ind w:left="5052" w:hanging="360"/>
      </w:pPr>
    </w:lvl>
    <w:lvl w:ilvl="8" w:tentative="1">
      <w:start w:val="1"/>
      <w:numFmt w:val="decimal"/>
      <w:lvlText w:val="%9."/>
      <w:lvlJc w:val="left"/>
      <w:pPr>
        <w:tabs>
          <w:tab w:val="num" w:pos="6480"/>
        </w:tabs>
        <w:ind w:left="5772" w:hanging="360"/>
      </w:pPr>
    </w:lvl>
  </w:abstractNum>
  <w:abstractNum w:abstractNumId="21" w15:restartNumberingAfterBreak="0">
    <w:nsid w:val="1F8914D1"/>
    <w:multiLevelType w:val="hybridMultilevel"/>
    <w:tmpl w:val="A904A2F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202EB22B"/>
    <w:multiLevelType w:val="hybridMultilevel"/>
    <w:tmpl w:val="FFFFFFFF"/>
    <w:lvl w:ilvl="0" w:tplc="2C809DB4">
      <w:start w:val="1"/>
      <w:numFmt w:val="decimal"/>
      <w:lvlText w:val="%1."/>
      <w:lvlJc w:val="left"/>
      <w:pPr>
        <w:ind w:left="720" w:hanging="360"/>
      </w:pPr>
    </w:lvl>
    <w:lvl w:ilvl="1" w:tplc="6FFC8E3E">
      <w:start w:val="1"/>
      <w:numFmt w:val="lowerLetter"/>
      <w:lvlText w:val="%2."/>
      <w:lvlJc w:val="left"/>
      <w:pPr>
        <w:ind w:left="1440" w:hanging="360"/>
      </w:pPr>
    </w:lvl>
    <w:lvl w:ilvl="2" w:tplc="8B0A7122">
      <w:start w:val="1"/>
      <w:numFmt w:val="lowerRoman"/>
      <w:lvlText w:val="%3."/>
      <w:lvlJc w:val="right"/>
      <w:pPr>
        <w:ind w:left="2160" w:hanging="180"/>
      </w:pPr>
    </w:lvl>
    <w:lvl w:ilvl="3" w:tplc="ADC27550">
      <w:start w:val="1"/>
      <w:numFmt w:val="decimal"/>
      <w:lvlText w:val="%4."/>
      <w:lvlJc w:val="left"/>
      <w:pPr>
        <w:ind w:left="2880" w:hanging="360"/>
      </w:pPr>
    </w:lvl>
    <w:lvl w:ilvl="4" w:tplc="006206BA">
      <w:start w:val="1"/>
      <w:numFmt w:val="lowerLetter"/>
      <w:lvlText w:val="%5."/>
      <w:lvlJc w:val="left"/>
      <w:pPr>
        <w:ind w:left="3600" w:hanging="360"/>
      </w:pPr>
    </w:lvl>
    <w:lvl w:ilvl="5" w:tplc="6504AD16">
      <w:start w:val="1"/>
      <w:numFmt w:val="lowerRoman"/>
      <w:lvlText w:val="%6."/>
      <w:lvlJc w:val="right"/>
      <w:pPr>
        <w:ind w:left="4320" w:hanging="180"/>
      </w:pPr>
    </w:lvl>
    <w:lvl w:ilvl="6" w:tplc="BA8AC334">
      <w:start w:val="1"/>
      <w:numFmt w:val="decimal"/>
      <w:lvlText w:val="%7."/>
      <w:lvlJc w:val="left"/>
      <w:pPr>
        <w:ind w:left="5040" w:hanging="360"/>
      </w:pPr>
    </w:lvl>
    <w:lvl w:ilvl="7" w:tplc="2194A046">
      <w:start w:val="1"/>
      <w:numFmt w:val="lowerLetter"/>
      <w:lvlText w:val="%8."/>
      <w:lvlJc w:val="left"/>
      <w:pPr>
        <w:ind w:left="5760" w:hanging="360"/>
      </w:pPr>
    </w:lvl>
    <w:lvl w:ilvl="8" w:tplc="4968968C">
      <w:start w:val="1"/>
      <w:numFmt w:val="lowerRoman"/>
      <w:lvlText w:val="%9."/>
      <w:lvlJc w:val="right"/>
      <w:pPr>
        <w:ind w:left="6480" w:hanging="180"/>
      </w:pPr>
    </w:lvl>
  </w:abstractNum>
  <w:abstractNum w:abstractNumId="23" w15:restartNumberingAfterBreak="0">
    <w:nsid w:val="2A0D65EA"/>
    <w:multiLevelType w:val="multilevel"/>
    <w:tmpl w:val="1DBAE60E"/>
    <w:lvl w:ilvl="0">
      <w:start w:val="10"/>
      <w:numFmt w:val="decimal"/>
      <w:lvlText w:val="%1."/>
      <w:lvlJc w:val="left"/>
      <w:pPr>
        <w:tabs>
          <w:tab w:val="num" w:pos="720"/>
        </w:tabs>
        <w:ind w:left="12" w:hanging="360"/>
      </w:pPr>
    </w:lvl>
    <w:lvl w:ilvl="1" w:tentative="1">
      <w:start w:val="1"/>
      <w:numFmt w:val="decimal"/>
      <w:lvlText w:val="%2."/>
      <w:lvlJc w:val="left"/>
      <w:pPr>
        <w:tabs>
          <w:tab w:val="num" w:pos="1440"/>
        </w:tabs>
        <w:ind w:left="732" w:hanging="360"/>
      </w:pPr>
    </w:lvl>
    <w:lvl w:ilvl="2" w:tentative="1">
      <w:start w:val="1"/>
      <w:numFmt w:val="decimal"/>
      <w:lvlText w:val="%3."/>
      <w:lvlJc w:val="left"/>
      <w:pPr>
        <w:tabs>
          <w:tab w:val="num" w:pos="2160"/>
        </w:tabs>
        <w:ind w:left="1452" w:hanging="360"/>
      </w:pPr>
    </w:lvl>
    <w:lvl w:ilvl="3" w:tentative="1">
      <w:start w:val="1"/>
      <w:numFmt w:val="decimal"/>
      <w:lvlText w:val="%4."/>
      <w:lvlJc w:val="left"/>
      <w:pPr>
        <w:tabs>
          <w:tab w:val="num" w:pos="2880"/>
        </w:tabs>
        <w:ind w:left="2172" w:hanging="360"/>
      </w:pPr>
    </w:lvl>
    <w:lvl w:ilvl="4" w:tentative="1">
      <w:start w:val="1"/>
      <w:numFmt w:val="decimal"/>
      <w:lvlText w:val="%5."/>
      <w:lvlJc w:val="left"/>
      <w:pPr>
        <w:tabs>
          <w:tab w:val="num" w:pos="3600"/>
        </w:tabs>
        <w:ind w:left="2892" w:hanging="360"/>
      </w:pPr>
    </w:lvl>
    <w:lvl w:ilvl="5" w:tentative="1">
      <w:start w:val="1"/>
      <w:numFmt w:val="decimal"/>
      <w:lvlText w:val="%6."/>
      <w:lvlJc w:val="left"/>
      <w:pPr>
        <w:tabs>
          <w:tab w:val="num" w:pos="4320"/>
        </w:tabs>
        <w:ind w:left="3612" w:hanging="360"/>
      </w:pPr>
    </w:lvl>
    <w:lvl w:ilvl="6" w:tentative="1">
      <w:start w:val="1"/>
      <w:numFmt w:val="decimal"/>
      <w:lvlText w:val="%7."/>
      <w:lvlJc w:val="left"/>
      <w:pPr>
        <w:tabs>
          <w:tab w:val="num" w:pos="5040"/>
        </w:tabs>
        <w:ind w:left="4332" w:hanging="360"/>
      </w:pPr>
    </w:lvl>
    <w:lvl w:ilvl="7" w:tentative="1">
      <w:start w:val="1"/>
      <w:numFmt w:val="decimal"/>
      <w:lvlText w:val="%8."/>
      <w:lvlJc w:val="left"/>
      <w:pPr>
        <w:tabs>
          <w:tab w:val="num" w:pos="5760"/>
        </w:tabs>
        <w:ind w:left="5052" w:hanging="360"/>
      </w:pPr>
    </w:lvl>
    <w:lvl w:ilvl="8" w:tentative="1">
      <w:start w:val="1"/>
      <w:numFmt w:val="decimal"/>
      <w:lvlText w:val="%9."/>
      <w:lvlJc w:val="left"/>
      <w:pPr>
        <w:tabs>
          <w:tab w:val="num" w:pos="6480"/>
        </w:tabs>
        <w:ind w:left="5772" w:hanging="360"/>
      </w:pPr>
    </w:lvl>
  </w:abstractNum>
  <w:abstractNum w:abstractNumId="24" w15:restartNumberingAfterBreak="0">
    <w:nsid w:val="2B8F0216"/>
    <w:multiLevelType w:val="hybridMultilevel"/>
    <w:tmpl w:val="FFFFFFFF"/>
    <w:lvl w:ilvl="0" w:tplc="F3802962">
      <w:start w:val="1"/>
      <w:numFmt w:val="bullet"/>
      <w:lvlText w:val=""/>
      <w:lvlJc w:val="left"/>
      <w:pPr>
        <w:ind w:left="720" w:hanging="360"/>
      </w:pPr>
      <w:rPr>
        <w:rFonts w:ascii="Symbol" w:hAnsi="Symbol" w:hint="default"/>
      </w:rPr>
    </w:lvl>
    <w:lvl w:ilvl="1" w:tplc="E7485A28">
      <w:start w:val="1"/>
      <w:numFmt w:val="bullet"/>
      <w:lvlText w:val="o"/>
      <w:lvlJc w:val="left"/>
      <w:pPr>
        <w:ind w:left="1440" w:hanging="360"/>
      </w:pPr>
      <w:rPr>
        <w:rFonts w:ascii="Courier New" w:hAnsi="Courier New" w:hint="default"/>
      </w:rPr>
    </w:lvl>
    <w:lvl w:ilvl="2" w:tplc="2DC41F00">
      <w:start w:val="1"/>
      <w:numFmt w:val="bullet"/>
      <w:lvlText w:val=""/>
      <w:lvlJc w:val="left"/>
      <w:pPr>
        <w:ind w:left="2160" w:hanging="360"/>
      </w:pPr>
      <w:rPr>
        <w:rFonts w:ascii="Wingdings" w:hAnsi="Wingdings" w:hint="default"/>
      </w:rPr>
    </w:lvl>
    <w:lvl w:ilvl="3" w:tplc="926A98B6">
      <w:start w:val="1"/>
      <w:numFmt w:val="bullet"/>
      <w:lvlText w:val=""/>
      <w:lvlJc w:val="left"/>
      <w:pPr>
        <w:ind w:left="2880" w:hanging="360"/>
      </w:pPr>
      <w:rPr>
        <w:rFonts w:ascii="Symbol" w:hAnsi="Symbol" w:hint="default"/>
      </w:rPr>
    </w:lvl>
    <w:lvl w:ilvl="4" w:tplc="25DA7D4A">
      <w:start w:val="1"/>
      <w:numFmt w:val="bullet"/>
      <w:lvlText w:val="o"/>
      <w:lvlJc w:val="left"/>
      <w:pPr>
        <w:ind w:left="3600" w:hanging="360"/>
      </w:pPr>
      <w:rPr>
        <w:rFonts w:ascii="Courier New" w:hAnsi="Courier New" w:hint="default"/>
      </w:rPr>
    </w:lvl>
    <w:lvl w:ilvl="5" w:tplc="DFB26422">
      <w:start w:val="1"/>
      <w:numFmt w:val="bullet"/>
      <w:lvlText w:val=""/>
      <w:lvlJc w:val="left"/>
      <w:pPr>
        <w:ind w:left="4320" w:hanging="360"/>
      </w:pPr>
      <w:rPr>
        <w:rFonts w:ascii="Wingdings" w:hAnsi="Wingdings" w:hint="default"/>
      </w:rPr>
    </w:lvl>
    <w:lvl w:ilvl="6" w:tplc="E9E0FEC2">
      <w:start w:val="1"/>
      <w:numFmt w:val="bullet"/>
      <w:lvlText w:val=""/>
      <w:lvlJc w:val="left"/>
      <w:pPr>
        <w:ind w:left="5040" w:hanging="360"/>
      </w:pPr>
      <w:rPr>
        <w:rFonts w:ascii="Symbol" w:hAnsi="Symbol" w:hint="default"/>
      </w:rPr>
    </w:lvl>
    <w:lvl w:ilvl="7" w:tplc="F03A8AA8">
      <w:start w:val="1"/>
      <w:numFmt w:val="bullet"/>
      <w:lvlText w:val="o"/>
      <w:lvlJc w:val="left"/>
      <w:pPr>
        <w:ind w:left="5760" w:hanging="360"/>
      </w:pPr>
      <w:rPr>
        <w:rFonts w:ascii="Courier New" w:hAnsi="Courier New" w:hint="default"/>
      </w:rPr>
    </w:lvl>
    <w:lvl w:ilvl="8" w:tplc="E8D612D4">
      <w:start w:val="1"/>
      <w:numFmt w:val="bullet"/>
      <w:lvlText w:val=""/>
      <w:lvlJc w:val="left"/>
      <w:pPr>
        <w:ind w:left="6480" w:hanging="360"/>
      </w:pPr>
      <w:rPr>
        <w:rFonts w:ascii="Wingdings" w:hAnsi="Wingdings" w:hint="default"/>
      </w:rPr>
    </w:lvl>
  </w:abstractNum>
  <w:abstractNum w:abstractNumId="25" w15:restartNumberingAfterBreak="0">
    <w:nsid w:val="2C2E9326"/>
    <w:multiLevelType w:val="hybridMultilevel"/>
    <w:tmpl w:val="FFFFFFFF"/>
    <w:lvl w:ilvl="0" w:tplc="A50AE1B2">
      <w:start w:val="1"/>
      <w:numFmt w:val="bullet"/>
      <w:lvlText w:val=""/>
      <w:lvlJc w:val="left"/>
      <w:pPr>
        <w:ind w:left="720" w:hanging="360"/>
      </w:pPr>
      <w:rPr>
        <w:rFonts w:ascii="Symbol" w:hAnsi="Symbol" w:hint="default"/>
      </w:rPr>
    </w:lvl>
    <w:lvl w:ilvl="1" w:tplc="F7F644C6">
      <w:start w:val="1"/>
      <w:numFmt w:val="bullet"/>
      <w:lvlText w:val="o"/>
      <w:lvlJc w:val="left"/>
      <w:pPr>
        <w:ind w:left="1440" w:hanging="360"/>
      </w:pPr>
      <w:rPr>
        <w:rFonts w:ascii="Courier New" w:hAnsi="Courier New" w:hint="default"/>
      </w:rPr>
    </w:lvl>
    <w:lvl w:ilvl="2" w:tplc="D4A07DB6">
      <w:start w:val="1"/>
      <w:numFmt w:val="bullet"/>
      <w:lvlText w:val=""/>
      <w:lvlJc w:val="left"/>
      <w:pPr>
        <w:ind w:left="2160" w:hanging="360"/>
      </w:pPr>
      <w:rPr>
        <w:rFonts w:ascii="Wingdings" w:hAnsi="Wingdings" w:hint="default"/>
      </w:rPr>
    </w:lvl>
    <w:lvl w:ilvl="3" w:tplc="47D29100">
      <w:start w:val="1"/>
      <w:numFmt w:val="bullet"/>
      <w:lvlText w:val=""/>
      <w:lvlJc w:val="left"/>
      <w:pPr>
        <w:ind w:left="2880" w:hanging="360"/>
      </w:pPr>
      <w:rPr>
        <w:rFonts w:ascii="Symbol" w:hAnsi="Symbol" w:hint="default"/>
      </w:rPr>
    </w:lvl>
    <w:lvl w:ilvl="4" w:tplc="3342B27A">
      <w:start w:val="1"/>
      <w:numFmt w:val="bullet"/>
      <w:lvlText w:val="o"/>
      <w:lvlJc w:val="left"/>
      <w:pPr>
        <w:ind w:left="3600" w:hanging="360"/>
      </w:pPr>
      <w:rPr>
        <w:rFonts w:ascii="Courier New" w:hAnsi="Courier New" w:hint="default"/>
      </w:rPr>
    </w:lvl>
    <w:lvl w:ilvl="5" w:tplc="75DC0B68">
      <w:start w:val="1"/>
      <w:numFmt w:val="bullet"/>
      <w:lvlText w:val=""/>
      <w:lvlJc w:val="left"/>
      <w:pPr>
        <w:ind w:left="4320" w:hanging="360"/>
      </w:pPr>
      <w:rPr>
        <w:rFonts w:ascii="Wingdings" w:hAnsi="Wingdings" w:hint="default"/>
      </w:rPr>
    </w:lvl>
    <w:lvl w:ilvl="6" w:tplc="020CD77A">
      <w:start w:val="1"/>
      <w:numFmt w:val="bullet"/>
      <w:lvlText w:val=""/>
      <w:lvlJc w:val="left"/>
      <w:pPr>
        <w:ind w:left="5040" w:hanging="360"/>
      </w:pPr>
      <w:rPr>
        <w:rFonts w:ascii="Symbol" w:hAnsi="Symbol" w:hint="default"/>
      </w:rPr>
    </w:lvl>
    <w:lvl w:ilvl="7" w:tplc="1FD6C240">
      <w:start w:val="1"/>
      <w:numFmt w:val="bullet"/>
      <w:lvlText w:val="o"/>
      <w:lvlJc w:val="left"/>
      <w:pPr>
        <w:ind w:left="5760" w:hanging="360"/>
      </w:pPr>
      <w:rPr>
        <w:rFonts w:ascii="Courier New" w:hAnsi="Courier New" w:hint="default"/>
      </w:rPr>
    </w:lvl>
    <w:lvl w:ilvl="8" w:tplc="B3B25674">
      <w:start w:val="1"/>
      <w:numFmt w:val="bullet"/>
      <w:lvlText w:val=""/>
      <w:lvlJc w:val="left"/>
      <w:pPr>
        <w:ind w:left="6480" w:hanging="360"/>
      </w:pPr>
      <w:rPr>
        <w:rFonts w:ascii="Wingdings" w:hAnsi="Wingdings" w:hint="default"/>
      </w:rPr>
    </w:lvl>
  </w:abstractNum>
  <w:abstractNum w:abstractNumId="26" w15:restartNumberingAfterBreak="0">
    <w:nsid w:val="30965C9D"/>
    <w:multiLevelType w:val="hybridMultilevel"/>
    <w:tmpl w:val="FFFFFFFF"/>
    <w:lvl w:ilvl="0" w:tplc="2C146DCE">
      <w:start w:val="1"/>
      <w:numFmt w:val="bullet"/>
      <w:lvlText w:val=""/>
      <w:lvlJc w:val="left"/>
      <w:pPr>
        <w:ind w:left="720" w:hanging="360"/>
      </w:pPr>
      <w:rPr>
        <w:rFonts w:ascii="Symbol" w:hAnsi="Symbol" w:hint="default"/>
      </w:rPr>
    </w:lvl>
    <w:lvl w:ilvl="1" w:tplc="083E87D0">
      <w:start w:val="1"/>
      <w:numFmt w:val="bullet"/>
      <w:lvlText w:val="o"/>
      <w:lvlJc w:val="left"/>
      <w:pPr>
        <w:ind w:left="1440" w:hanging="360"/>
      </w:pPr>
      <w:rPr>
        <w:rFonts w:ascii="Courier New" w:hAnsi="Courier New" w:hint="default"/>
      </w:rPr>
    </w:lvl>
    <w:lvl w:ilvl="2" w:tplc="D6A2825A">
      <w:start w:val="1"/>
      <w:numFmt w:val="bullet"/>
      <w:lvlText w:val=""/>
      <w:lvlJc w:val="left"/>
      <w:pPr>
        <w:ind w:left="2160" w:hanging="360"/>
      </w:pPr>
      <w:rPr>
        <w:rFonts w:ascii="Wingdings" w:hAnsi="Wingdings" w:hint="default"/>
      </w:rPr>
    </w:lvl>
    <w:lvl w:ilvl="3" w:tplc="1B4ECE0E">
      <w:start w:val="1"/>
      <w:numFmt w:val="bullet"/>
      <w:lvlText w:val=""/>
      <w:lvlJc w:val="left"/>
      <w:pPr>
        <w:ind w:left="2880" w:hanging="360"/>
      </w:pPr>
      <w:rPr>
        <w:rFonts w:ascii="Symbol" w:hAnsi="Symbol" w:hint="default"/>
      </w:rPr>
    </w:lvl>
    <w:lvl w:ilvl="4" w:tplc="A8486298">
      <w:start w:val="1"/>
      <w:numFmt w:val="bullet"/>
      <w:lvlText w:val="o"/>
      <w:lvlJc w:val="left"/>
      <w:pPr>
        <w:ind w:left="3600" w:hanging="360"/>
      </w:pPr>
      <w:rPr>
        <w:rFonts w:ascii="Courier New" w:hAnsi="Courier New" w:hint="default"/>
      </w:rPr>
    </w:lvl>
    <w:lvl w:ilvl="5" w:tplc="C7967F66">
      <w:start w:val="1"/>
      <w:numFmt w:val="bullet"/>
      <w:lvlText w:val=""/>
      <w:lvlJc w:val="left"/>
      <w:pPr>
        <w:ind w:left="4320" w:hanging="360"/>
      </w:pPr>
      <w:rPr>
        <w:rFonts w:ascii="Wingdings" w:hAnsi="Wingdings" w:hint="default"/>
      </w:rPr>
    </w:lvl>
    <w:lvl w:ilvl="6" w:tplc="114CEAD0">
      <w:start w:val="1"/>
      <w:numFmt w:val="bullet"/>
      <w:lvlText w:val=""/>
      <w:lvlJc w:val="left"/>
      <w:pPr>
        <w:ind w:left="5040" w:hanging="360"/>
      </w:pPr>
      <w:rPr>
        <w:rFonts w:ascii="Symbol" w:hAnsi="Symbol" w:hint="default"/>
      </w:rPr>
    </w:lvl>
    <w:lvl w:ilvl="7" w:tplc="D9E6F602">
      <w:start w:val="1"/>
      <w:numFmt w:val="bullet"/>
      <w:lvlText w:val="o"/>
      <w:lvlJc w:val="left"/>
      <w:pPr>
        <w:ind w:left="5760" w:hanging="360"/>
      </w:pPr>
      <w:rPr>
        <w:rFonts w:ascii="Courier New" w:hAnsi="Courier New" w:hint="default"/>
      </w:rPr>
    </w:lvl>
    <w:lvl w:ilvl="8" w:tplc="44F27DCE">
      <w:start w:val="1"/>
      <w:numFmt w:val="bullet"/>
      <w:lvlText w:val=""/>
      <w:lvlJc w:val="left"/>
      <w:pPr>
        <w:ind w:left="6480" w:hanging="360"/>
      </w:pPr>
      <w:rPr>
        <w:rFonts w:ascii="Wingdings" w:hAnsi="Wingdings" w:hint="default"/>
      </w:rPr>
    </w:lvl>
  </w:abstractNum>
  <w:abstractNum w:abstractNumId="27" w15:restartNumberingAfterBreak="0">
    <w:nsid w:val="33A6DCAD"/>
    <w:multiLevelType w:val="hybridMultilevel"/>
    <w:tmpl w:val="FFFFFFFF"/>
    <w:lvl w:ilvl="0" w:tplc="00BC9DF2">
      <w:start w:val="1"/>
      <w:numFmt w:val="bullet"/>
      <w:lvlText w:val=""/>
      <w:lvlJc w:val="left"/>
      <w:pPr>
        <w:ind w:left="720" w:hanging="360"/>
      </w:pPr>
      <w:rPr>
        <w:rFonts w:ascii="Symbol" w:hAnsi="Symbol" w:hint="default"/>
      </w:rPr>
    </w:lvl>
    <w:lvl w:ilvl="1" w:tplc="D1728A00">
      <w:start w:val="1"/>
      <w:numFmt w:val="bullet"/>
      <w:lvlText w:val="o"/>
      <w:lvlJc w:val="left"/>
      <w:pPr>
        <w:ind w:left="1440" w:hanging="360"/>
      </w:pPr>
      <w:rPr>
        <w:rFonts w:ascii="Courier New" w:hAnsi="Courier New" w:hint="default"/>
      </w:rPr>
    </w:lvl>
    <w:lvl w:ilvl="2" w:tplc="A08485D2">
      <w:start w:val="1"/>
      <w:numFmt w:val="bullet"/>
      <w:lvlText w:val=""/>
      <w:lvlJc w:val="left"/>
      <w:pPr>
        <w:ind w:left="2160" w:hanging="360"/>
      </w:pPr>
      <w:rPr>
        <w:rFonts w:ascii="Wingdings" w:hAnsi="Wingdings" w:hint="default"/>
      </w:rPr>
    </w:lvl>
    <w:lvl w:ilvl="3" w:tplc="57D63F2A">
      <w:start w:val="1"/>
      <w:numFmt w:val="bullet"/>
      <w:lvlText w:val=""/>
      <w:lvlJc w:val="left"/>
      <w:pPr>
        <w:ind w:left="2880" w:hanging="360"/>
      </w:pPr>
      <w:rPr>
        <w:rFonts w:ascii="Symbol" w:hAnsi="Symbol" w:hint="default"/>
      </w:rPr>
    </w:lvl>
    <w:lvl w:ilvl="4" w:tplc="846EE3CA">
      <w:start w:val="1"/>
      <w:numFmt w:val="bullet"/>
      <w:lvlText w:val="o"/>
      <w:lvlJc w:val="left"/>
      <w:pPr>
        <w:ind w:left="3600" w:hanging="360"/>
      </w:pPr>
      <w:rPr>
        <w:rFonts w:ascii="Courier New" w:hAnsi="Courier New" w:hint="default"/>
      </w:rPr>
    </w:lvl>
    <w:lvl w:ilvl="5" w:tplc="702EED0A">
      <w:start w:val="1"/>
      <w:numFmt w:val="bullet"/>
      <w:lvlText w:val=""/>
      <w:lvlJc w:val="left"/>
      <w:pPr>
        <w:ind w:left="4320" w:hanging="360"/>
      </w:pPr>
      <w:rPr>
        <w:rFonts w:ascii="Wingdings" w:hAnsi="Wingdings" w:hint="default"/>
      </w:rPr>
    </w:lvl>
    <w:lvl w:ilvl="6" w:tplc="4F8E60FA">
      <w:start w:val="1"/>
      <w:numFmt w:val="bullet"/>
      <w:lvlText w:val=""/>
      <w:lvlJc w:val="left"/>
      <w:pPr>
        <w:ind w:left="5040" w:hanging="360"/>
      </w:pPr>
      <w:rPr>
        <w:rFonts w:ascii="Symbol" w:hAnsi="Symbol" w:hint="default"/>
      </w:rPr>
    </w:lvl>
    <w:lvl w:ilvl="7" w:tplc="C3CCEC06">
      <w:start w:val="1"/>
      <w:numFmt w:val="bullet"/>
      <w:lvlText w:val="o"/>
      <w:lvlJc w:val="left"/>
      <w:pPr>
        <w:ind w:left="5760" w:hanging="360"/>
      </w:pPr>
      <w:rPr>
        <w:rFonts w:ascii="Courier New" w:hAnsi="Courier New" w:hint="default"/>
      </w:rPr>
    </w:lvl>
    <w:lvl w:ilvl="8" w:tplc="2E1C4080">
      <w:start w:val="1"/>
      <w:numFmt w:val="bullet"/>
      <w:lvlText w:val=""/>
      <w:lvlJc w:val="left"/>
      <w:pPr>
        <w:ind w:left="6480" w:hanging="360"/>
      </w:pPr>
      <w:rPr>
        <w:rFonts w:ascii="Wingdings" w:hAnsi="Wingdings" w:hint="default"/>
      </w:rPr>
    </w:lvl>
  </w:abstractNum>
  <w:abstractNum w:abstractNumId="28" w15:restartNumberingAfterBreak="0">
    <w:nsid w:val="3710132E"/>
    <w:multiLevelType w:val="hybridMultilevel"/>
    <w:tmpl w:val="FFFFFFFF"/>
    <w:lvl w:ilvl="0" w:tplc="2A9AAF8E">
      <w:start w:val="1"/>
      <w:numFmt w:val="bullet"/>
      <w:lvlText w:val="·"/>
      <w:lvlJc w:val="left"/>
      <w:pPr>
        <w:ind w:left="720" w:hanging="360"/>
      </w:pPr>
      <w:rPr>
        <w:rFonts w:ascii="Symbol" w:hAnsi="Symbol" w:hint="default"/>
      </w:rPr>
    </w:lvl>
    <w:lvl w:ilvl="1" w:tplc="520E5BD2">
      <w:start w:val="1"/>
      <w:numFmt w:val="bullet"/>
      <w:lvlText w:val="o"/>
      <w:lvlJc w:val="left"/>
      <w:pPr>
        <w:ind w:left="1440" w:hanging="360"/>
      </w:pPr>
      <w:rPr>
        <w:rFonts w:ascii="Courier New" w:hAnsi="Courier New" w:hint="default"/>
      </w:rPr>
    </w:lvl>
    <w:lvl w:ilvl="2" w:tplc="1A4C3C54">
      <w:start w:val="1"/>
      <w:numFmt w:val="bullet"/>
      <w:lvlText w:val=""/>
      <w:lvlJc w:val="left"/>
      <w:pPr>
        <w:ind w:left="2160" w:hanging="360"/>
      </w:pPr>
      <w:rPr>
        <w:rFonts w:ascii="Wingdings" w:hAnsi="Wingdings" w:hint="default"/>
      </w:rPr>
    </w:lvl>
    <w:lvl w:ilvl="3" w:tplc="F73094F6">
      <w:start w:val="1"/>
      <w:numFmt w:val="bullet"/>
      <w:lvlText w:val=""/>
      <w:lvlJc w:val="left"/>
      <w:pPr>
        <w:ind w:left="2880" w:hanging="360"/>
      </w:pPr>
      <w:rPr>
        <w:rFonts w:ascii="Symbol" w:hAnsi="Symbol" w:hint="default"/>
      </w:rPr>
    </w:lvl>
    <w:lvl w:ilvl="4" w:tplc="19DECE72">
      <w:start w:val="1"/>
      <w:numFmt w:val="bullet"/>
      <w:lvlText w:val="o"/>
      <w:lvlJc w:val="left"/>
      <w:pPr>
        <w:ind w:left="3600" w:hanging="360"/>
      </w:pPr>
      <w:rPr>
        <w:rFonts w:ascii="Courier New" w:hAnsi="Courier New" w:hint="default"/>
      </w:rPr>
    </w:lvl>
    <w:lvl w:ilvl="5" w:tplc="922645A8">
      <w:start w:val="1"/>
      <w:numFmt w:val="bullet"/>
      <w:lvlText w:val=""/>
      <w:lvlJc w:val="left"/>
      <w:pPr>
        <w:ind w:left="4320" w:hanging="360"/>
      </w:pPr>
      <w:rPr>
        <w:rFonts w:ascii="Wingdings" w:hAnsi="Wingdings" w:hint="default"/>
      </w:rPr>
    </w:lvl>
    <w:lvl w:ilvl="6" w:tplc="8B7A609A">
      <w:start w:val="1"/>
      <w:numFmt w:val="bullet"/>
      <w:lvlText w:val=""/>
      <w:lvlJc w:val="left"/>
      <w:pPr>
        <w:ind w:left="5040" w:hanging="360"/>
      </w:pPr>
      <w:rPr>
        <w:rFonts w:ascii="Symbol" w:hAnsi="Symbol" w:hint="default"/>
      </w:rPr>
    </w:lvl>
    <w:lvl w:ilvl="7" w:tplc="7F067DDA">
      <w:start w:val="1"/>
      <w:numFmt w:val="bullet"/>
      <w:lvlText w:val="o"/>
      <w:lvlJc w:val="left"/>
      <w:pPr>
        <w:ind w:left="5760" w:hanging="360"/>
      </w:pPr>
      <w:rPr>
        <w:rFonts w:ascii="Courier New" w:hAnsi="Courier New" w:hint="default"/>
      </w:rPr>
    </w:lvl>
    <w:lvl w:ilvl="8" w:tplc="AE58FB3E">
      <w:start w:val="1"/>
      <w:numFmt w:val="bullet"/>
      <w:lvlText w:val=""/>
      <w:lvlJc w:val="left"/>
      <w:pPr>
        <w:ind w:left="6480" w:hanging="360"/>
      </w:pPr>
      <w:rPr>
        <w:rFonts w:ascii="Wingdings" w:hAnsi="Wingdings" w:hint="default"/>
      </w:rPr>
    </w:lvl>
  </w:abstractNum>
  <w:abstractNum w:abstractNumId="29" w15:restartNumberingAfterBreak="0">
    <w:nsid w:val="3E217167"/>
    <w:multiLevelType w:val="hybridMultilevel"/>
    <w:tmpl w:val="FFFFFFFF"/>
    <w:lvl w:ilvl="0" w:tplc="5C2C8906">
      <w:start w:val="1"/>
      <w:numFmt w:val="bullet"/>
      <w:lvlText w:val=""/>
      <w:lvlJc w:val="left"/>
      <w:pPr>
        <w:ind w:left="720" w:hanging="360"/>
      </w:pPr>
      <w:rPr>
        <w:rFonts w:ascii="Symbol" w:hAnsi="Symbol" w:hint="default"/>
      </w:rPr>
    </w:lvl>
    <w:lvl w:ilvl="1" w:tplc="1326F7E4">
      <w:start w:val="1"/>
      <w:numFmt w:val="bullet"/>
      <w:lvlText w:val="o"/>
      <w:lvlJc w:val="left"/>
      <w:pPr>
        <w:ind w:left="1440" w:hanging="360"/>
      </w:pPr>
      <w:rPr>
        <w:rFonts w:ascii="Courier New" w:hAnsi="Courier New" w:hint="default"/>
      </w:rPr>
    </w:lvl>
    <w:lvl w:ilvl="2" w:tplc="A5123630">
      <w:start w:val="1"/>
      <w:numFmt w:val="bullet"/>
      <w:lvlText w:val=""/>
      <w:lvlJc w:val="left"/>
      <w:pPr>
        <w:ind w:left="2160" w:hanging="360"/>
      </w:pPr>
      <w:rPr>
        <w:rFonts w:ascii="Wingdings" w:hAnsi="Wingdings" w:hint="default"/>
      </w:rPr>
    </w:lvl>
    <w:lvl w:ilvl="3" w:tplc="1B5633AC">
      <w:start w:val="1"/>
      <w:numFmt w:val="bullet"/>
      <w:lvlText w:val=""/>
      <w:lvlJc w:val="left"/>
      <w:pPr>
        <w:ind w:left="2880" w:hanging="360"/>
      </w:pPr>
      <w:rPr>
        <w:rFonts w:ascii="Symbol" w:hAnsi="Symbol" w:hint="default"/>
      </w:rPr>
    </w:lvl>
    <w:lvl w:ilvl="4" w:tplc="D18C95CC">
      <w:start w:val="1"/>
      <w:numFmt w:val="bullet"/>
      <w:lvlText w:val="o"/>
      <w:lvlJc w:val="left"/>
      <w:pPr>
        <w:ind w:left="3600" w:hanging="360"/>
      </w:pPr>
      <w:rPr>
        <w:rFonts w:ascii="Courier New" w:hAnsi="Courier New" w:hint="default"/>
      </w:rPr>
    </w:lvl>
    <w:lvl w:ilvl="5" w:tplc="62C82F3E">
      <w:start w:val="1"/>
      <w:numFmt w:val="bullet"/>
      <w:lvlText w:val=""/>
      <w:lvlJc w:val="left"/>
      <w:pPr>
        <w:ind w:left="4320" w:hanging="360"/>
      </w:pPr>
      <w:rPr>
        <w:rFonts w:ascii="Wingdings" w:hAnsi="Wingdings" w:hint="default"/>
      </w:rPr>
    </w:lvl>
    <w:lvl w:ilvl="6" w:tplc="A47222DC">
      <w:start w:val="1"/>
      <w:numFmt w:val="bullet"/>
      <w:lvlText w:val=""/>
      <w:lvlJc w:val="left"/>
      <w:pPr>
        <w:ind w:left="5040" w:hanging="360"/>
      </w:pPr>
      <w:rPr>
        <w:rFonts w:ascii="Symbol" w:hAnsi="Symbol" w:hint="default"/>
      </w:rPr>
    </w:lvl>
    <w:lvl w:ilvl="7" w:tplc="CD720F0C">
      <w:start w:val="1"/>
      <w:numFmt w:val="bullet"/>
      <w:lvlText w:val="o"/>
      <w:lvlJc w:val="left"/>
      <w:pPr>
        <w:ind w:left="5760" w:hanging="360"/>
      </w:pPr>
      <w:rPr>
        <w:rFonts w:ascii="Courier New" w:hAnsi="Courier New" w:hint="default"/>
      </w:rPr>
    </w:lvl>
    <w:lvl w:ilvl="8" w:tplc="919A2F64">
      <w:start w:val="1"/>
      <w:numFmt w:val="bullet"/>
      <w:lvlText w:val=""/>
      <w:lvlJc w:val="left"/>
      <w:pPr>
        <w:ind w:left="6480" w:hanging="360"/>
      </w:pPr>
      <w:rPr>
        <w:rFonts w:ascii="Wingdings" w:hAnsi="Wingdings" w:hint="default"/>
      </w:rPr>
    </w:lvl>
  </w:abstractNum>
  <w:abstractNum w:abstractNumId="30" w15:restartNumberingAfterBreak="0">
    <w:nsid w:val="3E7CEA02"/>
    <w:multiLevelType w:val="hybridMultilevel"/>
    <w:tmpl w:val="FFFFFFFF"/>
    <w:lvl w:ilvl="0" w:tplc="D35061A6">
      <w:start w:val="1"/>
      <w:numFmt w:val="bullet"/>
      <w:lvlText w:val=""/>
      <w:lvlJc w:val="left"/>
      <w:pPr>
        <w:ind w:left="720" w:hanging="360"/>
      </w:pPr>
      <w:rPr>
        <w:rFonts w:ascii="Symbol" w:hAnsi="Symbol" w:hint="default"/>
      </w:rPr>
    </w:lvl>
    <w:lvl w:ilvl="1" w:tplc="731ECD98">
      <w:start w:val="1"/>
      <w:numFmt w:val="bullet"/>
      <w:lvlText w:val="o"/>
      <w:lvlJc w:val="left"/>
      <w:pPr>
        <w:ind w:left="1440" w:hanging="360"/>
      </w:pPr>
      <w:rPr>
        <w:rFonts w:ascii="Courier New" w:hAnsi="Courier New" w:hint="default"/>
      </w:rPr>
    </w:lvl>
    <w:lvl w:ilvl="2" w:tplc="E680391E">
      <w:start w:val="1"/>
      <w:numFmt w:val="bullet"/>
      <w:lvlText w:val=""/>
      <w:lvlJc w:val="left"/>
      <w:pPr>
        <w:ind w:left="2160" w:hanging="360"/>
      </w:pPr>
      <w:rPr>
        <w:rFonts w:ascii="Wingdings" w:hAnsi="Wingdings" w:hint="default"/>
      </w:rPr>
    </w:lvl>
    <w:lvl w:ilvl="3" w:tplc="A072D928">
      <w:start w:val="1"/>
      <w:numFmt w:val="bullet"/>
      <w:lvlText w:val=""/>
      <w:lvlJc w:val="left"/>
      <w:pPr>
        <w:ind w:left="2880" w:hanging="360"/>
      </w:pPr>
      <w:rPr>
        <w:rFonts w:ascii="Symbol" w:hAnsi="Symbol" w:hint="default"/>
      </w:rPr>
    </w:lvl>
    <w:lvl w:ilvl="4" w:tplc="8AE60640">
      <w:start w:val="1"/>
      <w:numFmt w:val="bullet"/>
      <w:lvlText w:val="o"/>
      <w:lvlJc w:val="left"/>
      <w:pPr>
        <w:ind w:left="3600" w:hanging="360"/>
      </w:pPr>
      <w:rPr>
        <w:rFonts w:ascii="Courier New" w:hAnsi="Courier New" w:hint="default"/>
      </w:rPr>
    </w:lvl>
    <w:lvl w:ilvl="5" w:tplc="39FC0A9A">
      <w:start w:val="1"/>
      <w:numFmt w:val="bullet"/>
      <w:lvlText w:val=""/>
      <w:lvlJc w:val="left"/>
      <w:pPr>
        <w:ind w:left="4320" w:hanging="360"/>
      </w:pPr>
      <w:rPr>
        <w:rFonts w:ascii="Wingdings" w:hAnsi="Wingdings" w:hint="default"/>
      </w:rPr>
    </w:lvl>
    <w:lvl w:ilvl="6" w:tplc="F4DAFB6A">
      <w:start w:val="1"/>
      <w:numFmt w:val="bullet"/>
      <w:lvlText w:val=""/>
      <w:lvlJc w:val="left"/>
      <w:pPr>
        <w:ind w:left="5040" w:hanging="360"/>
      </w:pPr>
      <w:rPr>
        <w:rFonts w:ascii="Symbol" w:hAnsi="Symbol" w:hint="default"/>
      </w:rPr>
    </w:lvl>
    <w:lvl w:ilvl="7" w:tplc="95021108">
      <w:start w:val="1"/>
      <w:numFmt w:val="bullet"/>
      <w:lvlText w:val="o"/>
      <w:lvlJc w:val="left"/>
      <w:pPr>
        <w:ind w:left="5760" w:hanging="360"/>
      </w:pPr>
      <w:rPr>
        <w:rFonts w:ascii="Courier New" w:hAnsi="Courier New" w:hint="default"/>
      </w:rPr>
    </w:lvl>
    <w:lvl w:ilvl="8" w:tplc="CD50F1AC">
      <w:start w:val="1"/>
      <w:numFmt w:val="bullet"/>
      <w:lvlText w:val=""/>
      <w:lvlJc w:val="left"/>
      <w:pPr>
        <w:ind w:left="6480" w:hanging="360"/>
      </w:pPr>
      <w:rPr>
        <w:rFonts w:ascii="Wingdings" w:hAnsi="Wingdings" w:hint="default"/>
      </w:rPr>
    </w:lvl>
  </w:abstractNum>
  <w:abstractNum w:abstractNumId="31" w15:restartNumberingAfterBreak="0">
    <w:nsid w:val="3EAA04B4"/>
    <w:multiLevelType w:val="hybridMultilevel"/>
    <w:tmpl w:val="FFFFFFFF"/>
    <w:lvl w:ilvl="0" w:tplc="5030AA6E">
      <w:start w:val="1"/>
      <w:numFmt w:val="bullet"/>
      <w:lvlText w:val="·"/>
      <w:lvlJc w:val="left"/>
      <w:pPr>
        <w:ind w:left="720" w:hanging="360"/>
      </w:pPr>
      <w:rPr>
        <w:rFonts w:ascii="Symbol" w:hAnsi="Symbol" w:hint="default"/>
      </w:rPr>
    </w:lvl>
    <w:lvl w:ilvl="1" w:tplc="E2B278B4">
      <w:start w:val="1"/>
      <w:numFmt w:val="bullet"/>
      <w:lvlText w:val="o"/>
      <w:lvlJc w:val="left"/>
      <w:pPr>
        <w:ind w:left="1440" w:hanging="360"/>
      </w:pPr>
      <w:rPr>
        <w:rFonts w:ascii="Courier New" w:hAnsi="Courier New" w:hint="default"/>
      </w:rPr>
    </w:lvl>
    <w:lvl w:ilvl="2" w:tplc="016CE84E">
      <w:start w:val="1"/>
      <w:numFmt w:val="bullet"/>
      <w:lvlText w:val=""/>
      <w:lvlJc w:val="left"/>
      <w:pPr>
        <w:ind w:left="2160" w:hanging="360"/>
      </w:pPr>
      <w:rPr>
        <w:rFonts w:ascii="Wingdings" w:hAnsi="Wingdings" w:hint="default"/>
      </w:rPr>
    </w:lvl>
    <w:lvl w:ilvl="3" w:tplc="7B6AFAEC">
      <w:start w:val="1"/>
      <w:numFmt w:val="bullet"/>
      <w:lvlText w:val=""/>
      <w:lvlJc w:val="left"/>
      <w:pPr>
        <w:ind w:left="2880" w:hanging="360"/>
      </w:pPr>
      <w:rPr>
        <w:rFonts w:ascii="Symbol" w:hAnsi="Symbol" w:hint="default"/>
      </w:rPr>
    </w:lvl>
    <w:lvl w:ilvl="4" w:tplc="DA988778">
      <w:start w:val="1"/>
      <w:numFmt w:val="bullet"/>
      <w:lvlText w:val="o"/>
      <w:lvlJc w:val="left"/>
      <w:pPr>
        <w:ind w:left="3600" w:hanging="360"/>
      </w:pPr>
      <w:rPr>
        <w:rFonts w:ascii="Courier New" w:hAnsi="Courier New" w:hint="default"/>
      </w:rPr>
    </w:lvl>
    <w:lvl w:ilvl="5" w:tplc="76A639C6">
      <w:start w:val="1"/>
      <w:numFmt w:val="bullet"/>
      <w:lvlText w:val=""/>
      <w:lvlJc w:val="left"/>
      <w:pPr>
        <w:ind w:left="4320" w:hanging="360"/>
      </w:pPr>
      <w:rPr>
        <w:rFonts w:ascii="Wingdings" w:hAnsi="Wingdings" w:hint="default"/>
      </w:rPr>
    </w:lvl>
    <w:lvl w:ilvl="6" w:tplc="ECE00574">
      <w:start w:val="1"/>
      <w:numFmt w:val="bullet"/>
      <w:lvlText w:val=""/>
      <w:lvlJc w:val="left"/>
      <w:pPr>
        <w:ind w:left="5040" w:hanging="360"/>
      </w:pPr>
      <w:rPr>
        <w:rFonts w:ascii="Symbol" w:hAnsi="Symbol" w:hint="default"/>
      </w:rPr>
    </w:lvl>
    <w:lvl w:ilvl="7" w:tplc="9F200920">
      <w:start w:val="1"/>
      <w:numFmt w:val="bullet"/>
      <w:lvlText w:val="o"/>
      <w:lvlJc w:val="left"/>
      <w:pPr>
        <w:ind w:left="5760" w:hanging="360"/>
      </w:pPr>
      <w:rPr>
        <w:rFonts w:ascii="Courier New" w:hAnsi="Courier New" w:hint="default"/>
      </w:rPr>
    </w:lvl>
    <w:lvl w:ilvl="8" w:tplc="8A94BC82">
      <w:start w:val="1"/>
      <w:numFmt w:val="bullet"/>
      <w:lvlText w:val=""/>
      <w:lvlJc w:val="left"/>
      <w:pPr>
        <w:ind w:left="6480" w:hanging="360"/>
      </w:pPr>
      <w:rPr>
        <w:rFonts w:ascii="Wingdings" w:hAnsi="Wingdings" w:hint="default"/>
      </w:rPr>
    </w:lvl>
  </w:abstractNum>
  <w:abstractNum w:abstractNumId="32" w15:restartNumberingAfterBreak="0">
    <w:nsid w:val="42D5265F"/>
    <w:multiLevelType w:val="hybridMultilevel"/>
    <w:tmpl w:val="9CFE616E"/>
    <w:lvl w:ilvl="0" w:tplc="04250011">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33" w15:restartNumberingAfterBreak="0">
    <w:nsid w:val="433FAE4F"/>
    <w:multiLevelType w:val="hybridMultilevel"/>
    <w:tmpl w:val="FFFFFFFF"/>
    <w:lvl w:ilvl="0" w:tplc="FFFFFFFF">
      <w:start w:val="1"/>
      <w:numFmt w:val="bullet"/>
      <w:lvlText w:val=""/>
      <w:lvlJc w:val="left"/>
      <w:pPr>
        <w:ind w:left="720" w:hanging="360"/>
      </w:pPr>
      <w:rPr>
        <w:rFonts w:ascii="Symbol" w:hAnsi="Symbol" w:hint="default"/>
      </w:rPr>
    </w:lvl>
    <w:lvl w:ilvl="1" w:tplc="FE7A2AD8">
      <w:start w:val="1"/>
      <w:numFmt w:val="bullet"/>
      <w:lvlText w:val="o"/>
      <w:lvlJc w:val="left"/>
      <w:pPr>
        <w:ind w:left="1440" w:hanging="360"/>
      </w:pPr>
      <w:rPr>
        <w:rFonts w:ascii="Courier New" w:hAnsi="Courier New" w:hint="default"/>
      </w:rPr>
    </w:lvl>
    <w:lvl w:ilvl="2" w:tplc="F80C7580">
      <w:start w:val="1"/>
      <w:numFmt w:val="bullet"/>
      <w:lvlText w:val=""/>
      <w:lvlJc w:val="left"/>
      <w:pPr>
        <w:ind w:left="2160" w:hanging="360"/>
      </w:pPr>
      <w:rPr>
        <w:rFonts w:ascii="Wingdings" w:hAnsi="Wingdings" w:hint="default"/>
      </w:rPr>
    </w:lvl>
    <w:lvl w:ilvl="3" w:tplc="1960FE8C">
      <w:start w:val="1"/>
      <w:numFmt w:val="bullet"/>
      <w:lvlText w:val=""/>
      <w:lvlJc w:val="left"/>
      <w:pPr>
        <w:ind w:left="2880" w:hanging="360"/>
      </w:pPr>
      <w:rPr>
        <w:rFonts w:ascii="Symbol" w:hAnsi="Symbol" w:hint="default"/>
      </w:rPr>
    </w:lvl>
    <w:lvl w:ilvl="4" w:tplc="CD98F100">
      <w:start w:val="1"/>
      <w:numFmt w:val="bullet"/>
      <w:lvlText w:val="o"/>
      <w:lvlJc w:val="left"/>
      <w:pPr>
        <w:ind w:left="3600" w:hanging="360"/>
      </w:pPr>
      <w:rPr>
        <w:rFonts w:ascii="Courier New" w:hAnsi="Courier New" w:hint="default"/>
      </w:rPr>
    </w:lvl>
    <w:lvl w:ilvl="5" w:tplc="395839A4">
      <w:start w:val="1"/>
      <w:numFmt w:val="bullet"/>
      <w:lvlText w:val=""/>
      <w:lvlJc w:val="left"/>
      <w:pPr>
        <w:ind w:left="4320" w:hanging="360"/>
      </w:pPr>
      <w:rPr>
        <w:rFonts w:ascii="Wingdings" w:hAnsi="Wingdings" w:hint="default"/>
      </w:rPr>
    </w:lvl>
    <w:lvl w:ilvl="6" w:tplc="9A60BE62">
      <w:start w:val="1"/>
      <w:numFmt w:val="bullet"/>
      <w:lvlText w:val=""/>
      <w:lvlJc w:val="left"/>
      <w:pPr>
        <w:ind w:left="5040" w:hanging="360"/>
      </w:pPr>
      <w:rPr>
        <w:rFonts w:ascii="Symbol" w:hAnsi="Symbol" w:hint="default"/>
      </w:rPr>
    </w:lvl>
    <w:lvl w:ilvl="7" w:tplc="32E6E7EC">
      <w:start w:val="1"/>
      <w:numFmt w:val="bullet"/>
      <w:lvlText w:val="o"/>
      <w:lvlJc w:val="left"/>
      <w:pPr>
        <w:ind w:left="5760" w:hanging="360"/>
      </w:pPr>
      <w:rPr>
        <w:rFonts w:ascii="Courier New" w:hAnsi="Courier New" w:hint="default"/>
      </w:rPr>
    </w:lvl>
    <w:lvl w:ilvl="8" w:tplc="D542D306">
      <w:start w:val="1"/>
      <w:numFmt w:val="bullet"/>
      <w:lvlText w:val=""/>
      <w:lvlJc w:val="left"/>
      <w:pPr>
        <w:ind w:left="6480" w:hanging="360"/>
      </w:pPr>
      <w:rPr>
        <w:rFonts w:ascii="Wingdings" w:hAnsi="Wingdings" w:hint="default"/>
      </w:rPr>
    </w:lvl>
  </w:abstractNum>
  <w:abstractNum w:abstractNumId="34" w15:restartNumberingAfterBreak="0">
    <w:nsid w:val="47554980"/>
    <w:multiLevelType w:val="hybridMultilevel"/>
    <w:tmpl w:val="FFFFFFFF"/>
    <w:lvl w:ilvl="0" w:tplc="DC5C6C32">
      <w:start w:val="1"/>
      <w:numFmt w:val="bullet"/>
      <w:lvlText w:val="·"/>
      <w:lvlJc w:val="left"/>
      <w:pPr>
        <w:ind w:left="720" w:hanging="360"/>
      </w:pPr>
      <w:rPr>
        <w:rFonts w:ascii="Symbol" w:hAnsi="Symbol" w:hint="default"/>
      </w:rPr>
    </w:lvl>
    <w:lvl w:ilvl="1" w:tplc="5A0E2E7C">
      <w:start w:val="1"/>
      <w:numFmt w:val="bullet"/>
      <w:lvlText w:val="o"/>
      <w:lvlJc w:val="left"/>
      <w:pPr>
        <w:ind w:left="1440" w:hanging="360"/>
      </w:pPr>
      <w:rPr>
        <w:rFonts w:ascii="Courier New" w:hAnsi="Courier New" w:hint="default"/>
      </w:rPr>
    </w:lvl>
    <w:lvl w:ilvl="2" w:tplc="C584F8D6">
      <w:start w:val="1"/>
      <w:numFmt w:val="bullet"/>
      <w:lvlText w:val=""/>
      <w:lvlJc w:val="left"/>
      <w:pPr>
        <w:ind w:left="2160" w:hanging="360"/>
      </w:pPr>
      <w:rPr>
        <w:rFonts w:ascii="Wingdings" w:hAnsi="Wingdings" w:hint="default"/>
      </w:rPr>
    </w:lvl>
    <w:lvl w:ilvl="3" w:tplc="E9C86626">
      <w:start w:val="1"/>
      <w:numFmt w:val="bullet"/>
      <w:lvlText w:val=""/>
      <w:lvlJc w:val="left"/>
      <w:pPr>
        <w:ind w:left="2880" w:hanging="360"/>
      </w:pPr>
      <w:rPr>
        <w:rFonts w:ascii="Symbol" w:hAnsi="Symbol" w:hint="default"/>
      </w:rPr>
    </w:lvl>
    <w:lvl w:ilvl="4" w:tplc="27846630">
      <w:start w:val="1"/>
      <w:numFmt w:val="bullet"/>
      <w:lvlText w:val="o"/>
      <w:lvlJc w:val="left"/>
      <w:pPr>
        <w:ind w:left="3600" w:hanging="360"/>
      </w:pPr>
      <w:rPr>
        <w:rFonts w:ascii="Courier New" w:hAnsi="Courier New" w:hint="default"/>
      </w:rPr>
    </w:lvl>
    <w:lvl w:ilvl="5" w:tplc="A8BC9E02">
      <w:start w:val="1"/>
      <w:numFmt w:val="bullet"/>
      <w:lvlText w:val=""/>
      <w:lvlJc w:val="left"/>
      <w:pPr>
        <w:ind w:left="4320" w:hanging="360"/>
      </w:pPr>
      <w:rPr>
        <w:rFonts w:ascii="Wingdings" w:hAnsi="Wingdings" w:hint="default"/>
      </w:rPr>
    </w:lvl>
    <w:lvl w:ilvl="6" w:tplc="49128C26">
      <w:start w:val="1"/>
      <w:numFmt w:val="bullet"/>
      <w:lvlText w:val=""/>
      <w:lvlJc w:val="left"/>
      <w:pPr>
        <w:ind w:left="5040" w:hanging="360"/>
      </w:pPr>
      <w:rPr>
        <w:rFonts w:ascii="Symbol" w:hAnsi="Symbol" w:hint="default"/>
      </w:rPr>
    </w:lvl>
    <w:lvl w:ilvl="7" w:tplc="2E8E7320">
      <w:start w:val="1"/>
      <w:numFmt w:val="bullet"/>
      <w:lvlText w:val="o"/>
      <w:lvlJc w:val="left"/>
      <w:pPr>
        <w:ind w:left="5760" w:hanging="360"/>
      </w:pPr>
      <w:rPr>
        <w:rFonts w:ascii="Courier New" w:hAnsi="Courier New" w:hint="default"/>
      </w:rPr>
    </w:lvl>
    <w:lvl w:ilvl="8" w:tplc="321CBB54">
      <w:start w:val="1"/>
      <w:numFmt w:val="bullet"/>
      <w:lvlText w:val=""/>
      <w:lvlJc w:val="left"/>
      <w:pPr>
        <w:ind w:left="6480" w:hanging="360"/>
      </w:pPr>
      <w:rPr>
        <w:rFonts w:ascii="Wingdings" w:hAnsi="Wingdings" w:hint="default"/>
      </w:rPr>
    </w:lvl>
  </w:abstractNum>
  <w:abstractNum w:abstractNumId="35" w15:restartNumberingAfterBreak="0">
    <w:nsid w:val="49A88EF8"/>
    <w:multiLevelType w:val="hybridMultilevel"/>
    <w:tmpl w:val="FFFFFFFF"/>
    <w:lvl w:ilvl="0" w:tplc="FFFFFFFF">
      <w:start w:val="1"/>
      <w:numFmt w:val="decimal"/>
      <w:lvlText w:val="%1."/>
      <w:lvlJc w:val="left"/>
      <w:pPr>
        <w:ind w:left="720" w:hanging="360"/>
      </w:pPr>
    </w:lvl>
    <w:lvl w:ilvl="1" w:tplc="C4F6BA92">
      <w:start w:val="1"/>
      <w:numFmt w:val="lowerLetter"/>
      <w:lvlText w:val="%2."/>
      <w:lvlJc w:val="left"/>
      <w:pPr>
        <w:ind w:left="1440" w:hanging="360"/>
      </w:pPr>
    </w:lvl>
    <w:lvl w:ilvl="2" w:tplc="FA427802">
      <w:start w:val="1"/>
      <w:numFmt w:val="lowerRoman"/>
      <w:lvlText w:val="%3."/>
      <w:lvlJc w:val="right"/>
      <w:pPr>
        <w:ind w:left="2160" w:hanging="180"/>
      </w:pPr>
    </w:lvl>
    <w:lvl w:ilvl="3" w:tplc="50F66DBA">
      <w:start w:val="1"/>
      <w:numFmt w:val="decimal"/>
      <w:lvlText w:val="%4."/>
      <w:lvlJc w:val="left"/>
      <w:pPr>
        <w:ind w:left="2880" w:hanging="360"/>
      </w:pPr>
    </w:lvl>
    <w:lvl w:ilvl="4" w:tplc="D69E280A">
      <w:start w:val="1"/>
      <w:numFmt w:val="lowerLetter"/>
      <w:lvlText w:val="%5."/>
      <w:lvlJc w:val="left"/>
      <w:pPr>
        <w:ind w:left="3600" w:hanging="360"/>
      </w:pPr>
    </w:lvl>
    <w:lvl w:ilvl="5" w:tplc="5674280E">
      <w:start w:val="1"/>
      <w:numFmt w:val="lowerRoman"/>
      <w:lvlText w:val="%6."/>
      <w:lvlJc w:val="right"/>
      <w:pPr>
        <w:ind w:left="4320" w:hanging="180"/>
      </w:pPr>
    </w:lvl>
    <w:lvl w:ilvl="6" w:tplc="E84EB322">
      <w:start w:val="1"/>
      <w:numFmt w:val="decimal"/>
      <w:lvlText w:val="%7."/>
      <w:lvlJc w:val="left"/>
      <w:pPr>
        <w:ind w:left="5040" w:hanging="360"/>
      </w:pPr>
    </w:lvl>
    <w:lvl w:ilvl="7" w:tplc="B33222B8">
      <w:start w:val="1"/>
      <w:numFmt w:val="lowerLetter"/>
      <w:lvlText w:val="%8."/>
      <w:lvlJc w:val="left"/>
      <w:pPr>
        <w:ind w:left="5760" w:hanging="360"/>
      </w:pPr>
    </w:lvl>
    <w:lvl w:ilvl="8" w:tplc="74DC8CB8">
      <w:start w:val="1"/>
      <w:numFmt w:val="lowerRoman"/>
      <w:lvlText w:val="%9."/>
      <w:lvlJc w:val="right"/>
      <w:pPr>
        <w:ind w:left="6480" w:hanging="180"/>
      </w:pPr>
    </w:lvl>
  </w:abstractNum>
  <w:abstractNum w:abstractNumId="36" w15:restartNumberingAfterBreak="0">
    <w:nsid w:val="4AB39BDA"/>
    <w:multiLevelType w:val="hybridMultilevel"/>
    <w:tmpl w:val="FFFFFFFF"/>
    <w:lvl w:ilvl="0" w:tplc="FFFFFFFF">
      <w:start w:val="1"/>
      <w:numFmt w:val="decimal"/>
      <w:lvlText w:val="%1."/>
      <w:lvlJc w:val="left"/>
      <w:pPr>
        <w:ind w:left="720" w:hanging="360"/>
      </w:pPr>
    </w:lvl>
    <w:lvl w:ilvl="1" w:tplc="D64A92DA">
      <w:start w:val="1"/>
      <w:numFmt w:val="lowerLetter"/>
      <w:lvlText w:val="%2."/>
      <w:lvlJc w:val="left"/>
      <w:pPr>
        <w:ind w:left="1440" w:hanging="360"/>
      </w:pPr>
    </w:lvl>
    <w:lvl w:ilvl="2" w:tplc="4DD08008">
      <w:start w:val="1"/>
      <w:numFmt w:val="lowerRoman"/>
      <w:lvlText w:val="%3."/>
      <w:lvlJc w:val="right"/>
      <w:pPr>
        <w:ind w:left="2160" w:hanging="180"/>
      </w:pPr>
    </w:lvl>
    <w:lvl w:ilvl="3" w:tplc="3384DB70">
      <w:start w:val="1"/>
      <w:numFmt w:val="decimal"/>
      <w:lvlText w:val="%4."/>
      <w:lvlJc w:val="left"/>
      <w:pPr>
        <w:ind w:left="2880" w:hanging="360"/>
      </w:pPr>
    </w:lvl>
    <w:lvl w:ilvl="4" w:tplc="08B45BF8">
      <w:start w:val="1"/>
      <w:numFmt w:val="lowerLetter"/>
      <w:lvlText w:val="%5."/>
      <w:lvlJc w:val="left"/>
      <w:pPr>
        <w:ind w:left="3600" w:hanging="360"/>
      </w:pPr>
    </w:lvl>
    <w:lvl w:ilvl="5" w:tplc="94A89428">
      <w:start w:val="1"/>
      <w:numFmt w:val="lowerRoman"/>
      <w:lvlText w:val="%6."/>
      <w:lvlJc w:val="right"/>
      <w:pPr>
        <w:ind w:left="4320" w:hanging="180"/>
      </w:pPr>
    </w:lvl>
    <w:lvl w:ilvl="6" w:tplc="298EAF38">
      <w:start w:val="1"/>
      <w:numFmt w:val="decimal"/>
      <w:lvlText w:val="%7."/>
      <w:lvlJc w:val="left"/>
      <w:pPr>
        <w:ind w:left="5040" w:hanging="360"/>
      </w:pPr>
    </w:lvl>
    <w:lvl w:ilvl="7" w:tplc="8090B544">
      <w:start w:val="1"/>
      <w:numFmt w:val="lowerLetter"/>
      <w:lvlText w:val="%8."/>
      <w:lvlJc w:val="left"/>
      <w:pPr>
        <w:ind w:left="5760" w:hanging="360"/>
      </w:pPr>
    </w:lvl>
    <w:lvl w:ilvl="8" w:tplc="98929346">
      <w:start w:val="1"/>
      <w:numFmt w:val="lowerRoman"/>
      <w:lvlText w:val="%9."/>
      <w:lvlJc w:val="right"/>
      <w:pPr>
        <w:ind w:left="6480" w:hanging="180"/>
      </w:pPr>
    </w:lvl>
  </w:abstractNum>
  <w:abstractNum w:abstractNumId="37" w15:restartNumberingAfterBreak="0">
    <w:nsid w:val="502579EA"/>
    <w:multiLevelType w:val="hybridMultilevel"/>
    <w:tmpl w:val="FFFFFFFF"/>
    <w:lvl w:ilvl="0" w:tplc="CB76FBCC">
      <w:start w:val="1"/>
      <w:numFmt w:val="bullet"/>
      <w:lvlText w:val=""/>
      <w:lvlJc w:val="left"/>
      <w:pPr>
        <w:ind w:left="720" w:hanging="360"/>
      </w:pPr>
      <w:rPr>
        <w:rFonts w:ascii="Symbol" w:hAnsi="Symbol" w:hint="default"/>
      </w:rPr>
    </w:lvl>
    <w:lvl w:ilvl="1" w:tplc="5B38E0F6">
      <w:start w:val="1"/>
      <w:numFmt w:val="bullet"/>
      <w:lvlText w:val="o"/>
      <w:lvlJc w:val="left"/>
      <w:pPr>
        <w:ind w:left="1440" w:hanging="360"/>
      </w:pPr>
      <w:rPr>
        <w:rFonts w:ascii="Courier New" w:hAnsi="Courier New" w:hint="default"/>
      </w:rPr>
    </w:lvl>
    <w:lvl w:ilvl="2" w:tplc="E856D91A">
      <w:start w:val="1"/>
      <w:numFmt w:val="bullet"/>
      <w:lvlText w:val=""/>
      <w:lvlJc w:val="left"/>
      <w:pPr>
        <w:ind w:left="2160" w:hanging="360"/>
      </w:pPr>
      <w:rPr>
        <w:rFonts w:ascii="Wingdings" w:hAnsi="Wingdings" w:hint="default"/>
      </w:rPr>
    </w:lvl>
    <w:lvl w:ilvl="3" w:tplc="3418CAB4">
      <w:start w:val="1"/>
      <w:numFmt w:val="bullet"/>
      <w:lvlText w:val=""/>
      <w:lvlJc w:val="left"/>
      <w:pPr>
        <w:ind w:left="2880" w:hanging="360"/>
      </w:pPr>
      <w:rPr>
        <w:rFonts w:ascii="Symbol" w:hAnsi="Symbol" w:hint="default"/>
      </w:rPr>
    </w:lvl>
    <w:lvl w:ilvl="4" w:tplc="0DCCA3A4">
      <w:start w:val="1"/>
      <w:numFmt w:val="bullet"/>
      <w:lvlText w:val="o"/>
      <w:lvlJc w:val="left"/>
      <w:pPr>
        <w:ind w:left="3600" w:hanging="360"/>
      </w:pPr>
      <w:rPr>
        <w:rFonts w:ascii="Courier New" w:hAnsi="Courier New" w:hint="default"/>
      </w:rPr>
    </w:lvl>
    <w:lvl w:ilvl="5" w:tplc="590A50D6">
      <w:start w:val="1"/>
      <w:numFmt w:val="bullet"/>
      <w:lvlText w:val=""/>
      <w:lvlJc w:val="left"/>
      <w:pPr>
        <w:ind w:left="4320" w:hanging="360"/>
      </w:pPr>
      <w:rPr>
        <w:rFonts w:ascii="Wingdings" w:hAnsi="Wingdings" w:hint="default"/>
      </w:rPr>
    </w:lvl>
    <w:lvl w:ilvl="6" w:tplc="76D2DDB4">
      <w:start w:val="1"/>
      <w:numFmt w:val="bullet"/>
      <w:lvlText w:val=""/>
      <w:lvlJc w:val="left"/>
      <w:pPr>
        <w:ind w:left="5040" w:hanging="360"/>
      </w:pPr>
      <w:rPr>
        <w:rFonts w:ascii="Symbol" w:hAnsi="Symbol" w:hint="default"/>
      </w:rPr>
    </w:lvl>
    <w:lvl w:ilvl="7" w:tplc="DF1256BC">
      <w:start w:val="1"/>
      <w:numFmt w:val="bullet"/>
      <w:lvlText w:val="o"/>
      <w:lvlJc w:val="left"/>
      <w:pPr>
        <w:ind w:left="5760" w:hanging="360"/>
      </w:pPr>
      <w:rPr>
        <w:rFonts w:ascii="Courier New" w:hAnsi="Courier New" w:hint="default"/>
      </w:rPr>
    </w:lvl>
    <w:lvl w:ilvl="8" w:tplc="DAB6165C">
      <w:start w:val="1"/>
      <w:numFmt w:val="bullet"/>
      <w:lvlText w:val=""/>
      <w:lvlJc w:val="left"/>
      <w:pPr>
        <w:ind w:left="6480" w:hanging="360"/>
      </w:pPr>
      <w:rPr>
        <w:rFonts w:ascii="Wingdings" w:hAnsi="Wingdings" w:hint="default"/>
      </w:rPr>
    </w:lvl>
  </w:abstractNum>
  <w:abstractNum w:abstractNumId="38" w15:restartNumberingAfterBreak="0">
    <w:nsid w:val="507315E3"/>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539D0625"/>
    <w:multiLevelType w:val="hybridMultilevel"/>
    <w:tmpl w:val="A88EF3D2"/>
    <w:lvl w:ilvl="0" w:tplc="2EBC39A4">
      <w:start w:val="3"/>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0" w15:restartNumberingAfterBreak="0">
    <w:nsid w:val="552D3932"/>
    <w:multiLevelType w:val="hybridMultilevel"/>
    <w:tmpl w:val="B8508A62"/>
    <w:lvl w:ilvl="0" w:tplc="76EA8542">
      <w:start w:val="1"/>
      <w:numFmt w:val="decimal"/>
      <w:lvlText w:val="•"/>
      <w:lvlJc w:val="left"/>
      <w:pPr>
        <w:ind w:left="720" w:hanging="360"/>
      </w:pPr>
    </w:lvl>
    <w:lvl w:ilvl="1" w:tplc="A7088274">
      <w:start w:val="1"/>
      <w:numFmt w:val="lowerLetter"/>
      <w:lvlText w:val="%2."/>
      <w:lvlJc w:val="left"/>
      <w:pPr>
        <w:ind w:left="1440" w:hanging="360"/>
      </w:pPr>
    </w:lvl>
    <w:lvl w:ilvl="2" w:tplc="42A6320A">
      <w:start w:val="1"/>
      <w:numFmt w:val="lowerRoman"/>
      <w:lvlText w:val="%3."/>
      <w:lvlJc w:val="right"/>
      <w:pPr>
        <w:ind w:left="2160" w:hanging="180"/>
      </w:pPr>
    </w:lvl>
    <w:lvl w:ilvl="3" w:tplc="0E94ABAA">
      <w:start w:val="1"/>
      <w:numFmt w:val="decimal"/>
      <w:lvlText w:val="%4."/>
      <w:lvlJc w:val="left"/>
      <w:pPr>
        <w:ind w:left="2880" w:hanging="360"/>
      </w:pPr>
    </w:lvl>
    <w:lvl w:ilvl="4" w:tplc="45BEF562">
      <w:start w:val="1"/>
      <w:numFmt w:val="lowerLetter"/>
      <w:lvlText w:val="%5."/>
      <w:lvlJc w:val="left"/>
      <w:pPr>
        <w:ind w:left="3600" w:hanging="360"/>
      </w:pPr>
    </w:lvl>
    <w:lvl w:ilvl="5" w:tplc="723E533E">
      <w:start w:val="1"/>
      <w:numFmt w:val="lowerRoman"/>
      <w:lvlText w:val="%6."/>
      <w:lvlJc w:val="right"/>
      <w:pPr>
        <w:ind w:left="4320" w:hanging="180"/>
      </w:pPr>
    </w:lvl>
    <w:lvl w:ilvl="6" w:tplc="EB54B4AA">
      <w:start w:val="1"/>
      <w:numFmt w:val="decimal"/>
      <w:lvlText w:val="%7."/>
      <w:lvlJc w:val="left"/>
      <w:pPr>
        <w:ind w:left="5040" w:hanging="360"/>
      </w:pPr>
    </w:lvl>
    <w:lvl w:ilvl="7" w:tplc="6E567C1E">
      <w:start w:val="1"/>
      <w:numFmt w:val="lowerLetter"/>
      <w:lvlText w:val="%8."/>
      <w:lvlJc w:val="left"/>
      <w:pPr>
        <w:ind w:left="5760" w:hanging="360"/>
      </w:pPr>
    </w:lvl>
    <w:lvl w:ilvl="8" w:tplc="1A4EA102">
      <w:start w:val="1"/>
      <w:numFmt w:val="lowerRoman"/>
      <w:lvlText w:val="%9."/>
      <w:lvlJc w:val="right"/>
      <w:pPr>
        <w:ind w:left="6480" w:hanging="180"/>
      </w:pPr>
    </w:lvl>
  </w:abstractNum>
  <w:abstractNum w:abstractNumId="41" w15:restartNumberingAfterBreak="0">
    <w:nsid w:val="59887CFE"/>
    <w:multiLevelType w:val="hybridMultilevel"/>
    <w:tmpl w:val="FFFFFFFF"/>
    <w:lvl w:ilvl="0" w:tplc="4C6C5766">
      <w:start w:val="1"/>
      <w:numFmt w:val="decimal"/>
      <w:lvlText w:val="(%1)"/>
      <w:lvlJc w:val="left"/>
      <w:pPr>
        <w:ind w:left="720" w:hanging="360"/>
      </w:pPr>
    </w:lvl>
    <w:lvl w:ilvl="1" w:tplc="6F569CD8">
      <w:start w:val="1"/>
      <w:numFmt w:val="lowerLetter"/>
      <w:lvlText w:val="%2."/>
      <w:lvlJc w:val="left"/>
      <w:pPr>
        <w:ind w:left="1440" w:hanging="360"/>
      </w:pPr>
    </w:lvl>
    <w:lvl w:ilvl="2" w:tplc="967A4568">
      <w:start w:val="1"/>
      <w:numFmt w:val="lowerRoman"/>
      <w:lvlText w:val="%3."/>
      <w:lvlJc w:val="right"/>
      <w:pPr>
        <w:ind w:left="2160" w:hanging="180"/>
      </w:pPr>
    </w:lvl>
    <w:lvl w:ilvl="3" w:tplc="1A5E098A">
      <w:start w:val="1"/>
      <w:numFmt w:val="decimal"/>
      <w:lvlText w:val="%4."/>
      <w:lvlJc w:val="left"/>
      <w:pPr>
        <w:ind w:left="2880" w:hanging="360"/>
      </w:pPr>
    </w:lvl>
    <w:lvl w:ilvl="4" w:tplc="72F49384">
      <w:start w:val="1"/>
      <w:numFmt w:val="lowerLetter"/>
      <w:lvlText w:val="%5."/>
      <w:lvlJc w:val="left"/>
      <w:pPr>
        <w:ind w:left="3600" w:hanging="360"/>
      </w:pPr>
    </w:lvl>
    <w:lvl w:ilvl="5" w:tplc="C6CAC21E">
      <w:start w:val="1"/>
      <w:numFmt w:val="lowerRoman"/>
      <w:lvlText w:val="%6."/>
      <w:lvlJc w:val="right"/>
      <w:pPr>
        <w:ind w:left="4320" w:hanging="180"/>
      </w:pPr>
    </w:lvl>
    <w:lvl w:ilvl="6" w:tplc="A556467C">
      <w:start w:val="1"/>
      <w:numFmt w:val="decimal"/>
      <w:lvlText w:val="%7."/>
      <w:lvlJc w:val="left"/>
      <w:pPr>
        <w:ind w:left="5040" w:hanging="360"/>
      </w:pPr>
    </w:lvl>
    <w:lvl w:ilvl="7" w:tplc="5E44DE92">
      <w:start w:val="1"/>
      <w:numFmt w:val="lowerLetter"/>
      <w:lvlText w:val="%8."/>
      <w:lvlJc w:val="left"/>
      <w:pPr>
        <w:ind w:left="5760" w:hanging="360"/>
      </w:pPr>
    </w:lvl>
    <w:lvl w:ilvl="8" w:tplc="18CA82D2">
      <w:start w:val="1"/>
      <w:numFmt w:val="lowerRoman"/>
      <w:lvlText w:val="%9."/>
      <w:lvlJc w:val="right"/>
      <w:pPr>
        <w:ind w:left="6480" w:hanging="180"/>
      </w:pPr>
    </w:lvl>
  </w:abstractNum>
  <w:abstractNum w:abstractNumId="42" w15:restartNumberingAfterBreak="0">
    <w:nsid w:val="5DA530B2"/>
    <w:multiLevelType w:val="hybridMultilevel"/>
    <w:tmpl w:val="FFFFFFFF"/>
    <w:lvl w:ilvl="0" w:tplc="C9CC4788">
      <w:start w:val="1"/>
      <w:numFmt w:val="decimal"/>
      <w:lvlText w:val="%1."/>
      <w:lvlJc w:val="left"/>
      <w:pPr>
        <w:ind w:left="360" w:hanging="360"/>
      </w:pPr>
      <w:rPr>
        <w:rFonts w:ascii="Calibri" w:hAnsi="Calibri" w:hint="default"/>
      </w:rPr>
    </w:lvl>
    <w:lvl w:ilvl="1" w:tplc="93A83196">
      <w:start w:val="1"/>
      <w:numFmt w:val="lowerLetter"/>
      <w:lvlText w:val="%2."/>
      <w:lvlJc w:val="left"/>
      <w:pPr>
        <w:ind w:left="1440" w:hanging="360"/>
      </w:pPr>
    </w:lvl>
    <w:lvl w:ilvl="2" w:tplc="9E20A156">
      <w:start w:val="1"/>
      <w:numFmt w:val="lowerRoman"/>
      <w:lvlText w:val="%3."/>
      <w:lvlJc w:val="right"/>
      <w:pPr>
        <w:ind w:left="2160" w:hanging="180"/>
      </w:pPr>
    </w:lvl>
    <w:lvl w:ilvl="3" w:tplc="018A8B06">
      <w:start w:val="1"/>
      <w:numFmt w:val="decimal"/>
      <w:lvlText w:val="%4."/>
      <w:lvlJc w:val="left"/>
      <w:pPr>
        <w:ind w:left="2880" w:hanging="360"/>
      </w:pPr>
    </w:lvl>
    <w:lvl w:ilvl="4" w:tplc="0A3A902C">
      <w:start w:val="1"/>
      <w:numFmt w:val="lowerLetter"/>
      <w:lvlText w:val="%5."/>
      <w:lvlJc w:val="left"/>
      <w:pPr>
        <w:ind w:left="3600" w:hanging="360"/>
      </w:pPr>
    </w:lvl>
    <w:lvl w:ilvl="5" w:tplc="7F2E68EA">
      <w:start w:val="1"/>
      <w:numFmt w:val="lowerRoman"/>
      <w:lvlText w:val="%6."/>
      <w:lvlJc w:val="right"/>
      <w:pPr>
        <w:ind w:left="4320" w:hanging="180"/>
      </w:pPr>
    </w:lvl>
    <w:lvl w:ilvl="6" w:tplc="469C253C">
      <w:start w:val="1"/>
      <w:numFmt w:val="decimal"/>
      <w:lvlText w:val="%7."/>
      <w:lvlJc w:val="left"/>
      <w:pPr>
        <w:ind w:left="5040" w:hanging="360"/>
      </w:pPr>
    </w:lvl>
    <w:lvl w:ilvl="7" w:tplc="EAD81572">
      <w:start w:val="1"/>
      <w:numFmt w:val="lowerLetter"/>
      <w:lvlText w:val="%8."/>
      <w:lvlJc w:val="left"/>
      <w:pPr>
        <w:ind w:left="5760" w:hanging="360"/>
      </w:pPr>
    </w:lvl>
    <w:lvl w:ilvl="8" w:tplc="F9C20C4A">
      <w:start w:val="1"/>
      <w:numFmt w:val="lowerRoman"/>
      <w:lvlText w:val="%9."/>
      <w:lvlJc w:val="right"/>
      <w:pPr>
        <w:ind w:left="6480" w:hanging="180"/>
      </w:pPr>
    </w:lvl>
  </w:abstractNum>
  <w:abstractNum w:abstractNumId="43" w15:restartNumberingAfterBreak="0">
    <w:nsid w:val="5EF9A363"/>
    <w:multiLevelType w:val="hybridMultilevel"/>
    <w:tmpl w:val="A904AAF0"/>
    <w:lvl w:ilvl="0" w:tplc="31806A78">
      <w:start w:val="1"/>
      <w:numFmt w:val="decimal"/>
      <w:lvlText w:val="%1."/>
      <w:lvlJc w:val="left"/>
      <w:pPr>
        <w:ind w:left="360" w:hanging="360"/>
      </w:pPr>
      <w:rPr>
        <w:rFonts w:asciiTheme="majorHAnsi" w:hAnsiTheme="majorHAnsi" w:cstheme="majorHAnsi" w:hint="default"/>
        <w:color w:val="2F5496" w:themeColor="accent1" w:themeShade="BF"/>
        <w:sz w:val="32"/>
        <w:szCs w:val="32"/>
      </w:rPr>
    </w:lvl>
    <w:lvl w:ilvl="1" w:tplc="96887A0A">
      <w:start w:val="1"/>
      <w:numFmt w:val="lowerLetter"/>
      <w:lvlText w:val="%2."/>
      <w:lvlJc w:val="left"/>
      <w:pPr>
        <w:ind w:left="1080" w:hanging="360"/>
      </w:pPr>
    </w:lvl>
    <w:lvl w:ilvl="2" w:tplc="5EA08074">
      <w:start w:val="1"/>
      <w:numFmt w:val="lowerRoman"/>
      <w:lvlText w:val="%3."/>
      <w:lvlJc w:val="right"/>
      <w:pPr>
        <w:ind w:left="1800" w:hanging="180"/>
      </w:pPr>
    </w:lvl>
    <w:lvl w:ilvl="3" w:tplc="5328AADC">
      <w:start w:val="1"/>
      <w:numFmt w:val="decimal"/>
      <w:lvlText w:val="%4."/>
      <w:lvlJc w:val="left"/>
      <w:pPr>
        <w:ind w:left="2520" w:hanging="360"/>
      </w:pPr>
    </w:lvl>
    <w:lvl w:ilvl="4" w:tplc="612A1E30">
      <w:start w:val="1"/>
      <w:numFmt w:val="lowerLetter"/>
      <w:lvlText w:val="%5."/>
      <w:lvlJc w:val="left"/>
      <w:pPr>
        <w:ind w:left="3240" w:hanging="360"/>
      </w:pPr>
    </w:lvl>
    <w:lvl w:ilvl="5" w:tplc="849E02DE">
      <w:start w:val="1"/>
      <w:numFmt w:val="lowerRoman"/>
      <w:lvlText w:val="%6."/>
      <w:lvlJc w:val="right"/>
      <w:pPr>
        <w:ind w:left="3960" w:hanging="180"/>
      </w:pPr>
    </w:lvl>
    <w:lvl w:ilvl="6" w:tplc="4790F0AC">
      <w:start w:val="1"/>
      <w:numFmt w:val="decimal"/>
      <w:lvlText w:val="%7."/>
      <w:lvlJc w:val="left"/>
      <w:pPr>
        <w:ind w:left="4680" w:hanging="360"/>
      </w:pPr>
    </w:lvl>
    <w:lvl w:ilvl="7" w:tplc="78643216">
      <w:start w:val="1"/>
      <w:numFmt w:val="lowerLetter"/>
      <w:lvlText w:val="%8."/>
      <w:lvlJc w:val="left"/>
      <w:pPr>
        <w:ind w:left="5400" w:hanging="360"/>
      </w:pPr>
    </w:lvl>
    <w:lvl w:ilvl="8" w:tplc="DCE49A5A">
      <w:start w:val="1"/>
      <w:numFmt w:val="lowerRoman"/>
      <w:lvlText w:val="%9."/>
      <w:lvlJc w:val="right"/>
      <w:pPr>
        <w:ind w:left="6120" w:hanging="180"/>
      </w:pPr>
    </w:lvl>
  </w:abstractNum>
  <w:abstractNum w:abstractNumId="44" w15:restartNumberingAfterBreak="0">
    <w:nsid w:val="609FBC8D"/>
    <w:multiLevelType w:val="hybridMultilevel"/>
    <w:tmpl w:val="FFFFFFFF"/>
    <w:lvl w:ilvl="0" w:tplc="E1E49F9E">
      <w:start w:val="1"/>
      <w:numFmt w:val="bullet"/>
      <w:lvlText w:val="·"/>
      <w:lvlJc w:val="left"/>
      <w:pPr>
        <w:ind w:left="720" w:hanging="360"/>
      </w:pPr>
      <w:rPr>
        <w:rFonts w:ascii="Symbol" w:hAnsi="Symbol" w:hint="default"/>
      </w:rPr>
    </w:lvl>
    <w:lvl w:ilvl="1" w:tplc="D6F8A47C">
      <w:start w:val="1"/>
      <w:numFmt w:val="bullet"/>
      <w:lvlText w:val="o"/>
      <w:lvlJc w:val="left"/>
      <w:pPr>
        <w:ind w:left="1440" w:hanging="360"/>
      </w:pPr>
      <w:rPr>
        <w:rFonts w:ascii="Courier New" w:hAnsi="Courier New" w:hint="default"/>
      </w:rPr>
    </w:lvl>
    <w:lvl w:ilvl="2" w:tplc="99FCDDB8">
      <w:start w:val="1"/>
      <w:numFmt w:val="bullet"/>
      <w:lvlText w:val=""/>
      <w:lvlJc w:val="left"/>
      <w:pPr>
        <w:ind w:left="2160" w:hanging="360"/>
      </w:pPr>
      <w:rPr>
        <w:rFonts w:ascii="Wingdings" w:hAnsi="Wingdings" w:hint="default"/>
      </w:rPr>
    </w:lvl>
    <w:lvl w:ilvl="3" w:tplc="7A883CDC">
      <w:start w:val="1"/>
      <w:numFmt w:val="bullet"/>
      <w:lvlText w:val=""/>
      <w:lvlJc w:val="left"/>
      <w:pPr>
        <w:ind w:left="2880" w:hanging="360"/>
      </w:pPr>
      <w:rPr>
        <w:rFonts w:ascii="Symbol" w:hAnsi="Symbol" w:hint="default"/>
      </w:rPr>
    </w:lvl>
    <w:lvl w:ilvl="4" w:tplc="2732EECE">
      <w:start w:val="1"/>
      <w:numFmt w:val="bullet"/>
      <w:lvlText w:val="o"/>
      <w:lvlJc w:val="left"/>
      <w:pPr>
        <w:ind w:left="3600" w:hanging="360"/>
      </w:pPr>
      <w:rPr>
        <w:rFonts w:ascii="Courier New" w:hAnsi="Courier New" w:hint="default"/>
      </w:rPr>
    </w:lvl>
    <w:lvl w:ilvl="5" w:tplc="F8E4CFF8">
      <w:start w:val="1"/>
      <w:numFmt w:val="bullet"/>
      <w:lvlText w:val=""/>
      <w:lvlJc w:val="left"/>
      <w:pPr>
        <w:ind w:left="4320" w:hanging="360"/>
      </w:pPr>
      <w:rPr>
        <w:rFonts w:ascii="Wingdings" w:hAnsi="Wingdings" w:hint="default"/>
      </w:rPr>
    </w:lvl>
    <w:lvl w:ilvl="6" w:tplc="0FA6D616">
      <w:start w:val="1"/>
      <w:numFmt w:val="bullet"/>
      <w:lvlText w:val=""/>
      <w:lvlJc w:val="left"/>
      <w:pPr>
        <w:ind w:left="5040" w:hanging="360"/>
      </w:pPr>
      <w:rPr>
        <w:rFonts w:ascii="Symbol" w:hAnsi="Symbol" w:hint="default"/>
      </w:rPr>
    </w:lvl>
    <w:lvl w:ilvl="7" w:tplc="C8D41790">
      <w:start w:val="1"/>
      <w:numFmt w:val="bullet"/>
      <w:lvlText w:val="o"/>
      <w:lvlJc w:val="left"/>
      <w:pPr>
        <w:ind w:left="5760" w:hanging="360"/>
      </w:pPr>
      <w:rPr>
        <w:rFonts w:ascii="Courier New" w:hAnsi="Courier New" w:hint="default"/>
      </w:rPr>
    </w:lvl>
    <w:lvl w:ilvl="8" w:tplc="42124326">
      <w:start w:val="1"/>
      <w:numFmt w:val="bullet"/>
      <w:lvlText w:val=""/>
      <w:lvlJc w:val="left"/>
      <w:pPr>
        <w:ind w:left="6480" w:hanging="360"/>
      </w:pPr>
      <w:rPr>
        <w:rFonts w:ascii="Wingdings" w:hAnsi="Wingdings" w:hint="default"/>
      </w:rPr>
    </w:lvl>
  </w:abstractNum>
  <w:abstractNum w:abstractNumId="45" w15:restartNumberingAfterBreak="0">
    <w:nsid w:val="61891D01"/>
    <w:multiLevelType w:val="hybridMultilevel"/>
    <w:tmpl w:val="CC86F0C0"/>
    <w:lvl w:ilvl="0" w:tplc="82101EA4">
      <w:start w:val="7"/>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46" w15:restartNumberingAfterBreak="0">
    <w:nsid w:val="63685FD7"/>
    <w:multiLevelType w:val="multilevel"/>
    <w:tmpl w:val="EA541D04"/>
    <w:lvl w:ilvl="0">
      <w:start w:val="8"/>
      <w:numFmt w:val="decimal"/>
      <w:lvlText w:val="%1."/>
      <w:lvlJc w:val="left"/>
      <w:pPr>
        <w:tabs>
          <w:tab w:val="num" w:pos="720"/>
        </w:tabs>
        <w:ind w:left="12" w:hanging="360"/>
      </w:pPr>
    </w:lvl>
    <w:lvl w:ilvl="1" w:tentative="1">
      <w:start w:val="1"/>
      <w:numFmt w:val="decimal"/>
      <w:lvlText w:val="%2."/>
      <w:lvlJc w:val="left"/>
      <w:pPr>
        <w:tabs>
          <w:tab w:val="num" w:pos="1440"/>
        </w:tabs>
        <w:ind w:left="732" w:hanging="360"/>
      </w:pPr>
    </w:lvl>
    <w:lvl w:ilvl="2" w:tentative="1">
      <w:start w:val="1"/>
      <w:numFmt w:val="decimal"/>
      <w:lvlText w:val="%3."/>
      <w:lvlJc w:val="left"/>
      <w:pPr>
        <w:tabs>
          <w:tab w:val="num" w:pos="2160"/>
        </w:tabs>
        <w:ind w:left="1452" w:hanging="360"/>
      </w:pPr>
    </w:lvl>
    <w:lvl w:ilvl="3" w:tentative="1">
      <w:start w:val="1"/>
      <w:numFmt w:val="decimal"/>
      <w:lvlText w:val="%4."/>
      <w:lvlJc w:val="left"/>
      <w:pPr>
        <w:tabs>
          <w:tab w:val="num" w:pos="2880"/>
        </w:tabs>
        <w:ind w:left="2172" w:hanging="360"/>
      </w:pPr>
    </w:lvl>
    <w:lvl w:ilvl="4" w:tentative="1">
      <w:start w:val="1"/>
      <w:numFmt w:val="decimal"/>
      <w:lvlText w:val="%5."/>
      <w:lvlJc w:val="left"/>
      <w:pPr>
        <w:tabs>
          <w:tab w:val="num" w:pos="3600"/>
        </w:tabs>
        <w:ind w:left="2892" w:hanging="360"/>
      </w:pPr>
    </w:lvl>
    <w:lvl w:ilvl="5" w:tentative="1">
      <w:start w:val="1"/>
      <w:numFmt w:val="decimal"/>
      <w:lvlText w:val="%6."/>
      <w:lvlJc w:val="left"/>
      <w:pPr>
        <w:tabs>
          <w:tab w:val="num" w:pos="4320"/>
        </w:tabs>
        <w:ind w:left="3612" w:hanging="360"/>
      </w:pPr>
    </w:lvl>
    <w:lvl w:ilvl="6" w:tentative="1">
      <w:start w:val="1"/>
      <w:numFmt w:val="decimal"/>
      <w:lvlText w:val="%7."/>
      <w:lvlJc w:val="left"/>
      <w:pPr>
        <w:tabs>
          <w:tab w:val="num" w:pos="5040"/>
        </w:tabs>
        <w:ind w:left="4332" w:hanging="360"/>
      </w:pPr>
    </w:lvl>
    <w:lvl w:ilvl="7" w:tentative="1">
      <w:start w:val="1"/>
      <w:numFmt w:val="decimal"/>
      <w:lvlText w:val="%8."/>
      <w:lvlJc w:val="left"/>
      <w:pPr>
        <w:tabs>
          <w:tab w:val="num" w:pos="5760"/>
        </w:tabs>
        <w:ind w:left="5052" w:hanging="360"/>
      </w:pPr>
    </w:lvl>
    <w:lvl w:ilvl="8" w:tentative="1">
      <w:start w:val="1"/>
      <w:numFmt w:val="decimal"/>
      <w:lvlText w:val="%9."/>
      <w:lvlJc w:val="left"/>
      <w:pPr>
        <w:tabs>
          <w:tab w:val="num" w:pos="6480"/>
        </w:tabs>
        <w:ind w:left="5772" w:hanging="360"/>
      </w:pPr>
    </w:lvl>
  </w:abstractNum>
  <w:abstractNum w:abstractNumId="47" w15:restartNumberingAfterBreak="0">
    <w:nsid w:val="638B9D62"/>
    <w:multiLevelType w:val="hybridMultilevel"/>
    <w:tmpl w:val="FFFFFFFF"/>
    <w:lvl w:ilvl="0" w:tplc="6CFC953C">
      <w:start w:val="1"/>
      <w:numFmt w:val="bullet"/>
      <w:lvlText w:val=""/>
      <w:lvlJc w:val="left"/>
      <w:pPr>
        <w:ind w:left="720" w:hanging="360"/>
      </w:pPr>
      <w:rPr>
        <w:rFonts w:ascii="Symbol" w:hAnsi="Symbol" w:hint="default"/>
      </w:rPr>
    </w:lvl>
    <w:lvl w:ilvl="1" w:tplc="9538F412">
      <w:start w:val="1"/>
      <w:numFmt w:val="bullet"/>
      <w:lvlText w:val="o"/>
      <w:lvlJc w:val="left"/>
      <w:pPr>
        <w:ind w:left="1440" w:hanging="360"/>
      </w:pPr>
      <w:rPr>
        <w:rFonts w:ascii="Courier New" w:hAnsi="Courier New" w:hint="default"/>
      </w:rPr>
    </w:lvl>
    <w:lvl w:ilvl="2" w:tplc="FD5EC9EA">
      <w:start w:val="1"/>
      <w:numFmt w:val="bullet"/>
      <w:lvlText w:val=""/>
      <w:lvlJc w:val="left"/>
      <w:pPr>
        <w:ind w:left="2160" w:hanging="360"/>
      </w:pPr>
      <w:rPr>
        <w:rFonts w:ascii="Wingdings" w:hAnsi="Wingdings" w:hint="default"/>
      </w:rPr>
    </w:lvl>
    <w:lvl w:ilvl="3" w:tplc="8FCE37EA">
      <w:start w:val="1"/>
      <w:numFmt w:val="bullet"/>
      <w:lvlText w:val=""/>
      <w:lvlJc w:val="left"/>
      <w:pPr>
        <w:ind w:left="2880" w:hanging="360"/>
      </w:pPr>
      <w:rPr>
        <w:rFonts w:ascii="Symbol" w:hAnsi="Symbol" w:hint="default"/>
      </w:rPr>
    </w:lvl>
    <w:lvl w:ilvl="4" w:tplc="7E4456CA">
      <w:start w:val="1"/>
      <w:numFmt w:val="bullet"/>
      <w:lvlText w:val="o"/>
      <w:lvlJc w:val="left"/>
      <w:pPr>
        <w:ind w:left="3600" w:hanging="360"/>
      </w:pPr>
      <w:rPr>
        <w:rFonts w:ascii="Courier New" w:hAnsi="Courier New" w:hint="default"/>
      </w:rPr>
    </w:lvl>
    <w:lvl w:ilvl="5" w:tplc="19B8F6CE">
      <w:start w:val="1"/>
      <w:numFmt w:val="bullet"/>
      <w:lvlText w:val=""/>
      <w:lvlJc w:val="left"/>
      <w:pPr>
        <w:ind w:left="4320" w:hanging="360"/>
      </w:pPr>
      <w:rPr>
        <w:rFonts w:ascii="Wingdings" w:hAnsi="Wingdings" w:hint="default"/>
      </w:rPr>
    </w:lvl>
    <w:lvl w:ilvl="6" w:tplc="F8AA438E">
      <w:start w:val="1"/>
      <w:numFmt w:val="bullet"/>
      <w:lvlText w:val=""/>
      <w:lvlJc w:val="left"/>
      <w:pPr>
        <w:ind w:left="5040" w:hanging="360"/>
      </w:pPr>
      <w:rPr>
        <w:rFonts w:ascii="Symbol" w:hAnsi="Symbol" w:hint="default"/>
      </w:rPr>
    </w:lvl>
    <w:lvl w:ilvl="7" w:tplc="322E7102">
      <w:start w:val="1"/>
      <w:numFmt w:val="bullet"/>
      <w:lvlText w:val="o"/>
      <w:lvlJc w:val="left"/>
      <w:pPr>
        <w:ind w:left="5760" w:hanging="360"/>
      </w:pPr>
      <w:rPr>
        <w:rFonts w:ascii="Courier New" w:hAnsi="Courier New" w:hint="default"/>
      </w:rPr>
    </w:lvl>
    <w:lvl w:ilvl="8" w:tplc="D38AD8A4">
      <w:start w:val="1"/>
      <w:numFmt w:val="bullet"/>
      <w:lvlText w:val=""/>
      <w:lvlJc w:val="left"/>
      <w:pPr>
        <w:ind w:left="6480" w:hanging="360"/>
      </w:pPr>
      <w:rPr>
        <w:rFonts w:ascii="Wingdings" w:hAnsi="Wingdings" w:hint="default"/>
      </w:rPr>
    </w:lvl>
  </w:abstractNum>
  <w:abstractNum w:abstractNumId="48" w15:restartNumberingAfterBreak="0">
    <w:nsid w:val="6575584E"/>
    <w:multiLevelType w:val="hybridMultilevel"/>
    <w:tmpl w:val="FFFFFFFF"/>
    <w:lvl w:ilvl="0" w:tplc="CCD6D150">
      <w:start w:val="1"/>
      <w:numFmt w:val="decimal"/>
      <w:lvlText w:val="%1."/>
      <w:lvlJc w:val="left"/>
      <w:pPr>
        <w:ind w:left="720" w:hanging="360"/>
      </w:pPr>
    </w:lvl>
    <w:lvl w:ilvl="1" w:tplc="92460C20">
      <w:start w:val="1"/>
      <w:numFmt w:val="lowerLetter"/>
      <w:lvlText w:val="%2."/>
      <w:lvlJc w:val="left"/>
      <w:pPr>
        <w:ind w:left="1440" w:hanging="360"/>
      </w:pPr>
    </w:lvl>
    <w:lvl w:ilvl="2" w:tplc="93FA742A">
      <w:start w:val="1"/>
      <w:numFmt w:val="lowerRoman"/>
      <w:lvlText w:val="%3."/>
      <w:lvlJc w:val="right"/>
      <w:pPr>
        <w:ind w:left="2160" w:hanging="180"/>
      </w:pPr>
    </w:lvl>
    <w:lvl w:ilvl="3" w:tplc="D62CE0BC">
      <w:start w:val="1"/>
      <w:numFmt w:val="decimal"/>
      <w:lvlText w:val="%4."/>
      <w:lvlJc w:val="left"/>
      <w:pPr>
        <w:ind w:left="2880" w:hanging="360"/>
      </w:pPr>
    </w:lvl>
    <w:lvl w:ilvl="4" w:tplc="0A803CCE">
      <w:start w:val="1"/>
      <w:numFmt w:val="lowerLetter"/>
      <w:lvlText w:val="%5."/>
      <w:lvlJc w:val="left"/>
      <w:pPr>
        <w:ind w:left="3600" w:hanging="360"/>
      </w:pPr>
    </w:lvl>
    <w:lvl w:ilvl="5" w:tplc="3BB05AA4">
      <w:start w:val="1"/>
      <w:numFmt w:val="lowerRoman"/>
      <w:lvlText w:val="%6."/>
      <w:lvlJc w:val="right"/>
      <w:pPr>
        <w:ind w:left="4320" w:hanging="180"/>
      </w:pPr>
    </w:lvl>
    <w:lvl w:ilvl="6" w:tplc="AD96D708">
      <w:start w:val="1"/>
      <w:numFmt w:val="decimal"/>
      <w:lvlText w:val="%7."/>
      <w:lvlJc w:val="left"/>
      <w:pPr>
        <w:ind w:left="5040" w:hanging="360"/>
      </w:pPr>
    </w:lvl>
    <w:lvl w:ilvl="7" w:tplc="D772E6A4">
      <w:start w:val="1"/>
      <w:numFmt w:val="lowerLetter"/>
      <w:lvlText w:val="%8."/>
      <w:lvlJc w:val="left"/>
      <w:pPr>
        <w:ind w:left="5760" w:hanging="360"/>
      </w:pPr>
    </w:lvl>
    <w:lvl w:ilvl="8" w:tplc="DC1845C4">
      <w:start w:val="1"/>
      <w:numFmt w:val="lowerRoman"/>
      <w:lvlText w:val="%9."/>
      <w:lvlJc w:val="right"/>
      <w:pPr>
        <w:ind w:left="6480" w:hanging="180"/>
      </w:pPr>
    </w:lvl>
  </w:abstractNum>
  <w:abstractNum w:abstractNumId="49" w15:restartNumberingAfterBreak="0">
    <w:nsid w:val="71E6B30C"/>
    <w:multiLevelType w:val="hybridMultilevel"/>
    <w:tmpl w:val="FFFFFFFF"/>
    <w:lvl w:ilvl="0" w:tplc="FFFFFFFF">
      <w:start w:val="1"/>
      <w:numFmt w:val="decimal"/>
      <w:lvlText w:val="%1."/>
      <w:lvlJc w:val="left"/>
      <w:pPr>
        <w:ind w:left="720" w:hanging="360"/>
      </w:pPr>
    </w:lvl>
    <w:lvl w:ilvl="1" w:tplc="EECCAB6E">
      <w:start w:val="1"/>
      <w:numFmt w:val="lowerLetter"/>
      <w:lvlText w:val="%2."/>
      <w:lvlJc w:val="left"/>
      <w:pPr>
        <w:ind w:left="1440" w:hanging="360"/>
      </w:pPr>
    </w:lvl>
    <w:lvl w:ilvl="2" w:tplc="3DF2E61A">
      <w:start w:val="1"/>
      <w:numFmt w:val="lowerRoman"/>
      <w:lvlText w:val="%3."/>
      <w:lvlJc w:val="right"/>
      <w:pPr>
        <w:ind w:left="2160" w:hanging="180"/>
      </w:pPr>
    </w:lvl>
    <w:lvl w:ilvl="3" w:tplc="EF1EFEFA">
      <w:start w:val="1"/>
      <w:numFmt w:val="decimal"/>
      <w:lvlText w:val="%4."/>
      <w:lvlJc w:val="left"/>
      <w:pPr>
        <w:ind w:left="2880" w:hanging="360"/>
      </w:pPr>
    </w:lvl>
    <w:lvl w:ilvl="4" w:tplc="75360838">
      <w:start w:val="1"/>
      <w:numFmt w:val="lowerLetter"/>
      <w:lvlText w:val="%5."/>
      <w:lvlJc w:val="left"/>
      <w:pPr>
        <w:ind w:left="3600" w:hanging="360"/>
      </w:pPr>
    </w:lvl>
    <w:lvl w:ilvl="5" w:tplc="B3FA2118">
      <w:start w:val="1"/>
      <w:numFmt w:val="lowerRoman"/>
      <w:lvlText w:val="%6."/>
      <w:lvlJc w:val="right"/>
      <w:pPr>
        <w:ind w:left="4320" w:hanging="180"/>
      </w:pPr>
    </w:lvl>
    <w:lvl w:ilvl="6" w:tplc="DCD2F448">
      <w:start w:val="1"/>
      <w:numFmt w:val="decimal"/>
      <w:lvlText w:val="%7."/>
      <w:lvlJc w:val="left"/>
      <w:pPr>
        <w:ind w:left="5040" w:hanging="360"/>
      </w:pPr>
    </w:lvl>
    <w:lvl w:ilvl="7" w:tplc="137CDD06">
      <w:start w:val="1"/>
      <w:numFmt w:val="lowerLetter"/>
      <w:lvlText w:val="%8."/>
      <w:lvlJc w:val="left"/>
      <w:pPr>
        <w:ind w:left="5760" w:hanging="360"/>
      </w:pPr>
    </w:lvl>
    <w:lvl w:ilvl="8" w:tplc="AA924F6C">
      <w:start w:val="1"/>
      <w:numFmt w:val="lowerRoman"/>
      <w:lvlText w:val="%9."/>
      <w:lvlJc w:val="right"/>
      <w:pPr>
        <w:ind w:left="6480" w:hanging="180"/>
      </w:pPr>
    </w:lvl>
  </w:abstractNum>
  <w:abstractNum w:abstractNumId="50" w15:restartNumberingAfterBreak="0">
    <w:nsid w:val="71E82879"/>
    <w:multiLevelType w:val="hybridMultilevel"/>
    <w:tmpl w:val="FFFFFFFF"/>
    <w:lvl w:ilvl="0" w:tplc="31E46604">
      <w:start w:val="1"/>
      <w:numFmt w:val="bullet"/>
      <w:lvlText w:val="·"/>
      <w:lvlJc w:val="left"/>
      <w:pPr>
        <w:ind w:left="720" w:hanging="360"/>
      </w:pPr>
      <w:rPr>
        <w:rFonts w:ascii="Symbol" w:hAnsi="Symbol" w:hint="default"/>
      </w:rPr>
    </w:lvl>
    <w:lvl w:ilvl="1" w:tplc="37260D40">
      <w:start w:val="1"/>
      <w:numFmt w:val="bullet"/>
      <w:lvlText w:val="o"/>
      <w:lvlJc w:val="left"/>
      <w:pPr>
        <w:ind w:left="1440" w:hanging="360"/>
      </w:pPr>
      <w:rPr>
        <w:rFonts w:ascii="Courier New" w:hAnsi="Courier New" w:hint="default"/>
      </w:rPr>
    </w:lvl>
    <w:lvl w:ilvl="2" w:tplc="CEEAA05A">
      <w:start w:val="1"/>
      <w:numFmt w:val="bullet"/>
      <w:lvlText w:val=""/>
      <w:lvlJc w:val="left"/>
      <w:pPr>
        <w:ind w:left="2160" w:hanging="360"/>
      </w:pPr>
      <w:rPr>
        <w:rFonts w:ascii="Wingdings" w:hAnsi="Wingdings" w:hint="default"/>
      </w:rPr>
    </w:lvl>
    <w:lvl w:ilvl="3" w:tplc="3B965052">
      <w:start w:val="1"/>
      <w:numFmt w:val="bullet"/>
      <w:lvlText w:val=""/>
      <w:lvlJc w:val="left"/>
      <w:pPr>
        <w:ind w:left="2880" w:hanging="360"/>
      </w:pPr>
      <w:rPr>
        <w:rFonts w:ascii="Symbol" w:hAnsi="Symbol" w:hint="default"/>
      </w:rPr>
    </w:lvl>
    <w:lvl w:ilvl="4" w:tplc="EF204C9A">
      <w:start w:val="1"/>
      <w:numFmt w:val="bullet"/>
      <w:lvlText w:val="o"/>
      <w:lvlJc w:val="left"/>
      <w:pPr>
        <w:ind w:left="3600" w:hanging="360"/>
      </w:pPr>
      <w:rPr>
        <w:rFonts w:ascii="Courier New" w:hAnsi="Courier New" w:hint="default"/>
      </w:rPr>
    </w:lvl>
    <w:lvl w:ilvl="5" w:tplc="487E6DFC">
      <w:start w:val="1"/>
      <w:numFmt w:val="bullet"/>
      <w:lvlText w:val=""/>
      <w:lvlJc w:val="left"/>
      <w:pPr>
        <w:ind w:left="4320" w:hanging="360"/>
      </w:pPr>
      <w:rPr>
        <w:rFonts w:ascii="Wingdings" w:hAnsi="Wingdings" w:hint="default"/>
      </w:rPr>
    </w:lvl>
    <w:lvl w:ilvl="6" w:tplc="F7087CA2">
      <w:start w:val="1"/>
      <w:numFmt w:val="bullet"/>
      <w:lvlText w:val=""/>
      <w:lvlJc w:val="left"/>
      <w:pPr>
        <w:ind w:left="5040" w:hanging="360"/>
      </w:pPr>
      <w:rPr>
        <w:rFonts w:ascii="Symbol" w:hAnsi="Symbol" w:hint="default"/>
      </w:rPr>
    </w:lvl>
    <w:lvl w:ilvl="7" w:tplc="D9E8409A">
      <w:start w:val="1"/>
      <w:numFmt w:val="bullet"/>
      <w:lvlText w:val="o"/>
      <w:lvlJc w:val="left"/>
      <w:pPr>
        <w:ind w:left="5760" w:hanging="360"/>
      </w:pPr>
      <w:rPr>
        <w:rFonts w:ascii="Courier New" w:hAnsi="Courier New" w:hint="default"/>
      </w:rPr>
    </w:lvl>
    <w:lvl w:ilvl="8" w:tplc="C79AF35E">
      <w:start w:val="1"/>
      <w:numFmt w:val="bullet"/>
      <w:lvlText w:val=""/>
      <w:lvlJc w:val="left"/>
      <w:pPr>
        <w:ind w:left="6480" w:hanging="360"/>
      </w:pPr>
      <w:rPr>
        <w:rFonts w:ascii="Wingdings" w:hAnsi="Wingdings" w:hint="default"/>
      </w:rPr>
    </w:lvl>
  </w:abstractNum>
  <w:abstractNum w:abstractNumId="51" w15:restartNumberingAfterBreak="0">
    <w:nsid w:val="7A4B5707"/>
    <w:multiLevelType w:val="multilevel"/>
    <w:tmpl w:val="04349268"/>
    <w:lvl w:ilvl="0">
      <w:start w:val="6"/>
      <w:numFmt w:val="decimal"/>
      <w:lvlText w:val="%1."/>
      <w:lvlJc w:val="left"/>
      <w:pPr>
        <w:tabs>
          <w:tab w:val="num" w:pos="720"/>
        </w:tabs>
        <w:ind w:left="12" w:hanging="360"/>
      </w:pPr>
    </w:lvl>
    <w:lvl w:ilvl="1" w:tentative="1">
      <w:start w:val="1"/>
      <w:numFmt w:val="decimal"/>
      <w:lvlText w:val="%2."/>
      <w:lvlJc w:val="left"/>
      <w:pPr>
        <w:tabs>
          <w:tab w:val="num" w:pos="1440"/>
        </w:tabs>
        <w:ind w:left="732" w:hanging="360"/>
      </w:pPr>
    </w:lvl>
    <w:lvl w:ilvl="2" w:tentative="1">
      <w:start w:val="1"/>
      <w:numFmt w:val="decimal"/>
      <w:lvlText w:val="%3."/>
      <w:lvlJc w:val="left"/>
      <w:pPr>
        <w:tabs>
          <w:tab w:val="num" w:pos="2160"/>
        </w:tabs>
        <w:ind w:left="1452" w:hanging="360"/>
      </w:pPr>
    </w:lvl>
    <w:lvl w:ilvl="3" w:tentative="1">
      <w:start w:val="1"/>
      <w:numFmt w:val="decimal"/>
      <w:lvlText w:val="%4."/>
      <w:lvlJc w:val="left"/>
      <w:pPr>
        <w:tabs>
          <w:tab w:val="num" w:pos="2880"/>
        </w:tabs>
        <w:ind w:left="2172" w:hanging="360"/>
      </w:pPr>
    </w:lvl>
    <w:lvl w:ilvl="4" w:tentative="1">
      <w:start w:val="1"/>
      <w:numFmt w:val="decimal"/>
      <w:lvlText w:val="%5."/>
      <w:lvlJc w:val="left"/>
      <w:pPr>
        <w:tabs>
          <w:tab w:val="num" w:pos="3600"/>
        </w:tabs>
        <w:ind w:left="2892" w:hanging="360"/>
      </w:pPr>
    </w:lvl>
    <w:lvl w:ilvl="5" w:tentative="1">
      <w:start w:val="1"/>
      <w:numFmt w:val="decimal"/>
      <w:lvlText w:val="%6."/>
      <w:lvlJc w:val="left"/>
      <w:pPr>
        <w:tabs>
          <w:tab w:val="num" w:pos="4320"/>
        </w:tabs>
        <w:ind w:left="3612" w:hanging="360"/>
      </w:pPr>
    </w:lvl>
    <w:lvl w:ilvl="6" w:tentative="1">
      <w:start w:val="1"/>
      <w:numFmt w:val="decimal"/>
      <w:lvlText w:val="%7."/>
      <w:lvlJc w:val="left"/>
      <w:pPr>
        <w:tabs>
          <w:tab w:val="num" w:pos="5040"/>
        </w:tabs>
        <w:ind w:left="4332" w:hanging="360"/>
      </w:pPr>
    </w:lvl>
    <w:lvl w:ilvl="7" w:tentative="1">
      <w:start w:val="1"/>
      <w:numFmt w:val="decimal"/>
      <w:lvlText w:val="%8."/>
      <w:lvlJc w:val="left"/>
      <w:pPr>
        <w:tabs>
          <w:tab w:val="num" w:pos="5760"/>
        </w:tabs>
        <w:ind w:left="5052" w:hanging="360"/>
      </w:pPr>
    </w:lvl>
    <w:lvl w:ilvl="8" w:tentative="1">
      <w:start w:val="1"/>
      <w:numFmt w:val="decimal"/>
      <w:lvlText w:val="%9."/>
      <w:lvlJc w:val="left"/>
      <w:pPr>
        <w:tabs>
          <w:tab w:val="num" w:pos="6480"/>
        </w:tabs>
        <w:ind w:left="5772" w:hanging="360"/>
      </w:pPr>
    </w:lvl>
  </w:abstractNum>
  <w:num w:numId="1" w16cid:durableId="589461867">
    <w:abstractNumId w:val="4"/>
  </w:num>
  <w:num w:numId="2" w16cid:durableId="509414788">
    <w:abstractNumId w:val="43"/>
  </w:num>
  <w:num w:numId="3" w16cid:durableId="154688421">
    <w:abstractNumId w:val="8"/>
  </w:num>
  <w:num w:numId="4" w16cid:durableId="2063556461">
    <w:abstractNumId w:val="0"/>
  </w:num>
  <w:num w:numId="5" w16cid:durableId="1720595580">
    <w:abstractNumId w:val="33"/>
  </w:num>
  <w:num w:numId="6" w16cid:durableId="2058506208">
    <w:abstractNumId w:val="15"/>
  </w:num>
  <w:num w:numId="7" w16cid:durableId="1170100439">
    <w:abstractNumId w:val="40"/>
  </w:num>
  <w:num w:numId="8" w16cid:durableId="582227056">
    <w:abstractNumId w:val="1"/>
  </w:num>
  <w:num w:numId="9" w16cid:durableId="846404732">
    <w:abstractNumId w:val="17"/>
  </w:num>
  <w:num w:numId="10" w16cid:durableId="417944449">
    <w:abstractNumId w:val="12"/>
  </w:num>
  <w:num w:numId="11" w16cid:durableId="1507750697">
    <w:abstractNumId w:val="36"/>
  </w:num>
  <w:num w:numId="12" w16cid:durableId="1194920713">
    <w:abstractNumId w:val="49"/>
  </w:num>
  <w:num w:numId="13" w16cid:durableId="2073187887">
    <w:abstractNumId w:val="48"/>
  </w:num>
  <w:num w:numId="14" w16cid:durableId="316346167">
    <w:abstractNumId w:val="6"/>
  </w:num>
  <w:num w:numId="15" w16cid:durableId="379324090">
    <w:abstractNumId w:val="13"/>
  </w:num>
  <w:num w:numId="16" w16cid:durableId="1151681218">
    <w:abstractNumId w:val="14"/>
  </w:num>
  <w:num w:numId="17" w16cid:durableId="140200819">
    <w:abstractNumId w:val="47"/>
  </w:num>
  <w:num w:numId="18" w16cid:durableId="721170205">
    <w:abstractNumId w:val="44"/>
  </w:num>
  <w:num w:numId="19" w16cid:durableId="481459759">
    <w:abstractNumId w:val="22"/>
  </w:num>
  <w:num w:numId="20" w16cid:durableId="916328767">
    <w:abstractNumId w:val="26"/>
  </w:num>
  <w:num w:numId="21" w16cid:durableId="48260967">
    <w:abstractNumId w:val="29"/>
  </w:num>
  <w:num w:numId="22" w16cid:durableId="1817797702">
    <w:abstractNumId w:val="37"/>
  </w:num>
  <w:num w:numId="23" w16cid:durableId="965357280">
    <w:abstractNumId w:val="30"/>
  </w:num>
  <w:num w:numId="24" w16cid:durableId="698091555">
    <w:abstractNumId w:val="27"/>
  </w:num>
  <w:num w:numId="25" w16cid:durableId="1942713382">
    <w:abstractNumId w:val="35"/>
  </w:num>
  <w:num w:numId="26" w16cid:durableId="321131041">
    <w:abstractNumId w:val="50"/>
  </w:num>
  <w:num w:numId="27" w16cid:durableId="2361444">
    <w:abstractNumId w:val="25"/>
  </w:num>
  <w:num w:numId="28" w16cid:durableId="10879897">
    <w:abstractNumId w:val="3"/>
  </w:num>
  <w:num w:numId="29" w16cid:durableId="1039623853">
    <w:abstractNumId w:val="19"/>
  </w:num>
  <w:num w:numId="30" w16cid:durableId="1190802284">
    <w:abstractNumId w:val="16"/>
  </w:num>
  <w:num w:numId="31" w16cid:durableId="431358001">
    <w:abstractNumId w:val="51"/>
  </w:num>
  <w:num w:numId="32" w16cid:durableId="838349687">
    <w:abstractNumId w:val="46"/>
  </w:num>
  <w:num w:numId="33" w16cid:durableId="899679292">
    <w:abstractNumId w:val="20"/>
  </w:num>
  <w:num w:numId="34" w16cid:durableId="796677939">
    <w:abstractNumId w:val="23"/>
  </w:num>
  <w:num w:numId="35" w16cid:durableId="923801092">
    <w:abstractNumId w:val="38"/>
  </w:num>
  <w:num w:numId="36" w16cid:durableId="1079865477">
    <w:abstractNumId w:val="24"/>
  </w:num>
  <w:num w:numId="37" w16cid:durableId="1661731046">
    <w:abstractNumId w:val="11"/>
  </w:num>
  <w:num w:numId="38" w16cid:durableId="74934728">
    <w:abstractNumId w:val="41"/>
  </w:num>
  <w:num w:numId="39" w16cid:durableId="1894582393">
    <w:abstractNumId w:val="42"/>
  </w:num>
  <w:num w:numId="40" w16cid:durableId="1536041152">
    <w:abstractNumId w:val="10"/>
  </w:num>
  <w:num w:numId="41" w16cid:durableId="365450191">
    <w:abstractNumId w:val="2"/>
  </w:num>
  <w:num w:numId="42" w16cid:durableId="1264608238">
    <w:abstractNumId w:val="28"/>
  </w:num>
  <w:num w:numId="43" w16cid:durableId="846097795">
    <w:abstractNumId w:val="9"/>
  </w:num>
  <w:num w:numId="44" w16cid:durableId="2071686253">
    <w:abstractNumId w:val="34"/>
  </w:num>
  <w:num w:numId="45" w16cid:durableId="919095822">
    <w:abstractNumId w:val="31"/>
  </w:num>
  <w:num w:numId="46" w16cid:durableId="1293360658">
    <w:abstractNumId w:val="32"/>
  </w:num>
  <w:num w:numId="47" w16cid:durableId="1880967130">
    <w:abstractNumId w:val="45"/>
  </w:num>
  <w:num w:numId="48" w16cid:durableId="40982000">
    <w:abstractNumId w:val="21"/>
  </w:num>
  <w:num w:numId="49" w16cid:durableId="569774697">
    <w:abstractNumId w:val="7"/>
  </w:num>
  <w:num w:numId="50" w16cid:durableId="1315337071">
    <w:abstractNumId w:val="5"/>
  </w:num>
  <w:num w:numId="51" w16cid:durableId="1692295174">
    <w:abstractNumId w:val="39"/>
  </w:num>
  <w:num w:numId="52" w16cid:durableId="1051462469">
    <w:abstractNumId w:val="18"/>
  </w:num>
  <w:numIdMacAtCleanup w:val="5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tariina Kärsten">
    <w15:presenceInfo w15:providerId="AD" w15:userId="S-1-5-21-23267018-1296325175-649218145-57977"/>
  </w15:person>
  <w15:person w15:author="Pilleriin Lindsalu">
    <w15:presenceInfo w15:providerId="AD" w15:userId="S::Pilleriin.Lindsalu@just.ee::23c8d3d7-eaa3-4c87-bd4e-47ae7d14c8a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0C96"/>
    <w:rsid w:val="00000D4E"/>
    <w:rsid w:val="00000F2D"/>
    <w:rsid w:val="000011F4"/>
    <w:rsid w:val="00001414"/>
    <w:rsid w:val="00001436"/>
    <w:rsid w:val="0000151F"/>
    <w:rsid w:val="000015AA"/>
    <w:rsid w:val="000017A5"/>
    <w:rsid w:val="00001BBE"/>
    <w:rsid w:val="00001DF7"/>
    <w:rsid w:val="00001E11"/>
    <w:rsid w:val="00001F9A"/>
    <w:rsid w:val="00002183"/>
    <w:rsid w:val="0000233E"/>
    <w:rsid w:val="00002631"/>
    <w:rsid w:val="00002729"/>
    <w:rsid w:val="000029E0"/>
    <w:rsid w:val="00002B19"/>
    <w:rsid w:val="00002BA5"/>
    <w:rsid w:val="00002FAD"/>
    <w:rsid w:val="00003400"/>
    <w:rsid w:val="000037EC"/>
    <w:rsid w:val="00003867"/>
    <w:rsid w:val="000038C3"/>
    <w:rsid w:val="00003D3B"/>
    <w:rsid w:val="0000428F"/>
    <w:rsid w:val="0000498F"/>
    <w:rsid w:val="00004A8A"/>
    <w:rsid w:val="0000506B"/>
    <w:rsid w:val="00005224"/>
    <w:rsid w:val="00005A66"/>
    <w:rsid w:val="00005A7F"/>
    <w:rsid w:val="00005BC3"/>
    <w:rsid w:val="00005F42"/>
    <w:rsid w:val="00005FED"/>
    <w:rsid w:val="000065D5"/>
    <w:rsid w:val="0000664C"/>
    <w:rsid w:val="0000664F"/>
    <w:rsid w:val="000071A8"/>
    <w:rsid w:val="0000738B"/>
    <w:rsid w:val="00007480"/>
    <w:rsid w:val="00007572"/>
    <w:rsid w:val="0001044A"/>
    <w:rsid w:val="000104C3"/>
    <w:rsid w:val="00010802"/>
    <w:rsid w:val="00010ECF"/>
    <w:rsid w:val="00011239"/>
    <w:rsid w:val="0001126D"/>
    <w:rsid w:val="00011364"/>
    <w:rsid w:val="000115F1"/>
    <w:rsid w:val="00011A2F"/>
    <w:rsid w:val="00011A3B"/>
    <w:rsid w:val="00011C63"/>
    <w:rsid w:val="0001200D"/>
    <w:rsid w:val="000121AC"/>
    <w:rsid w:val="000123C6"/>
    <w:rsid w:val="00012749"/>
    <w:rsid w:val="000128BB"/>
    <w:rsid w:val="00012F7D"/>
    <w:rsid w:val="00013173"/>
    <w:rsid w:val="000137CA"/>
    <w:rsid w:val="000138CB"/>
    <w:rsid w:val="00014343"/>
    <w:rsid w:val="00014364"/>
    <w:rsid w:val="00014A6F"/>
    <w:rsid w:val="00014D4F"/>
    <w:rsid w:val="000150C3"/>
    <w:rsid w:val="00015137"/>
    <w:rsid w:val="0001544D"/>
    <w:rsid w:val="0001550C"/>
    <w:rsid w:val="00015614"/>
    <w:rsid w:val="00015963"/>
    <w:rsid w:val="00015BC0"/>
    <w:rsid w:val="00015BD9"/>
    <w:rsid w:val="000163AD"/>
    <w:rsid w:val="000164FF"/>
    <w:rsid w:val="0001652F"/>
    <w:rsid w:val="00016AA1"/>
    <w:rsid w:val="00016D56"/>
    <w:rsid w:val="000173AD"/>
    <w:rsid w:val="000173EF"/>
    <w:rsid w:val="000175AD"/>
    <w:rsid w:val="00017805"/>
    <w:rsid w:val="00017986"/>
    <w:rsid w:val="00017997"/>
    <w:rsid w:val="00017BB3"/>
    <w:rsid w:val="00017BE6"/>
    <w:rsid w:val="00017FE7"/>
    <w:rsid w:val="000202A2"/>
    <w:rsid w:val="000204B5"/>
    <w:rsid w:val="0002077C"/>
    <w:rsid w:val="0002086F"/>
    <w:rsid w:val="00020872"/>
    <w:rsid w:val="00020E98"/>
    <w:rsid w:val="0002143C"/>
    <w:rsid w:val="000221A4"/>
    <w:rsid w:val="0002268F"/>
    <w:rsid w:val="0002283F"/>
    <w:rsid w:val="00022C58"/>
    <w:rsid w:val="00023554"/>
    <w:rsid w:val="00023D85"/>
    <w:rsid w:val="00023DE9"/>
    <w:rsid w:val="0002405F"/>
    <w:rsid w:val="000246B5"/>
    <w:rsid w:val="00024C3E"/>
    <w:rsid w:val="00024DFE"/>
    <w:rsid w:val="00025001"/>
    <w:rsid w:val="00025108"/>
    <w:rsid w:val="000253C1"/>
    <w:rsid w:val="000254B7"/>
    <w:rsid w:val="00025634"/>
    <w:rsid w:val="000256F0"/>
    <w:rsid w:val="000258EE"/>
    <w:rsid w:val="00025A8F"/>
    <w:rsid w:val="00025ABA"/>
    <w:rsid w:val="0002636F"/>
    <w:rsid w:val="0002658A"/>
    <w:rsid w:val="00026B5E"/>
    <w:rsid w:val="00026D1E"/>
    <w:rsid w:val="00026FC5"/>
    <w:rsid w:val="00026FCD"/>
    <w:rsid w:val="00026FDE"/>
    <w:rsid w:val="000275B3"/>
    <w:rsid w:val="0002767B"/>
    <w:rsid w:val="0002769D"/>
    <w:rsid w:val="00027AAE"/>
    <w:rsid w:val="00027CAC"/>
    <w:rsid w:val="00027F32"/>
    <w:rsid w:val="00029252"/>
    <w:rsid w:val="0003014E"/>
    <w:rsid w:val="00030E0C"/>
    <w:rsid w:val="000310CA"/>
    <w:rsid w:val="00031233"/>
    <w:rsid w:val="000314FC"/>
    <w:rsid w:val="00031B04"/>
    <w:rsid w:val="0003222B"/>
    <w:rsid w:val="000325DA"/>
    <w:rsid w:val="0003268E"/>
    <w:rsid w:val="00032799"/>
    <w:rsid w:val="00032F4D"/>
    <w:rsid w:val="00032F57"/>
    <w:rsid w:val="00033384"/>
    <w:rsid w:val="00033C14"/>
    <w:rsid w:val="00033DCF"/>
    <w:rsid w:val="00033E0D"/>
    <w:rsid w:val="00033EA5"/>
    <w:rsid w:val="00034306"/>
    <w:rsid w:val="000346D4"/>
    <w:rsid w:val="00034846"/>
    <w:rsid w:val="00034B1B"/>
    <w:rsid w:val="00034CA8"/>
    <w:rsid w:val="00034CE3"/>
    <w:rsid w:val="00034D95"/>
    <w:rsid w:val="00034E8A"/>
    <w:rsid w:val="000352CE"/>
    <w:rsid w:val="00035394"/>
    <w:rsid w:val="000353D3"/>
    <w:rsid w:val="00035538"/>
    <w:rsid w:val="0003553D"/>
    <w:rsid w:val="00035656"/>
    <w:rsid w:val="00035E2A"/>
    <w:rsid w:val="00035EE2"/>
    <w:rsid w:val="00036115"/>
    <w:rsid w:val="00036584"/>
    <w:rsid w:val="00036622"/>
    <w:rsid w:val="000366DC"/>
    <w:rsid w:val="00036AEA"/>
    <w:rsid w:val="00036D0B"/>
    <w:rsid w:val="00036EA5"/>
    <w:rsid w:val="00036EBC"/>
    <w:rsid w:val="00036EE1"/>
    <w:rsid w:val="00036F31"/>
    <w:rsid w:val="00037481"/>
    <w:rsid w:val="00037B97"/>
    <w:rsid w:val="00037D6B"/>
    <w:rsid w:val="00037EE7"/>
    <w:rsid w:val="00039EF1"/>
    <w:rsid w:val="000400A9"/>
    <w:rsid w:val="000401F9"/>
    <w:rsid w:val="0004056B"/>
    <w:rsid w:val="000406A5"/>
    <w:rsid w:val="00040B9F"/>
    <w:rsid w:val="00040F21"/>
    <w:rsid w:val="00040FA2"/>
    <w:rsid w:val="00041AA1"/>
    <w:rsid w:val="00041CD7"/>
    <w:rsid w:val="00041E5C"/>
    <w:rsid w:val="0004203B"/>
    <w:rsid w:val="00042083"/>
    <w:rsid w:val="000422AA"/>
    <w:rsid w:val="000424C2"/>
    <w:rsid w:val="00042645"/>
    <w:rsid w:val="0004266D"/>
    <w:rsid w:val="00042EBA"/>
    <w:rsid w:val="000431A1"/>
    <w:rsid w:val="0004325B"/>
    <w:rsid w:val="000433AD"/>
    <w:rsid w:val="00043689"/>
    <w:rsid w:val="000436E9"/>
    <w:rsid w:val="0004378A"/>
    <w:rsid w:val="000437AA"/>
    <w:rsid w:val="0004387B"/>
    <w:rsid w:val="00043B6E"/>
    <w:rsid w:val="000443BD"/>
    <w:rsid w:val="00044765"/>
    <w:rsid w:val="00044ACD"/>
    <w:rsid w:val="00044D1C"/>
    <w:rsid w:val="00045053"/>
    <w:rsid w:val="000456C7"/>
    <w:rsid w:val="00045CFA"/>
    <w:rsid w:val="00045F5D"/>
    <w:rsid w:val="00045F7F"/>
    <w:rsid w:val="00046245"/>
    <w:rsid w:val="000465C9"/>
    <w:rsid w:val="00046813"/>
    <w:rsid w:val="00046E19"/>
    <w:rsid w:val="000470E0"/>
    <w:rsid w:val="00047190"/>
    <w:rsid w:val="000472FB"/>
    <w:rsid w:val="00047530"/>
    <w:rsid w:val="00047625"/>
    <w:rsid w:val="00050357"/>
    <w:rsid w:val="00050483"/>
    <w:rsid w:val="000506C0"/>
    <w:rsid w:val="00050701"/>
    <w:rsid w:val="00050CDE"/>
    <w:rsid w:val="00050DD4"/>
    <w:rsid w:val="00050F3A"/>
    <w:rsid w:val="00051088"/>
    <w:rsid w:val="00051201"/>
    <w:rsid w:val="000517A7"/>
    <w:rsid w:val="00051BCD"/>
    <w:rsid w:val="00051D44"/>
    <w:rsid w:val="00051D92"/>
    <w:rsid w:val="00051F12"/>
    <w:rsid w:val="00051FA7"/>
    <w:rsid w:val="000521F1"/>
    <w:rsid w:val="00052718"/>
    <w:rsid w:val="0005280E"/>
    <w:rsid w:val="00052CAA"/>
    <w:rsid w:val="00052E3E"/>
    <w:rsid w:val="00052F45"/>
    <w:rsid w:val="00053075"/>
    <w:rsid w:val="000534B4"/>
    <w:rsid w:val="00053CA7"/>
    <w:rsid w:val="00053F83"/>
    <w:rsid w:val="00054470"/>
    <w:rsid w:val="00054943"/>
    <w:rsid w:val="00054F93"/>
    <w:rsid w:val="00055190"/>
    <w:rsid w:val="00055230"/>
    <w:rsid w:val="00055834"/>
    <w:rsid w:val="00055D8B"/>
    <w:rsid w:val="0005609A"/>
    <w:rsid w:val="0005616B"/>
    <w:rsid w:val="00056377"/>
    <w:rsid w:val="00056589"/>
    <w:rsid w:val="00056610"/>
    <w:rsid w:val="0005683A"/>
    <w:rsid w:val="00056992"/>
    <w:rsid w:val="00056DCB"/>
    <w:rsid w:val="000571FA"/>
    <w:rsid w:val="00057501"/>
    <w:rsid w:val="00057600"/>
    <w:rsid w:val="000577B3"/>
    <w:rsid w:val="00057B47"/>
    <w:rsid w:val="00060069"/>
    <w:rsid w:val="0006040A"/>
    <w:rsid w:val="00060D2B"/>
    <w:rsid w:val="00060D9D"/>
    <w:rsid w:val="00060E69"/>
    <w:rsid w:val="00060FCA"/>
    <w:rsid w:val="000610F4"/>
    <w:rsid w:val="00061760"/>
    <w:rsid w:val="00061788"/>
    <w:rsid w:val="00061CF6"/>
    <w:rsid w:val="00061F10"/>
    <w:rsid w:val="00061F3B"/>
    <w:rsid w:val="00062058"/>
    <w:rsid w:val="000620B8"/>
    <w:rsid w:val="00062502"/>
    <w:rsid w:val="00062B62"/>
    <w:rsid w:val="00063104"/>
    <w:rsid w:val="000633D0"/>
    <w:rsid w:val="00063DAC"/>
    <w:rsid w:val="00063E30"/>
    <w:rsid w:val="000641D1"/>
    <w:rsid w:val="0006434C"/>
    <w:rsid w:val="00064405"/>
    <w:rsid w:val="00064497"/>
    <w:rsid w:val="000647DC"/>
    <w:rsid w:val="000648E1"/>
    <w:rsid w:val="000653CB"/>
    <w:rsid w:val="0006575F"/>
    <w:rsid w:val="0006667F"/>
    <w:rsid w:val="0006679D"/>
    <w:rsid w:val="00066864"/>
    <w:rsid w:val="00066AFE"/>
    <w:rsid w:val="000670C5"/>
    <w:rsid w:val="000673F9"/>
    <w:rsid w:val="000673FD"/>
    <w:rsid w:val="0006784D"/>
    <w:rsid w:val="00067EB0"/>
    <w:rsid w:val="0006B252"/>
    <w:rsid w:val="000700B6"/>
    <w:rsid w:val="000707A9"/>
    <w:rsid w:val="000707BF"/>
    <w:rsid w:val="000709C3"/>
    <w:rsid w:val="0007180D"/>
    <w:rsid w:val="0007186E"/>
    <w:rsid w:val="0007195F"/>
    <w:rsid w:val="00071A84"/>
    <w:rsid w:val="00071C64"/>
    <w:rsid w:val="00071D2C"/>
    <w:rsid w:val="00072086"/>
    <w:rsid w:val="000722C4"/>
    <w:rsid w:val="00072518"/>
    <w:rsid w:val="000725B1"/>
    <w:rsid w:val="00072625"/>
    <w:rsid w:val="00072E45"/>
    <w:rsid w:val="00073612"/>
    <w:rsid w:val="00073755"/>
    <w:rsid w:val="000738A7"/>
    <w:rsid w:val="00074125"/>
    <w:rsid w:val="00074279"/>
    <w:rsid w:val="000743D9"/>
    <w:rsid w:val="00074734"/>
    <w:rsid w:val="0007475B"/>
    <w:rsid w:val="00074785"/>
    <w:rsid w:val="00074D2B"/>
    <w:rsid w:val="00074D8B"/>
    <w:rsid w:val="00074FC2"/>
    <w:rsid w:val="0007538E"/>
    <w:rsid w:val="000757F1"/>
    <w:rsid w:val="000759CA"/>
    <w:rsid w:val="00075D58"/>
    <w:rsid w:val="00076269"/>
    <w:rsid w:val="00076396"/>
    <w:rsid w:val="000763C3"/>
    <w:rsid w:val="0007681C"/>
    <w:rsid w:val="000773EC"/>
    <w:rsid w:val="000774B7"/>
    <w:rsid w:val="000776C1"/>
    <w:rsid w:val="000776C9"/>
    <w:rsid w:val="00077938"/>
    <w:rsid w:val="00077AA4"/>
    <w:rsid w:val="000783E8"/>
    <w:rsid w:val="0007ED1B"/>
    <w:rsid w:val="0008001A"/>
    <w:rsid w:val="0008030E"/>
    <w:rsid w:val="000808DB"/>
    <w:rsid w:val="00080B68"/>
    <w:rsid w:val="00080BD1"/>
    <w:rsid w:val="00080D02"/>
    <w:rsid w:val="00080D70"/>
    <w:rsid w:val="000810DF"/>
    <w:rsid w:val="000811FA"/>
    <w:rsid w:val="00081304"/>
    <w:rsid w:val="00081604"/>
    <w:rsid w:val="00081D56"/>
    <w:rsid w:val="00082625"/>
    <w:rsid w:val="00082BBF"/>
    <w:rsid w:val="000833A2"/>
    <w:rsid w:val="0008342A"/>
    <w:rsid w:val="0008370F"/>
    <w:rsid w:val="0008386C"/>
    <w:rsid w:val="00084C5A"/>
    <w:rsid w:val="00084C9E"/>
    <w:rsid w:val="0008509B"/>
    <w:rsid w:val="00085884"/>
    <w:rsid w:val="00085D73"/>
    <w:rsid w:val="00085ECF"/>
    <w:rsid w:val="0008613B"/>
    <w:rsid w:val="00086614"/>
    <w:rsid w:val="000867C1"/>
    <w:rsid w:val="00086DEB"/>
    <w:rsid w:val="00086E36"/>
    <w:rsid w:val="000871BB"/>
    <w:rsid w:val="00087406"/>
    <w:rsid w:val="00087562"/>
    <w:rsid w:val="000875A8"/>
    <w:rsid w:val="00087CC7"/>
    <w:rsid w:val="00087ECF"/>
    <w:rsid w:val="00087EE0"/>
    <w:rsid w:val="00087F59"/>
    <w:rsid w:val="0009002F"/>
    <w:rsid w:val="0009043F"/>
    <w:rsid w:val="0009050A"/>
    <w:rsid w:val="00090595"/>
    <w:rsid w:val="00090620"/>
    <w:rsid w:val="00090712"/>
    <w:rsid w:val="00090960"/>
    <w:rsid w:val="00090D78"/>
    <w:rsid w:val="00090F9F"/>
    <w:rsid w:val="0009157B"/>
    <w:rsid w:val="00091603"/>
    <w:rsid w:val="00091A1A"/>
    <w:rsid w:val="00091C06"/>
    <w:rsid w:val="00091CB0"/>
    <w:rsid w:val="00091DED"/>
    <w:rsid w:val="00091F78"/>
    <w:rsid w:val="000920A4"/>
    <w:rsid w:val="0009246A"/>
    <w:rsid w:val="0009255F"/>
    <w:rsid w:val="0009272A"/>
    <w:rsid w:val="000927CF"/>
    <w:rsid w:val="00092F11"/>
    <w:rsid w:val="00092FD4"/>
    <w:rsid w:val="00092FFE"/>
    <w:rsid w:val="00093278"/>
    <w:rsid w:val="0009339B"/>
    <w:rsid w:val="000935B2"/>
    <w:rsid w:val="0009378C"/>
    <w:rsid w:val="0009393A"/>
    <w:rsid w:val="000939BD"/>
    <w:rsid w:val="00093C2D"/>
    <w:rsid w:val="000940D5"/>
    <w:rsid w:val="000947CC"/>
    <w:rsid w:val="00094981"/>
    <w:rsid w:val="000949DD"/>
    <w:rsid w:val="00094B6E"/>
    <w:rsid w:val="00094FC2"/>
    <w:rsid w:val="00095067"/>
    <w:rsid w:val="0009528A"/>
    <w:rsid w:val="00095868"/>
    <w:rsid w:val="0009588B"/>
    <w:rsid w:val="00095B2E"/>
    <w:rsid w:val="00095B6C"/>
    <w:rsid w:val="00096109"/>
    <w:rsid w:val="0009622E"/>
    <w:rsid w:val="00096264"/>
    <w:rsid w:val="000965B2"/>
    <w:rsid w:val="0009663B"/>
    <w:rsid w:val="0009665E"/>
    <w:rsid w:val="00096750"/>
    <w:rsid w:val="00096B85"/>
    <w:rsid w:val="00096E9E"/>
    <w:rsid w:val="00097173"/>
    <w:rsid w:val="000976EA"/>
    <w:rsid w:val="00097B5B"/>
    <w:rsid w:val="00097D4A"/>
    <w:rsid w:val="00097EDE"/>
    <w:rsid w:val="00097F73"/>
    <w:rsid w:val="000A034D"/>
    <w:rsid w:val="000A0731"/>
    <w:rsid w:val="000A07D4"/>
    <w:rsid w:val="000A0C3E"/>
    <w:rsid w:val="000A0C57"/>
    <w:rsid w:val="000A0EDC"/>
    <w:rsid w:val="000A10E5"/>
    <w:rsid w:val="000A12AD"/>
    <w:rsid w:val="000A13BC"/>
    <w:rsid w:val="000A1E43"/>
    <w:rsid w:val="000A2366"/>
    <w:rsid w:val="000A2508"/>
    <w:rsid w:val="000A258B"/>
    <w:rsid w:val="000A2596"/>
    <w:rsid w:val="000A29B1"/>
    <w:rsid w:val="000A2BA4"/>
    <w:rsid w:val="000A32A9"/>
    <w:rsid w:val="000A32F3"/>
    <w:rsid w:val="000A360B"/>
    <w:rsid w:val="000A3656"/>
    <w:rsid w:val="000A36C3"/>
    <w:rsid w:val="000A3710"/>
    <w:rsid w:val="000A377F"/>
    <w:rsid w:val="000A3855"/>
    <w:rsid w:val="000A38AE"/>
    <w:rsid w:val="000A3A93"/>
    <w:rsid w:val="000A3F2A"/>
    <w:rsid w:val="000A4235"/>
    <w:rsid w:val="000A490C"/>
    <w:rsid w:val="000A49BB"/>
    <w:rsid w:val="000A4A79"/>
    <w:rsid w:val="000A5354"/>
    <w:rsid w:val="000A55EB"/>
    <w:rsid w:val="000A56C5"/>
    <w:rsid w:val="000A56E6"/>
    <w:rsid w:val="000A572C"/>
    <w:rsid w:val="000A57C2"/>
    <w:rsid w:val="000A5903"/>
    <w:rsid w:val="000A608A"/>
    <w:rsid w:val="000A61F1"/>
    <w:rsid w:val="000A649C"/>
    <w:rsid w:val="000A6571"/>
    <w:rsid w:val="000A67A7"/>
    <w:rsid w:val="000A6C85"/>
    <w:rsid w:val="000A6D03"/>
    <w:rsid w:val="000A6E7A"/>
    <w:rsid w:val="000A7396"/>
    <w:rsid w:val="000A7B5E"/>
    <w:rsid w:val="000A7DD8"/>
    <w:rsid w:val="000A7F84"/>
    <w:rsid w:val="000A7F9C"/>
    <w:rsid w:val="000AE9A4"/>
    <w:rsid w:val="000B039A"/>
    <w:rsid w:val="000B0A3B"/>
    <w:rsid w:val="000B0C31"/>
    <w:rsid w:val="000B0C39"/>
    <w:rsid w:val="000B0D39"/>
    <w:rsid w:val="000B0E86"/>
    <w:rsid w:val="000B0FB5"/>
    <w:rsid w:val="000B11C4"/>
    <w:rsid w:val="000B1379"/>
    <w:rsid w:val="000B13E9"/>
    <w:rsid w:val="000B158D"/>
    <w:rsid w:val="000B1853"/>
    <w:rsid w:val="000B18D5"/>
    <w:rsid w:val="000B19F6"/>
    <w:rsid w:val="000B1C4F"/>
    <w:rsid w:val="000B1D1C"/>
    <w:rsid w:val="000B219A"/>
    <w:rsid w:val="000B2449"/>
    <w:rsid w:val="000B2885"/>
    <w:rsid w:val="000B3026"/>
    <w:rsid w:val="000B3295"/>
    <w:rsid w:val="000B3725"/>
    <w:rsid w:val="000B37AC"/>
    <w:rsid w:val="000B3952"/>
    <w:rsid w:val="000B3A5E"/>
    <w:rsid w:val="000B3C7D"/>
    <w:rsid w:val="000B3E17"/>
    <w:rsid w:val="000B42BE"/>
    <w:rsid w:val="000B43F9"/>
    <w:rsid w:val="000B4706"/>
    <w:rsid w:val="000B4709"/>
    <w:rsid w:val="000B47A7"/>
    <w:rsid w:val="000B482A"/>
    <w:rsid w:val="000B4D68"/>
    <w:rsid w:val="000B51C2"/>
    <w:rsid w:val="000B5857"/>
    <w:rsid w:val="000B5920"/>
    <w:rsid w:val="000B592C"/>
    <w:rsid w:val="000B5C92"/>
    <w:rsid w:val="000B608B"/>
    <w:rsid w:val="000B6156"/>
    <w:rsid w:val="000B67F5"/>
    <w:rsid w:val="000B6A67"/>
    <w:rsid w:val="000B76A2"/>
    <w:rsid w:val="000B7835"/>
    <w:rsid w:val="000B78CE"/>
    <w:rsid w:val="000B792C"/>
    <w:rsid w:val="000B7ACB"/>
    <w:rsid w:val="000B7E07"/>
    <w:rsid w:val="000B7E7A"/>
    <w:rsid w:val="000B7E9B"/>
    <w:rsid w:val="000B7F56"/>
    <w:rsid w:val="000C043E"/>
    <w:rsid w:val="000C0504"/>
    <w:rsid w:val="000C07D7"/>
    <w:rsid w:val="000C0E21"/>
    <w:rsid w:val="000C11EA"/>
    <w:rsid w:val="000C18F7"/>
    <w:rsid w:val="000C1B31"/>
    <w:rsid w:val="000C1EBC"/>
    <w:rsid w:val="000C216F"/>
    <w:rsid w:val="000C2832"/>
    <w:rsid w:val="000C2BF6"/>
    <w:rsid w:val="000C2D0F"/>
    <w:rsid w:val="000C2DC7"/>
    <w:rsid w:val="000C3034"/>
    <w:rsid w:val="000C339C"/>
    <w:rsid w:val="000C33D3"/>
    <w:rsid w:val="000C357D"/>
    <w:rsid w:val="000C3645"/>
    <w:rsid w:val="000C3A4E"/>
    <w:rsid w:val="000C3E7C"/>
    <w:rsid w:val="000C3FB3"/>
    <w:rsid w:val="000C46F1"/>
    <w:rsid w:val="000C477C"/>
    <w:rsid w:val="000C5259"/>
    <w:rsid w:val="000C5628"/>
    <w:rsid w:val="000C5A31"/>
    <w:rsid w:val="000C5B9F"/>
    <w:rsid w:val="000C5DC0"/>
    <w:rsid w:val="000C620A"/>
    <w:rsid w:val="000C6477"/>
    <w:rsid w:val="000C6630"/>
    <w:rsid w:val="000C669E"/>
    <w:rsid w:val="000C67AF"/>
    <w:rsid w:val="000C6817"/>
    <w:rsid w:val="000C6991"/>
    <w:rsid w:val="000C6CAD"/>
    <w:rsid w:val="000C6E8C"/>
    <w:rsid w:val="000C6F7E"/>
    <w:rsid w:val="000C7407"/>
    <w:rsid w:val="000C7589"/>
    <w:rsid w:val="000C76E6"/>
    <w:rsid w:val="000C7967"/>
    <w:rsid w:val="000C7C30"/>
    <w:rsid w:val="000CE7EC"/>
    <w:rsid w:val="000D0698"/>
    <w:rsid w:val="000D0885"/>
    <w:rsid w:val="000D08AC"/>
    <w:rsid w:val="000D0AB0"/>
    <w:rsid w:val="000D1015"/>
    <w:rsid w:val="000D116D"/>
    <w:rsid w:val="000D1433"/>
    <w:rsid w:val="000D1B38"/>
    <w:rsid w:val="000D1D30"/>
    <w:rsid w:val="000D219B"/>
    <w:rsid w:val="000D2667"/>
    <w:rsid w:val="000D2704"/>
    <w:rsid w:val="000D29FC"/>
    <w:rsid w:val="000D2F35"/>
    <w:rsid w:val="000D33AE"/>
    <w:rsid w:val="000D343B"/>
    <w:rsid w:val="000D35DD"/>
    <w:rsid w:val="000D365B"/>
    <w:rsid w:val="000D3896"/>
    <w:rsid w:val="000D3AEB"/>
    <w:rsid w:val="000D3CA0"/>
    <w:rsid w:val="000D3DE4"/>
    <w:rsid w:val="000D419F"/>
    <w:rsid w:val="000D4577"/>
    <w:rsid w:val="000D46C6"/>
    <w:rsid w:val="000D4715"/>
    <w:rsid w:val="000D480B"/>
    <w:rsid w:val="000D4A69"/>
    <w:rsid w:val="000D4AE5"/>
    <w:rsid w:val="000D4D62"/>
    <w:rsid w:val="000D4D74"/>
    <w:rsid w:val="000D4EB7"/>
    <w:rsid w:val="000D5240"/>
    <w:rsid w:val="000D5785"/>
    <w:rsid w:val="000D586B"/>
    <w:rsid w:val="000D5939"/>
    <w:rsid w:val="000D5E0D"/>
    <w:rsid w:val="000D5EE6"/>
    <w:rsid w:val="000D5F00"/>
    <w:rsid w:val="000D62AF"/>
    <w:rsid w:val="000D63B7"/>
    <w:rsid w:val="000D64B6"/>
    <w:rsid w:val="000D6662"/>
    <w:rsid w:val="000D67AB"/>
    <w:rsid w:val="000D67CE"/>
    <w:rsid w:val="000D6ED1"/>
    <w:rsid w:val="000D7048"/>
    <w:rsid w:val="000D716C"/>
    <w:rsid w:val="000D75D0"/>
    <w:rsid w:val="000D79EC"/>
    <w:rsid w:val="000DB7A0"/>
    <w:rsid w:val="000E069E"/>
    <w:rsid w:val="000E0A34"/>
    <w:rsid w:val="000E0C99"/>
    <w:rsid w:val="000E0E12"/>
    <w:rsid w:val="000E0F5D"/>
    <w:rsid w:val="000E0F6B"/>
    <w:rsid w:val="000E10C8"/>
    <w:rsid w:val="000E1902"/>
    <w:rsid w:val="000E1A2A"/>
    <w:rsid w:val="000E1ADA"/>
    <w:rsid w:val="000E1B56"/>
    <w:rsid w:val="000E1EEE"/>
    <w:rsid w:val="000E24D4"/>
    <w:rsid w:val="000E270D"/>
    <w:rsid w:val="000E29DB"/>
    <w:rsid w:val="000E2BE6"/>
    <w:rsid w:val="000E2DDD"/>
    <w:rsid w:val="000E3326"/>
    <w:rsid w:val="000E3396"/>
    <w:rsid w:val="000E353F"/>
    <w:rsid w:val="000E36DD"/>
    <w:rsid w:val="000E37D6"/>
    <w:rsid w:val="000E38CD"/>
    <w:rsid w:val="000E38D3"/>
    <w:rsid w:val="000E3A94"/>
    <w:rsid w:val="000E3F33"/>
    <w:rsid w:val="000E4129"/>
    <w:rsid w:val="000E4422"/>
    <w:rsid w:val="000E44FE"/>
    <w:rsid w:val="000E45CC"/>
    <w:rsid w:val="000E4A85"/>
    <w:rsid w:val="000E4BCD"/>
    <w:rsid w:val="000E4D7C"/>
    <w:rsid w:val="000E4E6A"/>
    <w:rsid w:val="000E4FA0"/>
    <w:rsid w:val="000E54E3"/>
    <w:rsid w:val="000E5C60"/>
    <w:rsid w:val="000E6022"/>
    <w:rsid w:val="000E6294"/>
    <w:rsid w:val="000E648A"/>
    <w:rsid w:val="000E657E"/>
    <w:rsid w:val="000E6612"/>
    <w:rsid w:val="000E6ADB"/>
    <w:rsid w:val="000E6B09"/>
    <w:rsid w:val="000E6E9F"/>
    <w:rsid w:val="000E737F"/>
    <w:rsid w:val="000E7400"/>
    <w:rsid w:val="000E75BC"/>
    <w:rsid w:val="000E7A49"/>
    <w:rsid w:val="000E7B19"/>
    <w:rsid w:val="000E7E3F"/>
    <w:rsid w:val="000F01E8"/>
    <w:rsid w:val="000F02B5"/>
    <w:rsid w:val="000F0A0D"/>
    <w:rsid w:val="000F0D43"/>
    <w:rsid w:val="000F0FE5"/>
    <w:rsid w:val="000F12D9"/>
    <w:rsid w:val="000F1461"/>
    <w:rsid w:val="000F17EC"/>
    <w:rsid w:val="000F18B1"/>
    <w:rsid w:val="000F1B4F"/>
    <w:rsid w:val="000F1BED"/>
    <w:rsid w:val="000F1F21"/>
    <w:rsid w:val="000F2381"/>
    <w:rsid w:val="000F2455"/>
    <w:rsid w:val="000F2A0C"/>
    <w:rsid w:val="000F2B1F"/>
    <w:rsid w:val="000F2B46"/>
    <w:rsid w:val="000F2E47"/>
    <w:rsid w:val="000F2E4B"/>
    <w:rsid w:val="000F2EE3"/>
    <w:rsid w:val="000F303E"/>
    <w:rsid w:val="000F322C"/>
    <w:rsid w:val="000F346F"/>
    <w:rsid w:val="000F35B2"/>
    <w:rsid w:val="000F3BF8"/>
    <w:rsid w:val="000F3C35"/>
    <w:rsid w:val="000F407D"/>
    <w:rsid w:val="000F4339"/>
    <w:rsid w:val="000F48E2"/>
    <w:rsid w:val="000F496B"/>
    <w:rsid w:val="000F4A79"/>
    <w:rsid w:val="000F4D9A"/>
    <w:rsid w:val="000F4F0C"/>
    <w:rsid w:val="000F52B4"/>
    <w:rsid w:val="000F53ED"/>
    <w:rsid w:val="000F5421"/>
    <w:rsid w:val="000F5A9E"/>
    <w:rsid w:val="000F5CD8"/>
    <w:rsid w:val="000F622A"/>
    <w:rsid w:val="000F62B1"/>
    <w:rsid w:val="000F642C"/>
    <w:rsid w:val="000F64DE"/>
    <w:rsid w:val="000F656D"/>
    <w:rsid w:val="000F6877"/>
    <w:rsid w:val="000F7263"/>
    <w:rsid w:val="000F7307"/>
    <w:rsid w:val="000F74AD"/>
    <w:rsid w:val="000F77D6"/>
    <w:rsid w:val="000F79FD"/>
    <w:rsid w:val="000F7A28"/>
    <w:rsid w:val="000F7A4F"/>
    <w:rsid w:val="000F7B3C"/>
    <w:rsid w:val="000F7C7C"/>
    <w:rsid w:val="000F7DEE"/>
    <w:rsid w:val="000F7EE7"/>
    <w:rsid w:val="000F7FEC"/>
    <w:rsid w:val="001005F9"/>
    <w:rsid w:val="00100D5E"/>
    <w:rsid w:val="0010107B"/>
    <w:rsid w:val="0010149C"/>
    <w:rsid w:val="00101556"/>
    <w:rsid w:val="00101680"/>
    <w:rsid w:val="00101792"/>
    <w:rsid w:val="001017B3"/>
    <w:rsid w:val="00101A25"/>
    <w:rsid w:val="001024DF"/>
    <w:rsid w:val="00102BF0"/>
    <w:rsid w:val="001035C9"/>
    <w:rsid w:val="00103CE0"/>
    <w:rsid w:val="00103DE8"/>
    <w:rsid w:val="001041C9"/>
    <w:rsid w:val="001042CD"/>
    <w:rsid w:val="00104B97"/>
    <w:rsid w:val="001050ED"/>
    <w:rsid w:val="0010576F"/>
    <w:rsid w:val="001057FA"/>
    <w:rsid w:val="00105BE0"/>
    <w:rsid w:val="00106247"/>
    <w:rsid w:val="0010654D"/>
    <w:rsid w:val="00106558"/>
    <w:rsid w:val="00106646"/>
    <w:rsid w:val="00106963"/>
    <w:rsid w:val="00107359"/>
    <w:rsid w:val="001073EA"/>
    <w:rsid w:val="001073F0"/>
    <w:rsid w:val="001074BA"/>
    <w:rsid w:val="001105C5"/>
    <w:rsid w:val="001106C3"/>
    <w:rsid w:val="00110786"/>
    <w:rsid w:val="001107CB"/>
    <w:rsid w:val="00110919"/>
    <w:rsid w:val="001109C9"/>
    <w:rsid w:val="00110A5F"/>
    <w:rsid w:val="00110F2A"/>
    <w:rsid w:val="00110F4A"/>
    <w:rsid w:val="00111625"/>
    <w:rsid w:val="001119AD"/>
    <w:rsid w:val="00111A0D"/>
    <w:rsid w:val="00111C04"/>
    <w:rsid w:val="00111E00"/>
    <w:rsid w:val="00112407"/>
    <w:rsid w:val="0011245C"/>
    <w:rsid w:val="001124AD"/>
    <w:rsid w:val="0011279E"/>
    <w:rsid w:val="001129AF"/>
    <w:rsid w:val="00112A44"/>
    <w:rsid w:val="00112C8F"/>
    <w:rsid w:val="00113697"/>
    <w:rsid w:val="001138C6"/>
    <w:rsid w:val="00113D41"/>
    <w:rsid w:val="00114966"/>
    <w:rsid w:val="00114AEC"/>
    <w:rsid w:val="00114BCF"/>
    <w:rsid w:val="00115495"/>
    <w:rsid w:val="001154F2"/>
    <w:rsid w:val="00115B3C"/>
    <w:rsid w:val="001164BC"/>
    <w:rsid w:val="001165C6"/>
    <w:rsid w:val="00116771"/>
    <w:rsid w:val="00116957"/>
    <w:rsid w:val="00116B06"/>
    <w:rsid w:val="00116C09"/>
    <w:rsid w:val="001176D6"/>
    <w:rsid w:val="001179CD"/>
    <w:rsid w:val="00117AA3"/>
    <w:rsid w:val="00117E9C"/>
    <w:rsid w:val="00117F1A"/>
    <w:rsid w:val="00119965"/>
    <w:rsid w:val="0012059F"/>
    <w:rsid w:val="001207DA"/>
    <w:rsid w:val="00120F4E"/>
    <w:rsid w:val="00121010"/>
    <w:rsid w:val="00121035"/>
    <w:rsid w:val="0012150E"/>
    <w:rsid w:val="0012153E"/>
    <w:rsid w:val="0012188B"/>
    <w:rsid w:val="001218CD"/>
    <w:rsid w:val="001218F8"/>
    <w:rsid w:val="00121A98"/>
    <w:rsid w:val="00121B08"/>
    <w:rsid w:val="00121D28"/>
    <w:rsid w:val="00121E10"/>
    <w:rsid w:val="00121FBE"/>
    <w:rsid w:val="00122096"/>
    <w:rsid w:val="001221ED"/>
    <w:rsid w:val="0012251F"/>
    <w:rsid w:val="00122AC4"/>
    <w:rsid w:val="00122C03"/>
    <w:rsid w:val="00122EED"/>
    <w:rsid w:val="00123169"/>
    <w:rsid w:val="001235CF"/>
    <w:rsid w:val="001236D0"/>
    <w:rsid w:val="00123D62"/>
    <w:rsid w:val="00123FDF"/>
    <w:rsid w:val="00124553"/>
    <w:rsid w:val="0012485C"/>
    <w:rsid w:val="001248D7"/>
    <w:rsid w:val="001249B5"/>
    <w:rsid w:val="00124F7D"/>
    <w:rsid w:val="00124FC8"/>
    <w:rsid w:val="001250AE"/>
    <w:rsid w:val="001252CB"/>
    <w:rsid w:val="0012532E"/>
    <w:rsid w:val="00125685"/>
    <w:rsid w:val="00125728"/>
    <w:rsid w:val="0012583B"/>
    <w:rsid w:val="00125BF8"/>
    <w:rsid w:val="00125D2C"/>
    <w:rsid w:val="00125D51"/>
    <w:rsid w:val="00125D5E"/>
    <w:rsid w:val="001264EF"/>
    <w:rsid w:val="001269D3"/>
    <w:rsid w:val="00126A6F"/>
    <w:rsid w:val="00127299"/>
    <w:rsid w:val="00127300"/>
    <w:rsid w:val="00127582"/>
    <w:rsid w:val="00127709"/>
    <w:rsid w:val="00127771"/>
    <w:rsid w:val="00127A6D"/>
    <w:rsid w:val="00127F4F"/>
    <w:rsid w:val="001302CD"/>
    <w:rsid w:val="001306E1"/>
    <w:rsid w:val="00130818"/>
    <w:rsid w:val="00130BEB"/>
    <w:rsid w:val="00130EB5"/>
    <w:rsid w:val="001310C9"/>
    <w:rsid w:val="001310CB"/>
    <w:rsid w:val="00131154"/>
    <w:rsid w:val="00131604"/>
    <w:rsid w:val="00131790"/>
    <w:rsid w:val="001317CE"/>
    <w:rsid w:val="0013193F"/>
    <w:rsid w:val="00131A26"/>
    <w:rsid w:val="00131ABC"/>
    <w:rsid w:val="00131F70"/>
    <w:rsid w:val="00131F88"/>
    <w:rsid w:val="001320CE"/>
    <w:rsid w:val="0013243D"/>
    <w:rsid w:val="001325DC"/>
    <w:rsid w:val="00132A32"/>
    <w:rsid w:val="00132F33"/>
    <w:rsid w:val="0013300E"/>
    <w:rsid w:val="0013320B"/>
    <w:rsid w:val="00133833"/>
    <w:rsid w:val="00133C00"/>
    <w:rsid w:val="00133D46"/>
    <w:rsid w:val="00133D83"/>
    <w:rsid w:val="001340C4"/>
    <w:rsid w:val="00134140"/>
    <w:rsid w:val="0013439D"/>
    <w:rsid w:val="00134B8A"/>
    <w:rsid w:val="00134BFD"/>
    <w:rsid w:val="00134F69"/>
    <w:rsid w:val="00135542"/>
    <w:rsid w:val="001356C3"/>
    <w:rsid w:val="001359FB"/>
    <w:rsid w:val="00135AA4"/>
    <w:rsid w:val="00135AA8"/>
    <w:rsid w:val="00135B0A"/>
    <w:rsid w:val="00135CF9"/>
    <w:rsid w:val="00135EB5"/>
    <w:rsid w:val="00136088"/>
    <w:rsid w:val="001365C4"/>
    <w:rsid w:val="001368B4"/>
    <w:rsid w:val="00136917"/>
    <w:rsid w:val="0013693B"/>
    <w:rsid w:val="001369E7"/>
    <w:rsid w:val="00136A1D"/>
    <w:rsid w:val="00136AC5"/>
    <w:rsid w:val="00136BAC"/>
    <w:rsid w:val="00136E01"/>
    <w:rsid w:val="00137531"/>
    <w:rsid w:val="00137859"/>
    <w:rsid w:val="001378E4"/>
    <w:rsid w:val="00137A1F"/>
    <w:rsid w:val="00137D47"/>
    <w:rsid w:val="00137DCC"/>
    <w:rsid w:val="00138FA9"/>
    <w:rsid w:val="00140865"/>
    <w:rsid w:val="001409B6"/>
    <w:rsid w:val="00140A8D"/>
    <w:rsid w:val="00140E22"/>
    <w:rsid w:val="00140F40"/>
    <w:rsid w:val="001413C4"/>
    <w:rsid w:val="00141C51"/>
    <w:rsid w:val="00141FE2"/>
    <w:rsid w:val="001420A7"/>
    <w:rsid w:val="00142162"/>
    <w:rsid w:val="00142174"/>
    <w:rsid w:val="00142190"/>
    <w:rsid w:val="00142378"/>
    <w:rsid w:val="001424B9"/>
    <w:rsid w:val="00142DE0"/>
    <w:rsid w:val="00143049"/>
    <w:rsid w:val="0014324F"/>
    <w:rsid w:val="00143450"/>
    <w:rsid w:val="001436C8"/>
    <w:rsid w:val="0014380B"/>
    <w:rsid w:val="001438EB"/>
    <w:rsid w:val="00143DD3"/>
    <w:rsid w:val="00144058"/>
    <w:rsid w:val="00144091"/>
    <w:rsid w:val="0014474D"/>
    <w:rsid w:val="00144D26"/>
    <w:rsid w:val="00144F0B"/>
    <w:rsid w:val="00144F98"/>
    <w:rsid w:val="00144FB0"/>
    <w:rsid w:val="001457E5"/>
    <w:rsid w:val="00145BEA"/>
    <w:rsid w:val="001460EA"/>
    <w:rsid w:val="0014610E"/>
    <w:rsid w:val="0014611E"/>
    <w:rsid w:val="001462A8"/>
    <w:rsid w:val="00146903"/>
    <w:rsid w:val="001469F2"/>
    <w:rsid w:val="00147282"/>
    <w:rsid w:val="00147322"/>
    <w:rsid w:val="0014735A"/>
    <w:rsid w:val="00147533"/>
    <w:rsid w:val="00147948"/>
    <w:rsid w:val="00147A6A"/>
    <w:rsid w:val="00147B23"/>
    <w:rsid w:val="00147B8C"/>
    <w:rsid w:val="00147ECF"/>
    <w:rsid w:val="00150AF1"/>
    <w:rsid w:val="00150BE1"/>
    <w:rsid w:val="00151050"/>
    <w:rsid w:val="00151137"/>
    <w:rsid w:val="001514E1"/>
    <w:rsid w:val="0015153F"/>
    <w:rsid w:val="0015170D"/>
    <w:rsid w:val="00151A59"/>
    <w:rsid w:val="00151C5D"/>
    <w:rsid w:val="00151EAF"/>
    <w:rsid w:val="00151F53"/>
    <w:rsid w:val="0015221B"/>
    <w:rsid w:val="0015260A"/>
    <w:rsid w:val="00152957"/>
    <w:rsid w:val="00152E48"/>
    <w:rsid w:val="00152EB9"/>
    <w:rsid w:val="00152EDA"/>
    <w:rsid w:val="0015300D"/>
    <w:rsid w:val="0015348B"/>
    <w:rsid w:val="00153AC6"/>
    <w:rsid w:val="00154297"/>
    <w:rsid w:val="001543BD"/>
    <w:rsid w:val="00154F7A"/>
    <w:rsid w:val="001551E5"/>
    <w:rsid w:val="00155244"/>
    <w:rsid w:val="001552F4"/>
    <w:rsid w:val="00155377"/>
    <w:rsid w:val="00155513"/>
    <w:rsid w:val="00155E49"/>
    <w:rsid w:val="00155E97"/>
    <w:rsid w:val="00155EB3"/>
    <w:rsid w:val="00155FAC"/>
    <w:rsid w:val="00156049"/>
    <w:rsid w:val="00156245"/>
    <w:rsid w:val="00156D3D"/>
    <w:rsid w:val="00156E08"/>
    <w:rsid w:val="00157ACF"/>
    <w:rsid w:val="00157CDD"/>
    <w:rsid w:val="0015A55A"/>
    <w:rsid w:val="0016022A"/>
    <w:rsid w:val="0016054D"/>
    <w:rsid w:val="00160640"/>
    <w:rsid w:val="001610AD"/>
    <w:rsid w:val="00161370"/>
    <w:rsid w:val="00161397"/>
    <w:rsid w:val="00161838"/>
    <w:rsid w:val="001618F5"/>
    <w:rsid w:val="00161A04"/>
    <w:rsid w:val="00161E48"/>
    <w:rsid w:val="00161EF4"/>
    <w:rsid w:val="00161F06"/>
    <w:rsid w:val="0016221A"/>
    <w:rsid w:val="00162444"/>
    <w:rsid w:val="00162F16"/>
    <w:rsid w:val="00163397"/>
    <w:rsid w:val="0016394C"/>
    <w:rsid w:val="00163AD5"/>
    <w:rsid w:val="00163E31"/>
    <w:rsid w:val="00164154"/>
    <w:rsid w:val="001641C5"/>
    <w:rsid w:val="00164464"/>
    <w:rsid w:val="001645E7"/>
    <w:rsid w:val="00164A41"/>
    <w:rsid w:val="00164BF4"/>
    <w:rsid w:val="00164D50"/>
    <w:rsid w:val="001650CF"/>
    <w:rsid w:val="00165264"/>
    <w:rsid w:val="00165722"/>
    <w:rsid w:val="00165798"/>
    <w:rsid w:val="00165883"/>
    <w:rsid w:val="00165AB5"/>
    <w:rsid w:val="00165D46"/>
    <w:rsid w:val="00165D4A"/>
    <w:rsid w:val="00165FEC"/>
    <w:rsid w:val="00166155"/>
    <w:rsid w:val="00166458"/>
    <w:rsid w:val="00166648"/>
    <w:rsid w:val="00166B1E"/>
    <w:rsid w:val="00166CBD"/>
    <w:rsid w:val="0016787B"/>
    <w:rsid w:val="001678D2"/>
    <w:rsid w:val="00167AE3"/>
    <w:rsid w:val="001700D2"/>
    <w:rsid w:val="00170277"/>
    <w:rsid w:val="00170C99"/>
    <w:rsid w:val="00170E19"/>
    <w:rsid w:val="00170FA5"/>
    <w:rsid w:val="0017115E"/>
    <w:rsid w:val="00171205"/>
    <w:rsid w:val="0017122C"/>
    <w:rsid w:val="001714AF"/>
    <w:rsid w:val="00171702"/>
    <w:rsid w:val="00171900"/>
    <w:rsid w:val="00171D5B"/>
    <w:rsid w:val="00172020"/>
    <w:rsid w:val="00172537"/>
    <w:rsid w:val="00172742"/>
    <w:rsid w:val="00172D0D"/>
    <w:rsid w:val="00172D3E"/>
    <w:rsid w:val="00172E16"/>
    <w:rsid w:val="00172FEC"/>
    <w:rsid w:val="0017310A"/>
    <w:rsid w:val="001732DA"/>
    <w:rsid w:val="001733C8"/>
    <w:rsid w:val="001734F6"/>
    <w:rsid w:val="00173569"/>
    <w:rsid w:val="00173693"/>
    <w:rsid w:val="001738BC"/>
    <w:rsid w:val="001738E5"/>
    <w:rsid w:val="001740E0"/>
    <w:rsid w:val="00174112"/>
    <w:rsid w:val="0017427F"/>
    <w:rsid w:val="00174429"/>
    <w:rsid w:val="00174495"/>
    <w:rsid w:val="0017453B"/>
    <w:rsid w:val="001747A8"/>
    <w:rsid w:val="00174874"/>
    <w:rsid w:val="00174AA7"/>
    <w:rsid w:val="001750FA"/>
    <w:rsid w:val="001753BA"/>
    <w:rsid w:val="00175CF4"/>
    <w:rsid w:val="00175D13"/>
    <w:rsid w:val="001761A7"/>
    <w:rsid w:val="00176CB0"/>
    <w:rsid w:val="00176D28"/>
    <w:rsid w:val="00176DDC"/>
    <w:rsid w:val="00176F32"/>
    <w:rsid w:val="001774BF"/>
    <w:rsid w:val="001775B9"/>
    <w:rsid w:val="00177A3D"/>
    <w:rsid w:val="00177BD5"/>
    <w:rsid w:val="0017FB0E"/>
    <w:rsid w:val="00180952"/>
    <w:rsid w:val="00180A79"/>
    <w:rsid w:val="0018108F"/>
    <w:rsid w:val="0018200A"/>
    <w:rsid w:val="0018206B"/>
    <w:rsid w:val="001826B9"/>
    <w:rsid w:val="00182862"/>
    <w:rsid w:val="00183217"/>
    <w:rsid w:val="00183C0F"/>
    <w:rsid w:val="00183D53"/>
    <w:rsid w:val="00183F30"/>
    <w:rsid w:val="0018413C"/>
    <w:rsid w:val="001844E4"/>
    <w:rsid w:val="0018451C"/>
    <w:rsid w:val="00184CC8"/>
    <w:rsid w:val="00184D4D"/>
    <w:rsid w:val="0018516B"/>
    <w:rsid w:val="001852A0"/>
    <w:rsid w:val="0018534C"/>
    <w:rsid w:val="0018540A"/>
    <w:rsid w:val="00185550"/>
    <w:rsid w:val="00185687"/>
    <w:rsid w:val="001856E8"/>
    <w:rsid w:val="00185C75"/>
    <w:rsid w:val="00185C80"/>
    <w:rsid w:val="00185E25"/>
    <w:rsid w:val="001861F0"/>
    <w:rsid w:val="00186255"/>
    <w:rsid w:val="00186528"/>
    <w:rsid w:val="00186779"/>
    <w:rsid w:val="0018682F"/>
    <w:rsid w:val="00186D2F"/>
    <w:rsid w:val="00186DEE"/>
    <w:rsid w:val="00186E28"/>
    <w:rsid w:val="001870AE"/>
    <w:rsid w:val="00187379"/>
    <w:rsid w:val="001874DE"/>
    <w:rsid w:val="001878D7"/>
    <w:rsid w:val="00190115"/>
    <w:rsid w:val="00190158"/>
    <w:rsid w:val="00190326"/>
    <w:rsid w:val="00190359"/>
    <w:rsid w:val="001905FC"/>
    <w:rsid w:val="0019066A"/>
    <w:rsid w:val="0019067B"/>
    <w:rsid w:val="001906E1"/>
    <w:rsid w:val="00190710"/>
    <w:rsid w:val="00190738"/>
    <w:rsid w:val="0019078B"/>
    <w:rsid w:val="0019083E"/>
    <w:rsid w:val="00190EAD"/>
    <w:rsid w:val="0019117A"/>
    <w:rsid w:val="00191349"/>
    <w:rsid w:val="001913AF"/>
    <w:rsid w:val="00191562"/>
    <w:rsid w:val="00191A41"/>
    <w:rsid w:val="001920AB"/>
    <w:rsid w:val="001920BF"/>
    <w:rsid w:val="001921DD"/>
    <w:rsid w:val="00192522"/>
    <w:rsid w:val="00192B57"/>
    <w:rsid w:val="00192FC8"/>
    <w:rsid w:val="00193311"/>
    <w:rsid w:val="00193347"/>
    <w:rsid w:val="00193B72"/>
    <w:rsid w:val="00194479"/>
    <w:rsid w:val="001947EE"/>
    <w:rsid w:val="00194847"/>
    <w:rsid w:val="00194902"/>
    <w:rsid w:val="00194C7A"/>
    <w:rsid w:val="00194F4B"/>
    <w:rsid w:val="0019501B"/>
    <w:rsid w:val="0019508A"/>
    <w:rsid w:val="0019518C"/>
    <w:rsid w:val="001955C1"/>
    <w:rsid w:val="00195884"/>
    <w:rsid w:val="00195986"/>
    <w:rsid w:val="00195C90"/>
    <w:rsid w:val="00195CD1"/>
    <w:rsid w:val="00196C97"/>
    <w:rsid w:val="00196EDF"/>
    <w:rsid w:val="00196F03"/>
    <w:rsid w:val="001970B9"/>
    <w:rsid w:val="001971BF"/>
    <w:rsid w:val="001972B0"/>
    <w:rsid w:val="0019763D"/>
    <w:rsid w:val="00197B5E"/>
    <w:rsid w:val="001A013F"/>
    <w:rsid w:val="001A01D2"/>
    <w:rsid w:val="001A04B6"/>
    <w:rsid w:val="001A08B9"/>
    <w:rsid w:val="001A0D9B"/>
    <w:rsid w:val="001A1003"/>
    <w:rsid w:val="001A109F"/>
    <w:rsid w:val="001A1246"/>
    <w:rsid w:val="001A15CD"/>
    <w:rsid w:val="001A17C1"/>
    <w:rsid w:val="001A1912"/>
    <w:rsid w:val="001A2087"/>
    <w:rsid w:val="001A2180"/>
    <w:rsid w:val="001A2955"/>
    <w:rsid w:val="001A2E76"/>
    <w:rsid w:val="001A34BC"/>
    <w:rsid w:val="001A36ED"/>
    <w:rsid w:val="001A3CAA"/>
    <w:rsid w:val="001A401E"/>
    <w:rsid w:val="001A4872"/>
    <w:rsid w:val="001A5033"/>
    <w:rsid w:val="001A56C7"/>
    <w:rsid w:val="001A5738"/>
    <w:rsid w:val="001A5A9B"/>
    <w:rsid w:val="001A5E6C"/>
    <w:rsid w:val="001A5EEA"/>
    <w:rsid w:val="001A5FD0"/>
    <w:rsid w:val="001A6040"/>
    <w:rsid w:val="001A6B95"/>
    <w:rsid w:val="001A6D2E"/>
    <w:rsid w:val="001A6E0E"/>
    <w:rsid w:val="001A6FAD"/>
    <w:rsid w:val="001A70CF"/>
    <w:rsid w:val="001A7269"/>
    <w:rsid w:val="001A754D"/>
    <w:rsid w:val="001A76D2"/>
    <w:rsid w:val="001A77E1"/>
    <w:rsid w:val="001A7A35"/>
    <w:rsid w:val="001A7C95"/>
    <w:rsid w:val="001A7E69"/>
    <w:rsid w:val="001A7F0E"/>
    <w:rsid w:val="001AF6FF"/>
    <w:rsid w:val="001B00E0"/>
    <w:rsid w:val="001B04E5"/>
    <w:rsid w:val="001B0513"/>
    <w:rsid w:val="001B0712"/>
    <w:rsid w:val="001B091F"/>
    <w:rsid w:val="001B0A95"/>
    <w:rsid w:val="001B135D"/>
    <w:rsid w:val="001B1422"/>
    <w:rsid w:val="001B152C"/>
    <w:rsid w:val="001B15FF"/>
    <w:rsid w:val="001B1AB2"/>
    <w:rsid w:val="001B1C5B"/>
    <w:rsid w:val="001B24E1"/>
    <w:rsid w:val="001B2571"/>
    <w:rsid w:val="001B276E"/>
    <w:rsid w:val="001B32E4"/>
    <w:rsid w:val="001B3831"/>
    <w:rsid w:val="001B39B8"/>
    <w:rsid w:val="001B39D0"/>
    <w:rsid w:val="001B40D1"/>
    <w:rsid w:val="001B43BE"/>
    <w:rsid w:val="001B44BE"/>
    <w:rsid w:val="001B4629"/>
    <w:rsid w:val="001B4792"/>
    <w:rsid w:val="001B4CC5"/>
    <w:rsid w:val="001B4DA2"/>
    <w:rsid w:val="001B506D"/>
    <w:rsid w:val="001B50BE"/>
    <w:rsid w:val="001B52D8"/>
    <w:rsid w:val="001B556B"/>
    <w:rsid w:val="001B598F"/>
    <w:rsid w:val="001B5B75"/>
    <w:rsid w:val="001B6041"/>
    <w:rsid w:val="001B6579"/>
    <w:rsid w:val="001B690D"/>
    <w:rsid w:val="001B6ABC"/>
    <w:rsid w:val="001B6ACA"/>
    <w:rsid w:val="001B71C5"/>
    <w:rsid w:val="001B7404"/>
    <w:rsid w:val="001B7763"/>
    <w:rsid w:val="001B7AB6"/>
    <w:rsid w:val="001B7DF6"/>
    <w:rsid w:val="001BF852"/>
    <w:rsid w:val="001C015B"/>
    <w:rsid w:val="001C01EB"/>
    <w:rsid w:val="001C0829"/>
    <w:rsid w:val="001C08C2"/>
    <w:rsid w:val="001C0A64"/>
    <w:rsid w:val="001C0C8A"/>
    <w:rsid w:val="001C0D72"/>
    <w:rsid w:val="001C1761"/>
    <w:rsid w:val="001C1A1F"/>
    <w:rsid w:val="001C1B0F"/>
    <w:rsid w:val="001C1C48"/>
    <w:rsid w:val="001C1F3E"/>
    <w:rsid w:val="001C2609"/>
    <w:rsid w:val="001C2853"/>
    <w:rsid w:val="001C29B7"/>
    <w:rsid w:val="001C2B97"/>
    <w:rsid w:val="001C2FBE"/>
    <w:rsid w:val="001C33AE"/>
    <w:rsid w:val="001C37DC"/>
    <w:rsid w:val="001C3888"/>
    <w:rsid w:val="001C3B6B"/>
    <w:rsid w:val="001C4047"/>
    <w:rsid w:val="001C40A3"/>
    <w:rsid w:val="001C436D"/>
    <w:rsid w:val="001C4946"/>
    <w:rsid w:val="001C4A0D"/>
    <w:rsid w:val="001C506F"/>
    <w:rsid w:val="001C5254"/>
    <w:rsid w:val="001C5558"/>
    <w:rsid w:val="001C5FDB"/>
    <w:rsid w:val="001C5FE2"/>
    <w:rsid w:val="001C6428"/>
    <w:rsid w:val="001C695A"/>
    <w:rsid w:val="001C69C6"/>
    <w:rsid w:val="001C6EF5"/>
    <w:rsid w:val="001C6EFE"/>
    <w:rsid w:val="001C6F30"/>
    <w:rsid w:val="001C70D7"/>
    <w:rsid w:val="001C7179"/>
    <w:rsid w:val="001C71B3"/>
    <w:rsid w:val="001C7231"/>
    <w:rsid w:val="001C73D4"/>
    <w:rsid w:val="001C7500"/>
    <w:rsid w:val="001C753C"/>
    <w:rsid w:val="001C75FD"/>
    <w:rsid w:val="001C7EF8"/>
    <w:rsid w:val="001D0537"/>
    <w:rsid w:val="001D0786"/>
    <w:rsid w:val="001D10BF"/>
    <w:rsid w:val="001D124B"/>
    <w:rsid w:val="001D15F7"/>
    <w:rsid w:val="001D1659"/>
    <w:rsid w:val="001D1A80"/>
    <w:rsid w:val="001D1D20"/>
    <w:rsid w:val="001D1F49"/>
    <w:rsid w:val="001D2129"/>
    <w:rsid w:val="001D216D"/>
    <w:rsid w:val="001D227D"/>
    <w:rsid w:val="001D22DC"/>
    <w:rsid w:val="001D2CD5"/>
    <w:rsid w:val="001D2E9F"/>
    <w:rsid w:val="001D3000"/>
    <w:rsid w:val="001D3193"/>
    <w:rsid w:val="001D3733"/>
    <w:rsid w:val="001D3EBF"/>
    <w:rsid w:val="001D4012"/>
    <w:rsid w:val="001D41DC"/>
    <w:rsid w:val="001D4240"/>
    <w:rsid w:val="001D435F"/>
    <w:rsid w:val="001D4572"/>
    <w:rsid w:val="001D461B"/>
    <w:rsid w:val="001D4657"/>
    <w:rsid w:val="001D47CF"/>
    <w:rsid w:val="001D495C"/>
    <w:rsid w:val="001D4C9A"/>
    <w:rsid w:val="001D5CCC"/>
    <w:rsid w:val="001D5F65"/>
    <w:rsid w:val="001D5FB7"/>
    <w:rsid w:val="001D600C"/>
    <w:rsid w:val="001D651A"/>
    <w:rsid w:val="001D67CC"/>
    <w:rsid w:val="001D69CA"/>
    <w:rsid w:val="001D6B65"/>
    <w:rsid w:val="001D7262"/>
    <w:rsid w:val="001D7450"/>
    <w:rsid w:val="001D74E4"/>
    <w:rsid w:val="001D7531"/>
    <w:rsid w:val="001D7535"/>
    <w:rsid w:val="001D760A"/>
    <w:rsid w:val="001D7A6B"/>
    <w:rsid w:val="001D7A88"/>
    <w:rsid w:val="001D7C1C"/>
    <w:rsid w:val="001D7DBC"/>
    <w:rsid w:val="001D7EDA"/>
    <w:rsid w:val="001E0350"/>
    <w:rsid w:val="001E042F"/>
    <w:rsid w:val="001E045C"/>
    <w:rsid w:val="001E0799"/>
    <w:rsid w:val="001E07C0"/>
    <w:rsid w:val="001E08BE"/>
    <w:rsid w:val="001E0DD1"/>
    <w:rsid w:val="001E0E5B"/>
    <w:rsid w:val="001E165D"/>
    <w:rsid w:val="001E176C"/>
    <w:rsid w:val="001E180D"/>
    <w:rsid w:val="001E182C"/>
    <w:rsid w:val="001E2086"/>
    <w:rsid w:val="001E22C3"/>
    <w:rsid w:val="001E2814"/>
    <w:rsid w:val="001E2A4C"/>
    <w:rsid w:val="001E2BC4"/>
    <w:rsid w:val="001E2D63"/>
    <w:rsid w:val="001E2ECB"/>
    <w:rsid w:val="001E3337"/>
    <w:rsid w:val="001E3402"/>
    <w:rsid w:val="001E37FB"/>
    <w:rsid w:val="001E3A5E"/>
    <w:rsid w:val="001E3B1D"/>
    <w:rsid w:val="001E3F61"/>
    <w:rsid w:val="001E4444"/>
    <w:rsid w:val="001E4741"/>
    <w:rsid w:val="001E4ABE"/>
    <w:rsid w:val="001E4F3B"/>
    <w:rsid w:val="001E5628"/>
    <w:rsid w:val="001E5694"/>
    <w:rsid w:val="001E5927"/>
    <w:rsid w:val="001E59EB"/>
    <w:rsid w:val="001E5C15"/>
    <w:rsid w:val="001E602C"/>
    <w:rsid w:val="001E620D"/>
    <w:rsid w:val="001E626B"/>
    <w:rsid w:val="001E642C"/>
    <w:rsid w:val="001E670E"/>
    <w:rsid w:val="001E67A8"/>
    <w:rsid w:val="001E69B6"/>
    <w:rsid w:val="001E6B22"/>
    <w:rsid w:val="001E6E2D"/>
    <w:rsid w:val="001E706D"/>
    <w:rsid w:val="001E758B"/>
    <w:rsid w:val="001E7778"/>
    <w:rsid w:val="001E7840"/>
    <w:rsid w:val="001E79AB"/>
    <w:rsid w:val="001E7AA4"/>
    <w:rsid w:val="001E7C69"/>
    <w:rsid w:val="001E7EBA"/>
    <w:rsid w:val="001E7F24"/>
    <w:rsid w:val="001F0641"/>
    <w:rsid w:val="001F0906"/>
    <w:rsid w:val="001F1169"/>
    <w:rsid w:val="001F157C"/>
    <w:rsid w:val="001F1859"/>
    <w:rsid w:val="001F18DA"/>
    <w:rsid w:val="001F1CBC"/>
    <w:rsid w:val="001F2361"/>
    <w:rsid w:val="001F240F"/>
    <w:rsid w:val="001F24BB"/>
    <w:rsid w:val="001F38BC"/>
    <w:rsid w:val="001F396E"/>
    <w:rsid w:val="001F3A43"/>
    <w:rsid w:val="001F47EF"/>
    <w:rsid w:val="001F4910"/>
    <w:rsid w:val="001F4A9F"/>
    <w:rsid w:val="001F4FAD"/>
    <w:rsid w:val="001F558E"/>
    <w:rsid w:val="001F562D"/>
    <w:rsid w:val="001F5726"/>
    <w:rsid w:val="001F5AFD"/>
    <w:rsid w:val="001F5C62"/>
    <w:rsid w:val="001F5D2D"/>
    <w:rsid w:val="001F6011"/>
    <w:rsid w:val="001F634E"/>
    <w:rsid w:val="001F6704"/>
    <w:rsid w:val="001F680F"/>
    <w:rsid w:val="001F683C"/>
    <w:rsid w:val="001F6B2E"/>
    <w:rsid w:val="001F6BAA"/>
    <w:rsid w:val="001F6F20"/>
    <w:rsid w:val="001F7161"/>
    <w:rsid w:val="001F72D8"/>
    <w:rsid w:val="001F7491"/>
    <w:rsid w:val="001F7569"/>
    <w:rsid w:val="001F7991"/>
    <w:rsid w:val="001F7C1D"/>
    <w:rsid w:val="001F7CBE"/>
    <w:rsid w:val="001F7E7A"/>
    <w:rsid w:val="00200031"/>
    <w:rsid w:val="00200232"/>
    <w:rsid w:val="002003CC"/>
    <w:rsid w:val="00200858"/>
    <w:rsid w:val="00200937"/>
    <w:rsid w:val="00201219"/>
    <w:rsid w:val="00201368"/>
    <w:rsid w:val="00201404"/>
    <w:rsid w:val="00201897"/>
    <w:rsid w:val="0020199E"/>
    <w:rsid w:val="002019BA"/>
    <w:rsid w:val="00201E6E"/>
    <w:rsid w:val="00202194"/>
    <w:rsid w:val="00202199"/>
    <w:rsid w:val="0020219F"/>
    <w:rsid w:val="00202225"/>
    <w:rsid w:val="00202377"/>
    <w:rsid w:val="00202BC4"/>
    <w:rsid w:val="00202BCB"/>
    <w:rsid w:val="00202C7D"/>
    <w:rsid w:val="002031DB"/>
    <w:rsid w:val="00203244"/>
    <w:rsid w:val="00203534"/>
    <w:rsid w:val="002035C7"/>
    <w:rsid w:val="00204099"/>
    <w:rsid w:val="002045C6"/>
    <w:rsid w:val="00204A1E"/>
    <w:rsid w:val="00204D4D"/>
    <w:rsid w:val="00204D7C"/>
    <w:rsid w:val="00205113"/>
    <w:rsid w:val="002058C3"/>
    <w:rsid w:val="002058D5"/>
    <w:rsid w:val="00205C86"/>
    <w:rsid w:val="00205CD5"/>
    <w:rsid w:val="00205D01"/>
    <w:rsid w:val="00205F6D"/>
    <w:rsid w:val="0020608F"/>
    <w:rsid w:val="0020638B"/>
    <w:rsid w:val="002066BE"/>
    <w:rsid w:val="0020673B"/>
    <w:rsid w:val="00206A92"/>
    <w:rsid w:val="00206B4F"/>
    <w:rsid w:val="00207060"/>
    <w:rsid w:val="002071BB"/>
    <w:rsid w:val="00207265"/>
    <w:rsid w:val="00207AC9"/>
    <w:rsid w:val="00207EAC"/>
    <w:rsid w:val="00208782"/>
    <w:rsid w:val="0020D8A1"/>
    <w:rsid w:val="002102F6"/>
    <w:rsid w:val="0021084E"/>
    <w:rsid w:val="00210AB7"/>
    <w:rsid w:val="00210BCF"/>
    <w:rsid w:val="00210D26"/>
    <w:rsid w:val="00210FAD"/>
    <w:rsid w:val="00211101"/>
    <w:rsid w:val="0021111F"/>
    <w:rsid w:val="00211298"/>
    <w:rsid w:val="00211698"/>
    <w:rsid w:val="00211C22"/>
    <w:rsid w:val="00211E41"/>
    <w:rsid w:val="00211F32"/>
    <w:rsid w:val="0021200C"/>
    <w:rsid w:val="00212073"/>
    <w:rsid w:val="0021231A"/>
    <w:rsid w:val="002124F7"/>
    <w:rsid w:val="00212B3B"/>
    <w:rsid w:val="002131E6"/>
    <w:rsid w:val="002134C0"/>
    <w:rsid w:val="00213CF2"/>
    <w:rsid w:val="00213D1B"/>
    <w:rsid w:val="002143C5"/>
    <w:rsid w:val="00214407"/>
    <w:rsid w:val="002145B0"/>
    <w:rsid w:val="002148C4"/>
    <w:rsid w:val="0021491A"/>
    <w:rsid w:val="00214ADD"/>
    <w:rsid w:val="002150A7"/>
    <w:rsid w:val="002154D6"/>
    <w:rsid w:val="002155A5"/>
    <w:rsid w:val="00216287"/>
    <w:rsid w:val="00216290"/>
    <w:rsid w:val="002162DD"/>
    <w:rsid w:val="00216450"/>
    <w:rsid w:val="002164C5"/>
    <w:rsid w:val="002166D7"/>
    <w:rsid w:val="002169EA"/>
    <w:rsid w:val="00216DAE"/>
    <w:rsid w:val="00217582"/>
    <w:rsid w:val="0021782B"/>
    <w:rsid w:val="00217B2C"/>
    <w:rsid w:val="00217C78"/>
    <w:rsid w:val="00217CEB"/>
    <w:rsid w:val="0021E0A8"/>
    <w:rsid w:val="0022010A"/>
    <w:rsid w:val="002202AC"/>
    <w:rsid w:val="00220C9B"/>
    <w:rsid w:val="00220FC1"/>
    <w:rsid w:val="0022102E"/>
    <w:rsid w:val="00221046"/>
    <w:rsid w:val="00221187"/>
    <w:rsid w:val="0022149E"/>
    <w:rsid w:val="002215CD"/>
    <w:rsid w:val="00221F4E"/>
    <w:rsid w:val="0022281A"/>
    <w:rsid w:val="00222948"/>
    <w:rsid w:val="00222AE7"/>
    <w:rsid w:val="00222B95"/>
    <w:rsid w:val="00222CA5"/>
    <w:rsid w:val="00223066"/>
    <w:rsid w:val="002233BD"/>
    <w:rsid w:val="00223648"/>
    <w:rsid w:val="00224A8E"/>
    <w:rsid w:val="00224B4A"/>
    <w:rsid w:val="00224C0A"/>
    <w:rsid w:val="00224E48"/>
    <w:rsid w:val="0022584C"/>
    <w:rsid w:val="002258E6"/>
    <w:rsid w:val="00226037"/>
    <w:rsid w:val="002264DD"/>
    <w:rsid w:val="002267C1"/>
    <w:rsid w:val="002268C5"/>
    <w:rsid w:val="00226A75"/>
    <w:rsid w:val="00226D4C"/>
    <w:rsid w:val="002273B8"/>
    <w:rsid w:val="002276A7"/>
    <w:rsid w:val="0022796E"/>
    <w:rsid w:val="00227A22"/>
    <w:rsid w:val="002301EB"/>
    <w:rsid w:val="0023026C"/>
    <w:rsid w:val="00230659"/>
    <w:rsid w:val="0023066C"/>
    <w:rsid w:val="00230B39"/>
    <w:rsid w:val="00230EF0"/>
    <w:rsid w:val="00231022"/>
    <w:rsid w:val="00231216"/>
    <w:rsid w:val="0023165D"/>
    <w:rsid w:val="00232125"/>
    <w:rsid w:val="002324A6"/>
    <w:rsid w:val="002325E7"/>
    <w:rsid w:val="00232B8E"/>
    <w:rsid w:val="0023378E"/>
    <w:rsid w:val="0023392D"/>
    <w:rsid w:val="00233984"/>
    <w:rsid w:val="00233B4B"/>
    <w:rsid w:val="00233B56"/>
    <w:rsid w:val="00233FDC"/>
    <w:rsid w:val="00234024"/>
    <w:rsid w:val="002343A6"/>
    <w:rsid w:val="002345EA"/>
    <w:rsid w:val="002347E2"/>
    <w:rsid w:val="00234AFB"/>
    <w:rsid w:val="00234B31"/>
    <w:rsid w:val="00235219"/>
    <w:rsid w:val="00235330"/>
    <w:rsid w:val="002353E3"/>
    <w:rsid w:val="00235570"/>
    <w:rsid w:val="00235D44"/>
    <w:rsid w:val="00236359"/>
    <w:rsid w:val="00236799"/>
    <w:rsid w:val="002369A0"/>
    <w:rsid w:val="00236B68"/>
    <w:rsid w:val="00236CBB"/>
    <w:rsid w:val="00236CC2"/>
    <w:rsid w:val="002370A8"/>
    <w:rsid w:val="002372DF"/>
    <w:rsid w:val="0023737B"/>
    <w:rsid w:val="00237413"/>
    <w:rsid w:val="002375F7"/>
    <w:rsid w:val="002376A7"/>
    <w:rsid w:val="00237706"/>
    <w:rsid w:val="00237C1B"/>
    <w:rsid w:val="002403CD"/>
    <w:rsid w:val="002404AF"/>
    <w:rsid w:val="00240794"/>
    <w:rsid w:val="00240A9C"/>
    <w:rsid w:val="00240F48"/>
    <w:rsid w:val="00240F4F"/>
    <w:rsid w:val="00241612"/>
    <w:rsid w:val="002416C3"/>
    <w:rsid w:val="00241A39"/>
    <w:rsid w:val="00241D69"/>
    <w:rsid w:val="002425E5"/>
    <w:rsid w:val="00242B30"/>
    <w:rsid w:val="00242F0C"/>
    <w:rsid w:val="00243571"/>
    <w:rsid w:val="0024393A"/>
    <w:rsid w:val="00243FDF"/>
    <w:rsid w:val="002440F8"/>
    <w:rsid w:val="0024466F"/>
    <w:rsid w:val="00244719"/>
    <w:rsid w:val="002448A1"/>
    <w:rsid w:val="0024492D"/>
    <w:rsid w:val="00244A65"/>
    <w:rsid w:val="00244B49"/>
    <w:rsid w:val="00245409"/>
    <w:rsid w:val="002454F1"/>
    <w:rsid w:val="00245568"/>
    <w:rsid w:val="00245675"/>
    <w:rsid w:val="002463FD"/>
    <w:rsid w:val="00246B91"/>
    <w:rsid w:val="00246E16"/>
    <w:rsid w:val="00246EA3"/>
    <w:rsid w:val="00246FDD"/>
    <w:rsid w:val="00247B25"/>
    <w:rsid w:val="00247D03"/>
    <w:rsid w:val="0025016F"/>
    <w:rsid w:val="002503F8"/>
    <w:rsid w:val="002506FE"/>
    <w:rsid w:val="002509D9"/>
    <w:rsid w:val="00250C96"/>
    <w:rsid w:val="00250D9A"/>
    <w:rsid w:val="002510EC"/>
    <w:rsid w:val="002513D6"/>
    <w:rsid w:val="00251FC0"/>
    <w:rsid w:val="00252006"/>
    <w:rsid w:val="002522C3"/>
    <w:rsid w:val="00252B2C"/>
    <w:rsid w:val="00252C99"/>
    <w:rsid w:val="00252D4E"/>
    <w:rsid w:val="00252DCC"/>
    <w:rsid w:val="00253622"/>
    <w:rsid w:val="002536A4"/>
    <w:rsid w:val="002538B0"/>
    <w:rsid w:val="0025399B"/>
    <w:rsid w:val="00253C73"/>
    <w:rsid w:val="00253F6A"/>
    <w:rsid w:val="002540D4"/>
    <w:rsid w:val="002542BB"/>
    <w:rsid w:val="002545B5"/>
    <w:rsid w:val="002548C1"/>
    <w:rsid w:val="00254BE8"/>
    <w:rsid w:val="00254C0C"/>
    <w:rsid w:val="00254D6B"/>
    <w:rsid w:val="00254F1A"/>
    <w:rsid w:val="00255569"/>
    <w:rsid w:val="00255750"/>
    <w:rsid w:val="002557D8"/>
    <w:rsid w:val="00256114"/>
    <w:rsid w:val="0025680F"/>
    <w:rsid w:val="002569D9"/>
    <w:rsid w:val="00256A77"/>
    <w:rsid w:val="00256AFF"/>
    <w:rsid w:val="00256BDC"/>
    <w:rsid w:val="00256D09"/>
    <w:rsid w:val="00256E1D"/>
    <w:rsid w:val="00256F7E"/>
    <w:rsid w:val="002575A1"/>
    <w:rsid w:val="00257977"/>
    <w:rsid w:val="00257CDC"/>
    <w:rsid w:val="00257E85"/>
    <w:rsid w:val="00257F37"/>
    <w:rsid w:val="0026059C"/>
    <w:rsid w:val="002605B1"/>
    <w:rsid w:val="002607BC"/>
    <w:rsid w:val="00260888"/>
    <w:rsid w:val="00260999"/>
    <w:rsid w:val="00260F06"/>
    <w:rsid w:val="00260F07"/>
    <w:rsid w:val="00260FDF"/>
    <w:rsid w:val="0026119E"/>
    <w:rsid w:val="0026169A"/>
    <w:rsid w:val="00261BD2"/>
    <w:rsid w:val="00261D2D"/>
    <w:rsid w:val="00261D96"/>
    <w:rsid w:val="00262256"/>
    <w:rsid w:val="00262636"/>
    <w:rsid w:val="002627D6"/>
    <w:rsid w:val="0026295F"/>
    <w:rsid w:val="00262F60"/>
    <w:rsid w:val="002630B2"/>
    <w:rsid w:val="00263637"/>
    <w:rsid w:val="00263717"/>
    <w:rsid w:val="002637B0"/>
    <w:rsid w:val="00263ABB"/>
    <w:rsid w:val="00263E78"/>
    <w:rsid w:val="00264415"/>
    <w:rsid w:val="002644B5"/>
    <w:rsid w:val="00264524"/>
    <w:rsid w:val="00264592"/>
    <w:rsid w:val="00264C89"/>
    <w:rsid w:val="00264E0B"/>
    <w:rsid w:val="0026509F"/>
    <w:rsid w:val="00265418"/>
    <w:rsid w:val="002655CC"/>
    <w:rsid w:val="00265764"/>
    <w:rsid w:val="00265868"/>
    <w:rsid w:val="00265921"/>
    <w:rsid w:val="00265C3C"/>
    <w:rsid w:val="002674A4"/>
    <w:rsid w:val="002674BD"/>
    <w:rsid w:val="00267504"/>
    <w:rsid w:val="00267523"/>
    <w:rsid w:val="00267C2B"/>
    <w:rsid w:val="00267DA9"/>
    <w:rsid w:val="00267E8D"/>
    <w:rsid w:val="002700A7"/>
    <w:rsid w:val="002702E9"/>
    <w:rsid w:val="0027066C"/>
    <w:rsid w:val="0027092A"/>
    <w:rsid w:val="00270CC6"/>
    <w:rsid w:val="0027106D"/>
    <w:rsid w:val="00271407"/>
    <w:rsid w:val="00271576"/>
    <w:rsid w:val="002715B1"/>
    <w:rsid w:val="00271874"/>
    <w:rsid w:val="00271892"/>
    <w:rsid w:val="002719A2"/>
    <w:rsid w:val="00271E3F"/>
    <w:rsid w:val="00271F70"/>
    <w:rsid w:val="002727E7"/>
    <w:rsid w:val="002728FB"/>
    <w:rsid w:val="00272942"/>
    <w:rsid w:val="00272C30"/>
    <w:rsid w:val="0027312A"/>
    <w:rsid w:val="002734BD"/>
    <w:rsid w:val="00273848"/>
    <w:rsid w:val="00273ADC"/>
    <w:rsid w:val="00273FB0"/>
    <w:rsid w:val="00273FC1"/>
    <w:rsid w:val="00274002"/>
    <w:rsid w:val="0027407E"/>
    <w:rsid w:val="002744C8"/>
    <w:rsid w:val="00274600"/>
    <w:rsid w:val="0027469E"/>
    <w:rsid w:val="00274C36"/>
    <w:rsid w:val="00274DE8"/>
    <w:rsid w:val="002756D0"/>
    <w:rsid w:val="00275CB4"/>
    <w:rsid w:val="00275F67"/>
    <w:rsid w:val="0027622D"/>
    <w:rsid w:val="002763E9"/>
    <w:rsid w:val="00276423"/>
    <w:rsid w:val="00276440"/>
    <w:rsid w:val="002768A2"/>
    <w:rsid w:val="00276A84"/>
    <w:rsid w:val="00276B2E"/>
    <w:rsid w:val="00277A3B"/>
    <w:rsid w:val="00277B9B"/>
    <w:rsid w:val="00277BFD"/>
    <w:rsid w:val="00277D6A"/>
    <w:rsid w:val="00277ECD"/>
    <w:rsid w:val="0028005B"/>
    <w:rsid w:val="0028090B"/>
    <w:rsid w:val="00280D34"/>
    <w:rsid w:val="0028102B"/>
    <w:rsid w:val="002810BD"/>
    <w:rsid w:val="002810C3"/>
    <w:rsid w:val="002810C4"/>
    <w:rsid w:val="00281491"/>
    <w:rsid w:val="00281792"/>
    <w:rsid w:val="00281BB2"/>
    <w:rsid w:val="0028238A"/>
    <w:rsid w:val="00282C45"/>
    <w:rsid w:val="00282F3E"/>
    <w:rsid w:val="0028306A"/>
    <w:rsid w:val="0028368A"/>
    <w:rsid w:val="002837D3"/>
    <w:rsid w:val="00283803"/>
    <w:rsid w:val="00283830"/>
    <w:rsid w:val="00284053"/>
    <w:rsid w:val="002841BB"/>
    <w:rsid w:val="002842D0"/>
    <w:rsid w:val="00284723"/>
    <w:rsid w:val="00284A18"/>
    <w:rsid w:val="00284BB3"/>
    <w:rsid w:val="00285229"/>
    <w:rsid w:val="00285561"/>
    <w:rsid w:val="00285863"/>
    <w:rsid w:val="00285FD5"/>
    <w:rsid w:val="002862B9"/>
    <w:rsid w:val="002866BF"/>
    <w:rsid w:val="0028673C"/>
    <w:rsid w:val="002868C1"/>
    <w:rsid w:val="00286B1F"/>
    <w:rsid w:val="00286F93"/>
    <w:rsid w:val="0028717C"/>
    <w:rsid w:val="00287991"/>
    <w:rsid w:val="00287A84"/>
    <w:rsid w:val="00287C48"/>
    <w:rsid w:val="00287D64"/>
    <w:rsid w:val="00287D73"/>
    <w:rsid w:val="00287DFE"/>
    <w:rsid w:val="00287E4A"/>
    <w:rsid w:val="00290126"/>
    <w:rsid w:val="00290221"/>
    <w:rsid w:val="002909A3"/>
    <w:rsid w:val="002909FC"/>
    <w:rsid w:val="00290CB7"/>
    <w:rsid w:val="00290E7E"/>
    <w:rsid w:val="00290FC4"/>
    <w:rsid w:val="00291201"/>
    <w:rsid w:val="00291754"/>
    <w:rsid w:val="00291A75"/>
    <w:rsid w:val="00292065"/>
    <w:rsid w:val="002920EB"/>
    <w:rsid w:val="00292E18"/>
    <w:rsid w:val="00292F9C"/>
    <w:rsid w:val="00293538"/>
    <w:rsid w:val="0029358C"/>
    <w:rsid w:val="00293B37"/>
    <w:rsid w:val="00293CC1"/>
    <w:rsid w:val="002942C5"/>
    <w:rsid w:val="00294632"/>
    <w:rsid w:val="00294699"/>
    <w:rsid w:val="002946A7"/>
    <w:rsid w:val="00294AE3"/>
    <w:rsid w:val="00294F13"/>
    <w:rsid w:val="0029515B"/>
    <w:rsid w:val="002951FE"/>
    <w:rsid w:val="002953A1"/>
    <w:rsid w:val="002959FC"/>
    <w:rsid w:val="002959FF"/>
    <w:rsid w:val="00295A90"/>
    <w:rsid w:val="002964E9"/>
    <w:rsid w:val="00296728"/>
    <w:rsid w:val="002967D9"/>
    <w:rsid w:val="00296A49"/>
    <w:rsid w:val="00296A4D"/>
    <w:rsid w:val="00296DBE"/>
    <w:rsid w:val="00296F5B"/>
    <w:rsid w:val="00297045"/>
    <w:rsid w:val="002970FE"/>
    <w:rsid w:val="00297A36"/>
    <w:rsid w:val="002A08D1"/>
    <w:rsid w:val="002A0B20"/>
    <w:rsid w:val="002A0D61"/>
    <w:rsid w:val="002A13C4"/>
    <w:rsid w:val="002A1AC2"/>
    <w:rsid w:val="002A2058"/>
    <w:rsid w:val="002A2504"/>
    <w:rsid w:val="002A2630"/>
    <w:rsid w:val="002A268E"/>
    <w:rsid w:val="002A2865"/>
    <w:rsid w:val="002A2EDF"/>
    <w:rsid w:val="002A336B"/>
    <w:rsid w:val="002A36E9"/>
    <w:rsid w:val="002A3739"/>
    <w:rsid w:val="002A374F"/>
    <w:rsid w:val="002A3852"/>
    <w:rsid w:val="002A3938"/>
    <w:rsid w:val="002A3F9D"/>
    <w:rsid w:val="002A41C7"/>
    <w:rsid w:val="002A4433"/>
    <w:rsid w:val="002A48A9"/>
    <w:rsid w:val="002A49D3"/>
    <w:rsid w:val="002A4B8F"/>
    <w:rsid w:val="002A4D57"/>
    <w:rsid w:val="002A4FC3"/>
    <w:rsid w:val="002A507B"/>
    <w:rsid w:val="002A5C36"/>
    <w:rsid w:val="002A5E59"/>
    <w:rsid w:val="002A6642"/>
    <w:rsid w:val="002A686A"/>
    <w:rsid w:val="002A6945"/>
    <w:rsid w:val="002A7174"/>
    <w:rsid w:val="002A7413"/>
    <w:rsid w:val="002A744A"/>
    <w:rsid w:val="002A7786"/>
    <w:rsid w:val="002A7803"/>
    <w:rsid w:val="002A7BD1"/>
    <w:rsid w:val="002A7D63"/>
    <w:rsid w:val="002A7F76"/>
    <w:rsid w:val="002B047D"/>
    <w:rsid w:val="002B04AD"/>
    <w:rsid w:val="002B0A75"/>
    <w:rsid w:val="002B0DD7"/>
    <w:rsid w:val="002B102D"/>
    <w:rsid w:val="002B1120"/>
    <w:rsid w:val="002B1221"/>
    <w:rsid w:val="002B128A"/>
    <w:rsid w:val="002B16F3"/>
    <w:rsid w:val="002B18DE"/>
    <w:rsid w:val="002B1FFC"/>
    <w:rsid w:val="002B2848"/>
    <w:rsid w:val="002B32B3"/>
    <w:rsid w:val="002B3C40"/>
    <w:rsid w:val="002B4051"/>
    <w:rsid w:val="002B4253"/>
    <w:rsid w:val="002B4261"/>
    <w:rsid w:val="002B4364"/>
    <w:rsid w:val="002B43CA"/>
    <w:rsid w:val="002B496D"/>
    <w:rsid w:val="002B4B40"/>
    <w:rsid w:val="002B65D3"/>
    <w:rsid w:val="002B6965"/>
    <w:rsid w:val="002B6AB3"/>
    <w:rsid w:val="002B6B9A"/>
    <w:rsid w:val="002B6CA3"/>
    <w:rsid w:val="002B6E43"/>
    <w:rsid w:val="002B6F87"/>
    <w:rsid w:val="002B7087"/>
    <w:rsid w:val="002B73F4"/>
    <w:rsid w:val="002B778C"/>
    <w:rsid w:val="002B7CF7"/>
    <w:rsid w:val="002B7E97"/>
    <w:rsid w:val="002C01DD"/>
    <w:rsid w:val="002C031B"/>
    <w:rsid w:val="002C033F"/>
    <w:rsid w:val="002C03D3"/>
    <w:rsid w:val="002C047B"/>
    <w:rsid w:val="002C0741"/>
    <w:rsid w:val="002C0B61"/>
    <w:rsid w:val="002C1354"/>
    <w:rsid w:val="002C1568"/>
    <w:rsid w:val="002C173B"/>
    <w:rsid w:val="002C1888"/>
    <w:rsid w:val="002C1922"/>
    <w:rsid w:val="002C1B06"/>
    <w:rsid w:val="002C201A"/>
    <w:rsid w:val="002C2187"/>
    <w:rsid w:val="002C290C"/>
    <w:rsid w:val="002C2AB5"/>
    <w:rsid w:val="002C2B4E"/>
    <w:rsid w:val="002C2EE8"/>
    <w:rsid w:val="002C30A9"/>
    <w:rsid w:val="002C33E2"/>
    <w:rsid w:val="002C3559"/>
    <w:rsid w:val="002C38F8"/>
    <w:rsid w:val="002C3C5B"/>
    <w:rsid w:val="002C3D33"/>
    <w:rsid w:val="002C3DD8"/>
    <w:rsid w:val="002C4562"/>
    <w:rsid w:val="002C4698"/>
    <w:rsid w:val="002C4986"/>
    <w:rsid w:val="002C4ABA"/>
    <w:rsid w:val="002C4E0B"/>
    <w:rsid w:val="002C4F18"/>
    <w:rsid w:val="002C5108"/>
    <w:rsid w:val="002C5368"/>
    <w:rsid w:val="002C57F8"/>
    <w:rsid w:val="002C5840"/>
    <w:rsid w:val="002C5865"/>
    <w:rsid w:val="002C5B32"/>
    <w:rsid w:val="002C6A3E"/>
    <w:rsid w:val="002C6CD6"/>
    <w:rsid w:val="002C702A"/>
    <w:rsid w:val="002C7374"/>
    <w:rsid w:val="002C75E3"/>
    <w:rsid w:val="002C7CF6"/>
    <w:rsid w:val="002C7F2B"/>
    <w:rsid w:val="002C7FF3"/>
    <w:rsid w:val="002CDEBB"/>
    <w:rsid w:val="002D0C55"/>
    <w:rsid w:val="002D17CA"/>
    <w:rsid w:val="002D17EE"/>
    <w:rsid w:val="002D1A11"/>
    <w:rsid w:val="002D1A3D"/>
    <w:rsid w:val="002D1F37"/>
    <w:rsid w:val="002D1FD1"/>
    <w:rsid w:val="002D1FF2"/>
    <w:rsid w:val="002D2264"/>
    <w:rsid w:val="002D253C"/>
    <w:rsid w:val="002D275F"/>
    <w:rsid w:val="002D2B1F"/>
    <w:rsid w:val="002D2B26"/>
    <w:rsid w:val="002D2BEF"/>
    <w:rsid w:val="002D39F9"/>
    <w:rsid w:val="002D3FCD"/>
    <w:rsid w:val="002D3FED"/>
    <w:rsid w:val="002D4122"/>
    <w:rsid w:val="002D4609"/>
    <w:rsid w:val="002D4AA0"/>
    <w:rsid w:val="002D5256"/>
    <w:rsid w:val="002D52A2"/>
    <w:rsid w:val="002D563F"/>
    <w:rsid w:val="002D5CA4"/>
    <w:rsid w:val="002D5D26"/>
    <w:rsid w:val="002D6700"/>
    <w:rsid w:val="002D6A95"/>
    <w:rsid w:val="002D6C4A"/>
    <w:rsid w:val="002D6E2D"/>
    <w:rsid w:val="002D760E"/>
    <w:rsid w:val="002D77CD"/>
    <w:rsid w:val="002D7C5D"/>
    <w:rsid w:val="002D7D08"/>
    <w:rsid w:val="002D7F0D"/>
    <w:rsid w:val="002E0ACF"/>
    <w:rsid w:val="002E0AE9"/>
    <w:rsid w:val="002E0E40"/>
    <w:rsid w:val="002E11A4"/>
    <w:rsid w:val="002E138C"/>
    <w:rsid w:val="002E1AFF"/>
    <w:rsid w:val="002E1F79"/>
    <w:rsid w:val="002E2AC1"/>
    <w:rsid w:val="002E2BCF"/>
    <w:rsid w:val="002E2E3F"/>
    <w:rsid w:val="002E3CBA"/>
    <w:rsid w:val="002E3FD8"/>
    <w:rsid w:val="002E41C8"/>
    <w:rsid w:val="002E41F2"/>
    <w:rsid w:val="002E4CB3"/>
    <w:rsid w:val="002E52DD"/>
    <w:rsid w:val="002E5539"/>
    <w:rsid w:val="002E558F"/>
    <w:rsid w:val="002E571E"/>
    <w:rsid w:val="002E5A86"/>
    <w:rsid w:val="002E605B"/>
    <w:rsid w:val="002E61F1"/>
    <w:rsid w:val="002E620C"/>
    <w:rsid w:val="002E64A5"/>
    <w:rsid w:val="002E6625"/>
    <w:rsid w:val="002E662B"/>
    <w:rsid w:val="002E6845"/>
    <w:rsid w:val="002E69FB"/>
    <w:rsid w:val="002E6B39"/>
    <w:rsid w:val="002E6B63"/>
    <w:rsid w:val="002E700C"/>
    <w:rsid w:val="002E708F"/>
    <w:rsid w:val="002E7227"/>
    <w:rsid w:val="002E73AB"/>
    <w:rsid w:val="002E76ED"/>
    <w:rsid w:val="002E78F8"/>
    <w:rsid w:val="002E7D1B"/>
    <w:rsid w:val="002E7DE2"/>
    <w:rsid w:val="002F0140"/>
    <w:rsid w:val="002F057D"/>
    <w:rsid w:val="002F087F"/>
    <w:rsid w:val="002F090D"/>
    <w:rsid w:val="002F15EA"/>
    <w:rsid w:val="002F1B0B"/>
    <w:rsid w:val="002F1F8D"/>
    <w:rsid w:val="002F21D5"/>
    <w:rsid w:val="002F28EA"/>
    <w:rsid w:val="002F2CAB"/>
    <w:rsid w:val="002F2F6B"/>
    <w:rsid w:val="002F2F7E"/>
    <w:rsid w:val="002F2FC9"/>
    <w:rsid w:val="002F3231"/>
    <w:rsid w:val="002F3296"/>
    <w:rsid w:val="002F3B3E"/>
    <w:rsid w:val="002F4093"/>
    <w:rsid w:val="002F43E7"/>
    <w:rsid w:val="002F457F"/>
    <w:rsid w:val="002F4952"/>
    <w:rsid w:val="002F4C13"/>
    <w:rsid w:val="002F4F83"/>
    <w:rsid w:val="002F55B5"/>
    <w:rsid w:val="002F55BC"/>
    <w:rsid w:val="002F567F"/>
    <w:rsid w:val="002F5BBA"/>
    <w:rsid w:val="002F5D37"/>
    <w:rsid w:val="002F5D4F"/>
    <w:rsid w:val="002F5E14"/>
    <w:rsid w:val="002F616B"/>
    <w:rsid w:val="002F631B"/>
    <w:rsid w:val="002F6415"/>
    <w:rsid w:val="002F65F0"/>
    <w:rsid w:val="002F6787"/>
    <w:rsid w:val="002F6D81"/>
    <w:rsid w:val="002F6FDA"/>
    <w:rsid w:val="002F742B"/>
    <w:rsid w:val="002F7600"/>
    <w:rsid w:val="002F76EE"/>
    <w:rsid w:val="002F79AF"/>
    <w:rsid w:val="002F7A8E"/>
    <w:rsid w:val="002F7BE2"/>
    <w:rsid w:val="002F7D0A"/>
    <w:rsid w:val="00300179"/>
    <w:rsid w:val="003002B9"/>
    <w:rsid w:val="00300326"/>
    <w:rsid w:val="003004FF"/>
    <w:rsid w:val="0030066D"/>
    <w:rsid w:val="00300CCF"/>
    <w:rsid w:val="003014ED"/>
    <w:rsid w:val="0030154D"/>
    <w:rsid w:val="003017FF"/>
    <w:rsid w:val="00302230"/>
    <w:rsid w:val="00302908"/>
    <w:rsid w:val="00302943"/>
    <w:rsid w:val="00302BAC"/>
    <w:rsid w:val="00303017"/>
    <w:rsid w:val="0030327D"/>
    <w:rsid w:val="003033AD"/>
    <w:rsid w:val="003034BE"/>
    <w:rsid w:val="00303989"/>
    <w:rsid w:val="00303C1A"/>
    <w:rsid w:val="00303FAE"/>
    <w:rsid w:val="0030402B"/>
    <w:rsid w:val="00304154"/>
    <w:rsid w:val="003041EF"/>
    <w:rsid w:val="00304A6A"/>
    <w:rsid w:val="00304D14"/>
    <w:rsid w:val="00304DAB"/>
    <w:rsid w:val="003051CE"/>
    <w:rsid w:val="003057B2"/>
    <w:rsid w:val="00305AB7"/>
    <w:rsid w:val="00305DCF"/>
    <w:rsid w:val="00305E9D"/>
    <w:rsid w:val="00306078"/>
    <w:rsid w:val="003061D1"/>
    <w:rsid w:val="00306675"/>
    <w:rsid w:val="0030678A"/>
    <w:rsid w:val="003067BA"/>
    <w:rsid w:val="0030680B"/>
    <w:rsid w:val="00306E2C"/>
    <w:rsid w:val="00306F96"/>
    <w:rsid w:val="00307185"/>
    <w:rsid w:val="00307A0D"/>
    <w:rsid w:val="00307BB6"/>
    <w:rsid w:val="00307FD9"/>
    <w:rsid w:val="00310002"/>
    <w:rsid w:val="00310092"/>
    <w:rsid w:val="0031064D"/>
    <w:rsid w:val="003108AD"/>
    <w:rsid w:val="00310D8E"/>
    <w:rsid w:val="00310E4A"/>
    <w:rsid w:val="00310F8F"/>
    <w:rsid w:val="00311002"/>
    <w:rsid w:val="00311155"/>
    <w:rsid w:val="003112CB"/>
    <w:rsid w:val="00311358"/>
    <w:rsid w:val="003114C9"/>
    <w:rsid w:val="00311773"/>
    <w:rsid w:val="003118B4"/>
    <w:rsid w:val="003119A8"/>
    <w:rsid w:val="00311A06"/>
    <w:rsid w:val="00312008"/>
    <w:rsid w:val="003120B4"/>
    <w:rsid w:val="0031211E"/>
    <w:rsid w:val="00312486"/>
    <w:rsid w:val="003124E1"/>
    <w:rsid w:val="00312701"/>
    <w:rsid w:val="00312AD4"/>
    <w:rsid w:val="00312CC1"/>
    <w:rsid w:val="00313356"/>
    <w:rsid w:val="00313381"/>
    <w:rsid w:val="0031377B"/>
    <w:rsid w:val="00313896"/>
    <w:rsid w:val="00313DF3"/>
    <w:rsid w:val="003140F3"/>
    <w:rsid w:val="003142EC"/>
    <w:rsid w:val="00314426"/>
    <w:rsid w:val="0031446B"/>
    <w:rsid w:val="003148CF"/>
    <w:rsid w:val="00315755"/>
    <w:rsid w:val="003158FD"/>
    <w:rsid w:val="00315A33"/>
    <w:rsid w:val="00315AE5"/>
    <w:rsid w:val="00315AEA"/>
    <w:rsid w:val="00315C6E"/>
    <w:rsid w:val="0031625E"/>
    <w:rsid w:val="00316452"/>
    <w:rsid w:val="0031657F"/>
    <w:rsid w:val="003167B8"/>
    <w:rsid w:val="00316AB1"/>
    <w:rsid w:val="00316CF6"/>
    <w:rsid w:val="0031706C"/>
    <w:rsid w:val="00317121"/>
    <w:rsid w:val="0031714D"/>
    <w:rsid w:val="003203BE"/>
    <w:rsid w:val="0032046B"/>
    <w:rsid w:val="00320E80"/>
    <w:rsid w:val="0032123E"/>
    <w:rsid w:val="003213D1"/>
    <w:rsid w:val="003215BF"/>
    <w:rsid w:val="00321653"/>
    <w:rsid w:val="00321E1F"/>
    <w:rsid w:val="003222D8"/>
    <w:rsid w:val="00322422"/>
    <w:rsid w:val="003226C4"/>
    <w:rsid w:val="00322923"/>
    <w:rsid w:val="00322D09"/>
    <w:rsid w:val="00322FF2"/>
    <w:rsid w:val="00323D6B"/>
    <w:rsid w:val="0032412C"/>
    <w:rsid w:val="003241DA"/>
    <w:rsid w:val="00324747"/>
    <w:rsid w:val="00324916"/>
    <w:rsid w:val="0032494B"/>
    <w:rsid w:val="00324DA3"/>
    <w:rsid w:val="00324FAC"/>
    <w:rsid w:val="003252B7"/>
    <w:rsid w:val="00325373"/>
    <w:rsid w:val="0032547E"/>
    <w:rsid w:val="00325934"/>
    <w:rsid w:val="0032595D"/>
    <w:rsid w:val="00325AAB"/>
    <w:rsid w:val="00325CAE"/>
    <w:rsid w:val="00326068"/>
    <w:rsid w:val="003262FB"/>
    <w:rsid w:val="00326408"/>
    <w:rsid w:val="00326520"/>
    <w:rsid w:val="00326601"/>
    <w:rsid w:val="0032666D"/>
    <w:rsid w:val="0032674A"/>
    <w:rsid w:val="00326779"/>
    <w:rsid w:val="003267FA"/>
    <w:rsid w:val="003268B8"/>
    <w:rsid w:val="00326A93"/>
    <w:rsid w:val="00326AD6"/>
    <w:rsid w:val="00326B75"/>
    <w:rsid w:val="00326B9F"/>
    <w:rsid w:val="00326C41"/>
    <w:rsid w:val="00327005"/>
    <w:rsid w:val="0032740F"/>
    <w:rsid w:val="00327652"/>
    <w:rsid w:val="0032788A"/>
    <w:rsid w:val="00327D98"/>
    <w:rsid w:val="00327F71"/>
    <w:rsid w:val="0033016B"/>
    <w:rsid w:val="003302C2"/>
    <w:rsid w:val="0033098D"/>
    <w:rsid w:val="00330A0D"/>
    <w:rsid w:val="00330A7C"/>
    <w:rsid w:val="00330EB0"/>
    <w:rsid w:val="00331415"/>
    <w:rsid w:val="00331E8D"/>
    <w:rsid w:val="00332ADE"/>
    <w:rsid w:val="0033325F"/>
    <w:rsid w:val="003332DA"/>
    <w:rsid w:val="00333522"/>
    <w:rsid w:val="00333759"/>
    <w:rsid w:val="0033376A"/>
    <w:rsid w:val="00333BA5"/>
    <w:rsid w:val="00333D04"/>
    <w:rsid w:val="00333E5F"/>
    <w:rsid w:val="00334128"/>
    <w:rsid w:val="003347D5"/>
    <w:rsid w:val="00334DDA"/>
    <w:rsid w:val="00334E11"/>
    <w:rsid w:val="00334EF9"/>
    <w:rsid w:val="00334F6C"/>
    <w:rsid w:val="00334FF3"/>
    <w:rsid w:val="0033557F"/>
    <w:rsid w:val="0033562B"/>
    <w:rsid w:val="0033566A"/>
    <w:rsid w:val="00335790"/>
    <w:rsid w:val="00335DE0"/>
    <w:rsid w:val="003364C6"/>
    <w:rsid w:val="003364ED"/>
    <w:rsid w:val="0033656D"/>
    <w:rsid w:val="003365A6"/>
    <w:rsid w:val="00336621"/>
    <w:rsid w:val="00336A9B"/>
    <w:rsid w:val="00336FF6"/>
    <w:rsid w:val="00337200"/>
    <w:rsid w:val="0033729A"/>
    <w:rsid w:val="003374C1"/>
    <w:rsid w:val="00337655"/>
    <w:rsid w:val="00337AB8"/>
    <w:rsid w:val="00340058"/>
    <w:rsid w:val="00340403"/>
    <w:rsid w:val="00340542"/>
    <w:rsid w:val="003408EF"/>
    <w:rsid w:val="003409C5"/>
    <w:rsid w:val="00340A78"/>
    <w:rsid w:val="00340D59"/>
    <w:rsid w:val="0034131F"/>
    <w:rsid w:val="003414C6"/>
    <w:rsid w:val="0034181B"/>
    <w:rsid w:val="00342159"/>
    <w:rsid w:val="00342A94"/>
    <w:rsid w:val="00342BD5"/>
    <w:rsid w:val="00342D6D"/>
    <w:rsid w:val="003430B6"/>
    <w:rsid w:val="00343691"/>
    <w:rsid w:val="0034380A"/>
    <w:rsid w:val="00343947"/>
    <w:rsid w:val="00343DD2"/>
    <w:rsid w:val="00343F3C"/>
    <w:rsid w:val="00344321"/>
    <w:rsid w:val="003443E9"/>
    <w:rsid w:val="00344492"/>
    <w:rsid w:val="003446A5"/>
    <w:rsid w:val="00344850"/>
    <w:rsid w:val="00344940"/>
    <w:rsid w:val="00344D29"/>
    <w:rsid w:val="00345051"/>
    <w:rsid w:val="003450E2"/>
    <w:rsid w:val="00345486"/>
    <w:rsid w:val="00346060"/>
    <w:rsid w:val="003468F9"/>
    <w:rsid w:val="003469B0"/>
    <w:rsid w:val="00346A32"/>
    <w:rsid w:val="00346CC0"/>
    <w:rsid w:val="0034710E"/>
    <w:rsid w:val="003473F0"/>
    <w:rsid w:val="00347D2D"/>
    <w:rsid w:val="0034F5F9"/>
    <w:rsid w:val="003505BC"/>
    <w:rsid w:val="003507B1"/>
    <w:rsid w:val="003507F1"/>
    <w:rsid w:val="00350AC1"/>
    <w:rsid w:val="00351734"/>
    <w:rsid w:val="003517E3"/>
    <w:rsid w:val="003518B7"/>
    <w:rsid w:val="003518C3"/>
    <w:rsid w:val="00351E90"/>
    <w:rsid w:val="00351EF7"/>
    <w:rsid w:val="00352149"/>
    <w:rsid w:val="00352249"/>
    <w:rsid w:val="00352514"/>
    <w:rsid w:val="00352A4F"/>
    <w:rsid w:val="00352B26"/>
    <w:rsid w:val="00352EDA"/>
    <w:rsid w:val="0035352C"/>
    <w:rsid w:val="00353639"/>
    <w:rsid w:val="00353AF1"/>
    <w:rsid w:val="00353FC6"/>
    <w:rsid w:val="003552D8"/>
    <w:rsid w:val="00355968"/>
    <w:rsid w:val="0035597D"/>
    <w:rsid w:val="00355E31"/>
    <w:rsid w:val="00355F68"/>
    <w:rsid w:val="0035649F"/>
    <w:rsid w:val="003564A6"/>
    <w:rsid w:val="00356522"/>
    <w:rsid w:val="00356676"/>
    <w:rsid w:val="003566AA"/>
    <w:rsid w:val="003566C8"/>
    <w:rsid w:val="00356BE0"/>
    <w:rsid w:val="0035716D"/>
    <w:rsid w:val="00357217"/>
    <w:rsid w:val="003576AF"/>
    <w:rsid w:val="00357C45"/>
    <w:rsid w:val="00357DD9"/>
    <w:rsid w:val="00357E41"/>
    <w:rsid w:val="00357EB9"/>
    <w:rsid w:val="003599EE"/>
    <w:rsid w:val="0035EDD9"/>
    <w:rsid w:val="003606AF"/>
    <w:rsid w:val="00360B65"/>
    <w:rsid w:val="00361274"/>
    <w:rsid w:val="003614B5"/>
    <w:rsid w:val="0036157A"/>
    <w:rsid w:val="0036160D"/>
    <w:rsid w:val="00361759"/>
    <w:rsid w:val="00361CDC"/>
    <w:rsid w:val="00361FCD"/>
    <w:rsid w:val="00362381"/>
    <w:rsid w:val="00362382"/>
    <w:rsid w:val="003624F1"/>
    <w:rsid w:val="003628A0"/>
    <w:rsid w:val="00362D94"/>
    <w:rsid w:val="00362E58"/>
    <w:rsid w:val="00362FF4"/>
    <w:rsid w:val="0036319E"/>
    <w:rsid w:val="0036345F"/>
    <w:rsid w:val="00363E40"/>
    <w:rsid w:val="00363E73"/>
    <w:rsid w:val="0036542C"/>
    <w:rsid w:val="00365886"/>
    <w:rsid w:val="00365AAF"/>
    <w:rsid w:val="00365AC4"/>
    <w:rsid w:val="00366886"/>
    <w:rsid w:val="00367589"/>
    <w:rsid w:val="00367B3B"/>
    <w:rsid w:val="00367FC9"/>
    <w:rsid w:val="00369723"/>
    <w:rsid w:val="0036C714"/>
    <w:rsid w:val="00370165"/>
    <w:rsid w:val="0037016E"/>
    <w:rsid w:val="003702E1"/>
    <w:rsid w:val="00370327"/>
    <w:rsid w:val="003704A6"/>
    <w:rsid w:val="00370714"/>
    <w:rsid w:val="003707FB"/>
    <w:rsid w:val="00370868"/>
    <w:rsid w:val="003709FD"/>
    <w:rsid w:val="00370C66"/>
    <w:rsid w:val="00370EC9"/>
    <w:rsid w:val="00371189"/>
    <w:rsid w:val="00371204"/>
    <w:rsid w:val="00371350"/>
    <w:rsid w:val="00371561"/>
    <w:rsid w:val="0037156B"/>
    <w:rsid w:val="003717FB"/>
    <w:rsid w:val="00371A0E"/>
    <w:rsid w:val="00371F71"/>
    <w:rsid w:val="00372158"/>
    <w:rsid w:val="00372319"/>
    <w:rsid w:val="003724B6"/>
    <w:rsid w:val="003726B1"/>
    <w:rsid w:val="00372CF4"/>
    <w:rsid w:val="00372F1F"/>
    <w:rsid w:val="00372F32"/>
    <w:rsid w:val="0037313F"/>
    <w:rsid w:val="00373195"/>
    <w:rsid w:val="003732B3"/>
    <w:rsid w:val="0037354E"/>
    <w:rsid w:val="00374125"/>
    <w:rsid w:val="00375048"/>
    <w:rsid w:val="003755BF"/>
    <w:rsid w:val="00375B38"/>
    <w:rsid w:val="00375B53"/>
    <w:rsid w:val="003768F6"/>
    <w:rsid w:val="00376C63"/>
    <w:rsid w:val="00376F3E"/>
    <w:rsid w:val="003770D1"/>
    <w:rsid w:val="003771CE"/>
    <w:rsid w:val="003779EB"/>
    <w:rsid w:val="00377D91"/>
    <w:rsid w:val="0038068E"/>
    <w:rsid w:val="0038086B"/>
    <w:rsid w:val="003809C9"/>
    <w:rsid w:val="00380E6A"/>
    <w:rsid w:val="00380F34"/>
    <w:rsid w:val="00380FDE"/>
    <w:rsid w:val="0038116C"/>
    <w:rsid w:val="00381495"/>
    <w:rsid w:val="003815C8"/>
    <w:rsid w:val="003815C9"/>
    <w:rsid w:val="00381614"/>
    <w:rsid w:val="00381951"/>
    <w:rsid w:val="00381C90"/>
    <w:rsid w:val="00382072"/>
    <w:rsid w:val="003820DC"/>
    <w:rsid w:val="00382706"/>
    <w:rsid w:val="00382ECE"/>
    <w:rsid w:val="00382F4F"/>
    <w:rsid w:val="00382FF3"/>
    <w:rsid w:val="0038325B"/>
    <w:rsid w:val="00383326"/>
    <w:rsid w:val="00383357"/>
    <w:rsid w:val="00383603"/>
    <w:rsid w:val="00383721"/>
    <w:rsid w:val="00383766"/>
    <w:rsid w:val="00383798"/>
    <w:rsid w:val="00383C2A"/>
    <w:rsid w:val="00383D9A"/>
    <w:rsid w:val="00383EE4"/>
    <w:rsid w:val="00383FF7"/>
    <w:rsid w:val="0038409D"/>
    <w:rsid w:val="0038497C"/>
    <w:rsid w:val="00384B29"/>
    <w:rsid w:val="00384DA5"/>
    <w:rsid w:val="00385299"/>
    <w:rsid w:val="0038603E"/>
    <w:rsid w:val="00386455"/>
    <w:rsid w:val="0038664C"/>
    <w:rsid w:val="00386734"/>
    <w:rsid w:val="00386C2B"/>
    <w:rsid w:val="00386C75"/>
    <w:rsid w:val="00386D77"/>
    <w:rsid w:val="00387091"/>
    <w:rsid w:val="003872A7"/>
    <w:rsid w:val="00387469"/>
    <w:rsid w:val="00387692"/>
    <w:rsid w:val="00387A4C"/>
    <w:rsid w:val="003901DD"/>
    <w:rsid w:val="0039028F"/>
    <w:rsid w:val="0039044D"/>
    <w:rsid w:val="00390FB6"/>
    <w:rsid w:val="0039143D"/>
    <w:rsid w:val="00391E50"/>
    <w:rsid w:val="00391F9E"/>
    <w:rsid w:val="0039209B"/>
    <w:rsid w:val="0039243E"/>
    <w:rsid w:val="00392689"/>
    <w:rsid w:val="00392DAA"/>
    <w:rsid w:val="00392E9F"/>
    <w:rsid w:val="003930F3"/>
    <w:rsid w:val="00393B3B"/>
    <w:rsid w:val="00393BA6"/>
    <w:rsid w:val="00393D86"/>
    <w:rsid w:val="00393F60"/>
    <w:rsid w:val="00394064"/>
    <w:rsid w:val="003943A0"/>
    <w:rsid w:val="003944FC"/>
    <w:rsid w:val="00394E2E"/>
    <w:rsid w:val="003950D9"/>
    <w:rsid w:val="0039551A"/>
    <w:rsid w:val="003956AB"/>
    <w:rsid w:val="003959A5"/>
    <w:rsid w:val="00395F1C"/>
    <w:rsid w:val="003961FA"/>
    <w:rsid w:val="003962FB"/>
    <w:rsid w:val="003963A8"/>
    <w:rsid w:val="00396490"/>
    <w:rsid w:val="00396740"/>
    <w:rsid w:val="00396B6B"/>
    <w:rsid w:val="00396E4E"/>
    <w:rsid w:val="00397156"/>
    <w:rsid w:val="00397598"/>
    <w:rsid w:val="00397832"/>
    <w:rsid w:val="00397985"/>
    <w:rsid w:val="00397BA9"/>
    <w:rsid w:val="0039E4D7"/>
    <w:rsid w:val="0039EDDB"/>
    <w:rsid w:val="003A02C6"/>
    <w:rsid w:val="003A04C2"/>
    <w:rsid w:val="003A0791"/>
    <w:rsid w:val="003A0A6A"/>
    <w:rsid w:val="003A0D64"/>
    <w:rsid w:val="003A0F21"/>
    <w:rsid w:val="003A116C"/>
    <w:rsid w:val="003A158D"/>
    <w:rsid w:val="003A1633"/>
    <w:rsid w:val="003A16EC"/>
    <w:rsid w:val="003A18A2"/>
    <w:rsid w:val="003A1FBC"/>
    <w:rsid w:val="003A2379"/>
    <w:rsid w:val="003A26D9"/>
    <w:rsid w:val="003A27D4"/>
    <w:rsid w:val="003A2C7C"/>
    <w:rsid w:val="003A34FD"/>
    <w:rsid w:val="003A36E5"/>
    <w:rsid w:val="003A3B8E"/>
    <w:rsid w:val="003A3D03"/>
    <w:rsid w:val="003A3F16"/>
    <w:rsid w:val="003A4174"/>
    <w:rsid w:val="003A44BA"/>
    <w:rsid w:val="003A4CA5"/>
    <w:rsid w:val="003A5418"/>
    <w:rsid w:val="003A5777"/>
    <w:rsid w:val="003A577F"/>
    <w:rsid w:val="003A5924"/>
    <w:rsid w:val="003A606B"/>
    <w:rsid w:val="003A626C"/>
    <w:rsid w:val="003A6697"/>
    <w:rsid w:val="003A6950"/>
    <w:rsid w:val="003A6B9F"/>
    <w:rsid w:val="003A6E55"/>
    <w:rsid w:val="003A70B4"/>
    <w:rsid w:val="003A7176"/>
    <w:rsid w:val="003A76DC"/>
    <w:rsid w:val="003A7DB8"/>
    <w:rsid w:val="003B01C1"/>
    <w:rsid w:val="003B0420"/>
    <w:rsid w:val="003B0617"/>
    <w:rsid w:val="003B0823"/>
    <w:rsid w:val="003B0B7B"/>
    <w:rsid w:val="003B0C0E"/>
    <w:rsid w:val="003B0D55"/>
    <w:rsid w:val="003B14CF"/>
    <w:rsid w:val="003B1515"/>
    <w:rsid w:val="003B1B4F"/>
    <w:rsid w:val="003B1D4E"/>
    <w:rsid w:val="003B1DA2"/>
    <w:rsid w:val="003B1DBE"/>
    <w:rsid w:val="003B1E2E"/>
    <w:rsid w:val="003B2283"/>
    <w:rsid w:val="003B2D5F"/>
    <w:rsid w:val="003B3247"/>
    <w:rsid w:val="003B32F2"/>
    <w:rsid w:val="003B3486"/>
    <w:rsid w:val="003B38DA"/>
    <w:rsid w:val="003B448C"/>
    <w:rsid w:val="003B45D9"/>
    <w:rsid w:val="003B4DD5"/>
    <w:rsid w:val="003B5000"/>
    <w:rsid w:val="003B5358"/>
    <w:rsid w:val="003B538E"/>
    <w:rsid w:val="003B5390"/>
    <w:rsid w:val="003B56B4"/>
    <w:rsid w:val="003B56CA"/>
    <w:rsid w:val="003B59CE"/>
    <w:rsid w:val="003B5DAC"/>
    <w:rsid w:val="003B5FCF"/>
    <w:rsid w:val="003B60E2"/>
    <w:rsid w:val="003B6415"/>
    <w:rsid w:val="003B685E"/>
    <w:rsid w:val="003B6914"/>
    <w:rsid w:val="003B69ED"/>
    <w:rsid w:val="003B6B87"/>
    <w:rsid w:val="003B6DFE"/>
    <w:rsid w:val="003B6EB6"/>
    <w:rsid w:val="003B7507"/>
    <w:rsid w:val="003B79D0"/>
    <w:rsid w:val="003C015C"/>
    <w:rsid w:val="003C01AA"/>
    <w:rsid w:val="003C03A6"/>
    <w:rsid w:val="003C0573"/>
    <w:rsid w:val="003C064A"/>
    <w:rsid w:val="003C0784"/>
    <w:rsid w:val="003C0838"/>
    <w:rsid w:val="003C0D05"/>
    <w:rsid w:val="003C0D0B"/>
    <w:rsid w:val="003C1494"/>
    <w:rsid w:val="003C14B6"/>
    <w:rsid w:val="003C14DB"/>
    <w:rsid w:val="003C1647"/>
    <w:rsid w:val="003C1685"/>
    <w:rsid w:val="003C1D93"/>
    <w:rsid w:val="003C1E90"/>
    <w:rsid w:val="003C22B5"/>
    <w:rsid w:val="003C2B09"/>
    <w:rsid w:val="003C309A"/>
    <w:rsid w:val="003C3100"/>
    <w:rsid w:val="003C32FF"/>
    <w:rsid w:val="003C37F2"/>
    <w:rsid w:val="003C3BE5"/>
    <w:rsid w:val="003C3C6E"/>
    <w:rsid w:val="003C46A0"/>
    <w:rsid w:val="003C4E99"/>
    <w:rsid w:val="003C5118"/>
    <w:rsid w:val="003C5164"/>
    <w:rsid w:val="003C52C2"/>
    <w:rsid w:val="003C577E"/>
    <w:rsid w:val="003C5988"/>
    <w:rsid w:val="003C5CE4"/>
    <w:rsid w:val="003C5E48"/>
    <w:rsid w:val="003C6051"/>
    <w:rsid w:val="003C6506"/>
    <w:rsid w:val="003C69E6"/>
    <w:rsid w:val="003C7166"/>
    <w:rsid w:val="003C71E0"/>
    <w:rsid w:val="003C76D6"/>
    <w:rsid w:val="003C77A9"/>
    <w:rsid w:val="003C7812"/>
    <w:rsid w:val="003C78D8"/>
    <w:rsid w:val="003C7AA0"/>
    <w:rsid w:val="003C7F62"/>
    <w:rsid w:val="003D01A6"/>
    <w:rsid w:val="003D024C"/>
    <w:rsid w:val="003D04F0"/>
    <w:rsid w:val="003D08FC"/>
    <w:rsid w:val="003D0BC0"/>
    <w:rsid w:val="003D0CD3"/>
    <w:rsid w:val="003D0D6C"/>
    <w:rsid w:val="003D101E"/>
    <w:rsid w:val="003D1036"/>
    <w:rsid w:val="003D1130"/>
    <w:rsid w:val="003D18F0"/>
    <w:rsid w:val="003D1AFF"/>
    <w:rsid w:val="003D1C54"/>
    <w:rsid w:val="003D1C91"/>
    <w:rsid w:val="003D1D1D"/>
    <w:rsid w:val="003D1DA6"/>
    <w:rsid w:val="003D1E70"/>
    <w:rsid w:val="003D1F1E"/>
    <w:rsid w:val="003D2160"/>
    <w:rsid w:val="003D23CA"/>
    <w:rsid w:val="003D23CE"/>
    <w:rsid w:val="003D28F9"/>
    <w:rsid w:val="003D2A3B"/>
    <w:rsid w:val="003D2A74"/>
    <w:rsid w:val="003D2D32"/>
    <w:rsid w:val="003D3563"/>
    <w:rsid w:val="003D375D"/>
    <w:rsid w:val="003D3775"/>
    <w:rsid w:val="003D3CC3"/>
    <w:rsid w:val="003D444C"/>
    <w:rsid w:val="003D457D"/>
    <w:rsid w:val="003D4A3A"/>
    <w:rsid w:val="003D501B"/>
    <w:rsid w:val="003D5446"/>
    <w:rsid w:val="003D5780"/>
    <w:rsid w:val="003D5B11"/>
    <w:rsid w:val="003D5ED6"/>
    <w:rsid w:val="003D5EF4"/>
    <w:rsid w:val="003D61E8"/>
    <w:rsid w:val="003D625A"/>
    <w:rsid w:val="003D6356"/>
    <w:rsid w:val="003D63C0"/>
    <w:rsid w:val="003D6BAE"/>
    <w:rsid w:val="003D70C2"/>
    <w:rsid w:val="003D741B"/>
    <w:rsid w:val="003DDE12"/>
    <w:rsid w:val="003E0558"/>
    <w:rsid w:val="003E058B"/>
    <w:rsid w:val="003E0B38"/>
    <w:rsid w:val="003E0D84"/>
    <w:rsid w:val="003E1197"/>
    <w:rsid w:val="003E12D7"/>
    <w:rsid w:val="003E13CB"/>
    <w:rsid w:val="003E1406"/>
    <w:rsid w:val="003E15A4"/>
    <w:rsid w:val="003E1806"/>
    <w:rsid w:val="003E1BED"/>
    <w:rsid w:val="003E21AE"/>
    <w:rsid w:val="003E24BC"/>
    <w:rsid w:val="003E2501"/>
    <w:rsid w:val="003E26CB"/>
    <w:rsid w:val="003E28E6"/>
    <w:rsid w:val="003E2E6F"/>
    <w:rsid w:val="003E2ED9"/>
    <w:rsid w:val="003E3037"/>
    <w:rsid w:val="003E3681"/>
    <w:rsid w:val="003E3709"/>
    <w:rsid w:val="003E3A92"/>
    <w:rsid w:val="003E41E8"/>
    <w:rsid w:val="003E42B3"/>
    <w:rsid w:val="003E458A"/>
    <w:rsid w:val="003E45CF"/>
    <w:rsid w:val="003E45E2"/>
    <w:rsid w:val="003E45E7"/>
    <w:rsid w:val="003E4678"/>
    <w:rsid w:val="003E5173"/>
    <w:rsid w:val="003E51C2"/>
    <w:rsid w:val="003E53BB"/>
    <w:rsid w:val="003E5417"/>
    <w:rsid w:val="003E5D01"/>
    <w:rsid w:val="003E5E9D"/>
    <w:rsid w:val="003E5F4B"/>
    <w:rsid w:val="003E5F8D"/>
    <w:rsid w:val="003E6014"/>
    <w:rsid w:val="003E60EC"/>
    <w:rsid w:val="003E654E"/>
    <w:rsid w:val="003E6B4F"/>
    <w:rsid w:val="003E6FAF"/>
    <w:rsid w:val="003E7323"/>
    <w:rsid w:val="003E7365"/>
    <w:rsid w:val="003E758C"/>
    <w:rsid w:val="003E7591"/>
    <w:rsid w:val="003E7798"/>
    <w:rsid w:val="003E799C"/>
    <w:rsid w:val="003E7BFC"/>
    <w:rsid w:val="003F0030"/>
    <w:rsid w:val="003F0382"/>
    <w:rsid w:val="003F07F9"/>
    <w:rsid w:val="003F083B"/>
    <w:rsid w:val="003F0BAD"/>
    <w:rsid w:val="003F0DE5"/>
    <w:rsid w:val="003F1B88"/>
    <w:rsid w:val="003F204E"/>
    <w:rsid w:val="003F2192"/>
    <w:rsid w:val="003F27E4"/>
    <w:rsid w:val="003F2D80"/>
    <w:rsid w:val="003F2E74"/>
    <w:rsid w:val="003F3033"/>
    <w:rsid w:val="003F322C"/>
    <w:rsid w:val="003F3435"/>
    <w:rsid w:val="003F3AE2"/>
    <w:rsid w:val="003F3B88"/>
    <w:rsid w:val="003F3EF0"/>
    <w:rsid w:val="003F40CF"/>
    <w:rsid w:val="003F42F2"/>
    <w:rsid w:val="003F495B"/>
    <w:rsid w:val="003F4BAF"/>
    <w:rsid w:val="003F4C88"/>
    <w:rsid w:val="003F4D4D"/>
    <w:rsid w:val="003F4F12"/>
    <w:rsid w:val="003F505C"/>
    <w:rsid w:val="003F5089"/>
    <w:rsid w:val="003F51E5"/>
    <w:rsid w:val="003F567C"/>
    <w:rsid w:val="003F5A81"/>
    <w:rsid w:val="003F5B20"/>
    <w:rsid w:val="003F5E68"/>
    <w:rsid w:val="003F5F90"/>
    <w:rsid w:val="003F6113"/>
    <w:rsid w:val="003F6129"/>
    <w:rsid w:val="003F613B"/>
    <w:rsid w:val="003F62BD"/>
    <w:rsid w:val="003F6312"/>
    <w:rsid w:val="003F643A"/>
    <w:rsid w:val="003F71E1"/>
    <w:rsid w:val="003F7263"/>
    <w:rsid w:val="003F7360"/>
    <w:rsid w:val="003F73B7"/>
    <w:rsid w:val="003F7805"/>
    <w:rsid w:val="003F791E"/>
    <w:rsid w:val="003F7A69"/>
    <w:rsid w:val="003FD223"/>
    <w:rsid w:val="004007B0"/>
    <w:rsid w:val="00400A6A"/>
    <w:rsid w:val="00400D7A"/>
    <w:rsid w:val="00400E46"/>
    <w:rsid w:val="00401904"/>
    <w:rsid w:val="00401CAC"/>
    <w:rsid w:val="00402068"/>
    <w:rsid w:val="004020DE"/>
    <w:rsid w:val="004022BD"/>
    <w:rsid w:val="0040231A"/>
    <w:rsid w:val="0040244A"/>
    <w:rsid w:val="004027BF"/>
    <w:rsid w:val="00402A04"/>
    <w:rsid w:val="00402BDE"/>
    <w:rsid w:val="00402D46"/>
    <w:rsid w:val="004031D9"/>
    <w:rsid w:val="004035F1"/>
    <w:rsid w:val="0040373F"/>
    <w:rsid w:val="004043E1"/>
    <w:rsid w:val="004044C6"/>
    <w:rsid w:val="00404533"/>
    <w:rsid w:val="00404542"/>
    <w:rsid w:val="004045CB"/>
    <w:rsid w:val="0040478D"/>
    <w:rsid w:val="004047C1"/>
    <w:rsid w:val="0040480A"/>
    <w:rsid w:val="00404CDE"/>
    <w:rsid w:val="00404CF9"/>
    <w:rsid w:val="00404D41"/>
    <w:rsid w:val="004052ED"/>
    <w:rsid w:val="00405794"/>
    <w:rsid w:val="00405B40"/>
    <w:rsid w:val="00405B66"/>
    <w:rsid w:val="004063D9"/>
    <w:rsid w:val="00406571"/>
    <w:rsid w:val="004065AD"/>
    <w:rsid w:val="004066FE"/>
    <w:rsid w:val="00406C66"/>
    <w:rsid w:val="00406F37"/>
    <w:rsid w:val="00406FF8"/>
    <w:rsid w:val="004072B5"/>
    <w:rsid w:val="00407479"/>
    <w:rsid w:val="0040773F"/>
    <w:rsid w:val="00407BA7"/>
    <w:rsid w:val="00407D73"/>
    <w:rsid w:val="00407E05"/>
    <w:rsid w:val="00410392"/>
    <w:rsid w:val="004106DA"/>
    <w:rsid w:val="00410D52"/>
    <w:rsid w:val="0041122F"/>
    <w:rsid w:val="004115DA"/>
    <w:rsid w:val="00411ABB"/>
    <w:rsid w:val="00412345"/>
    <w:rsid w:val="00412686"/>
    <w:rsid w:val="004126B2"/>
    <w:rsid w:val="004127C4"/>
    <w:rsid w:val="004131B0"/>
    <w:rsid w:val="00413242"/>
    <w:rsid w:val="0041343F"/>
    <w:rsid w:val="00413656"/>
    <w:rsid w:val="00413C43"/>
    <w:rsid w:val="00413C4B"/>
    <w:rsid w:val="00413CC4"/>
    <w:rsid w:val="0041421A"/>
    <w:rsid w:val="00414232"/>
    <w:rsid w:val="0041463C"/>
    <w:rsid w:val="0041474C"/>
    <w:rsid w:val="004147B8"/>
    <w:rsid w:val="00414AF0"/>
    <w:rsid w:val="00414E1D"/>
    <w:rsid w:val="00414FBB"/>
    <w:rsid w:val="00415109"/>
    <w:rsid w:val="00415297"/>
    <w:rsid w:val="00415354"/>
    <w:rsid w:val="00415735"/>
    <w:rsid w:val="00415A75"/>
    <w:rsid w:val="00415CFA"/>
    <w:rsid w:val="00415F6F"/>
    <w:rsid w:val="0041603F"/>
    <w:rsid w:val="004161F6"/>
    <w:rsid w:val="00416B15"/>
    <w:rsid w:val="00416BA0"/>
    <w:rsid w:val="00416D39"/>
    <w:rsid w:val="00416E77"/>
    <w:rsid w:val="00417379"/>
    <w:rsid w:val="004176DF"/>
    <w:rsid w:val="00417765"/>
    <w:rsid w:val="00417C13"/>
    <w:rsid w:val="00417C96"/>
    <w:rsid w:val="00420076"/>
    <w:rsid w:val="00420146"/>
    <w:rsid w:val="004203D6"/>
    <w:rsid w:val="004204E5"/>
    <w:rsid w:val="0042055A"/>
    <w:rsid w:val="0042055B"/>
    <w:rsid w:val="00420707"/>
    <w:rsid w:val="00420AC2"/>
    <w:rsid w:val="00420FAE"/>
    <w:rsid w:val="0042112D"/>
    <w:rsid w:val="00421550"/>
    <w:rsid w:val="00421C3F"/>
    <w:rsid w:val="00422093"/>
    <w:rsid w:val="004220C1"/>
    <w:rsid w:val="004222D0"/>
    <w:rsid w:val="00422332"/>
    <w:rsid w:val="004227C6"/>
    <w:rsid w:val="00422B0E"/>
    <w:rsid w:val="00422B9F"/>
    <w:rsid w:val="00422D8A"/>
    <w:rsid w:val="00422F1E"/>
    <w:rsid w:val="0042301C"/>
    <w:rsid w:val="004231F6"/>
    <w:rsid w:val="0042345E"/>
    <w:rsid w:val="004234DA"/>
    <w:rsid w:val="00423902"/>
    <w:rsid w:val="00423FA9"/>
    <w:rsid w:val="004247B0"/>
    <w:rsid w:val="004248A1"/>
    <w:rsid w:val="00424930"/>
    <w:rsid w:val="00424C26"/>
    <w:rsid w:val="004251C9"/>
    <w:rsid w:val="0042521B"/>
    <w:rsid w:val="004253BD"/>
    <w:rsid w:val="00425941"/>
    <w:rsid w:val="004259EF"/>
    <w:rsid w:val="00425B2F"/>
    <w:rsid w:val="00425BF2"/>
    <w:rsid w:val="00426625"/>
    <w:rsid w:val="004267DB"/>
    <w:rsid w:val="004269E3"/>
    <w:rsid w:val="00426B88"/>
    <w:rsid w:val="00426CF6"/>
    <w:rsid w:val="00426E1F"/>
    <w:rsid w:val="00426EB1"/>
    <w:rsid w:val="004275E4"/>
    <w:rsid w:val="00427672"/>
    <w:rsid w:val="004278DB"/>
    <w:rsid w:val="00427D99"/>
    <w:rsid w:val="00430004"/>
    <w:rsid w:val="004300B1"/>
    <w:rsid w:val="00430208"/>
    <w:rsid w:val="00430719"/>
    <w:rsid w:val="0043092F"/>
    <w:rsid w:val="00430C05"/>
    <w:rsid w:val="00430C91"/>
    <w:rsid w:val="00430FB4"/>
    <w:rsid w:val="00431374"/>
    <w:rsid w:val="0043147B"/>
    <w:rsid w:val="004317CD"/>
    <w:rsid w:val="0043180F"/>
    <w:rsid w:val="00431DAB"/>
    <w:rsid w:val="00431F9A"/>
    <w:rsid w:val="00432152"/>
    <w:rsid w:val="004321F1"/>
    <w:rsid w:val="00432447"/>
    <w:rsid w:val="004326EB"/>
    <w:rsid w:val="0043286A"/>
    <w:rsid w:val="00432A77"/>
    <w:rsid w:val="00432E15"/>
    <w:rsid w:val="0043314B"/>
    <w:rsid w:val="004333B2"/>
    <w:rsid w:val="004333BE"/>
    <w:rsid w:val="00433A1C"/>
    <w:rsid w:val="00433C06"/>
    <w:rsid w:val="00433D0E"/>
    <w:rsid w:val="00433F9A"/>
    <w:rsid w:val="00434671"/>
    <w:rsid w:val="00434FCF"/>
    <w:rsid w:val="004350F1"/>
    <w:rsid w:val="004353C2"/>
    <w:rsid w:val="0043542E"/>
    <w:rsid w:val="00435BCD"/>
    <w:rsid w:val="00435FB2"/>
    <w:rsid w:val="00435FED"/>
    <w:rsid w:val="004361F8"/>
    <w:rsid w:val="00436571"/>
    <w:rsid w:val="004365CE"/>
    <w:rsid w:val="00436A81"/>
    <w:rsid w:val="00436D5C"/>
    <w:rsid w:val="004375B8"/>
    <w:rsid w:val="00437715"/>
    <w:rsid w:val="00437949"/>
    <w:rsid w:val="004379AC"/>
    <w:rsid w:val="00437A3C"/>
    <w:rsid w:val="00437E7E"/>
    <w:rsid w:val="0043CDD6"/>
    <w:rsid w:val="0044013E"/>
    <w:rsid w:val="00440911"/>
    <w:rsid w:val="00440C3C"/>
    <w:rsid w:val="00440C85"/>
    <w:rsid w:val="00440E90"/>
    <w:rsid w:val="0044119C"/>
    <w:rsid w:val="00441302"/>
    <w:rsid w:val="004414F1"/>
    <w:rsid w:val="004416FC"/>
    <w:rsid w:val="00441702"/>
    <w:rsid w:val="00441779"/>
    <w:rsid w:val="00441832"/>
    <w:rsid w:val="00441DE2"/>
    <w:rsid w:val="00441E4C"/>
    <w:rsid w:val="00441E9F"/>
    <w:rsid w:val="00441ED6"/>
    <w:rsid w:val="00441F1B"/>
    <w:rsid w:val="00442480"/>
    <w:rsid w:val="0044250E"/>
    <w:rsid w:val="0044254B"/>
    <w:rsid w:val="00442BE0"/>
    <w:rsid w:val="00442FCC"/>
    <w:rsid w:val="004435A3"/>
    <w:rsid w:val="0044371A"/>
    <w:rsid w:val="00443AAE"/>
    <w:rsid w:val="00443ADD"/>
    <w:rsid w:val="00443D00"/>
    <w:rsid w:val="004443A3"/>
    <w:rsid w:val="00444451"/>
    <w:rsid w:val="0044461C"/>
    <w:rsid w:val="004449D6"/>
    <w:rsid w:val="004449EA"/>
    <w:rsid w:val="00444BA7"/>
    <w:rsid w:val="00444E56"/>
    <w:rsid w:val="00444E64"/>
    <w:rsid w:val="00445054"/>
    <w:rsid w:val="00445062"/>
    <w:rsid w:val="004452A5"/>
    <w:rsid w:val="004455A4"/>
    <w:rsid w:val="004459A0"/>
    <w:rsid w:val="004459AE"/>
    <w:rsid w:val="00445EE3"/>
    <w:rsid w:val="00446054"/>
    <w:rsid w:val="00446475"/>
    <w:rsid w:val="0044654C"/>
    <w:rsid w:val="004465DD"/>
    <w:rsid w:val="004466F2"/>
    <w:rsid w:val="004469E0"/>
    <w:rsid w:val="00446CB4"/>
    <w:rsid w:val="00447224"/>
    <w:rsid w:val="004472FE"/>
    <w:rsid w:val="004477D9"/>
    <w:rsid w:val="004478AF"/>
    <w:rsid w:val="00447BE7"/>
    <w:rsid w:val="00447C36"/>
    <w:rsid w:val="00450313"/>
    <w:rsid w:val="004503FB"/>
    <w:rsid w:val="00450484"/>
    <w:rsid w:val="00450654"/>
    <w:rsid w:val="00450B57"/>
    <w:rsid w:val="00450B81"/>
    <w:rsid w:val="00450CB1"/>
    <w:rsid w:val="00450D23"/>
    <w:rsid w:val="00450D30"/>
    <w:rsid w:val="004512F0"/>
    <w:rsid w:val="004515E7"/>
    <w:rsid w:val="00451BF6"/>
    <w:rsid w:val="00452048"/>
    <w:rsid w:val="0045221F"/>
    <w:rsid w:val="00452CF4"/>
    <w:rsid w:val="004530B7"/>
    <w:rsid w:val="00453313"/>
    <w:rsid w:val="004540E6"/>
    <w:rsid w:val="0045447A"/>
    <w:rsid w:val="004545BE"/>
    <w:rsid w:val="00454A5F"/>
    <w:rsid w:val="00454AC2"/>
    <w:rsid w:val="00454D3B"/>
    <w:rsid w:val="0045524F"/>
    <w:rsid w:val="0045556D"/>
    <w:rsid w:val="00455763"/>
    <w:rsid w:val="00455816"/>
    <w:rsid w:val="00455CCB"/>
    <w:rsid w:val="00455E55"/>
    <w:rsid w:val="00455E66"/>
    <w:rsid w:val="00456346"/>
    <w:rsid w:val="004564C2"/>
    <w:rsid w:val="00456508"/>
    <w:rsid w:val="00456556"/>
    <w:rsid w:val="0045675C"/>
    <w:rsid w:val="0045676B"/>
    <w:rsid w:val="00456805"/>
    <w:rsid w:val="00456819"/>
    <w:rsid w:val="00456A8B"/>
    <w:rsid w:val="00456CCB"/>
    <w:rsid w:val="00456F64"/>
    <w:rsid w:val="00456F69"/>
    <w:rsid w:val="00456FF7"/>
    <w:rsid w:val="00457015"/>
    <w:rsid w:val="004572AD"/>
    <w:rsid w:val="004574AF"/>
    <w:rsid w:val="004578DB"/>
    <w:rsid w:val="004579F7"/>
    <w:rsid w:val="0045F922"/>
    <w:rsid w:val="0046044C"/>
    <w:rsid w:val="004604F2"/>
    <w:rsid w:val="0046074D"/>
    <w:rsid w:val="0046104C"/>
    <w:rsid w:val="00461143"/>
    <w:rsid w:val="00461366"/>
    <w:rsid w:val="00461534"/>
    <w:rsid w:val="004615C6"/>
    <w:rsid w:val="00461AFC"/>
    <w:rsid w:val="00461B37"/>
    <w:rsid w:val="00461B55"/>
    <w:rsid w:val="00461C9C"/>
    <w:rsid w:val="00461EF3"/>
    <w:rsid w:val="00462032"/>
    <w:rsid w:val="00462118"/>
    <w:rsid w:val="00462B12"/>
    <w:rsid w:val="00462B5B"/>
    <w:rsid w:val="00462CD5"/>
    <w:rsid w:val="00462DD5"/>
    <w:rsid w:val="00462EA2"/>
    <w:rsid w:val="00462FA1"/>
    <w:rsid w:val="0046308F"/>
    <w:rsid w:val="004630CF"/>
    <w:rsid w:val="0046311F"/>
    <w:rsid w:val="004639C5"/>
    <w:rsid w:val="00463F5B"/>
    <w:rsid w:val="00464274"/>
    <w:rsid w:val="004642A1"/>
    <w:rsid w:val="0046443F"/>
    <w:rsid w:val="0046460C"/>
    <w:rsid w:val="00464B1D"/>
    <w:rsid w:val="00464DBA"/>
    <w:rsid w:val="00464E5D"/>
    <w:rsid w:val="004651CD"/>
    <w:rsid w:val="00465377"/>
    <w:rsid w:val="004654BF"/>
    <w:rsid w:val="00465570"/>
    <w:rsid w:val="0046582E"/>
    <w:rsid w:val="00465916"/>
    <w:rsid w:val="00465B3F"/>
    <w:rsid w:val="00465EFE"/>
    <w:rsid w:val="0046652D"/>
    <w:rsid w:val="0046668D"/>
    <w:rsid w:val="00466913"/>
    <w:rsid w:val="00466C13"/>
    <w:rsid w:val="00467309"/>
    <w:rsid w:val="00467350"/>
    <w:rsid w:val="00467620"/>
    <w:rsid w:val="00467882"/>
    <w:rsid w:val="0046791F"/>
    <w:rsid w:val="00467984"/>
    <w:rsid w:val="00467A9B"/>
    <w:rsid w:val="0047027F"/>
    <w:rsid w:val="004704B1"/>
    <w:rsid w:val="00470535"/>
    <w:rsid w:val="004713F2"/>
    <w:rsid w:val="0047140D"/>
    <w:rsid w:val="004719C2"/>
    <w:rsid w:val="00471FC4"/>
    <w:rsid w:val="00472318"/>
    <w:rsid w:val="004724A6"/>
    <w:rsid w:val="00472529"/>
    <w:rsid w:val="0047283F"/>
    <w:rsid w:val="00472AA0"/>
    <w:rsid w:val="00472CEE"/>
    <w:rsid w:val="00472F44"/>
    <w:rsid w:val="00473282"/>
    <w:rsid w:val="00473816"/>
    <w:rsid w:val="004741CE"/>
    <w:rsid w:val="00474247"/>
    <w:rsid w:val="00474611"/>
    <w:rsid w:val="0047467F"/>
    <w:rsid w:val="004747A4"/>
    <w:rsid w:val="00474861"/>
    <w:rsid w:val="00474B1B"/>
    <w:rsid w:val="00474B3A"/>
    <w:rsid w:val="00474BF4"/>
    <w:rsid w:val="00474E17"/>
    <w:rsid w:val="00474FC5"/>
    <w:rsid w:val="004752F5"/>
    <w:rsid w:val="00475315"/>
    <w:rsid w:val="004757B6"/>
    <w:rsid w:val="0047586F"/>
    <w:rsid w:val="00475980"/>
    <w:rsid w:val="00475D6D"/>
    <w:rsid w:val="00475F1B"/>
    <w:rsid w:val="00475FA1"/>
    <w:rsid w:val="00476215"/>
    <w:rsid w:val="00476257"/>
    <w:rsid w:val="004762A4"/>
    <w:rsid w:val="004765ED"/>
    <w:rsid w:val="004766CA"/>
    <w:rsid w:val="0047671D"/>
    <w:rsid w:val="00476770"/>
    <w:rsid w:val="00476874"/>
    <w:rsid w:val="00476B19"/>
    <w:rsid w:val="00476F8E"/>
    <w:rsid w:val="004771F7"/>
    <w:rsid w:val="0047727C"/>
    <w:rsid w:val="00477784"/>
    <w:rsid w:val="00477841"/>
    <w:rsid w:val="00477AA2"/>
    <w:rsid w:val="00477E57"/>
    <w:rsid w:val="00477F00"/>
    <w:rsid w:val="0047F25E"/>
    <w:rsid w:val="00480173"/>
    <w:rsid w:val="00480696"/>
    <w:rsid w:val="004809DC"/>
    <w:rsid w:val="00480B22"/>
    <w:rsid w:val="00480C59"/>
    <w:rsid w:val="00480CF8"/>
    <w:rsid w:val="00480E45"/>
    <w:rsid w:val="00481020"/>
    <w:rsid w:val="0048119D"/>
    <w:rsid w:val="004812DC"/>
    <w:rsid w:val="00481B86"/>
    <w:rsid w:val="00481DC1"/>
    <w:rsid w:val="0048269D"/>
    <w:rsid w:val="00482ACB"/>
    <w:rsid w:val="00482C6B"/>
    <w:rsid w:val="00482DDA"/>
    <w:rsid w:val="00483111"/>
    <w:rsid w:val="00483217"/>
    <w:rsid w:val="004836AD"/>
    <w:rsid w:val="00483987"/>
    <w:rsid w:val="00483D94"/>
    <w:rsid w:val="00483E35"/>
    <w:rsid w:val="004841E8"/>
    <w:rsid w:val="0048431C"/>
    <w:rsid w:val="00484401"/>
    <w:rsid w:val="004849A5"/>
    <w:rsid w:val="004849CF"/>
    <w:rsid w:val="00484E48"/>
    <w:rsid w:val="00484FD9"/>
    <w:rsid w:val="004854A5"/>
    <w:rsid w:val="004854E6"/>
    <w:rsid w:val="00485582"/>
    <w:rsid w:val="00485DDA"/>
    <w:rsid w:val="00485F08"/>
    <w:rsid w:val="00485F09"/>
    <w:rsid w:val="00486178"/>
    <w:rsid w:val="0048642F"/>
    <w:rsid w:val="0048673F"/>
    <w:rsid w:val="00486915"/>
    <w:rsid w:val="00486A76"/>
    <w:rsid w:val="00486DFE"/>
    <w:rsid w:val="004870AA"/>
    <w:rsid w:val="004876E0"/>
    <w:rsid w:val="00487770"/>
    <w:rsid w:val="00487823"/>
    <w:rsid w:val="00487A4E"/>
    <w:rsid w:val="00487ABF"/>
    <w:rsid w:val="00487BC5"/>
    <w:rsid w:val="00487F7B"/>
    <w:rsid w:val="00490339"/>
    <w:rsid w:val="00490544"/>
    <w:rsid w:val="00490671"/>
    <w:rsid w:val="0049087B"/>
    <w:rsid w:val="0049089E"/>
    <w:rsid w:val="00490A04"/>
    <w:rsid w:val="004912A9"/>
    <w:rsid w:val="004913BC"/>
    <w:rsid w:val="004913CC"/>
    <w:rsid w:val="00491748"/>
    <w:rsid w:val="00491B41"/>
    <w:rsid w:val="00491E11"/>
    <w:rsid w:val="00491E4A"/>
    <w:rsid w:val="004922AC"/>
    <w:rsid w:val="004924B9"/>
    <w:rsid w:val="00492B6C"/>
    <w:rsid w:val="00492CC9"/>
    <w:rsid w:val="00492DD2"/>
    <w:rsid w:val="00492FD2"/>
    <w:rsid w:val="00493067"/>
    <w:rsid w:val="00493088"/>
    <w:rsid w:val="004934D1"/>
    <w:rsid w:val="00493633"/>
    <w:rsid w:val="00493806"/>
    <w:rsid w:val="00493915"/>
    <w:rsid w:val="00493A86"/>
    <w:rsid w:val="00493AD5"/>
    <w:rsid w:val="00493BB5"/>
    <w:rsid w:val="004942AB"/>
    <w:rsid w:val="0049447C"/>
    <w:rsid w:val="0049467F"/>
    <w:rsid w:val="004946FE"/>
    <w:rsid w:val="00494775"/>
    <w:rsid w:val="00494B01"/>
    <w:rsid w:val="00494DA0"/>
    <w:rsid w:val="00494E2B"/>
    <w:rsid w:val="004952C5"/>
    <w:rsid w:val="004954D7"/>
    <w:rsid w:val="0049596B"/>
    <w:rsid w:val="00495AA1"/>
    <w:rsid w:val="00495B07"/>
    <w:rsid w:val="00495B1B"/>
    <w:rsid w:val="00495C35"/>
    <w:rsid w:val="00495EF3"/>
    <w:rsid w:val="004961D2"/>
    <w:rsid w:val="0049628A"/>
    <w:rsid w:val="004965C1"/>
    <w:rsid w:val="0049780B"/>
    <w:rsid w:val="00497B9D"/>
    <w:rsid w:val="00497D0C"/>
    <w:rsid w:val="00497E3C"/>
    <w:rsid w:val="00497ED5"/>
    <w:rsid w:val="00497FCC"/>
    <w:rsid w:val="0049D827"/>
    <w:rsid w:val="004A0260"/>
    <w:rsid w:val="004A0265"/>
    <w:rsid w:val="004A0A16"/>
    <w:rsid w:val="004A0A88"/>
    <w:rsid w:val="004A13E0"/>
    <w:rsid w:val="004A1EBB"/>
    <w:rsid w:val="004A1F15"/>
    <w:rsid w:val="004A21EC"/>
    <w:rsid w:val="004A221D"/>
    <w:rsid w:val="004A2316"/>
    <w:rsid w:val="004A2482"/>
    <w:rsid w:val="004A25A8"/>
    <w:rsid w:val="004A26A0"/>
    <w:rsid w:val="004A2792"/>
    <w:rsid w:val="004A280D"/>
    <w:rsid w:val="004A29DC"/>
    <w:rsid w:val="004A2A60"/>
    <w:rsid w:val="004A2B1F"/>
    <w:rsid w:val="004A2DA6"/>
    <w:rsid w:val="004A2FEC"/>
    <w:rsid w:val="004A3140"/>
    <w:rsid w:val="004A3410"/>
    <w:rsid w:val="004A3753"/>
    <w:rsid w:val="004A38AC"/>
    <w:rsid w:val="004A38C0"/>
    <w:rsid w:val="004A3A31"/>
    <w:rsid w:val="004A3B5A"/>
    <w:rsid w:val="004A44B9"/>
    <w:rsid w:val="004A47FE"/>
    <w:rsid w:val="004A492E"/>
    <w:rsid w:val="004A49FF"/>
    <w:rsid w:val="004A4A99"/>
    <w:rsid w:val="004A4D65"/>
    <w:rsid w:val="004A4E20"/>
    <w:rsid w:val="004A4EAF"/>
    <w:rsid w:val="004A4FE7"/>
    <w:rsid w:val="004A5142"/>
    <w:rsid w:val="004A5541"/>
    <w:rsid w:val="004A5AB4"/>
    <w:rsid w:val="004A5AEB"/>
    <w:rsid w:val="004A5AFE"/>
    <w:rsid w:val="004A5B10"/>
    <w:rsid w:val="004A5CD9"/>
    <w:rsid w:val="004A68D9"/>
    <w:rsid w:val="004A69CF"/>
    <w:rsid w:val="004A6AF5"/>
    <w:rsid w:val="004A717F"/>
    <w:rsid w:val="004A7697"/>
    <w:rsid w:val="004A7699"/>
    <w:rsid w:val="004A7A5F"/>
    <w:rsid w:val="004A7EAF"/>
    <w:rsid w:val="004B01A8"/>
    <w:rsid w:val="004B054E"/>
    <w:rsid w:val="004B0552"/>
    <w:rsid w:val="004B067D"/>
    <w:rsid w:val="004B0F71"/>
    <w:rsid w:val="004B167B"/>
    <w:rsid w:val="004B1810"/>
    <w:rsid w:val="004B1984"/>
    <w:rsid w:val="004B1D04"/>
    <w:rsid w:val="004B1DE7"/>
    <w:rsid w:val="004B2041"/>
    <w:rsid w:val="004B20C6"/>
    <w:rsid w:val="004B2C5D"/>
    <w:rsid w:val="004B2F94"/>
    <w:rsid w:val="004B303E"/>
    <w:rsid w:val="004B3729"/>
    <w:rsid w:val="004B3ABB"/>
    <w:rsid w:val="004B3CF3"/>
    <w:rsid w:val="004B3D00"/>
    <w:rsid w:val="004B3DD7"/>
    <w:rsid w:val="004B427D"/>
    <w:rsid w:val="004B446A"/>
    <w:rsid w:val="004B45DF"/>
    <w:rsid w:val="004B4890"/>
    <w:rsid w:val="004B4A6A"/>
    <w:rsid w:val="004B511D"/>
    <w:rsid w:val="004B5649"/>
    <w:rsid w:val="004B5693"/>
    <w:rsid w:val="004B607A"/>
    <w:rsid w:val="004B65D5"/>
    <w:rsid w:val="004B679A"/>
    <w:rsid w:val="004B67B0"/>
    <w:rsid w:val="004B6B68"/>
    <w:rsid w:val="004B6E47"/>
    <w:rsid w:val="004B6F74"/>
    <w:rsid w:val="004B72C3"/>
    <w:rsid w:val="004B7470"/>
    <w:rsid w:val="004C02CA"/>
    <w:rsid w:val="004C0526"/>
    <w:rsid w:val="004C0659"/>
    <w:rsid w:val="004C09C7"/>
    <w:rsid w:val="004C09F8"/>
    <w:rsid w:val="004C0F1E"/>
    <w:rsid w:val="004C0F33"/>
    <w:rsid w:val="004C0F87"/>
    <w:rsid w:val="004C1505"/>
    <w:rsid w:val="004C16E8"/>
    <w:rsid w:val="004C1BB3"/>
    <w:rsid w:val="004C1E7F"/>
    <w:rsid w:val="004C211A"/>
    <w:rsid w:val="004C21AF"/>
    <w:rsid w:val="004C2B33"/>
    <w:rsid w:val="004C2BC0"/>
    <w:rsid w:val="004C2D76"/>
    <w:rsid w:val="004C3274"/>
    <w:rsid w:val="004C342D"/>
    <w:rsid w:val="004C351A"/>
    <w:rsid w:val="004C3626"/>
    <w:rsid w:val="004C3A25"/>
    <w:rsid w:val="004C3DB1"/>
    <w:rsid w:val="004C3F0D"/>
    <w:rsid w:val="004C3FF0"/>
    <w:rsid w:val="004C439B"/>
    <w:rsid w:val="004C4522"/>
    <w:rsid w:val="004C4605"/>
    <w:rsid w:val="004C4991"/>
    <w:rsid w:val="004C4FAD"/>
    <w:rsid w:val="004C56B9"/>
    <w:rsid w:val="004C56D1"/>
    <w:rsid w:val="004C58E4"/>
    <w:rsid w:val="004C5918"/>
    <w:rsid w:val="004C5D38"/>
    <w:rsid w:val="004C5D80"/>
    <w:rsid w:val="004C5D91"/>
    <w:rsid w:val="004C5E11"/>
    <w:rsid w:val="004C5EA3"/>
    <w:rsid w:val="004C5FCE"/>
    <w:rsid w:val="004C605C"/>
    <w:rsid w:val="004C605D"/>
    <w:rsid w:val="004C6401"/>
    <w:rsid w:val="004C66F3"/>
    <w:rsid w:val="004C6A14"/>
    <w:rsid w:val="004C6B08"/>
    <w:rsid w:val="004C6D17"/>
    <w:rsid w:val="004C7147"/>
    <w:rsid w:val="004C73B5"/>
    <w:rsid w:val="004C74AE"/>
    <w:rsid w:val="004C76D4"/>
    <w:rsid w:val="004C76ED"/>
    <w:rsid w:val="004C77BD"/>
    <w:rsid w:val="004C77C0"/>
    <w:rsid w:val="004C795F"/>
    <w:rsid w:val="004C79ED"/>
    <w:rsid w:val="004C7B3E"/>
    <w:rsid w:val="004C7B4C"/>
    <w:rsid w:val="004C7BA8"/>
    <w:rsid w:val="004C7D69"/>
    <w:rsid w:val="004C7E10"/>
    <w:rsid w:val="004C7EEC"/>
    <w:rsid w:val="004D0169"/>
    <w:rsid w:val="004D09FC"/>
    <w:rsid w:val="004D0A04"/>
    <w:rsid w:val="004D0D5C"/>
    <w:rsid w:val="004D0EC7"/>
    <w:rsid w:val="004D1056"/>
    <w:rsid w:val="004D13E4"/>
    <w:rsid w:val="004D14C3"/>
    <w:rsid w:val="004D16E2"/>
    <w:rsid w:val="004D1D2D"/>
    <w:rsid w:val="004D1DB7"/>
    <w:rsid w:val="004D1DE2"/>
    <w:rsid w:val="004D2397"/>
    <w:rsid w:val="004D27B5"/>
    <w:rsid w:val="004D29E9"/>
    <w:rsid w:val="004D2A58"/>
    <w:rsid w:val="004D2C4C"/>
    <w:rsid w:val="004D351C"/>
    <w:rsid w:val="004D358E"/>
    <w:rsid w:val="004D360C"/>
    <w:rsid w:val="004D3992"/>
    <w:rsid w:val="004D3DAE"/>
    <w:rsid w:val="004D3F60"/>
    <w:rsid w:val="004D40EF"/>
    <w:rsid w:val="004D417E"/>
    <w:rsid w:val="004D43B8"/>
    <w:rsid w:val="004D43DE"/>
    <w:rsid w:val="004D4580"/>
    <w:rsid w:val="004D47E5"/>
    <w:rsid w:val="004D4FBC"/>
    <w:rsid w:val="004D5268"/>
    <w:rsid w:val="004D55EB"/>
    <w:rsid w:val="004D5794"/>
    <w:rsid w:val="004D5B87"/>
    <w:rsid w:val="004D5EC9"/>
    <w:rsid w:val="004D63D3"/>
    <w:rsid w:val="004D6780"/>
    <w:rsid w:val="004D67D9"/>
    <w:rsid w:val="004D6AFA"/>
    <w:rsid w:val="004D6D14"/>
    <w:rsid w:val="004D7107"/>
    <w:rsid w:val="004D741D"/>
    <w:rsid w:val="004D7DEA"/>
    <w:rsid w:val="004D7E02"/>
    <w:rsid w:val="004E011F"/>
    <w:rsid w:val="004E07BA"/>
    <w:rsid w:val="004E0854"/>
    <w:rsid w:val="004E0C0E"/>
    <w:rsid w:val="004E0C98"/>
    <w:rsid w:val="004E0C9E"/>
    <w:rsid w:val="004E0D92"/>
    <w:rsid w:val="004E0ECA"/>
    <w:rsid w:val="004E1007"/>
    <w:rsid w:val="004E104E"/>
    <w:rsid w:val="004E1055"/>
    <w:rsid w:val="004E17E4"/>
    <w:rsid w:val="004E1AEA"/>
    <w:rsid w:val="004E1BC6"/>
    <w:rsid w:val="004E1F58"/>
    <w:rsid w:val="004E2268"/>
    <w:rsid w:val="004E2E35"/>
    <w:rsid w:val="004E2FC6"/>
    <w:rsid w:val="004E3173"/>
    <w:rsid w:val="004E322F"/>
    <w:rsid w:val="004E3AC9"/>
    <w:rsid w:val="004E3D19"/>
    <w:rsid w:val="004E40F8"/>
    <w:rsid w:val="004E4199"/>
    <w:rsid w:val="004E4713"/>
    <w:rsid w:val="004E4C81"/>
    <w:rsid w:val="004E4D0E"/>
    <w:rsid w:val="004E4F71"/>
    <w:rsid w:val="004E5441"/>
    <w:rsid w:val="004E58EC"/>
    <w:rsid w:val="004E5A15"/>
    <w:rsid w:val="004E5F05"/>
    <w:rsid w:val="004E6292"/>
    <w:rsid w:val="004E64CC"/>
    <w:rsid w:val="004E6526"/>
    <w:rsid w:val="004E67FE"/>
    <w:rsid w:val="004E6823"/>
    <w:rsid w:val="004E74D2"/>
    <w:rsid w:val="004E7628"/>
    <w:rsid w:val="004E7825"/>
    <w:rsid w:val="004E78BF"/>
    <w:rsid w:val="004E7BAB"/>
    <w:rsid w:val="004E7C17"/>
    <w:rsid w:val="004E7DB0"/>
    <w:rsid w:val="004E7E05"/>
    <w:rsid w:val="004F0080"/>
    <w:rsid w:val="004F02EF"/>
    <w:rsid w:val="004F02F7"/>
    <w:rsid w:val="004F0346"/>
    <w:rsid w:val="004F0638"/>
    <w:rsid w:val="004F0802"/>
    <w:rsid w:val="004F0875"/>
    <w:rsid w:val="004F0A62"/>
    <w:rsid w:val="004F0AE2"/>
    <w:rsid w:val="004F0D65"/>
    <w:rsid w:val="004F0E84"/>
    <w:rsid w:val="004F10D0"/>
    <w:rsid w:val="004F1307"/>
    <w:rsid w:val="004F1728"/>
    <w:rsid w:val="004F1737"/>
    <w:rsid w:val="004F1C49"/>
    <w:rsid w:val="004F2096"/>
    <w:rsid w:val="004F2116"/>
    <w:rsid w:val="004F2342"/>
    <w:rsid w:val="004F23D0"/>
    <w:rsid w:val="004F2411"/>
    <w:rsid w:val="004F24B2"/>
    <w:rsid w:val="004F2B39"/>
    <w:rsid w:val="004F2C9B"/>
    <w:rsid w:val="004F3259"/>
    <w:rsid w:val="004F3554"/>
    <w:rsid w:val="004F3619"/>
    <w:rsid w:val="004F3790"/>
    <w:rsid w:val="004F3C90"/>
    <w:rsid w:val="004F405C"/>
    <w:rsid w:val="004F45BC"/>
    <w:rsid w:val="004F4A59"/>
    <w:rsid w:val="004F4C66"/>
    <w:rsid w:val="004F4D59"/>
    <w:rsid w:val="004F5203"/>
    <w:rsid w:val="004F5239"/>
    <w:rsid w:val="004F5422"/>
    <w:rsid w:val="004F551A"/>
    <w:rsid w:val="004F5B4B"/>
    <w:rsid w:val="004F5D1E"/>
    <w:rsid w:val="004F5F46"/>
    <w:rsid w:val="004F6265"/>
    <w:rsid w:val="004F65F7"/>
    <w:rsid w:val="004F66DF"/>
    <w:rsid w:val="004F6CE0"/>
    <w:rsid w:val="004F6E8B"/>
    <w:rsid w:val="004F7231"/>
    <w:rsid w:val="004F723D"/>
    <w:rsid w:val="004F7465"/>
    <w:rsid w:val="004F759D"/>
    <w:rsid w:val="004F775D"/>
    <w:rsid w:val="004F7B2E"/>
    <w:rsid w:val="004F7EA4"/>
    <w:rsid w:val="0050044C"/>
    <w:rsid w:val="00500534"/>
    <w:rsid w:val="005007AA"/>
    <w:rsid w:val="00500901"/>
    <w:rsid w:val="0050090A"/>
    <w:rsid w:val="00500913"/>
    <w:rsid w:val="00500BA9"/>
    <w:rsid w:val="00500C37"/>
    <w:rsid w:val="00501267"/>
    <w:rsid w:val="00501B3A"/>
    <w:rsid w:val="00501BD4"/>
    <w:rsid w:val="005024C9"/>
    <w:rsid w:val="0050293D"/>
    <w:rsid w:val="00502DB3"/>
    <w:rsid w:val="00502DFA"/>
    <w:rsid w:val="00503292"/>
    <w:rsid w:val="005034C4"/>
    <w:rsid w:val="00503E9C"/>
    <w:rsid w:val="00504047"/>
    <w:rsid w:val="00504384"/>
    <w:rsid w:val="00504542"/>
    <w:rsid w:val="00504897"/>
    <w:rsid w:val="00504A3C"/>
    <w:rsid w:val="00504FD2"/>
    <w:rsid w:val="0050581C"/>
    <w:rsid w:val="00505A2B"/>
    <w:rsid w:val="00505B80"/>
    <w:rsid w:val="00505CDE"/>
    <w:rsid w:val="00505F07"/>
    <w:rsid w:val="0050613E"/>
    <w:rsid w:val="00506A00"/>
    <w:rsid w:val="00506AB3"/>
    <w:rsid w:val="005070A4"/>
    <w:rsid w:val="005072AF"/>
    <w:rsid w:val="005075A2"/>
    <w:rsid w:val="00507956"/>
    <w:rsid w:val="00507A24"/>
    <w:rsid w:val="00507ECA"/>
    <w:rsid w:val="005101DA"/>
    <w:rsid w:val="00510331"/>
    <w:rsid w:val="0051082C"/>
    <w:rsid w:val="00510CFA"/>
    <w:rsid w:val="00510F5D"/>
    <w:rsid w:val="00510F75"/>
    <w:rsid w:val="00511459"/>
    <w:rsid w:val="005115BA"/>
    <w:rsid w:val="00511E69"/>
    <w:rsid w:val="00511E7B"/>
    <w:rsid w:val="0051204E"/>
    <w:rsid w:val="00512209"/>
    <w:rsid w:val="005122B5"/>
    <w:rsid w:val="00512587"/>
    <w:rsid w:val="00512C0D"/>
    <w:rsid w:val="00512C7A"/>
    <w:rsid w:val="00512FCA"/>
    <w:rsid w:val="00513090"/>
    <w:rsid w:val="0051340E"/>
    <w:rsid w:val="005136D4"/>
    <w:rsid w:val="00513863"/>
    <w:rsid w:val="00513E89"/>
    <w:rsid w:val="0051471B"/>
    <w:rsid w:val="005149FE"/>
    <w:rsid w:val="00514B69"/>
    <w:rsid w:val="00514EE6"/>
    <w:rsid w:val="00515389"/>
    <w:rsid w:val="00515484"/>
    <w:rsid w:val="00515975"/>
    <w:rsid w:val="00515A8E"/>
    <w:rsid w:val="00515AB1"/>
    <w:rsid w:val="00515D98"/>
    <w:rsid w:val="005162BA"/>
    <w:rsid w:val="00516965"/>
    <w:rsid w:val="00516FC7"/>
    <w:rsid w:val="005172E4"/>
    <w:rsid w:val="0051759A"/>
    <w:rsid w:val="005176BE"/>
    <w:rsid w:val="00517A63"/>
    <w:rsid w:val="00520062"/>
    <w:rsid w:val="00520321"/>
    <w:rsid w:val="005206D5"/>
    <w:rsid w:val="00520B31"/>
    <w:rsid w:val="00520D35"/>
    <w:rsid w:val="005211FD"/>
    <w:rsid w:val="00521320"/>
    <w:rsid w:val="00521488"/>
    <w:rsid w:val="00521511"/>
    <w:rsid w:val="0052175C"/>
    <w:rsid w:val="00521A78"/>
    <w:rsid w:val="00521E73"/>
    <w:rsid w:val="005223ED"/>
    <w:rsid w:val="00522498"/>
    <w:rsid w:val="00522517"/>
    <w:rsid w:val="00522665"/>
    <w:rsid w:val="00522777"/>
    <w:rsid w:val="005227D1"/>
    <w:rsid w:val="0052295F"/>
    <w:rsid w:val="00522A7F"/>
    <w:rsid w:val="00522B38"/>
    <w:rsid w:val="00522DB9"/>
    <w:rsid w:val="00522EBB"/>
    <w:rsid w:val="0052348B"/>
    <w:rsid w:val="0052356D"/>
    <w:rsid w:val="005236E6"/>
    <w:rsid w:val="00524187"/>
    <w:rsid w:val="005242BA"/>
    <w:rsid w:val="00524C8C"/>
    <w:rsid w:val="00525149"/>
    <w:rsid w:val="0052529D"/>
    <w:rsid w:val="00525F40"/>
    <w:rsid w:val="00526152"/>
    <w:rsid w:val="00526207"/>
    <w:rsid w:val="00526342"/>
    <w:rsid w:val="00526554"/>
    <w:rsid w:val="00526883"/>
    <w:rsid w:val="00526B88"/>
    <w:rsid w:val="005271B7"/>
    <w:rsid w:val="005271CD"/>
    <w:rsid w:val="00527886"/>
    <w:rsid w:val="00527CBE"/>
    <w:rsid w:val="005300F5"/>
    <w:rsid w:val="00530275"/>
    <w:rsid w:val="005302CF"/>
    <w:rsid w:val="005304EA"/>
    <w:rsid w:val="00530DB9"/>
    <w:rsid w:val="00531345"/>
    <w:rsid w:val="00531383"/>
    <w:rsid w:val="00531835"/>
    <w:rsid w:val="00531C6A"/>
    <w:rsid w:val="00531D8E"/>
    <w:rsid w:val="00531EF5"/>
    <w:rsid w:val="0053262C"/>
    <w:rsid w:val="00532D2A"/>
    <w:rsid w:val="00532ED0"/>
    <w:rsid w:val="00532EFE"/>
    <w:rsid w:val="00533143"/>
    <w:rsid w:val="005332F5"/>
    <w:rsid w:val="00533354"/>
    <w:rsid w:val="00533533"/>
    <w:rsid w:val="00533666"/>
    <w:rsid w:val="00533B1A"/>
    <w:rsid w:val="00533BC0"/>
    <w:rsid w:val="00533C96"/>
    <w:rsid w:val="005340A6"/>
    <w:rsid w:val="005340CB"/>
    <w:rsid w:val="005341F0"/>
    <w:rsid w:val="00534613"/>
    <w:rsid w:val="00534633"/>
    <w:rsid w:val="0053485A"/>
    <w:rsid w:val="0053490C"/>
    <w:rsid w:val="00534B62"/>
    <w:rsid w:val="00534E6B"/>
    <w:rsid w:val="00535198"/>
    <w:rsid w:val="005351FF"/>
    <w:rsid w:val="005353BE"/>
    <w:rsid w:val="00535950"/>
    <w:rsid w:val="005359FD"/>
    <w:rsid w:val="005360C8"/>
    <w:rsid w:val="00536371"/>
    <w:rsid w:val="00536C3C"/>
    <w:rsid w:val="00537093"/>
    <w:rsid w:val="0053714C"/>
    <w:rsid w:val="005372E4"/>
    <w:rsid w:val="0053732E"/>
    <w:rsid w:val="00537DF6"/>
    <w:rsid w:val="00537EED"/>
    <w:rsid w:val="0053E4AD"/>
    <w:rsid w:val="005401A8"/>
    <w:rsid w:val="00541060"/>
    <w:rsid w:val="0054127E"/>
    <w:rsid w:val="005413B2"/>
    <w:rsid w:val="00541A08"/>
    <w:rsid w:val="00541A9E"/>
    <w:rsid w:val="00541AE2"/>
    <w:rsid w:val="00541C49"/>
    <w:rsid w:val="00542060"/>
    <w:rsid w:val="00542176"/>
    <w:rsid w:val="00542243"/>
    <w:rsid w:val="00542274"/>
    <w:rsid w:val="00542670"/>
    <w:rsid w:val="005428BB"/>
    <w:rsid w:val="00542951"/>
    <w:rsid w:val="00542C6A"/>
    <w:rsid w:val="00542DE2"/>
    <w:rsid w:val="0054314F"/>
    <w:rsid w:val="00543608"/>
    <w:rsid w:val="00543689"/>
    <w:rsid w:val="00543C21"/>
    <w:rsid w:val="00543C54"/>
    <w:rsid w:val="005448B2"/>
    <w:rsid w:val="0054494D"/>
    <w:rsid w:val="005453C9"/>
    <w:rsid w:val="0054541A"/>
    <w:rsid w:val="0054552C"/>
    <w:rsid w:val="00546270"/>
    <w:rsid w:val="005464AE"/>
    <w:rsid w:val="005466A4"/>
    <w:rsid w:val="00546761"/>
    <w:rsid w:val="005468D4"/>
    <w:rsid w:val="00546A67"/>
    <w:rsid w:val="00546C62"/>
    <w:rsid w:val="00546D66"/>
    <w:rsid w:val="00546D9C"/>
    <w:rsid w:val="00547007"/>
    <w:rsid w:val="00547867"/>
    <w:rsid w:val="0054835B"/>
    <w:rsid w:val="00550197"/>
    <w:rsid w:val="0055076F"/>
    <w:rsid w:val="00550820"/>
    <w:rsid w:val="0055092A"/>
    <w:rsid w:val="00550E7B"/>
    <w:rsid w:val="00550EC2"/>
    <w:rsid w:val="00550F61"/>
    <w:rsid w:val="0055165E"/>
    <w:rsid w:val="005519ED"/>
    <w:rsid w:val="00551C9C"/>
    <w:rsid w:val="005521D7"/>
    <w:rsid w:val="005522AB"/>
    <w:rsid w:val="005523C2"/>
    <w:rsid w:val="00552646"/>
    <w:rsid w:val="005529FD"/>
    <w:rsid w:val="00552D45"/>
    <w:rsid w:val="00552D8F"/>
    <w:rsid w:val="00552FB8"/>
    <w:rsid w:val="00553148"/>
    <w:rsid w:val="005531BB"/>
    <w:rsid w:val="005531F6"/>
    <w:rsid w:val="0055383D"/>
    <w:rsid w:val="005539B1"/>
    <w:rsid w:val="005539E2"/>
    <w:rsid w:val="00553B7D"/>
    <w:rsid w:val="00553B99"/>
    <w:rsid w:val="00553C09"/>
    <w:rsid w:val="00553D75"/>
    <w:rsid w:val="00553DD5"/>
    <w:rsid w:val="00553DDD"/>
    <w:rsid w:val="005541E0"/>
    <w:rsid w:val="00554FD4"/>
    <w:rsid w:val="00554FE2"/>
    <w:rsid w:val="00555081"/>
    <w:rsid w:val="005550B2"/>
    <w:rsid w:val="00555558"/>
    <w:rsid w:val="005555D2"/>
    <w:rsid w:val="00555C24"/>
    <w:rsid w:val="005564B5"/>
    <w:rsid w:val="00556524"/>
    <w:rsid w:val="005565B3"/>
    <w:rsid w:val="005568DF"/>
    <w:rsid w:val="005573EF"/>
    <w:rsid w:val="005575B7"/>
    <w:rsid w:val="005576B3"/>
    <w:rsid w:val="005576DE"/>
    <w:rsid w:val="00557754"/>
    <w:rsid w:val="00557F6E"/>
    <w:rsid w:val="0055EF65"/>
    <w:rsid w:val="005600E7"/>
    <w:rsid w:val="005602C0"/>
    <w:rsid w:val="00560363"/>
    <w:rsid w:val="0056046E"/>
    <w:rsid w:val="005605F6"/>
    <w:rsid w:val="00560695"/>
    <w:rsid w:val="005606FB"/>
    <w:rsid w:val="00560D72"/>
    <w:rsid w:val="00561033"/>
    <w:rsid w:val="00561186"/>
    <w:rsid w:val="005611C1"/>
    <w:rsid w:val="005617FD"/>
    <w:rsid w:val="005618AB"/>
    <w:rsid w:val="00561A3B"/>
    <w:rsid w:val="00561A50"/>
    <w:rsid w:val="00561C2A"/>
    <w:rsid w:val="00561CF2"/>
    <w:rsid w:val="00561F28"/>
    <w:rsid w:val="0056210E"/>
    <w:rsid w:val="00562189"/>
    <w:rsid w:val="005622AB"/>
    <w:rsid w:val="005624A3"/>
    <w:rsid w:val="00562599"/>
    <w:rsid w:val="005629F8"/>
    <w:rsid w:val="00562AC7"/>
    <w:rsid w:val="00563005"/>
    <w:rsid w:val="005630DB"/>
    <w:rsid w:val="005631E8"/>
    <w:rsid w:val="0056330A"/>
    <w:rsid w:val="005634A7"/>
    <w:rsid w:val="00563620"/>
    <w:rsid w:val="00563951"/>
    <w:rsid w:val="005639B7"/>
    <w:rsid w:val="00563A97"/>
    <w:rsid w:val="00563BFC"/>
    <w:rsid w:val="00563C00"/>
    <w:rsid w:val="0056417B"/>
    <w:rsid w:val="0056425E"/>
    <w:rsid w:val="005644FF"/>
    <w:rsid w:val="0056488E"/>
    <w:rsid w:val="00564C42"/>
    <w:rsid w:val="00564E16"/>
    <w:rsid w:val="005656DD"/>
    <w:rsid w:val="00565CD4"/>
    <w:rsid w:val="00565CEC"/>
    <w:rsid w:val="00565D38"/>
    <w:rsid w:val="00565D73"/>
    <w:rsid w:val="00565E6E"/>
    <w:rsid w:val="00565F0C"/>
    <w:rsid w:val="00566117"/>
    <w:rsid w:val="005661EC"/>
    <w:rsid w:val="00566399"/>
    <w:rsid w:val="0056646E"/>
    <w:rsid w:val="00566525"/>
    <w:rsid w:val="00566529"/>
    <w:rsid w:val="0056670B"/>
    <w:rsid w:val="005669BD"/>
    <w:rsid w:val="00566A2A"/>
    <w:rsid w:val="00566C71"/>
    <w:rsid w:val="00566D3B"/>
    <w:rsid w:val="00566D92"/>
    <w:rsid w:val="00566DB4"/>
    <w:rsid w:val="005672B5"/>
    <w:rsid w:val="0056785D"/>
    <w:rsid w:val="00567960"/>
    <w:rsid w:val="005701A9"/>
    <w:rsid w:val="005701D9"/>
    <w:rsid w:val="00570593"/>
    <w:rsid w:val="00570791"/>
    <w:rsid w:val="00570B02"/>
    <w:rsid w:val="00570BA7"/>
    <w:rsid w:val="00570E19"/>
    <w:rsid w:val="00570E67"/>
    <w:rsid w:val="00570EC6"/>
    <w:rsid w:val="005713E4"/>
    <w:rsid w:val="00571A05"/>
    <w:rsid w:val="00571B5A"/>
    <w:rsid w:val="00571E5B"/>
    <w:rsid w:val="00571F86"/>
    <w:rsid w:val="00572110"/>
    <w:rsid w:val="00572335"/>
    <w:rsid w:val="00572534"/>
    <w:rsid w:val="00572589"/>
    <w:rsid w:val="005725AE"/>
    <w:rsid w:val="0057286D"/>
    <w:rsid w:val="00572B35"/>
    <w:rsid w:val="00572C2A"/>
    <w:rsid w:val="005731BF"/>
    <w:rsid w:val="005739CC"/>
    <w:rsid w:val="00573B18"/>
    <w:rsid w:val="00573CF0"/>
    <w:rsid w:val="00574027"/>
    <w:rsid w:val="005743DB"/>
    <w:rsid w:val="00574447"/>
    <w:rsid w:val="00574948"/>
    <w:rsid w:val="00574B37"/>
    <w:rsid w:val="00574CA7"/>
    <w:rsid w:val="00575253"/>
    <w:rsid w:val="0057533B"/>
    <w:rsid w:val="00575931"/>
    <w:rsid w:val="00575BFA"/>
    <w:rsid w:val="00575F18"/>
    <w:rsid w:val="0057604C"/>
    <w:rsid w:val="005764DA"/>
    <w:rsid w:val="00576784"/>
    <w:rsid w:val="00576ADD"/>
    <w:rsid w:val="0057764B"/>
    <w:rsid w:val="00577AFB"/>
    <w:rsid w:val="00577DE3"/>
    <w:rsid w:val="00577EFE"/>
    <w:rsid w:val="0057990D"/>
    <w:rsid w:val="00580024"/>
    <w:rsid w:val="0058034D"/>
    <w:rsid w:val="00580822"/>
    <w:rsid w:val="005808AC"/>
    <w:rsid w:val="005809E7"/>
    <w:rsid w:val="00580CAB"/>
    <w:rsid w:val="00580D86"/>
    <w:rsid w:val="0058155C"/>
    <w:rsid w:val="00581C06"/>
    <w:rsid w:val="00581C8F"/>
    <w:rsid w:val="00581F19"/>
    <w:rsid w:val="00582336"/>
    <w:rsid w:val="005826EA"/>
    <w:rsid w:val="00582871"/>
    <w:rsid w:val="00582B06"/>
    <w:rsid w:val="00582D31"/>
    <w:rsid w:val="00582D8E"/>
    <w:rsid w:val="00582E0F"/>
    <w:rsid w:val="005830D2"/>
    <w:rsid w:val="00583425"/>
    <w:rsid w:val="00583512"/>
    <w:rsid w:val="00583975"/>
    <w:rsid w:val="00583A07"/>
    <w:rsid w:val="00584078"/>
    <w:rsid w:val="00584190"/>
    <w:rsid w:val="005842F1"/>
    <w:rsid w:val="0058454D"/>
    <w:rsid w:val="0058474F"/>
    <w:rsid w:val="0058497B"/>
    <w:rsid w:val="00584ADB"/>
    <w:rsid w:val="00584B24"/>
    <w:rsid w:val="00584E62"/>
    <w:rsid w:val="00584FBF"/>
    <w:rsid w:val="00585922"/>
    <w:rsid w:val="005859E1"/>
    <w:rsid w:val="00585B20"/>
    <w:rsid w:val="00585D18"/>
    <w:rsid w:val="005860B4"/>
    <w:rsid w:val="005863DF"/>
    <w:rsid w:val="00586C93"/>
    <w:rsid w:val="0058706F"/>
    <w:rsid w:val="00587197"/>
    <w:rsid w:val="00587238"/>
    <w:rsid w:val="0058727B"/>
    <w:rsid w:val="00590AC7"/>
    <w:rsid w:val="00590F1E"/>
    <w:rsid w:val="00591D4A"/>
    <w:rsid w:val="00592865"/>
    <w:rsid w:val="00592EAB"/>
    <w:rsid w:val="005930E7"/>
    <w:rsid w:val="00593226"/>
    <w:rsid w:val="005933F2"/>
    <w:rsid w:val="00593630"/>
    <w:rsid w:val="005936CD"/>
    <w:rsid w:val="0059398D"/>
    <w:rsid w:val="00593F27"/>
    <w:rsid w:val="005946C9"/>
    <w:rsid w:val="00594B37"/>
    <w:rsid w:val="00594E1F"/>
    <w:rsid w:val="00595409"/>
    <w:rsid w:val="00595436"/>
    <w:rsid w:val="00595AAD"/>
    <w:rsid w:val="00595AF4"/>
    <w:rsid w:val="005960ED"/>
    <w:rsid w:val="0059682A"/>
    <w:rsid w:val="00596950"/>
    <w:rsid w:val="005969D6"/>
    <w:rsid w:val="00596AE2"/>
    <w:rsid w:val="00596E4D"/>
    <w:rsid w:val="00596F59"/>
    <w:rsid w:val="005975A9"/>
    <w:rsid w:val="005975FE"/>
    <w:rsid w:val="00597812"/>
    <w:rsid w:val="00597D1E"/>
    <w:rsid w:val="00597E80"/>
    <w:rsid w:val="00597F70"/>
    <w:rsid w:val="005A000D"/>
    <w:rsid w:val="005A0299"/>
    <w:rsid w:val="005A076F"/>
    <w:rsid w:val="005A0D88"/>
    <w:rsid w:val="005A1032"/>
    <w:rsid w:val="005A1105"/>
    <w:rsid w:val="005A1A01"/>
    <w:rsid w:val="005A2153"/>
    <w:rsid w:val="005A2251"/>
    <w:rsid w:val="005A22E2"/>
    <w:rsid w:val="005A22FC"/>
    <w:rsid w:val="005A2B03"/>
    <w:rsid w:val="005A2DBA"/>
    <w:rsid w:val="005A33EC"/>
    <w:rsid w:val="005A3512"/>
    <w:rsid w:val="005A368E"/>
    <w:rsid w:val="005A40F6"/>
    <w:rsid w:val="005A43EA"/>
    <w:rsid w:val="005A4814"/>
    <w:rsid w:val="005A5585"/>
    <w:rsid w:val="005A55E3"/>
    <w:rsid w:val="005A59C9"/>
    <w:rsid w:val="005A5FFD"/>
    <w:rsid w:val="005A632F"/>
    <w:rsid w:val="005A64A0"/>
    <w:rsid w:val="005A66D4"/>
    <w:rsid w:val="005A6A7E"/>
    <w:rsid w:val="005A6FBF"/>
    <w:rsid w:val="005A719F"/>
    <w:rsid w:val="005A7811"/>
    <w:rsid w:val="005B0595"/>
    <w:rsid w:val="005B0BCD"/>
    <w:rsid w:val="005B0FE9"/>
    <w:rsid w:val="005B15F2"/>
    <w:rsid w:val="005B1C80"/>
    <w:rsid w:val="005B2979"/>
    <w:rsid w:val="005B2B95"/>
    <w:rsid w:val="005B3536"/>
    <w:rsid w:val="005B369C"/>
    <w:rsid w:val="005B36DA"/>
    <w:rsid w:val="005B36F2"/>
    <w:rsid w:val="005B3B63"/>
    <w:rsid w:val="005B3CDF"/>
    <w:rsid w:val="005B4349"/>
    <w:rsid w:val="005B447E"/>
    <w:rsid w:val="005B48B0"/>
    <w:rsid w:val="005B48C0"/>
    <w:rsid w:val="005B4A0B"/>
    <w:rsid w:val="005B4A63"/>
    <w:rsid w:val="005B4DE5"/>
    <w:rsid w:val="005B4EE9"/>
    <w:rsid w:val="005B55B0"/>
    <w:rsid w:val="005B59E8"/>
    <w:rsid w:val="005B5B0A"/>
    <w:rsid w:val="005B5B15"/>
    <w:rsid w:val="005B5D1C"/>
    <w:rsid w:val="005B5D65"/>
    <w:rsid w:val="005B5DC7"/>
    <w:rsid w:val="005B61FE"/>
    <w:rsid w:val="005B68C0"/>
    <w:rsid w:val="005B6E80"/>
    <w:rsid w:val="005B6F24"/>
    <w:rsid w:val="005B7425"/>
    <w:rsid w:val="005B7591"/>
    <w:rsid w:val="005B76D4"/>
    <w:rsid w:val="005B7845"/>
    <w:rsid w:val="005B7A0A"/>
    <w:rsid w:val="005B7F9D"/>
    <w:rsid w:val="005C02D8"/>
    <w:rsid w:val="005C0483"/>
    <w:rsid w:val="005C0794"/>
    <w:rsid w:val="005C0859"/>
    <w:rsid w:val="005C0992"/>
    <w:rsid w:val="005C09EE"/>
    <w:rsid w:val="005C1560"/>
    <w:rsid w:val="005C192B"/>
    <w:rsid w:val="005C1FE1"/>
    <w:rsid w:val="005C21A2"/>
    <w:rsid w:val="005C2457"/>
    <w:rsid w:val="005C273B"/>
    <w:rsid w:val="005C29B5"/>
    <w:rsid w:val="005C2B32"/>
    <w:rsid w:val="005C2BDE"/>
    <w:rsid w:val="005C2F70"/>
    <w:rsid w:val="005C31FA"/>
    <w:rsid w:val="005C42A9"/>
    <w:rsid w:val="005C474A"/>
    <w:rsid w:val="005C4771"/>
    <w:rsid w:val="005C4A05"/>
    <w:rsid w:val="005C4AA1"/>
    <w:rsid w:val="005C505B"/>
    <w:rsid w:val="005C50AE"/>
    <w:rsid w:val="005C5207"/>
    <w:rsid w:val="005C546B"/>
    <w:rsid w:val="005C5856"/>
    <w:rsid w:val="005C594D"/>
    <w:rsid w:val="005C6262"/>
    <w:rsid w:val="005C6B39"/>
    <w:rsid w:val="005C6BE0"/>
    <w:rsid w:val="005C6D97"/>
    <w:rsid w:val="005C6FEA"/>
    <w:rsid w:val="005C71F7"/>
    <w:rsid w:val="005C72C0"/>
    <w:rsid w:val="005C74E9"/>
    <w:rsid w:val="005C7664"/>
    <w:rsid w:val="005C7906"/>
    <w:rsid w:val="005C791F"/>
    <w:rsid w:val="005C7948"/>
    <w:rsid w:val="005C7ABD"/>
    <w:rsid w:val="005CD2FD"/>
    <w:rsid w:val="005D05B4"/>
    <w:rsid w:val="005D05EF"/>
    <w:rsid w:val="005D0625"/>
    <w:rsid w:val="005D09ED"/>
    <w:rsid w:val="005D09EE"/>
    <w:rsid w:val="005D0E0E"/>
    <w:rsid w:val="005D0F14"/>
    <w:rsid w:val="005D13AD"/>
    <w:rsid w:val="005D1524"/>
    <w:rsid w:val="005D1935"/>
    <w:rsid w:val="005D1B5A"/>
    <w:rsid w:val="005D238B"/>
    <w:rsid w:val="005D24FE"/>
    <w:rsid w:val="005D293F"/>
    <w:rsid w:val="005D2A0B"/>
    <w:rsid w:val="005D2B3F"/>
    <w:rsid w:val="005D2B90"/>
    <w:rsid w:val="005D2C73"/>
    <w:rsid w:val="005D2EF2"/>
    <w:rsid w:val="005D2F2C"/>
    <w:rsid w:val="005D3169"/>
    <w:rsid w:val="005D31B7"/>
    <w:rsid w:val="005D42E7"/>
    <w:rsid w:val="005D4B75"/>
    <w:rsid w:val="005D4C0A"/>
    <w:rsid w:val="005D4E3E"/>
    <w:rsid w:val="005D51BF"/>
    <w:rsid w:val="005D528A"/>
    <w:rsid w:val="005D54B6"/>
    <w:rsid w:val="005D5536"/>
    <w:rsid w:val="005D56E8"/>
    <w:rsid w:val="005D5AD4"/>
    <w:rsid w:val="005D5D7E"/>
    <w:rsid w:val="005D5F9B"/>
    <w:rsid w:val="005D615E"/>
    <w:rsid w:val="005D6363"/>
    <w:rsid w:val="005D655A"/>
    <w:rsid w:val="005D666D"/>
    <w:rsid w:val="005D67B9"/>
    <w:rsid w:val="005D684E"/>
    <w:rsid w:val="005D6868"/>
    <w:rsid w:val="005D6927"/>
    <w:rsid w:val="005D6C0D"/>
    <w:rsid w:val="005D6FFE"/>
    <w:rsid w:val="005D727E"/>
    <w:rsid w:val="005D7399"/>
    <w:rsid w:val="005D73D4"/>
    <w:rsid w:val="005D7710"/>
    <w:rsid w:val="005D7B71"/>
    <w:rsid w:val="005E03CD"/>
    <w:rsid w:val="005E0430"/>
    <w:rsid w:val="005E04C1"/>
    <w:rsid w:val="005E0C54"/>
    <w:rsid w:val="005E0DEA"/>
    <w:rsid w:val="005E0EAE"/>
    <w:rsid w:val="005E1117"/>
    <w:rsid w:val="005E154F"/>
    <w:rsid w:val="005E1CBE"/>
    <w:rsid w:val="005E1D65"/>
    <w:rsid w:val="005E1FAD"/>
    <w:rsid w:val="005E2109"/>
    <w:rsid w:val="005E24C9"/>
    <w:rsid w:val="005E2C6A"/>
    <w:rsid w:val="005E2CA5"/>
    <w:rsid w:val="005E3051"/>
    <w:rsid w:val="005E353C"/>
    <w:rsid w:val="005E3CDA"/>
    <w:rsid w:val="005E4631"/>
    <w:rsid w:val="005E4C35"/>
    <w:rsid w:val="005E4CF6"/>
    <w:rsid w:val="005E5168"/>
    <w:rsid w:val="005E5765"/>
    <w:rsid w:val="005E5EFA"/>
    <w:rsid w:val="005E6A75"/>
    <w:rsid w:val="005E6F94"/>
    <w:rsid w:val="005E70DF"/>
    <w:rsid w:val="005E72BE"/>
    <w:rsid w:val="005E7580"/>
    <w:rsid w:val="005E79A4"/>
    <w:rsid w:val="005E7D8A"/>
    <w:rsid w:val="005E7F19"/>
    <w:rsid w:val="005F001F"/>
    <w:rsid w:val="005F08FF"/>
    <w:rsid w:val="005F0D73"/>
    <w:rsid w:val="005F0F5D"/>
    <w:rsid w:val="005F1024"/>
    <w:rsid w:val="005F102C"/>
    <w:rsid w:val="005F1281"/>
    <w:rsid w:val="005F129B"/>
    <w:rsid w:val="005F141F"/>
    <w:rsid w:val="005F16F7"/>
    <w:rsid w:val="005F1CEE"/>
    <w:rsid w:val="005F1FFA"/>
    <w:rsid w:val="005F2321"/>
    <w:rsid w:val="005F362C"/>
    <w:rsid w:val="005F3868"/>
    <w:rsid w:val="005F386A"/>
    <w:rsid w:val="005F39A9"/>
    <w:rsid w:val="005F3A9F"/>
    <w:rsid w:val="005F3AD0"/>
    <w:rsid w:val="005F3C54"/>
    <w:rsid w:val="005F3DDE"/>
    <w:rsid w:val="005F4173"/>
    <w:rsid w:val="005F4444"/>
    <w:rsid w:val="005F4675"/>
    <w:rsid w:val="005F4A17"/>
    <w:rsid w:val="005F4D19"/>
    <w:rsid w:val="005F4E64"/>
    <w:rsid w:val="005F4EAA"/>
    <w:rsid w:val="005F4F1F"/>
    <w:rsid w:val="005F50A5"/>
    <w:rsid w:val="005F5343"/>
    <w:rsid w:val="005F5973"/>
    <w:rsid w:val="005F5AA7"/>
    <w:rsid w:val="005F5AFC"/>
    <w:rsid w:val="005F627A"/>
    <w:rsid w:val="005F62E1"/>
    <w:rsid w:val="005F631A"/>
    <w:rsid w:val="005F63AB"/>
    <w:rsid w:val="005F65E2"/>
    <w:rsid w:val="005F66A0"/>
    <w:rsid w:val="005F6752"/>
    <w:rsid w:val="005F6BDE"/>
    <w:rsid w:val="005F6CB4"/>
    <w:rsid w:val="005F6CF0"/>
    <w:rsid w:val="005F6FB0"/>
    <w:rsid w:val="005F709A"/>
    <w:rsid w:val="005F70C8"/>
    <w:rsid w:val="005F721A"/>
    <w:rsid w:val="005F7942"/>
    <w:rsid w:val="005F7A2B"/>
    <w:rsid w:val="005F7BEC"/>
    <w:rsid w:val="005F7BF6"/>
    <w:rsid w:val="005F7EB0"/>
    <w:rsid w:val="005F7EC9"/>
    <w:rsid w:val="006001CB"/>
    <w:rsid w:val="0060028E"/>
    <w:rsid w:val="006002DE"/>
    <w:rsid w:val="00600A82"/>
    <w:rsid w:val="006012F7"/>
    <w:rsid w:val="00601650"/>
    <w:rsid w:val="00601952"/>
    <w:rsid w:val="00601D18"/>
    <w:rsid w:val="0060215B"/>
    <w:rsid w:val="006028BA"/>
    <w:rsid w:val="006029B3"/>
    <w:rsid w:val="00602C12"/>
    <w:rsid w:val="00603923"/>
    <w:rsid w:val="00603BCB"/>
    <w:rsid w:val="00604219"/>
    <w:rsid w:val="0060424A"/>
    <w:rsid w:val="006043A0"/>
    <w:rsid w:val="006044C3"/>
    <w:rsid w:val="006044D0"/>
    <w:rsid w:val="006044F7"/>
    <w:rsid w:val="006056AD"/>
    <w:rsid w:val="00605E54"/>
    <w:rsid w:val="0060611B"/>
    <w:rsid w:val="006066E9"/>
    <w:rsid w:val="00606B72"/>
    <w:rsid w:val="00606D78"/>
    <w:rsid w:val="00606ED1"/>
    <w:rsid w:val="00607879"/>
    <w:rsid w:val="00607886"/>
    <w:rsid w:val="006087C2"/>
    <w:rsid w:val="00610688"/>
    <w:rsid w:val="0061072C"/>
    <w:rsid w:val="00610B18"/>
    <w:rsid w:val="00610E06"/>
    <w:rsid w:val="00611064"/>
    <w:rsid w:val="0061122E"/>
    <w:rsid w:val="006117C5"/>
    <w:rsid w:val="00611A47"/>
    <w:rsid w:val="00611A61"/>
    <w:rsid w:val="00611B53"/>
    <w:rsid w:val="00611D2B"/>
    <w:rsid w:val="00611D88"/>
    <w:rsid w:val="00611DCF"/>
    <w:rsid w:val="006121BE"/>
    <w:rsid w:val="006125C4"/>
    <w:rsid w:val="00612F9C"/>
    <w:rsid w:val="0061310E"/>
    <w:rsid w:val="0061314C"/>
    <w:rsid w:val="00613169"/>
    <w:rsid w:val="0061352E"/>
    <w:rsid w:val="00613A4A"/>
    <w:rsid w:val="00613FB2"/>
    <w:rsid w:val="006141C6"/>
    <w:rsid w:val="0061423E"/>
    <w:rsid w:val="00614C22"/>
    <w:rsid w:val="00615073"/>
    <w:rsid w:val="00615085"/>
    <w:rsid w:val="00615180"/>
    <w:rsid w:val="006155E2"/>
    <w:rsid w:val="00615C98"/>
    <w:rsid w:val="00615CEF"/>
    <w:rsid w:val="00616252"/>
    <w:rsid w:val="006162A6"/>
    <w:rsid w:val="006163EB"/>
    <w:rsid w:val="00616904"/>
    <w:rsid w:val="0061698A"/>
    <w:rsid w:val="00616C20"/>
    <w:rsid w:val="00616D58"/>
    <w:rsid w:val="00617255"/>
    <w:rsid w:val="0061738B"/>
    <w:rsid w:val="00617395"/>
    <w:rsid w:val="00617741"/>
    <w:rsid w:val="00617859"/>
    <w:rsid w:val="00617913"/>
    <w:rsid w:val="00617B8A"/>
    <w:rsid w:val="0061AD0C"/>
    <w:rsid w:val="0062031F"/>
    <w:rsid w:val="00620703"/>
    <w:rsid w:val="00620A92"/>
    <w:rsid w:val="00620BAD"/>
    <w:rsid w:val="00620E09"/>
    <w:rsid w:val="00620F90"/>
    <w:rsid w:val="006211CE"/>
    <w:rsid w:val="00621B91"/>
    <w:rsid w:val="00622013"/>
    <w:rsid w:val="0062211E"/>
    <w:rsid w:val="00622BC1"/>
    <w:rsid w:val="00622D79"/>
    <w:rsid w:val="006237D3"/>
    <w:rsid w:val="0062384F"/>
    <w:rsid w:val="0062397B"/>
    <w:rsid w:val="00623C75"/>
    <w:rsid w:val="00623F68"/>
    <w:rsid w:val="00623FEE"/>
    <w:rsid w:val="006240C3"/>
    <w:rsid w:val="0062427F"/>
    <w:rsid w:val="00624487"/>
    <w:rsid w:val="00624A26"/>
    <w:rsid w:val="00624BE4"/>
    <w:rsid w:val="0062565B"/>
    <w:rsid w:val="00626064"/>
    <w:rsid w:val="00626065"/>
    <w:rsid w:val="0062613B"/>
    <w:rsid w:val="006262FF"/>
    <w:rsid w:val="00626513"/>
    <w:rsid w:val="006267DC"/>
    <w:rsid w:val="00626814"/>
    <w:rsid w:val="00626E3A"/>
    <w:rsid w:val="0062704F"/>
    <w:rsid w:val="00627055"/>
    <w:rsid w:val="00627135"/>
    <w:rsid w:val="006276EF"/>
    <w:rsid w:val="00627745"/>
    <w:rsid w:val="00627775"/>
    <w:rsid w:val="0062787A"/>
    <w:rsid w:val="006278F7"/>
    <w:rsid w:val="00627AE2"/>
    <w:rsid w:val="0062E41C"/>
    <w:rsid w:val="0063011B"/>
    <w:rsid w:val="00630153"/>
    <w:rsid w:val="0063028A"/>
    <w:rsid w:val="00630511"/>
    <w:rsid w:val="00630928"/>
    <w:rsid w:val="00630BC0"/>
    <w:rsid w:val="006310E5"/>
    <w:rsid w:val="0063159C"/>
    <w:rsid w:val="00631D29"/>
    <w:rsid w:val="00631EAD"/>
    <w:rsid w:val="0063245F"/>
    <w:rsid w:val="00632514"/>
    <w:rsid w:val="00632F74"/>
    <w:rsid w:val="00632FF4"/>
    <w:rsid w:val="00633D5A"/>
    <w:rsid w:val="00633F3C"/>
    <w:rsid w:val="006340FC"/>
    <w:rsid w:val="00634157"/>
    <w:rsid w:val="006341C0"/>
    <w:rsid w:val="006341C7"/>
    <w:rsid w:val="00634217"/>
    <w:rsid w:val="0063489C"/>
    <w:rsid w:val="00634F4E"/>
    <w:rsid w:val="00635149"/>
    <w:rsid w:val="00635178"/>
    <w:rsid w:val="00635286"/>
    <w:rsid w:val="00635414"/>
    <w:rsid w:val="00635994"/>
    <w:rsid w:val="00635A8A"/>
    <w:rsid w:val="00635FF1"/>
    <w:rsid w:val="006360AB"/>
    <w:rsid w:val="006360AE"/>
    <w:rsid w:val="00636101"/>
    <w:rsid w:val="006362B5"/>
    <w:rsid w:val="006363A5"/>
    <w:rsid w:val="006367C2"/>
    <w:rsid w:val="00636ECE"/>
    <w:rsid w:val="00637303"/>
    <w:rsid w:val="00637547"/>
    <w:rsid w:val="006376BC"/>
    <w:rsid w:val="0063774A"/>
    <w:rsid w:val="00637A7B"/>
    <w:rsid w:val="00637D8C"/>
    <w:rsid w:val="006404AB"/>
    <w:rsid w:val="006404D5"/>
    <w:rsid w:val="00640570"/>
    <w:rsid w:val="00640749"/>
    <w:rsid w:val="006407B5"/>
    <w:rsid w:val="00640A12"/>
    <w:rsid w:val="00640A3B"/>
    <w:rsid w:val="00640ADC"/>
    <w:rsid w:val="00640DE7"/>
    <w:rsid w:val="006410F5"/>
    <w:rsid w:val="006411EC"/>
    <w:rsid w:val="006413F8"/>
    <w:rsid w:val="006414AD"/>
    <w:rsid w:val="006416ED"/>
    <w:rsid w:val="0064178C"/>
    <w:rsid w:val="00642125"/>
    <w:rsid w:val="006421E3"/>
    <w:rsid w:val="006424C9"/>
    <w:rsid w:val="00642684"/>
    <w:rsid w:val="00642AC6"/>
    <w:rsid w:val="00643172"/>
    <w:rsid w:val="0064366C"/>
    <w:rsid w:val="00643A83"/>
    <w:rsid w:val="00643AD9"/>
    <w:rsid w:val="00644123"/>
    <w:rsid w:val="00644193"/>
    <w:rsid w:val="006443BE"/>
    <w:rsid w:val="00644654"/>
    <w:rsid w:val="006446E7"/>
    <w:rsid w:val="00644BCB"/>
    <w:rsid w:val="006453F6"/>
    <w:rsid w:val="006458E9"/>
    <w:rsid w:val="00645A21"/>
    <w:rsid w:val="00645AA2"/>
    <w:rsid w:val="00645AF8"/>
    <w:rsid w:val="00645CE9"/>
    <w:rsid w:val="00646A69"/>
    <w:rsid w:val="00646C02"/>
    <w:rsid w:val="00646FCD"/>
    <w:rsid w:val="0064713E"/>
    <w:rsid w:val="0064730D"/>
    <w:rsid w:val="00647408"/>
    <w:rsid w:val="00647ABE"/>
    <w:rsid w:val="00647D39"/>
    <w:rsid w:val="00647D81"/>
    <w:rsid w:val="00647EB6"/>
    <w:rsid w:val="0064F8DC"/>
    <w:rsid w:val="00650595"/>
    <w:rsid w:val="0065095E"/>
    <w:rsid w:val="0065131C"/>
    <w:rsid w:val="00651555"/>
    <w:rsid w:val="006516AE"/>
    <w:rsid w:val="00651731"/>
    <w:rsid w:val="0065187F"/>
    <w:rsid w:val="0065291B"/>
    <w:rsid w:val="00652DAD"/>
    <w:rsid w:val="006534A6"/>
    <w:rsid w:val="00653591"/>
    <w:rsid w:val="006535DC"/>
    <w:rsid w:val="00653C44"/>
    <w:rsid w:val="00654081"/>
    <w:rsid w:val="006542BB"/>
    <w:rsid w:val="00654631"/>
    <w:rsid w:val="00654826"/>
    <w:rsid w:val="00654DAF"/>
    <w:rsid w:val="00654E34"/>
    <w:rsid w:val="0065503E"/>
    <w:rsid w:val="006557FE"/>
    <w:rsid w:val="00655C6D"/>
    <w:rsid w:val="00656223"/>
    <w:rsid w:val="006562FC"/>
    <w:rsid w:val="0065643E"/>
    <w:rsid w:val="0065674B"/>
    <w:rsid w:val="0065687D"/>
    <w:rsid w:val="00656990"/>
    <w:rsid w:val="00656D6F"/>
    <w:rsid w:val="00656DB2"/>
    <w:rsid w:val="006570AB"/>
    <w:rsid w:val="006572F3"/>
    <w:rsid w:val="0065736E"/>
    <w:rsid w:val="00657D47"/>
    <w:rsid w:val="0066008D"/>
    <w:rsid w:val="006600AE"/>
    <w:rsid w:val="0066010B"/>
    <w:rsid w:val="00660BF7"/>
    <w:rsid w:val="00660C13"/>
    <w:rsid w:val="00660E6C"/>
    <w:rsid w:val="00660F96"/>
    <w:rsid w:val="00661364"/>
    <w:rsid w:val="0066150E"/>
    <w:rsid w:val="00661936"/>
    <w:rsid w:val="00661A51"/>
    <w:rsid w:val="00661BE3"/>
    <w:rsid w:val="00661C06"/>
    <w:rsid w:val="00662450"/>
    <w:rsid w:val="00662753"/>
    <w:rsid w:val="00662811"/>
    <w:rsid w:val="00662DFA"/>
    <w:rsid w:val="00663075"/>
    <w:rsid w:val="006637FD"/>
    <w:rsid w:val="00663F7B"/>
    <w:rsid w:val="00664743"/>
    <w:rsid w:val="0066485F"/>
    <w:rsid w:val="006649AA"/>
    <w:rsid w:val="006650EA"/>
    <w:rsid w:val="006653B6"/>
    <w:rsid w:val="00665426"/>
    <w:rsid w:val="00665D84"/>
    <w:rsid w:val="006668A5"/>
    <w:rsid w:val="0066698D"/>
    <w:rsid w:val="00666BCD"/>
    <w:rsid w:val="00666E8F"/>
    <w:rsid w:val="006676E3"/>
    <w:rsid w:val="006677EB"/>
    <w:rsid w:val="0066791A"/>
    <w:rsid w:val="00667985"/>
    <w:rsid w:val="006679BE"/>
    <w:rsid w:val="00667A69"/>
    <w:rsid w:val="00667F9E"/>
    <w:rsid w:val="006707D0"/>
    <w:rsid w:val="00670B15"/>
    <w:rsid w:val="00670E93"/>
    <w:rsid w:val="00670F45"/>
    <w:rsid w:val="0067100B"/>
    <w:rsid w:val="00671525"/>
    <w:rsid w:val="0067168B"/>
    <w:rsid w:val="00671ABB"/>
    <w:rsid w:val="00671BB8"/>
    <w:rsid w:val="00671F12"/>
    <w:rsid w:val="0067275D"/>
    <w:rsid w:val="00672AF6"/>
    <w:rsid w:val="00672B17"/>
    <w:rsid w:val="00672BD7"/>
    <w:rsid w:val="00672D7A"/>
    <w:rsid w:val="00672E88"/>
    <w:rsid w:val="00672FF6"/>
    <w:rsid w:val="006733D6"/>
    <w:rsid w:val="00673936"/>
    <w:rsid w:val="00673A20"/>
    <w:rsid w:val="00673F2D"/>
    <w:rsid w:val="00673F5F"/>
    <w:rsid w:val="00673F61"/>
    <w:rsid w:val="00674384"/>
    <w:rsid w:val="0067458A"/>
    <w:rsid w:val="0067474F"/>
    <w:rsid w:val="00674AE7"/>
    <w:rsid w:val="00674FB7"/>
    <w:rsid w:val="00675066"/>
    <w:rsid w:val="00675411"/>
    <w:rsid w:val="00675621"/>
    <w:rsid w:val="00675F05"/>
    <w:rsid w:val="0067655D"/>
    <w:rsid w:val="006771D0"/>
    <w:rsid w:val="00677545"/>
    <w:rsid w:val="00677934"/>
    <w:rsid w:val="00677C19"/>
    <w:rsid w:val="00677C8C"/>
    <w:rsid w:val="00677D73"/>
    <w:rsid w:val="00677ED3"/>
    <w:rsid w:val="00677F03"/>
    <w:rsid w:val="006802F3"/>
    <w:rsid w:val="00680529"/>
    <w:rsid w:val="0068056C"/>
    <w:rsid w:val="00680791"/>
    <w:rsid w:val="006808E5"/>
    <w:rsid w:val="006808E9"/>
    <w:rsid w:val="00680939"/>
    <w:rsid w:val="00680CE9"/>
    <w:rsid w:val="00680D3C"/>
    <w:rsid w:val="0068123D"/>
    <w:rsid w:val="006813EC"/>
    <w:rsid w:val="006818C1"/>
    <w:rsid w:val="00681D40"/>
    <w:rsid w:val="00682474"/>
    <w:rsid w:val="006824E8"/>
    <w:rsid w:val="00682510"/>
    <w:rsid w:val="006829EB"/>
    <w:rsid w:val="00682DA2"/>
    <w:rsid w:val="006833A3"/>
    <w:rsid w:val="00683529"/>
    <w:rsid w:val="00683909"/>
    <w:rsid w:val="0068396D"/>
    <w:rsid w:val="006839B2"/>
    <w:rsid w:val="00683B3B"/>
    <w:rsid w:val="00684108"/>
    <w:rsid w:val="006846BE"/>
    <w:rsid w:val="00684DC7"/>
    <w:rsid w:val="00685082"/>
    <w:rsid w:val="006850A4"/>
    <w:rsid w:val="00685D43"/>
    <w:rsid w:val="006861EF"/>
    <w:rsid w:val="00686620"/>
    <w:rsid w:val="00686D52"/>
    <w:rsid w:val="00686E86"/>
    <w:rsid w:val="00686F1A"/>
    <w:rsid w:val="00687370"/>
    <w:rsid w:val="00687643"/>
    <w:rsid w:val="006877B0"/>
    <w:rsid w:val="00687B09"/>
    <w:rsid w:val="0068B5E0"/>
    <w:rsid w:val="0068C8A2"/>
    <w:rsid w:val="0069091F"/>
    <w:rsid w:val="0069093E"/>
    <w:rsid w:val="00690982"/>
    <w:rsid w:val="006910AC"/>
    <w:rsid w:val="00691A6B"/>
    <w:rsid w:val="00691C80"/>
    <w:rsid w:val="00691CDB"/>
    <w:rsid w:val="00691F6F"/>
    <w:rsid w:val="00692079"/>
    <w:rsid w:val="006924C6"/>
    <w:rsid w:val="0069250D"/>
    <w:rsid w:val="0069261C"/>
    <w:rsid w:val="006926E3"/>
    <w:rsid w:val="00692A3F"/>
    <w:rsid w:val="00692DE7"/>
    <w:rsid w:val="0069345F"/>
    <w:rsid w:val="006936AB"/>
    <w:rsid w:val="0069388C"/>
    <w:rsid w:val="00693A53"/>
    <w:rsid w:val="00693C76"/>
    <w:rsid w:val="00693D45"/>
    <w:rsid w:val="00693E3E"/>
    <w:rsid w:val="00693E68"/>
    <w:rsid w:val="006949AA"/>
    <w:rsid w:val="006949C7"/>
    <w:rsid w:val="00694A82"/>
    <w:rsid w:val="00694C6F"/>
    <w:rsid w:val="00694F35"/>
    <w:rsid w:val="00694F44"/>
    <w:rsid w:val="00694F6F"/>
    <w:rsid w:val="00695F43"/>
    <w:rsid w:val="00695F5B"/>
    <w:rsid w:val="00696001"/>
    <w:rsid w:val="0069641A"/>
    <w:rsid w:val="006966C0"/>
    <w:rsid w:val="00696A3D"/>
    <w:rsid w:val="00696AA2"/>
    <w:rsid w:val="006977B5"/>
    <w:rsid w:val="006979A9"/>
    <w:rsid w:val="00697BE0"/>
    <w:rsid w:val="006A02EA"/>
    <w:rsid w:val="006A05CE"/>
    <w:rsid w:val="006A064A"/>
    <w:rsid w:val="006A0AB1"/>
    <w:rsid w:val="006A1CD4"/>
    <w:rsid w:val="006A1EBB"/>
    <w:rsid w:val="006A2899"/>
    <w:rsid w:val="006A290E"/>
    <w:rsid w:val="006A2AA0"/>
    <w:rsid w:val="006A2E85"/>
    <w:rsid w:val="006A2F66"/>
    <w:rsid w:val="006A3235"/>
    <w:rsid w:val="006A339E"/>
    <w:rsid w:val="006A347F"/>
    <w:rsid w:val="006A3A7E"/>
    <w:rsid w:val="006A443F"/>
    <w:rsid w:val="006A49B6"/>
    <w:rsid w:val="006A5267"/>
    <w:rsid w:val="006A55E8"/>
    <w:rsid w:val="006A5C93"/>
    <w:rsid w:val="006A5E0D"/>
    <w:rsid w:val="006A6160"/>
    <w:rsid w:val="006A61BD"/>
    <w:rsid w:val="006A62FB"/>
    <w:rsid w:val="006A6856"/>
    <w:rsid w:val="006A6953"/>
    <w:rsid w:val="006A6B82"/>
    <w:rsid w:val="006A6BCF"/>
    <w:rsid w:val="006A6C44"/>
    <w:rsid w:val="006A6C8A"/>
    <w:rsid w:val="006A708E"/>
    <w:rsid w:val="006A72FB"/>
    <w:rsid w:val="006A738A"/>
    <w:rsid w:val="006A77B2"/>
    <w:rsid w:val="006A794A"/>
    <w:rsid w:val="006A795A"/>
    <w:rsid w:val="006A7C29"/>
    <w:rsid w:val="006A7E7A"/>
    <w:rsid w:val="006AD5B2"/>
    <w:rsid w:val="006B00BA"/>
    <w:rsid w:val="006B0379"/>
    <w:rsid w:val="006B0450"/>
    <w:rsid w:val="006B0629"/>
    <w:rsid w:val="006B070C"/>
    <w:rsid w:val="006B09B8"/>
    <w:rsid w:val="006B0A2D"/>
    <w:rsid w:val="006B0ACB"/>
    <w:rsid w:val="006B123B"/>
    <w:rsid w:val="006B1554"/>
    <w:rsid w:val="006B174E"/>
    <w:rsid w:val="006B1F39"/>
    <w:rsid w:val="006B256D"/>
    <w:rsid w:val="006B31F6"/>
    <w:rsid w:val="006B33D3"/>
    <w:rsid w:val="006B351B"/>
    <w:rsid w:val="006B36CD"/>
    <w:rsid w:val="006B3BAA"/>
    <w:rsid w:val="006B3E14"/>
    <w:rsid w:val="006B406C"/>
    <w:rsid w:val="006B40D3"/>
    <w:rsid w:val="006B41A6"/>
    <w:rsid w:val="006B433D"/>
    <w:rsid w:val="006B4455"/>
    <w:rsid w:val="006B4528"/>
    <w:rsid w:val="006B4EA1"/>
    <w:rsid w:val="006B5076"/>
    <w:rsid w:val="006B5271"/>
    <w:rsid w:val="006B59A4"/>
    <w:rsid w:val="006B5AD4"/>
    <w:rsid w:val="006B623C"/>
    <w:rsid w:val="006B6293"/>
    <w:rsid w:val="006B62B3"/>
    <w:rsid w:val="006B6987"/>
    <w:rsid w:val="006B698E"/>
    <w:rsid w:val="006B6B84"/>
    <w:rsid w:val="006B702F"/>
    <w:rsid w:val="006B7222"/>
    <w:rsid w:val="006B76B4"/>
    <w:rsid w:val="006B780C"/>
    <w:rsid w:val="006B797F"/>
    <w:rsid w:val="006B7E33"/>
    <w:rsid w:val="006C0259"/>
    <w:rsid w:val="006C09BB"/>
    <w:rsid w:val="006C0AF6"/>
    <w:rsid w:val="006C14D6"/>
    <w:rsid w:val="006C162F"/>
    <w:rsid w:val="006C16F2"/>
    <w:rsid w:val="006C18DB"/>
    <w:rsid w:val="006C1B10"/>
    <w:rsid w:val="006C1B2F"/>
    <w:rsid w:val="006C1C49"/>
    <w:rsid w:val="006C1EC1"/>
    <w:rsid w:val="006C24BA"/>
    <w:rsid w:val="006C2658"/>
    <w:rsid w:val="006C29B5"/>
    <w:rsid w:val="006C2F41"/>
    <w:rsid w:val="006C3425"/>
    <w:rsid w:val="006C36D1"/>
    <w:rsid w:val="006C37F5"/>
    <w:rsid w:val="006C39A2"/>
    <w:rsid w:val="006C3BB6"/>
    <w:rsid w:val="006C3C56"/>
    <w:rsid w:val="006C43E9"/>
    <w:rsid w:val="006C4545"/>
    <w:rsid w:val="006C47EB"/>
    <w:rsid w:val="006C4EC6"/>
    <w:rsid w:val="006C52E1"/>
    <w:rsid w:val="006C52E8"/>
    <w:rsid w:val="006C5522"/>
    <w:rsid w:val="006C56C6"/>
    <w:rsid w:val="006C5BAF"/>
    <w:rsid w:val="006C5D6F"/>
    <w:rsid w:val="006C6489"/>
    <w:rsid w:val="006C65B2"/>
    <w:rsid w:val="006C667B"/>
    <w:rsid w:val="006C66E8"/>
    <w:rsid w:val="006C6796"/>
    <w:rsid w:val="006C6B5D"/>
    <w:rsid w:val="006C6C01"/>
    <w:rsid w:val="006C6D53"/>
    <w:rsid w:val="006C6FB8"/>
    <w:rsid w:val="006C7014"/>
    <w:rsid w:val="006C714F"/>
    <w:rsid w:val="006C7781"/>
    <w:rsid w:val="006C78D4"/>
    <w:rsid w:val="006C7A7B"/>
    <w:rsid w:val="006C7F4A"/>
    <w:rsid w:val="006C7F86"/>
    <w:rsid w:val="006D0479"/>
    <w:rsid w:val="006D0827"/>
    <w:rsid w:val="006D0897"/>
    <w:rsid w:val="006D09B4"/>
    <w:rsid w:val="006D0BB4"/>
    <w:rsid w:val="006D0D65"/>
    <w:rsid w:val="006D141C"/>
    <w:rsid w:val="006D1BA2"/>
    <w:rsid w:val="006D1E35"/>
    <w:rsid w:val="006D1E4A"/>
    <w:rsid w:val="006D2131"/>
    <w:rsid w:val="006D25D6"/>
    <w:rsid w:val="006D2707"/>
    <w:rsid w:val="006D2F71"/>
    <w:rsid w:val="006D31CD"/>
    <w:rsid w:val="006D3E1F"/>
    <w:rsid w:val="006D4045"/>
    <w:rsid w:val="006D40A9"/>
    <w:rsid w:val="006D41A2"/>
    <w:rsid w:val="006D48E4"/>
    <w:rsid w:val="006D4951"/>
    <w:rsid w:val="006D4A52"/>
    <w:rsid w:val="006D4AA0"/>
    <w:rsid w:val="006D5049"/>
    <w:rsid w:val="006D50FB"/>
    <w:rsid w:val="006D5643"/>
    <w:rsid w:val="006D5726"/>
    <w:rsid w:val="006D5749"/>
    <w:rsid w:val="006D578D"/>
    <w:rsid w:val="006D5965"/>
    <w:rsid w:val="006D5A2A"/>
    <w:rsid w:val="006D5CCF"/>
    <w:rsid w:val="006D6125"/>
    <w:rsid w:val="006D613A"/>
    <w:rsid w:val="006D6172"/>
    <w:rsid w:val="006D6560"/>
    <w:rsid w:val="006D65E5"/>
    <w:rsid w:val="006D67F5"/>
    <w:rsid w:val="006D69F1"/>
    <w:rsid w:val="006D6D3D"/>
    <w:rsid w:val="006D6E36"/>
    <w:rsid w:val="006D6E7D"/>
    <w:rsid w:val="006D72B9"/>
    <w:rsid w:val="006D7476"/>
    <w:rsid w:val="006D75EA"/>
    <w:rsid w:val="006E0075"/>
    <w:rsid w:val="006E00C7"/>
    <w:rsid w:val="006E0509"/>
    <w:rsid w:val="006E0918"/>
    <w:rsid w:val="006E0971"/>
    <w:rsid w:val="006E0B7D"/>
    <w:rsid w:val="006E0D16"/>
    <w:rsid w:val="006E0E95"/>
    <w:rsid w:val="006E1087"/>
    <w:rsid w:val="006E11A3"/>
    <w:rsid w:val="006E150A"/>
    <w:rsid w:val="006E15CE"/>
    <w:rsid w:val="006E1BAD"/>
    <w:rsid w:val="006E1D3D"/>
    <w:rsid w:val="006E1F3D"/>
    <w:rsid w:val="006E200F"/>
    <w:rsid w:val="006E2059"/>
    <w:rsid w:val="006E2299"/>
    <w:rsid w:val="006E260F"/>
    <w:rsid w:val="006E2D21"/>
    <w:rsid w:val="006E3412"/>
    <w:rsid w:val="006E34F8"/>
    <w:rsid w:val="006E3649"/>
    <w:rsid w:val="006E36D2"/>
    <w:rsid w:val="006E39A6"/>
    <w:rsid w:val="006E39B7"/>
    <w:rsid w:val="006E3A20"/>
    <w:rsid w:val="006E3ACF"/>
    <w:rsid w:val="006E3C4E"/>
    <w:rsid w:val="006E4122"/>
    <w:rsid w:val="006E42B1"/>
    <w:rsid w:val="006E4324"/>
    <w:rsid w:val="006E452D"/>
    <w:rsid w:val="006E456A"/>
    <w:rsid w:val="006E48DD"/>
    <w:rsid w:val="006E4996"/>
    <w:rsid w:val="006E4A05"/>
    <w:rsid w:val="006E4DA0"/>
    <w:rsid w:val="006E4EBA"/>
    <w:rsid w:val="006E507E"/>
    <w:rsid w:val="006E50E9"/>
    <w:rsid w:val="006E51BB"/>
    <w:rsid w:val="006E53B5"/>
    <w:rsid w:val="006E545B"/>
    <w:rsid w:val="006E58C9"/>
    <w:rsid w:val="006E59AD"/>
    <w:rsid w:val="006E5C23"/>
    <w:rsid w:val="006E5E70"/>
    <w:rsid w:val="006E5EF6"/>
    <w:rsid w:val="006E6B2C"/>
    <w:rsid w:val="006E6CA0"/>
    <w:rsid w:val="006E6CDF"/>
    <w:rsid w:val="006E70BA"/>
    <w:rsid w:val="006E7241"/>
    <w:rsid w:val="006E72DB"/>
    <w:rsid w:val="006E769E"/>
    <w:rsid w:val="006E7B06"/>
    <w:rsid w:val="006E7C5A"/>
    <w:rsid w:val="006F035A"/>
    <w:rsid w:val="006F0865"/>
    <w:rsid w:val="006F0E12"/>
    <w:rsid w:val="006F1133"/>
    <w:rsid w:val="006F1149"/>
    <w:rsid w:val="006F14B7"/>
    <w:rsid w:val="006F168A"/>
    <w:rsid w:val="006F1EF4"/>
    <w:rsid w:val="006F211E"/>
    <w:rsid w:val="006F24B9"/>
    <w:rsid w:val="006F267F"/>
    <w:rsid w:val="006F276F"/>
    <w:rsid w:val="006F279F"/>
    <w:rsid w:val="006F2989"/>
    <w:rsid w:val="006F2C88"/>
    <w:rsid w:val="006F2D03"/>
    <w:rsid w:val="006F2F59"/>
    <w:rsid w:val="006F35B0"/>
    <w:rsid w:val="006F406E"/>
    <w:rsid w:val="006F428E"/>
    <w:rsid w:val="006F4864"/>
    <w:rsid w:val="006F50E9"/>
    <w:rsid w:val="006F5359"/>
    <w:rsid w:val="006F5682"/>
    <w:rsid w:val="006F56E0"/>
    <w:rsid w:val="006F60B5"/>
    <w:rsid w:val="006F6367"/>
    <w:rsid w:val="006F642C"/>
    <w:rsid w:val="006F6854"/>
    <w:rsid w:val="006F6BD2"/>
    <w:rsid w:val="006F6EAB"/>
    <w:rsid w:val="006F71CE"/>
    <w:rsid w:val="006F72B0"/>
    <w:rsid w:val="006F73CF"/>
    <w:rsid w:val="006F746B"/>
    <w:rsid w:val="006F79CA"/>
    <w:rsid w:val="006F7BF7"/>
    <w:rsid w:val="006F7CE6"/>
    <w:rsid w:val="006F9182"/>
    <w:rsid w:val="006FFB39"/>
    <w:rsid w:val="0070056A"/>
    <w:rsid w:val="00700A72"/>
    <w:rsid w:val="00700DCB"/>
    <w:rsid w:val="00701038"/>
    <w:rsid w:val="007011E9"/>
    <w:rsid w:val="00702429"/>
    <w:rsid w:val="007024B8"/>
    <w:rsid w:val="007024BD"/>
    <w:rsid w:val="007025F3"/>
    <w:rsid w:val="00702AFD"/>
    <w:rsid w:val="00702B7D"/>
    <w:rsid w:val="00702FFC"/>
    <w:rsid w:val="00703967"/>
    <w:rsid w:val="007039F3"/>
    <w:rsid w:val="00703CCA"/>
    <w:rsid w:val="00703EBB"/>
    <w:rsid w:val="00703EF7"/>
    <w:rsid w:val="0070431E"/>
    <w:rsid w:val="0070471C"/>
    <w:rsid w:val="00704C7D"/>
    <w:rsid w:val="0070503C"/>
    <w:rsid w:val="00705192"/>
    <w:rsid w:val="0070570F"/>
    <w:rsid w:val="00705801"/>
    <w:rsid w:val="00705963"/>
    <w:rsid w:val="00705AF8"/>
    <w:rsid w:val="00705B85"/>
    <w:rsid w:val="00705DEC"/>
    <w:rsid w:val="00705F9C"/>
    <w:rsid w:val="0070637A"/>
    <w:rsid w:val="0070663F"/>
    <w:rsid w:val="00706B45"/>
    <w:rsid w:val="00706B55"/>
    <w:rsid w:val="007070D3"/>
    <w:rsid w:val="007071A9"/>
    <w:rsid w:val="007071C0"/>
    <w:rsid w:val="007072B1"/>
    <w:rsid w:val="007075A7"/>
    <w:rsid w:val="00707622"/>
    <w:rsid w:val="00707A9C"/>
    <w:rsid w:val="00707CE4"/>
    <w:rsid w:val="0071005C"/>
    <w:rsid w:val="00710168"/>
    <w:rsid w:val="0071035A"/>
    <w:rsid w:val="007107FF"/>
    <w:rsid w:val="00710E40"/>
    <w:rsid w:val="00710FD3"/>
    <w:rsid w:val="007113F9"/>
    <w:rsid w:val="00711738"/>
    <w:rsid w:val="00711AB4"/>
    <w:rsid w:val="00711C50"/>
    <w:rsid w:val="0071207A"/>
    <w:rsid w:val="007122D9"/>
    <w:rsid w:val="00712322"/>
    <w:rsid w:val="00712497"/>
    <w:rsid w:val="00712822"/>
    <w:rsid w:val="00712982"/>
    <w:rsid w:val="00713565"/>
    <w:rsid w:val="007135BB"/>
    <w:rsid w:val="00713F20"/>
    <w:rsid w:val="0071404F"/>
    <w:rsid w:val="00714317"/>
    <w:rsid w:val="00714951"/>
    <w:rsid w:val="00714AE2"/>
    <w:rsid w:val="00714B52"/>
    <w:rsid w:val="00714BEC"/>
    <w:rsid w:val="00715283"/>
    <w:rsid w:val="00715CFE"/>
    <w:rsid w:val="00716248"/>
    <w:rsid w:val="0071659B"/>
    <w:rsid w:val="007168C3"/>
    <w:rsid w:val="00716A5D"/>
    <w:rsid w:val="00716BA1"/>
    <w:rsid w:val="00716C04"/>
    <w:rsid w:val="007175D0"/>
    <w:rsid w:val="0071779B"/>
    <w:rsid w:val="007178C1"/>
    <w:rsid w:val="00717A69"/>
    <w:rsid w:val="00717B41"/>
    <w:rsid w:val="00717B98"/>
    <w:rsid w:val="00717D0D"/>
    <w:rsid w:val="00717D65"/>
    <w:rsid w:val="00720259"/>
    <w:rsid w:val="00720445"/>
    <w:rsid w:val="00720471"/>
    <w:rsid w:val="0072069C"/>
    <w:rsid w:val="00720811"/>
    <w:rsid w:val="00720A98"/>
    <w:rsid w:val="00720BE5"/>
    <w:rsid w:val="00720C24"/>
    <w:rsid w:val="00720C99"/>
    <w:rsid w:val="00720D4B"/>
    <w:rsid w:val="00720FB0"/>
    <w:rsid w:val="00720FCE"/>
    <w:rsid w:val="0072134C"/>
    <w:rsid w:val="007217BC"/>
    <w:rsid w:val="00721813"/>
    <w:rsid w:val="00721F5B"/>
    <w:rsid w:val="00721F97"/>
    <w:rsid w:val="00721FF3"/>
    <w:rsid w:val="00722366"/>
    <w:rsid w:val="007224FD"/>
    <w:rsid w:val="0072261C"/>
    <w:rsid w:val="007229E8"/>
    <w:rsid w:val="00722B19"/>
    <w:rsid w:val="00722B37"/>
    <w:rsid w:val="00722B92"/>
    <w:rsid w:val="00722BBC"/>
    <w:rsid w:val="00722EA4"/>
    <w:rsid w:val="00723196"/>
    <w:rsid w:val="007234A3"/>
    <w:rsid w:val="0072480B"/>
    <w:rsid w:val="00724857"/>
    <w:rsid w:val="00724A3A"/>
    <w:rsid w:val="00724CB4"/>
    <w:rsid w:val="00724F2A"/>
    <w:rsid w:val="00724FAE"/>
    <w:rsid w:val="00725147"/>
    <w:rsid w:val="007252CB"/>
    <w:rsid w:val="00725E8D"/>
    <w:rsid w:val="007260D8"/>
    <w:rsid w:val="007263AF"/>
    <w:rsid w:val="007266EF"/>
    <w:rsid w:val="00726712"/>
    <w:rsid w:val="00726779"/>
    <w:rsid w:val="00726B3C"/>
    <w:rsid w:val="0072744E"/>
    <w:rsid w:val="007274A0"/>
    <w:rsid w:val="007274CF"/>
    <w:rsid w:val="00727CD7"/>
    <w:rsid w:val="00727CD9"/>
    <w:rsid w:val="00727DA6"/>
    <w:rsid w:val="00727E08"/>
    <w:rsid w:val="00727EEF"/>
    <w:rsid w:val="0072F3D3"/>
    <w:rsid w:val="00730101"/>
    <w:rsid w:val="00730D57"/>
    <w:rsid w:val="00730EFD"/>
    <w:rsid w:val="00731070"/>
    <w:rsid w:val="007312DC"/>
    <w:rsid w:val="0073162F"/>
    <w:rsid w:val="00731AC9"/>
    <w:rsid w:val="00731CB5"/>
    <w:rsid w:val="00731D13"/>
    <w:rsid w:val="00731E6A"/>
    <w:rsid w:val="00732512"/>
    <w:rsid w:val="007325A1"/>
    <w:rsid w:val="007326DF"/>
    <w:rsid w:val="00732AC2"/>
    <w:rsid w:val="00732EDA"/>
    <w:rsid w:val="007335E9"/>
    <w:rsid w:val="007335F1"/>
    <w:rsid w:val="0073360A"/>
    <w:rsid w:val="00733788"/>
    <w:rsid w:val="00733849"/>
    <w:rsid w:val="00733BD9"/>
    <w:rsid w:val="00733DC6"/>
    <w:rsid w:val="00733DE9"/>
    <w:rsid w:val="00733E2C"/>
    <w:rsid w:val="0073423C"/>
    <w:rsid w:val="00734803"/>
    <w:rsid w:val="007349DC"/>
    <w:rsid w:val="00734C04"/>
    <w:rsid w:val="007356B6"/>
    <w:rsid w:val="007357F7"/>
    <w:rsid w:val="00735C35"/>
    <w:rsid w:val="00735CCC"/>
    <w:rsid w:val="00735EF4"/>
    <w:rsid w:val="00736288"/>
    <w:rsid w:val="00736D8D"/>
    <w:rsid w:val="007375F7"/>
    <w:rsid w:val="007375FE"/>
    <w:rsid w:val="0073779A"/>
    <w:rsid w:val="00737BF4"/>
    <w:rsid w:val="00740232"/>
    <w:rsid w:val="0074039A"/>
    <w:rsid w:val="0074045B"/>
    <w:rsid w:val="0074063A"/>
    <w:rsid w:val="00740931"/>
    <w:rsid w:val="00740A28"/>
    <w:rsid w:val="00740C43"/>
    <w:rsid w:val="00740EE5"/>
    <w:rsid w:val="00740F01"/>
    <w:rsid w:val="00741483"/>
    <w:rsid w:val="0074165D"/>
    <w:rsid w:val="0074170E"/>
    <w:rsid w:val="0074180B"/>
    <w:rsid w:val="00741957"/>
    <w:rsid w:val="00741A24"/>
    <w:rsid w:val="00741A89"/>
    <w:rsid w:val="00741FC3"/>
    <w:rsid w:val="0074207C"/>
    <w:rsid w:val="00742257"/>
    <w:rsid w:val="007422C2"/>
    <w:rsid w:val="007422EB"/>
    <w:rsid w:val="0074234D"/>
    <w:rsid w:val="00742418"/>
    <w:rsid w:val="00742AA9"/>
    <w:rsid w:val="00742AF4"/>
    <w:rsid w:val="007430A1"/>
    <w:rsid w:val="007430B4"/>
    <w:rsid w:val="007433E1"/>
    <w:rsid w:val="007435C4"/>
    <w:rsid w:val="007435D9"/>
    <w:rsid w:val="007436CD"/>
    <w:rsid w:val="007438BE"/>
    <w:rsid w:val="007439C3"/>
    <w:rsid w:val="007439D5"/>
    <w:rsid w:val="00743E5C"/>
    <w:rsid w:val="007442FC"/>
    <w:rsid w:val="007445FE"/>
    <w:rsid w:val="00744635"/>
    <w:rsid w:val="00744672"/>
    <w:rsid w:val="007449AA"/>
    <w:rsid w:val="00744C16"/>
    <w:rsid w:val="007458EB"/>
    <w:rsid w:val="00745B22"/>
    <w:rsid w:val="00745CAE"/>
    <w:rsid w:val="00745FA1"/>
    <w:rsid w:val="0074657E"/>
    <w:rsid w:val="00746B77"/>
    <w:rsid w:val="0074724F"/>
    <w:rsid w:val="0074730F"/>
    <w:rsid w:val="0074744B"/>
    <w:rsid w:val="00747752"/>
    <w:rsid w:val="0074799B"/>
    <w:rsid w:val="00747A3F"/>
    <w:rsid w:val="00747C66"/>
    <w:rsid w:val="007500AD"/>
    <w:rsid w:val="007504EE"/>
    <w:rsid w:val="007506A0"/>
    <w:rsid w:val="0075096D"/>
    <w:rsid w:val="00750A39"/>
    <w:rsid w:val="00750C84"/>
    <w:rsid w:val="007512C7"/>
    <w:rsid w:val="00751321"/>
    <w:rsid w:val="007516A6"/>
    <w:rsid w:val="007517B4"/>
    <w:rsid w:val="007518DE"/>
    <w:rsid w:val="00751A17"/>
    <w:rsid w:val="00751D10"/>
    <w:rsid w:val="00751F75"/>
    <w:rsid w:val="00752458"/>
    <w:rsid w:val="00752BD3"/>
    <w:rsid w:val="007534E6"/>
    <w:rsid w:val="0075352C"/>
    <w:rsid w:val="007536AB"/>
    <w:rsid w:val="00753A8A"/>
    <w:rsid w:val="00753E79"/>
    <w:rsid w:val="007544B8"/>
    <w:rsid w:val="00754588"/>
    <w:rsid w:val="0075461A"/>
    <w:rsid w:val="00754C6D"/>
    <w:rsid w:val="007552EC"/>
    <w:rsid w:val="0075558F"/>
    <w:rsid w:val="007557D4"/>
    <w:rsid w:val="00755C8A"/>
    <w:rsid w:val="00755DB4"/>
    <w:rsid w:val="00755F00"/>
    <w:rsid w:val="007561FB"/>
    <w:rsid w:val="007564CD"/>
    <w:rsid w:val="00756AE0"/>
    <w:rsid w:val="00756F50"/>
    <w:rsid w:val="007570DC"/>
    <w:rsid w:val="00757106"/>
    <w:rsid w:val="00757182"/>
    <w:rsid w:val="007575E1"/>
    <w:rsid w:val="00757684"/>
    <w:rsid w:val="00757768"/>
    <w:rsid w:val="00757838"/>
    <w:rsid w:val="0075786A"/>
    <w:rsid w:val="00757BBB"/>
    <w:rsid w:val="00757DF3"/>
    <w:rsid w:val="00760186"/>
    <w:rsid w:val="007604A5"/>
    <w:rsid w:val="00760870"/>
    <w:rsid w:val="00760A18"/>
    <w:rsid w:val="00760BF2"/>
    <w:rsid w:val="00760E45"/>
    <w:rsid w:val="00760EC1"/>
    <w:rsid w:val="00760F84"/>
    <w:rsid w:val="00761239"/>
    <w:rsid w:val="007616DA"/>
    <w:rsid w:val="0076195A"/>
    <w:rsid w:val="00761AC6"/>
    <w:rsid w:val="00761EA2"/>
    <w:rsid w:val="00761FDF"/>
    <w:rsid w:val="007620C5"/>
    <w:rsid w:val="0076231D"/>
    <w:rsid w:val="0076251E"/>
    <w:rsid w:val="007625F9"/>
    <w:rsid w:val="00763268"/>
    <w:rsid w:val="00763513"/>
    <w:rsid w:val="00763A97"/>
    <w:rsid w:val="00763CFA"/>
    <w:rsid w:val="0076401D"/>
    <w:rsid w:val="00764203"/>
    <w:rsid w:val="007645C9"/>
    <w:rsid w:val="007651C3"/>
    <w:rsid w:val="0076520A"/>
    <w:rsid w:val="00765432"/>
    <w:rsid w:val="0076567D"/>
    <w:rsid w:val="00765695"/>
    <w:rsid w:val="007656E6"/>
    <w:rsid w:val="00765AD8"/>
    <w:rsid w:val="00766264"/>
    <w:rsid w:val="00766AEF"/>
    <w:rsid w:val="00766C19"/>
    <w:rsid w:val="007670A9"/>
    <w:rsid w:val="007677D3"/>
    <w:rsid w:val="00767952"/>
    <w:rsid w:val="00767979"/>
    <w:rsid w:val="00767982"/>
    <w:rsid w:val="00767D28"/>
    <w:rsid w:val="00767E70"/>
    <w:rsid w:val="00770012"/>
    <w:rsid w:val="0077056C"/>
    <w:rsid w:val="00771178"/>
    <w:rsid w:val="007722D1"/>
    <w:rsid w:val="00772334"/>
    <w:rsid w:val="007725D8"/>
    <w:rsid w:val="007729CF"/>
    <w:rsid w:val="00772D97"/>
    <w:rsid w:val="00773330"/>
    <w:rsid w:val="00773D4A"/>
    <w:rsid w:val="0077440A"/>
    <w:rsid w:val="00774974"/>
    <w:rsid w:val="00774A03"/>
    <w:rsid w:val="00774AE6"/>
    <w:rsid w:val="00774D2F"/>
    <w:rsid w:val="00774E75"/>
    <w:rsid w:val="007753CF"/>
    <w:rsid w:val="007754A2"/>
    <w:rsid w:val="007755E0"/>
    <w:rsid w:val="007756D1"/>
    <w:rsid w:val="007759F1"/>
    <w:rsid w:val="00775ED7"/>
    <w:rsid w:val="0077609D"/>
    <w:rsid w:val="00776430"/>
    <w:rsid w:val="00776522"/>
    <w:rsid w:val="0077695F"/>
    <w:rsid w:val="00776CD3"/>
    <w:rsid w:val="00776ECA"/>
    <w:rsid w:val="00777032"/>
    <w:rsid w:val="00777116"/>
    <w:rsid w:val="00777238"/>
    <w:rsid w:val="00777699"/>
    <w:rsid w:val="00777B1F"/>
    <w:rsid w:val="00777E1D"/>
    <w:rsid w:val="00777FCC"/>
    <w:rsid w:val="0077DE5A"/>
    <w:rsid w:val="0077E1C3"/>
    <w:rsid w:val="00780445"/>
    <w:rsid w:val="0078056A"/>
    <w:rsid w:val="007805AD"/>
    <w:rsid w:val="00780693"/>
    <w:rsid w:val="00780BB5"/>
    <w:rsid w:val="00780BD4"/>
    <w:rsid w:val="007811C5"/>
    <w:rsid w:val="00781815"/>
    <w:rsid w:val="00781AD4"/>
    <w:rsid w:val="00781C4D"/>
    <w:rsid w:val="007828CA"/>
    <w:rsid w:val="0078297B"/>
    <w:rsid w:val="007831F6"/>
    <w:rsid w:val="00783407"/>
    <w:rsid w:val="0078352B"/>
    <w:rsid w:val="007836E4"/>
    <w:rsid w:val="007839B1"/>
    <w:rsid w:val="00783BB9"/>
    <w:rsid w:val="00783BFA"/>
    <w:rsid w:val="007842B2"/>
    <w:rsid w:val="00784442"/>
    <w:rsid w:val="00784AE8"/>
    <w:rsid w:val="00784B0F"/>
    <w:rsid w:val="00784D76"/>
    <w:rsid w:val="00785084"/>
    <w:rsid w:val="00785365"/>
    <w:rsid w:val="0078551E"/>
    <w:rsid w:val="007858E8"/>
    <w:rsid w:val="00785ACD"/>
    <w:rsid w:val="00785C75"/>
    <w:rsid w:val="00786152"/>
    <w:rsid w:val="0078616B"/>
    <w:rsid w:val="007863C3"/>
    <w:rsid w:val="00786640"/>
    <w:rsid w:val="00786C2C"/>
    <w:rsid w:val="0078713C"/>
    <w:rsid w:val="00787291"/>
    <w:rsid w:val="007879E8"/>
    <w:rsid w:val="00790112"/>
    <w:rsid w:val="00790166"/>
    <w:rsid w:val="00790203"/>
    <w:rsid w:val="007904C5"/>
    <w:rsid w:val="007908B4"/>
    <w:rsid w:val="00790935"/>
    <w:rsid w:val="00790A08"/>
    <w:rsid w:val="00791207"/>
    <w:rsid w:val="00791347"/>
    <w:rsid w:val="007915D9"/>
    <w:rsid w:val="00791AE7"/>
    <w:rsid w:val="00791C3E"/>
    <w:rsid w:val="00791D5E"/>
    <w:rsid w:val="00792689"/>
    <w:rsid w:val="00792A0A"/>
    <w:rsid w:val="00792C4A"/>
    <w:rsid w:val="00792C9F"/>
    <w:rsid w:val="007933B4"/>
    <w:rsid w:val="00793532"/>
    <w:rsid w:val="007935FE"/>
    <w:rsid w:val="0079387E"/>
    <w:rsid w:val="00793968"/>
    <w:rsid w:val="007939EF"/>
    <w:rsid w:val="00793CD8"/>
    <w:rsid w:val="00793D32"/>
    <w:rsid w:val="00794401"/>
    <w:rsid w:val="00794A63"/>
    <w:rsid w:val="00795225"/>
    <w:rsid w:val="0079532E"/>
    <w:rsid w:val="00795ADF"/>
    <w:rsid w:val="00795C72"/>
    <w:rsid w:val="00795F66"/>
    <w:rsid w:val="007960EB"/>
    <w:rsid w:val="007964F4"/>
    <w:rsid w:val="00796562"/>
    <w:rsid w:val="00796727"/>
    <w:rsid w:val="0079737C"/>
    <w:rsid w:val="00797A63"/>
    <w:rsid w:val="00797ABD"/>
    <w:rsid w:val="00797BFB"/>
    <w:rsid w:val="00797FC6"/>
    <w:rsid w:val="0079803C"/>
    <w:rsid w:val="007A169C"/>
    <w:rsid w:val="007A1DA8"/>
    <w:rsid w:val="007A2065"/>
    <w:rsid w:val="007A2233"/>
    <w:rsid w:val="007A28AA"/>
    <w:rsid w:val="007A2A4A"/>
    <w:rsid w:val="007A2A4B"/>
    <w:rsid w:val="007A2D69"/>
    <w:rsid w:val="007A3A62"/>
    <w:rsid w:val="007A40C1"/>
    <w:rsid w:val="007A40C8"/>
    <w:rsid w:val="007A4488"/>
    <w:rsid w:val="007A4522"/>
    <w:rsid w:val="007A4639"/>
    <w:rsid w:val="007A4AA0"/>
    <w:rsid w:val="007A4BA4"/>
    <w:rsid w:val="007A4C18"/>
    <w:rsid w:val="007A524A"/>
    <w:rsid w:val="007A5780"/>
    <w:rsid w:val="007A57E7"/>
    <w:rsid w:val="007A5A73"/>
    <w:rsid w:val="007A5C52"/>
    <w:rsid w:val="007A5E34"/>
    <w:rsid w:val="007A5F84"/>
    <w:rsid w:val="007A62B6"/>
    <w:rsid w:val="007A69CA"/>
    <w:rsid w:val="007A700D"/>
    <w:rsid w:val="007A7B6F"/>
    <w:rsid w:val="007B0782"/>
    <w:rsid w:val="007B0963"/>
    <w:rsid w:val="007B0977"/>
    <w:rsid w:val="007B1592"/>
    <w:rsid w:val="007B16AD"/>
    <w:rsid w:val="007B1B6D"/>
    <w:rsid w:val="007B1D2A"/>
    <w:rsid w:val="007B1D49"/>
    <w:rsid w:val="007B1F76"/>
    <w:rsid w:val="007B219F"/>
    <w:rsid w:val="007B23B0"/>
    <w:rsid w:val="007B24B3"/>
    <w:rsid w:val="007B2522"/>
    <w:rsid w:val="007B27A7"/>
    <w:rsid w:val="007B2965"/>
    <w:rsid w:val="007B34AF"/>
    <w:rsid w:val="007B38C6"/>
    <w:rsid w:val="007B3C2A"/>
    <w:rsid w:val="007B3E6D"/>
    <w:rsid w:val="007B400E"/>
    <w:rsid w:val="007B4236"/>
    <w:rsid w:val="007B43BD"/>
    <w:rsid w:val="007B4679"/>
    <w:rsid w:val="007B46AF"/>
    <w:rsid w:val="007B46C3"/>
    <w:rsid w:val="007B4CC3"/>
    <w:rsid w:val="007B4E00"/>
    <w:rsid w:val="007B4E5E"/>
    <w:rsid w:val="007B5175"/>
    <w:rsid w:val="007B5179"/>
    <w:rsid w:val="007B56C5"/>
    <w:rsid w:val="007B574F"/>
    <w:rsid w:val="007B58D7"/>
    <w:rsid w:val="007B59E2"/>
    <w:rsid w:val="007B5A26"/>
    <w:rsid w:val="007B5B9B"/>
    <w:rsid w:val="007B5D66"/>
    <w:rsid w:val="007B5D83"/>
    <w:rsid w:val="007B6CBB"/>
    <w:rsid w:val="007B71F3"/>
    <w:rsid w:val="007B7A2E"/>
    <w:rsid w:val="007B7A7E"/>
    <w:rsid w:val="007B7D4F"/>
    <w:rsid w:val="007C03BC"/>
    <w:rsid w:val="007C05B9"/>
    <w:rsid w:val="007C0689"/>
    <w:rsid w:val="007C0955"/>
    <w:rsid w:val="007C0C47"/>
    <w:rsid w:val="007C0D75"/>
    <w:rsid w:val="007C0DED"/>
    <w:rsid w:val="007C0F23"/>
    <w:rsid w:val="007C1228"/>
    <w:rsid w:val="007C13D3"/>
    <w:rsid w:val="007C1577"/>
    <w:rsid w:val="007C158F"/>
    <w:rsid w:val="007C1A8F"/>
    <w:rsid w:val="007C1B21"/>
    <w:rsid w:val="007C1BEE"/>
    <w:rsid w:val="007C1D18"/>
    <w:rsid w:val="007C2533"/>
    <w:rsid w:val="007C2602"/>
    <w:rsid w:val="007C26D7"/>
    <w:rsid w:val="007C26E7"/>
    <w:rsid w:val="007C28F2"/>
    <w:rsid w:val="007C2C3C"/>
    <w:rsid w:val="007C2E4A"/>
    <w:rsid w:val="007C2FB1"/>
    <w:rsid w:val="007C3093"/>
    <w:rsid w:val="007C36A6"/>
    <w:rsid w:val="007C370F"/>
    <w:rsid w:val="007C3C1E"/>
    <w:rsid w:val="007C3D45"/>
    <w:rsid w:val="007C3D58"/>
    <w:rsid w:val="007C41B5"/>
    <w:rsid w:val="007C41E0"/>
    <w:rsid w:val="007C4BDE"/>
    <w:rsid w:val="007C4DFF"/>
    <w:rsid w:val="007C5492"/>
    <w:rsid w:val="007C5ABB"/>
    <w:rsid w:val="007C5C55"/>
    <w:rsid w:val="007C5E13"/>
    <w:rsid w:val="007C5EFD"/>
    <w:rsid w:val="007C6028"/>
    <w:rsid w:val="007C631D"/>
    <w:rsid w:val="007C6377"/>
    <w:rsid w:val="007C646A"/>
    <w:rsid w:val="007C64BD"/>
    <w:rsid w:val="007C6877"/>
    <w:rsid w:val="007C69FD"/>
    <w:rsid w:val="007C6F2D"/>
    <w:rsid w:val="007C7031"/>
    <w:rsid w:val="007C71E9"/>
    <w:rsid w:val="007C725A"/>
    <w:rsid w:val="007C76DE"/>
    <w:rsid w:val="007C793A"/>
    <w:rsid w:val="007C7B30"/>
    <w:rsid w:val="007C7C6A"/>
    <w:rsid w:val="007C7CD3"/>
    <w:rsid w:val="007C7F4F"/>
    <w:rsid w:val="007D0082"/>
    <w:rsid w:val="007D02C7"/>
    <w:rsid w:val="007D033D"/>
    <w:rsid w:val="007D0A14"/>
    <w:rsid w:val="007D0DD8"/>
    <w:rsid w:val="007D0DDF"/>
    <w:rsid w:val="007D15F9"/>
    <w:rsid w:val="007D1F3F"/>
    <w:rsid w:val="007D1FBA"/>
    <w:rsid w:val="007D22C3"/>
    <w:rsid w:val="007D231C"/>
    <w:rsid w:val="007D24CF"/>
    <w:rsid w:val="007D27AB"/>
    <w:rsid w:val="007D282D"/>
    <w:rsid w:val="007D2848"/>
    <w:rsid w:val="007D28F6"/>
    <w:rsid w:val="007D2E8E"/>
    <w:rsid w:val="007D3323"/>
    <w:rsid w:val="007D3406"/>
    <w:rsid w:val="007D37C0"/>
    <w:rsid w:val="007D3E6A"/>
    <w:rsid w:val="007D3EDC"/>
    <w:rsid w:val="007D4417"/>
    <w:rsid w:val="007D4940"/>
    <w:rsid w:val="007D5050"/>
    <w:rsid w:val="007D5168"/>
    <w:rsid w:val="007D5891"/>
    <w:rsid w:val="007D5CC2"/>
    <w:rsid w:val="007D5FC8"/>
    <w:rsid w:val="007D60B3"/>
    <w:rsid w:val="007D6145"/>
    <w:rsid w:val="007D6222"/>
    <w:rsid w:val="007D641B"/>
    <w:rsid w:val="007D659C"/>
    <w:rsid w:val="007D6715"/>
    <w:rsid w:val="007D69A0"/>
    <w:rsid w:val="007D7673"/>
    <w:rsid w:val="007D7D91"/>
    <w:rsid w:val="007E00C7"/>
    <w:rsid w:val="007E03F6"/>
    <w:rsid w:val="007E058B"/>
    <w:rsid w:val="007E068D"/>
    <w:rsid w:val="007E0753"/>
    <w:rsid w:val="007E0D55"/>
    <w:rsid w:val="007E0E88"/>
    <w:rsid w:val="007E19C3"/>
    <w:rsid w:val="007E1BA5"/>
    <w:rsid w:val="007E1C53"/>
    <w:rsid w:val="007E1E04"/>
    <w:rsid w:val="007E1EF9"/>
    <w:rsid w:val="007E2005"/>
    <w:rsid w:val="007E2394"/>
    <w:rsid w:val="007E24BE"/>
    <w:rsid w:val="007E2B20"/>
    <w:rsid w:val="007E2C6D"/>
    <w:rsid w:val="007E2CC6"/>
    <w:rsid w:val="007E3114"/>
    <w:rsid w:val="007E33E9"/>
    <w:rsid w:val="007E3627"/>
    <w:rsid w:val="007E38E4"/>
    <w:rsid w:val="007E3A2D"/>
    <w:rsid w:val="007E3BA0"/>
    <w:rsid w:val="007E3D33"/>
    <w:rsid w:val="007E3F16"/>
    <w:rsid w:val="007E3F5D"/>
    <w:rsid w:val="007E3F66"/>
    <w:rsid w:val="007E4117"/>
    <w:rsid w:val="007E4247"/>
    <w:rsid w:val="007E428B"/>
    <w:rsid w:val="007E47FF"/>
    <w:rsid w:val="007E49BD"/>
    <w:rsid w:val="007E4CB4"/>
    <w:rsid w:val="007E52CF"/>
    <w:rsid w:val="007E5302"/>
    <w:rsid w:val="007E5DB2"/>
    <w:rsid w:val="007E67A6"/>
    <w:rsid w:val="007E6AAC"/>
    <w:rsid w:val="007E6C17"/>
    <w:rsid w:val="007E7241"/>
    <w:rsid w:val="007E73BD"/>
    <w:rsid w:val="007E74FB"/>
    <w:rsid w:val="007E76AA"/>
    <w:rsid w:val="007E76C2"/>
    <w:rsid w:val="007E7773"/>
    <w:rsid w:val="007E7DDF"/>
    <w:rsid w:val="007E80C3"/>
    <w:rsid w:val="007F0384"/>
    <w:rsid w:val="007F045A"/>
    <w:rsid w:val="007F055C"/>
    <w:rsid w:val="007F0820"/>
    <w:rsid w:val="007F0826"/>
    <w:rsid w:val="007F0CCE"/>
    <w:rsid w:val="007F12C6"/>
    <w:rsid w:val="007F183B"/>
    <w:rsid w:val="007F1C32"/>
    <w:rsid w:val="007F1E40"/>
    <w:rsid w:val="007F2178"/>
    <w:rsid w:val="007F2187"/>
    <w:rsid w:val="007F2407"/>
    <w:rsid w:val="007F2AFB"/>
    <w:rsid w:val="007F2C75"/>
    <w:rsid w:val="007F3064"/>
    <w:rsid w:val="007F32F0"/>
    <w:rsid w:val="007F34AD"/>
    <w:rsid w:val="007F353A"/>
    <w:rsid w:val="007F3648"/>
    <w:rsid w:val="007F36A9"/>
    <w:rsid w:val="007F3C5D"/>
    <w:rsid w:val="007F3D0B"/>
    <w:rsid w:val="007F3D80"/>
    <w:rsid w:val="007F3FAA"/>
    <w:rsid w:val="007F41B3"/>
    <w:rsid w:val="007F45BB"/>
    <w:rsid w:val="007F4D23"/>
    <w:rsid w:val="007F4EED"/>
    <w:rsid w:val="007F52DF"/>
    <w:rsid w:val="007F5543"/>
    <w:rsid w:val="007F5663"/>
    <w:rsid w:val="007F56C3"/>
    <w:rsid w:val="007F60E9"/>
    <w:rsid w:val="007F6A66"/>
    <w:rsid w:val="007F6BBA"/>
    <w:rsid w:val="007F706E"/>
    <w:rsid w:val="007F7526"/>
    <w:rsid w:val="007F7743"/>
    <w:rsid w:val="007F7A72"/>
    <w:rsid w:val="007F7E9D"/>
    <w:rsid w:val="007F7F3E"/>
    <w:rsid w:val="008004E5"/>
    <w:rsid w:val="00800567"/>
    <w:rsid w:val="00800597"/>
    <w:rsid w:val="00800930"/>
    <w:rsid w:val="00801134"/>
    <w:rsid w:val="00801357"/>
    <w:rsid w:val="008016DD"/>
    <w:rsid w:val="008017E4"/>
    <w:rsid w:val="00801C0A"/>
    <w:rsid w:val="00801D7B"/>
    <w:rsid w:val="008020C8"/>
    <w:rsid w:val="008022AA"/>
    <w:rsid w:val="008023AE"/>
    <w:rsid w:val="0080282F"/>
    <w:rsid w:val="008028F3"/>
    <w:rsid w:val="00802CC3"/>
    <w:rsid w:val="00802E0A"/>
    <w:rsid w:val="00802E99"/>
    <w:rsid w:val="00803070"/>
    <w:rsid w:val="00803200"/>
    <w:rsid w:val="00803522"/>
    <w:rsid w:val="008036D2"/>
    <w:rsid w:val="00803BC2"/>
    <w:rsid w:val="00803BCD"/>
    <w:rsid w:val="00803C16"/>
    <w:rsid w:val="00803F50"/>
    <w:rsid w:val="00803F91"/>
    <w:rsid w:val="008046F1"/>
    <w:rsid w:val="00804867"/>
    <w:rsid w:val="00804873"/>
    <w:rsid w:val="00804A04"/>
    <w:rsid w:val="00804B1A"/>
    <w:rsid w:val="00804DEB"/>
    <w:rsid w:val="008055E2"/>
    <w:rsid w:val="00805879"/>
    <w:rsid w:val="00805ADF"/>
    <w:rsid w:val="00805B74"/>
    <w:rsid w:val="00805C30"/>
    <w:rsid w:val="00805F10"/>
    <w:rsid w:val="00806368"/>
    <w:rsid w:val="0080648C"/>
    <w:rsid w:val="0080656E"/>
    <w:rsid w:val="00807036"/>
    <w:rsid w:val="0080719E"/>
    <w:rsid w:val="008071FE"/>
    <w:rsid w:val="008074FB"/>
    <w:rsid w:val="0080765C"/>
    <w:rsid w:val="00807DFD"/>
    <w:rsid w:val="0081022D"/>
    <w:rsid w:val="008102F6"/>
    <w:rsid w:val="008103A9"/>
    <w:rsid w:val="00810D4E"/>
    <w:rsid w:val="008110EA"/>
    <w:rsid w:val="008119A3"/>
    <w:rsid w:val="008119EE"/>
    <w:rsid w:val="008122A0"/>
    <w:rsid w:val="00812374"/>
    <w:rsid w:val="00812564"/>
    <w:rsid w:val="0081265B"/>
    <w:rsid w:val="0081267D"/>
    <w:rsid w:val="00812858"/>
    <w:rsid w:val="008129F3"/>
    <w:rsid w:val="00812E44"/>
    <w:rsid w:val="008130DA"/>
    <w:rsid w:val="00813167"/>
    <w:rsid w:val="0081317A"/>
    <w:rsid w:val="0081383E"/>
    <w:rsid w:val="00813B4B"/>
    <w:rsid w:val="0081432B"/>
    <w:rsid w:val="0081453B"/>
    <w:rsid w:val="008146BD"/>
    <w:rsid w:val="00814C11"/>
    <w:rsid w:val="00814C4B"/>
    <w:rsid w:val="00814DB8"/>
    <w:rsid w:val="00814EF5"/>
    <w:rsid w:val="00814F8F"/>
    <w:rsid w:val="00814FB4"/>
    <w:rsid w:val="0081547E"/>
    <w:rsid w:val="008157E9"/>
    <w:rsid w:val="0081581E"/>
    <w:rsid w:val="008158EF"/>
    <w:rsid w:val="008164B1"/>
    <w:rsid w:val="008165F5"/>
    <w:rsid w:val="008166FE"/>
    <w:rsid w:val="00816B11"/>
    <w:rsid w:val="0081712D"/>
    <w:rsid w:val="00817672"/>
    <w:rsid w:val="0081781D"/>
    <w:rsid w:val="00817847"/>
    <w:rsid w:val="008179F4"/>
    <w:rsid w:val="00817AE3"/>
    <w:rsid w:val="00817CAD"/>
    <w:rsid w:val="00817DE1"/>
    <w:rsid w:val="00817FCB"/>
    <w:rsid w:val="00820341"/>
    <w:rsid w:val="0082036F"/>
    <w:rsid w:val="008204F7"/>
    <w:rsid w:val="00820C71"/>
    <w:rsid w:val="00820E7D"/>
    <w:rsid w:val="00821057"/>
    <w:rsid w:val="008212C9"/>
    <w:rsid w:val="00821488"/>
    <w:rsid w:val="00821592"/>
    <w:rsid w:val="00821AED"/>
    <w:rsid w:val="00821E0C"/>
    <w:rsid w:val="0082201A"/>
    <w:rsid w:val="0082241E"/>
    <w:rsid w:val="0082285E"/>
    <w:rsid w:val="0082286C"/>
    <w:rsid w:val="00822884"/>
    <w:rsid w:val="00822A89"/>
    <w:rsid w:val="00823127"/>
    <w:rsid w:val="00823150"/>
    <w:rsid w:val="008231E7"/>
    <w:rsid w:val="00823220"/>
    <w:rsid w:val="008233D8"/>
    <w:rsid w:val="008234E7"/>
    <w:rsid w:val="008236E2"/>
    <w:rsid w:val="008239A8"/>
    <w:rsid w:val="00823A36"/>
    <w:rsid w:val="00823ADE"/>
    <w:rsid w:val="0082473D"/>
    <w:rsid w:val="00824D5C"/>
    <w:rsid w:val="008254C6"/>
    <w:rsid w:val="008258FB"/>
    <w:rsid w:val="008259BE"/>
    <w:rsid w:val="00825AC3"/>
    <w:rsid w:val="00825B29"/>
    <w:rsid w:val="008267D8"/>
    <w:rsid w:val="00826966"/>
    <w:rsid w:val="00826CEE"/>
    <w:rsid w:val="00826EAC"/>
    <w:rsid w:val="0082702A"/>
    <w:rsid w:val="008272C0"/>
    <w:rsid w:val="00827301"/>
    <w:rsid w:val="008273D2"/>
    <w:rsid w:val="008274C4"/>
    <w:rsid w:val="00827ADE"/>
    <w:rsid w:val="00827B8D"/>
    <w:rsid w:val="00827DB5"/>
    <w:rsid w:val="0083015B"/>
    <w:rsid w:val="0083019C"/>
    <w:rsid w:val="0083056D"/>
    <w:rsid w:val="0083091D"/>
    <w:rsid w:val="00830BC2"/>
    <w:rsid w:val="008311DE"/>
    <w:rsid w:val="008312BD"/>
    <w:rsid w:val="008314FD"/>
    <w:rsid w:val="00831714"/>
    <w:rsid w:val="00831B16"/>
    <w:rsid w:val="00831B7F"/>
    <w:rsid w:val="00831D83"/>
    <w:rsid w:val="0083260A"/>
    <w:rsid w:val="008326D2"/>
    <w:rsid w:val="00832723"/>
    <w:rsid w:val="008328FC"/>
    <w:rsid w:val="008329A4"/>
    <w:rsid w:val="00832A8E"/>
    <w:rsid w:val="00832ACB"/>
    <w:rsid w:val="00832C83"/>
    <w:rsid w:val="00832CD2"/>
    <w:rsid w:val="00832DB2"/>
    <w:rsid w:val="00832E87"/>
    <w:rsid w:val="008332F4"/>
    <w:rsid w:val="008337D1"/>
    <w:rsid w:val="00833C1F"/>
    <w:rsid w:val="00833D14"/>
    <w:rsid w:val="00833E16"/>
    <w:rsid w:val="00833E3F"/>
    <w:rsid w:val="00834244"/>
    <w:rsid w:val="0083437C"/>
    <w:rsid w:val="008345D5"/>
    <w:rsid w:val="00834E4B"/>
    <w:rsid w:val="00834E4F"/>
    <w:rsid w:val="00834E5F"/>
    <w:rsid w:val="00835871"/>
    <w:rsid w:val="008359D8"/>
    <w:rsid w:val="00835CD8"/>
    <w:rsid w:val="00835F67"/>
    <w:rsid w:val="0083691E"/>
    <w:rsid w:val="00836A60"/>
    <w:rsid w:val="00836AC0"/>
    <w:rsid w:val="00836D08"/>
    <w:rsid w:val="008373F5"/>
    <w:rsid w:val="00837AEE"/>
    <w:rsid w:val="00837C96"/>
    <w:rsid w:val="008400B9"/>
    <w:rsid w:val="008404DF"/>
    <w:rsid w:val="00840526"/>
    <w:rsid w:val="00840C88"/>
    <w:rsid w:val="00841462"/>
    <w:rsid w:val="00841B0F"/>
    <w:rsid w:val="00842013"/>
    <w:rsid w:val="008420D1"/>
    <w:rsid w:val="0084225D"/>
    <w:rsid w:val="00842781"/>
    <w:rsid w:val="008427C4"/>
    <w:rsid w:val="008431AD"/>
    <w:rsid w:val="0084340E"/>
    <w:rsid w:val="008434A6"/>
    <w:rsid w:val="00843804"/>
    <w:rsid w:val="0084388F"/>
    <w:rsid w:val="008438F1"/>
    <w:rsid w:val="00843A1F"/>
    <w:rsid w:val="00843B2C"/>
    <w:rsid w:val="00843B6E"/>
    <w:rsid w:val="00843C4A"/>
    <w:rsid w:val="00843E91"/>
    <w:rsid w:val="008440F3"/>
    <w:rsid w:val="008441DA"/>
    <w:rsid w:val="0084441D"/>
    <w:rsid w:val="0084448B"/>
    <w:rsid w:val="00844861"/>
    <w:rsid w:val="00844924"/>
    <w:rsid w:val="008449A3"/>
    <w:rsid w:val="008449E2"/>
    <w:rsid w:val="00844E14"/>
    <w:rsid w:val="008450AD"/>
    <w:rsid w:val="008450AE"/>
    <w:rsid w:val="008453EC"/>
    <w:rsid w:val="008454B0"/>
    <w:rsid w:val="008454DB"/>
    <w:rsid w:val="00845B89"/>
    <w:rsid w:val="00845E8A"/>
    <w:rsid w:val="00845EE5"/>
    <w:rsid w:val="00846153"/>
    <w:rsid w:val="008468E0"/>
    <w:rsid w:val="00846921"/>
    <w:rsid w:val="00846980"/>
    <w:rsid w:val="00846D2B"/>
    <w:rsid w:val="00847224"/>
    <w:rsid w:val="0084736C"/>
    <w:rsid w:val="00847514"/>
    <w:rsid w:val="00847748"/>
    <w:rsid w:val="00847E91"/>
    <w:rsid w:val="00850171"/>
    <w:rsid w:val="00850387"/>
    <w:rsid w:val="008507F5"/>
    <w:rsid w:val="00850A0E"/>
    <w:rsid w:val="00850CFE"/>
    <w:rsid w:val="00850D80"/>
    <w:rsid w:val="0085113C"/>
    <w:rsid w:val="00851317"/>
    <w:rsid w:val="008514A4"/>
    <w:rsid w:val="0085163E"/>
    <w:rsid w:val="00851B76"/>
    <w:rsid w:val="00851D1A"/>
    <w:rsid w:val="00851FB6"/>
    <w:rsid w:val="0085203A"/>
    <w:rsid w:val="008522E7"/>
    <w:rsid w:val="008524CF"/>
    <w:rsid w:val="0085280D"/>
    <w:rsid w:val="00852C11"/>
    <w:rsid w:val="00852F73"/>
    <w:rsid w:val="0085329D"/>
    <w:rsid w:val="00853397"/>
    <w:rsid w:val="008533ED"/>
    <w:rsid w:val="0085347C"/>
    <w:rsid w:val="00853A4D"/>
    <w:rsid w:val="00853D60"/>
    <w:rsid w:val="008543BB"/>
    <w:rsid w:val="00854521"/>
    <w:rsid w:val="00854574"/>
    <w:rsid w:val="008547ED"/>
    <w:rsid w:val="008547EF"/>
    <w:rsid w:val="00854CB9"/>
    <w:rsid w:val="00855743"/>
    <w:rsid w:val="00855A4E"/>
    <w:rsid w:val="00855A77"/>
    <w:rsid w:val="00855D78"/>
    <w:rsid w:val="00855DD0"/>
    <w:rsid w:val="00855EC5"/>
    <w:rsid w:val="008563F6"/>
    <w:rsid w:val="0085647A"/>
    <w:rsid w:val="008566FC"/>
    <w:rsid w:val="00856C62"/>
    <w:rsid w:val="00856EC3"/>
    <w:rsid w:val="0085715A"/>
    <w:rsid w:val="00857C71"/>
    <w:rsid w:val="00857D4F"/>
    <w:rsid w:val="00857F56"/>
    <w:rsid w:val="008600B4"/>
    <w:rsid w:val="00860131"/>
    <w:rsid w:val="008604F4"/>
    <w:rsid w:val="0086072F"/>
    <w:rsid w:val="00860869"/>
    <w:rsid w:val="00860C12"/>
    <w:rsid w:val="00860F3C"/>
    <w:rsid w:val="008615E9"/>
    <w:rsid w:val="008617DF"/>
    <w:rsid w:val="00861AD0"/>
    <w:rsid w:val="00861AF7"/>
    <w:rsid w:val="00861C0A"/>
    <w:rsid w:val="0086265F"/>
    <w:rsid w:val="00862A05"/>
    <w:rsid w:val="00862A5D"/>
    <w:rsid w:val="00862BFA"/>
    <w:rsid w:val="00862CDE"/>
    <w:rsid w:val="008630CF"/>
    <w:rsid w:val="00863632"/>
    <w:rsid w:val="0086367C"/>
    <w:rsid w:val="00863EF9"/>
    <w:rsid w:val="008641D1"/>
    <w:rsid w:val="0086427E"/>
    <w:rsid w:val="00864630"/>
    <w:rsid w:val="0086473A"/>
    <w:rsid w:val="008647E9"/>
    <w:rsid w:val="00865382"/>
    <w:rsid w:val="008658BF"/>
    <w:rsid w:val="00865CF2"/>
    <w:rsid w:val="00865D08"/>
    <w:rsid w:val="00865D8B"/>
    <w:rsid w:val="00866308"/>
    <w:rsid w:val="008663B7"/>
    <w:rsid w:val="008665DE"/>
    <w:rsid w:val="00866A98"/>
    <w:rsid w:val="00866B96"/>
    <w:rsid w:val="00866BE7"/>
    <w:rsid w:val="0086725A"/>
    <w:rsid w:val="008672A7"/>
    <w:rsid w:val="00867581"/>
    <w:rsid w:val="008679AF"/>
    <w:rsid w:val="00867EFD"/>
    <w:rsid w:val="00870D05"/>
    <w:rsid w:val="00870DC0"/>
    <w:rsid w:val="00871152"/>
    <w:rsid w:val="0087119A"/>
    <w:rsid w:val="00871322"/>
    <w:rsid w:val="00871747"/>
    <w:rsid w:val="00871753"/>
    <w:rsid w:val="00871C0F"/>
    <w:rsid w:val="00871C85"/>
    <w:rsid w:val="00871F1A"/>
    <w:rsid w:val="00872BA9"/>
    <w:rsid w:val="00872F3C"/>
    <w:rsid w:val="00873429"/>
    <w:rsid w:val="008735FA"/>
    <w:rsid w:val="008737B8"/>
    <w:rsid w:val="00873B40"/>
    <w:rsid w:val="00873B48"/>
    <w:rsid w:val="00873D93"/>
    <w:rsid w:val="00873EE4"/>
    <w:rsid w:val="00873F23"/>
    <w:rsid w:val="0087436F"/>
    <w:rsid w:val="008743D4"/>
    <w:rsid w:val="0087444A"/>
    <w:rsid w:val="00874544"/>
    <w:rsid w:val="008745A6"/>
    <w:rsid w:val="008745B7"/>
    <w:rsid w:val="0087493C"/>
    <w:rsid w:val="00874CE4"/>
    <w:rsid w:val="00875019"/>
    <w:rsid w:val="00875358"/>
    <w:rsid w:val="008754D5"/>
    <w:rsid w:val="0087556B"/>
    <w:rsid w:val="008758E7"/>
    <w:rsid w:val="00875D7B"/>
    <w:rsid w:val="00875EC2"/>
    <w:rsid w:val="00875EF3"/>
    <w:rsid w:val="00875F14"/>
    <w:rsid w:val="00876054"/>
    <w:rsid w:val="00876090"/>
    <w:rsid w:val="008760AF"/>
    <w:rsid w:val="008760B1"/>
    <w:rsid w:val="008760FC"/>
    <w:rsid w:val="00876246"/>
    <w:rsid w:val="00876638"/>
    <w:rsid w:val="0087669A"/>
    <w:rsid w:val="008767AF"/>
    <w:rsid w:val="00876A14"/>
    <w:rsid w:val="00876C59"/>
    <w:rsid w:val="00876F0A"/>
    <w:rsid w:val="00877104"/>
    <w:rsid w:val="0087720C"/>
    <w:rsid w:val="008775C7"/>
    <w:rsid w:val="00877990"/>
    <w:rsid w:val="00877CBB"/>
    <w:rsid w:val="00877FB6"/>
    <w:rsid w:val="0088061C"/>
    <w:rsid w:val="00880BE7"/>
    <w:rsid w:val="00880C78"/>
    <w:rsid w:val="0088127E"/>
    <w:rsid w:val="00881490"/>
    <w:rsid w:val="008816C9"/>
    <w:rsid w:val="008819F2"/>
    <w:rsid w:val="00881A28"/>
    <w:rsid w:val="00881A95"/>
    <w:rsid w:val="00881B4F"/>
    <w:rsid w:val="00881CB6"/>
    <w:rsid w:val="00881CF5"/>
    <w:rsid w:val="008825BA"/>
    <w:rsid w:val="008826A6"/>
    <w:rsid w:val="00882751"/>
    <w:rsid w:val="00882BDA"/>
    <w:rsid w:val="00882D13"/>
    <w:rsid w:val="00883047"/>
    <w:rsid w:val="0088332F"/>
    <w:rsid w:val="00883CEB"/>
    <w:rsid w:val="008840C2"/>
    <w:rsid w:val="0088415A"/>
    <w:rsid w:val="008841B9"/>
    <w:rsid w:val="0088439E"/>
    <w:rsid w:val="008843EB"/>
    <w:rsid w:val="008848A5"/>
    <w:rsid w:val="008849E5"/>
    <w:rsid w:val="00884A68"/>
    <w:rsid w:val="00884B34"/>
    <w:rsid w:val="0088521A"/>
    <w:rsid w:val="00885222"/>
    <w:rsid w:val="008852BA"/>
    <w:rsid w:val="00885313"/>
    <w:rsid w:val="00885707"/>
    <w:rsid w:val="008858B8"/>
    <w:rsid w:val="00885926"/>
    <w:rsid w:val="00885A71"/>
    <w:rsid w:val="0088643A"/>
    <w:rsid w:val="0088664C"/>
    <w:rsid w:val="0088670C"/>
    <w:rsid w:val="00886780"/>
    <w:rsid w:val="00886854"/>
    <w:rsid w:val="00887536"/>
    <w:rsid w:val="0088754A"/>
    <w:rsid w:val="00887E0B"/>
    <w:rsid w:val="00890043"/>
    <w:rsid w:val="008901EA"/>
    <w:rsid w:val="008902C8"/>
    <w:rsid w:val="00891263"/>
    <w:rsid w:val="008912E0"/>
    <w:rsid w:val="00891489"/>
    <w:rsid w:val="00891577"/>
    <w:rsid w:val="0089187B"/>
    <w:rsid w:val="00891B2E"/>
    <w:rsid w:val="00891DB0"/>
    <w:rsid w:val="00891E0E"/>
    <w:rsid w:val="00892748"/>
    <w:rsid w:val="00892D6F"/>
    <w:rsid w:val="00892FF0"/>
    <w:rsid w:val="008931F7"/>
    <w:rsid w:val="008932C0"/>
    <w:rsid w:val="0089343C"/>
    <w:rsid w:val="00893474"/>
    <w:rsid w:val="00893716"/>
    <w:rsid w:val="00893A2E"/>
    <w:rsid w:val="00893B7D"/>
    <w:rsid w:val="00893FDE"/>
    <w:rsid w:val="008940ED"/>
    <w:rsid w:val="00894274"/>
    <w:rsid w:val="008942C5"/>
    <w:rsid w:val="00894938"/>
    <w:rsid w:val="00894EEA"/>
    <w:rsid w:val="00894FBC"/>
    <w:rsid w:val="00895376"/>
    <w:rsid w:val="00895566"/>
    <w:rsid w:val="008955E2"/>
    <w:rsid w:val="00895B52"/>
    <w:rsid w:val="00895E32"/>
    <w:rsid w:val="00896308"/>
    <w:rsid w:val="0089664C"/>
    <w:rsid w:val="008966C9"/>
    <w:rsid w:val="008967FD"/>
    <w:rsid w:val="008973BB"/>
    <w:rsid w:val="00897641"/>
    <w:rsid w:val="00897A69"/>
    <w:rsid w:val="00897CD2"/>
    <w:rsid w:val="00897FAD"/>
    <w:rsid w:val="00897FC5"/>
    <w:rsid w:val="00897FE2"/>
    <w:rsid w:val="008A006C"/>
    <w:rsid w:val="008A09F6"/>
    <w:rsid w:val="008A0FD7"/>
    <w:rsid w:val="008A11D5"/>
    <w:rsid w:val="008A120C"/>
    <w:rsid w:val="008A142B"/>
    <w:rsid w:val="008A146F"/>
    <w:rsid w:val="008A16AE"/>
    <w:rsid w:val="008A1A8F"/>
    <w:rsid w:val="008A1A93"/>
    <w:rsid w:val="008A1D1C"/>
    <w:rsid w:val="008A22D3"/>
    <w:rsid w:val="008A2356"/>
    <w:rsid w:val="008A2B68"/>
    <w:rsid w:val="008A2C08"/>
    <w:rsid w:val="008A32DA"/>
    <w:rsid w:val="008A3369"/>
    <w:rsid w:val="008A3937"/>
    <w:rsid w:val="008A3C80"/>
    <w:rsid w:val="008A3D36"/>
    <w:rsid w:val="008A3E20"/>
    <w:rsid w:val="008A3E98"/>
    <w:rsid w:val="008A4699"/>
    <w:rsid w:val="008A4BAD"/>
    <w:rsid w:val="008A4D64"/>
    <w:rsid w:val="008A4DC6"/>
    <w:rsid w:val="008A4EF2"/>
    <w:rsid w:val="008A519D"/>
    <w:rsid w:val="008A540D"/>
    <w:rsid w:val="008A54FA"/>
    <w:rsid w:val="008A59AA"/>
    <w:rsid w:val="008A5B6D"/>
    <w:rsid w:val="008A5BCA"/>
    <w:rsid w:val="008A5D4D"/>
    <w:rsid w:val="008A5F45"/>
    <w:rsid w:val="008A5F6C"/>
    <w:rsid w:val="008A66EE"/>
    <w:rsid w:val="008A67D3"/>
    <w:rsid w:val="008A6BAB"/>
    <w:rsid w:val="008A7405"/>
    <w:rsid w:val="008A7619"/>
    <w:rsid w:val="008A7748"/>
    <w:rsid w:val="008A7A2C"/>
    <w:rsid w:val="008A7A70"/>
    <w:rsid w:val="008A7D38"/>
    <w:rsid w:val="008A7EC2"/>
    <w:rsid w:val="008B0227"/>
    <w:rsid w:val="008B03B5"/>
    <w:rsid w:val="008B055D"/>
    <w:rsid w:val="008B0B0F"/>
    <w:rsid w:val="008B0B79"/>
    <w:rsid w:val="008B0EB6"/>
    <w:rsid w:val="008B0F1C"/>
    <w:rsid w:val="008B10E9"/>
    <w:rsid w:val="008B1155"/>
    <w:rsid w:val="008B12DE"/>
    <w:rsid w:val="008B1931"/>
    <w:rsid w:val="008B1CB9"/>
    <w:rsid w:val="008B1DC9"/>
    <w:rsid w:val="008B297B"/>
    <w:rsid w:val="008B2EB0"/>
    <w:rsid w:val="008B2F6E"/>
    <w:rsid w:val="008B35F1"/>
    <w:rsid w:val="008B42C8"/>
    <w:rsid w:val="008B4957"/>
    <w:rsid w:val="008B49C2"/>
    <w:rsid w:val="008B50F8"/>
    <w:rsid w:val="008B51BC"/>
    <w:rsid w:val="008B526F"/>
    <w:rsid w:val="008B5287"/>
    <w:rsid w:val="008B55A8"/>
    <w:rsid w:val="008B56A5"/>
    <w:rsid w:val="008B57E7"/>
    <w:rsid w:val="008B5C69"/>
    <w:rsid w:val="008B5EB6"/>
    <w:rsid w:val="008B5F29"/>
    <w:rsid w:val="008B5FC9"/>
    <w:rsid w:val="008B6183"/>
    <w:rsid w:val="008B642A"/>
    <w:rsid w:val="008B66E0"/>
    <w:rsid w:val="008B6813"/>
    <w:rsid w:val="008B6D80"/>
    <w:rsid w:val="008B6EC5"/>
    <w:rsid w:val="008B7115"/>
    <w:rsid w:val="008B71AD"/>
    <w:rsid w:val="008B7469"/>
    <w:rsid w:val="008B7584"/>
    <w:rsid w:val="008B792E"/>
    <w:rsid w:val="008B7BBE"/>
    <w:rsid w:val="008B7C86"/>
    <w:rsid w:val="008B7E35"/>
    <w:rsid w:val="008C000B"/>
    <w:rsid w:val="008C07F9"/>
    <w:rsid w:val="008C08F7"/>
    <w:rsid w:val="008C0A29"/>
    <w:rsid w:val="008C0B4D"/>
    <w:rsid w:val="008C0B97"/>
    <w:rsid w:val="008C0E07"/>
    <w:rsid w:val="008C1466"/>
    <w:rsid w:val="008C17BF"/>
    <w:rsid w:val="008C1A2C"/>
    <w:rsid w:val="008C1AE6"/>
    <w:rsid w:val="008C1E72"/>
    <w:rsid w:val="008C1FCF"/>
    <w:rsid w:val="008C2B85"/>
    <w:rsid w:val="008C2CC4"/>
    <w:rsid w:val="008C30F4"/>
    <w:rsid w:val="008C33EA"/>
    <w:rsid w:val="008C37DF"/>
    <w:rsid w:val="008C381B"/>
    <w:rsid w:val="008C3917"/>
    <w:rsid w:val="008C45AA"/>
    <w:rsid w:val="008C4778"/>
    <w:rsid w:val="008C5086"/>
    <w:rsid w:val="008C5390"/>
    <w:rsid w:val="008C5B2F"/>
    <w:rsid w:val="008C5D86"/>
    <w:rsid w:val="008C6F3E"/>
    <w:rsid w:val="008C71C1"/>
    <w:rsid w:val="008C74E6"/>
    <w:rsid w:val="008C7595"/>
    <w:rsid w:val="008C7E0B"/>
    <w:rsid w:val="008C7EA9"/>
    <w:rsid w:val="008C8926"/>
    <w:rsid w:val="008D058C"/>
    <w:rsid w:val="008D070B"/>
    <w:rsid w:val="008D0713"/>
    <w:rsid w:val="008D077E"/>
    <w:rsid w:val="008D07BB"/>
    <w:rsid w:val="008D09C4"/>
    <w:rsid w:val="008D0A05"/>
    <w:rsid w:val="008D0C0B"/>
    <w:rsid w:val="008D0CD7"/>
    <w:rsid w:val="008D0DB0"/>
    <w:rsid w:val="008D1217"/>
    <w:rsid w:val="008D1747"/>
    <w:rsid w:val="008D19AB"/>
    <w:rsid w:val="008D1AEE"/>
    <w:rsid w:val="008D1F02"/>
    <w:rsid w:val="008D224C"/>
    <w:rsid w:val="008D2270"/>
    <w:rsid w:val="008D2388"/>
    <w:rsid w:val="008D256D"/>
    <w:rsid w:val="008D2A9D"/>
    <w:rsid w:val="008D2F41"/>
    <w:rsid w:val="008D3565"/>
    <w:rsid w:val="008D381C"/>
    <w:rsid w:val="008D3A07"/>
    <w:rsid w:val="008D3B94"/>
    <w:rsid w:val="008D41D6"/>
    <w:rsid w:val="008D4249"/>
    <w:rsid w:val="008D44B9"/>
    <w:rsid w:val="008D4694"/>
    <w:rsid w:val="008D46CD"/>
    <w:rsid w:val="008D4A4F"/>
    <w:rsid w:val="008D4B56"/>
    <w:rsid w:val="008D4C33"/>
    <w:rsid w:val="008D4D6F"/>
    <w:rsid w:val="008D4FCD"/>
    <w:rsid w:val="008D52CE"/>
    <w:rsid w:val="008D55EB"/>
    <w:rsid w:val="008D58B5"/>
    <w:rsid w:val="008D5AAD"/>
    <w:rsid w:val="008D5C08"/>
    <w:rsid w:val="008D5D9F"/>
    <w:rsid w:val="008D5EF7"/>
    <w:rsid w:val="008D60CF"/>
    <w:rsid w:val="008D638C"/>
    <w:rsid w:val="008D675B"/>
    <w:rsid w:val="008D67A7"/>
    <w:rsid w:val="008D6DFC"/>
    <w:rsid w:val="008D6E56"/>
    <w:rsid w:val="008D76F4"/>
    <w:rsid w:val="008D7707"/>
    <w:rsid w:val="008D7821"/>
    <w:rsid w:val="008D7B5D"/>
    <w:rsid w:val="008D7D3D"/>
    <w:rsid w:val="008E0093"/>
    <w:rsid w:val="008E0A69"/>
    <w:rsid w:val="008E0C14"/>
    <w:rsid w:val="008E132A"/>
    <w:rsid w:val="008E1D94"/>
    <w:rsid w:val="008E207B"/>
    <w:rsid w:val="008E212C"/>
    <w:rsid w:val="008E223E"/>
    <w:rsid w:val="008E2368"/>
    <w:rsid w:val="008E2498"/>
    <w:rsid w:val="008E24FA"/>
    <w:rsid w:val="008E264C"/>
    <w:rsid w:val="008E2B10"/>
    <w:rsid w:val="008E2BCC"/>
    <w:rsid w:val="008E2C3C"/>
    <w:rsid w:val="008E2DDA"/>
    <w:rsid w:val="008E2F03"/>
    <w:rsid w:val="008E325E"/>
    <w:rsid w:val="008E3F05"/>
    <w:rsid w:val="008E41AB"/>
    <w:rsid w:val="008E4363"/>
    <w:rsid w:val="008E4478"/>
    <w:rsid w:val="008E4541"/>
    <w:rsid w:val="008E4CE9"/>
    <w:rsid w:val="008E4CF7"/>
    <w:rsid w:val="008E4E6E"/>
    <w:rsid w:val="008E5164"/>
    <w:rsid w:val="008E5227"/>
    <w:rsid w:val="008E61D8"/>
    <w:rsid w:val="008E61E0"/>
    <w:rsid w:val="008E633F"/>
    <w:rsid w:val="008E64FE"/>
    <w:rsid w:val="008E654F"/>
    <w:rsid w:val="008E656C"/>
    <w:rsid w:val="008E6573"/>
    <w:rsid w:val="008E674B"/>
    <w:rsid w:val="008E6809"/>
    <w:rsid w:val="008E6D37"/>
    <w:rsid w:val="008E75AE"/>
    <w:rsid w:val="008E7679"/>
    <w:rsid w:val="008E76DE"/>
    <w:rsid w:val="008E779E"/>
    <w:rsid w:val="008E78DC"/>
    <w:rsid w:val="008E7E01"/>
    <w:rsid w:val="008F018F"/>
    <w:rsid w:val="008F01E8"/>
    <w:rsid w:val="008F022A"/>
    <w:rsid w:val="008F07F8"/>
    <w:rsid w:val="008F1130"/>
    <w:rsid w:val="008F11D5"/>
    <w:rsid w:val="008F1A2C"/>
    <w:rsid w:val="008F1A6B"/>
    <w:rsid w:val="008F1FFF"/>
    <w:rsid w:val="008F2577"/>
    <w:rsid w:val="008F272B"/>
    <w:rsid w:val="008F29F9"/>
    <w:rsid w:val="008F2A87"/>
    <w:rsid w:val="008F2CBD"/>
    <w:rsid w:val="008F2CFC"/>
    <w:rsid w:val="008F2D13"/>
    <w:rsid w:val="008F30CF"/>
    <w:rsid w:val="008F3597"/>
    <w:rsid w:val="008F3646"/>
    <w:rsid w:val="008F3B61"/>
    <w:rsid w:val="008F3E74"/>
    <w:rsid w:val="008F3EB4"/>
    <w:rsid w:val="008F3F7A"/>
    <w:rsid w:val="008F453C"/>
    <w:rsid w:val="008F465B"/>
    <w:rsid w:val="008F4944"/>
    <w:rsid w:val="008F4EE5"/>
    <w:rsid w:val="008F503E"/>
    <w:rsid w:val="008F5554"/>
    <w:rsid w:val="008F573A"/>
    <w:rsid w:val="008F5876"/>
    <w:rsid w:val="008F58EF"/>
    <w:rsid w:val="008F5FFD"/>
    <w:rsid w:val="008F64FF"/>
    <w:rsid w:val="008F6F84"/>
    <w:rsid w:val="008F6FC6"/>
    <w:rsid w:val="008F7061"/>
    <w:rsid w:val="008F73B0"/>
    <w:rsid w:val="008F7516"/>
    <w:rsid w:val="008F75AE"/>
    <w:rsid w:val="008F77A8"/>
    <w:rsid w:val="008F7B94"/>
    <w:rsid w:val="008F7BE8"/>
    <w:rsid w:val="008F7CDE"/>
    <w:rsid w:val="008F7EB7"/>
    <w:rsid w:val="00900492"/>
    <w:rsid w:val="0090055C"/>
    <w:rsid w:val="009009FA"/>
    <w:rsid w:val="00900D72"/>
    <w:rsid w:val="009017D5"/>
    <w:rsid w:val="009017F3"/>
    <w:rsid w:val="00901B66"/>
    <w:rsid w:val="00901F4F"/>
    <w:rsid w:val="00901FC4"/>
    <w:rsid w:val="00902162"/>
    <w:rsid w:val="00902221"/>
    <w:rsid w:val="0090259F"/>
    <w:rsid w:val="00902810"/>
    <w:rsid w:val="00902AB2"/>
    <w:rsid w:val="00902BFB"/>
    <w:rsid w:val="00902E7C"/>
    <w:rsid w:val="0090322C"/>
    <w:rsid w:val="009033C1"/>
    <w:rsid w:val="00903504"/>
    <w:rsid w:val="00903551"/>
    <w:rsid w:val="00903995"/>
    <w:rsid w:val="00904140"/>
    <w:rsid w:val="0090501A"/>
    <w:rsid w:val="009051C2"/>
    <w:rsid w:val="0090533C"/>
    <w:rsid w:val="009053E7"/>
    <w:rsid w:val="00905638"/>
    <w:rsid w:val="009056F4"/>
    <w:rsid w:val="00905B12"/>
    <w:rsid w:val="009067FB"/>
    <w:rsid w:val="00906884"/>
    <w:rsid w:val="00906936"/>
    <w:rsid w:val="00906938"/>
    <w:rsid w:val="00906957"/>
    <w:rsid w:val="00906A2D"/>
    <w:rsid w:val="00906B27"/>
    <w:rsid w:val="00906FDD"/>
    <w:rsid w:val="00907769"/>
    <w:rsid w:val="009077F0"/>
    <w:rsid w:val="0090785F"/>
    <w:rsid w:val="0090791F"/>
    <w:rsid w:val="00907F49"/>
    <w:rsid w:val="00907F76"/>
    <w:rsid w:val="0090A0D0"/>
    <w:rsid w:val="00910540"/>
    <w:rsid w:val="00910550"/>
    <w:rsid w:val="009108F0"/>
    <w:rsid w:val="00910E9C"/>
    <w:rsid w:val="00911268"/>
    <w:rsid w:val="0091157B"/>
    <w:rsid w:val="00911BFE"/>
    <w:rsid w:val="00911C6D"/>
    <w:rsid w:val="00912068"/>
    <w:rsid w:val="00912103"/>
    <w:rsid w:val="0091210F"/>
    <w:rsid w:val="00912344"/>
    <w:rsid w:val="00912B95"/>
    <w:rsid w:val="00912ECC"/>
    <w:rsid w:val="009131C0"/>
    <w:rsid w:val="0091365A"/>
    <w:rsid w:val="009138DB"/>
    <w:rsid w:val="00913DFC"/>
    <w:rsid w:val="009141A6"/>
    <w:rsid w:val="0091436B"/>
    <w:rsid w:val="009145D3"/>
    <w:rsid w:val="00914AC7"/>
    <w:rsid w:val="00914E1E"/>
    <w:rsid w:val="00914EE6"/>
    <w:rsid w:val="0091508F"/>
    <w:rsid w:val="00915325"/>
    <w:rsid w:val="0091559A"/>
    <w:rsid w:val="0091567E"/>
    <w:rsid w:val="00915FD4"/>
    <w:rsid w:val="00916028"/>
    <w:rsid w:val="0091626D"/>
    <w:rsid w:val="0091740F"/>
    <w:rsid w:val="009174A6"/>
    <w:rsid w:val="00917525"/>
    <w:rsid w:val="009176BC"/>
    <w:rsid w:val="00917947"/>
    <w:rsid w:val="00917BE8"/>
    <w:rsid w:val="0092004B"/>
    <w:rsid w:val="00920383"/>
    <w:rsid w:val="00920472"/>
    <w:rsid w:val="00920603"/>
    <w:rsid w:val="009206AF"/>
    <w:rsid w:val="0092076E"/>
    <w:rsid w:val="009209A8"/>
    <w:rsid w:val="00920A0E"/>
    <w:rsid w:val="00920D8A"/>
    <w:rsid w:val="00920E26"/>
    <w:rsid w:val="00920E62"/>
    <w:rsid w:val="00920FBB"/>
    <w:rsid w:val="009221CB"/>
    <w:rsid w:val="0092255C"/>
    <w:rsid w:val="009226A4"/>
    <w:rsid w:val="0092299D"/>
    <w:rsid w:val="00922A8E"/>
    <w:rsid w:val="00922AD9"/>
    <w:rsid w:val="00922CD7"/>
    <w:rsid w:val="00922D14"/>
    <w:rsid w:val="00922E17"/>
    <w:rsid w:val="00922E9B"/>
    <w:rsid w:val="00922F75"/>
    <w:rsid w:val="00922FB8"/>
    <w:rsid w:val="00923088"/>
    <w:rsid w:val="00923292"/>
    <w:rsid w:val="009240E8"/>
    <w:rsid w:val="0092425A"/>
    <w:rsid w:val="009247A1"/>
    <w:rsid w:val="00924816"/>
    <w:rsid w:val="0092498B"/>
    <w:rsid w:val="00924A28"/>
    <w:rsid w:val="00924D9C"/>
    <w:rsid w:val="00924E7F"/>
    <w:rsid w:val="00925136"/>
    <w:rsid w:val="00925434"/>
    <w:rsid w:val="009256EC"/>
    <w:rsid w:val="009258E2"/>
    <w:rsid w:val="00925CC6"/>
    <w:rsid w:val="00925F16"/>
    <w:rsid w:val="009263AB"/>
    <w:rsid w:val="0092681B"/>
    <w:rsid w:val="009268C6"/>
    <w:rsid w:val="009268FB"/>
    <w:rsid w:val="00926BB2"/>
    <w:rsid w:val="00926BE6"/>
    <w:rsid w:val="00926C03"/>
    <w:rsid w:val="00926F4B"/>
    <w:rsid w:val="00927194"/>
    <w:rsid w:val="00927542"/>
    <w:rsid w:val="00927842"/>
    <w:rsid w:val="0092792A"/>
    <w:rsid w:val="00927938"/>
    <w:rsid w:val="00927A96"/>
    <w:rsid w:val="00927CA7"/>
    <w:rsid w:val="00928B97"/>
    <w:rsid w:val="009300C9"/>
    <w:rsid w:val="00930574"/>
    <w:rsid w:val="0093076D"/>
    <w:rsid w:val="0093093F"/>
    <w:rsid w:val="00930B61"/>
    <w:rsid w:val="00930C77"/>
    <w:rsid w:val="00930D32"/>
    <w:rsid w:val="00930F10"/>
    <w:rsid w:val="009315C8"/>
    <w:rsid w:val="00931B76"/>
    <w:rsid w:val="0093250D"/>
    <w:rsid w:val="009326FB"/>
    <w:rsid w:val="009329F2"/>
    <w:rsid w:val="00932BD2"/>
    <w:rsid w:val="00932BE1"/>
    <w:rsid w:val="00932EFB"/>
    <w:rsid w:val="00932FC8"/>
    <w:rsid w:val="00933008"/>
    <w:rsid w:val="00933508"/>
    <w:rsid w:val="0093378E"/>
    <w:rsid w:val="009337AD"/>
    <w:rsid w:val="00933D80"/>
    <w:rsid w:val="00934333"/>
    <w:rsid w:val="0093444E"/>
    <w:rsid w:val="009347EC"/>
    <w:rsid w:val="0093481E"/>
    <w:rsid w:val="00934FA8"/>
    <w:rsid w:val="0093503D"/>
    <w:rsid w:val="009355FC"/>
    <w:rsid w:val="009357E0"/>
    <w:rsid w:val="00935D95"/>
    <w:rsid w:val="00935F7B"/>
    <w:rsid w:val="00936677"/>
    <w:rsid w:val="009367EA"/>
    <w:rsid w:val="00936E68"/>
    <w:rsid w:val="00937143"/>
    <w:rsid w:val="00937B70"/>
    <w:rsid w:val="0094021F"/>
    <w:rsid w:val="00940359"/>
    <w:rsid w:val="00940757"/>
    <w:rsid w:val="00940857"/>
    <w:rsid w:val="00940A42"/>
    <w:rsid w:val="00940C6A"/>
    <w:rsid w:val="00940D07"/>
    <w:rsid w:val="009415ED"/>
    <w:rsid w:val="009417BA"/>
    <w:rsid w:val="00941FE8"/>
    <w:rsid w:val="0094202E"/>
    <w:rsid w:val="009421B4"/>
    <w:rsid w:val="00942331"/>
    <w:rsid w:val="0094239F"/>
    <w:rsid w:val="00942A6F"/>
    <w:rsid w:val="00942FC3"/>
    <w:rsid w:val="009431AB"/>
    <w:rsid w:val="009436B6"/>
    <w:rsid w:val="009436CD"/>
    <w:rsid w:val="0094381E"/>
    <w:rsid w:val="009438EC"/>
    <w:rsid w:val="009441E6"/>
    <w:rsid w:val="0094452D"/>
    <w:rsid w:val="00944598"/>
    <w:rsid w:val="009445D6"/>
    <w:rsid w:val="00944601"/>
    <w:rsid w:val="00944790"/>
    <w:rsid w:val="00944839"/>
    <w:rsid w:val="009449AB"/>
    <w:rsid w:val="00944AB4"/>
    <w:rsid w:val="009451F1"/>
    <w:rsid w:val="0094547E"/>
    <w:rsid w:val="0094589F"/>
    <w:rsid w:val="00945EF9"/>
    <w:rsid w:val="009460FB"/>
    <w:rsid w:val="00946123"/>
    <w:rsid w:val="00946402"/>
    <w:rsid w:val="009467C5"/>
    <w:rsid w:val="00946856"/>
    <w:rsid w:val="00946896"/>
    <w:rsid w:val="00946AD2"/>
    <w:rsid w:val="00946CF2"/>
    <w:rsid w:val="00946DFD"/>
    <w:rsid w:val="00947943"/>
    <w:rsid w:val="009501DA"/>
    <w:rsid w:val="009501F6"/>
    <w:rsid w:val="009503A2"/>
    <w:rsid w:val="009504A2"/>
    <w:rsid w:val="009506E2"/>
    <w:rsid w:val="00950A24"/>
    <w:rsid w:val="00950D11"/>
    <w:rsid w:val="00950E11"/>
    <w:rsid w:val="00951234"/>
    <w:rsid w:val="00951832"/>
    <w:rsid w:val="0095194A"/>
    <w:rsid w:val="009519A2"/>
    <w:rsid w:val="00951B0F"/>
    <w:rsid w:val="00951B3B"/>
    <w:rsid w:val="00951BF2"/>
    <w:rsid w:val="00952270"/>
    <w:rsid w:val="009523A1"/>
    <w:rsid w:val="00952801"/>
    <w:rsid w:val="00952BA5"/>
    <w:rsid w:val="00952C7C"/>
    <w:rsid w:val="009530E7"/>
    <w:rsid w:val="009531A6"/>
    <w:rsid w:val="00953937"/>
    <w:rsid w:val="00953CDA"/>
    <w:rsid w:val="00954153"/>
    <w:rsid w:val="0095417C"/>
    <w:rsid w:val="00954756"/>
    <w:rsid w:val="009547F5"/>
    <w:rsid w:val="0095496B"/>
    <w:rsid w:val="0095497B"/>
    <w:rsid w:val="00955208"/>
    <w:rsid w:val="00955410"/>
    <w:rsid w:val="00955525"/>
    <w:rsid w:val="009556FB"/>
    <w:rsid w:val="0095580C"/>
    <w:rsid w:val="00955861"/>
    <w:rsid w:val="009558D6"/>
    <w:rsid w:val="00955A2F"/>
    <w:rsid w:val="00955E16"/>
    <w:rsid w:val="00955F01"/>
    <w:rsid w:val="0095615C"/>
    <w:rsid w:val="00956277"/>
    <w:rsid w:val="00956420"/>
    <w:rsid w:val="009564D5"/>
    <w:rsid w:val="00956534"/>
    <w:rsid w:val="0095680B"/>
    <w:rsid w:val="009568B2"/>
    <w:rsid w:val="00956FF3"/>
    <w:rsid w:val="009570DF"/>
    <w:rsid w:val="00957380"/>
    <w:rsid w:val="0095767A"/>
    <w:rsid w:val="00957837"/>
    <w:rsid w:val="00957AA4"/>
    <w:rsid w:val="00957D4D"/>
    <w:rsid w:val="00957F19"/>
    <w:rsid w:val="009603B3"/>
    <w:rsid w:val="009605AC"/>
    <w:rsid w:val="00960721"/>
    <w:rsid w:val="0096083D"/>
    <w:rsid w:val="00960C2F"/>
    <w:rsid w:val="00960DF1"/>
    <w:rsid w:val="00961641"/>
    <w:rsid w:val="00962458"/>
    <w:rsid w:val="009625D3"/>
    <w:rsid w:val="00962A77"/>
    <w:rsid w:val="009635E2"/>
    <w:rsid w:val="009636DA"/>
    <w:rsid w:val="009641ED"/>
    <w:rsid w:val="009642E4"/>
    <w:rsid w:val="0096435F"/>
    <w:rsid w:val="009648AB"/>
    <w:rsid w:val="009648DD"/>
    <w:rsid w:val="00964954"/>
    <w:rsid w:val="00964FBA"/>
    <w:rsid w:val="009659EC"/>
    <w:rsid w:val="00965F6A"/>
    <w:rsid w:val="0096607E"/>
    <w:rsid w:val="0096648D"/>
    <w:rsid w:val="00966C36"/>
    <w:rsid w:val="00966DFF"/>
    <w:rsid w:val="009670FD"/>
    <w:rsid w:val="009671BC"/>
    <w:rsid w:val="00967820"/>
    <w:rsid w:val="009678E3"/>
    <w:rsid w:val="00970142"/>
    <w:rsid w:val="009704F8"/>
    <w:rsid w:val="00970549"/>
    <w:rsid w:val="00970813"/>
    <w:rsid w:val="009709AB"/>
    <w:rsid w:val="00970F66"/>
    <w:rsid w:val="00971133"/>
    <w:rsid w:val="009711C5"/>
    <w:rsid w:val="0097126A"/>
    <w:rsid w:val="0097130E"/>
    <w:rsid w:val="009713EF"/>
    <w:rsid w:val="00971B7B"/>
    <w:rsid w:val="009721A4"/>
    <w:rsid w:val="009724AB"/>
    <w:rsid w:val="0097276E"/>
    <w:rsid w:val="009728F2"/>
    <w:rsid w:val="0097291E"/>
    <w:rsid w:val="00972E3B"/>
    <w:rsid w:val="0097333A"/>
    <w:rsid w:val="0097337C"/>
    <w:rsid w:val="00973489"/>
    <w:rsid w:val="00973805"/>
    <w:rsid w:val="0097389F"/>
    <w:rsid w:val="00973EE3"/>
    <w:rsid w:val="0097491F"/>
    <w:rsid w:val="00974A11"/>
    <w:rsid w:val="00974A89"/>
    <w:rsid w:val="00974B25"/>
    <w:rsid w:val="00975270"/>
    <w:rsid w:val="009758BC"/>
    <w:rsid w:val="00975D22"/>
    <w:rsid w:val="00975EEE"/>
    <w:rsid w:val="00975FC8"/>
    <w:rsid w:val="0097618C"/>
    <w:rsid w:val="0097626C"/>
    <w:rsid w:val="00976E24"/>
    <w:rsid w:val="009772A1"/>
    <w:rsid w:val="0097735E"/>
    <w:rsid w:val="009773C6"/>
    <w:rsid w:val="00977746"/>
    <w:rsid w:val="00977860"/>
    <w:rsid w:val="00977FC8"/>
    <w:rsid w:val="00980086"/>
    <w:rsid w:val="00980345"/>
    <w:rsid w:val="00980CF4"/>
    <w:rsid w:val="00980DC2"/>
    <w:rsid w:val="009811CC"/>
    <w:rsid w:val="00981284"/>
    <w:rsid w:val="009818CD"/>
    <w:rsid w:val="00982088"/>
    <w:rsid w:val="00982396"/>
    <w:rsid w:val="00982663"/>
    <w:rsid w:val="00982673"/>
    <w:rsid w:val="009826D6"/>
    <w:rsid w:val="00982B16"/>
    <w:rsid w:val="009831FE"/>
    <w:rsid w:val="009832F6"/>
    <w:rsid w:val="00983370"/>
    <w:rsid w:val="0098353B"/>
    <w:rsid w:val="0098361B"/>
    <w:rsid w:val="00983768"/>
    <w:rsid w:val="0098381D"/>
    <w:rsid w:val="00983C4B"/>
    <w:rsid w:val="00983D2B"/>
    <w:rsid w:val="00984264"/>
    <w:rsid w:val="00984364"/>
    <w:rsid w:val="009850B8"/>
    <w:rsid w:val="00985255"/>
    <w:rsid w:val="009853AF"/>
    <w:rsid w:val="009854D0"/>
    <w:rsid w:val="00985534"/>
    <w:rsid w:val="00985561"/>
    <w:rsid w:val="00985A7F"/>
    <w:rsid w:val="00985EEA"/>
    <w:rsid w:val="00985FB1"/>
    <w:rsid w:val="0098613A"/>
    <w:rsid w:val="009863F1"/>
    <w:rsid w:val="00986F1E"/>
    <w:rsid w:val="00986F49"/>
    <w:rsid w:val="00987271"/>
    <w:rsid w:val="0098749E"/>
    <w:rsid w:val="00987773"/>
    <w:rsid w:val="00987AF6"/>
    <w:rsid w:val="00987D6B"/>
    <w:rsid w:val="00987DA9"/>
    <w:rsid w:val="0098CD5B"/>
    <w:rsid w:val="00990375"/>
    <w:rsid w:val="0099047A"/>
    <w:rsid w:val="009907B4"/>
    <w:rsid w:val="00990C61"/>
    <w:rsid w:val="00990F89"/>
    <w:rsid w:val="00990FFF"/>
    <w:rsid w:val="009910CD"/>
    <w:rsid w:val="00991389"/>
    <w:rsid w:val="0099143F"/>
    <w:rsid w:val="00991BAC"/>
    <w:rsid w:val="00991F49"/>
    <w:rsid w:val="009922AF"/>
    <w:rsid w:val="00992324"/>
    <w:rsid w:val="009925D4"/>
    <w:rsid w:val="00992715"/>
    <w:rsid w:val="00992758"/>
    <w:rsid w:val="00992825"/>
    <w:rsid w:val="009929AC"/>
    <w:rsid w:val="00992B64"/>
    <w:rsid w:val="00992BBE"/>
    <w:rsid w:val="00992E2E"/>
    <w:rsid w:val="0099302E"/>
    <w:rsid w:val="009935B2"/>
    <w:rsid w:val="009935D7"/>
    <w:rsid w:val="009938F1"/>
    <w:rsid w:val="0099399A"/>
    <w:rsid w:val="009941EC"/>
    <w:rsid w:val="009945A5"/>
    <w:rsid w:val="00994683"/>
    <w:rsid w:val="00994743"/>
    <w:rsid w:val="00994B2C"/>
    <w:rsid w:val="00994D8C"/>
    <w:rsid w:val="00994E18"/>
    <w:rsid w:val="00994ED3"/>
    <w:rsid w:val="009951EC"/>
    <w:rsid w:val="009955B6"/>
    <w:rsid w:val="009960EE"/>
    <w:rsid w:val="0099616D"/>
    <w:rsid w:val="0099624B"/>
    <w:rsid w:val="0099633E"/>
    <w:rsid w:val="00996FB8"/>
    <w:rsid w:val="009971E4"/>
    <w:rsid w:val="009972D0"/>
    <w:rsid w:val="0099761D"/>
    <w:rsid w:val="00997640"/>
    <w:rsid w:val="009979A2"/>
    <w:rsid w:val="009A082F"/>
    <w:rsid w:val="009A0987"/>
    <w:rsid w:val="009A0AE7"/>
    <w:rsid w:val="009A0CD0"/>
    <w:rsid w:val="009A0D2C"/>
    <w:rsid w:val="009A12D1"/>
    <w:rsid w:val="009A16C6"/>
    <w:rsid w:val="009A1773"/>
    <w:rsid w:val="009A17F9"/>
    <w:rsid w:val="009A1820"/>
    <w:rsid w:val="009A1BB7"/>
    <w:rsid w:val="009A1E9F"/>
    <w:rsid w:val="009A256D"/>
    <w:rsid w:val="009A27FF"/>
    <w:rsid w:val="009A29DF"/>
    <w:rsid w:val="009A2B01"/>
    <w:rsid w:val="009A3089"/>
    <w:rsid w:val="009A3501"/>
    <w:rsid w:val="009A37D5"/>
    <w:rsid w:val="009A38C4"/>
    <w:rsid w:val="009A397C"/>
    <w:rsid w:val="009A3AC2"/>
    <w:rsid w:val="009A3E96"/>
    <w:rsid w:val="009A3F9A"/>
    <w:rsid w:val="009A4224"/>
    <w:rsid w:val="009A428E"/>
    <w:rsid w:val="009A46B0"/>
    <w:rsid w:val="009A481A"/>
    <w:rsid w:val="009A485D"/>
    <w:rsid w:val="009A4B68"/>
    <w:rsid w:val="009A4EBB"/>
    <w:rsid w:val="009A4FA9"/>
    <w:rsid w:val="009A5089"/>
    <w:rsid w:val="009A5297"/>
    <w:rsid w:val="009A595C"/>
    <w:rsid w:val="009A5ABF"/>
    <w:rsid w:val="009A5B7F"/>
    <w:rsid w:val="009A61FD"/>
    <w:rsid w:val="009A626F"/>
    <w:rsid w:val="009A6378"/>
    <w:rsid w:val="009A653D"/>
    <w:rsid w:val="009A6955"/>
    <w:rsid w:val="009A6BB9"/>
    <w:rsid w:val="009A6F51"/>
    <w:rsid w:val="009A70E6"/>
    <w:rsid w:val="009A71E3"/>
    <w:rsid w:val="009A73CD"/>
    <w:rsid w:val="009A7978"/>
    <w:rsid w:val="009A7DBD"/>
    <w:rsid w:val="009A7F18"/>
    <w:rsid w:val="009B013E"/>
    <w:rsid w:val="009B01D3"/>
    <w:rsid w:val="009B02A7"/>
    <w:rsid w:val="009B02EE"/>
    <w:rsid w:val="009B06E1"/>
    <w:rsid w:val="009B0A10"/>
    <w:rsid w:val="009B0CEB"/>
    <w:rsid w:val="009B0DF2"/>
    <w:rsid w:val="009B0E6F"/>
    <w:rsid w:val="009B0F2E"/>
    <w:rsid w:val="009B1085"/>
    <w:rsid w:val="009B1314"/>
    <w:rsid w:val="009B1740"/>
    <w:rsid w:val="009B1908"/>
    <w:rsid w:val="009B1E75"/>
    <w:rsid w:val="009B20F9"/>
    <w:rsid w:val="009B216C"/>
    <w:rsid w:val="009B2230"/>
    <w:rsid w:val="009B2414"/>
    <w:rsid w:val="009B2513"/>
    <w:rsid w:val="009B262B"/>
    <w:rsid w:val="009B2930"/>
    <w:rsid w:val="009B2B58"/>
    <w:rsid w:val="009B2F18"/>
    <w:rsid w:val="009B3A0B"/>
    <w:rsid w:val="009B3F67"/>
    <w:rsid w:val="009B4284"/>
    <w:rsid w:val="009B45AE"/>
    <w:rsid w:val="009B4C20"/>
    <w:rsid w:val="009B4EF4"/>
    <w:rsid w:val="009B4FC0"/>
    <w:rsid w:val="009B5070"/>
    <w:rsid w:val="009B50D0"/>
    <w:rsid w:val="009B5814"/>
    <w:rsid w:val="009B5A04"/>
    <w:rsid w:val="009B5ACC"/>
    <w:rsid w:val="009B5F5B"/>
    <w:rsid w:val="009B5FFF"/>
    <w:rsid w:val="009B6212"/>
    <w:rsid w:val="009B6392"/>
    <w:rsid w:val="009B696C"/>
    <w:rsid w:val="009B6B61"/>
    <w:rsid w:val="009B6CE8"/>
    <w:rsid w:val="009B6EDD"/>
    <w:rsid w:val="009B7301"/>
    <w:rsid w:val="009B78C1"/>
    <w:rsid w:val="009B796C"/>
    <w:rsid w:val="009B79A9"/>
    <w:rsid w:val="009B7C75"/>
    <w:rsid w:val="009C0628"/>
    <w:rsid w:val="009C0721"/>
    <w:rsid w:val="009C0BE7"/>
    <w:rsid w:val="009C0C8E"/>
    <w:rsid w:val="009C0DAC"/>
    <w:rsid w:val="009C1140"/>
    <w:rsid w:val="009C123D"/>
    <w:rsid w:val="009C12EC"/>
    <w:rsid w:val="009C1376"/>
    <w:rsid w:val="009C1532"/>
    <w:rsid w:val="009C15DD"/>
    <w:rsid w:val="009C17EB"/>
    <w:rsid w:val="009C1B69"/>
    <w:rsid w:val="009C1C69"/>
    <w:rsid w:val="009C1DD4"/>
    <w:rsid w:val="009C1E34"/>
    <w:rsid w:val="009C1EB4"/>
    <w:rsid w:val="009C1F22"/>
    <w:rsid w:val="009C2381"/>
    <w:rsid w:val="009C2526"/>
    <w:rsid w:val="009C25E9"/>
    <w:rsid w:val="009C264D"/>
    <w:rsid w:val="009C2F45"/>
    <w:rsid w:val="009C339D"/>
    <w:rsid w:val="009C37F3"/>
    <w:rsid w:val="009C3DC9"/>
    <w:rsid w:val="009C3EC9"/>
    <w:rsid w:val="009C3F68"/>
    <w:rsid w:val="009C48F0"/>
    <w:rsid w:val="009C4A10"/>
    <w:rsid w:val="009C4CE8"/>
    <w:rsid w:val="009C556E"/>
    <w:rsid w:val="009C5701"/>
    <w:rsid w:val="009C5ABD"/>
    <w:rsid w:val="009C5D99"/>
    <w:rsid w:val="009C5E15"/>
    <w:rsid w:val="009C5F4A"/>
    <w:rsid w:val="009C6037"/>
    <w:rsid w:val="009C62E1"/>
    <w:rsid w:val="009C67CA"/>
    <w:rsid w:val="009C692C"/>
    <w:rsid w:val="009C6DBB"/>
    <w:rsid w:val="009C7651"/>
    <w:rsid w:val="009C7852"/>
    <w:rsid w:val="009C7C47"/>
    <w:rsid w:val="009C7DFE"/>
    <w:rsid w:val="009C7F78"/>
    <w:rsid w:val="009D0138"/>
    <w:rsid w:val="009D0542"/>
    <w:rsid w:val="009D0CC7"/>
    <w:rsid w:val="009D0CCA"/>
    <w:rsid w:val="009D0EE8"/>
    <w:rsid w:val="009D0FDF"/>
    <w:rsid w:val="009D1036"/>
    <w:rsid w:val="009D105A"/>
    <w:rsid w:val="009D105F"/>
    <w:rsid w:val="009D128B"/>
    <w:rsid w:val="009D12CA"/>
    <w:rsid w:val="009D12D5"/>
    <w:rsid w:val="009D1584"/>
    <w:rsid w:val="009D16EA"/>
    <w:rsid w:val="009D1935"/>
    <w:rsid w:val="009D1A65"/>
    <w:rsid w:val="009D1DB5"/>
    <w:rsid w:val="009D2000"/>
    <w:rsid w:val="009D2319"/>
    <w:rsid w:val="009D27BF"/>
    <w:rsid w:val="009D3505"/>
    <w:rsid w:val="009D3C06"/>
    <w:rsid w:val="009D3D27"/>
    <w:rsid w:val="009D3DAA"/>
    <w:rsid w:val="009D4106"/>
    <w:rsid w:val="009D42E2"/>
    <w:rsid w:val="009D461F"/>
    <w:rsid w:val="009D4758"/>
    <w:rsid w:val="009D47A0"/>
    <w:rsid w:val="009D4DC1"/>
    <w:rsid w:val="009D4DFF"/>
    <w:rsid w:val="009D4ECC"/>
    <w:rsid w:val="009D581B"/>
    <w:rsid w:val="009D5F60"/>
    <w:rsid w:val="009D6096"/>
    <w:rsid w:val="009D66A4"/>
    <w:rsid w:val="009D6B82"/>
    <w:rsid w:val="009D6DCA"/>
    <w:rsid w:val="009D775A"/>
    <w:rsid w:val="009D7807"/>
    <w:rsid w:val="009E03BE"/>
    <w:rsid w:val="009E0534"/>
    <w:rsid w:val="009E0A07"/>
    <w:rsid w:val="009E0AF3"/>
    <w:rsid w:val="009E0ECE"/>
    <w:rsid w:val="009E0F29"/>
    <w:rsid w:val="009E0F4E"/>
    <w:rsid w:val="009E132C"/>
    <w:rsid w:val="009E1AB1"/>
    <w:rsid w:val="009E1BC9"/>
    <w:rsid w:val="009E1D4D"/>
    <w:rsid w:val="009E1FEC"/>
    <w:rsid w:val="009E20C8"/>
    <w:rsid w:val="009E2BA2"/>
    <w:rsid w:val="009E30A2"/>
    <w:rsid w:val="009E31C0"/>
    <w:rsid w:val="009E335E"/>
    <w:rsid w:val="009E391D"/>
    <w:rsid w:val="009E3F8F"/>
    <w:rsid w:val="009E42C3"/>
    <w:rsid w:val="009E514F"/>
    <w:rsid w:val="009E534C"/>
    <w:rsid w:val="009E5C04"/>
    <w:rsid w:val="009E5D95"/>
    <w:rsid w:val="009E5FC5"/>
    <w:rsid w:val="009E608D"/>
    <w:rsid w:val="009E61F6"/>
    <w:rsid w:val="009E6582"/>
    <w:rsid w:val="009E65F6"/>
    <w:rsid w:val="009E6892"/>
    <w:rsid w:val="009E699E"/>
    <w:rsid w:val="009E6A48"/>
    <w:rsid w:val="009E6AFF"/>
    <w:rsid w:val="009E73E5"/>
    <w:rsid w:val="009E76B2"/>
    <w:rsid w:val="009E76E1"/>
    <w:rsid w:val="009E7AF3"/>
    <w:rsid w:val="009EF159"/>
    <w:rsid w:val="009F0151"/>
    <w:rsid w:val="009F0370"/>
    <w:rsid w:val="009F0372"/>
    <w:rsid w:val="009F05ED"/>
    <w:rsid w:val="009F061D"/>
    <w:rsid w:val="009F0886"/>
    <w:rsid w:val="009F09B8"/>
    <w:rsid w:val="009F0D9C"/>
    <w:rsid w:val="009F141B"/>
    <w:rsid w:val="009F1813"/>
    <w:rsid w:val="009F1D4A"/>
    <w:rsid w:val="009F2023"/>
    <w:rsid w:val="009F204D"/>
    <w:rsid w:val="009F2228"/>
    <w:rsid w:val="009F223D"/>
    <w:rsid w:val="009F29C6"/>
    <w:rsid w:val="009F2D02"/>
    <w:rsid w:val="009F2F19"/>
    <w:rsid w:val="009F315B"/>
    <w:rsid w:val="009F32AC"/>
    <w:rsid w:val="009F33AC"/>
    <w:rsid w:val="009F35DF"/>
    <w:rsid w:val="009F37A3"/>
    <w:rsid w:val="009F3D5B"/>
    <w:rsid w:val="009F3EF7"/>
    <w:rsid w:val="009F3F26"/>
    <w:rsid w:val="009F3FBB"/>
    <w:rsid w:val="009F43F7"/>
    <w:rsid w:val="009F4456"/>
    <w:rsid w:val="009F4494"/>
    <w:rsid w:val="009F4595"/>
    <w:rsid w:val="009F46DA"/>
    <w:rsid w:val="009F476D"/>
    <w:rsid w:val="009F4973"/>
    <w:rsid w:val="009F4AAA"/>
    <w:rsid w:val="009F4F82"/>
    <w:rsid w:val="009F531E"/>
    <w:rsid w:val="009F5402"/>
    <w:rsid w:val="009F54C5"/>
    <w:rsid w:val="009F570A"/>
    <w:rsid w:val="009F5970"/>
    <w:rsid w:val="009F5E85"/>
    <w:rsid w:val="009F5FBC"/>
    <w:rsid w:val="009F63BC"/>
    <w:rsid w:val="009F6511"/>
    <w:rsid w:val="009F65BE"/>
    <w:rsid w:val="009F69B4"/>
    <w:rsid w:val="009F69DE"/>
    <w:rsid w:val="009F6B9B"/>
    <w:rsid w:val="009F6D80"/>
    <w:rsid w:val="009F74A4"/>
    <w:rsid w:val="009F7806"/>
    <w:rsid w:val="009F7977"/>
    <w:rsid w:val="009F79DD"/>
    <w:rsid w:val="009F7ACB"/>
    <w:rsid w:val="009F7B8E"/>
    <w:rsid w:val="009F7C90"/>
    <w:rsid w:val="009F7CC0"/>
    <w:rsid w:val="009F7EE9"/>
    <w:rsid w:val="009F7F9E"/>
    <w:rsid w:val="00A00249"/>
    <w:rsid w:val="00A00463"/>
    <w:rsid w:val="00A00E8E"/>
    <w:rsid w:val="00A01D89"/>
    <w:rsid w:val="00A01E14"/>
    <w:rsid w:val="00A021AC"/>
    <w:rsid w:val="00A02577"/>
    <w:rsid w:val="00A02593"/>
    <w:rsid w:val="00A025EA"/>
    <w:rsid w:val="00A0263B"/>
    <w:rsid w:val="00A02BD0"/>
    <w:rsid w:val="00A0326A"/>
    <w:rsid w:val="00A03460"/>
    <w:rsid w:val="00A035D8"/>
    <w:rsid w:val="00A036B0"/>
    <w:rsid w:val="00A038D5"/>
    <w:rsid w:val="00A03BB8"/>
    <w:rsid w:val="00A0400F"/>
    <w:rsid w:val="00A0415F"/>
    <w:rsid w:val="00A041FA"/>
    <w:rsid w:val="00A0431E"/>
    <w:rsid w:val="00A04519"/>
    <w:rsid w:val="00A0459E"/>
    <w:rsid w:val="00A0469B"/>
    <w:rsid w:val="00A04F4C"/>
    <w:rsid w:val="00A0506E"/>
    <w:rsid w:val="00A051EF"/>
    <w:rsid w:val="00A054CF"/>
    <w:rsid w:val="00A05514"/>
    <w:rsid w:val="00A05CD5"/>
    <w:rsid w:val="00A05CE4"/>
    <w:rsid w:val="00A05EE5"/>
    <w:rsid w:val="00A05F48"/>
    <w:rsid w:val="00A05FBE"/>
    <w:rsid w:val="00A06231"/>
    <w:rsid w:val="00A0623F"/>
    <w:rsid w:val="00A064EC"/>
    <w:rsid w:val="00A065E7"/>
    <w:rsid w:val="00A069B0"/>
    <w:rsid w:val="00A06C62"/>
    <w:rsid w:val="00A06E2E"/>
    <w:rsid w:val="00A06F3E"/>
    <w:rsid w:val="00A071C3"/>
    <w:rsid w:val="00A071F5"/>
    <w:rsid w:val="00A07CAA"/>
    <w:rsid w:val="00A07DFF"/>
    <w:rsid w:val="00A07FA1"/>
    <w:rsid w:val="00A102BD"/>
    <w:rsid w:val="00A103CF"/>
    <w:rsid w:val="00A10461"/>
    <w:rsid w:val="00A105ED"/>
    <w:rsid w:val="00A1060C"/>
    <w:rsid w:val="00A10939"/>
    <w:rsid w:val="00A10AA7"/>
    <w:rsid w:val="00A10FDC"/>
    <w:rsid w:val="00A1122F"/>
    <w:rsid w:val="00A114FE"/>
    <w:rsid w:val="00A115D2"/>
    <w:rsid w:val="00A11887"/>
    <w:rsid w:val="00A118EF"/>
    <w:rsid w:val="00A11A80"/>
    <w:rsid w:val="00A11A9F"/>
    <w:rsid w:val="00A11CA4"/>
    <w:rsid w:val="00A11FD7"/>
    <w:rsid w:val="00A1217C"/>
    <w:rsid w:val="00A12B3A"/>
    <w:rsid w:val="00A12F8A"/>
    <w:rsid w:val="00A1331D"/>
    <w:rsid w:val="00A139E8"/>
    <w:rsid w:val="00A13C17"/>
    <w:rsid w:val="00A13EF5"/>
    <w:rsid w:val="00A1448D"/>
    <w:rsid w:val="00A145EF"/>
    <w:rsid w:val="00A14812"/>
    <w:rsid w:val="00A148BC"/>
    <w:rsid w:val="00A14D18"/>
    <w:rsid w:val="00A14F15"/>
    <w:rsid w:val="00A150AD"/>
    <w:rsid w:val="00A1518E"/>
    <w:rsid w:val="00A15897"/>
    <w:rsid w:val="00A15A2F"/>
    <w:rsid w:val="00A15B7A"/>
    <w:rsid w:val="00A15DD7"/>
    <w:rsid w:val="00A166AC"/>
    <w:rsid w:val="00A167F4"/>
    <w:rsid w:val="00A1691D"/>
    <w:rsid w:val="00A16AD1"/>
    <w:rsid w:val="00A16FEF"/>
    <w:rsid w:val="00A17187"/>
    <w:rsid w:val="00A171CB"/>
    <w:rsid w:val="00A1727C"/>
    <w:rsid w:val="00A17A20"/>
    <w:rsid w:val="00A17D4F"/>
    <w:rsid w:val="00A17DB8"/>
    <w:rsid w:val="00A1F501"/>
    <w:rsid w:val="00A20295"/>
    <w:rsid w:val="00A209A0"/>
    <w:rsid w:val="00A209C7"/>
    <w:rsid w:val="00A20B92"/>
    <w:rsid w:val="00A20D4A"/>
    <w:rsid w:val="00A20DE3"/>
    <w:rsid w:val="00A21118"/>
    <w:rsid w:val="00A21419"/>
    <w:rsid w:val="00A21DC3"/>
    <w:rsid w:val="00A2207A"/>
    <w:rsid w:val="00A222F3"/>
    <w:rsid w:val="00A223EE"/>
    <w:rsid w:val="00A22434"/>
    <w:rsid w:val="00A224FC"/>
    <w:rsid w:val="00A22531"/>
    <w:rsid w:val="00A22543"/>
    <w:rsid w:val="00A2262A"/>
    <w:rsid w:val="00A228DC"/>
    <w:rsid w:val="00A22B79"/>
    <w:rsid w:val="00A22EFD"/>
    <w:rsid w:val="00A23AE8"/>
    <w:rsid w:val="00A23CD1"/>
    <w:rsid w:val="00A23D54"/>
    <w:rsid w:val="00A24413"/>
    <w:rsid w:val="00A245C7"/>
    <w:rsid w:val="00A248F9"/>
    <w:rsid w:val="00A24A83"/>
    <w:rsid w:val="00A24D5C"/>
    <w:rsid w:val="00A257E9"/>
    <w:rsid w:val="00A26008"/>
    <w:rsid w:val="00A26214"/>
    <w:rsid w:val="00A2644D"/>
    <w:rsid w:val="00A264A6"/>
    <w:rsid w:val="00A26681"/>
    <w:rsid w:val="00A269C4"/>
    <w:rsid w:val="00A269F2"/>
    <w:rsid w:val="00A26F8E"/>
    <w:rsid w:val="00A275F1"/>
    <w:rsid w:val="00A27793"/>
    <w:rsid w:val="00A278BB"/>
    <w:rsid w:val="00A27923"/>
    <w:rsid w:val="00A279C6"/>
    <w:rsid w:val="00A27C02"/>
    <w:rsid w:val="00A27CE1"/>
    <w:rsid w:val="00A27E23"/>
    <w:rsid w:val="00A30146"/>
    <w:rsid w:val="00A301C0"/>
    <w:rsid w:val="00A30634"/>
    <w:rsid w:val="00A306A1"/>
    <w:rsid w:val="00A30771"/>
    <w:rsid w:val="00A30BA4"/>
    <w:rsid w:val="00A30C6C"/>
    <w:rsid w:val="00A30D71"/>
    <w:rsid w:val="00A30F38"/>
    <w:rsid w:val="00A312AE"/>
    <w:rsid w:val="00A31535"/>
    <w:rsid w:val="00A316E4"/>
    <w:rsid w:val="00A316F7"/>
    <w:rsid w:val="00A3196F"/>
    <w:rsid w:val="00A31CA0"/>
    <w:rsid w:val="00A32036"/>
    <w:rsid w:val="00A32284"/>
    <w:rsid w:val="00A32405"/>
    <w:rsid w:val="00A3258E"/>
    <w:rsid w:val="00A32693"/>
    <w:rsid w:val="00A32E2E"/>
    <w:rsid w:val="00A32EA1"/>
    <w:rsid w:val="00A334CD"/>
    <w:rsid w:val="00A3368C"/>
    <w:rsid w:val="00A3468A"/>
    <w:rsid w:val="00A34C3B"/>
    <w:rsid w:val="00A34ECA"/>
    <w:rsid w:val="00A35713"/>
    <w:rsid w:val="00A35889"/>
    <w:rsid w:val="00A3654A"/>
    <w:rsid w:val="00A36A13"/>
    <w:rsid w:val="00A36A84"/>
    <w:rsid w:val="00A36B5C"/>
    <w:rsid w:val="00A36B6B"/>
    <w:rsid w:val="00A37255"/>
    <w:rsid w:val="00A372D5"/>
    <w:rsid w:val="00A37357"/>
    <w:rsid w:val="00A37AC1"/>
    <w:rsid w:val="00A37F60"/>
    <w:rsid w:val="00A4017B"/>
    <w:rsid w:val="00A4036D"/>
    <w:rsid w:val="00A40A41"/>
    <w:rsid w:val="00A40B7E"/>
    <w:rsid w:val="00A40D73"/>
    <w:rsid w:val="00A41138"/>
    <w:rsid w:val="00A41385"/>
    <w:rsid w:val="00A414F0"/>
    <w:rsid w:val="00A416AE"/>
    <w:rsid w:val="00A4171A"/>
    <w:rsid w:val="00A4185A"/>
    <w:rsid w:val="00A41A72"/>
    <w:rsid w:val="00A424F6"/>
    <w:rsid w:val="00A42537"/>
    <w:rsid w:val="00A425E0"/>
    <w:rsid w:val="00A42659"/>
    <w:rsid w:val="00A42AE6"/>
    <w:rsid w:val="00A4348A"/>
    <w:rsid w:val="00A43AAE"/>
    <w:rsid w:val="00A43ACA"/>
    <w:rsid w:val="00A43E85"/>
    <w:rsid w:val="00A43E97"/>
    <w:rsid w:val="00A4427E"/>
    <w:rsid w:val="00A4465B"/>
    <w:rsid w:val="00A44864"/>
    <w:rsid w:val="00A44B0C"/>
    <w:rsid w:val="00A44D5A"/>
    <w:rsid w:val="00A451F5"/>
    <w:rsid w:val="00A455D0"/>
    <w:rsid w:val="00A455E9"/>
    <w:rsid w:val="00A45C00"/>
    <w:rsid w:val="00A45DDF"/>
    <w:rsid w:val="00A45E80"/>
    <w:rsid w:val="00A46250"/>
    <w:rsid w:val="00A464F3"/>
    <w:rsid w:val="00A46A8B"/>
    <w:rsid w:val="00A46DCB"/>
    <w:rsid w:val="00A4704E"/>
    <w:rsid w:val="00A470DA"/>
    <w:rsid w:val="00A4745F"/>
    <w:rsid w:val="00A4753B"/>
    <w:rsid w:val="00A4783A"/>
    <w:rsid w:val="00A478A6"/>
    <w:rsid w:val="00A4799E"/>
    <w:rsid w:val="00A47A9F"/>
    <w:rsid w:val="00A47B8B"/>
    <w:rsid w:val="00A47D23"/>
    <w:rsid w:val="00A47D63"/>
    <w:rsid w:val="00A47E15"/>
    <w:rsid w:val="00A47F8B"/>
    <w:rsid w:val="00A503A2"/>
    <w:rsid w:val="00A50550"/>
    <w:rsid w:val="00A50554"/>
    <w:rsid w:val="00A507A1"/>
    <w:rsid w:val="00A5083A"/>
    <w:rsid w:val="00A509C0"/>
    <w:rsid w:val="00A50C0D"/>
    <w:rsid w:val="00A50EF0"/>
    <w:rsid w:val="00A50F6C"/>
    <w:rsid w:val="00A51348"/>
    <w:rsid w:val="00A51649"/>
    <w:rsid w:val="00A51749"/>
    <w:rsid w:val="00A51930"/>
    <w:rsid w:val="00A51A51"/>
    <w:rsid w:val="00A51C9E"/>
    <w:rsid w:val="00A51E5F"/>
    <w:rsid w:val="00A520A8"/>
    <w:rsid w:val="00A5281C"/>
    <w:rsid w:val="00A52B43"/>
    <w:rsid w:val="00A52CCB"/>
    <w:rsid w:val="00A52F51"/>
    <w:rsid w:val="00A53259"/>
    <w:rsid w:val="00A53D59"/>
    <w:rsid w:val="00A540B3"/>
    <w:rsid w:val="00A540CE"/>
    <w:rsid w:val="00A54648"/>
    <w:rsid w:val="00A54A66"/>
    <w:rsid w:val="00A54D29"/>
    <w:rsid w:val="00A54FA2"/>
    <w:rsid w:val="00A550DD"/>
    <w:rsid w:val="00A55329"/>
    <w:rsid w:val="00A553FA"/>
    <w:rsid w:val="00A555EF"/>
    <w:rsid w:val="00A55ABE"/>
    <w:rsid w:val="00A55DBC"/>
    <w:rsid w:val="00A564C2"/>
    <w:rsid w:val="00A569CD"/>
    <w:rsid w:val="00A56BC6"/>
    <w:rsid w:val="00A570B5"/>
    <w:rsid w:val="00A57349"/>
    <w:rsid w:val="00A573A3"/>
    <w:rsid w:val="00A5779A"/>
    <w:rsid w:val="00A577FC"/>
    <w:rsid w:val="00A579E8"/>
    <w:rsid w:val="00A57C57"/>
    <w:rsid w:val="00A602B1"/>
    <w:rsid w:val="00A6050C"/>
    <w:rsid w:val="00A60523"/>
    <w:rsid w:val="00A6055A"/>
    <w:rsid w:val="00A607B2"/>
    <w:rsid w:val="00A60C86"/>
    <w:rsid w:val="00A60DE2"/>
    <w:rsid w:val="00A614AC"/>
    <w:rsid w:val="00A61902"/>
    <w:rsid w:val="00A61AA8"/>
    <w:rsid w:val="00A61C71"/>
    <w:rsid w:val="00A62003"/>
    <w:rsid w:val="00A6209B"/>
    <w:rsid w:val="00A6244C"/>
    <w:rsid w:val="00A624C7"/>
    <w:rsid w:val="00A62694"/>
    <w:rsid w:val="00A62CFE"/>
    <w:rsid w:val="00A62E9E"/>
    <w:rsid w:val="00A62F6F"/>
    <w:rsid w:val="00A64683"/>
    <w:rsid w:val="00A64FFC"/>
    <w:rsid w:val="00A6579D"/>
    <w:rsid w:val="00A657BC"/>
    <w:rsid w:val="00A6597F"/>
    <w:rsid w:val="00A65F4B"/>
    <w:rsid w:val="00A66182"/>
    <w:rsid w:val="00A66674"/>
    <w:rsid w:val="00A6682E"/>
    <w:rsid w:val="00A66A63"/>
    <w:rsid w:val="00A66B71"/>
    <w:rsid w:val="00A66BA0"/>
    <w:rsid w:val="00A66CB6"/>
    <w:rsid w:val="00A66D3E"/>
    <w:rsid w:val="00A671C3"/>
    <w:rsid w:val="00A671E3"/>
    <w:rsid w:val="00A67412"/>
    <w:rsid w:val="00A6791B"/>
    <w:rsid w:val="00A67AFF"/>
    <w:rsid w:val="00A67ED9"/>
    <w:rsid w:val="00A67F16"/>
    <w:rsid w:val="00A70014"/>
    <w:rsid w:val="00A701CD"/>
    <w:rsid w:val="00A701DF"/>
    <w:rsid w:val="00A705A5"/>
    <w:rsid w:val="00A70758"/>
    <w:rsid w:val="00A70B54"/>
    <w:rsid w:val="00A71605"/>
    <w:rsid w:val="00A7187B"/>
    <w:rsid w:val="00A71936"/>
    <w:rsid w:val="00A721D9"/>
    <w:rsid w:val="00A72C7F"/>
    <w:rsid w:val="00A72F0D"/>
    <w:rsid w:val="00A730CF"/>
    <w:rsid w:val="00A73A1D"/>
    <w:rsid w:val="00A741E1"/>
    <w:rsid w:val="00A743BD"/>
    <w:rsid w:val="00A7459F"/>
    <w:rsid w:val="00A74717"/>
    <w:rsid w:val="00A74938"/>
    <w:rsid w:val="00A749B6"/>
    <w:rsid w:val="00A74AE3"/>
    <w:rsid w:val="00A75272"/>
    <w:rsid w:val="00A75379"/>
    <w:rsid w:val="00A7547B"/>
    <w:rsid w:val="00A75546"/>
    <w:rsid w:val="00A75730"/>
    <w:rsid w:val="00A75A11"/>
    <w:rsid w:val="00A7647A"/>
    <w:rsid w:val="00A76488"/>
    <w:rsid w:val="00A76762"/>
    <w:rsid w:val="00A7694A"/>
    <w:rsid w:val="00A76960"/>
    <w:rsid w:val="00A76F87"/>
    <w:rsid w:val="00A76FCD"/>
    <w:rsid w:val="00A77551"/>
    <w:rsid w:val="00A777C5"/>
    <w:rsid w:val="00A77898"/>
    <w:rsid w:val="00A7792C"/>
    <w:rsid w:val="00A7B17F"/>
    <w:rsid w:val="00A80033"/>
    <w:rsid w:val="00A80052"/>
    <w:rsid w:val="00A802C3"/>
    <w:rsid w:val="00A8064A"/>
    <w:rsid w:val="00A806F1"/>
    <w:rsid w:val="00A80DC0"/>
    <w:rsid w:val="00A8192C"/>
    <w:rsid w:val="00A82821"/>
    <w:rsid w:val="00A8285B"/>
    <w:rsid w:val="00A82B30"/>
    <w:rsid w:val="00A83023"/>
    <w:rsid w:val="00A831B8"/>
    <w:rsid w:val="00A83392"/>
    <w:rsid w:val="00A8349B"/>
    <w:rsid w:val="00A837CC"/>
    <w:rsid w:val="00A839E4"/>
    <w:rsid w:val="00A83AC1"/>
    <w:rsid w:val="00A84378"/>
    <w:rsid w:val="00A84B69"/>
    <w:rsid w:val="00A84C8A"/>
    <w:rsid w:val="00A84D9D"/>
    <w:rsid w:val="00A85451"/>
    <w:rsid w:val="00A854D7"/>
    <w:rsid w:val="00A8558E"/>
    <w:rsid w:val="00A8560F"/>
    <w:rsid w:val="00A856C6"/>
    <w:rsid w:val="00A8588C"/>
    <w:rsid w:val="00A85BA2"/>
    <w:rsid w:val="00A86252"/>
    <w:rsid w:val="00A862B0"/>
    <w:rsid w:val="00A8634A"/>
    <w:rsid w:val="00A86A9E"/>
    <w:rsid w:val="00A86D7C"/>
    <w:rsid w:val="00A86E13"/>
    <w:rsid w:val="00A86F3D"/>
    <w:rsid w:val="00A86FB8"/>
    <w:rsid w:val="00A8708B"/>
    <w:rsid w:val="00A8746C"/>
    <w:rsid w:val="00A87B3B"/>
    <w:rsid w:val="00A8B720"/>
    <w:rsid w:val="00A9021F"/>
    <w:rsid w:val="00A90490"/>
    <w:rsid w:val="00A90841"/>
    <w:rsid w:val="00A9091D"/>
    <w:rsid w:val="00A90929"/>
    <w:rsid w:val="00A90D63"/>
    <w:rsid w:val="00A91456"/>
    <w:rsid w:val="00A91458"/>
    <w:rsid w:val="00A91498"/>
    <w:rsid w:val="00A9171F"/>
    <w:rsid w:val="00A91869"/>
    <w:rsid w:val="00A91C08"/>
    <w:rsid w:val="00A92256"/>
    <w:rsid w:val="00A92485"/>
    <w:rsid w:val="00A92788"/>
    <w:rsid w:val="00A92A2B"/>
    <w:rsid w:val="00A92CC9"/>
    <w:rsid w:val="00A92DD0"/>
    <w:rsid w:val="00A92FCE"/>
    <w:rsid w:val="00A935E3"/>
    <w:rsid w:val="00A93781"/>
    <w:rsid w:val="00A93AE8"/>
    <w:rsid w:val="00A93D47"/>
    <w:rsid w:val="00A93EBB"/>
    <w:rsid w:val="00A94345"/>
    <w:rsid w:val="00A945FC"/>
    <w:rsid w:val="00A94D37"/>
    <w:rsid w:val="00A950DF"/>
    <w:rsid w:val="00A95A79"/>
    <w:rsid w:val="00A95ADA"/>
    <w:rsid w:val="00A95C2F"/>
    <w:rsid w:val="00A96302"/>
    <w:rsid w:val="00A967BE"/>
    <w:rsid w:val="00A96BDD"/>
    <w:rsid w:val="00A96F8C"/>
    <w:rsid w:val="00A972F9"/>
    <w:rsid w:val="00A97365"/>
    <w:rsid w:val="00A9752C"/>
    <w:rsid w:val="00A97641"/>
    <w:rsid w:val="00A9D71D"/>
    <w:rsid w:val="00AA0069"/>
    <w:rsid w:val="00AA0147"/>
    <w:rsid w:val="00AA0813"/>
    <w:rsid w:val="00AA087E"/>
    <w:rsid w:val="00AA0A50"/>
    <w:rsid w:val="00AA0E29"/>
    <w:rsid w:val="00AA10E5"/>
    <w:rsid w:val="00AA1B92"/>
    <w:rsid w:val="00AA1CFF"/>
    <w:rsid w:val="00AA1E29"/>
    <w:rsid w:val="00AA2DF3"/>
    <w:rsid w:val="00AA2EF5"/>
    <w:rsid w:val="00AA2F38"/>
    <w:rsid w:val="00AA3307"/>
    <w:rsid w:val="00AA3603"/>
    <w:rsid w:val="00AA3B95"/>
    <w:rsid w:val="00AA4478"/>
    <w:rsid w:val="00AA52B5"/>
    <w:rsid w:val="00AA5409"/>
    <w:rsid w:val="00AA5673"/>
    <w:rsid w:val="00AA5C6C"/>
    <w:rsid w:val="00AA6461"/>
    <w:rsid w:val="00AA648E"/>
    <w:rsid w:val="00AA6949"/>
    <w:rsid w:val="00AA7159"/>
    <w:rsid w:val="00AA7293"/>
    <w:rsid w:val="00AA7447"/>
    <w:rsid w:val="00AA7707"/>
    <w:rsid w:val="00AA7AFF"/>
    <w:rsid w:val="00AA7B6F"/>
    <w:rsid w:val="00AA7F7E"/>
    <w:rsid w:val="00AB0550"/>
    <w:rsid w:val="00AB0C8C"/>
    <w:rsid w:val="00AB0EEA"/>
    <w:rsid w:val="00AB1460"/>
    <w:rsid w:val="00AB1F6A"/>
    <w:rsid w:val="00AB1FA3"/>
    <w:rsid w:val="00AB1FA6"/>
    <w:rsid w:val="00AB225D"/>
    <w:rsid w:val="00AB2310"/>
    <w:rsid w:val="00AB2513"/>
    <w:rsid w:val="00AB2567"/>
    <w:rsid w:val="00AB26E4"/>
    <w:rsid w:val="00AB279E"/>
    <w:rsid w:val="00AB289B"/>
    <w:rsid w:val="00AB2903"/>
    <w:rsid w:val="00AB2A39"/>
    <w:rsid w:val="00AB2ABE"/>
    <w:rsid w:val="00AB2B3E"/>
    <w:rsid w:val="00AB2D85"/>
    <w:rsid w:val="00AB32F2"/>
    <w:rsid w:val="00AB353F"/>
    <w:rsid w:val="00AB35B3"/>
    <w:rsid w:val="00AB3618"/>
    <w:rsid w:val="00AB37CC"/>
    <w:rsid w:val="00AB389E"/>
    <w:rsid w:val="00AB40D7"/>
    <w:rsid w:val="00AB4178"/>
    <w:rsid w:val="00AB455A"/>
    <w:rsid w:val="00AB45B0"/>
    <w:rsid w:val="00AB465D"/>
    <w:rsid w:val="00AB4992"/>
    <w:rsid w:val="00AB4BDD"/>
    <w:rsid w:val="00AB4E8A"/>
    <w:rsid w:val="00AB51F9"/>
    <w:rsid w:val="00AB5388"/>
    <w:rsid w:val="00AB54F4"/>
    <w:rsid w:val="00AB5866"/>
    <w:rsid w:val="00AB59A8"/>
    <w:rsid w:val="00AB5D59"/>
    <w:rsid w:val="00AB5EAC"/>
    <w:rsid w:val="00AB6553"/>
    <w:rsid w:val="00AB6D42"/>
    <w:rsid w:val="00AB7577"/>
    <w:rsid w:val="00AB76E9"/>
    <w:rsid w:val="00AB7AEE"/>
    <w:rsid w:val="00AB7B63"/>
    <w:rsid w:val="00AB7B67"/>
    <w:rsid w:val="00AC033D"/>
    <w:rsid w:val="00AC0736"/>
    <w:rsid w:val="00AC0801"/>
    <w:rsid w:val="00AC0A1A"/>
    <w:rsid w:val="00AC0BC1"/>
    <w:rsid w:val="00AC0E96"/>
    <w:rsid w:val="00AC11FF"/>
    <w:rsid w:val="00AC177B"/>
    <w:rsid w:val="00AC1B70"/>
    <w:rsid w:val="00AC1D6D"/>
    <w:rsid w:val="00AC1E87"/>
    <w:rsid w:val="00AC1FC2"/>
    <w:rsid w:val="00AC2395"/>
    <w:rsid w:val="00AC2879"/>
    <w:rsid w:val="00AC2FBD"/>
    <w:rsid w:val="00AC30C4"/>
    <w:rsid w:val="00AC3169"/>
    <w:rsid w:val="00AC32CA"/>
    <w:rsid w:val="00AC35F6"/>
    <w:rsid w:val="00AC3841"/>
    <w:rsid w:val="00AC3B25"/>
    <w:rsid w:val="00AC3F78"/>
    <w:rsid w:val="00AC403D"/>
    <w:rsid w:val="00AC4373"/>
    <w:rsid w:val="00AC448D"/>
    <w:rsid w:val="00AC44D8"/>
    <w:rsid w:val="00AC45ED"/>
    <w:rsid w:val="00AC4774"/>
    <w:rsid w:val="00AC49DA"/>
    <w:rsid w:val="00AC4DA3"/>
    <w:rsid w:val="00AC4E97"/>
    <w:rsid w:val="00AC4F01"/>
    <w:rsid w:val="00AC500F"/>
    <w:rsid w:val="00AC56EA"/>
    <w:rsid w:val="00AC57C8"/>
    <w:rsid w:val="00AC580E"/>
    <w:rsid w:val="00AC5868"/>
    <w:rsid w:val="00AC59F3"/>
    <w:rsid w:val="00AC5B71"/>
    <w:rsid w:val="00AC5F1B"/>
    <w:rsid w:val="00AC60A9"/>
    <w:rsid w:val="00AC619A"/>
    <w:rsid w:val="00AC6567"/>
    <w:rsid w:val="00AC657B"/>
    <w:rsid w:val="00AC69C2"/>
    <w:rsid w:val="00AC6A15"/>
    <w:rsid w:val="00AC6A97"/>
    <w:rsid w:val="00AC70F6"/>
    <w:rsid w:val="00AC7184"/>
    <w:rsid w:val="00AC726B"/>
    <w:rsid w:val="00AC7620"/>
    <w:rsid w:val="00AC788A"/>
    <w:rsid w:val="00AC7D01"/>
    <w:rsid w:val="00AC7DEC"/>
    <w:rsid w:val="00AC7E79"/>
    <w:rsid w:val="00AC7EFC"/>
    <w:rsid w:val="00AD03DA"/>
    <w:rsid w:val="00AD08AB"/>
    <w:rsid w:val="00AD0CF7"/>
    <w:rsid w:val="00AD0E5F"/>
    <w:rsid w:val="00AD181F"/>
    <w:rsid w:val="00AD1F47"/>
    <w:rsid w:val="00AD2054"/>
    <w:rsid w:val="00AD2B0F"/>
    <w:rsid w:val="00AD2DA4"/>
    <w:rsid w:val="00AD390B"/>
    <w:rsid w:val="00AD3A1D"/>
    <w:rsid w:val="00AD3C3F"/>
    <w:rsid w:val="00AD3FFE"/>
    <w:rsid w:val="00AD4DD1"/>
    <w:rsid w:val="00AD5005"/>
    <w:rsid w:val="00AD514E"/>
    <w:rsid w:val="00AD52F2"/>
    <w:rsid w:val="00AD5494"/>
    <w:rsid w:val="00AD57FA"/>
    <w:rsid w:val="00AD5CFC"/>
    <w:rsid w:val="00AD5EAE"/>
    <w:rsid w:val="00AD5F2C"/>
    <w:rsid w:val="00AD6604"/>
    <w:rsid w:val="00AD6778"/>
    <w:rsid w:val="00AD69ED"/>
    <w:rsid w:val="00AD6B9C"/>
    <w:rsid w:val="00AD73C3"/>
    <w:rsid w:val="00AD74D1"/>
    <w:rsid w:val="00AD78EF"/>
    <w:rsid w:val="00AD79A0"/>
    <w:rsid w:val="00AD7A3D"/>
    <w:rsid w:val="00AD7BC1"/>
    <w:rsid w:val="00AD7C35"/>
    <w:rsid w:val="00AE0105"/>
    <w:rsid w:val="00AE0248"/>
    <w:rsid w:val="00AE0682"/>
    <w:rsid w:val="00AE08BE"/>
    <w:rsid w:val="00AE0975"/>
    <w:rsid w:val="00AE0E0B"/>
    <w:rsid w:val="00AE1453"/>
    <w:rsid w:val="00AE1492"/>
    <w:rsid w:val="00AE159D"/>
    <w:rsid w:val="00AE1680"/>
    <w:rsid w:val="00AE1777"/>
    <w:rsid w:val="00AE17DF"/>
    <w:rsid w:val="00AE1FD8"/>
    <w:rsid w:val="00AE225E"/>
    <w:rsid w:val="00AE243C"/>
    <w:rsid w:val="00AE25A8"/>
    <w:rsid w:val="00AE2732"/>
    <w:rsid w:val="00AE28A7"/>
    <w:rsid w:val="00AE2A7B"/>
    <w:rsid w:val="00AE2B42"/>
    <w:rsid w:val="00AE3712"/>
    <w:rsid w:val="00AE395A"/>
    <w:rsid w:val="00AE3A6A"/>
    <w:rsid w:val="00AE3BB3"/>
    <w:rsid w:val="00AE3F88"/>
    <w:rsid w:val="00AE4408"/>
    <w:rsid w:val="00AE45F7"/>
    <w:rsid w:val="00AE49F1"/>
    <w:rsid w:val="00AE4B64"/>
    <w:rsid w:val="00AE4E4C"/>
    <w:rsid w:val="00AE4F7F"/>
    <w:rsid w:val="00AE5188"/>
    <w:rsid w:val="00AE5576"/>
    <w:rsid w:val="00AE5900"/>
    <w:rsid w:val="00AE5C44"/>
    <w:rsid w:val="00AE6160"/>
    <w:rsid w:val="00AE6383"/>
    <w:rsid w:val="00AE65ED"/>
    <w:rsid w:val="00AE66C5"/>
    <w:rsid w:val="00AE6748"/>
    <w:rsid w:val="00AE68A7"/>
    <w:rsid w:val="00AE6B91"/>
    <w:rsid w:val="00AE7258"/>
    <w:rsid w:val="00AE7731"/>
    <w:rsid w:val="00AE7970"/>
    <w:rsid w:val="00AE7A21"/>
    <w:rsid w:val="00AE7C1F"/>
    <w:rsid w:val="00AF0489"/>
    <w:rsid w:val="00AF0A03"/>
    <w:rsid w:val="00AF0A65"/>
    <w:rsid w:val="00AF0F9A"/>
    <w:rsid w:val="00AF0FEC"/>
    <w:rsid w:val="00AF107B"/>
    <w:rsid w:val="00AF130E"/>
    <w:rsid w:val="00AF1496"/>
    <w:rsid w:val="00AF149A"/>
    <w:rsid w:val="00AF161C"/>
    <w:rsid w:val="00AF16C0"/>
    <w:rsid w:val="00AF1916"/>
    <w:rsid w:val="00AF1F21"/>
    <w:rsid w:val="00AF23B8"/>
    <w:rsid w:val="00AF252B"/>
    <w:rsid w:val="00AF2A2D"/>
    <w:rsid w:val="00AF2D44"/>
    <w:rsid w:val="00AF2DE0"/>
    <w:rsid w:val="00AF30CD"/>
    <w:rsid w:val="00AF343B"/>
    <w:rsid w:val="00AF3987"/>
    <w:rsid w:val="00AF3A0C"/>
    <w:rsid w:val="00AF3A47"/>
    <w:rsid w:val="00AF3C7D"/>
    <w:rsid w:val="00AF3E15"/>
    <w:rsid w:val="00AF405C"/>
    <w:rsid w:val="00AF4795"/>
    <w:rsid w:val="00AF4B0E"/>
    <w:rsid w:val="00AF4CB4"/>
    <w:rsid w:val="00AF4F72"/>
    <w:rsid w:val="00AF575A"/>
    <w:rsid w:val="00AF5924"/>
    <w:rsid w:val="00AF5957"/>
    <w:rsid w:val="00AF5BC6"/>
    <w:rsid w:val="00AF61DC"/>
    <w:rsid w:val="00AF6A37"/>
    <w:rsid w:val="00AF6DCD"/>
    <w:rsid w:val="00AF7466"/>
    <w:rsid w:val="00AF7496"/>
    <w:rsid w:val="00AF76FC"/>
    <w:rsid w:val="00AF7C79"/>
    <w:rsid w:val="00AFC14A"/>
    <w:rsid w:val="00AFC28D"/>
    <w:rsid w:val="00B001A8"/>
    <w:rsid w:val="00B00374"/>
    <w:rsid w:val="00B004F0"/>
    <w:rsid w:val="00B00925"/>
    <w:rsid w:val="00B00CC9"/>
    <w:rsid w:val="00B00D74"/>
    <w:rsid w:val="00B01225"/>
    <w:rsid w:val="00B01292"/>
    <w:rsid w:val="00B012BD"/>
    <w:rsid w:val="00B019F8"/>
    <w:rsid w:val="00B01D4B"/>
    <w:rsid w:val="00B01D5D"/>
    <w:rsid w:val="00B01EB2"/>
    <w:rsid w:val="00B0286B"/>
    <w:rsid w:val="00B029B1"/>
    <w:rsid w:val="00B02AAA"/>
    <w:rsid w:val="00B02BA4"/>
    <w:rsid w:val="00B0338C"/>
    <w:rsid w:val="00B04099"/>
    <w:rsid w:val="00B04257"/>
    <w:rsid w:val="00B04674"/>
    <w:rsid w:val="00B046D7"/>
    <w:rsid w:val="00B04824"/>
    <w:rsid w:val="00B04C79"/>
    <w:rsid w:val="00B04DC9"/>
    <w:rsid w:val="00B04F80"/>
    <w:rsid w:val="00B0527D"/>
    <w:rsid w:val="00B0563E"/>
    <w:rsid w:val="00B05859"/>
    <w:rsid w:val="00B0620F"/>
    <w:rsid w:val="00B06537"/>
    <w:rsid w:val="00B065F3"/>
    <w:rsid w:val="00B066E2"/>
    <w:rsid w:val="00B068D6"/>
    <w:rsid w:val="00B06AB9"/>
    <w:rsid w:val="00B06C28"/>
    <w:rsid w:val="00B06D3E"/>
    <w:rsid w:val="00B06DA9"/>
    <w:rsid w:val="00B071B0"/>
    <w:rsid w:val="00B0782B"/>
    <w:rsid w:val="00B07FEA"/>
    <w:rsid w:val="00B10052"/>
    <w:rsid w:val="00B109A6"/>
    <w:rsid w:val="00B10F29"/>
    <w:rsid w:val="00B1167D"/>
    <w:rsid w:val="00B11B4C"/>
    <w:rsid w:val="00B11FDD"/>
    <w:rsid w:val="00B1233F"/>
    <w:rsid w:val="00B12AFF"/>
    <w:rsid w:val="00B131A1"/>
    <w:rsid w:val="00B135C7"/>
    <w:rsid w:val="00B137A8"/>
    <w:rsid w:val="00B13AFB"/>
    <w:rsid w:val="00B13B25"/>
    <w:rsid w:val="00B13CB5"/>
    <w:rsid w:val="00B14241"/>
    <w:rsid w:val="00B14991"/>
    <w:rsid w:val="00B14AF9"/>
    <w:rsid w:val="00B1521B"/>
    <w:rsid w:val="00B153AE"/>
    <w:rsid w:val="00B154EC"/>
    <w:rsid w:val="00B15EBD"/>
    <w:rsid w:val="00B161B4"/>
    <w:rsid w:val="00B16756"/>
    <w:rsid w:val="00B16770"/>
    <w:rsid w:val="00B167F6"/>
    <w:rsid w:val="00B1680F"/>
    <w:rsid w:val="00B169A6"/>
    <w:rsid w:val="00B16ACA"/>
    <w:rsid w:val="00B16AF0"/>
    <w:rsid w:val="00B16D83"/>
    <w:rsid w:val="00B1715E"/>
    <w:rsid w:val="00B171E6"/>
    <w:rsid w:val="00B1770F"/>
    <w:rsid w:val="00B17A6F"/>
    <w:rsid w:val="00B17B20"/>
    <w:rsid w:val="00B2026D"/>
    <w:rsid w:val="00B20808"/>
    <w:rsid w:val="00B208DB"/>
    <w:rsid w:val="00B20B4C"/>
    <w:rsid w:val="00B20D11"/>
    <w:rsid w:val="00B214E2"/>
    <w:rsid w:val="00B21E19"/>
    <w:rsid w:val="00B225C4"/>
    <w:rsid w:val="00B2272E"/>
    <w:rsid w:val="00B227DE"/>
    <w:rsid w:val="00B22911"/>
    <w:rsid w:val="00B229C0"/>
    <w:rsid w:val="00B22BD7"/>
    <w:rsid w:val="00B22C28"/>
    <w:rsid w:val="00B22E2C"/>
    <w:rsid w:val="00B22F5A"/>
    <w:rsid w:val="00B233E1"/>
    <w:rsid w:val="00B23836"/>
    <w:rsid w:val="00B23EAC"/>
    <w:rsid w:val="00B2408E"/>
    <w:rsid w:val="00B24613"/>
    <w:rsid w:val="00B248D6"/>
    <w:rsid w:val="00B25332"/>
    <w:rsid w:val="00B254BB"/>
    <w:rsid w:val="00B255D2"/>
    <w:rsid w:val="00B2561A"/>
    <w:rsid w:val="00B256E3"/>
    <w:rsid w:val="00B25706"/>
    <w:rsid w:val="00B259D9"/>
    <w:rsid w:val="00B2620C"/>
    <w:rsid w:val="00B2653E"/>
    <w:rsid w:val="00B265CA"/>
    <w:rsid w:val="00B26D59"/>
    <w:rsid w:val="00B2794C"/>
    <w:rsid w:val="00B2795B"/>
    <w:rsid w:val="00B27E04"/>
    <w:rsid w:val="00B27E1D"/>
    <w:rsid w:val="00B2C746"/>
    <w:rsid w:val="00B30408"/>
    <w:rsid w:val="00B305E9"/>
    <w:rsid w:val="00B309FB"/>
    <w:rsid w:val="00B30C4E"/>
    <w:rsid w:val="00B30F2B"/>
    <w:rsid w:val="00B31062"/>
    <w:rsid w:val="00B31290"/>
    <w:rsid w:val="00B315E9"/>
    <w:rsid w:val="00B31698"/>
    <w:rsid w:val="00B31835"/>
    <w:rsid w:val="00B31895"/>
    <w:rsid w:val="00B31C70"/>
    <w:rsid w:val="00B31F85"/>
    <w:rsid w:val="00B3217F"/>
    <w:rsid w:val="00B322CD"/>
    <w:rsid w:val="00B32A4D"/>
    <w:rsid w:val="00B32CDF"/>
    <w:rsid w:val="00B32E7B"/>
    <w:rsid w:val="00B33AEC"/>
    <w:rsid w:val="00B33DF1"/>
    <w:rsid w:val="00B33E06"/>
    <w:rsid w:val="00B33FD8"/>
    <w:rsid w:val="00B34680"/>
    <w:rsid w:val="00B34945"/>
    <w:rsid w:val="00B34ABA"/>
    <w:rsid w:val="00B34B1E"/>
    <w:rsid w:val="00B35051"/>
    <w:rsid w:val="00B352FA"/>
    <w:rsid w:val="00B3572C"/>
    <w:rsid w:val="00B357EC"/>
    <w:rsid w:val="00B35B73"/>
    <w:rsid w:val="00B365DD"/>
    <w:rsid w:val="00B366DF"/>
    <w:rsid w:val="00B36B46"/>
    <w:rsid w:val="00B36E12"/>
    <w:rsid w:val="00B37093"/>
    <w:rsid w:val="00B37173"/>
    <w:rsid w:val="00B3761D"/>
    <w:rsid w:val="00B4007A"/>
    <w:rsid w:val="00B40277"/>
    <w:rsid w:val="00B402D7"/>
    <w:rsid w:val="00B403B2"/>
    <w:rsid w:val="00B404D8"/>
    <w:rsid w:val="00B4054C"/>
    <w:rsid w:val="00B4075B"/>
    <w:rsid w:val="00B409FC"/>
    <w:rsid w:val="00B40A4B"/>
    <w:rsid w:val="00B40ABD"/>
    <w:rsid w:val="00B40B59"/>
    <w:rsid w:val="00B410B1"/>
    <w:rsid w:val="00B41507"/>
    <w:rsid w:val="00B41589"/>
    <w:rsid w:val="00B41671"/>
    <w:rsid w:val="00B41844"/>
    <w:rsid w:val="00B4184E"/>
    <w:rsid w:val="00B422DA"/>
    <w:rsid w:val="00B424AB"/>
    <w:rsid w:val="00B42627"/>
    <w:rsid w:val="00B42823"/>
    <w:rsid w:val="00B42D22"/>
    <w:rsid w:val="00B42DE7"/>
    <w:rsid w:val="00B42E75"/>
    <w:rsid w:val="00B43768"/>
    <w:rsid w:val="00B43937"/>
    <w:rsid w:val="00B43A88"/>
    <w:rsid w:val="00B43A9E"/>
    <w:rsid w:val="00B43ABC"/>
    <w:rsid w:val="00B43E90"/>
    <w:rsid w:val="00B43F9A"/>
    <w:rsid w:val="00B44300"/>
    <w:rsid w:val="00B443CC"/>
    <w:rsid w:val="00B446A8"/>
    <w:rsid w:val="00B4476D"/>
    <w:rsid w:val="00B44848"/>
    <w:rsid w:val="00B44A12"/>
    <w:rsid w:val="00B44A92"/>
    <w:rsid w:val="00B44B0A"/>
    <w:rsid w:val="00B455BC"/>
    <w:rsid w:val="00B4599A"/>
    <w:rsid w:val="00B45C5C"/>
    <w:rsid w:val="00B461EA"/>
    <w:rsid w:val="00B4648D"/>
    <w:rsid w:val="00B4667E"/>
    <w:rsid w:val="00B469F9"/>
    <w:rsid w:val="00B46A92"/>
    <w:rsid w:val="00B46BCB"/>
    <w:rsid w:val="00B470C9"/>
    <w:rsid w:val="00B471C2"/>
    <w:rsid w:val="00B47BDE"/>
    <w:rsid w:val="00B47D20"/>
    <w:rsid w:val="00B47D88"/>
    <w:rsid w:val="00B4C517"/>
    <w:rsid w:val="00B4E708"/>
    <w:rsid w:val="00B504E0"/>
    <w:rsid w:val="00B50507"/>
    <w:rsid w:val="00B50925"/>
    <w:rsid w:val="00B50A69"/>
    <w:rsid w:val="00B50A95"/>
    <w:rsid w:val="00B50ED3"/>
    <w:rsid w:val="00B51267"/>
    <w:rsid w:val="00B513C5"/>
    <w:rsid w:val="00B517E0"/>
    <w:rsid w:val="00B51D3B"/>
    <w:rsid w:val="00B51DD5"/>
    <w:rsid w:val="00B523F0"/>
    <w:rsid w:val="00B5266B"/>
    <w:rsid w:val="00B528A0"/>
    <w:rsid w:val="00B52A64"/>
    <w:rsid w:val="00B53165"/>
    <w:rsid w:val="00B531A6"/>
    <w:rsid w:val="00B538AE"/>
    <w:rsid w:val="00B5430C"/>
    <w:rsid w:val="00B543F6"/>
    <w:rsid w:val="00B544BA"/>
    <w:rsid w:val="00B544C5"/>
    <w:rsid w:val="00B54864"/>
    <w:rsid w:val="00B548AD"/>
    <w:rsid w:val="00B550E3"/>
    <w:rsid w:val="00B5540A"/>
    <w:rsid w:val="00B55542"/>
    <w:rsid w:val="00B555D5"/>
    <w:rsid w:val="00B55A1D"/>
    <w:rsid w:val="00B55D59"/>
    <w:rsid w:val="00B55DE6"/>
    <w:rsid w:val="00B56165"/>
    <w:rsid w:val="00B56799"/>
    <w:rsid w:val="00B5685B"/>
    <w:rsid w:val="00B56A1E"/>
    <w:rsid w:val="00B56BFD"/>
    <w:rsid w:val="00B56DE2"/>
    <w:rsid w:val="00B56FB4"/>
    <w:rsid w:val="00B5712F"/>
    <w:rsid w:val="00B5752F"/>
    <w:rsid w:val="00B57A7A"/>
    <w:rsid w:val="00B57FFE"/>
    <w:rsid w:val="00B60D9A"/>
    <w:rsid w:val="00B60EDE"/>
    <w:rsid w:val="00B60F7B"/>
    <w:rsid w:val="00B614A3"/>
    <w:rsid w:val="00B61CFC"/>
    <w:rsid w:val="00B61F68"/>
    <w:rsid w:val="00B620FD"/>
    <w:rsid w:val="00B6222F"/>
    <w:rsid w:val="00B627D9"/>
    <w:rsid w:val="00B62C89"/>
    <w:rsid w:val="00B62D3F"/>
    <w:rsid w:val="00B62D9F"/>
    <w:rsid w:val="00B62F97"/>
    <w:rsid w:val="00B62FD3"/>
    <w:rsid w:val="00B632B2"/>
    <w:rsid w:val="00B633B2"/>
    <w:rsid w:val="00B636BA"/>
    <w:rsid w:val="00B63A34"/>
    <w:rsid w:val="00B63BFF"/>
    <w:rsid w:val="00B63DAC"/>
    <w:rsid w:val="00B64297"/>
    <w:rsid w:val="00B643D1"/>
    <w:rsid w:val="00B644F9"/>
    <w:rsid w:val="00B647EB"/>
    <w:rsid w:val="00B64817"/>
    <w:rsid w:val="00B6511D"/>
    <w:rsid w:val="00B65592"/>
    <w:rsid w:val="00B656BA"/>
    <w:rsid w:val="00B65BA7"/>
    <w:rsid w:val="00B65C21"/>
    <w:rsid w:val="00B66037"/>
    <w:rsid w:val="00B66062"/>
    <w:rsid w:val="00B663E7"/>
    <w:rsid w:val="00B66404"/>
    <w:rsid w:val="00B66B89"/>
    <w:rsid w:val="00B6722E"/>
    <w:rsid w:val="00B672A1"/>
    <w:rsid w:val="00B67A48"/>
    <w:rsid w:val="00B67EF3"/>
    <w:rsid w:val="00B67F84"/>
    <w:rsid w:val="00B7015F"/>
    <w:rsid w:val="00B70265"/>
    <w:rsid w:val="00B703A2"/>
    <w:rsid w:val="00B71169"/>
    <w:rsid w:val="00B717E5"/>
    <w:rsid w:val="00B7189D"/>
    <w:rsid w:val="00B719DB"/>
    <w:rsid w:val="00B71A08"/>
    <w:rsid w:val="00B71AD9"/>
    <w:rsid w:val="00B71EAD"/>
    <w:rsid w:val="00B720D2"/>
    <w:rsid w:val="00B7265D"/>
    <w:rsid w:val="00B7275D"/>
    <w:rsid w:val="00B72C21"/>
    <w:rsid w:val="00B72DB2"/>
    <w:rsid w:val="00B72E77"/>
    <w:rsid w:val="00B739A2"/>
    <w:rsid w:val="00B73C3C"/>
    <w:rsid w:val="00B73C88"/>
    <w:rsid w:val="00B73D28"/>
    <w:rsid w:val="00B73F30"/>
    <w:rsid w:val="00B740C5"/>
    <w:rsid w:val="00B743A5"/>
    <w:rsid w:val="00B74BF6"/>
    <w:rsid w:val="00B74CAF"/>
    <w:rsid w:val="00B74EFD"/>
    <w:rsid w:val="00B754D1"/>
    <w:rsid w:val="00B75596"/>
    <w:rsid w:val="00B758CC"/>
    <w:rsid w:val="00B763FB"/>
    <w:rsid w:val="00B76466"/>
    <w:rsid w:val="00B766BF"/>
    <w:rsid w:val="00B76867"/>
    <w:rsid w:val="00B768B3"/>
    <w:rsid w:val="00B76BBC"/>
    <w:rsid w:val="00B772BC"/>
    <w:rsid w:val="00B77341"/>
    <w:rsid w:val="00B7750A"/>
    <w:rsid w:val="00B777B6"/>
    <w:rsid w:val="00B77B14"/>
    <w:rsid w:val="00B8026A"/>
    <w:rsid w:val="00B804B1"/>
    <w:rsid w:val="00B8083B"/>
    <w:rsid w:val="00B80B00"/>
    <w:rsid w:val="00B80DFD"/>
    <w:rsid w:val="00B80E26"/>
    <w:rsid w:val="00B814C2"/>
    <w:rsid w:val="00B816A5"/>
    <w:rsid w:val="00B81DB4"/>
    <w:rsid w:val="00B81EBE"/>
    <w:rsid w:val="00B821AA"/>
    <w:rsid w:val="00B826B9"/>
    <w:rsid w:val="00B828B6"/>
    <w:rsid w:val="00B829BD"/>
    <w:rsid w:val="00B82D59"/>
    <w:rsid w:val="00B82E21"/>
    <w:rsid w:val="00B82EA2"/>
    <w:rsid w:val="00B8312F"/>
    <w:rsid w:val="00B8336B"/>
    <w:rsid w:val="00B83812"/>
    <w:rsid w:val="00B83999"/>
    <w:rsid w:val="00B83B21"/>
    <w:rsid w:val="00B83BC2"/>
    <w:rsid w:val="00B8463C"/>
    <w:rsid w:val="00B8466D"/>
    <w:rsid w:val="00B84A8D"/>
    <w:rsid w:val="00B84C38"/>
    <w:rsid w:val="00B84E7B"/>
    <w:rsid w:val="00B8500E"/>
    <w:rsid w:val="00B85397"/>
    <w:rsid w:val="00B8586B"/>
    <w:rsid w:val="00B85AD1"/>
    <w:rsid w:val="00B85C3A"/>
    <w:rsid w:val="00B85FC5"/>
    <w:rsid w:val="00B8647E"/>
    <w:rsid w:val="00B8669D"/>
    <w:rsid w:val="00B866DD"/>
    <w:rsid w:val="00B86816"/>
    <w:rsid w:val="00B87011"/>
    <w:rsid w:val="00B876CB"/>
    <w:rsid w:val="00B878EF"/>
    <w:rsid w:val="00B879A3"/>
    <w:rsid w:val="00B87C22"/>
    <w:rsid w:val="00B87CD9"/>
    <w:rsid w:val="00B90185"/>
    <w:rsid w:val="00B904AC"/>
    <w:rsid w:val="00B90ACF"/>
    <w:rsid w:val="00B90D5A"/>
    <w:rsid w:val="00B90EE1"/>
    <w:rsid w:val="00B90F90"/>
    <w:rsid w:val="00B915BC"/>
    <w:rsid w:val="00B91AFA"/>
    <w:rsid w:val="00B91D20"/>
    <w:rsid w:val="00B91DEE"/>
    <w:rsid w:val="00B92633"/>
    <w:rsid w:val="00B92644"/>
    <w:rsid w:val="00B92873"/>
    <w:rsid w:val="00B928A1"/>
    <w:rsid w:val="00B92D37"/>
    <w:rsid w:val="00B93350"/>
    <w:rsid w:val="00B936CF"/>
    <w:rsid w:val="00B9387B"/>
    <w:rsid w:val="00B93A47"/>
    <w:rsid w:val="00B93A70"/>
    <w:rsid w:val="00B93CC1"/>
    <w:rsid w:val="00B93D87"/>
    <w:rsid w:val="00B93DC1"/>
    <w:rsid w:val="00B942A1"/>
    <w:rsid w:val="00B943FB"/>
    <w:rsid w:val="00B944B2"/>
    <w:rsid w:val="00B946A2"/>
    <w:rsid w:val="00B9485E"/>
    <w:rsid w:val="00B949C0"/>
    <w:rsid w:val="00B94A5A"/>
    <w:rsid w:val="00B952D1"/>
    <w:rsid w:val="00B95713"/>
    <w:rsid w:val="00B95C14"/>
    <w:rsid w:val="00B95C76"/>
    <w:rsid w:val="00B960E7"/>
    <w:rsid w:val="00B963F7"/>
    <w:rsid w:val="00B96556"/>
    <w:rsid w:val="00B9661A"/>
    <w:rsid w:val="00B96961"/>
    <w:rsid w:val="00B970AD"/>
    <w:rsid w:val="00B9717D"/>
    <w:rsid w:val="00B9745A"/>
    <w:rsid w:val="00B97994"/>
    <w:rsid w:val="00B9DB3A"/>
    <w:rsid w:val="00BA004D"/>
    <w:rsid w:val="00BA041C"/>
    <w:rsid w:val="00BA04C8"/>
    <w:rsid w:val="00BA08AF"/>
    <w:rsid w:val="00BA096E"/>
    <w:rsid w:val="00BA0EEF"/>
    <w:rsid w:val="00BA0F8F"/>
    <w:rsid w:val="00BA11B1"/>
    <w:rsid w:val="00BA179A"/>
    <w:rsid w:val="00BA19B7"/>
    <w:rsid w:val="00BA1E8D"/>
    <w:rsid w:val="00BA200A"/>
    <w:rsid w:val="00BA2569"/>
    <w:rsid w:val="00BA28DD"/>
    <w:rsid w:val="00BA2D90"/>
    <w:rsid w:val="00BA2F08"/>
    <w:rsid w:val="00BA31C5"/>
    <w:rsid w:val="00BA3A41"/>
    <w:rsid w:val="00BA4372"/>
    <w:rsid w:val="00BA4644"/>
    <w:rsid w:val="00BA485D"/>
    <w:rsid w:val="00BA4BF8"/>
    <w:rsid w:val="00BA5307"/>
    <w:rsid w:val="00BA53AC"/>
    <w:rsid w:val="00BA53D7"/>
    <w:rsid w:val="00BA5400"/>
    <w:rsid w:val="00BA57F6"/>
    <w:rsid w:val="00BA585C"/>
    <w:rsid w:val="00BA5B39"/>
    <w:rsid w:val="00BA5BC7"/>
    <w:rsid w:val="00BA5CB8"/>
    <w:rsid w:val="00BA5DFA"/>
    <w:rsid w:val="00BA641E"/>
    <w:rsid w:val="00BA6442"/>
    <w:rsid w:val="00BA6454"/>
    <w:rsid w:val="00BA6E09"/>
    <w:rsid w:val="00BA6F18"/>
    <w:rsid w:val="00BA7800"/>
    <w:rsid w:val="00BA7803"/>
    <w:rsid w:val="00BA78D1"/>
    <w:rsid w:val="00BA7B37"/>
    <w:rsid w:val="00BA7CFE"/>
    <w:rsid w:val="00BB0441"/>
    <w:rsid w:val="00BB0882"/>
    <w:rsid w:val="00BB09EC"/>
    <w:rsid w:val="00BB118B"/>
    <w:rsid w:val="00BB11DF"/>
    <w:rsid w:val="00BB1276"/>
    <w:rsid w:val="00BB1602"/>
    <w:rsid w:val="00BB166B"/>
    <w:rsid w:val="00BB19EB"/>
    <w:rsid w:val="00BB2074"/>
    <w:rsid w:val="00BB21A6"/>
    <w:rsid w:val="00BB256C"/>
    <w:rsid w:val="00BB25DB"/>
    <w:rsid w:val="00BB3803"/>
    <w:rsid w:val="00BB392C"/>
    <w:rsid w:val="00BB3995"/>
    <w:rsid w:val="00BB3B7B"/>
    <w:rsid w:val="00BB3DAD"/>
    <w:rsid w:val="00BB3E76"/>
    <w:rsid w:val="00BB3F39"/>
    <w:rsid w:val="00BB49D5"/>
    <w:rsid w:val="00BB4CF7"/>
    <w:rsid w:val="00BB51CA"/>
    <w:rsid w:val="00BB6067"/>
    <w:rsid w:val="00BB6449"/>
    <w:rsid w:val="00BB648B"/>
    <w:rsid w:val="00BB659B"/>
    <w:rsid w:val="00BB665F"/>
    <w:rsid w:val="00BB68EA"/>
    <w:rsid w:val="00BB6CEA"/>
    <w:rsid w:val="00BB72F9"/>
    <w:rsid w:val="00BB73F4"/>
    <w:rsid w:val="00BB7694"/>
    <w:rsid w:val="00BB7DC1"/>
    <w:rsid w:val="00BB7DC7"/>
    <w:rsid w:val="00BC0145"/>
    <w:rsid w:val="00BC0949"/>
    <w:rsid w:val="00BC0956"/>
    <w:rsid w:val="00BC0B8E"/>
    <w:rsid w:val="00BC0C05"/>
    <w:rsid w:val="00BC132E"/>
    <w:rsid w:val="00BC1380"/>
    <w:rsid w:val="00BC13EA"/>
    <w:rsid w:val="00BC14A5"/>
    <w:rsid w:val="00BC154C"/>
    <w:rsid w:val="00BC162F"/>
    <w:rsid w:val="00BC1683"/>
    <w:rsid w:val="00BC16CB"/>
    <w:rsid w:val="00BC1708"/>
    <w:rsid w:val="00BC1A5C"/>
    <w:rsid w:val="00BC1BD6"/>
    <w:rsid w:val="00BC2009"/>
    <w:rsid w:val="00BC35D7"/>
    <w:rsid w:val="00BC3742"/>
    <w:rsid w:val="00BC37D2"/>
    <w:rsid w:val="00BC4107"/>
    <w:rsid w:val="00BC4464"/>
    <w:rsid w:val="00BC4500"/>
    <w:rsid w:val="00BC4847"/>
    <w:rsid w:val="00BC4EF1"/>
    <w:rsid w:val="00BC4F03"/>
    <w:rsid w:val="00BC5217"/>
    <w:rsid w:val="00BC546E"/>
    <w:rsid w:val="00BC5959"/>
    <w:rsid w:val="00BC5FC8"/>
    <w:rsid w:val="00BC6345"/>
    <w:rsid w:val="00BC63C8"/>
    <w:rsid w:val="00BC649B"/>
    <w:rsid w:val="00BC6595"/>
    <w:rsid w:val="00BC65A5"/>
    <w:rsid w:val="00BC6878"/>
    <w:rsid w:val="00BC691C"/>
    <w:rsid w:val="00BC69FF"/>
    <w:rsid w:val="00BC6B80"/>
    <w:rsid w:val="00BC6D00"/>
    <w:rsid w:val="00BC6D22"/>
    <w:rsid w:val="00BC7D2E"/>
    <w:rsid w:val="00BCF469"/>
    <w:rsid w:val="00BD00A4"/>
    <w:rsid w:val="00BD034B"/>
    <w:rsid w:val="00BD0445"/>
    <w:rsid w:val="00BD0D08"/>
    <w:rsid w:val="00BD0F3B"/>
    <w:rsid w:val="00BD119A"/>
    <w:rsid w:val="00BD1539"/>
    <w:rsid w:val="00BD1A39"/>
    <w:rsid w:val="00BD1EB5"/>
    <w:rsid w:val="00BD211E"/>
    <w:rsid w:val="00BD23F0"/>
    <w:rsid w:val="00BD295B"/>
    <w:rsid w:val="00BD2B5F"/>
    <w:rsid w:val="00BD2BFF"/>
    <w:rsid w:val="00BD2FCD"/>
    <w:rsid w:val="00BD370F"/>
    <w:rsid w:val="00BD3CDB"/>
    <w:rsid w:val="00BD410C"/>
    <w:rsid w:val="00BD42C6"/>
    <w:rsid w:val="00BD4765"/>
    <w:rsid w:val="00BD4A0A"/>
    <w:rsid w:val="00BD4ADC"/>
    <w:rsid w:val="00BD4EB6"/>
    <w:rsid w:val="00BD501F"/>
    <w:rsid w:val="00BD545D"/>
    <w:rsid w:val="00BD5A1F"/>
    <w:rsid w:val="00BD5C7D"/>
    <w:rsid w:val="00BD64AB"/>
    <w:rsid w:val="00BD669D"/>
    <w:rsid w:val="00BD6B58"/>
    <w:rsid w:val="00BD6C2C"/>
    <w:rsid w:val="00BD6D4A"/>
    <w:rsid w:val="00BD6E72"/>
    <w:rsid w:val="00BD71AD"/>
    <w:rsid w:val="00BD7245"/>
    <w:rsid w:val="00BD7611"/>
    <w:rsid w:val="00BDF2AA"/>
    <w:rsid w:val="00BE0C76"/>
    <w:rsid w:val="00BE10BF"/>
    <w:rsid w:val="00BE10FF"/>
    <w:rsid w:val="00BE16DB"/>
    <w:rsid w:val="00BE18DF"/>
    <w:rsid w:val="00BE1A89"/>
    <w:rsid w:val="00BE1AA9"/>
    <w:rsid w:val="00BE1C1D"/>
    <w:rsid w:val="00BE1FE5"/>
    <w:rsid w:val="00BE1FEC"/>
    <w:rsid w:val="00BE25F5"/>
    <w:rsid w:val="00BE2D45"/>
    <w:rsid w:val="00BE31AF"/>
    <w:rsid w:val="00BE3454"/>
    <w:rsid w:val="00BE3675"/>
    <w:rsid w:val="00BE3678"/>
    <w:rsid w:val="00BE401B"/>
    <w:rsid w:val="00BE4110"/>
    <w:rsid w:val="00BE4355"/>
    <w:rsid w:val="00BE4E1E"/>
    <w:rsid w:val="00BE4E92"/>
    <w:rsid w:val="00BE4FBD"/>
    <w:rsid w:val="00BE56FB"/>
    <w:rsid w:val="00BE588B"/>
    <w:rsid w:val="00BE5EC1"/>
    <w:rsid w:val="00BE6606"/>
    <w:rsid w:val="00BE6720"/>
    <w:rsid w:val="00BE6E57"/>
    <w:rsid w:val="00BE6F45"/>
    <w:rsid w:val="00BE6F56"/>
    <w:rsid w:val="00BE70AD"/>
    <w:rsid w:val="00BE70E3"/>
    <w:rsid w:val="00BE72A3"/>
    <w:rsid w:val="00BE757B"/>
    <w:rsid w:val="00BE764D"/>
    <w:rsid w:val="00BE7AA4"/>
    <w:rsid w:val="00BE7C55"/>
    <w:rsid w:val="00BE7C71"/>
    <w:rsid w:val="00BE7FC7"/>
    <w:rsid w:val="00BE975B"/>
    <w:rsid w:val="00BEC8FA"/>
    <w:rsid w:val="00BF02D0"/>
    <w:rsid w:val="00BF035D"/>
    <w:rsid w:val="00BF06CA"/>
    <w:rsid w:val="00BF075C"/>
    <w:rsid w:val="00BF0820"/>
    <w:rsid w:val="00BF08C6"/>
    <w:rsid w:val="00BF0B8C"/>
    <w:rsid w:val="00BF0BBA"/>
    <w:rsid w:val="00BF0C4C"/>
    <w:rsid w:val="00BF0C96"/>
    <w:rsid w:val="00BF0CEA"/>
    <w:rsid w:val="00BF0DBF"/>
    <w:rsid w:val="00BF11C7"/>
    <w:rsid w:val="00BF1562"/>
    <w:rsid w:val="00BF16C3"/>
    <w:rsid w:val="00BF1F48"/>
    <w:rsid w:val="00BF1F8F"/>
    <w:rsid w:val="00BF1FB5"/>
    <w:rsid w:val="00BF22A2"/>
    <w:rsid w:val="00BF23D6"/>
    <w:rsid w:val="00BF23DF"/>
    <w:rsid w:val="00BF2543"/>
    <w:rsid w:val="00BF2555"/>
    <w:rsid w:val="00BF265D"/>
    <w:rsid w:val="00BF2802"/>
    <w:rsid w:val="00BF2868"/>
    <w:rsid w:val="00BF2FEE"/>
    <w:rsid w:val="00BF32FE"/>
    <w:rsid w:val="00BF3C23"/>
    <w:rsid w:val="00BF3F7E"/>
    <w:rsid w:val="00BF4326"/>
    <w:rsid w:val="00BF4ED1"/>
    <w:rsid w:val="00BF4F43"/>
    <w:rsid w:val="00BF551B"/>
    <w:rsid w:val="00BF563B"/>
    <w:rsid w:val="00BF563C"/>
    <w:rsid w:val="00BF5690"/>
    <w:rsid w:val="00BF5765"/>
    <w:rsid w:val="00BF649E"/>
    <w:rsid w:val="00BF64DC"/>
    <w:rsid w:val="00BF67A7"/>
    <w:rsid w:val="00BF6D40"/>
    <w:rsid w:val="00BF6E0C"/>
    <w:rsid w:val="00BF72E4"/>
    <w:rsid w:val="00C000D7"/>
    <w:rsid w:val="00C0035A"/>
    <w:rsid w:val="00C004DA"/>
    <w:rsid w:val="00C00BC9"/>
    <w:rsid w:val="00C00F7D"/>
    <w:rsid w:val="00C011BA"/>
    <w:rsid w:val="00C0154F"/>
    <w:rsid w:val="00C01984"/>
    <w:rsid w:val="00C01F96"/>
    <w:rsid w:val="00C02461"/>
    <w:rsid w:val="00C0272A"/>
    <w:rsid w:val="00C02A3B"/>
    <w:rsid w:val="00C02AD2"/>
    <w:rsid w:val="00C02CBE"/>
    <w:rsid w:val="00C02F24"/>
    <w:rsid w:val="00C02FE2"/>
    <w:rsid w:val="00C031D4"/>
    <w:rsid w:val="00C038A4"/>
    <w:rsid w:val="00C03CC7"/>
    <w:rsid w:val="00C03D39"/>
    <w:rsid w:val="00C03D56"/>
    <w:rsid w:val="00C0424E"/>
    <w:rsid w:val="00C0442B"/>
    <w:rsid w:val="00C04445"/>
    <w:rsid w:val="00C0485C"/>
    <w:rsid w:val="00C04C8B"/>
    <w:rsid w:val="00C0517A"/>
    <w:rsid w:val="00C051E5"/>
    <w:rsid w:val="00C05474"/>
    <w:rsid w:val="00C05A92"/>
    <w:rsid w:val="00C05D78"/>
    <w:rsid w:val="00C05F0B"/>
    <w:rsid w:val="00C0620D"/>
    <w:rsid w:val="00C06608"/>
    <w:rsid w:val="00C06E4E"/>
    <w:rsid w:val="00C070E8"/>
    <w:rsid w:val="00C07C31"/>
    <w:rsid w:val="00C07FCF"/>
    <w:rsid w:val="00C081D3"/>
    <w:rsid w:val="00C103B8"/>
    <w:rsid w:val="00C10746"/>
    <w:rsid w:val="00C10841"/>
    <w:rsid w:val="00C108C4"/>
    <w:rsid w:val="00C108FD"/>
    <w:rsid w:val="00C10D22"/>
    <w:rsid w:val="00C1198C"/>
    <w:rsid w:val="00C11E43"/>
    <w:rsid w:val="00C120AC"/>
    <w:rsid w:val="00C120D7"/>
    <w:rsid w:val="00C12130"/>
    <w:rsid w:val="00C12303"/>
    <w:rsid w:val="00C124CE"/>
    <w:rsid w:val="00C12568"/>
    <w:rsid w:val="00C12625"/>
    <w:rsid w:val="00C127D4"/>
    <w:rsid w:val="00C12F15"/>
    <w:rsid w:val="00C12F5E"/>
    <w:rsid w:val="00C133F9"/>
    <w:rsid w:val="00C134C3"/>
    <w:rsid w:val="00C136C9"/>
    <w:rsid w:val="00C136E1"/>
    <w:rsid w:val="00C137EA"/>
    <w:rsid w:val="00C14583"/>
    <w:rsid w:val="00C15426"/>
    <w:rsid w:val="00C154F6"/>
    <w:rsid w:val="00C159A4"/>
    <w:rsid w:val="00C15C69"/>
    <w:rsid w:val="00C15C7C"/>
    <w:rsid w:val="00C15E7B"/>
    <w:rsid w:val="00C1617B"/>
    <w:rsid w:val="00C1685C"/>
    <w:rsid w:val="00C16B01"/>
    <w:rsid w:val="00C16B68"/>
    <w:rsid w:val="00C16D70"/>
    <w:rsid w:val="00C16F3B"/>
    <w:rsid w:val="00C16FD8"/>
    <w:rsid w:val="00C17019"/>
    <w:rsid w:val="00C1786D"/>
    <w:rsid w:val="00C17CE9"/>
    <w:rsid w:val="00C17DA9"/>
    <w:rsid w:val="00C17F00"/>
    <w:rsid w:val="00C20102"/>
    <w:rsid w:val="00C20149"/>
    <w:rsid w:val="00C20226"/>
    <w:rsid w:val="00C20244"/>
    <w:rsid w:val="00C20600"/>
    <w:rsid w:val="00C20658"/>
    <w:rsid w:val="00C207B2"/>
    <w:rsid w:val="00C2084B"/>
    <w:rsid w:val="00C20A6D"/>
    <w:rsid w:val="00C20DC0"/>
    <w:rsid w:val="00C20EF2"/>
    <w:rsid w:val="00C2124F"/>
    <w:rsid w:val="00C2157A"/>
    <w:rsid w:val="00C21739"/>
    <w:rsid w:val="00C21968"/>
    <w:rsid w:val="00C21CE0"/>
    <w:rsid w:val="00C22814"/>
    <w:rsid w:val="00C23461"/>
    <w:rsid w:val="00C234BC"/>
    <w:rsid w:val="00C23700"/>
    <w:rsid w:val="00C23883"/>
    <w:rsid w:val="00C23938"/>
    <w:rsid w:val="00C23B97"/>
    <w:rsid w:val="00C241F7"/>
    <w:rsid w:val="00C242EF"/>
    <w:rsid w:val="00C2449D"/>
    <w:rsid w:val="00C24586"/>
    <w:rsid w:val="00C245E9"/>
    <w:rsid w:val="00C248C9"/>
    <w:rsid w:val="00C24A10"/>
    <w:rsid w:val="00C24C0C"/>
    <w:rsid w:val="00C25379"/>
    <w:rsid w:val="00C25566"/>
    <w:rsid w:val="00C25829"/>
    <w:rsid w:val="00C25AA7"/>
    <w:rsid w:val="00C25B8F"/>
    <w:rsid w:val="00C25ECC"/>
    <w:rsid w:val="00C25F74"/>
    <w:rsid w:val="00C261B8"/>
    <w:rsid w:val="00C26303"/>
    <w:rsid w:val="00C26DD9"/>
    <w:rsid w:val="00C2741E"/>
    <w:rsid w:val="00C27429"/>
    <w:rsid w:val="00C27EDA"/>
    <w:rsid w:val="00C3038A"/>
    <w:rsid w:val="00C3052C"/>
    <w:rsid w:val="00C308E2"/>
    <w:rsid w:val="00C30902"/>
    <w:rsid w:val="00C31191"/>
    <w:rsid w:val="00C318D1"/>
    <w:rsid w:val="00C31959"/>
    <w:rsid w:val="00C31B8E"/>
    <w:rsid w:val="00C32002"/>
    <w:rsid w:val="00C320DE"/>
    <w:rsid w:val="00C3210C"/>
    <w:rsid w:val="00C328D5"/>
    <w:rsid w:val="00C328EF"/>
    <w:rsid w:val="00C32953"/>
    <w:rsid w:val="00C32EE8"/>
    <w:rsid w:val="00C32F0E"/>
    <w:rsid w:val="00C32FFA"/>
    <w:rsid w:val="00C32FFC"/>
    <w:rsid w:val="00C330CC"/>
    <w:rsid w:val="00C33633"/>
    <w:rsid w:val="00C3399A"/>
    <w:rsid w:val="00C33C0B"/>
    <w:rsid w:val="00C34165"/>
    <w:rsid w:val="00C3448F"/>
    <w:rsid w:val="00C344A5"/>
    <w:rsid w:val="00C34771"/>
    <w:rsid w:val="00C3481B"/>
    <w:rsid w:val="00C3482F"/>
    <w:rsid w:val="00C34885"/>
    <w:rsid w:val="00C34910"/>
    <w:rsid w:val="00C349FA"/>
    <w:rsid w:val="00C34BA3"/>
    <w:rsid w:val="00C34DB0"/>
    <w:rsid w:val="00C35168"/>
    <w:rsid w:val="00C3599F"/>
    <w:rsid w:val="00C35A7F"/>
    <w:rsid w:val="00C35AF8"/>
    <w:rsid w:val="00C35E9C"/>
    <w:rsid w:val="00C35F39"/>
    <w:rsid w:val="00C35FDA"/>
    <w:rsid w:val="00C36317"/>
    <w:rsid w:val="00C363CD"/>
    <w:rsid w:val="00C364C4"/>
    <w:rsid w:val="00C36C04"/>
    <w:rsid w:val="00C371AE"/>
    <w:rsid w:val="00C3756E"/>
    <w:rsid w:val="00C376E1"/>
    <w:rsid w:val="00C401DB"/>
    <w:rsid w:val="00C402FE"/>
    <w:rsid w:val="00C40C6B"/>
    <w:rsid w:val="00C40E2E"/>
    <w:rsid w:val="00C411ED"/>
    <w:rsid w:val="00C412CE"/>
    <w:rsid w:val="00C41494"/>
    <w:rsid w:val="00C41597"/>
    <w:rsid w:val="00C415F8"/>
    <w:rsid w:val="00C41B76"/>
    <w:rsid w:val="00C421E4"/>
    <w:rsid w:val="00C4245D"/>
    <w:rsid w:val="00C42DE7"/>
    <w:rsid w:val="00C43120"/>
    <w:rsid w:val="00C43421"/>
    <w:rsid w:val="00C43539"/>
    <w:rsid w:val="00C43561"/>
    <w:rsid w:val="00C435EB"/>
    <w:rsid w:val="00C4393C"/>
    <w:rsid w:val="00C43C43"/>
    <w:rsid w:val="00C43F41"/>
    <w:rsid w:val="00C442B4"/>
    <w:rsid w:val="00C445AC"/>
    <w:rsid w:val="00C44816"/>
    <w:rsid w:val="00C44ABB"/>
    <w:rsid w:val="00C44B28"/>
    <w:rsid w:val="00C44C51"/>
    <w:rsid w:val="00C44F1B"/>
    <w:rsid w:val="00C44FD5"/>
    <w:rsid w:val="00C45490"/>
    <w:rsid w:val="00C454F6"/>
    <w:rsid w:val="00C457A1"/>
    <w:rsid w:val="00C45A84"/>
    <w:rsid w:val="00C45BD7"/>
    <w:rsid w:val="00C466E9"/>
    <w:rsid w:val="00C4676A"/>
    <w:rsid w:val="00C46BEC"/>
    <w:rsid w:val="00C46D7B"/>
    <w:rsid w:val="00C4702C"/>
    <w:rsid w:val="00C47477"/>
    <w:rsid w:val="00C4822E"/>
    <w:rsid w:val="00C4CF2D"/>
    <w:rsid w:val="00C500BF"/>
    <w:rsid w:val="00C5070D"/>
    <w:rsid w:val="00C508EE"/>
    <w:rsid w:val="00C5091A"/>
    <w:rsid w:val="00C50D07"/>
    <w:rsid w:val="00C50D2F"/>
    <w:rsid w:val="00C50DF1"/>
    <w:rsid w:val="00C50E20"/>
    <w:rsid w:val="00C50F90"/>
    <w:rsid w:val="00C51399"/>
    <w:rsid w:val="00C518A8"/>
    <w:rsid w:val="00C51F10"/>
    <w:rsid w:val="00C526A8"/>
    <w:rsid w:val="00C52BEB"/>
    <w:rsid w:val="00C52D82"/>
    <w:rsid w:val="00C52E72"/>
    <w:rsid w:val="00C53348"/>
    <w:rsid w:val="00C5343C"/>
    <w:rsid w:val="00C534AE"/>
    <w:rsid w:val="00C534E8"/>
    <w:rsid w:val="00C53E0C"/>
    <w:rsid w:val="00C542D9"/>
    <w:rsid w:val="00C544B5"/>
    <w:rsid w:val="00C5486C"/>
    <w:rsid w:val="00C54A87"/>
    <w:rsid w:val="00C54C24"/>
    <w:rsid w:val="00C55577"/>
    <w:rsid w:val="00C5586E"/>
    <w:rsid w:val="00C55934"/>
    <w:rsid w:val="00C55F34"/>
    <w:rsid w:val="00C561F0"/>
    <w:rsid w:val="00C56362"/>
    <w:rsid w:val="00C565DB"/>
    <w:rsid w:val="00C565EF"/>
    <w:rsid w:val="00C5668A"/>
    <w:rsid w:val="00C567C0"/>
    <w:rsid w:val="00C570F2"/>
    <w:rsid w:val="00C57181"/>
    <w:rsid w:val="00C57296"/>
    <w:rsid w:val="00C57A5B"/>
    <w:rsid w:val="00C57BD6"/>
    <w:rsid w:val="00C57CA7"/>
    <w:rsid w:val="00C57EA6"/>
    <w:rsid w:val="00C57FD8"/>
    <w:rsid w:val="00C6010B"/>
    <w:rsid w:val="00C60390"/>
    <w:rsid w:val="00C60523"/>
    <w:rsid w:val="00C60819"/>
    <w:rsid w:val="00C60D47"/>
    <w:rsid w:val="00C60DC0"/>
    <w:rsid w:val="00C60F06"/>
    <w:rsid w:val="00C60F63"/>
    <w:rsid w:val="00C60F96"/>
    <w:rsid w:val="00C60FFB"/>
    <w:rsid w:val="00C61273"/>
    <w:rsid w:val="00C614D4"/>
    <w:rsid w:val="00C61691"/>
    <w:rsid w:val="00C61B3D"/>
    <w:rsid w:val="00C61C32"/>
    <w:rsid w:val="00C6230E"/>
    <w:rsid w:val="00C624CE"/>
    <w:rsid w:val="00C625F1"/>
    <w:rsid w:val="00C62678"/>
    <w:rsid w:val="00C6283A"/>
    <w:rsid w:val="00C63162"/>
    <w:rsid w:val="00C63358"/>
    <w:rsid w:val="00C6369C"/>
    <w:rsid w:val="00C63767"/>
    <w:rsid w:val="00C63B58"/>
    <w:rsid w:val="00C63B9B"/>
    <w:rsid w:val="00C63CA1"/>
    <w:rsid w:val="00C64066"/>
    <w:rsid w:val="00C64441"/>
    <w:rsid w:val="00C645C9"/>
    <w:rsid w:val="00C64726"/>
    <w:rsid w:val="00C647A9"/>
    <w:rsid w:val="00C650B8"/>
    <w:rsid w:val="00C650D5"/>
    <w:rsid w:val="00C651D2"/>
    <w:rsid w:val="00C652CB"/>
    <w:rsid w:val="00C655E1"/>
    <w:rsid w:val="00C65703"/>
    <w:rsid w:val="00C657BB"/>
    <w:rsid w:val="00C6588B"/>
    <w:rsid w:val="00C658DF"/>
    <w:rsid w:val="00C65ADD"/>
    <w:rsid w:val="00C65EE3"/>
    <w:rsid w:val="00C666A8"/>
    <w:rsid w:val="00C6672E"/>
    <w:rsid w:val="00C669E1"/>
    <w:rsid w:val="00C66A1C"/>
    <w:rsid w:val="00C67797"/>
    <w:rsid w:val="00C67944"/>
    <w:rsid w:val="00C67B29"/>
    <w:rsid w:val="00C70013"/>
    <w:rsid w:val="00C7002D"/>
    <w:rsid w:val="00C7016C"/>
    <w:rsid w:val="00C708C5"/>
    <w:rsid w:val="00C70CEB"/>
    <w:rsid w:val="00C710C5"/>
    <w:rsid w:val="00C71109"/>
    <w:rsid w:val="00C71312"/>
    <w:rsid w:val="00C71360"/>
    <w:rsid w:val="00C713D9"/>
    <w:rsid w:val="00C7143F"/>
    <w:rsid w:val="00C717A8"/>
    <w:rsid w:val="00C717DE"/>
    <w:rsid w:val="00C71809"/>
    <w:rsid w:val="00C71C71"/>
    <w:rsid w:val="00C71DE5"/>
    <w:rsid w:val="00C7212D"/>
    <w:rsid w:val="00C7228A"/>
    <w:rsid w:val="00C72589"/>
    <w:rsid w:val="00C72A33"/>
    <w:rsid w:val="00C72C0F"/>
    <w:rsid w:val="00C73488"/>
    <w:rsid w:val="00C73AD7"/>
    <w:rsid w:val="00C7421E"/>
    <w:rsid w:val="00C74875"/>
    <w:rsid w:val="00C74BB5"/>
    <w:rsid w:val="00C74CAF"/>
    <w:rsid w:val="00C74CD8"/>
    <w:rsid w:val="00C74DA3"/>
    <w:rsid w:val="00C7508F"/>
    <w:rsid w:val="00C758AB"/>
    <w:rsid w:val="00C759F7"/>
    <w:rsid w:val="00C75CEB"/>
    <w:rsid w:val="00C7604E"/>
    <w:rsid w:val="00C760C2"/>
    <w:rsid w:val="00C76D77"/>
    <w:rsid w:val="00C77783"/>
    <w:rsid w:val="00C778AA"/>
    <w:rsid w:val="00C779C9"/>
    <w:rsid w:val="00C77ABA"/>
    <w:rsid w:val="00C77E2C"/>
    <w:rsid w:val="00C802A0"/>
    <w:rsid w:val="00C8038A"/>
    <w:rsid w:val="00C80A7A"/>
    <w:rsid w:val="00C81207"/>
    <w:rsid w:val="00C8133F"/>
    <w:rsid w:val="00C814D9"/>
    <w:rsid w:val="00C8158C"/>
    <w:rsid w:val="00C8199F"/>
    <w:rsid w:val="00C82EE3"/>
    <w:rsid w:val="00C831DF"/>
    <w:rsid w:val="00C83A74"/>
    <w:rsid w:val="00C83AA6"/>
    <w:rsid w:val="00C83EC7"/>
    <w:rsid w:val="00C83F64"/>
    <w:rsid w:val="00C84043"/>
    <w:rsid w:val="00C84095"/>
    <w:rsid w:val="00C84A28"/>
    <w:rsid w:val="00C84B6D"/>
    <w:rsid w:val="00C84C5C"/>
    <w:rsid w:val="00C85101"/>
    <w:rsid w:val="00C8529C"/>
    <w:rsid w:val="00C85346"/>
    <w:rsid w:val="00C85441"/>
    <w:rsid w:val="00C858A8"/>
    <w:rsid w:val="00C862AF"/>
    <w:rsid w:val="00C86653"/>
    <w:rsid w:val="00C866C1"/>
    <w:rsid w:val="00C869BE"/>
    <w:rsid w:val="00C86F64"/>
    <w:rsid w:val="00C870AC"/>
    <w:rsid w:val="00C870BA"/>
    <w:rsid w:val="00C87201"/>
    <w:rsid w:val="00C87256"/>
    <w:rsid w:val="00C8731D"/>
    <w:rsid w:val="00C87859"/>
    <w:rsid w:val="00C87C3C"/>
    <w:rsid w:val="00C87E84"/>
    <w:rsid w:val="00C87F04"/>
    <w:rsid w:val="00C8C403"/>
    <w:rsid w:val="00C900C2"/>
    <w:rsid w:val="00C90337"/>
    <w:rsid w:val="00C90404"/>
    <w:rsid w:val="00C90642"/>
    <w:rsid w:val="00C906AB"/>
    <w:rsid w:val="00C90857"/>
    <w:rsid w:val="00C90915"/>
    <w:rsid w:val="00C90A9B"/>
    <w:rsid w:val="00C90AED"/>
    <w:rsid w:val="00C910D8"/>
    <w:rsid w:val="00C912FE"/>
    <w:rsid w:val="00C9187A"/>
    <w:rsid w:val="00C9196C"/>
    <w:rsid w:val="00C91BC5"/>
    <w:rsid w:val="00C91C27"/>
    <w:rsid w:val="00C91CFA"/>
    <w:rsid w:val="00C91FA2"/>
    <w:rsid w:val="00C92122"/>
    <w:rsid w:val="00C9283A"/>
    <w:rsid w:val="00C92886"/>
    <w:rsid w:val="00C92B67"/>
    <w:rsid w:val="00C9334B"/>
    <w:rsid w:val="00C93467"/>
    <w:rsid w:val="00C93BD7"/>
    <w:rsid w:val="00C93D65"/>
    <w:rsid w:val="00C93FB5"/>
    <w:rsid w:val="00C940EE"/>
    <w:rsid w:val="00C945F1"/>
    <w:rsid w:val="00C94E92"/>
    <w:rsid w:val="00C95197"/>
    <w:rsid w:val="00C95359"/>
    <w:rsid w:val="00C95556"/>
    <w:rsid w:val="00C955DF"/>
    <w:rsid w:val="00C95648"/>
    <w:rsid w:val="00C9571A"/>
    <w:rsid w:val="00C958DB"/>
    <w:rsid w:val="00C95A25"/>
    <w:rsid w:val="00C9616D"/>
    <w:rsid w:val="00C962BF"/>
    <w:rsid w:val="00C96659"/>
    <w:rsid w:val="00C9689F"/>
    <w:rsid w:val="00C96AB2"/>
    <w:rsid w:val="00C96B5A"/>
    <w:rsid w:val="00C96D23"/>
    <w:rsid w:val="00C96D48"/>
    <w:rsid w:val="00C96E77"/>
    <w:rsid w:val="00C96E99"/>
    <w:rsid w:val="00C97126"/>
    <w:rsid w:val="00C9748E"/>
    <w:rsid w:val="00C97B69"/>
    <w:rsid w:val="00C97BD3"/>
    <w:rsid w:val="00CA006E"/>
    <w:rsid w:val="00CA0126"/>
    <w:rsid w:val="00CA03C7"/>
    <w:rsid w:val="00CA0569"/>
    <w:rsid w:val="00CA08E3"/>
    <w:rsid w:val="00CA0B23"/>
    <w:rsid w:val="00CA0F62"/>
    <w:rsid w:val="00CA1330"/>
    <w:rsid w:val="00CA16EF"/>
    <w:rsid w:val="00CA1B1C"/>
    <w:rsid w:val="00CA1B73"/>
    <w:rsid w:val="00CA1E3D"/>
    <w:rsid w:val="00CA211A"/>
    <w:rsid w:val="00CA27A3"/>
    <w:rsid w:val="00CA27F7"/>
    <w:rsid w:val="00CA2886"/>
    <w:rsid w:val="00CA29C5"/>
    <w:rsid w:val="00CA2A1B"/>
    <w:rsid w:val="00CA2AB4"/>
    <w:rsid w:val="00CA2B8B"/>
    <w:rsid w:val="00CA2DFF"/>
    <w:rsid w:val="00CA3DB3"/>
    <w:rsid w:val="00CA3E1F"/>
    <w:rsid w:val="00CA3E85"/>
    <w:rsid w:val="00CA407C"/>
    <w:rsid w:val="00CA45DD"/>
    <w:rsid w:val="00CA4881"/>
    <w:rsid w:val="00CA4FCF"/>
    <w:rsid w:val="00CA4FFF"/>
    <w:rsid w:val="00CA507B"/>
    <w:rsid w:val="00CA518F"/>
    <w:rsid w:val="00CA546D"/>
    <w:rsid w:val="00CA5A73"/>
    <w:rsid w:val="00CA6836"/>
    <w:rsid w:val="00CA6974"/>
    <w:rsid w:val="00CA6A4A"/>
    <w:rsid w:val="00CA6B05"/>
    <w:rsid w:val="00CA6DAC"/>
    <w:rsid w:val="00CA7389"/>
    <w:rsid w:val="00CA7442"/>
    <w:rsid w:val="00CA75CE"/>
    <w:rsid w:val="00CA7699"/>
    <w:rsid w:val="00CA7869"/>
    <w:rsid w:val="00CA7894"/>
    <w:rsid w:val="00CA7B44"/>
    <w:rsid w:val="00CAB3F1"/>
    <w:rsid w:val="00CB0215"/>
    <w:rsid w:val="00CB05A1"/>
    <w:rsid w:val="00CB06F2"/>
    <w:rsid w:val="00CB07A6"/>
    <w:rsid w:val="00CB08BC"/>
    <w:rsid w:val="00CB0940"/>
    <w:rsid w:val="00CB09D4"/>
    <w:rsid w:val="00CB1345"/>
    <w:rsid w:val="00CB13AE"/>
    <w:rsid w:val="00CB165C"/>
    <w:rsid w:val="00CB182F"/>
    <w:rsid w:val="00CB1B77"/>
    <w:rsid w:val="00CB1D7E"/>
    <w:rsid w:val="00CB1E6C"/>
    <w:rsid w:val="00CB1FE8"/>
    <w:rsid w:val="00CB2016"/>
    <w:rsid w:val="00CB2265"/>
    <w:rsid w:val="00CB28DA"/>
    <w:rsid w:val="00CB292B"/>
    <w:rsid w:val="00CB33C4"/>
    <w:rsid w:val="00CB393E"/>
    <w:rsid w:val="00CB3CE0"/>
    <w:rsid w:val="00CB3E22"/>
    <w:rsid w:val="00CB41F6"/>
    <w:rsid w:val="00CB4354"/>
    <w:rsid w:val="00CB4611"/>
    <w:rsid w:val="00CB4629"/>
    <w:rsid w:val="00CB4745"/>
    <w:rsid w:val="00CB4ADF"/>
    <w:rsid w:val="00CB5064"/>
    <w:rsid w:val="00CB56CE"/>
    <w:rsid w:val="00CB5A66"/>
    <w:rsid w:val="00CB5FBB"/>
    <w:rsid w:val="00CB61FA"/>
    <w:rsid w:val="00CB651D"/>
    <w:rsid w:val="00CB6768"/>
    <w:rsid w:val="00CB69FD"/>
    <w:rsid w:val="00CB6C6D"/>
    <w:rsid w:val="00CB6D86"/>
    <w:rsid w:val="00CB6FDE"/>
    <w:rsid w:val="00CB721F"/>
    <w:rsid w:val="00CB7226"/>
    <w:rsid w:val="00CB73AF"/>
    <w:rsid w:val="00CB758E"/>
    <w:rsid w:val="00CB77B8"/>
    <w:rsid w:val="00CB792B"/>
    <w:rsid w:val="00CB7A95"/>
    <w:rsid w:val="00CB7D9B"/>
    <w:rsid w:val="00CC0100"/>
    <w:rsid w:val="00CC0159"/>
    <w:rsid w:val="00CC019B"/>
    <w:rsid w:val="00CC0341"/>
    <w:rsid w:val="00CC0813"/>
    <w:rsid w:val="00CC0854"/>
    <w:rsid w:val="00CC09D2"/>
    <w:rsid w:val="00CC0D83"/>
    <w:rsid w:val="00CC0F50"/>
    <w:rsid w:val="00CC173D"/>
    <w:rsid w:val="00CC1788"/>
    <w:rsid w:val="00CC17A0"/>
    <w:rsid w:val="00CC188C"/>
    <w:rsid w:val="00CC18DB"/>
    <w:rsid w:val="00CC2440"/>
    <w:rsid w:val="00CC327F"/>
    <w:rsid w:val="00CC331A"/>
    <w:rsid w:val="00CC3576"/>
    <w:rsid w:val="00CC35B4"/>
    <w:rsid w:val="00CC3816"/>
    <w:rsid w:val="00CC3960"/>
    <w:rsid w:val="00CC3B20"/>
    <w:rsid w:val="00CC40CB"/>
    <w:rsid w:val="00CC422B"/>
    <w:rsid w:val="00CC4599"/>
    <w:rsid w:val="00CC45A0"/>
    <w:rsid w:val="00CC46CB"/>
    <w:rsid w:val="00CC4B0C"/>
    <w:rsid w:val="00CC5158"/>
    <w:rsid w:val="00CC5176"/>
    <w:rsid w:val="00CC5411"/>
    <w:rsid w:val="00CC5A77"/>
    <w:rsid w:val="00CC64A7"/>
    <w:rsid w:val="00CC6911"/>
    <w:rsid w:val="00CC693B"/>
    <w:rsid w:val="00CC6BA7"/>
    <w:rsid w:val="00CC6DA2"/>
    <w:rsid w:val="00CC6DB0"/>
    <w:rsid w:val="00CC71EB"/>
    <w:rsid w:val="00CC729B"/>
    <w:rsid w:val="00CC790D"/>
    <w:rsid w:val="00CC7DC4"/>
    <w:rsid w:val="00CD00DC"/>
    <w:rsid w:val="00CD0147"/>
    <w:rsid w:val="00CD0217"/>
    <w:rsid w:val="00CD0959"/>
    <w:rsid w:val="00CD0B60"/>
    <w:rsid w:val="00CD0DA3"/>
    <w:rsid w:val="00CD0DA5"/>
    <w:rsid w:val="00CD113D"/>
    <w:rsid w:val="00CD1348"/>
    <w:rsid w:val="00CD13E1"/>
    <w:rsid w:val="00CD1486"/>
    <w:rsid w:val="00CD14E5"/>
    <w:rsid w:val="00CD1665"/>
    <w:rsid w:val="00CD1689"/>
    <w:rsid w:val="00CD1711"/>
    <w:rsid w:val="00CD1AC5"/>
    <w:rsid w:val="00CD1AD8"/>
    <w:rsid w:val="00CD2437"/>
    <w:rsid w:val="00CD24EA"/>
    <w:rsid w:val="00CD258E"/>
    <w:rsid w:val="00CD2AB8"/>
    <w:rsid w:val="00CD2BC9"/>
    <w:rsid w:val="00CD2F48"/>
    <w:rsid w:val="00CD3065"/>
    <w:rsid w:val="00CD323D"/>
    <w:rsid w:val="00CD36AB"/>
    <w:rsid w:val="00CD3771"/>
    <w:rsid w:val="00CD3BAE"/>
    <w:rsid w:val="00CD429E"/>
    <w:rsid w:val="00CD45CF"/>
    <w:rsid w:val="00CD46C3"/>
    <w:rsid w:val="00CD4833"/>
    <w:rsid w:val="00CD4A3C"/>
    <w:rsid w:val="00CD4D98"/>
    <w:rsid w:val="00CD4E9F"/>
    <w:rsid w:val="00CD5018"/>
    <w:rsid w:val="00CD5150"/>
    <w:rsid w:val="00CD5AEA"/>
    <w:rsid w:val="00CD6108"/>
    <w:rsid w:val="00CD6142"/>
    <w:rsid w:val="00CD6187"/>
    <w:rsid w:val="00CD63EF"/>
    <w:rsid w:val="00CD6726"/>
    <w:rsid w:val="00CD69F3"/>
    <w:rsid w:val="00CD6AC6"/>
    <w:rsid w:val="00CD73A7"/>
    <w:rsid w:val="00CD7A03"/>
    <w:rsid w:val="00CD7BF6"/>
    <w:rsid w:val="00CD7F7D"/>
    <w:rsid w:val="00CE0083"/>
    <w:rsid w:val="00CE0586"/>
    <w:rsid w:val="00CE06C1"/>
    <w:rsid w:val="00CE06CF"/>
    <w:rsid w:val="00CE07A9"/>
    <w:rsid w:val="00CE15DD"/>
    <w:rsid w:val="00CE18A1"/>
    <w:rsid w:val="00CE19A0"/>
    <w:rsid w:val="00CE19CA"/>
    <w:rsid w:val="00CE1C61"/>
    <w:rsid w:val="00CE1CDA"/>
    <w:rsid w:val="00CE1D3D"/>
    <w:rsid w:val="00CE2291"/>
    <w:rsid w:val="00CE2614"/>
    <w:rsid w:val="00CE2ADD"/>
    <w:rsid w:val="00CE2BEF"/>
    <w:rsid w:val="00CE2F82"/>
    <w:rsid w:val="00CE2FBA"/>
    <w:rsid w:val="00CE2FFC"/>
    <w:rsid w:val="00CE354C"/>
    <w:rsid w:val="00CE36B6"/>
    <w:rsid w:val="00CE3A35"/>
    <w:rsid w:val="00CE4291"/>
    <w:rsid w:val="00CE43BC"/>
    <w:rsid w:val="00CE4466"/>
    <w:rsid w:val="00CE45CB"/>
    <w:rsid w:val="00CE4633"/>
    <w:rsid w:val="00CE489C"/>
    <w:rsid w:val="00CE48E1"/>
    <w:rsid w:val="00CE4A47"/>
    <w:rsid w:val="00CE4B7A"/>
    <w:rsid w:val="00CE4C3C"/>
    <w:rsid w:val="00CE5630"/>
    <w:rsid w:val="00CE5692"/>
    <w:rsid w:val="00CE5B46"/>
    <w:rsid w:val="00CE5CE2"/>
    <w:rsid w:val="00CE622F"/>
    <w:rsid w:val="00CE6380"/>
    <w:rsid w:val="00CE63FE"/>
    <w:rsid w:val="00CE66B6"/>
    <w:rsid w:val="00CE66FA"/>
    <w:rsid w:val="00CE6D5F"/>
    <w:rsid w:val="00CE6DEE"/>
    <w:rsid w:val="00CE6F1B"/>
    <w:rsid w:val="00CE708B"/>
    <w:rsid w:val="00CE7B60"/>
    <w:rsid w:val="00CE7F68"/>
    <w:rsid w:val="00CED452"/>
    <w:rsid w:val="00CF00A2"/>
    <w:rsid w:val="00CF00FC"/>
    <w:rsid w:val="00CF0205"/>
    <w:rsid w:val="00CF043F"/>
    <w:rsid w:val="00CF05D2"/>
    <w:rsid w:val="00CF061E"/>
    <w:rsid w:val="00CF07A6"/>
    <w:rsid w:val="00CF1399"/>
    <w:rsid w:val="00CF1B0A"/>
    <w:rsid w:val="00CF208E"/>
    <w:rsid w:val="00CF22CF"/>
    <w:rsid w:val="00CF26E5"/>
    <w:rsid w:val="00CF27CD"/>
    <w:rsid w:val="00CF2A2A"/>
    <w:rsid w:val="00CF2C50"/>
    <w:rsid w:val="00CF2D1F"/>
    <w:rsid w:val="00CF3333"/>
    <w:rsid w:val="00CF3806"/>
    <w:rsid w:val="00CF3B7D"/>
    <w:rsid w:val="00CF3B90"/>
    <w:rsid w:val="00CF4017"/>
    <w:rsid w:val="00CF4536"/>
    <w:rsid w:val="00CF4599"/>
    <w:rsid w:val="00CF4BC4"/>
    <w:rsid w:val="00CF4C8A"/>
    <w:rsid w:val="00CF4FF3"/>
    <w:rsid w:val="00CF50CA"/>
    <w:rsid w:val="00CF5812"/>
    <w:rsid w:val="00CF5AA1"/>
    <w:rsid w:val="00CF63E9"/>
    <w:rsid w:val="00CF6460"/>
    <w:rsid w:val="00CF6A08"/>
    <w:rsid w:val="00CF6CEB"/>
    <w:rsid w:val="00CF70E5"/>
    <w:rsid w:val="00CF7464"/>
    <w:rsid w:val="00CF7829"/>
    <w:rsid w:val="00CF7978"/>
    <w:rsid w:val="00CFEBAB"/>
    <w:rsid w:val="00D001A9"/>
    <w:rsid w:val="00D00966"/>
    <w:rsid w:val="00D01163"/>
    <w:rsid w:val="00D014D2"/>
    <w:rsid w:val="00D01507"/>
    <w:rsid w:val="00D01928"/>
    <w:rsid w:val="00D01B08"/>
    <w:rsid w:val="00D01E09"/>
    <w:rsid w:val="00D01ED5"/>
    <w:rsid w:val="00D01FBA"/>
    <w:rsid w:val="00D023C9"/>
    <w:rsid w:val="00D02483"/>
    <w:rsid w:val="00D02968"/>
    <w:rsid w:val="00D02E7A"/>
    <w:rsid w:val="00D03309"/>
    <w:rsid w:val="00D0357D"/>
    <w:rsid w:val="00D03684"/>
    <w:rsid w:val="00D037AD"/>
    <w:rsid w:val="00D0384A"/>
    <w:rsid w:val="00D0384D"/>
    <w:rsid w:val="00D039F4"/>
    <w:rsid w:val="00D03CFF"/>
    <w:rsid w:val="00D0400A"/>
    <w:rsid w:val="00D04897"/>
    <w:rsid w:val="00D04981"/>
    <w:rsid w:val="00D04997"/>
    <w:rsid w:val="00D049AC"/>
    <w:rsid w:val="00D04B95"/>
    <w:rsid w:val="00D04E3C"/>
    <w:rsid w:val="00D04F4E"/>
    <w:rsid w:val="00D0507A"/>
    <w:rsid w:val="00D05263"/>
    <w:rsid w:val="00D05341"/>
    <w:rsid w:val="00D05459"/>
    <w:rsid w:val="00D05BE9"/>
    <w:rsid w:val="00D06359"/>
    <w:rsid w:val="00D064F2"/>
    <w:rsid w:val="00D06A55"/>
    <w:rsid w:val="00D06C56"/>
    <w:rsid w:val="00D06FCC"/>
    <w:rsid w:val="00D07758"/>
    <w:rsid w:val="00D0796C"/>
    <w:rsid w:val="00D07E0A"/>
    <w:rsid w:val="00D07F2D"/>
    <w:rsid w:val="00D10040"/>
    <w:rsid w:val="00D104CD"/>
    <w:rsid w:val="00D10B3E"/>
    <w:rsid w:val="00D111E4"/>
    <w:rsid w:val="00D116E0"/>
    <w:rsid w:val="00D11B97"/>
    <w:rsid w:val="00D12056"/>
    <w:rsid w:val="00D1247B"/>
    <w:rsid w:val="00D12C2C"/>
    <w:rsid w:val="00D1302B"/>
    <w:rsid w:val="00D1302E"/>
    <w:rsid w:val="00D133F3"/>
    <w:rsid w:val="00D1407F"/>
    <w:rsid w:val="00D14567"/>
    <w:rsid w:val="00D14680"/>
    <w:rsid w:val="00D148D5"/>
    <w:rsid w:val="00D14903"/>
    <w:rsid w:val="00D1493A"/>
    <w:rsid w:val="00D14E2F"/>
    <w:rsid w:val="00D14EF9"/>
    <w:rsid w:val="00D14F0E"/>
    <w:rsid w:val="00D15389"/>
    <w:rsid w:val="00D15606"/>
    <w:rsid w:val="00D158BF"/>
    <w:rsid w:val="00D15969"/>
    <w:rsid w:val="00D15D85"/>
    <w:rsid w:val="00D15EBE"/>
    <w:rsid w:val="00D160FE"/>
    <w:rsid w:val="00D163C2"/>
    <w:rsid w:val="00D164E7"/>
    <w:rsid w:val="00D167D4"/>
    <w:rsid w:val="00D1682C"/>
    <w:rsid w:val="00D16DA7"/>
    <w:rsid w:val="00D16F21"/>
    <w:rsid w:val="00D170D2"/>
    <w:rsid w:val="00D172E6"/>
    <w:rsid w:val="00D17429"/>
    <w:rsid w:val="00D178F4"/>
    <w:rsid w:val="00D203EA"/>
    <w:rsid w:val="00D20447"/>
    <w:rsid w:val="00D20743"/>
    <w:rsid w:val="00D2090B"/>
    <w:rsid w:val="00D2091E"/>
    <w:rsid w:val="00D20AE1"/>
    <w:rsid w:val="00D20BD0"/>
    <w:rsid w:val="00D20EA9"/>
    <w:rsid w:val="00D21157"/>
    <w:rsid w:val="00D21431"/>
    <w:rsid w:val="00D21703"/>
    <w:rsid w:val="00D21775"/>
    <w:rsid w:val="00D218D7"/>
    <w:rsid w:val="00D21E00"/>
    <w:rsid w:val="00D21F5E"/>
    <w:rsid w:val="00D220B8"/>
    <w:rsid w:val="00D220CC"/>
    <w:rsid w:val="00D22187"/>
    <w:rsid w:val="00D2218C"/>
    <w:rsid w:val="00D228CA"/>
    <w:rsid w:val="00D22C38"/>
    <w:rsid w:val="00D22CF3"/>
    <w:rsid w:val="00D22DA9"/>
    <w:rsid w:val="00D2305D"/>
    <w:rsid w:val="00D23364"/>
    <w:rsid w:val="00D234BF"/>
    <w:rsid w:val="00D238EE"/>
    <w:rsid w:val="00D23EC4"/>
    <w:rsid w:val="00D24175"/>
    <w:rsid w:val="00D245DE"/>
    <w:rsid w:val="00D24D80"/>
    <w:rsid w:val="00D24DD4"/>
    <w:rsid w:val="00D24E6C"/>
    <w:rsid w:val="00D24F48"/>
    <w:rsid w:val="00D2535A"/>
    <w:rsid w:val="00D25434"/>
    <w:rsid w:val="00D255AE"/>
    <w:rsid w:val="00D255CB"/>
    <w:rsid w:val="00D25661"/>
    <w:rsid w:val="00D25832"/>
    <w:rsid w:val="00D25D22"/>
    <w:rsid w:val="00D25E53"/>
    <w:rsid w:val="00D262BB"/>
    <w:rsid w:val="00D2650E"/>
    <w:rsid w:val="00D26B5B"/>
    <w:rsid w:val="00D26C13"/>
    <w:rsid w:val="00D26C8C"/>
    <w:rsid w:val="00D26DED"/>
    <w:rsid w:val="00D27717"/>
    <w:rsid w:val="00D27726"/>
    <w:rsid w:val="00D27803"/>
    <w:rsid w:val="00D27917"/>
    <w:rsid w:val="00D279F1"/>
    <w:rsid w:val="00D2EB4B"/>
    <w:rsid w:val="00D30468"/>
    <w:rsid w:val="00D305A8"/>
    <w:rsid w:val="00D30A9D"/>
    <w:rsid w:val="00D30B70"/>
    <w:rsid w:val="00D312A3"/>
    <w:rsid w:val="00D315CE"/>
    <w:rsid w:val="00D31781"/>
    <w:rsid w:val="00D318D3"/>
    <w:rsid w:val="00D31E03"/>
    <w:rsid w:val="00D3267A"/>
    <w:rsid w:val="00D326C2"/>
    <w:rsid w:val="00D3271E"/>
    <w:rsid w:val="00D327AE"/>
    <w:rsid w:val="00D32918"/>
    <w:rsid w:val="00D32DB5"/>
    <w:rsid w:val="00D32F4B"/>
    <w:rsid w:val="00D33182"/>
    <w:rsid w:val="00D3338D"/>
    <w:rsid w:val="00D3396E"/>
    <w:rsid w:val="00D339DD"/>
    <w:rsid w:val="00D33A80"/>
    <w:rsid w:val="00D33B55"/>
    <w:rsid w:val="00D33BC9"/>
    <w:rsid w:val="00D33F3B"/>
    <w:rsid w:val="00D34857"/>
    <w:rsid w:val="00D34998"/>
    <w:rsid w:val="00D3546B"/>
    <w:rsid w:val="00D35581"/>
    <w:rsid w:val="00D359EC"/>
    <w:rsid w:val="00D35FFF"/>
    <w:rsid w:val="00D36182"/>
    <w:rsid w:val="00D364DE"/>
    <w:rsid w:val="00D367B4"/>
    <w:rsid w:val="00D36BC0"/>
    <w:rsid w:val="00D36CB8"/>
    <w:rsid w:val="00D36E9C"/>
    <w:rsid w:val="00D36FA5"/>
    <w:rsid w:val="00D370E0"/>
    <w:rsid w:val="00D3791A"/>
    <w:rsid w:val="00D379BB"/>
    <w:rsid w:val="00D37DBC"/>
    <w:rsid w:val="00D4004B"/>
    <w:rsid w:val="00D4016C"/>
    <w:rsid w:val="00D404D3"/>
    <w:rsid w:val="00D40620"/>
    <w:rsid w:val="00D40754"/>
    <w:rsid w:val="00D40C2A"/>
    <w:rsid w:val="00D4102A"/>
    <w:rsid w:val="00D4135C"/>
    <w:rsid w:val="00D41426"/>
    <w:rsid w:val="00D4176C"/>
    <w:rsid w:val="00D41849"/>
    <w:rsid w:val="00D41B9A"/>
    <w:rsid w:val="00D41C81"/>
    <w:rsid w:val="00D41F74"/>
    <w:rsid w:val="00D4239E"/>
    <w:rsid w:val="00D4263C"/>
    <w:rsid w:val="00D4268F"/>
    <w:rsid w:val="00D4297B"/>
    <w:rsid w:val="00D429DC"/>
    <w:rsid w:val="00D42B36"/>
    <w:rsid w:val="00D42E3C"/>
    <w:rsid w:val="00D42F43"/>
    <w:rsid w:val="00D43136"/>
    <w:rsid w:val="00D433F3"/>
    <w:rsid w:val="00D434ED"/>
    <w:rsid w:val="00D43B14"/>
    <w:rsid w:val="00D43D2C"/>
    <w:rsid w:val="00D441C4"/>
    <w:rsid w:val="00D44403"/>
    <w:rsid w:val="00D444FE"/>
    <w:rsid w:val="00D446C0"/>
    <w:rsid w:val="00D44B27"/>
    <w:rsid w:val="00D44BB2"/>
    <w:rsid w:val="00D44CAE"/>
    <w:rsid w:val="00D45334"/>
    <w:rsid w:val="00D45D48"/>
    <w:rsid w:val="00D460AC"/>
    <w:rsid w:val="00D46223"/>
    <w:rsid w:val="00D4674A"/>
    <w:rsid w:val="00D46E44"/>
    <w:rsid w:val="00D46FD9"/>
    <w:rsid w:val="00D470C3"/>
    <w:rsid w:val="00D472C5"/>
    <w:rsid w:val="00D47534"/>
    <w:rsid w:val="00D476F3"/>
    <w:rsid w:val="00D47B0C"/>
    <w:rsid w:val="00D47C4B"/>
    <w:rsid w:val="00D47D24"/>
    <w:rsid w:val="00D47D26"/>
    <w:rsid w:val="00D5012F"/>
    <w:rsid w:val="00D501C5"/>
    <w:rsid w:val="00D50700"/>
    <w:rsid w:val="00D508F6"/>
    <w:rsid w:val="00D50B37"/>
    <w:rsid w:val="00D50EB4"/>
    <w:rsid w:val="00D5102D"/>
    <w:rsid w:val="00D51537"/>
    <w:rsid w:val="00D51562"/>
    <w:rsid w:val="00D52114"/>
    <w:rsid w:val="00D52365"/>
    <w:rsid w:val="00D52366"/>
    <w:rsid w:val="00D52579"/>
    <w:rsid w:val="00D528A9"/>
    <w:rsid w:val="00D5294A"/>
    <w:rsid w:val="00D52BC8"/>
    <w:rsid w:val="00D52FFF"/>
    <w:rsid w:val="00D534D1"/>
    <w:rsid w:val="00D53890"/>
    <w:rsid w:val="00D53A4B"/>
    <w:rsid w:val="00D53C1C"/>
    <w:rsid w:val="00D54401"/>
    <w:rsid w:val="00D54AC4"/>
    <w:rsid w:val="00D54BC5"/>
    <w:rsid w:val="00D54DAC"/>
    <w:rsid w:val="00D55213"/>
    <w:rsid w:val="00D5527C"/>
    <w:rsid w:val="00D554FE"/>
    <w:rsid w:val="00D5553B"/>
    <w:rsid w:val="00D55B3A"/>
    <w:rsid w:val="00D55BD0"/>
    <w:rsid w:val="00D55E1D"/>
    <w:rsid w:val="00D562BF"/>
    <w:rsid w:val="00D56A0C"/>
    <w:rsid w:val="00D56AFB"/>
    <w:rsid w:val="00D56D75"/>
    <w:rsid w:val="00D56EBC"/>
    <w:rsid w:val="00D57391"/>
    <w:rsid w:val="00D5758F"/>
    <w:rsid w:val="00D57643"/>
    <w:rsid w:val="00D57B78"/>
    <w:rsid w:val="00D57C97"/>
    <w:rsid w:val="00D5EC1E"/>
    <w:rsid w:val="00D602EF"/>
    <w:rsid w:val="00D609BD"/>
    <w:rsid w:val="00D60B12"/>
    <w:rsid w:val="00D60BCC"/>
    <w:rsid w:val="00D60C9E"/>
    <w:rsid w:val="00D60D72"/>
    <w:rsid w:val="00D61172"/>
    <w:rsid w:val="00D61373"/>
    <w:rsid w:val="00D6186B"/>
    <w:rsid w:val="00D618B3"/>
    <w:rsid w:val="00D61C6F"/>
    <w:rsid w:val="00D623E9"/>
    <w:rsid w:val="00D625AF"/>
    <w:rsid w:val="00D63319"/>
    <w:rsid w:val="00D63371"/>
    <w:rsid w:val="00D63EDF"/>
    <w:rsid w:val="00D64588"/>
    <w:rsid w:val="00D64B78"/>
    <w:rsid w:val="00D64D7B"/>
    <w:rsid w:val="00D64E28"/>
    <w:rsid w:val="00D64F20"/>
    <w:rsid w:val="00D650CC"/>
    <w:rsid w:val="00D650FB"/>
    <w:rsid w:val="00D6571A"/>
    <w:rsid w:val="00D65880"/>
    <w:rsid w:val="00D658CC"/>
    <w:rsid w:val="00D66066"/>
    <w:rsid w:val="00D660F8"/>
    <w:rsid w:val="00D66275"/>
    <w:rsid w:val="00D66353"/>
    <w:rsid w:val="00D66BDE"/>
    <w:rsid w:val="00D66E79"/>
    <w:rsid w:val="00D66EA8"/>
    <w:rsid w:val="00D67002"/>
    <w:rsid w:val="00D670B2"/>
    <w:rsid w:val="00D67504"/>
    <w:rsid w:val="00D67581"/>
    <w:rsid w:val="00D67729"/>
    <w:rsid w:val="00D67D48"/>
    <w:rsid w:val="00D68B4D"/>
    <w:rsid w:val="00D69435"/>
    <w:rsid w:val="00D70542"/>
    <w:rsid w:val="00D70C5B"/>
    <w:rsid w:val="00D70D21"/>
    <w:rsid w:val="00D70D76"/>
    <w:rsid w:val="00D71001"/>
    <w:rsid w:val="00D71974"/>
    <w:rsid w:val="00D7199A"/>
    <w:rsid w:val="00D71A3F"/>
    <w:rsid w:val="00D72051"/>
    <w:rsid w:val="00D72422"/>
    <w:rsid w:val="00D72B6D"/>
    <w:rsid w:val="00D73523"/>
    <w:rsid w:val="00D73AB9"/>
    <w:rsid w:val="00D73C11"/>
    <w:rsid w:val="00D74186"/>
    <w:rsid w:val="00D741C7"/>
    <w:rsid w:val="00D743BF"/>
    <w:rsid w:val="00D748A9"/>
    <w:rsid w:val="00D74984"/>
    <w:rsid w:val="00D7498F"/>
    <w:rsid w:val="00D74A21"/>
    <w:rsid w:val="00D74A75"/>
    <w:rsid w:val="00D74C00"/>
    <w:rsid w:val="00D74C03"/>
    <w:rsid w:val="00D74E70"/>
    <w:rsid w:val="00D7517D"/>
    <w:rsid w:val="00D75224"/>
    <w:rsid w:val="00D7526A"/>
    <w:rsid w:val="00D75BA6"/>
    <w:rsid w:val="00D75C6C"/>
    <w:rsid w:val="00D761A9"/>
    <w:rsid w:val="00D76299"/>
    <w:rsid w:val="00D762F2"/>
    <w:rsid w:val="00D767EA"/>
    <w:rsid w:val="00D76900"/>
    <w:rsid w:val="00D76E7F"/>
    <w:rsid w:val="00D76F9E"/>
    <w:rsid w:val="00D770E8"/>
    <w:rsid w:val="00D771F1"/>
    <w:rsid w:val="00D77255"/>
    <w:rsid w:val="00D77776"/>
    <w:rsid w:val="00D7778F"/>
    <w:rsid w:val="00D77A22"/>
    <w:rsid w:val="00D77AD2"/>
    <w:rsid w:val="00D77BF3"/>
    <w:rsid w:val="00D803A5"/>
    <w:rsid w:val="00D805DC"/>
    <w:rsid w:val="00D806DA"/>
    <w:rsid w:val="00D8078B"/>
    <w:rsid w:val="00D809ED"/>
    <w:rsid w:val="00D80B13"/>
    <w:rsid w:val="00D80C02"/>
    <w:rsid w:val="00D80C8E"/>
    <w:rsid w:val="00D80E53"/>
    <w:rsid w:val="00D80FE2"/>
    <w:rsid w:val="00D8133B"/>
    <w:rsid w:val="00D81749"/>
    <w:rsid w:val="00D8178C"/>
    <w:rsid w:val="00D817AD"/>
    <w:rsid w:val="00D818F6"/>
    <w:rsid w:val="00D81B6E"/>
    <w:rsid w:val="00D81D3D"/>
    <w:rsid w:val="00D81EDF"/>
    <w:rsid w:val="00D82038"/>
    <w:rsid w:val="00D82371"/>
    <w:rsid w:val="00D8268D"/>
    <w:rsid w:val="00D82818"/>
    <w:rsid w:val="00D82EE5"/>
    <w:rsid w:val="00D83D7B"/>
    <w:rsid w:val="00D84634"/>
    <w:rsid w:val="00D84755"/>
    <w:rsid w:val="00D84ABE"/>
    <w:rsid w:val="00D85009"/>
    <w:rsid w:val="00D850EA"/>
    <w:rsid w:val="00D85585"/>
    <w:rsid w:val="00D85DB0"/>
    <w:rsid w:val="00D85F37"/>
    <w:rsid w:val="00D8623B"/>
    <w:rsid w:val="00D86EA5"/>
    <w:rsid w:val="00D86FE5"/>
    <w:rsid w:val="00D87126"/>
    <w:rsid w:val="00D8787E"/>
    <w:rsid w:val="00D87B45"/>
    <w:rsid w:val="00D87C9D"/>
    <w:rsid w:val="00D87D85"/>
    <w:rsid w:val="00D87E95"/>
    <w:rsid w:val="00D8F7F6"/>
    <w:rsid w:val="00D90175"/>
    <w:rsid w:val="00D90367"/>
    <w:rsid w:val="00D9042F"/>
    <w:rsid w:val="00D9056F"/>
    <w:rsid w:val="00D905D9"/>
    <w:rsid w:val="00D908C1"/>
    <w:rsid w:val="00D90CDA"/>
    <w:rsid w:val="00D90EC7"/>
    <w:rsid w:val="00D90EF1"/>
    <w:rsid w:val="00D90FB0"/>
    <w:rsid w:val="00D910AA"/>
    <w:rsid w:val="00D914C3"/>
    <w:rsid w:val="00D917AC"/>
    <w:rsid w:val="00D91844"/>
    <w:rsid w:val="00D91BA5"/>
    <w:rsid w:val="00D91D74"/>
    <w:rsid w:val="00D92024"/>
    <w:rsid w:val="00D923CF"/>
    <w:rsid w:val="00D9247B"/>
    <w:rsid w:val="00D92CAA"/>
    <w:rsid w:val="00D92CF1"/>
    <w:rsid w:val="00D92D1F"/>
    <w:rsid w:val="00D932EE"/>
    <w:rsid w:val="00D93440"/>
    <w:rsid w:val="00D935B3"/>
    <w:rsid w:val="00D93B88"/>
    <w:rsid w:val="00D93C14"/>
    <w:rsid w:val="00D93CF4"/>
    <w:rsid w:val="00D942A3"/>
    <w:rsid w:val="00D9442B"/>
    <w:rsid w:val="00D94562"/>
    <w:rsid w:val="00D94824"/>
    <w:rsid w:val="00D94A2C"/>
    <w:rsid w:val="00D94A7F"/>
    <w:rsid w:val="00D94F03"/>
    <w:rsid w:val="00D954EF"/>
    <w:rsid w:val="00D957EE"/>
    <w:rsid w:val="00D96418"/>
    <w:rsid w:val="00D96505"/>
    <w:rsid w:val="00D97445"/>
    <w:rsid w:val="00D97594"/>
    <w:rsid w:val="00D9770A"/>
    <w:rsid w:val="00D977A4"/>
    <w:rsid w:val="00D97C2B"/>
    <w:rsid w:val="00D97C88"/>
    <w:rsid w:val="00D97D29"/>
    <w:rsid w:val="00DA0046"/>
    <w:rsid w:val="00DA01F1"/>
    <w:rsid w:val="00DA01F6"/>
    <w:rsid w:val="00DA0517"/>
    <w:rsid w:val="00DA0919"/>
    <w:rsid w:val="00DA0CD7"/>
    <w:rsid w:val="00DA11C1"/>
    <w:rsid w:val="00DA1389"/>
    <w:rsid w:val="00DA14DE"/>
    <w:rsid w:val="00DA190C"/>
    <w:rsid w:val="00DA1D29"/>
    <w:rsid w:val="00DA1DAB"/>
    <w:rsid w:val="00DA1EFB"/>
    <w:rsid w:val="00DA1FD2"/>
    <w:rsid w:val="00DA2187"/>
    <w:rsid w:val="00DA2902"/>
    <w:rsid w:val="00DA315F"/>
    <w:rsid w:val="00DA3276"/>
    <w:rsid w:val="00DA37C9"/>
    <w:rsid w:val="00DA4305"/>
    <w:rsid w:val="00DA440D"/>
    <w:rsid w:val="00DA4414"/>
    <w:rsid w:val="00DA45B5"/>
    <w:rsid w:val="00DA4663"/>
    <w:rsid w:val="00DA4877"/>
    <w:rsid w:val="00DA4D39"/>
    <w:rsid w:val="00DA4DCF"/>
    <w:rsid w:val="00DA4E39"/>
    <w:rsid w:val="00DA5973"/>
    <w:rsid w:val="00DA5F8B"/>
    <w:rsid w:val="00DA61E6"/>
    <w:rsid w:val="00DA632A"/>
    <w:rsid w:val="00DA66FD"/>
    <w:rsid w:val="00DA698F"/>
    <w:rsid w:val="00DA6AC9"/>
    <w:rsid w:val="00DA6D54"/>
    <w:rsid w:val="00DA6DC9"/>
    <w:rsid w:val="00DA70EC"/>
    <w:rsid w:val="00DA72FA"/>
    <w:rsid w:val="00DA739A"/>
    <w:rsid w:val="00DA73B6"/>
    <w:rsid w:val="00DA7400"/>
    <w:rsid w:val="00DA7477"/>
    <w:rsid w:val="00DA75C9"/>
    <w:rsid w:val="00DA769F"/>
    <w:rsid w:val="00DA7801"/>
    <w:rsid w:val="00DA7D3E"/>
    <w:rsid w:val="00DAA8DC"/>
    <w:rsid w:val="00DB0181"/>
    <w:rsid w:val="00DB0386"/>
    <w:rsid w:val="00DB038A"/>
    <w:rsid w:val="00DB041F"/>
    <w:rsid w:val="00DB0449"/>
    <w:rsid w:val="00DB04A5"/>
    <w:rsid w:val="00DB09EC"/>
    <w:rsid w:val="00DB0EB4"/>
    <w:rsid w:val="00DB147F"/>
    <w:rsid w:val="00DB159F"/>
    <w:rsid w:val="00DB1743"/>
    <w:rsid w:val="00DB1E9C"/>
    <w:rsid w:val="00DB21FB"/>
    <w:rsid w:val="00DB2213"/>
    <w:rsid w:val="00DB2657"/>
    <w:rsid w:val="00DB269A"/>
    <w:rsid w:val="00DB2A4F"/>
    <w:rsid w:val="00DB2AC0"/>
    <w:rsid w:val="00DB2C74"/>
    <w:rsid w:val="00DB2D5B"/>
    <w:rsid w:val="00DB2D60"/>
    <w:rsid w:val="00DB2F23"/>
    <w:rsid w:val="00DB3126"/>
    <w:rsid w:val="00DB3285"/>
    <w:rsid w:val="00DB385C"/>
    <w:rsid w:val="00DB3A41"/>
    <w:rsid w:val="00DB3E32"/>
    <w:rsid w:val="00DB3E69"/>
    <w:rsid w:val="00DB4260"/>
    <w:rsid w:val="00DB4431"/>
    <w:rsid w:val="00DB4435"/>
    <w:rsid w:val="00DB44A9"/>
    <w:rsid w:val="00DB492C"/>
    <w:rsid w:val="00DB4AFA"/>
    <w:rsid w:val="00DB50AF"/>
    <w:rsid w:val="00DB5135"/>
    <w:rsid w:val="00DB5232"/>
    <w:rsid w:val="00DB5B50"/>
    <w:rsid w:val="00DB5CD3"/>
    <w:rsid w:val="00DB5D21"/>
    <w:rsid w:val="00DB5F4B"/>
    <w:rsid w:val="00DB65A3"/>
    <w:rsid w:val="00DB663A"/>
    <w:rsid w:val="00DB66EA"/>
    <w:rsid w:val="00DB6A3D"/>
    <w:rsid w:val="00DB6B44"/>
    <w:rsid w:val="00DB6CFF"/>
    <w:rsid w:val="00DB703C"/>
    <w:rsid w:val="00DB74A9"/>
    <w:rsid w:val="00DB7706"/>
    <w:rsid w:val="00DB7A77"/>
    <w:rsid w:val="00DB7E17"/>
    <w:rsid w:val="00DB7E89"/>
    <w:rsid w:val="00DB7E94"/>
    <w:rsid w:val="00DB9AA6"/>
    <w:rsid w:val="00DC018B"/>
    <w:rsid w:val="00DC01E8"/>
    <w:rsid w:val="00DC01F6"/>
    <w:rsid w:val="00DC046E"/>
    <w:rsid w:val="00DC0575"/>
    <w:rsid w:val="00DC0636"/>
    <w:rsid w:val="00DC10D6"/>
    <w:rsid w:val="00DC1349"/>
    <w:rsid w:val="00DC15F4"/>
    <w:rsid w:val="00DC18B2"/>
    <w:rsid w:val="00DC1C1E"/>
    <w:rsid w:val="00DC1EF2"/>
    <w:rsid w:val="00DC208A"/>
    <w:rsid w:val="00DC20A5"/>
    <w:rsid w:val="00DC214A"/>
    <w:rsid w:val="00DC24D0"/>
    <w:rsid w:val="00DC2528"/>
    <w:rsid w:val="00DC31F3"/>
    <w:rsid w:val="00DC3500"/>
    <w:rsid w:val="00DC364F"/>
    <w:rsid w:val="00DC36A5"/>
    <w:rsid w:val="00DC3FA0"/>
    <w:rsid w:val="00DC3FFA"/>
    <w:rsid w:val="00DC41FB"/>
    <w:rsid w:val="00DC43AA"/>
    <w:rsid w:val="00DC4691"/>
    <w:rsid w:val="00DC48A6"/>
    <w:rsid w:val="00DC4CD1"/>
    <w:rsid w:val="00DC505A"/>
    <w:rsid w:val="00DC55D4"/>
    <w:rsid w:val="00DC5726"/>
    <w:rsid w:val="00DC5A91"/>
    <w:rsid w:val="00DC6779"/>
    <w:rsid w:val="00DC6780"/>
    <w:rsid w:val="00DC67CB"/>
    <w:rsid w:val="00DC6D59"/>
    <w:rsid w:val="00DC7232"/>
    <w:rsid w:val="00DC7327"/>
    <w:rsid w:val="00DC780C"/>
    <w:rsid w:val="00DC7985"/>
    <w:rsid w:val="00DC7CFB"/>
    <w:rsid w:val="00DCB042"/>
    <w:rsid w:val="00DD016B"/>
    <w:rsid w:val="00DD028E"/>
    <w:rsid w:val="00DD06AB"/>
    <w:rsid w:val="00DD0909"/>
    <w:rsid w:val="00DD0ACE"/>
    <w:rsid w:val="00DD0AE7"/>
    <w:rsid w:val="00DD0AEF"/>
    <w:rsid w:val="00DD0EF3"/>
    <w:rsid w:val="00DD0F14"/>
    <w:rsid w:val="00DD11EE"/>
    <w:rsid w:val="00DD1507"/>
    <w:rsid w:val="00DD19A2"/>
    <w:rsid w:val="00DD1A04"/>
    <w:rsid w:val="00DD1B51"/>
    <w:rsid w:val="00DD1BB9"/>
    <w:rsid w:val="00DD1D94"/>
    <w:rsid w:val="00DD1F74"/>
    <w:rsid w:val="00DD2613"/>
    <w:rsid w:val="00DD2A99"/>
    <w:rsid w:val="00DD2DF7"/>
    <w:rsid w:val="00DD2F51"/>
    <w:rsid w:val="00DD30AB"/>
    <w:rsid w:val="00DD30B1"/>
    <w:rsid w:val="00DD3188"/>
    <w:rsid w:val="00DD33FB"/>
    <w:rsid w:val="00DD3697"/>
    <w:rsid w:val="00DD36CF"/>
    <w:rsid w:val="00DD39E5"/>
    <w:rsid w:val="00DD3D14"/>
    <w:rsid w:val="00DD41E4"/>
    <w:rsid w:val="00DD44BB"/>
    <w:rsid w:val="00DD50A0"/>
    <w:rsid w:val="00DD50BD"/>
    <w:rsid w:val="00DD5494"/>
    <w:rsid w:val="00DD567F"/>
    <w:rsid w:val="00DD58B0"/>
    <w:rsid w:val="00DD5AAB"/>
    <w:rsid w:val="00DD5BEA"/>
    <w:rsid w:val="00DD5CF9"/>
    <w:rsid w:val="00DD6352"/>
    <w:rsid w:val="00DD64AB"/>
    <w:rsid w:val="00DD66EE"/>
    <w:rsid w:val="00DD68E3"/>
    <w:rsid w:val="00DD69EF"/>
    <w:rsid w:val="00DD6A1C"/>
    <w:rsid w:val="00DD6C7D"/>
    <w:rsid w:val="00DD769C"/>
    <w:rsid w:val="00DD77F1"/>
    <w:rsid w:val="00DD7C49"/>
    <w:rsid w:val="00DE0BC5"/>
    <w:rsid w:val="00DE0CFB"/>
    <w:rsid w:val="00DE14E4"/>
    <w:rsid w:val="00DE230D"/>
    <w:rsid w:val="00DE24E2"/>
    <w:rsid w:val="00DE2924"/>
    <w:rsid w:val="00DE2972"/>
    <w:rsid w:val="00DE2CEC"/>
    <w:rsid w:val="00DE3124"/>
    <w:rsid w:val="00DE321A"/>
    <w:rsid w:val="00DE34B1"/>
    <w:rsid w:val="00DE3836"/>
    <w:rsid w:val="00DE3907"/>
    <w:rsid w:val="00DE3A0A"/>
    <w:rsid w:val="00DE3A89"/>
    <w:rsid w:val="00DE3D75"/>
    <w:rsid w:val="00DE4207"/>
    <w:rsid w:val="00DE42ED"/>
    <w:rsid w:val="00DE42FB"/>
    <w:rsid w:val="00DE4718"/>
    <w:rsid w:val="00DE4A73"/>
    <w:rsid w:val="00DE4C9E"/>
    <w:rsid w:val="00DE4CAA"/>
    <w:rsid w:val="00DE5032"/>
    <w:rsid w:val="00DE52CB"/>
    <w:rsid w:val="00DE56CD"/>
    <w:rsid w:val="00DE579F"/>
    <w:rsid w:val="00DE57C5"/>
    <w:rsid w:val="00DE5C88"/>
    <w:rsid w:val="00DE5D83"/>
    <w:rsid w:val="00DE613E"/>
    <w:rsid w:val="00DE6400"/>
    <w:rsid w:val="00DE641E"/>
    <w:rsid w:val="00DE6888"/>
    <w:rsid w:val="00DE6BCE"/>
    <w:rsid w:val="00DE6C66"/>
    <w:rsid w:val="00DE6C9F"/>
    <w:rsid w:val="00DE7AE8"/>
    <w:rsid w:val="00DE7D83"/>
    <w:rsid w:val="00DE7EC1"/>
    <w:rsid w:val="00DEED9F"/>
    <w:rsid w:val="00DF0004"/>
    <w:rsid w:val="00DF0895"/>
    <w:rsid w:val="00DF0C54"/>
    <w:rsid w:val="00DF0C91"/>
    <w:rsid w:val="00DF0CD7"/>
    <w:rsid w:val="00DF118F"/>
    <w:rsid w:val="00DF164F"/>
    <w:rsid w:val="00DF1781"/>
    <w:rsid w:val="00DF1880"/>
    <w:rsid w:val="00DF1A82"/>
    <w:rsid w:val="00DF1C08"/>
    <w:rsid w:val="00DF1C7E"/>
    <w:rsid w:val="00DF1C98"/>
    <w:rsid w:val="00DF1CB3"/>
    <w:rsid w:val="00DF1D52"/>
    <w:rsid w:val="00DF21F5"/>
    <w:rsid w:val="00DF22C7"/>
    <w:rsid w:val="00DF24F8"/>
    <w:rsid w:val="00DF27FF"/>
    <w:rsid w:val="00DF29A3"/>
    <w:rsid w:val="00DF325D"/>
    <w:rsid w:val="00DF3688"/>
    <w:rsid w:val="00DF3959"/>
    <w:rsid w:val="00DF3BAA"/>
    <w:rsid w:val="00DF3C1A"/>
    <w:rsid w:val="00DF43DC"/>
    <w:rsid w:val="00DF4565"/>
    <w:rsid w:val="00DF470D"/>
    <w:rsid w:val="00DF4A70"/>
    <w:rsid w:val="00DF555D"/>
    <w:rsid w:val="00DF5736"/>
    <w:rsid w:val="00DF57C4"/>
    <w:rsid w:val="00DF57C9"/>
    <w:rsid w:val="00DF5A27"/>
    <w:rsid w:val="00DF5DE8"/>
    <w:rsid w:val="00DF5EE9"/>
    <w:rsid w:val="00DF5F23"/>
    <w:rsid w:val="00DF6197"/>
    <w:rsid w:val="00DF6405"/>
    <w:rsid w:val="00DF647C"/>
    <w:rsid w:val="00DF67A9"/>
    <w:rsid w:val="00DF6B19"/>
    <w:rsid w:val="00DF6C36"/>
    <w:rsid w:val="00DF752E"/>
    <w:rsid w:val="00DF7659"/>
    <w:rsid w:val="00DF77C9"/>
    <w:rsid w:val="00DF784D"/>
    <w:rsid w:val="00DF79E7"/>
    <w:rsid w:val="00DF7CC1"/>
    <w:rsid w:val="00DF7E80"/>
    <w:rsid w:val="00E00014"/>
    <w:rsid w:val="00E00018"/>
    <w:rsid w:val="00E00080"/>
    <w:rsid w:val="00E0046B"/>
    <w:rsid w:val="00E00733"/>
    <w:rsid w:val="00E00887"/>
    <w:rsid w:val="00E0089E"/>
    <w:rsid w:val="00E00F5A"/>
    <w:rsid w:val="00E01463"/>
    <w:rsid w:val="00E01506"/>
    <w:rsid w:val="00E01F13"/>
    <w:rsid w:val="00E0239E"/>
    <w:rsid w:val="00E02712"/>
    <w:rsid w:val="00E029EC"/>
    <w:rsid w:val="00E02B7E"/>
    <w:rsid w:val="00E02C0F"/>
    <w:rsid w:val="00E030FB"/>
    <w:rsid w:val="00E03339"/>
    <w:rsid w:val="00E033FF"/>
    <w:rsid w:val="00E03DA8"/>
    <w:rsid w:val="00E03E59"/>
    <w:rsid w:val="00E03F78"/>
    <w:rsid w:val="00E043F9"/>
    <w:rsid w:val="00E047C0"/>
    <w:rsid w:val="00E047CA"/>
    <w:rsid w:val="00E04893"/>
    <w:rsid w:val="00E04937"/>
    <w:rsid w:val="00E04A80"/>
    <w:rsid w:val="00E04D20"/>
    <w:rsid w:val="00E04F93"/>
    <w:rsid w:val="00E0534C"/>
    <w:rsid w:val="00E05821"/>
    <w:rsid w:val="00E058BD"/>
    <w:rsid w:val="00E05A6A"/>
    <w:rsid w:val="00E05C6B"/>
    <w:rsid w:val="00E05F0A"/>
    <w:rsid w:val="00E06640"/>
    <w:rsid w:val="00E066A0"/>
    <w:rsid w:val="00E06DD9"/>
    <w:rsid w:val="00E06F3E"/>
    <w:rsid w:val="00E0749E"/>
    <w:rsid w:val="00E07AD6"/>
    <w:rsid w:val="00E07B2D"/>
    <w:rsid w:val="00E07BDA"/>
    <w:rsid w:val="00E07E66"/>
    <w:rsid w:val="00E102E9"/>
    <w:rsid w:val="00E10A1A"/>
    <w:rsid w:val="00E10BF6"/>
    <w:rsid w:val="00E10BFD"/>
    <w:rsid w:val="00E10E4F"/>
    <w:rsid w:val="00E10F12"/>
    <w:rsid w:val="00E112F3"/>
    <w:rsid w:val="00E11891"/>
    <w:rsid w:val="00E11898"/>
    <w:rsid w:val="00E11ADF"/>
    <w:rsid w:val="00E11B82"/>
    <w:rsid w:val="00E11CBD"/>
    <w:rsid w:val="00E11F91"/>
    <w:rsid w:val="00E11FF1"/>
    <w:rsid w:val="00E121DD"/>
    <w:rsid w:val="00E123DD"/>
    <w:rsid w:val="00E1258D"/>
    <w:rsid w:val="00E12871"/>
    <w:rsid w:val="00E12CC0"/>
    <w:rsid w:val="00E12D07"/>
    <w:rsid w:val="00E12F31"/>
    <w:rsid w:val="00E1301F"/>
    <w:rsid w:val="00E133C7"/>
    <w:rsid w:val="00E1347C"/>
    <w:rsid w:val="00E134AE"/>
    <w:rsid w:val="00E134BB"/>
    <w:rsid w:val="00E134CD"/>
    <w:rsid w:val="00E13A58"/>
    <w:rsid w:val="00E13C4D"/>
    <w:rsid w:val="00E13F05"/>
    <w:rsid w:val="00E13F69"/>
    <w:rsid w:val="00E144E3"/>
    <w:rsid w:val="00E14B76"/>
    <w:rsid w:val="00E14BCC"/>
    <w:rsid w:val="00E15144"/>
    <w:rsid w:val="00E1548A"/>
    <w:rsid w:val="00E15C49"/>
    <w:rsid w:val="00E15CE0"/>
    <w:rsid w:val="00E15D73"/>
    <w:rsid w:val="00E15E10"/>
    <w:rsid w:val="00E161FF"/>
    <w:rsid w:val="00E16499"/>
    <w:rsid w:val="00E166D8"/>
    <w:rsid w:val="00E16A96"/>
    <w:rsid w:val="00E16C69"/>
    <w:rsid w:val="00E16FC1"/>
    <w:rsid w:val="00E17237"/>
    <w:rsid w:val="00E17558"/>
    <w:rsid w:val="00E17C34"/>
    <w:rsid w:val="00E17F8F"/>
    <w:rsid w:val="00E213CE"/>
    <w:rsid w:val="00E218E9"/>
    <w:rsid w:val="00E21FF3"/>
    <w:rsid w:val="00E22230"/>
    <w:rsid w:val="00E22470"/>
    <w:rsid w:val="00E22485"/>
    <w:rsid w:val="00E2248E"/>
    <w:rsid w:val="00E228DB"/>
    <w:rsid w:val="00E22D33"/>
    <w:rsid w:val="00E231FB"/>
    <w:rsid w:val="00E233C6"/>
    <w:rsid w:val="00E23404"/>
    <w:rsid w:val="00E2356A"/>
    <w:rsid w:val="00E238AE"/>
    <w:rsid w:val="00E23B65"/>
    <w:rsid w:val="00E2409C"/>
    <w:rsid w:val="00E2420A"/>
    <w:rsid w:val="00E245E6"/>
    <w:rsid w:val="00E24686"/>
    <w:rsid w:val="00E24821"/>
    <w:rsid w:val="00E24DE0"/>
    <w:rsid w:val="00E253B7"/>
    <w:rsid w:val="00E25401"/>
    <w:rsid w:val="00E25630"/>
    <w:rsid w:val="00E256E2"/>
    <w:rsid w:val="00E25838"/>
    <w:rsid w:val="00E25842"/>
    <w:rsid w:val="00E259E9"/>
    <w:rsid w:val="00E25D14"/>
    <w:rsid w:val="00E25E53"/>
    <w:rsid w:val="00E25F19"/>
    <w:rsid w:val="00E25F23"/>
    <w:rsid w:val="00E26557"/>
    <w:rsid w:val="00E26B41"/>
    <w:rsid w:val="00E26D07"/>
    <w:rsid w:val="00E26E09"/>
    <w:rsid w:val="00E26EC6"/>
    <w:rsid w:val="00E26ED8"/>
    <w:rsid w:val="00E26F3E"/>
    <w:rsid w:val="00E27173"/>
    <w:rsid w:val="00E2727F"/>
    <w:rsid w:val="00E27566"/>
    <w:rsid w:val="00E277E8"/>
    <w:rsid w:val="00E27971"/>
    <w:rsid w:val="00E27C6A"/>
    <w:rsid w:val="00E27DE7"/>
    <w:rsid w:val="00E27E7C"/>
    <w:rsid w:val="00E303C6"/>
    <w:rsid w:val="00E30552"/>
    <w:rsid w:val="00E30A20"/>
    <w:rsid w:val="00E30BCD"/>
    <w:rsid w:val="00E30EEB"/>
    <w:rsid w:val="00E30EEC"/>
    <w:rsid w:val="00E31067"/>
    <w:rsid w:val="00E311D4"/>
    <w:rsid w:val="00E3153F"/>
    <w:rsid w:val="00E31556"/>
    <w:rsid w:val="00E316B5"/>
    <w:rsid w:val="00E316CD"/>
    <w:rsid w:val="00E319B5"/>
    <w:rsid w:val="00E324EF"/>
    <w:rsid w:val="00E327C8"/>
    <w:rsid w:val="00E3295E"/>
    <w:rsid w:val="00E32E93"/>
    <w:rsid w:val="00E336CD"/>
    <w:rsid w:val="00E337B1"/>
    <w:rsid w:val="00E33867"/>
    <w:rsid w:val="00E338D6"/>
    <w:rsid w:val="00E339C7"/>
    <w:rsid w:val="00E33B8F"/>
    <w:rsid w:val="00E33DCA"/>
    <w:rsid w:val="00E341CD"/>
    <w:rsid w:val="00E34481"/>
    <w:rsid w:val="00E3499E"/>
    <w:rsid w:val="00E34A79"/>
    <w:rsid w:val="00E34B39"/>
    <w:rsid w:val="00E34B60"/>
    <w:rsid w:val="00E3538E"/>
    <w:rsid w:val="00E354BE"/>
    <w:rsid w:val="00E35C32"/>
    <w:rsid w:val="00E360F2"/>
    <w:rsid w:val="00E36307"/>
    <w:rsid w:val="00E363A2"/>
    <w:rsid w:val="00E364A8"/>
    <w:rsid w:val="00E36938"/>
    <w:rsid w:val="00E36B9A"/>
    <w:rsid w:val="00E37645"/>
    <w:rsid w:val="00E37813"/>
    <w:rsid w:val="00E37B0A"/>
    <w:rsid w:val="00E37B2C"/>
    <w:rsid w:val="00E4058F"/>
    <w:rsid w:val="00E40794"/>
    <w:rsid w:val="00E40D9A"/>
    <w:rsid w:val="00E40E57"/>
    <w:rsid w:val="00E411E6"/>
    <w:rsid w:val="00E4149B"/>
    <w:rsid w:val="00E4196B"/>
    <w:rsid w:val="00E41A6D"/>
    <w:rsid w:val="00E41AA1"/>
    <w:rsid w:val="00E41AF4"/>
    <w:rsid w:val="00E41E88"/>
    <w:rsid w:val="00E41F83"/>
    <w:rsid w:val="00E4219F"/>
    <w:rsid w:val="00E421BD"/>
    <w:rsid w:val="00E421D5"/>
    <w:rsid w:val="00E42840"/>
    <w:rsid w:val="00E4294B"/>
    <w:rsid w:val="00E42B3D"/>
    <w:rsid w:val="00E42B54"/>
    <w:rsid w:val="00E42B7E"/>
    <w:rsid w:val="00E42CDC"/>
    <w:rsid w:val="00E42EFE"/>
    <w:rsid w:val="00E42FDF"/>
    <w:rsid w:val="00E43285"/>
    <w:rsid w:val="00E43292"/>
    <w:rsid w:val="00E434BD"/>
    <w:rsid w:val="00E4361F"/>
    <w:rsid w:val="00E43733"/>
    <w:rsid w:val="00E437B4"/>
    <w:rsid w:val="00E439FE"/>
    <w:rsid w:val="00E43C94"/>
    <w:rsid w:val="00E4431D"/>
    <w:rsid w:val="00E443AB"/>
    <w:rsid w:val="00E4490B"/>
    <w:rsid w:val="00E44DF0"/>
    <w:rsid w:val="00E44F49"/>
    <w:rsid w:val="00E44F99"/>
    <w:rsid w:val="00E4530F"/>
    <w:rsid w:val="00E45A06"/>
    <w:rsid w:val="00E45C06"/>
    <w:rsid w:val="00E45C66"/>
    <w:rsid w:val="00E45D28"/>
    <w:rsid w:val="00E463A8"/>
    <w:rsid w:val="00E46507"/>
    <w:rsid w:val="00E4683E"/>
    <w:rsid w:val="00E46A49"/>
    <w:rsid w:val="00E46DB9"/>
    <w:rsid w:val="00E470DC"/>
    <w:rsid w:val="00E475EA"/>
    <w:rsid w:val="00E478AE"/>
    <w:rsid w:val="00E47B0F"/>
    <w:rsid w:val="00E47C10"/>
    <w:rsid w:val="00E47F28"/>
    <w:rsid w:val="00E47F93"/>
    <w:rsid w:val="00E4F24B"/>
    <w:rsid w:val="00E506AE"/>
    <w:rsid w:val="00E509D5"/>
    <w:rsid w:val="00E50AC1"/>
    <w:rsid w:val="00E50CA8"/>
    <w:rsid w:val="00E51219"/>
    <w:rsid w:val="00E5135C"/>
    <w:rsid w:val="00E516E4"/>
    <w:rsid w:val="00E51E88"/>
    <w:rsid w:val="00E51F2E"/>
    <w:rsid w:val="00E51FCC"/>
    <w:rsid w:val="00E52124"/>
    <w:rsid w:val="00E522F5"/>
    <w:rsid w:val="00E5293B"/>
    <w:rsid w:val="00E52940"/>
    <w:rsid w:val="00E52968"/>
    <w:rsid w:val="00E52AA9"/>
    <w:rsid w:val="00E531A1"/>
    <w:rsid w:val="00E53310"/>
    <w:rsid w:val="00E534B3"/>
    <w:rsid w:val="00E53877"/>
    <w:rsid w:val="00E538B4"/>
    <w:rsid w:val="00E5394D"/>
    <w:rsid w:val="00E539B5"/>
    <w:rsid w:val="00E540C0"/>
    <w:rsid w:val="00E54430"/>
    <w:rsid w:val="00E54869"/>
    <w:rsid w:val="00E54939"/>
    <w:rsid w:val="00E54BAF"/>
    <w:rsid w:val="00E54DFB"/>
    <w:rsid w:val="00E54FF4"/>
    <w:rsid w:val="00E55070"/>
    <w:rsid w:val="00E55201"/>
    <w:rsid w:val="00E55353"/>
    <w:rsid w:val="00E55417"/>
    <w:rsid w:val="00E554D7"/>
    <w:rsid w:val="00E5557B"/>
    <w:rsid w:val="00E55983"/>
    <w:rsid w:val="00E55D26"/>
    <w:rsid w:val="00E55DF5"/>
    <w:rsid w:val="00E55E22"/>
    <w:rsid w:val="00E55F1F"/>
    <w:rsid w:val="00E560A3"/>
    <w:rsid w:val="00E561A7"/>
    <w:rsid w:val="00E563D7"/>
    <w:rsid w:val="00E56888"/>
    <w:rsid w:val="00E56DAE"/>
    <w:rsid w:val="00E56EFD"/>
    <w:rsid w:val="00E5726C"/>
    <w:rsid w:val="00E57547"/>
    <w:rsid w:val="00E5755B"/>
    <w:rsid w:val="00E5763B"/>
    <w:rsid w:val="00E57648"/>
    <w:rsid w:val="00E5766C"/>
    <w:rsid w:val="00E579F5"/>
    <w:rsid w:val="00E57C12"/>
    <w:rsid w:val="00E57E5B"/>
    <w:rsid w:val="00E6006C"/>
    <w:rsid w:val="00E601E7"/>
    <w:rsid w:val="00E60207"/>
    <w:rsid w:val="00E60688"/>
    <w:rsid w:val="00E60696"/>
    <w:rsid w:val="00E6073C"/>
    <w:rsid w:val="00E6105A"/>
    <w:rsid w:val="00E61223"/>
    <w:rsid w:val="00E6153B"/>
    <w:rsid w:val="00E61A12"/>
    <w:rsid w:val="00E61A88"/>
    <w:rsid w:val="00E61B8A"/>
    <w:rsid w:val="00E61C22"/>
    <w:rsid w:val="00E62381"/>
    <w:rsid w:val="00E62C77"/>
    <w:rsid w:val="00E62E1C"/>
    <w:rsid w:val="00E636C1"/>
    <w:rsid w:val="00E6385D"/>
    <w:rsid w:val="00E647B7"/>
    <w:rsid w:val="00E64EEF"/>
    <w:rsid w:val="00E65110"/>
    <w:rsid w:val="00E651DD"/>
    <w:rsid w:val="00E6558E"/>
    <w:rsid w:val="00E65748"/>
    <w:rsid w:val="00E65A5A"/>
    <w:rsid w:val="00E65BF7"/>
    <w:rsid w:val="00E65C9F"/>
    <w:rsid w:val="00E65DAC"/>
    <w:rsid w:val="00E65F95"/>
    <w:rsid w:val="00E66063"/>
    <w:rsid w:val="00E66118"/>
    <w:rsid w:val="00E6658F"/>
    <w:rsid w:val="00E6665F"/>
    <w:rsid w:val="00E66708"/>
    <w:rsid w:val="00E6681A"/>
    <w:rsid w:val="00E66B23"/>
    <w:rsid w:val="00E67228"/>
    <w:rsid w:val="00E67314"/>
    <w:rsid w:val="00E673FD"/>
    <w:rsid w:val="00E67BE9"/>
    <w:rsid w:val="00E67C5A"/>
    <w:rsid w:val="00E67F19"/>
    <w:rsid w:val="00E7014C"/>
    <w:rsid w:val="00E70424"/>
    <w:rsid w:val="00E70767"/>
    <w:rsid w:val="00E707ED"/>
    <w:rsid w:val="00E70BEF"/>
    <w:rsid w:val="00E713BE"/>
    <w:rsid w:val="00E7158B"/>
    <w:rsid w:val="00E71986"/>
    <w:rsid w:val="00E7270E"/>
    <w:rsid w:val="00E72719"/>
    <w:rsid w:val="00E728CB"/>
    <w:rsid w:val="00E729DA"/>
    <w:rsid w:val="00E72BE2"/>
    <w:rsid w:val="00E7302A"/>
    <w:rsid w:val="00E736E1"/>
    <w:rsid w:val="00E73860"/>
    <w:rsid w:val="00E7388F"/>
    <w:rsid w:val="00E73926"/>
    <w:rsid w:val="00E741D3"/>
    <w:rsid w:val="00E74321"/>
    <w:rsid w:val="00E74775"/>
    <w:rsid w:val="00E74B13"/>
    <w:rsid w:val="00E757B4"/>
    <w:rsid w:val="00E766BC"/>
    <w:rsid w:val="00E76712"/>
    <w:rsid w:val="00E76832"/>
    <w:rsid w:val="00E76B20"/>
    <w:rsid w:val="00E76D73"/>
    <w:rsid w:val="00E77123"/>
    <w:rsid w:val="00E774D6"/>
    <w:rsid w:val="00E77545"/>
    <w:rsid w:val="00E77624"/>
    <w:rsid w:val="00E77822"/>
    <w:rsid w:val="00E77C2A"/>
    <w:rsid w:val="00E77CA1"/>
    <w:rsid w:val="00E77DF5"/>
    <w:rsid w:val="00E77FB5"/>
    <w:rsid w:val="00E8026D"/>
    <w:rsid w:val="00E8029F"/>
    <w:rsid w:val="00E802C5"/>
    <w:rsid w:val="00E8041D"/>
    <w:rsid w:val="00E8065E"/>
    <w:rsid w:val="00E80B6D"/>
    <w:rsid w:val="00E80BEE"/>
    <w:rsid w:val="00E812D5"/>
    <w:rsid w:val="00E81642"/>
    <w:rsid w:val="00E81893"/>
    <w:rsid w:val="00E818F8"/>
    <w:rsid w:val="00E81D41"/>
    <w:rsid w:val="00E82421"/>
    <w:rsid w:val="00E8259A"/>
    <w:rsid w:val="00E82777"/>
    <w:rsid w:val="00E82995"/>
    <w:rsid w:val="00E82B8E"/>
    <w:rsid w:val="00E82DFD"/>
    <w:rsid w:val="00E8325F"/>
    <w:rsid w:val="00E83750"/>
    <w:rsid w:val="00E83A21"/>
    <w:rsid w:val="00E83D9F"/>
    <w:rsid w:val="00E84BE2"/>
    <w:rsid w:val="00E84DF3"/>
    <w:rsid w:val="00E84F40"/>
    <w:rsid w:val="00E8531E"/>
    <w:rsid w:val="00E8567D"/>
    <w:rsid w:val="00E85869"/>
    <w:rsid w:val="00E8598B"/>
    <w:rsid w:val="00E85B02"/>
    <w:rsid w:val="00E860F2"/>
    <w:rsid w:val="00E866D5"/>
    <w:rsid w:val="00E86B1C"/>
    <w:rsid w:val="00E8716A"/>
    <w:rsid w:val="00E872C8"/>
    <w:rsid w:val="00E87564"/>
    <w:rsid w:val="00E876FA"/>
    <w:rsid w:val="00E8770B"/>
    <w:rsid w:val="00E879E3"/>
    <w:rsid w:val="00E87BF4"/>
    <w:rsid w:val="00E905C1"/>
    <w:rsid w:val="00E907A0"/>
    <w:rsid w:val="00E90C51"/>
    <w:rsid w:val="00E90EB4"/>
    <w:rsid w:val="00E91344"/>
    <w:rsid w:val="00E916DF"/>
    <w:rsid w:val="00E91BEF"/>
    <w:rsid w:val="00E91C68"/>
    <w:rsid w:val="00E92120"/>
    <w:rsid w:val="00E923B1"/>
    <w:rsid w:val="00E927DD"/>
    <w:rsid w:val="00E92DDB"/>
    <w:rsid w:val="00E93139"/>
    <w:rsid w:val="00E93450"/>
    <w:rsid w:val="00E93743"/>
    <w:rsid w:val="00E93B9B"/>
    <w:rsid w:val="00E93F16"/>
    <w:rsid w:val="00E93F2A"/>
    <w:rsid w:val="00E94959"/>
    <w:rsid w:val="00E94A67"/>
    <w:rsid w:val="00E95111"/>
    <w:rsid w:val="00E954C8"/>
    <w:rsid w:val="00E95684"/>
    <w:rsid w:val="00E95B62"/>
    <w:rsid w:val="00E95C0A"/>
    <w:rsid w:val="00E95C86"/>
    <w:rsid w:val="00E96233"/>
    <w:rsid w:val="00E965CE"/>
    <w:rsid w:val="00E966D8"/>
    <w:rsid w:val="00E97110"/>
    <w:rsid w:val="00E97190"/>
    <w:rsid w:val="00E972BB"/>
    <w:rsid w:val="00E97349"/>
    <w:rsid w:val="00E974A3"/>
    <w:rsid w:val="00E974B3"/>
    <w:rsid w:val="00E975E4"/>
    <w:rsid w:val="00E9784E"/>
    <w:rsid w:val="00E97891"/>
    <w:rsid w:val="00E978F8"/>
    <w:rsid w:val="00E97F3B"/>
    <w:rsid w:val="00E9F7C3"/>
    <w:rsid w:val="00EA0113"/>
    <w:rsid w:val="00EA069D"/>
    <w:rsid w:val="00EA0882"/>
    <w:rsid w:val="00EA0AA6"/>
    <w:rsid w:val="00EA0BD5"/>
    <w:rsid w:val="00EA0D2D"/>
    <w:rsid w:val="00EA1EF2"/>
    <w:rsid w:val="00EA27A1"/>
    <w:rsid w:val="00EA28A0"/>
    <w:rsid w:val="00EA2927"/>
    <w:rsid w:val="00EA331A"/>
    <w:rsid w:val="00EA39DD"/>
    <w:rsid w:val="00EA3AA6"/>
    <w:rsid w:val="00EA4071"/>
    <w:rsid w:val="00EA40AB"/>
    <w:rsid w:val="00EA40C0"/>
    <w:rsid w:val="00EA4103"/>
    <w:rsid w:val="00EA41F0"/>
    <w:rsid w:val="00EA43B2"/>
    <w:rsid w:val="00EA484E"/>
    <w:rsid w:val="00EA48BD"/>
    <w:rsid w:val="00EA4E6F"/>
    <w:rsid w:val="00EA5064"/>
    <w:rsid w:val="00EA51EE"/>
    <w:rsid w:val="00EA550E"/>
    <w:rsid w:val="00EA57E6"/>
    <w:rsid w:val="00EA5B37"/>
    <w:rsid w:val="00EA5F0E"/>
    <w:rsid w:val="00EA5F1E"/>
    <w:rsid w:val="00EA63D1"/>
    <w:rsid w:val="00EA6496"/>
    <w:rsid w:val="00EA67F4"/>
    <w:rsid w:val="00EA6869"/>
    <w:rsid w:val="00EA6B14"/>
    <w:rsid w:val="00EA76CE"/>
    <w:rsid w:val="00EA7886"/>
    <w:rsid w:val="00EA7D53"/>
    <w:rsid w:val="00EB0207"/>
    <w:rsid w:val="00EB0705"/>
    <w:rsid w:val="00EB0714"/>
    <w:rsid w:val="00EB0C8F"/>
    <w:rsid w:val="00EB0E88"/>
    <w:rsid w:val="00EB12DC"/>
    <w:rsid w:val="00EB13A9"/>
    <w:rsid w:val="00EB18BF"/>
    <w:rsid w:val="00EB19FF"/>
    <w:rsid w:val="00EB1A89"/>
    <w:rsid w:val="00EB1AE8"/>
    <w:rsid w:val="00EB1E5C"/>
    <w:rsid w:val="00EB1E8C"/>
    <w:rsid w:val="00EB1F98"/>
    <w:rsid w:val="00EB20AE"/>
    <w:rsid w:val="00EB21D3"/>
    <w:rsid w:val="00EB24CB"/>
    <w:rsid w:val="00EB2C4B"/>
    <w:rsid w:val="00EB2CC4"/>
    <w:rsid w:val="00EB302D"/>
    <w:rsid w:val="00EB3655"/>
    <w:rsid w:val="00EB39EA"/>
    <w:rsid w:val="00EB3A84"/>
    <w:rsid w:val="00EB3D55"/>
    <w:rsid w:val="00EB3F05"/>
    <w:rsid w:val="00EB4095"/>
    <w:rsid w:val="00EB40BD"/>
    <w:rsid w:val="00EB4266"/>
    <w:rsid w:val="00EB4656"/>
    <w:rsid w:val="00EB46AB"/>
    <w:rsid w:val="00EB47FD"/>
    <w:rsid w:val="00EB48BC"/>
    <w:rsid w:val="00EB4A1C"/>
    <w:rsid w:val="00EB4C40"/>
    <w:rsid w:val="00EB51AD"/>
    <w:rsid w:val="00EB529D"/>
    <w:rsid w:val="00EB6041"/>
    <w:rsid w:val="00EB6535"/>
    <w:rsid w:val="00EB667E"/>
    <w:rsid w:val="00EB67EE"/>
    <w:rsid w:val="00EB68BD"/>
    <w:rsid w:val="00EB6A96"/>
    <w:rsid w:val="00EB6AF0"/>
    <w:rsid w:val="00EB6E31"/>
    <w:rsid w:val="00EB70FB"/>
    <w:rsid w:val="00EB7B0C"/>
    <w:rsid w:val="00EB7CD1"/>
    <w:rsid w:val="00EB7D85"/>
    <w:rsid w:val="00EB7F62"/>
    <w:rsid w:val="00EB7FAE"/>
    <w:rsid w:val="00EB7FE7"/>
    <w:rsid w:val="00EB9533"/>
    <w:rsid w:val="00EC0254"/>
    <w:rsid w:val="00EC0320"/>
    <w:rsid w:val="00EC0853"/>
    <w:rsid w:val="00EC0BA9"/>
    <w:rsid w:val="00EC103E"/>
    <w:rsid w:val="00EC12B1"/>
    <w:rsid w:val="00EC1576"/>
    <w:rsid w:val="00EC15C5"/>
    <w:rsid w:val="00EC16AB"/>
    <w:rsid w:val="00EC16E4"/>
    <w:rsid w:val="00EC16FE"/>
    <w:rsid w:val="00EC1724"/>
    <w:rsid w:val="00EC178B"/>
    <w:rsid w:val="00EC1874"/>
    <w:rsid w:val="00EC188A"/>
    <w:rsid w:val="00EC1E2F"/>
    <w:rsid w:val="00EC1E4C"/>
    <w:rsid w:val="00EC1F9E"/>
    <w:rsid w:val="00EC2031"/>
    <w:rsid w:val="00EC22DF"/>
    <w:rsid w:val="00EC2402"/>
    <w:rsid w:val="00EC248C"/>
    <w:rsid w:val="00EC266E"/>
    <w:rsid w:val="00EC280A"/>
    <w:rsid w:val="00EC2902"/>
    <w:rsid w:val="00EC296C"/>
    <w:rsid w:val="00EC297B"/>
    <w:rsid w:val="00EC2CA5"/>
    <w:rsid w:val="00EC2DB1"/>
    <w:rsid w:val="00EC33E9"/>
    <w:rsid w:val="00EC36DD"/>
    <w:rsid w:val="00EC375D"/>
    <w:rsid w:val="00EC3D81"/>
    <w:rsid w:val="00EC3DC9"/>
    <w:rsid w:val="00EC3ED7"/>
    <w:rsid w:val="00EC3F6D"/>
    <w:rsid w:val="00EC4702"/>
    <w:rsid w:val="00EC4849"/>
    <w:rsid w:val="00EC48DD"/>
    <w:rsid w:val="00EC4911"/>
    <w:rsid w:val="00EC5BD5"/>
    <w:rsid w:val="00EC5C20"/>
    <w:rsid w:val="00EC603B"/>
    <w:rsid w:val="00EC65B5"/>
    <w:rsid w:val="00EC6755"/>
    <w:rsid w:val="00EC6819"/>
    <w:rsid w:val="00EC7D92"/>
    <w:rsid w:val="00ED00F3"/>
    <w:rsid w:val="00ED01F7"/>
    <w:rsid w:val="00ED109A"/>
    <w:rsid w:val="00ED1354"/>
    <w:rsid w:val="00ED1A22"/>
    <w:rsid w:val="00ED1B7B"/>
    <w:rsid w:val="00ED1D2E"/>
    <w:rsid w:val="00ED1D99"/>
    <w:rsid w:val="00ED1FB2"/>
    <w:rsid w:val="00ED2151"/>
    <w:rsid w:val="00ED21B3"/>
    <w:rsid w:val="00ED2623"/>
    <w:rsid w:val="00ED28AB"/>
    <w:rsid w:val="00ED296E"/>
    <w:rsid w:val="00ED2ADF"/>
    <w:rsid w:val="00ED322F"/>
    <w:rsid w:val="00ED3464"/>
    <w:rsid w:val="00ED38C4"/>
    <w:rsid w:val="00ED3B2B"/>
    <w:rsid w:val="00ED3DD1"/>
    <w:rsid w:val="00ED42B7"/>
    <w:rsid w:val="00ED44DD"/>
    <w:rsid w:val="00ED4537"/>
    <w:rsid w:val="00ED48CA"/>
    <w:rsid w:val="00ED4AFC"/>
    <w:rsid w:val="00ED4E06"/>
    <w:rsid w:val="00ED4EE0"/>
    <w:rsid w:val="00ED512D"/>
    <w:rsid w:val="00ED5155"/>
    <w:rsid w:val="00ED565E"/>
    <w:rsid w:val="00ED58FF"/>
    <w:rsid w:val="00ED5DCC"/>
    <w:rsid w:val="00ED5F96"/>
    <w:rsid w:val="00ED636A"/>
    <w:rsid w:val="00ED6575"/>
    <w:rsid w:val="00ED65B3"/>
    <w:rsid w:val="00ED65CF"/>
    <w:rsid w:val="00ED66A4"/>
    <w:rsid w:val="00ED69DF"/>
    <w:rsid w:val="00ED6ADB"/>
    <w:rsid w:val="00ED6F04"/>
    <w:rsid w:val="00ED7AE2"/>
    <w:rsid w:val="00ED7B30"/>
    <w:rsid w:val="00ED7C31"/>
    <w:rsid w:val="00EDEFEA"/>
    <w:rsid w:val="00EE045A"/>
    <w:rsid w:val="00EE0B19"/>
    <w:rsid w:val="00EE0C02"/>
    <w:rsid w:val="00EE0C2C"/>
    <w:rsid w:val="00EE0D29"/>
    <w:rsid w:val="00EE0E15"/>
    <w:rsid w:val="00EE0F57"/>
    <w:rsid w:val="00EE0FDD"/>
    <w:rsid w:val="00EE10F3"/>
    <w:rsid w:val="00EE1B69"/>
    <w:rsid w:val="00EE1DEC"/>
    <w:rsid w:val="00EE2014"/>
    <w:rsid w:val="00EE211E"/>
    <w:rsid w:val="00EE2259"/>
    <w:rsid w:val="00EE2346"/>
    <w:rsid w:val="00EE2693"/>
    <w:rsid w:val="00EE2AA0"/>
    <w:rsid w:val="00EE2F55"/>
    <w:rsid w:val="00EE3543"/>
    <w:rsid w:val="00EE3D40"/>
    <w:rsid w:val="00EE3DE8"/>
    <w:rsid w:val="00EE4782"/>
    <w:rsid w:val="00EE49FC"/>
    <w:rsid w:val="00EE4C29"/>
    <w:rsid w:val="00EE4D58"/>
    <w:rsid w:val="00EE50FB"/>
    <w:rsid w:val="00EE56CE"/>
    <w:rsid w:val="00EE5870"/>
    <w:rsid w:val="00EE591F"/>
    <w:rsid w:val="00EE5C9D"/>
    <w:rsid w:val="00EE5D80"/>
    <w:rsid w:val="00EE5D87"/>
    <w:rsid w:val="00EE5EFC"/>
    <w:rsid w:val="00EE60AF"/>
    <w:rsid w:val="00EE61EA"/>
    <w:rsid w:val="00EE64BA"/>
    <w:rsid w:val="00EE6563"/>
    <w:rsid w:val="00EE6778"/>
    <w:rsid w:val="00EE68CF"/>
    <w:rsid w:val="00EE6A01"/>
    <w:rsid w:val="00EE6AF5"/>
    <w:rsid w:val="00EE6E06"/>
    <w:rsid w:val="00EE6E1D"/>
    <w:rsid w:val="00EE7F41"/>
    <w:rsid w:val="00EF0058"/>
    <w:rsid w:val="00EF00DE"/>
    <w:rsid w:val="00EF1779"/>
    <w:rsid w:val="00EF1A0A"/>
    <w:rsid w:val="00EF2073"/>
    <w:rsid w:val="00EF26D8"/>
    <w:rsid w:val="00EF30BD"/>
    <w:rsid w:val="00EF3177"/>
    <w:rsid w:val="00EF32B4"/>
    <w:rsid w:val="00EF33A3"/>
    <w:rsid w:val="00EF342C"/>
    <w:rsid w:val="00EF34A8"/>
    <w:rsid w:val="00EF3757"/>
    <w:rsid w:val="00EF386F"/>
    <w:rsid w:val="00EF3C68"/>
    <w:rsid w:val="00EF3EFA"/>
    <w:rsid w:val="00EF4866"/>
    <w:rsid w:val="00EF512F"/>
    <w:rsid w:val="00EF51D8"/>
    <w:rsid w:val="00EF5210"/>
    <w:rsid w:val="00EF52A2"/>
    <w:rsid w:val="00EF565D"/>
    <w:rsid w:val="00EF56C5"/>
    <w:rsid w:val="00EF58A8"/>
    <w:rsid w:val="00EF5B13"/>
    <w:rsid w:val="00EF60AC"/>
    <w:rsid w:val="00EF60B8"/>
    <w:rsid w:val="00EF6209"/>
    <w:rsid w:val="00EF62CA"/>
    <w:rsid w:val="00EF6599"/>
    <w:rsid w:val="00EF6694"/>
    <w:rsid w:val="00EF6984"/>
    <w:rsid w:val="00EF69B5"/>
    <w:rsid w:val="00EF6C42"/>
    <w:rsid w:val="00EF6CD4"/>
    <w:rsid w:val="00EF6DB5"/>
    <w:rsid w:val="00EF7316"/>
    <w:rsid w:val="00EF7BF5"/>
    <w:rsid w:val="00F000EC"/>
    <w:rsid w:val="00F00501"/>
    <w:rsid w:val="00F00ADA"/>
    <w:rsid w:val="00F00ADB"/>
    <w:rsid w:val="00F00E1B"/>
    <w:rsid w:val="00F00E84"/>
    <w:rsid w:val="00F00EDC"/>
    <w:rsid w:val="00F0111B"/>
    <w:rsid w:val="00F01A62"/>
    <w:rsid w:val="00F01AF5"/>
    <w:rsid w:val="00F01C2F"/>
    <w:rsid w:val="00F01E79"/>
    <w:rsid w:val="00F02738"/>
    <w:rsid w:val="00F02C0F"/>
    <w:rsid w:val="00F02CCC"/>
    <w:rsid w:val="00F03066"/>
    <w:rsid w:val="00F03715"/>
    <w:rsid w:val="00F03D37"/>
    <w:rsid w:val="00F043EA"/>
    <w:rsid w:val="00F044F4"/>
    <w:rsid w:val="00F0458A"/>
    <w:rsid w:val="00F045C6"/>
    <w:rsid w:val="00F04E27"/>
    <w:rsid w:val="00F05123"/>
    <w:rsid w:val="00F059DC"/>
    <w:rsid w:val="00F06238"/>
    <w:rsid w:val="00F063EA"/>
    <w:rsid w:val="00F064E2"/>
    <w:rsid w:val="00F06C09"/>
    <w:rsid w:val="00F06C87"/>
    <w:rsid w:val="00F06E38"/>
    <w:rsid w:val="00F07285"/>
    <w:rsid w:val="00F073EB"/>
    <w:rsid w:val="00F07495"/>
    <w:rsid w:val="00F07675"/>
    <w:rsid w:val="00F07947"/>
    <w:rsid w:val="00F079B9"/>
    <w:rsid w:val="00F07B83"/>
    <w:rsid w:val="00F10038"/>
    <w:rsid w:val="00F10159"/>
    <w:rsid w:val="00F10550"/>
    <w:rsid w:val="00F10706"/>
    <w:rsid w:val="00F10768"/>
    <w:rsid w:val="00F10889"/>
    <w:rsid w:val="00F11351"/>
    <w:rsid w:val="00F114AF"/>
    <w:rsid w:val="00F114ED"/>
    <w:rsid w:val="00F1157B"/>
    <w:rsid w:val="00F11EB6"/>
    <w:rsid w:val="00F12381"/>
    <w:rsid w:val="00F1287D"/>
    <w:rsid w:val="00F12DCC"/>
    <w:rsid w:val="00F12F6C"/>
    <w:rsid w:val="00F12FAE"/>
    <w:rsid w:val="00F133F5"/>
    <w:rsid w:val="00F1388F"/>
    <w:rsid w:val="00F139FD"/>
    <w:rsid w:val="00F13A9A"/>
    <w:rsid w:val="00F13BB3"/>
    <w:rsid w:val="00F13EA0"/>
    <w:rsid w:val="00F13F54"/>
    <w:rsid w:val="00F14011"/>
    <w:rsid w:val="00F1425B"/>
    <w:rsid w:val="00F14541"/>
    <w:rsid w:val="00F1455F"/>
    <w:rsid w:val="00F14568"/>
    <w:rsid w:val="00F149A3"/>
    <w:rsid w:val="00F14F60"/>
    <w:rsid w:val="00F154EC"/>
    <w:rsid w:val="00F1564C"/>
    <w:rsid w:val="00F15A54"/>
    <w:rsid w:val="00F15B24"/>
    <w:rsid w:val="00F162B3"/>
    <w:rsid w:val="00F16347"/>
    <w:rsid w:val="00F165B5"/>
    <w:rsid w:val="00F1672C"/>
    <w:rsid w:val="00F16AC7"/>
    <w:rsid w:val="00F16BAA"/>
    <w:rsid w:val="00F16DE6"/>
    <w:rsid w:val="00F16F58"/>
    <w:rsid w:val="00F175D9"/>
    <w:rsid w:val="00F1795F"/>
    <w:rsid w:val="00F17A3E"/>
    <w:rsid w:val="00F17FB1"/>
    <w:rsid w:val="00F17FBA"/>
    <w:rsid w:val="00F20560"/>
    <w:rsid w:val="00F20B03"/>
    <w:rsid w:val="00F20C5E"/>
    <w:rsid w:val="00F20DCE"/>
    <w:rsid w:val="00F20ED3"/>
    <w:rsid w:val="00F20FCC"/>
    <w:rsid w:val="00F2108D"/>
    <w:rsid w:val="00F21106"/>
    <w:rsid w:val="00F2116A"/>
    <w:rsid w:val="00F212C3"/>
    <w:rsid w:val="00F214B2"/>
    <w:rsid w:val="00F214C2"/>
    <w:rsid w:val="00F21725"/>
    <w:rsid w:val="00F217BD"/>
    <w:rsid w:val="00F21E27"/>
    <w:rsid w:val="00F22B17"/>
    <w:rsid w:val="00F22EA8"/>
    <w:rsid w:val="00F22FB5"/>
    <w:rsid w:val="00F232CD"/>
    <w:rsid w:val="00F23524"/>
    <w:rsid w:val="00F23609"/>
    <w:rsid w:val="00F23B7A"/>
    <w:rsid w:val="00F23F1B"/>
    <w:rsid w:val="00F2435D"/>
    <w:rsid w:val="00F24668"/>
    <w:rsid w:val="00F24788"/>
    <w:rsid w:val="00F24A8A"/>
    <w:rsid w:val="00F24B61"/>
    <w:rsid w:val="00F24EB3"/>
    <w:rsid w:val="00F24EDF"/>
    <w:rsid w:val="00F25221"/>
    <w:rsid w:val="00F2536C"/>
    <w:rsid w:val="00F254E2"/>
    <w:rsid w:val="00F255CC"/>
    <w:rsid w:val="00F2576A"/>
    <w:rsid w:val="00F25AB3"/>
    <w:rsid w:val="00F25D24"/>
    <w:rsid w:val="00F25E13"/>
    <w:rsid w:val="00F260FB"/>
    <w:rsid w:val="00F263B0"/>
    <w:rsid w:val="00F2656F"/>
    <w:rsid w:val="00F26B06"/>
    <w:rsid w:val="00F26C0B"/>
    <w:rsid w:val="00F27097"/>
    <w:rsid w:val="00F2734B"/>
    <w:rsid w:val="00F2759A"/>
    <w:rsid w:val="00F275E1"/>
    <w:rsid w:val="00F2767B"/>
    <w:rsid w:val="00F2776F"/>
    <w:rsid w:val="00F27C4E"/>
    <w:rsid w:val="00F27E4E"/>
    <w:rsid w:val="00F27F96"/>
    <w:rsid w:val="00F30380"/>
    <w:rsid w:val="00F30571"/>
    <w:rsid w:val="00F30910"/>
    <w:rsid w:val="00F30CA3"/>
    <w:rsid w:val="00F31110"/>
    <w:rsid w:val="00F316EA"/>
    <w:rsid w:val="00F3208D"/>
    <w:rsid w:val="00F32183"/>
    <w:rsid w:val="00F3235B"/>
    <w:rsid w:val="00F3269F"/>
    <w:rsid w:val="00F32D01"/>
    <w:rsid w:val="00F334EA"/>
    <w:rsid w:val="00F3365E"/>
    <w:rsid w:val="00F33F54"/>
    <w:rsid w:val="00F34386"/>
    <w:rsid w:val="00F34483"/>
    <w:rsid w:val="00F3462D"/>
    <w:rsid w:val="00F34630"/>
    <w:rsid w:val="00F34766"/>
    <w:rsid w:val="00F34D40"/>
    <w:rsid w:val="00F34EAF"/>
    <w:rsid w:val="00F35338"/>
    <w:rsid w:val="00F3547B"/>
    <w:rsid w:val="00F354EF"/>
    <w:rsid w:val="00F3588B"/>
    <w:rsid w:val="00F35AE7"/>
    <w:rsid w:val="00F35E4C"/>
    <w:rsid w:val="00F36024"/>
    <w:rsid w:val="00F36135"/>
    <w:rsid w:val="00F36281"/>
    <w:rsid w:val="00F367D2"/>
    <w:rsid w:val="00F367E0"/>
    <w:rsid w:val="00F3680F"/>
    <w:rsid w:val="00F36DDD"/>
    <w:rsid w:val="00F36F73"/>
    <w:rsid w:val="00F370B2"/>
    <w:rsid w:val="00F3764F"/>
    <w:rsid w:val="00F37C89"/>
    <w:rsid w:val="00F37E98"/>
    <w:rsid w:val="00F37F78"/>
    <w:rsid w:val="00F3AB86"/>
    <w:rsid w:val="00F40087"/>
    <w:rsid w:val="00F40364"/>
    <w:rsid w:val="00F40987"/>
    <w:rsid w:val="00F40A32"/>
    <w:rsid w:val="00F40E1F"/>
    <w:rsid w:val="00F40E4E"/>
    <w:rsid w:val="00F414A7"/>
    <w:rsid w:val="00F41561"/>
    <w:rsid w:val="00F41990"/>
    <w:rsid w:val="00F41A9A"/>
    <w:rsid w:val="00F41AAC"/>
    <w:rsid w:val="00F41B45"/>
    <w:rsid w:val="00F42120"/>
    <w:rsid w:val="00F42178"/>
    <w:rsid w:val="00F42703"/>
    <w:rsid w:val="00F42D37"/>
    <w:rsid w:val="00F42EA4"/>
    <w:rsid w:val="00F4328E"/>
    <w:rsid w:val="00F439FB"/>
    <w:rsid w:val="00F43A53"/>
    <w:rsid w:val="00F43A5F"/>
    <w:rsid w:val="00F43AA3"/>
    <w:rsid w:val="00F43D2A"/>
    <w:rsid w:val="00F441A1"/>
    <w:rsid w:val="00F44754"/>
    <w:rsid w:val="00F4477A"/>
    <w:rsid w:val="00F44980"/>
    <w:rsid w:val="00F449CB"/>
    <w:rsid w:val="00F449D9"/>
    <w:rsid w:val="00F44F26"/>
    <w:rsid w:val="00F45123"/>
    <w:rsid w:val="00F451FA"/>
    <w:rsid w:val="00F4536D"/>
    <w:rsid w:val="00F45374"/>
    <w:rsid w:val="00F45C19"/>
    <w:rsid w:val="00F45CBB"/>
    <w:rsid w:val="00F45FF0"/>
    <w:rsid w:val="00F46374"/>
    <w:rsid w:val="00F46779"/>
    <w:rsid w:val="00F46ADA"/>
    <w:rsid w:val="00F46CD0"/>
    <w:rsid w:val="00F4717C"/>
    <w:rsid w:val="00F47306"/>
    <w:rsid w:val="00F474D6"/>
    <w:rsid w:val="00F47671"/>
    <w:rsid w:val="00F476F9"/>
    <w:rsid w:val="00F47A25"/>
    <w:rsid w:val="00F47B96"/>
    <w:rsid w:val="00F50013"/>
    <w:rsid w:val="00F5014F"/>
    <w:rsid w:val="00F5075E"/>
    <w:rsid w:val="00F512F0"/>
    <w:rsid w:val="00F51340"/>
    <w:rsid w:val="00F5158C"/>
    <w:rsid w:val="00F51941"/>
    <w:rsid w:val="00F51B18"/>
    <w:rsid w:val="00F520C2"/>
    <w:rsid w:val="00F52177"/>
    <w:rsid w:val="00F52505"/>
    <w:rsid w:val="00F52537"/>
    <w:rsid w:val="00F528F6"/>
    <w:rsid w:val="00F52C76"/>
    <w:rsid w:val="00F52CB1"/>
    <w:rsid w:val="00F53054"/>
    <w:rsid w:val="00F53129"/>
    <w:rsid w:val="00F53843"/>
    <w:rsid w:val="00F53984"/>
    <w:rsid w:val="00F53BE5"/>
    <w:rsid w:val="00F53C93"/>
    <w:rsid w:val="00F53D67"/>
    <w:rsid w:val="00F54065"/>
    <w:rsid w:val="00F54437"/>
    <w:rsid w:val="00F544DA"/>
    <w:rsid w:val="00F54533"/>
    <w:rsid w:val="00F54F35"/>
    <w:rsid w:val="00F55389"/>
    <w:rsid w:val="00F55421"/>
    <w:rsid w:val="00F558B0"/>
    <w:rsid w:val="00F55A97"/>
    <w:rsid w:val="00F55E44"/>
    <w:rsid w:val="00F55F5E"/>
    <w:rsid w:val="00F56959"/>
    <w:rsid w:val="00F56B65"/>
    <w:rsid w:val="00F56C6F"/>
    <w:rsid w:val="00F56E9C"/>
    <w:rsid w:val="00F56F15"/>
    <w:rsid w:val="00F572B5"/>
    <w:rsid w:val="00F5730B"/>
    <w:rsid w:val="00F577D5"/>
    <w:rsid w:val="00F57D3C"/>
    <w:rsid w:val="00F57EB7"/>
    <w:rsid w:val="00F603EF"/>
    <w:rsid w:val="00F608EE"/>
    <w:rsid w:val="00F60B89"/>
    <w:rsid w:val="00F60E91"/>
    <w:rsid w:val="00F610D4"/>
    <w:rsid w:val="00F6130C"/>
    <w:rsid w:val="00F6137F"/>
    <w:rsid w:val="00F61473"/>
    <w:rsid w:val="00F615FD"/>
    <w:rsid w:val="00F6175E"/>
    <w:rsid w:val="00F61FA1"/>
    <w:rsid w:val="00F62531"/>
    <w:rsid w:val="00F62843"/>
    <w:rsid w:val="00F6295B"/>
    <w:rsid w:val="00F62C30"/>
    <w:rsid w:val="00F62C3C"/>
    <w:rsid w:val="00F62D52"/>
    <w:rsid w:val="00F63660"/>
    <w:rsid w:val="00F6392E"/>
    <w:rsid w:val="00F64289"/>
    <w:rsid w:val="00F6455F"/>
    <w:rsid w:val="00F64A91"/>
    <w:rsid w:val="00F64BB0"/>
    <w:rsid w:val="00F64D60"/>
    <w:rsid w:val="00F6501D"/>
    <w:rsid w:val="00F6525F"/>
    <w:rsid w:val="00F652BC"/>
    <w:rsid w:val="00F6536F"/>
    <w:rsid w:val="00F65963"/>
    <w:rsid w:val="00F659EB"/>
    <w:rsid w:val="00F6619D"/>
    <w:rsid w:val="00F6681D"/>
    <w:rsid w:val="00F66953"/>
    <w:rsid w:val="00F66B3C"/>
    <w:rsid w:val="00F66BEA"/>
    <w:rsid w:val="00F66C2A"/>
    <w:rsid w:val="00F66FC6"/>
    <w:rsid w:val="00F67070"/>
    <w:rsid w:val="00F672C8"/>
    <w:rsid w:val="00F674F0"/>
    <w:rsid w:val="00F67633"/>
    <w:rsid w:val="00F677AB"/>
    <w:rsid w:val="00F6795C"/>
    <w:rsid w:val="00F67D91"/>
    <w:rsid w:val="00F7024B"/>
    <w:rsid w:val="00F7069D"/>
    <w:rsid w:val="00F70CD5"/>
    <w:rsid w:val="00F70D3F"/>
    <w:rsid w:val="00F70F62"/>
    <w:rsid w:val="00F7126C"/>
    <w:rsid w:val="00F71569"/>
    <w:rsid w:val="00F715EE"/>
    <w:rsid w:val="00F71639"/>
    <w:rsid w:val="00F716F9"/>
    <w:rsid w:val="00F71B3C"/>
    <w:rsid w:val="00F71C27"/>
    <w:rsid w:val="00F71C58"/>
    <w:rsid w:val="00F71FD6"/>
    <w:rsid w:val="00F7232D"/>
    <w:rsid w:val="00F72C98"/>
    <w:rsid w:val="00F72E0A"/>
    <w:rsid w:val="00F730C9"/>
    <w:rsid w:val="00F73112"/>
    <w:rsid w:val="00F73323"/>
    <w:rsid w:val="00F7341B"/>
    <w:rsid w:val="00F7345D"/>
    <w:rsid w:val="00F73539"/>
    <w:rsid w:val="00F7360F"/>
    <w:rsid w:val="00F73856"/>
    <w:rsid w:val="00F747B5"/>
    <w:rsid w:val="00F749CE"/>
    <w:rsid w:val="00F74E29"/>
    <w:rsid w:val="00F75663"/>
    <w:rsid w:val="00F7568F"/>
    <w:rsid w:val="00F75EF8"/>
    <w:rsid w:val="00F764AE"/>
    <w:rsid w:val="00F769EB"/>
    <w:rsid w:val="00F76AA4"/>
    <w:rsid w:val="00F77151"/>
    <w:rsid w:val="00F7771B"/>
    <w:rsid w:val="00F77B4E"/>
    <w:rsid w:val="00F77D8A"/>
    <w:rsid w:val="00F77E8D"/>
    <w:rsid w:val="00F7898D"/>
    <w:rsid w:val="00F80064"/>
    <w:rsid w:val="00F8018D"/>
    <w:rsid w:val="00F8052E"/>
    <w:rsid w:val="00F807CF"/>
    <w:rsid w:val="00F80A35"/>
    <w:rsid w:val="00F80B8C"/>
    <w:rsid w:val="00F8124E"/>
    <w:rsid w:val="00F8125B"/>
    <w:rsid w:val="00F81698"/>
    <w:rsid w:val="00F81BE3"/>
    <w:rsid w:val="00F81D31"/>
    <w:rsid w:val="00F81D62"/>
    <w:rsid w:val="00F81FE6"/>
    <w:rsid w:val="00F8209A"/>
    <w:rsid w:val="00F82951"/>
    <w:rsid w:val="00F82B89"/>
    <w:rsid w:val="00F82E8E"/>
    <w:rsid w:val="00F8322E"/>
    <w:rsid w:val="00F8375A"/>
    <w:rsid w:val="00F83BBE"/>
    <w:rsid w:val="00F83D2E"/>
    <w:rsid w:val="00F83FFB"/>
    <w:rsid w:val="00F84416"/>
    <w:rsid w:val="00F8444D"/>
    <w:rsid w:val="00F84E34"/>
    <w:rsid w:val="00F85032"/>
    <w:rsid w:val="00F85775"/>
    <w:rsid w:val="00F857C0"/>
    <w:rsid w:val="00F858F5"/>
    <w:rsid w:val="00F861AA"/>
    <w:rsid w:val="00F86207"/>
    <w:rsid w:val="00F86A95"/>
    <w:rsid w:val="00F873BB"/>
    <w:rsid w:val="00F87791"/>
    <w:rsid w:val="00F87ABB"/>
    <w:rsid w:val="00F87E02"/>
    <w:rsid w:val="00F87EC8"/>
    <w:rsid w:val="00F901D3"/>
    <w:rsid w:val="00F9041F"/>
    <w:rsid w:val="00F904D2"/>
    <w:rsid w:val="00F90DAC"/>
    <w:rsid w:val="00F91089"/>
    <w:rsid w:val="00F9130D"/>
    <w:rsid w:val="00F91575"/>
    <w:rsid w:val="00F9181B"/>
    <w:rsid w:val="00F918E0"/>
    <w:rsid w:val="00F91A6B"/>
    <w:rsid w:val="00F91B07"/>
    <w:rsid w:val="00F91D19"/>
    <w:rsid w:val="00F91DF0"/>
    <w:rsid w:val="00F922BD"/>
    <w:rsid w:val="00F923EC"/>
    <w:rsid w:val="00F927AA"/>
    <w:rsid w:val="00F92A24"/>
    <w:rsid w:val="00F92C3A"/>
    <w:rsid w:val="00F92DA0"/>
    <w:rsid w:val="00F92EE9"/>
    <w:rsid w:val="00F93127"/>
    <w:rsid w:val="00F93263"/>
    <w:rsid w:val="00F93286"/>
    <w:rsid w:val="00F93303"/>
    <w:rsid w:val="00F9354F"/>
    <w:rsid w:val="00F935F0"/>
    <w:rsid w:val="00F936D3"/>
    <w:rsid w:val="00F937EF"/>
    <w:rsid w:val="00F93AAD"/>
    <w:rsid w:val="00F93D6F"/>
    <w:rsid w:val="00F94281"/>
    <w:rsid w:val="00F946C9"/>
    <w:rsid w:val="00F948B9"/>
    <w:rsid w:val="00F949ED"/>
    <w:rsid w:val="00F94B72"/>
    <w:rsid w:val="00F953C6"/>
    <w:rsid w:val="00F958ED"/>
    <w:rsid w:val="00F95D23"/>
    <w:rsid w:val="00F95F6B"/>
    <w:rsid w:val="00F960FC"/>
    <w:rsid w:val="00F962ED"/>
    <w:rsid w:val="00F963E9"/>
    <w:rsid w:val="00F96815"/>
    <w:rsid w:val="00F96C9B"/>
    <w:rsid w:val="00F972F6"/>
    <w:rsid w:val="00F973C8"/>
    <w:rsid w:val="00F97427"/>
    <w:rsid w:val="00F978B4"/>
    <w:rsid w:val="00F97ACD"/>
    <w:rsid w:val="00F97D37"/>
    <w:rsid w:val="00F97EBB"/>
    <w:rsid w:val="00F9B0DB"/>
    <w:rsid w:val="00F9B8C0"/>
    <w:rsid w:val="00FA0091"/>
    <w:rsid w:val="00FA0BD8"/>
    <w:rsid w:val="00FA0CB0"/>
    <w:rsid w:val="00FA0D1E"/>
    <w:rsid w:val="00FA0E86"/>
    <w:rsid w:val="00FA186E"/>
    <w:rsid w:val="00FA18CA"/>
    <w:rsid w:val="00FA1933"/>
    <w:rsid w:val="00FA1B36"/>
    <w:rsid w:val="00FA2069"/>
    <w:rsid w:val="00FA23DD"/>
    <w:rsid w:val="00FA2783"/>
    <w:rsid w:val="00FA2919"/>
    <w:rsid w:val="00FA2C8B"/>
    <w:rsid w:val="00FA2FF9"/>
    <w:rsid w:val="00FA3329"/>
    <w:rsid w:val="00FA33E1"/>
    <w:rsid w:val="00FA35E3"/>
    <w:rsid w:val="00FA3870"/>
    <w:rsid w:val="00FA4745"/>
    <w:rsid w:val="00FA47B1"/>
    <w:rsid w:val="00FA4CFA"/>
    <w:rsid w:val="00FA4D5B"/>
    <w:rsid w:val="00FA4E29"/>
    <w:rsid w:val="00FA5D87"/>
    <w:rsid w:val="00FA5FA6"/>
    <w:rsid w:val="00FA600D"/>
    <w:rsid w:val="00FA633D"/>
    <w:rsid w:val="00FA6594"/>
    <w:rsid w:val="00FA71CF"/>
    <w:rsid w:val="00FA7AFB"/>
    <w:rsid w:val="00FB029E"/>
    <w:rsid w:val="00FB044E"/>
    <w:rsid w:val="00FB04B7"/>
    <w:rsid w:val="00FB04F7"/>
    <w:rsid w:val="00FB063F"/>
    <w:rsid w:val="00FB065D"/>
    <w:rsid w:val="00FB0862"/>
    <w:rsid w:val="00FB0911"/>
    <w:rsid w:val="00FB092E"/>
    <w:rsid w:val="00FB153A"/>
    <w:rsid w:val="00FB1B0C"/>
    <w:rsid w:val="00FB1F0B"/>
    <w:rsid w:val="00FB2096"/>
    <w:rsid w:val="00FB2501"/>
    <w:rsid w:val="00FB2AE0"/>
    <w:rsid w:val="00FB2BE0"/>
    <w:rsid w:val="00FB2DD2"/>
    <w:rsid w:val="00FB2E16"/>
    <w:rsid w:val="00FB3523"/>
    <w:rsid w:val="00FB3609"/>
    <w:rsid w:val="00FB37F3"/>
    <w:rsid w:val="00FB38EF"/>
    <w:rsid w:val="00FB3B46"/>
    <w:rsid w:val="00FB3EE8"/>
    <w:rsid w:val="00FB41E2"/>
    <w:rsid w:val="00FB45DB"/>
    <w:rsid w:val="00FB5B3A"/>
    <w:rsid w:val="00FB5FE8"/>
    <w:rsid w:val="00FB6152"/>
    <w:rsid w:val="00FB6664"/>
    <w:rsid w:val="00FB69E1"/>
    <w:rsid w:val="00FB6BEB"/>
    <w:rsid w:val="00FB6D1B"/>
    <w:rsid w:val="00FB6FA1"/>
    <w:rsid w:val="00FB7310"/>
    <w:rsid w:val="00FB74A7"/>
    <w:rsid w:val="00FB7556"/>
    <w:rsid w:val="00FB765D"/>
    <w:rsid w:val="00FB7A40"/>
    <w:rsid w:val="00FB7F04"/>
    <w:rsid w:val="00FB7FF8"/>
    <w:rsid w:val="00FC035B"/>
    <w:rsid w:val="00FC076C"/>
    <w:rsid w:val="00FC0A05"/>
    <w:rsid w:val="00FC13D5"/>
    <w:rsid w:val="00FC147E"/>
    <w:rsid w:val="00FC1501"/>
    <w:rsid w:val="00FC210A"/>
    <w:rsid w:val="00FC22D3"/>
    <w:rsid w:val="00FC246D"/>
    <w:rsid w:val="00FC268D"/>
    <w:rsid w:val="00FC2728"/>
    <w:rsid w:val="00FC29B5"/>
    <w:rsid w:val="00FC2A3E"/>
    <w:rsid w:val="00FC2BC6"/>
    <w:rsid w:val="00FC2C7D"/>
    <w:rsid w:val="00FC2CFB"/>
    <w:rsid w:val="00FC2D06"/>
    <w:rsid w:val="00FC3109"/>
    <w:rsid w:val="00FC3352"/>
    <w:rsid w:val="00FC3382"/>
    <w:rsid w:val="00FC34C2"/>
    <w:rsid w:val="00FC37DD"/>
    <w:rsid w:val="00FC3818"/>
    <w:rsid w:val="00FC3951"/>
    <w:rsid w:val="00FC3A61"/>
    <w:rsid w:val="00FC3B3D"/>
    <w:rsid w:val="00FC3BEB"/>
    <w:rsid w:val="00FC3D0F"/>
    <w:rsid w:val="00FC3EF5"/>
    <w:rsid w:val="00FC4158"/>
    <w:rsid w:val="00FC43BD"/>
    <w:rsid w:val="00FC4437"/>
    <w:rsid w:val="00FC4922"/>
    <w:rsid w:val="00FC50C4"/>
    <w:rsid w:val="00FC519D"/>
    <w:rsid w:val="00FC5313"/>
    <w:rsid w:val="00FC5733"/>
    <w:rsid w:val="00FC5F64"/>
    <w:rsid w:val="00FC67B2"/>
    <w:rsid w:val="00FC683A"/>
    <w:rsid w:val="00FC6858"/>
    <w:rsid w:val="00FC6CA8"/>
    <w:rsid w:val="00FC6D49"/>
    <w:rsid w:val="00FC7017"/>
    <w:rsid w:val="00FC789D"/>
    <w:rsid w:val="00FC7CF5"/>
    <w:rsid w:val="00FC7E86"/>
    <w:rsid w:val="00FD0441"/>
    <w:rsid w:val="00FD0547"/>
    <w:rsid w:val="00FD0683"/>
    <w:rsid w:val="00FD0BFA"/>
    <w:rsid w:val="00FD0DA0"/>
    <w:rsid w:val="00FD0ED0"/>
    <w:rsid w:val="00FD0F46"/>
    <w:rsid w:val="00FD11E5"/>
    <w:rsid w:val="00FD154D"/>
    <w:rsid w:val="00FD18BB"/>
    <w:rsid w:val="00FD1988"/>
    <w:rsid w:val="00FD1F32"/>
    <w:rsid w:val="00FD20B8"/>
    <w:rsid w:val="00FD218F"/>
    <w:rsid w:val="00FD23C6"/>
    <w:rsid w:val="00FD24D9"/>
    <w:rsid w:val="00FD280D"/>
    <w:rsid w:val="00FD2866"/>
    <w:rsid w:val="00FD2CD2"/>
    <w:rsid w:val="00FD2F6D"/>
    <w:rsid w:val="00FD32B3"/>
    <w:rsid w:val="00FD3835"/>
    <w:rsid w:val="00FD3910"/>
    <w:rsid w:val="00FD3BA7"/>
    <w:rsid w:val="00FD3BCA"/>
    <w:rsid w:val="00FD42E9"/>
    <w:rsid w:val="00FD4C85"/>
    <w:rsid w:val="00FD4C97"/>
    <w:rsid w:val="00FD4FC3"/>
    <w:rsid w:val="00FD547F"/>
    <w:rsid w:val="00FD5558"/>
    <w:rsid w:val="00FD5948"/>
    <w:rsid w:val="00FD596C"/>
    <w:rsid w:val="00FD5A26"/>
    <w:rsid w:val="00FD5AF1"/>
    <w:rsid w:val="00FD5B83"/>
    <w:rsid w:val="00FD5C95"/>
    <w:rsid w:val="00FD5F78"/>
    <w:rsid w:val="00FD624D"/>
    <w:rsid w:val="00FD65B1"/>
    <w:rsid w:val="00FD6629"/>
    <w:rsid w:val="00FD68FB"/>
    <w:rsid w:val="00FD749B"/>
    <w:rsid w:val="00FD7506"/>
    <w:rsid w:val="00FD77DF"/>
    <w:rsid w:val="00FD7905"/>
    <w:rsid w:val="00FD7988"/>
    <w:rsid w:val="00FD7A5F"/>
    <w:rsid w:val="00FD7B60"/>
    <w:rsid w:val="00FD7D66"/>
    <w:rsid w:val="00FD7F43"/>
    <w:rsid w:val="00FE0141"/>
    <w:rsid w:val="00FE075D"/>
    <w:rsid w:val="00FE08CC"/>
    <w:rsid w:val="00FE0C76"/>
    <w:rsid w:val="00FE0F0B"/>
    <w:rsid w:val="00FE1064"/>
    <w:rsid w:val="00FE13BA"/>
    <w:rsid w:val="00FE1411"/>
    <w:rsid w:val="00FE1995"/>
    <w:rsid w:val="00FE1A00"/>
    <w:rsid w:val="00FE1A18"/>
    <w:rsid w:val="00FE1C00"/>
    <w:rsid w:val="00FE1CBD"/>
    <w:rsid w:val="00FE1E9C"/>
    <w:rsid w:val="00FE264C"/>
    <w:rsid w:val="00FE2898"/>
    <w:rsid w:val="00FE2A60"/>
    <w:rsid w:val="00FE306B"/>
    <w:rsid w:val="00FE3382"/>
    <w:rsid w:val="00FE3CAF"/>
    <w:rsid w:val="00FE3EE8"/>
    <w:rsid w:val="00FE422A"/>
    <w:rsid w:val="00FE4261"/>
    <w:rsid w:val="00FE47C8"/>
    <w:rsid w:val="00FE4E3C"/>
    <w:rsid w:val="00FE5174"/>
    <w:rsid w:val="00FE5521"/>
    <w:rsid w:val="00FE56B4"/>
    <w:rsid w:val="00FE5B20"/>
    <w:rsid w:val="00FE5D42"/>
    <w:rsid w:val="00FE5D61"/>
    <w:rsid w:val="00FE5F6C"/>
    <w:rsid w:val="00FE60B3"/>
    <w:rsid w:val="00FE6203"/>
    <w:rsid w:val="00FE645D"/>
    <w:rsid w:val="00FE66B2"/>
    <w:rsid w:val="00FE686E"/>
    <w:rsid w:val="00FE6D52"/>
    <w:rsid w:val="00FE6E57"/>
    <w:rsid w:val="00FE78F5"/>
    <w:rsid w:val="00FE7E5A"/>
    <w:rsid w:val="00FE7F9B"/>
    <w:rsid w:val="00FF0055"/>
    <w:rsid w:val="00FF04B1"/>
    <w:rsid w:val="00FF04D4"/>
    <w:rsid w:val="00FF080D"/>
    <w:rsid w:val="00FF0ABB"/>
    <w:rsid w:val="00FF0DDB"/>
    <w:rsid w:val="00FF0E58"/>
    <w:rsid w:val="00FF1840"/>
    <w:rsid w:val="00FF184A"/>
    <w:rsid w:val="00FF1AB0"/>
    <w:rsid w:val="00FF1B24"/>
    <w:rsid w:val="00FF200C"/>
    <w:rsid w:val="00FF2456"/>
    <w:rsid w:val="00FF273C"/>
    <w:rsid w:val="00FF2741"/>
    <w:rsid w:val="00FF282A"/>
    <w:rsid w:val="00FF29BC"/>
    <w:rsid w:val="00FF2B7E"/>
    <w:rsid w:val="00FF301B"/>
    <w:rsid w:val="00FF3111"/>
    <w:rsid w:val="00FF35E8"/>
    <w:rsid w:val="00FF37E0"/>
    <w:rsid w:val="00FF43FC"/>
    <w:rsid w:val="00FF4A3D"/>
    <w:rsid w:val="00FF4ADD"/>
    <w:rsid w:val="00FF4B6C"/>
    <w:rsid w:val="00FF4BCA"/>
    <w:rsid w:val="00FF4FEF"/>
    <w:rsid w:val="00FF521B"/>
    <w:rsid w:val="00FF5372"/>
    <w:rsid w:val="00FF5457"/>
    <w:rsid w:val="00FF54AF"/>
    <w:rsid w:val="00FF58FF"/>
    <w:rsid w:val="00FF61B1"/>
    <w:rsid w:val="00FF64AC"/>
    <w:rsid w:val="00FF6641"/>
    <w:rsid w:val="00FF674D"/>
    <w:rsid w:val="00FF68FA"/>
    <w:rsid w:val="00FF6E38"/>
    <w:rsid w:val="00FF701C"/>
    <w:rsid w:val="00FF70F1"/>
    <w:rsid w:val="00FF7123"/>
    <w:rsid w:val="00FF72A6"/>
    <w:rsid w:val="00FF7423"/>
    <w:rsid w:val="00FF75CD"/>
    <w:rsid w:val="00FF7763"/>
    <w:rsid w:val="00FF7B0F"/>
    <w:rsid w:val="01017406"/>
    <w:rsid w:val="0101A845"/>
    <w:rsid w:val="01034E9C"/>
    <w:rsid w:val="0104D499"/>
    <w:rsid w:val="01050DC7"/>
    <w:rsid w:val="01070BE0"/>
    <w:rsid w:val="010768C5"/>
    <w:rsid w:val="0109E0DB"/>
    <w:rsid w:val="010A265D"/>
    <w:rsid w:val="010A655B"/>
    <w:rsid w:val="010B3BBE"/>
    <w:rsid w:val="010B5FEF"/>
    <w:rsid w:val="010CE679"/>
    <w:rsid w:val="010DA521"/>
    <w:rsid w:val="010F73D9"/>
    <w:rsid w:val="01120F7B"/>
    <w:rsid w:val="01125ACE"/>
    <w:rsid w:val="01131D59"/>
    <w:rsid w:val="0113FF6A"/>
    <w:rsid w:val="0115C071"/>
    <w:rsid w:val="011A6714"/>
    <w:rsid w:val="011BC35C"/>
    <w:rsid w:val="011C03F2"/>
    <w:rsid w:val="011C9D97"/>
    <w:rsid w:val="011D5779"/>
    <w:rsid w:val="011E754B"/>
    <w:rsid w:val="01207971"/>
    <w:rsid w:val="012086CB"/>
    <w:rsid w:val="012226D7"/>
    <w:rsid w:val="01226E5D"/>
    <w:rsid w:val="01261CA4"/>
    <w:rsid w:val="01287053"/>
    <w:rsid w:val="0129019C"/>
    <w:rsid w:val="012983CF"/>
    <w:rsid w:val="012A5FB7"/>
    <w:rsid w:val="012A76C2"/>
    <w:rsid w:val="012AD8B4"/>
    <w:rsid w:val="012C449C"/>
    <w:rsid w:val="012F97CE"/>
    <w:rsid w:val="013167B5"/>
    <w:rsid w:val="0132DD8C"/>
    <w:rsid w:val="01356277"/>
    <w:rsid w:val="0135EEBA"/>
    <w:rsid w:val="01361DF7"/>
    <w:rsid w:val="0138977A"/>
    <w:rsid w:val="0138C1C0"/>
    <w:rsid w:val="0138C2E3"/>
    <w:rsid w:val="0139F0CF"/>
    <w:rsid w:val="0139F2B8"/>
    <w:rsid w:val="013B4F69"/>
    <w:rsid w:val="013B6D4F"/>
    <w:rsid w:val="013B932E"/>
    <w:rsid w:val="013F0DC3"/>
    <w:rsid w:val="014070FB"/>
    <w:rsid w:val="0140AA6F"/>
    <w:rsid w:val="01413271"/>
    <w:rsid w:val="0141B06C"/>
    <w:rsid w:val="01421A66"/>
    <w:rsid w:val="0143EF47"/>
    <w:rsid w:val="01448E15"/>
    <w:rsid w:val="0144A186"/>
    <w:rsid w:val="01450ED0"/>
    <w:rsid w:val="0146347C"/>
    <w:rsid w:val="01465473"/>
    <w:rsid w:val="01471517"/>
    <w:rsid w:val="014A6576"/>
    <w:rsid w:val="014A9B0E"/>
    <w:rsid w:val="014A9ED3"/>
    <w:rsid w:val="014EF0CA"/>
    <w:rsid w:val="014F19FB"/>
    <w:rsid w:val="014F633D"/>
    <w:rsid w:val="01503948"/>
    <w:rsid w:val="0150B36F"/>
    <w:rsid w:val="01545D7A"/>
    <w:rsid w:val="0154E711"/>
    <w:rsid w:val="015600C1"/>
    <w:rsid w:val="0157C6D7"/>
    <w:rsid w:val="0158CE27"/>
    <w:rsid w:val="015BE419"/>
    <w:rsid w:val="015D2B8D"/>
    <w:rsid w:val="015E2C70"/>
    <w:rsid w:val="015E318E"/>
    <w:rsid w:val="016045AD"/>
    <w:rsid w:val="0162A882"/>
    <w:rsid w:val="016353E2"/>
    <w:rsid w:val="0164D31C"/>
    <w:rsid w:val="01650FDE"/>
    <w:rsid w:val="0168AA29"/>
    <w:rsid w:val="016A8FB3"/>
    <w:rsid w:val="016C6CE4"/>
    <w:rsid w:val="016D3336"/>
    <w:rsid w:val="016D6A16"/>
    <w:rsid w:val="016EC7A3"/>
    <w:rsid w:val="01714166"/>
    <w:rsid w:val="01718218"/>
    <w:rsid w:val="0171C5C7"/>
    <w:rsid w:val="01739D4F"/>
    <w:rsid w:val="0177B545"/>
    <w:rsid w:val="017A2174"/>
    <w:rsid w:val="017A7A2B"/>
    <w:rsid w:val="017AA82C"/>
    <w:rsid w:val="017AFF9B"/>
    <w:rsid w:val="017BE5C8"/>
    <w:rsid w:val="017C51DC"/>
    <w:rsid w:val="017C53F2"/>
    <w:rsid w:val="017D458D"/>
    <w:rsid w:val="017E3CB3"/>
    <w:rsid w:val="017F58CF"/>
    <w:rsid w:val="017FE79C"/>
    <w:rsid w:val="01827F6D"/>
    <w:rsid w:val="0183B00B"/>
    <w:rsid w:val="01844568"/>
    <w:rsid w:val="01852F14"/>
    <w:rsid w:val="018584F8"/>
    <w:rsid w:val="0186EC3E"/>
    <w:rsid w:val="018863E3"/>
    <w:rsid w:val="01891A28"/>
    <w:rsid w:val="01894458"/>
    <w:rsid w:val="0189AE70"/>
    <w:rsid w:val="018A50EC"/>
    <w:rsid w:val="018A8580"/>
    <w:rsid w:val="018B28A4"/>
    <w:rsid w:val="018C1B59"/>
    <w:rsid w:val="018E0CC4"/>
    <w:rsid w:val="018ED768"/>
    <w:rsid w:val="01919D79"/>
    <w:rsid w:val="01932FBB"/>
    <w:rsid w:val="01939234"/>
    <w:rsid w:val="0193B980"/>
    <w:rsid w:val="019922AB"/>
    <w:rsid w:val="019C3515"/>
    <w:rsid w:val="019D0671"/>
    <w:rsid w:val="019DCA16"/>
    <w:rsid w:val="019EB2D6"/>
    <w:rsid w:val="01A150B6"/>
    <w:rsid w:val="01A1860D"/>
    <w:rsid w:val="01A2A6CC"/>
    <w:rsid w:val="01A365E5"/>
    <w:rsid w:val="01A38B25"/>
    <w:rsid w:val="01A4D5FA"/>
    <w:rsid w:val="01A4EB1C"/>
    <w:rsid w:val="01A715FE"/>
    <w:rsid w:val="01A72931"/>
    <w:rsid w:val="01AA5F27"/>
    <w:rsid w:val="01AADA3F"/>
    <w:rsid w:val="01ABAFA1"/>
    <w:rsid w:val="01ADC760"/>
    <w:rsid w:val="01AF75B1"/>
    <w:rsid w:val="01B06E31"/>
    <w:rsid w:val="01B175C5"/>
    <w:rsid w:val="01B23B15"/>
    <w:rsid w:val="01B517B9"/>
    <w:rsid w:val="01B83E73"/>
    <w:rsid w:val="01B8A743"/>
    <w:rsid w:val="01BD09C8"/>
    <w:rsid w:val="01BE8958"/>
    <w:rsid w:val="01BEC927"/>
    <w:rsid w:val="01C02AA7"/>
    <w:rsid w:val="01C18FDE"/>
    <w:rsid w:val="01C1E582"/>
    <w:rsid w:val="01C1E5F2"/>
    <w:rsid w:val="01C2CEBA"/>
    <w:rsid w:val="01C34473"/>
    <w:rsid w:val="01C4111B"/>
    <w:rsid w:val="01C4635E"/>
    <w:rsid w:val="01C57B55"/>
    <w:rsid w:val="01C65E17"/>
    <w:rsid w:val="01C6B066"/>
    <w:rsid w:val="01C8933C"/>
    <w:rsid w:val="01C8C7AE"/>
    <w:rsid w:val="01C8F00E"/>
    <w:rsid w:val="01CA67AD"/>
    <w:rsid w:val="01CC4CBF"/>
    <w:rsid w:val="01CE92B6"/>
    <w:rsid w:val="01CEE903"/>
    <w:rsid w:val="01D09576"/>
    <w:rsid w:val="01D16C3D"/>
    <w:rsid w:val="01D278C4"/>
    <w:rsid w:val="01D3A9C8"/>
    <w:rsid w:val="01D4EBA4"/>
    <w:rsid w:val="01D553A5"/>
    <w:rsid w:val="01D87FC3"/>
    <w:rsid w:val="01D88BDD"/>
    <w:rsid w:val="01DAB4AE"/>
    <w:rsid w:val="01DDA74D"/>
    <w:rsid w:val="01DE262C"/>
    <w:rsid w:val="01DF1E44"/>
    <w:rsid w:val="01E1C662"/>
    <w:rsid w:val="01E23348"/>
    <w:rsid w:val="01E5FA0B"/>
    <w:rsid w:val="01E61B47"/>
    <w:rsid w:val="01E6657C"/>
    <w:rsid w:val="01E78E61"/>
    <w:rsid w:val="01E91088"/>
    <w:rsid w:val="01EB4876"/>
    <w:rsid w:val="01ECDB5C"/>
    <w:rsid w:val="01ECE040"/>
    <w:rsid w:val="01ED55F6"/>
    <w:rsid w:val="01F1B295"/>
    <w:rsid w:val="01F2D3A3"/>
    <w:rsid w:val="01F4CAE1"/>
    <w:rsid w:val="01F4EF47"/>
    <w:rsid w:val="01F61C9A"/>
    <w:rsid w:val="01FBAE96"/>
    <w:rsid w:val="01FBBF99"/>
    <w:rsid w:val="01FC2E1D"/>
    <w:rsid w:val="01FD4DD0"/>
    <w:rsid w:val="01FD9404"/>
    <w:rsid w:val="01FE2122"/>
    <w:rsid w:val="0200C544"/>
    <w:rsid w:val="02019E65"/>
    <w:rsid w:val="0204AC22"/>
    <w:rsid w:val="02056708"/>
    <w:rsid w:val="0205BFFF"/>
    <w:rsid w:val="02096348"/>
    <w:rsid w:val="020A8712"/>
    <w:rsid w:val="020C87E4"/>
    <w:rsid w:val="020CA6D9"/>
    <w:rsid w:val="020CE263"/>
    <w:rsid w:val="020D2EB5"/>
    <w:rsid w:val="0213C8F0"/>
    <w:rsid w:val="0214189C"/>
    <w:rsid w:val="0214596B"/>
    <w:rsid w:val="02149A99"/>
    <w:rsid w:val="0214B017"/>
    <w:rsid w:val="0214C384"/>
    <w:rsid w:val="02156505"/>
    <w:rsid w:val="0217762E"/>
    <w:rsid w:val="02180A4C"/>
    <w:rsid w:val="02185FAC"/>
    <w:rsid w:val="0219BA76"/>
    <w:rsid w:val="021A89BE"/>
    <w:rsid w:val="021ADAE2"/>
    <w:rsid w:val="021BEE6B"/>
    <w:rsid w:val="021D6817"/>
    <w:rsid w:val="021D6BCF"/>
    <w:rsid w:val="02225FD0"/>
    <w:rsid w:val="0225875C"/>
    <w:rsid w:val="02267087"/>
    <w:rsid w:val="02276646"/>
    <w:rsid w:val="0228123A"/>
    <w:rsid w:val="02292514"/>
    <w:rsid w:val="0229E283"/>
    <w:rsid w:val="0229EAFA"/>
    <w:rsid w:val="022AB27B"/>
    <w:rsid w:val="022C0CEB"/>
    <w:rsid w:val="022D51F8"/>
    <w:rsid w:val="022DB2DA"/>
    <w:rsid w:val="022E1761"/>
    <w:rsid w:val="022FDE54"/>
    <w:rsid w:val="02304B33"/>
    <w:rsid w:val="02314059"/>
    <w:rsid w:val="0232303E"/>
    <w:rsid w:val="023237C2"/>
    <w:rsid w:val="0235F31D"/>
    <w:rsid w:val="0237AC9B"/>
    <w:rsid w:val="0237CAA0"/>
    <w:rsid w:val="023855E6"/>
    <w:rsid w:val="023B0812"/>
    <w:rsid w:val="023B38DA"/>
    <w:rsid w:val="023B6852"/>
    <w:rsid w:val="023B7162"/>
    <w:rsid w:val="023D50CC"/>
    <w:rsid w:val="023FD544"/>
    <w:rsid w:val="0241A8A9"/>
    <w:rsid w:val="024238D9"/>
    <w:rsid w:val="0242FC1F"/>
    <w:rsid w:val="02451995"/>
    <w:rsid w:val="0245E79F"/>
    <w:rsid w:val="0247E3AB"/>
    <w:rsid w:val="02492253"/>
    <w:rsid w:val="024A3388"/>
    <w:rsid w:val="024C8792"/>
    <w:rsid w:val="024F8B45"/>
    <w:rsid w:val="02505A30"/>
    <w:rsid w:val="025273B1"/>
    <w:rsid w:val="025390F7"/>
    <w:rsid w:val="0254C508"/>
    <w:rsid w:val="02559024"/>
    <w:rsid w:val="02570A67"/>
    <w:rsid w:val="02582E8C"/>
    <w:rsid w:val="0258FA0A"/>
    <w:rsid w:val="025A0C20"/>
    <w:rsid w:val="025A637A"/>
    <w:rsid w:val="025AEFAB"/>
    <w:rsid w:val="025B3260"/>
    <w:rsid w:val="025B96CE"/>
    <w:rsid w:val="025D608D"/>
    <w:rsid w:val="025DBBC7"/>
    <w:rsid w:val="025DFA3C"/>
    <w:rsid w:val="025EFD65"/>
    <w:rsid w:val="025F8B7C"/>
    <w:rsid w:val="02603814"/>
    <w:rsid w:val="0260433E"/>
    <w:rsid w:val="0263B54D"/>
    <w:rsid w:val="02652DA7"/>
    <w:rsid w:val="02666645"/>
    <w:rsid w:val="0266F5DF"/>
    <w:rsid w:val="02686458"/>
    <w:rsid w:val="0269D532"/>
    <w:rsid w:val="026AABAE"/>
    <w:rsid w:val="026B31A1"/>
    <w:rsid w:val="026F5DF6"/>
    <w:rsid w:val="026FA959"/>
    <w:rsid w:val="02710F2C"/>
    <w:rsid w:val="02718222"/>
    <w:rsid w:val="02731E52"/>
    <w:rsid w:val="02735C86"/>
    <w:rsid w:val="02736D0D"/>
    <w:rsid w:val="0274E1BE"/>
    <w:rsid w:val="027535B4"/>
    <w:rsid w:val="02764BA8"/>
    <w:rsid w:val="02789F1D"/>
    <w:rsid w:val="0278B094"/>
    <w:rsid w:val="027B3D87"/>
    <w:rsid w:val="027B4BCF"/>
    <w:rsid w:val="027DC89B"/>
    <w:rsid w:val="027FBA82"/>
    <w:rsid w:val="027FE0E0"/>
    <w:rsid w:val="0281BEAD"/>
    <w:rsid w:val="0282B148"/>
    <w:rsid w:val="0284EB02"/>
    <w:rsid w:val="0286D43B"/>
    <w:rsid w:val="028AB42C"/>
    <w:rsid w:val="028AC89A"/>
    <w:rsid w:val="028BD9E7"/>
    <w:rsid w:val="028EAA37"/>
    <w:rsid w:val="0291556A"/>
    <w:rsid w:val="02923B37"/>
    <w:rsid w:val="02923C26"/>
    <w:rsid w:val="0293184C"/>
    <w:rsid w:val="02937BB8"/>
    <w:rsid w:val="0293CAB8"/>
    <w:rsid w:val="02952B04"/>
    <w:rsid w:val="029564E1"/>
    <w:rsid w:val="02959EE0"/>
    <w:rsid w:val="0295BB94"/>
    <w:rsid w:val="02978580"/>
    <w:rsid w:val="029A15B8"/>
    <w:rsid w:val="029B2235"/>
    <w:rsid w:val="029CCBB0"/>
    <w:rsid w:val="029D9981"/>
    <w:rsid w:val="029DC1DD"/>
    <w:rsid w:val="02A092B8"/>
    <w:rsid w:val="02A0A4FA"/>
    <w:rsid w:val="02A0EB90"/>
    <w:rsid w:val="02A13BD3"/>
    <w:rsid w:val="02A30B04"/>
    <w:rsid w:val="02A4E9AE"/>
    <w:rsid w:val="02A5048B"/>
    <w:rsid w:val="02A535BA"/>
    <w:rsid w:val="02A7C14E"/>
    <w:rsid w:val="02A8C2AF"/>
    <w:rsid w:val="02A8CC8A"/>
    <w:rsid w:val="02AD1D26"/>
    <w:rsid w:val="02AEBF23"/>
    <w:rsid w:val="02AEC88C"/>
    <w:rsid w:val="02AFF0B9"/>
    <w:rsid w:val="02B07264"/>
    <w:rsid w:val="02B0E9DC"/>
    <w:rsid w:val="02B11970"/>
    <w:rsid w:val="02B1FCE0"/>
    <w:rsid w:val="02B4EFD5"/>
    <w:rsid w:val="02B51329"/>
    <w:rsid w:val="02B558EF"/>
    <w:rsid w:val="02B62708"/>
    <w:rsid w:val="02B63093"/>
    <w:rsid w:val="02B673D5"/>
    <w:rsid w:val="02B6E8BB"/>
    <w:rsid w:val="02B83758"/>
    <w:rsid w:val="02B8774F"/>
    <w:rsid w:val="02B953AF"/>
    <w:rsid w:val="02BACF91"/>
    <w:rsid w:val="02BBB2D2"/>
    <w:rsid w:val="02BC389D"/>
    <w:rsid w:val="02BD0B2C"/>
    <w:rsid w:val="02BD0EA3"/>
    <w:rsid w:val="02BED73E"/>
    <w:rsid w:val="02C0DA7D"/>
    <w:rsid w:val="02C1D6E5"/>
    <w:rsid w:val="02C34814"/>
    <w:rsid w:val="02C3689D"/>
    <w:rsid w:val="02C53B0C"/>
    <w:rsid w:val="02C5C22F"/>
    <w:rsid w:val="02C62F16"/>
    <w:rsid w:val="02C69F8A"/>
    <w:rsid w:val="02C71DD4"/>
    <w:rsid w:val="02C728C8"/>
    <w:rsid w:val="02C777F1"/>
    <w:rsid w:val="02C807D3"/>
    <w:rsid w:val="02C8D85F"/>
    <w:rsid w:val="02CAA8BD"/>
    <w:rsid w:val="02CCC62E"/>
    <w:rsid w:val="02CCFC25"/>
    <w:rsid w:val="02CD0702"/>
    <w:rsid w:val="02CD58DE"/>
    <w:rsid w:val="02CD6B4E"/>
    <w:rsid w:val="02CE3988"/>
    <w:rsid w:val="02CFB123"/>
    <w:rsid w:val="02CFBC45"/>
    <w:rsid w:val="02D1CBB9"/>
    <w:rsid w:val="02D38FF6"/>
    <w:rsid w:val="02D42273"/>
    <w:rsid w:val="02D4A57C"/>
    <w:rsid w:val="02D5214A"/>
    <w:rsid w:val="02D86F27"/>
    <w:rsid w:val="02D87387"/>
    <w:rsid w:val="02D88C16"/>
    <w:rsid w:val="02DA38DE"/>
    <w:rsid w:val="02DB960D"/>
    <w:rsid w:val="02DCFBDA"/>
    <w:rsid w:val="02E0F5CD"/>
    <w:rsid w:val="02E365EB"/>
    <w:rsid w:val="02E71245"/>
    <w:rsid w:val="02E78205"/>
    <w:rsid w:val="02E79302"/>
    <w:rsid w:val="02E92E4B"/>
    <w:rsid w:val="02E9BCE4"/>
    <w:rsid w:val="02EA839E"/>
    <w:rsid w:val="02EBF4B3"/>
    <w:rsid w:val="02EF00DF"/>
    <w:rsid w:val="02EF5E50"/>
    <w:rsid w:val="02F02B3D"/>
    <w:rsid w:val="02F0EA1B"/>
    <w:rsid w:val="02F1E25B"/>
    <w:rsid w:val="02F26554"/>
    <w:rsid w:val="02F58B14"/>
    <w:rsid w:val="02F647D2"/>
    <w:rsid w:val="02F75239"/>
    <w:rsid w:val="02F75777"/>
    <w:rsid w:val="02F9A7D2"/>
    <w:rsid w:val="02F9BC13"/>
    <w:rsid w:val="02F9E484"/>
    <w:rsid w:val="02FAEB98"/>
    <w:rsid w:val="02FBD649"/>
    <w:rsid w:val="02FBE973"/>
    <w:rsid w:val="02FC5BE6"/>
    <w:rsid w:val="02FDD35A"/>
    <w:rsid w:val="02FE9FD1"/>
    <w:rsid w:val="02FEB71E"/>
    <w:rsid w:val="02FED0AD"/>
    <w:rsid w:val="02FEE961"/>
    <w:rsid w:val="0300F1CC"/>
    <w:rsid w:val="03010594"/>
    <w:rsid w:val="03028C6D"/>
    <w:rsid w:val="03029F0C"/>
    <w:rsid w:val="03038B68"/>
    <w:rsid w:val="03040085"/>
    <w:rsid w:val="0304E502"/>
    <w:rsid w:val="03072E58"/>
    <w:rsid w:val="03077F0C"/>
    <w:rsid w:val="0308BA3F"/>
    <w:rsid w:val="030ADBE1"/>
    <w:rsid w:val="030CBF95"/>
    <w:rsid w:val="03109119"/>
    <w:rsid w:val="0310B203"/>
    <w:rsid w:val="031637A9"/>
    <w:rsid w:val="03166FAD"/>
    <w:rsid w:val="0317E641"/>
    <w:rsid w:val="031A4D8C"/>
    <w:rsid w:val="031B8783"/>
    <w:rsid w:val="031C2123"/>
    <w:rsid w:val="031F74DE"/>
    <w:rsid w:val="03202384"/>
    <w:rsid w:val="03203A46"/>
    <w:rsid w:val="032283C8"/>
    <w:rsid w:val="0329668E"/>
    <w:rsid w:val="0329C5CD"/>
    <w:rsid w:val="032A88BA"/>
    <w:rsid w:val="032B3784"/>
    <w:rsid w:val="032B5FCA"/>
    <w:rsid w:val="032B74A7"/>
    <w:rsid w:val="032BC450"/>
    <w:rsid w:val="032D39EE"/>
    <w:rsid w:val="032E05FA"/>
    <w:rsid w:val="032EE8C4"/>
    <w:rsid w:val="032FB604"/>
    <w:rsid w:val="033058CD"/>
    <w:rsid w:val="033121A4"/>
    <w:rsid w:val="0332212E"/>
    <w:rsid w:val="0333A510"/>
    <w:rsid w:val="03353C8F"/>
    <w:rsid w:val="03355E2D"/>
    <w:rsid w:val="0336033B"/>
    <w:rsid w:val="03360652"/>
    <w:rsid w:val="0336F530"/>
    <w:rsid w:val="03372C6D"/>
    <w:rsid w:val="0337881F"/>
    <w:rsid w:val="0337D178"/>
    <w:rsid w:val="03390FEE"/>
    <w:rsid w:val="033A2FC0"/>
    <w:rsid w:val="033AD2C2"/>
    <w:rsid w:val="033B54AC"/>
    <w:rsid w:val="033D15E0"/>
    <w:rsid w:val="033E986B"/>
    <w:rsid w:val="033FC7EF"/>
    <w:rsid w:val="03400228"/>
    <w:rsid w:val="03405C0B"/>
    <w:rsid w:val="0342CBE5"/>
    <w:rsid w:val="034398B4"/>
    <w:rsid w:val="03458B4F"/>
    <w:rsid w:val="034657E2"/>
    <w:rsid w:val="0346C55E"/>
    <w:rsid w:val="03471513"/>
    <w:rsid w:val="0348D51D"/>
    <w:rsid w:val="0349D6D6"/>
    <w:rsid w:val="034C35E7"/>
    <w:rsid w:val="034D2D12"/>
    <w:rsid w:val="034E2F0E"/>
    <w:rsid w:val="0350FDEB"/>
    <w:rsid w:val="0351C30A"/>
    <w:rsid w:val="03532F45"/>
    <w:rsid w:val="03535C5E"/>
    <w:rsid w:val="03543691"/>
    <w:rsid w:val="0356EA56"/>
    <w:rsid w:val="03584BF7"/>
    <w:rsid w:val="035C5D30"/>
    <w:rsid w:val="035D5876"/>
    <w:rsid w:val="035F240C"/>
    <w:rsid w:val="0362F9FF"/>
    <w:rsid w:val="03641F74"/>
    <w:rsid w:val="0365E27E"/>
    <w:rsid w:val="0366C096"/>
    <w:rsid w:val="03683B0F"/>
    <w:rsid w:val="03686D53"/>
    <w:rsid w:val="0368B507"/>
    <w:rsid w:val="036A6D4A"/>
    <w:rsid w:val="036B7511"/>
    <w:rsid w:val="036CB6C7"/>
    <w:rsid w:val="036CC77A"/>
    <w:rsid w:val="036CF910"/>
    <w:rsid w:val="036D5CC9"/>
    <w:rsid w:val="036E22AC"/>
    <w:rsid w:val="03707824"/>
    <w:rsid w:val="03727685"/>
    <w:rsid w:val="03736AC4"/>
    <w:rsid w:val="03739203"/>
    <w:rsid w:val="03742847"/>
    <w:rsid w:val="03761972"/>
    <w:rsid w:val="0376500E"/>
    <w:rsid w:val="037760FC"/>
    <w:rsid w:val="03777E12"/>
    <w:rsid w:val="03796400"/>
    <w:rsid w:val="0379665D"/>
    <w:rsid w:val="037B1C92"/>
    <w:rsid w:val="037B20B0"/>
    <w:rsid w:val="037D66F1"/>
    <w:rsid w:val="037EB095"/>
    <w:rsid w:val="037F373C"/>
    <w:rsid w:val="0380B72C"/>
    <w:rsid w:val="03813552"/>
    <w:rsid w:val="03816BBD"/>
    <w:rsid w:val="03817842"/>
    <w:rsid w:val="03829AF8"/>
    <w:rsid w:val="0384428D"/>
    <w:rsid w:val="0384A50D"/>
    <w:rsid w:val="0387A89A"/>
    <w:rsid w:val="038892AB"/>
    <w:rsid w:val="03889592"/>
    <w:rsid w:val="03895A88"/>
    <w:rsid w:val="0389FC51"/>
    <w:rsid w:val="038A0DD6"/>
    <w:rsid w:val="038B27D0"/>
    <w:rsid w:val="038DDD64"/>
    <w:rsid w:val="038DF13F"/>
    <w:rsid w:val="038E82AE"/>
    <w:rsid w:val="038FEFBA"/>
    <w:rsid w:val="038FF798"/>
    <w:rsid w:val="03901619"/>
    <w:rsid w:val="039057A9"/>
    <w:rsid w:val="0392ABE3"/>
    <w:rsid w:val="03930546"/>
    <w:rsid w:val="03933987"/>
    <w:rsid w:val="039676EE"/>
    <w:rsid w:val="0396E30E"/>
    <w:rsid w:val="0397A441"/>
    <w:rsid w:val="0397AECF"/>
    <w:rsid w:val="0397C0D7"/>
    <w:rsid w:val="0399EA8E"/>
    <w:rsid w:val="039AD018"/>
    <w:rsid w:val="039BDA1D"/>
    <w:rsid w:val="039D8D02"/>
    <w:rsid w:val="039F9443"/>
    <w:rsid w:val="03A2A7B9"/>
    <w:rsid w:val="03A3C844"/>
    <w:rsid w:val="03A48941"/>
    <w:rsid w:val="03A5F342"/>
    <w:rsid w:val="03A66C12"/>
    <w:rsid w:val="03A89EEB"/>
    <w:rsid w:val="03AD751F"/>
    <w:rsid w:val="03AE497F"/>
    <w:rsid w:val="03AF046D"/>
    <w:rsid w:val="03B029CC"/>
    <w:rsid w:val="03B06515"/>
    <w:rsid w:val="03B0B214"/>
    <w:rsid w:val="03B0C80F"/>
    <w:rsid w:val="03B57D02"/>
    <w:rsid w:val="03B6A7B9"/>
    <w:rsid w:val="03B8EAA9"/>
    <w:rsid w:val="03BAA297"/>
    <w:rsid w:val="03BB59B6"/>
    <w:rsid w:val="03BC7193"/>
    <w:rsid w:val="03BCBF99"/>
    <w:rsid w:val="03BEA98B"/>
    <w:rsid w:val="03BF63F7"/>
    <w:rsid w:val="03C00D5A"/>
    <w:rsid w:val="03C1530D"/>
    <w:rsid w:val="03C183F0"/>
    <w:rsid w:val="03C2EFB3"/>
    <w:rsid w:val="03C396A6"/>
    <w:rsid w:val="03C46B67"/>
    <w:rsid w:val="03C65E96"/>
    <w:rsid w:val="03CA5A35"/>
    <w:rsid w:val="03CB3BD3"/>
    <w:rsid w:val="03CEBD7D"/>
    <w:rsid w:val="03D00CA7"/>
    <w:rsid w:val="03D10703"/>
    <w:rsid w:val="03D131E8"/>
    <w:rsid w:val="03D36AAA"/>
    <w:rsid w:val="03D46125"/>
    <w:rsid w:val="03D5AF5E"/>
    <w:rsid w:val="03D64ED5"/>
    <w:rsid w:val="03D7FA97"/>
    <w:rsid w:val="03D86A7A"/>
    <w:rsid w:val="03D8D8A2"/>
    <w:rsid w:val="03DB627B"/>
    <w:rsid w:val="03DCA2BD"/>
    <w:rsid w:val="03E0883F"/>
    <w:rsid w:val="03E24A94"/>
    <w:rsid w:val="03E3BFF3"/>
    <w:rsid w:val="03E4D453"/>
    <w:rsid w:val="03E65076"/>
    <w:rsid w:val="03E69CAC"/>
    <w:rsid w:val="03E70751"/>
    <w:rsid w:val="03E8C34D"/>
    <w:rsid w:val="03E904DB"/>
    <w:rsid w:val="03EBB883"/>
    <w:rsid w:val="03ECB9D3"/>
    <w:rsid w:val="03EE29FF"/>
    <w:rsid w:val="03EE2DCA"/>
    <w:rsid w:val="03EEE0C3"/>
    <w:rsid w:val="03F04535"/>
    <w:rsid w:val="03F062D5"/>
    <w:rsid w:val="03F0AD31"/>
    <w:rsid w:val="03F2FF4E"/>
    <w:rsid w:val="03F4AEC0"/>
    <w:rsid w:val="03F868CE"/>
    <w:rsid w:val="03F8D6ED"/>
    <w:rsid w:val="03F8D8A3"/>
    <w:rsid w:val="03F8D9FE"/>
    <w:rsid w:val="03F9C6EB"/>
    <w:rsid w:val="03F9D34F"/>
    <w:rsid w:val="03FB415D"/>
    <w:rsid w:val="03FC3498"/>
    <w:rsid w:val="03FC6061"/>
    <w:rsid w:val="03FD715F"/>
    <w:rsid w:val="03FE5FB3"/>
    <w:rsid w:val="04004443"/>
    <w:rsid w:val="0401CEFC"/>
    <w:rsid w:val="0401DA3B"/>
    <w:rsid w:val="0402B410"/>
    <w:rsid w:val="0403933D"/>
    <w:rsid w:val="04040180"/>
    <w:rsid w:val="0406F109"/>
    <w:rsid w:val="040AD236"/>
    <w:rsid w:val="040AF07C"/>
    <w:rsid w:val="040B060F"/>
    <w:rsid w:val="040C4B30"/>
    <w:rsid w:val="040F1DCA"/>
    <w:rsid w:val="04111AEE"/>
    <w:rsid w:val="0411859C"/>
    <w:rsid w:val="04119F0B"/>
    <w:rsid w:val="0411B81A"/>
    <w:rsid w:val="0412AD03"/>
    <w:rsid w:val="0414F8BA"/>
    <w:rsid w:val="04161EF2"/>
    <w:rsid w:val="0416F30D"/>
    <w:rsid w:val="04177C81"/>
    <w:rsid w:val="0419D3B0"/>
    <w:rsid w:val="041D07AE"/>
    <w:rsid w:val="041F5D4B"/>
    <w:rsid w:val="04235C6B"/>
    <w:rsid w:val="0424D7AD"/>
    <w:rsid w:val="0425AD93"/>
    <w:rsid w:val="042786DD"/>
    <w:rsid w:val="0427D0E6"/>
    <w:rsid w:val="0428ACE8"/>
    <w:rsid w:val="0428B763"/>
    <w:rsid w:val="042962D7"/>
    <w:rsid w:val="0429876A"/>
    <w:rsid w:val="042A84D4"/>
    <w:rsid w:val="042C4142"/>
    <w:rsid w:val="042ED781"/>
    <w:rsid w:val="042F5433"/>
    <w:rsid w:val="042F9EAA"/>
    <w:rsid w:val="043199E1"/>
    <w:rsid w:val="04341529"/>
    <w:rsid w:val="04357BBE"/>
    <w:rsid w:val="04358CB9"/>
    <w:rsid w:val="0435F29C"/>
    <w:rsid w:val="0436564D"/>
    <w:rsid w:val="04390BE6"/>
    <w:rsid w:val="043A84BA"/>
    <w:rsid w:val="043A8FB3"/>
    <w:rsid w:val="043A9707"/>
    <w:rsid w:val="043B6E68"/>
    <w:rsid w:val="043C755B"/>
    <w:rsid w:val="043C868D"/>
    <w:rsid w:val="043C9476"/>
    <w:rsid w:val="043F67EC"/>
    <w:rsid w:val="04400CB9"/>
    <w:rsid w:val="04403EC6"/>
    <w:rsid w:val="04420980"/>
    <w:rsid w:val="0443EC3B"/>
    <w:rsid w:val="04445917"/>
    <w:rsid w:val="044687AA"/>
    <w:rsid w:val="0447D561"/>
    <w:rsid w:val="0448C107"/>
    <w:rsid w:val="044EFEAC"/>
    <w:rsid w:val="044FB080"/>
    <w:rsid w:val="04505C78"/>
    <w:rsid w:val="0450DEFA"/>
    <w:rsid w:val="0451E34A"/>
    <w:rsid w:val="0452C2CD"/>
    <w:rsid w:val="045427AD"/>
    <w:rsid w:val="0454E156"/>
    <w:rsid w:val="045538D0"/>
    <w:rsid w:val="0455ABF4"/>
    <w:rsid w:val="0455ADFA"/>
    <w:rsid w:val="045696BB"/>
    <w:rsid w:val="04592CEB"/>
    <w:rsid w:val="045D17F8"/>
    <w:rsid w:val="045D1FA2"/>
    <w:rsid w:val="045D7AEC"/>
    <w:rsid w:val="045DCFBF"/>
    <w:rsid w:val="04615F62"/>
    <w:rsid w:val="046184E0"/>
    <w:rsid w:val="04622CAE"/>
    <w:rsid w:val="04627681"/>
    <w:rsid w:val="04634B95"/>
    <w:rsid w:val="046355A9"/>
    <w:rsid w:val="0464283C"/>
    <w:rsid w:val="0465BD41"/>
    <w:rsid w:val="04685B62"/>
    <w:rsid w:val="04687EB5"/>
    <w:rsid w:val="046B06E3"/>
    <w:rsid w:val="046CC13B"/>
    <w:rsid w:val="046CF066"/>
    <w:rsid w:val="046DC63C"/>
    <w:rsid w:val="046EF20A"/>
    <w:rsid w:val="046FAD41"/>
    <w:rsid w:val="047102CD"/>
    <w:rsid w:val="0471EB03"/>
    <w:rsid w:val="047302AF"/>
    <w:rsid w:val="047542B2"/>
    <w:rsid w:val="04771737"/>
    <w:rsid w:val="0477202B"/>
    <w:rsid w:val="04793F47"/>
    <w:rsid w:val="047A7F43"/>
    <w:rsid w:val="047B81D3"/>
    <w:rsid w:val="047D162C"/>
    <w:rsid w:val="047ED7E1"/>
    <w:rsid w:val="047F690A"/>
    <w:rsid w:val="048007E2"/>
    <w:rsid w:val="04817A08"/>
    <w:rsid w:val="0483B6B9"/>
    <w:rsid w:val="0484FA2A"/>
    <w:rsid w:val="0484FE14"/>
    <w:rsid w:val="048822F8"/>
    <w:rsid w:val="0489C457"/>
    <w:rsid w:val="0489CA8B"/>
    <w:rsid w:val="048D70C1"/>
    <w:rsid w:val="048EAB46"/>
    <w:rsid w:val="048FEDD9"/>
    <w:rsid w:val="048FF3AB"/>
    <w:rsid w:val="04901221"/>
    <w:rsid w:val="04911265"/>
    <w:rsid w:val="04934356"/>
    <w:rsid w:val="0494F608"/>
    <w:rsid w:val="0495FE23"/>
    <w:rsid w:val="04960F4F"/>
    <w:rsid w:val="0498341C"/>
    <w:rsid w:val="04998FAB"/>
    <w:rsid w:val="049B6DC8"/>
    <w:rsid w:val="049B7DCB"/>
    <w:rsid w:val="049BB862"/>
    <w:rsid w:val="049BC49E"/>
    <w:rsid w:val="049BC6C9"/>
    <w:rsid w:val="049D14C7"/>
    <w:rsid w:val="049E71D5"/>
    <w:rsid w:val="049EF36C"/>
    <w:rsid w:val="049F78DF"/>
    <w:rsid w:val="049F830B"/>
    <w:rsid w:val="04A10283"/>
    <w:rsid w:val="04A1CDC7"/>
    <w:rsid w:val="04A3F009"/>
    <w:rsid w:val="04A580D6"/>
    <w:rsid w:val="04A595F9"/>
    <w:rsid w:val="04A5C6DB"/>
    <w:rsid w:val="04A608BD"/>
    <w:rsid w:val="04A7AC37"/>
    <w:rsid w:val="04A8DF58"/>
    <w:rsid w:val="04AA124A"/>
    <w:rsid w:val="04AB5A46"/>
    <w:rsid w:val="04ACF88D"/>
    <w:rsid w:val="04AFB3CD"/>
    <w:rsid w:val="04AFF61C"/>
    <w:rsid w:val="04B00934"/>
    <w:rsid w:val="04B01A26"/>
    <w:rsid w:val="04B072C6"/>
    <w:rsid w:val="04B29228"/>
    <w:rsid w:val="04B4CFBE"/>
    <w:rsid w:val="04B7E9E6"/>
    <w:rsid w:val="04B95D16"/>
    <w:rsid w:val="04BD6194"/>
    <w:rsid w:val="04BE5340"/>
    <w:rsid w:val="04BF7590"/>
    <w:rsid w:val="04BF8909"/>
    <w:rsid w:val="04C1A6A9"/>
    <w:rsid w:val="04C27E5F"/>
    <w:rsid w:val="04C3BF83"/>
    <w:rsid w:val="04C572AC"/>
    <w:rsid w:val="04C5969F"/>
    <w:rsid w:val="04C81C7C"/>
    <w:rsid w:val="04C87DCF"/>
    <w:rsid w:val="04CA1101"/>
    <w:rsid w:val="04CC292E"/>
    <w:rsid w:val="04CD1ADB"/>
    <w:rsid w:val="04CD949F"/>
    <w:rsid w:val="04CDB90D"/>
    <w:rsid w:val="04D10869"/>
    <w:rsid w:val="04D2FE92"/>
    <w:rsid w:val="04D37071"/>
    <w:rsid w:val="04D4BDF1"/>
    <w:rsid w:val="04D65EB7"/>
    <w:rsid w:val="04D882A3"/>
    <w:rsid w:val="04D8C692"/>
    <w:rsid w:val="04DBD478"/>
    <w:rsid w:val="04DD3F40"/>
    <w:rsid w:val="04DD6815"/>
    <w:rsid w:val="04DF4D2E"/>
    <w:rsid w:val="04DFF870"/>
    <w:rsid w:val="04E05A33"/>
    <w:rsid w:val="04E14C82"/>
    <w:rsid w:val="04E1FDEE"/>
    <w:rsid w:val="04E21B9E"/>
    <w:rsid w:val="04E341A1"/>
    <w:rsid w:val="04E6B846"/>
    <w:rsid w:val="04E6C7F7"/>
    <w:rsid w:val="04E7AA2E"/>
    <w:rsid w:val="04E7EE93"/>
    <w:rsid w:val="04E7F3BE"/>
    <w:rsid w:val="04E94558"/>
    <w:rsid w:val="04E965AC"/>
    <w:rsid w:val="04EA643B"/>
    <w:rsid w:val="04EAB195"/>
    <w:rsid w:val="04EBD1DE"/>
    <w:rsid w:val="04ED4677"/>
    <w:rsid w:val="04EED276"/>
    <w:rsid w:val="04F04A08"/>
    <w:rsid w:val="04F35172"/>
    <w:rsid w:val="04F606BC"/>
    <w:rsid w:val="04F81161"/>
    <w:rsid w:val="04F821AA"/>
    <w:rsid w:val="04FADC2B"/>
    <w:rsid w:val="04FB7586"/>
    <w:rsid w:val="04FCA445"/>
    <w:rsid w:val="04FD91B8"/>
    <w:rsid w:val="04FE56C1"/>
    <w:rsid w:val="05005AEE"/>
    <w:rsid w:val="0500A114"/>
    <w:rsid w:val="05010B8E"/>
    <w:rsid w:val="05012E9F"/>
    <w:rsid w:val="0502FFEA"/>
    <w:rsid w:val="0505A6D7"/>
    <w:rsid w:val="05062E04"/>
    <w:rsid w:val="05072718"/>
    <w:rsid w:val="05078E98"/>
    <w:rsid w:val="0508D820"/>
    <w:rsid w:val="0508EC23"/>
    <w:rsid w:val="050B5F3E"/>
    <w:rsid w:val="050B6602"/>
    <w:rsid w:val="050C9531"/>
    <w:rsid w:val="0514FE3B"/>
    <w:rsid w:val="051542CD"/>
    <w:rsid w:val="0515A981"/>
    <w:rsid w:val="05170C8E"/>
    <w:rsid w:val="0517E960"/>
    <w:rsid w:val="05185C0F"/>
    <w:rsid w:val="0519607D"/>
    <w:rsid w:val="051A6863"/>
    <w:rsid w:val="051E0EB3"/>
    <w:rsid w:val="051E2EC1"/>
    <w:rsid w:val="05222877"/>
    <w:rsid w:val="052365C7"/>
    <w:rsid w:val="0526F8A1"/>
    <w:rsid w:val="0527F812"/>
    <w:rsid w:val="05291359"/>
    <w:rsid w:val="052974EF"/>
    <w:rsid w:val="052B9471"/>
    <w:rsid w:val="052BB9A3"/>
    <w:rsid w:val="052BC4C4"/>
    <w:rsid w:val="052C6BA3"/>
    <w:rsid w:val="052EFA8A"/>
    <w:rsid w:val="05325171"/>
    <w:rsid w:val="0532E71B"/>
    <w:rsid w:val="0533D107"/>
    <w:rsid w:val="0534F0FC"/>
    <w:rsid w:val="0537F840"/>
    <w:rsid w:val="0539FBC3"/>
    <w:rsid w:val="053BCEFB"/>
    <w:rsid w:val="053C183E"/>
    <w:rsid w:val="053C2370"/>
    <w:rsid w:val="053C75CC"/>
    <w:rsid w:val="053E76C9"/>
    <w:rsid w:val="053F278E"/>
    <w:rsid w:val="053FA70F"/>
    <w:rsid w:val="05420A3C"/>
    <w:rsid w:val="0543DF5B"/>
    <w:rsid w:val="0544125C"/>
    <w:rsid w:val="05445FFA"/>
    <w:rsid w:val="05446F4C"/>
    <w:rsid w:val="05455CDB"/>
    <w:rsid w:val="05458505"/>
    <w:rsid w:val="05487D38"/>
    <w:rsid w:val="05495265"/>
    <w:rsid w:val="05495AB9"/>
    <w:rsid w:val="054EC927"/>
    <w:rsid w:val="054F0116"/>
    <w:rsid w:val="05517A9B"/>
    <w:rsid w:val="0551839D"/>
    <w:rsid w:val="05529BF3"/>
    <w:rsid w:val="0554AE80"/>
    <w:rsid w:val="0554BB60"/>
    <w:rsid w:val="055508FD"/>
    <w:rsid w:val="05551057"/>
    <w:rsid w:val="05559164"/>
    <w:rsid w:val="0555B065"/>
    <w:rsid w:val="0555BDC6"/>
    <w:rsid w:val="0558790B"/>
    <w:rsid w:val="055A1610"/>
    <w:rsid w:val="055FC1DC"/>
    <w:rsid w:val="0560F30B"/>
    <w:rsid w:val="056279C5"/>
    <w:rsid w:val="0563FBDB"/>
    <w:rsid w:val="05642DFB"/>
    <w:rsid w:val="056527A4"/>
    <w:rsid w:val="0567A9D4"/>
    <w:rsid w:val="0567BC7F"/>
    <w:rsid w:val="05685B3D"/>
    <w:rsid w:val="0568EB6F"/>
    <w:rsid w:val="05696B08"/>
    <w:rsid w:val="0569C630"/>
    <w:rsid w:val="0569D8B6"/>
    <w:rsid w:val="0569ED4D"/>
    <w:rsid w:val="056DB916"/>
    <w:rsid w:val="056EDF7A"/>
    <w:rsid w:val="05705F84"/>
    <w:rsid w:val="0573C2B4"/>
    <w:rsid w:val="0574EFFC"/>
    <w:rsid w:val="05760AA6"/>
    <w:rsid w:val="0576E715"/>
    <w:rsid w:val="05776E2B"/>
    <w:rsid w:val="057A2A76"/>
    <w:rsid w:val="057A8867"/>
    <w:rsid w:val="057D119D"/>
    <w:rsid w:val="057D92DD"/>
    <w:rsid w:val="057F90CC"/>
    <w:rsid w:val="057FB804"/>
    <w:rsid w:val="05814373"/>
    <w:rsid w:val="0581CF11"/>
    <w:rsid w:val="0582CC17"/>
    <w:rsid w:val="05841FD4"/>
    <w:rsid w:val="0584900C"/>
    <w:rsid w:val="058540AA"/>
    <w:rsid w:val="0585CE90"/>
    <w:rsid w:val="0586A611"/>
    <w:rsid w:val="0588E188"/>
    <w:rsid w:val="058A4FDE"/>
    <w:rsid w:val="058AFD0B"/>
    <w:rsid w:val="058C7D92"/>
    <w:rsid w:val="058CCF66"/>
    <w:rsid w:val="058F3FF6"/>
    <w:rsid w:val="0592F937"/>
    <w:rsid w:val="0594DB28"/>
    <w:rsid w:val="0595CCD9"/>
    <w:rsid w:val="059879F9"/>
    <w:rsid w:val="05A1F097"/>
    <w:rsid w:val="05A23DE8"/>
    <w:rsid w:val="05A274D9"/>
    <w:rsid w:val="05A2E572"/>
    <w:rsid w:val="05A736B9"/>
    <w:rsid w:val="05A7926E"/>
    <w:rsid w:val="05AB049B"/>
    <w:rsid w:val="05ABA712"/>
    <w:rsid w:val="05AC67F2"/>
    <w:rsid w:val="05AC910C"/>
    <w:rsid w:val="05ACDE1C"/>
    <w:rsid w:val="05AD2CD8"/>
    <w:rsid w:val="05ADCED2"/>
    <w:rsid w:val="05AE3172"/>
    <w:rsid w:val="05AE7829"/>
    <w:rsid w:val="05AEBB96"/>
    <w:rsid w:val="05B10443"/>
    <w:rsid w:val="05B14996"/>
    <w:rsid w:val="05B1857C"/>
    <w:rsid w:val="05B456FC"/>
    <w:rsid w:val="05B4A894"/>
    <w:rsid w:val="05B4C83D"/>
    <w:rsid w:val="05B4CF2A"/>
    <w:rsid w:val="05B5CACE"/>
    <w:rsid w:val="05B6B189"/>
    <w:rsid w:val="05B6F3EA"/>
    <w:rsid w:val="05B83171"/>
    <w:rsid w:val="05BA8613"/>
    <w:rsid w:val="05BAD8DC"/>
    <w:rsid w:val="05BAF103"/>
    <w:rsid w:val="05BBE8A8"/>
    <w:rsid w:val="05BC2B34"/>
    <w:rsid w:val="05BFFC4F"/>
    <w:rsid w:val="05C18A4C"/>
    <w:rsid w:val="05C265DA"/>
    <w:rsid w:val="05C29AFF"/>
    <w:rsid w:val="05C3A717"/>
    <w:rsid w:val="05CD1BEF"/>
    <w:rsid w:val="05CE88FB"/>
    <w:rsid w:val="05CF007F"/>
    <w:rsid w:val="05D15D1A"/>
    <w:rsid w:val="05D366B9"/>
    <w:rsid w:val="05D4056E"/>
    <w:rsid w:val="05D4C62D"/>
    <w:rsid w:val="05D570A2"/>
    <w:rsid w:val="05D6B69B"/>
    <w:rsid w:val="05D75488"/>
    <w:rsid w:val="05D76CD4"/>
    <w:rsid w:val="05D79D0F"/>
    <w:rsid w:val="05D88352"/>
    <w:rsid w:val="05D8D494"/>
    <w:rsid w:val="05D9C02C"/>
    <w:rsid w:val="05DAA992"/>
    <w:rsid w:val="05DB10A2"/>
    <w:rsid w:val="05DC142B"/>
    <w:rsid w:val="05DD6461"/>
    <w:rsid w:val="05DD9E50"/>
    <w:rsid w:val="05DDA7F3"/>
    <w:rsid w:val="05DFE3C3"/>
    <w:rsid w:val="05E0C617"/>
    <w:rsid w:val="05E35694"/>
    <w:rsid w:val="05E67AA1"/>
    <w:rsid w:val="05E83CC8"/>
    <w:rsid w:val="05E9CAAD"/>
    <w:rsid w:val="05EAA466"/>
    <w:rsid w:val="05EF81A6"/>
    <w:rsid w:val="05F04E19"/>
    <w:rsid w:val="05F0880C"/>
    <w:rsid w:val="05F0FC6E"/>
    <w:rsid w:val="05F27C9C"/>
    <w:rsid w:val="05F2980F"/>
    <w:rsid w:val="05F46A40"/>
    <w:rsid w:val="05F59193"/>
    <w:rsid w:val="05F5A75C"/>
    <w:rsid w:val="05F6FCC4"/>
    <w:rsid w:val="05F7DAF0"/>
    <w:rsid w:val="05F8129E"/>
    <w:rsid w:val="05FBAE74"/>
    <w:rsid w:val="05FF1331"/>
    <w:rsid w:val="060081BA"/>
    <w:rsid w:val="060460E9"/>
    <w:rsid w:val="06059605"/>
    <w:rsid w:val="0609B1A5"/>
    <w:rsid w:val="060C3000"/>
    <w:rsid w:val="060C3B84"/>
    <w:rsid w:val="060DBD9C"/>
    <w:rsid w:val="060E5303"/>
    <w:rsid w:val="060EDF3B"/>
    <w:rsid w:val="060EE1D0"/>
    <w:rsid w:val="060F5C00"/>
    <w:rsid w:val="0611880A"/>
    <w:rsid w:val="0611D2D7"/>
    <w:rsid w:val="06154182"/>
    <w:rsid w:val="0615BA4B"/>
    <w:rsid w:val="061A4706"/>
    <w:rsid w:val="061BC423"/>
    <w:rsid w:val="061BE6A7"/>
    <w:rsid w:val="061CAC22"/>
    <w:rsid w:val="061CB6AE"/>
    <w:rsid w:val="061CFD43"/>
    <w:rsid w:val="061D2ADD"/>
    <w:rsid w:val="061D5F03"/>
    <w:rsid w:val="061D8866"/>
    <w:rsid w:val="061DC666"/>
    <w:rsid w:val="061F04BE"/>
    <w:rsid w:val="0622CB85"/>
    <w:rsid w:val="0623FE71"/>
    <w:rsid w:val="0624B589"/>
    <w:rsid w:val="062527A4"/>
    <w:rsid w:val="062555C5"/>
    <w:rsid w:val="062605BF"/>
    <w:rsid w:val="0626CBA6"/>
    <w:rsid w:val="06279C99"/>
    <w:rsid w:val="06281051"/>
    <w:rsid w:val="06296D4A"/>
    <w:rsid w:val="0629C8CA"/>
    <w:rsid w:val="062B2ACE"/>
    <w:rsid w:val="062DF50C"/>
    <w:rsid w:val="062E15E9"/>
    <w:rsid w:val="06309422"/>
    <w:rsid w:val="06310F75"/>
    <w:rsid w:val="06325BF4"/>
    <w:rsid w:val="06329855"/>
    <w:rsid w:val="06336C11"/>
    <w:rsid w:val="0635CD05"/>
    <w:rsid w:val="06362375"/>
    <w:rsid w:val="06363E46"/>
    <w:rsid w:val="06364E52"/>
    <w:rsid w:val="0636A7C4"/>
    <w:rsid w:val="063748AD"/>
    <w:rsid w:val="0638280E"/>
    <w:rsid w:val="06385B62"/>
    <w:rsid w:val="0638A33C"/>
    <w:rsid w:val="063B7C4E"/>
    <w:rsid w:val="063B8F39"/>
    <w:rsid w:val="0642AA9B"/>
    <w:rsid w:val="0643AD43"/>
    <w:rsid w:val="0643BDE6"/>
    <w:rsid w:val="0645FA2E"/>
    <w:rsid w:val="06468FF8"/>
    <w:rsid w:val="064709C3"/>
    <w:rsid w:val="0647E97C"/>
    <w:rsid w:val="0648DC9F"/>
    <w:rsid w:val="064922D4"/>
    <w:rsid w:val="0649CB1B"/>
    <w:rsid w:val="064C55A7"/>
    <w:rsid w:val="064CC0DD"/>
    <w:rsid w:val="065133D4"/>
    <w:rsid w:val="06517342"/>
    <w:rsid w:val="0651FB21"/>
    <w:rsid w:val="06520E42"/>
    <w:rsid w:val="06544C7A"/>
    <w:rsid w:val="06546B86"/>
    <w:rsid w:val="065540E8"/>
    <w:rsid w:val="06558B59"/>
    <w:rsid w:val="06566C07"/>
    <w:rsid w:val="06581F7E"/>
    <w:rsid w:val="0658327C"/>
    <w:rsid w:val="0659A7C2"/>
    <w:rsid w:val="0659AD45"/>
    <w:rsid w:val="065B8E3D"/>
    <w:rsid w:val="065BBE29"/>
    <w:rsid w:val="065C9A2E"/>
    <w:rsid w:val="065D57DA"/>
    <w:rsid w:val="065E2BD6"/>
    <w:rsid w:val="065EBB8E"/>
    <w:rsid w:val="065FCAC5"/>
    <w:rsid w:val="0660C98E"/>
    <w:rsid w:val="06611BD4"/>
    <w:rsid w:val="0665B4A1"/>
    <w:rsid w:val="066A53AE"/>
    <w:rsid w:val="066A908C"/>
    <w:rsid w:val="066BB518"/>
    <w:rsid w:val="066C4946"/>
    <w:rsid w:val="066CD784"/>
    <w:rsid w:val="066DD2BB"/>
    <w:rsid w:val="066E2977"/>
    <w:rsid w:val="066FE6F0"/>
    <w:rsid w:val="06713271"/>
    <w:rsid w:val="06721995"/>
    <w:rsid w:val="067336F0"/>
    <w:rsid w:val="06768A39"/>
    <w:rsid w:val="0678F436"/>
    <w:rsid w:val="0679A43A"/>
    <w:rsid w:val="067A98C0"/>
    <w:rsid w:val="067A9FA7"/>
    <w:rsid w:val="067C5454"/>
    <w:rsid w:val="067C5C2A"/>
    <w:rsid w:val="067D9EDB"/>
    <w:rsid w:val="068203E4"/>
    <w:rsid w:val="06859FD5"/>
    <w:rsid w:val="06860979"/>
    <w:rsid w:val="068908F2"/>
    <w:rsid w:val="068A18FC"/>
    <w:rsid w:val="068BA44C"/>
    <w:rsid w:val="068D6C41"/>
    <w:rsid w:val="068F53B3"/>
    <w:rsid w:val="068FC435"/>
    <w:rsid w:val="0691B31C"/>
    <w:rsid w:val="0692271C"/>
    <w:rsid w:val="0692815F"/>
    <w:rsid w:val="06944297"/>
    <w:rsid w:val="069568F6"/>
    <w:rsid w:val="0695ECA1"/>
    <w:rsid w:val="0696170D"/>
    <w:rsid w:val="0696192A"/>
    <w:rsid w:val="069685B0"/>
    <w:rsid w:val="06976E6C"/>
    <w:rsid w:val="069878D5"/>
    <w:rsid w:val="069A4350"/>
    <w:rsid w:val="069C5133"/>
    <w:rsid w:val="069C74E2"/>
    <w:rsid w:val="069CA778"/>
    <w:rsid w:val="069D41B3"/>
    <w:rsid w:val="069D6DFD"/>
    <w:rsid w:val="069DCCAC"/>
    <w:rsid w:val="069E556B"/>
    <w:rsid w:val="069F0837"/>
    <w:rsid w:val="06A194F8"/>
    <w:rsid w:val="06A1E248"/>
    <w:rsid w:val="06A34496"/>
    <w:rsid w:val="06A3C527"/>
    <w:rsid w:val="06A40B1C"/>
    <w:rsid w:val="06A4D1FA"/>
    <w:rsid w:val="06A4D4D2"/>
    <w:rsid w:val="06A51A48"/>
    <w:rsid w:val="06A67EA2"/>
    <w:rsid w:val="06A701CF"/>
    <w:rsid w:val="06A78C24"/>
    <w:rsid w:val="06A8C531"/>
    <w:rsid w:val="06A8FBB6"/>
    <w:rsid w:val="06AA3093"/>
    <w:rsid w:val="06AA5185"/>
    <w:rsid w:val="06ABE16D"/>
    <w:rsid w:val="06ACA88F"/>
    <w:rsid w:val="06ADAFC8"/>
    <w:rsid w:val="06ADCF74"/>
    <w:rsid w:val="06AE00CE"/>
    <w:rsid w:val="06AEF597"/>
    <w:rsid w:val="06B2516F"/>
    <w:rsid w:val="06B2FDDA"/>
    <w:rsid w:val="06B338E4"/>
    <w:rsid w:val="06B39312"/>
    <w:rsid w:val="06B543FE"/>
    <w:rsid w:val="06B6C8C0"/>
    <w:rsid w:val="06B9561A"/>
    <w:rsid w:val="06B9995F"/>
    <w:rsid w:val="06BB8C3E"/>
    <w:rsid w:val="06BB8FE2"/>
    <w:rsid w:val="06BDBC46"/>
    <w:rsid w:val="06BF00B2"/>
    <w:rsid w:val="06C0AD86"/>
    <w:rsid w:val="06C1BD1F"/>
    <w:rsid w:val="06C32453"/>
    <w:rsid w:val="06C4DF75"/>
    <w:rsid w:val="06C5832F"/>
    <w:rsid w:val="06C70C97"/>
    <w:rsid w:val="06C7ABC6"/>
    <w:rsid w:val="06C7AF57"/>
    <w:rsid w:val="06C7FD48"/>
    <w:rsid w:val="06CA26AD"/>
    <w:rsid w:val="06CA4DEB"/>
    <w:rsid w:val="06CBB47F"/>
    <w:rsid w:val="06CC75F6"/>
    <w:rsid w:val="06CD45F7"/>
    <w:rsid w:val="06CF5A00"/>
    <w:rsid w:val="06D05863"/>
    <w:rsid w:val="06D1F8EF"/>
    <w:rsid w:val="06D469F6"/>
    <w:rsid w:val="06D58546"/>
    <w:rsid w:val="06D60568"/>
    <w:rsid w:val="06D7113E"/>
    <w:rsid w:val="06D8E0D3"/>
    <w:rsid w:val="06DA250B"/>
    <w:rsid w:val="06DB761D"/>
    <w:rsid w:val="06DBCB34"/>
    <w:rsid w:val="06DE1653"/>
    <w:rsid w:val="06E02353"/>
    <w:rsid w:val="06E15CC6"/>
    <w:rsid w:val="06E24B8B"/>
    <w:rsid w:val="06E27E09"/>
    <w:rsid w:val="06E2FDA4"/>
    <w:rsid w:val="06E37EBE"/>
    <w:rsid w:val="06E468FC"/>
    <w:rsid w:val="06E4A662"/>
    <w:rsid w:val="06E564DF"/>
    <w:rsid w:val="06E58078"/>
    <w:rsid w:val="06E5BAB3"/>
    <w:rsid w:val="06E60E80"/>
    <w:rsid w:val="06E68139"/>
    <w:rsid w:val="06E70BF1"/>
    <w:rsid w:val="06EA1D75"/>
    <w:rsid w:val="06EEB22E"/>
    <w:rsid w:val="06EEC8FB"/>
    <w:rsid w:val="06EFCC81"/>
    <w:rsid w:val="06F06CB6"/>
    <w:rsid w:val="06F58562"/>
    <w:rsid w:val="06F7202C"/>
    <w:rsid w:val="06FC967F"/>
    <w:rsid w:val="06FD3EE4"/>
    <w:rsid w:val="06FE35EB"/>
    <w:rsid w:val="0700A17E"/>
    <w:rsid w:val="07011C13"/>
    <w:rsid w:val="0703816F"/>
    <w:rsid w:val="0704309A"/>
    <w:rsid w:val="070543A5"/>
    <w:rsid w:val="0705C5E8"/>
    <w:rsid w:val="0705CD7F"/>
    <w:rsid w:val="0705FC04"/>
    <w:rsid w:val="07067DA2"/>
    <w:rsid w:val="07086EA2"/>
    <w:rsid w:val="0708BED8"/>
    <w:rsid w:val="0708F58E"/>
    <w:rsid w:val="0709B1F9"/>
    <w:rsid w:val="070AD65E"/>
    <w:rsid w:val="070B957C"/>
    <w:rsid w:val="070C0127"/>
    <w:rsid w:val="070C2243"/>
    <w:rsid w:val="070C663F"/>
    <w:rsid w:val="070D5426"/>
    <w:rsid w:val="07152318"/>
    <w:rsid w:val="0715531A"/>
    <w:rsid w:val="0715BF20"/>
    <w:rsid w:val="071810F8"/>
    <w:rsid w:val="071CEFA4"/>
    <w:rsid w:val="071E6D5A"/>
    <w:rsid w:val="071E91F2"/>
    <w:rsid w:val="071FE56B"/>
    <w:rsid w:val="07204324"/>
    <w:rsid w:val="0721BA30"/>
    <w:rsid w:val="07223340"/>
    <w:rsid w:val="07226EB7"/>
    <w:rsid w:val="072336C1"/>
    <w:rsid w:val="07249209"/>
    <w:rsid w:val="0727C278"/>
    <w:rsid w:val="072895F1"/>
    <w:rsid w:val="072970AC"/>
    <w:rsid w:val="072CD98E"/>
    <w:rsid w:val="072F7231"/>
    <w:rsid w:val="07318B72"/>
    <w:rsid w:val="073291C1"/>
    <w:rsid w:val="0732B6D8"/>
    <w:rsid w:val="07336484"/>
    <w:rsid w:val="0735ABB1"/>
    <w:rsid w:val="0737AEFA"/>
    <w:rsid w:val="0738F2B4"/>
    <w:rsid w:val="0738FEA6"/>
    <w:rsid w:val="073C7614"/>
    <w:rsid w:val="073EA981"/>
    <w:rsid w:val="073EEB7D"/>
    <w:rsid w:val="074014AB"/>
    <w:rsid w:val="07408952"/>
    <w:rsid w:val="0740B659"/>
    <w:rsid w:val="07421FDF"/>
    <w:rsid w:val="074359F5"/>
    <w:rsid w:val="07448750"/>
    <w:rsid w:val="07489BB9"/>
    <w:rsid w:val="0748A19E"/>
    <w:rsid w:val="0748A3B5"/>
    <w:rsid w:val="0748FD39"/>
    <w:rsid w:val="0749D98D"/>
    <w:rsid w:val="074B1149"/>
    <w:rsid w:val="074E796E"/>
    <w:rsid w:val="074F1375"/>
    <w:rsid w:val="07525B4D"/>
    <w:rsid w:val="07549B9D"/>
    <w:rsid w:val="07552F29"/>
    <w:rsid w:val="07569D12"/>
    <w:rsid w:val="07573A24"/>
    <w:rsid w:val="075741FD"/>
    <w:rsid w:val="0757D6D8"/>
    <w:rsid w:val="07593698"/>
    <w:rsid w:val="0759BB6F"/>
    <w:rsid w:val="075B4DEF"/>
    <w:rsid w:val="075C2044"/>
    <w:rsid w:val="075DBD2F"/>
    <w:rsid w:val="0760200B"/>
    <w:rsid w:val="076132B6"/>
    <w:rsid w:val="07617B9B"/>
    <w:rsid w:val="0763914A"/>
    <w:rsid w:val="076450C4"/>
    <w:rsid w:val="0764BB55"/>
    <w:rsid w:val="0765579C"/>
    <w:rsid w:val="0765B6A9"/>
    <w:rsid w:val="0765D5FE"/>
    <w:rsid w:val="07669E84"/>
    <w:rsid w:val="0766FEC0"/>
    <w:rsid w:val="0767F503"/>
    <w:rsid w:val="0768933C"/>
    <w:rsid w:val="0769C361"/>
    <w:rsid w:val="076ABB31"/>
    <w:rsid w:val="076AC5AA"/>
    <w:rsid w:val="076CC74B"/>
    <w:rsid w:val="076D6AA4"/>
    <w:rsid w:val="076D8E87"/>
    <w:rsid w:val="076EA0EE"/>
    <w:rsid w:val="07719788"/>
    <w:rsid w:val="0773D772"/>
    <w:rsid w:val="0773EAE4"/>
    <w:rsid w:val="07758688"/>
    <w:rsid w:val="07773C26"/>
    <w:rsid w:val="0777687C"/>
    <w:rsid w:val="0778246A"/>
    <w:rsid w:val="07797B43"/>
    <w:rsid w:val="07798278"/>
    <w:rsid w:val="077B2D51"/>
    <w:rsid w:val="077B3DDC"/>
    <w:rsid w:val="077B7FA7"/>
    <w:rsid w:val="077CF0A6"/>
    <w:rsid w:val="077D22C3"/>
    <w:rsid w:val="077E6DF4"/>
    <w:rsid w:val="0782EFD3"/>
    <w:rsid w:val="07849E37"/>
    <w:rsid w:val="078555DD"/>
    <w:rsid w:val="0785844B"/>
    <w:rsid w:val="0786C402"/>
    <w:rsid w:val="0788F321"/>
    <w:rsid w:val="078A0B1A"/>
    <w:rsid w:val="078AD3D8"/>
    <w:rsid w:val="078B74BC"/>
    <w:rsid w:val="0790AEF5"/>
    <w:rsid w:val="0790B6FE"/>
    <w:rsid w:val="0792081A"/>
    <w:rsid w:val="0792D8EB"/>
    <w:rsid w:val="0794AB30"/>
    <w:rsid w:val="07973B03"/>
    <w:rsid w:val="07994FBE"/>
    <w:rsid w:val="079989BD"/>
    <w:rsid w:val="079B1763"/>
    <w:rsid w:val="079FDD06"/>
    <w:rsid w:val="07A0CD12"/>
    <w:rsid w:val="07A2E310"/>
    <w:rsid w:val="07A37388"/>
    <w:rsid w:val="07A54F1E"/>
    <w:rsid w:val="07A5BD38"/>
    <w:rsid w:val="07A707F4"/>
    <w:rsid w:val="07A73979"/>
    <w:rsid w:val="07A7C391"/>
    <w:rsid w:val="07A7C538"/>
    <w:rsid w:val="07A99934"/>
    <w:rsid w:val="07A9BEC4"/>
    <w:rsid w:val="07AC480F"/>
    <w:rsid w:val="07ACAD6F"/>
    <w:rsid w:val="07ACDD05"/>
    <w:rsid w:val="07ACE619"/>
    <w:rsid w:val="07ACE956"/>
    <w:rsid w:val="07AD7C0D"/>
    <w:rsid w:val="07AEA054"/>
    <w:rsid w:val="07B196FD"/>
    <w:rsid w:val="07B40859"/>
    <w:rsid w:val="07B45122"/>
    <w:rsid w:val="07B4BE59"/>
    <w:rsid w:val="07B4D863"/>
    <w:rsid w:val="07B53923"/>
    <w:rsid w:val="07B5B2DC"/>
    <w:rsid w:val="07B6289F"/>
    <w:rsid w:val="07B638C2"/>
    <w:rsid w:val="07B9F4D6"/>
    <w:rsid w:val="07BA9ECA"/>
    <w:rsid w:val="07BD0DDF"/>
    <w:rsid w:val="07BFB5D5"/>
    <w:rsid w:val="07C0703D"/>
    <w:rsid w:val="07C102FB"/>
    <w:rsid w:val="07C31A3B"/>
    <w:rsid w:val="07C416FD"/>
    <w:rsid w:val="07C44D06"/>
    <w:rsid w:val="07C80CC0"/>
    <w:rsid w:val="07C82C81"/>
    <w:rsid w:val="07C8BDA7"/>
    <w:rsid w:val="07CB6311"/>
    <w:rsid w:val="07CB88B6"/>
    <w:rsid w:val="07CBE399"/>
    <w:rsid w:val="07CC99C2"/>
    <w:rsid w:val="07CE96F4"/>
    <w:rsid w:val="07CF1497"/>
    <w:rsid w:val="07CF994E"/>
    <w:rsid w:val="07CFCC56"/>
    <w:rsid w:val="07CFEC2B"/>
    <w:rsid w:val="07D0AEBD"/>
    <w:rsid w:val="07D0B2C5"/>
    <w:rsid w:val="07D358D0"/>
    <w:rsid w:val="07D3B898"/>
    <w:rsid w:val="07D40700"/>
    <w:rsid w:val="07D42972"/>
    <w:rsid w:val="07D4AB2B"/>
    <w:rsid w:val="07D72D79"/>
    <w:rsid w:val="07D96989"/>
    <w:rsid w:val="07DA58B3"/>
    <w:rsid w:val="07DA83A6"/>
    <w:rsid w:val="07DAD341"/>
    <w:rsid w:val="07DAE965"/>
    <w:rsid w:val="07DC154C"/>
    <w:rsid w:val="07DCD7AA"/>
    <w:rsid w:val="07E02602"/>
    <w:rsid w:val="07E0B815"/>
    <w:rsid w:val="07E30ACB"/>
    <w:rsid w:val="07E5954D"/>
    <w:rsid w:val="07E68FBF"/>
    <w:rsid w:val="07E70738"/>
    <w:rsid w:val="07E7548F"/>
    <w:rsid w:val="07E81388"/>
    <w:rsid w:val="07E94EAF"/>
    <w:rsid w:val="07E99F1A"/>
    <w:rsid w:val="07E9C190"/>
    <w:rsid w:val="07EE32F3"/>
    <w:rsid w:val="07EE7DD0"/>
    <w:rsid w:val="07F1B417"/>
    <w:rsid w:val="07F637DA"/>
    <w:rsid w:val="07F7D88C"/>
    <w:rsid w:val="07F81116"/>
    <w:rsid w:val="07F9FB2C"/>
    <w:rsid w:val="07FA674F"/>
    <w:rsid w:val="07FA9EDE"/>
    <w:rsid w:val="07FBEBFC"/>
    <w:rsid w:val="07FC7A97"/>
    <w:rsid w:val="08015032"/>
    <w:rsid w:val="08015787"/>
    <w:rsid w:val="080359F9"/>
    <w:rsid w:val="08044ACD"/>
    <w:rsid w:val="08045678"/>
    <w:rsid w:val="080693BE"/>
    <w:rsid w:val="0808D457"/>
    <w:rsid w:val="080B1E83"/>
    <w:rsid w:val="080EDCBB"/>
    <w:rsid w:val="080F7AC3"/>
    <w:rsid w:val="08109A25"/>
    <w:rsid w:val="0811236B"/>
    <w:rsid w:val="08117699"/>
    <w:rsid w:val="08119081"/>
    <w:rsid w:val="0815FB8B"/>
    <w:rsid w:val="0815FEF5"/>
    <w:rsid w:val="0816D494"/>
    <w:rsid w:val="08173464"/>
    <w:rsid w:val="0817480D"/>
    <w:rsid w:val="081A182F"/>
    <w:rsid w:val="081B8F4C"/>
    <w:rsid w:val="081E11F0"/>
    <w:rsid w:val="081E2A60"/>
    <w:rsid w:val="081E70B9"/>
    <w:rsid w:val="08216E74"/>
    <w:rsid w:val="0821B8C7"/>
    <w:rsid w:val="0822A18F"/>
    <w:rsid w:val="0824B29F"/>
    <w:rsid w:val="08264C58"/>
    <w:rsid w:val="08274D69"/>
    <w:rsid w:val="0828705F"/>
    <w:rsid w:val="08288EF0"/>
    <w:rsid w:val="08293A7D"/>
    <w:rsid w:val="082A1E97"/>
    <w:rsid w:val="082BB6F5"/>
    <w:rsid w:val="082CCF3F"/>
    <w:rsid w:val="082EBE26"/>
    <w:rsid w:val="082FD609"/>
    <w:rsid w:val="08317509"/>
    <w:rsid w:val="08320D11"/>
    <w:rsid w:val="0832E8FF"/>
    <w:rsid w:val="083376C4"/>
    <w:rsid w:val="0835829B"/>
    <w:rsid w:val="08365144"/>
    <w:rsid w:val="08370C2C"/>
    <w:rsid w:val="083AE03E"/>
    <w:rsid w:val="083BAD0D"/>
    <w:rsid w:val="083BCE71"/>
    <w:rsid w:val="083DB518"/>
    <w:rsid w:val="083DC21F"/>
    <w:rsid w:val="083EA4CC"/>
    <w:rsid w:val="083F7768"/>
    <w:rsid w:val="083FB099"/>
    <w:rsid w:val="084259A5"/>
    <w:rsid w:val="08432B00"/>
    <w:rsid w:val="08446D83"/>
    <w:rsid w:val="084583F6"/>
    <w:rsid w:val="0845BDBD"/>
    <w:rsid w:val="08479954"/>
    <w:rsid w:val="0847F95D"/>
    <w:rsid w:val="084A052C"/>
    <w:rsid w:val="084B1DDA"/>
    <w:rsid w:val="084D5856"/>
    <w:rsid w:val="084D9A1C"/>
    <w:rsid w:val="084DB97A"/>
    <w:rsid w:val="084F717D"/>
    <w:rsid w:val="08500ED2"/>
    <w:rsid w:val="08517E40"/>
    <w:rsid w:val="0854CB26"/>
    <w:rsid w:val="0855CAEA"/>
    <w:rsid w:val="0856A277"/>
    <w:rsid w:val="0856FB68"/>
    <w:rsid w:val="085770DF"/>
    <w:rsid w:val="0857AD3A"/>
    <w:rsid w:val="0857EC58"/>
    <w:rsid w:val="0857F1E6"/>
    <w:rsid w:val="0859B8E2"/>
    <w:rsid w:val="085B1CBB"/>
    <w:rsid w:val="085D5143"/>
    <w:rsid w:val="085ECE3E"/>
    <w:rsid w:val="085F3565"/>
    <w:rsid w:val="085FC058"/>
    <w:rsid w:val="085FC436"/>
    <w:rsid w:val="0860E4A1"/>
    <w:rsid w:val="086152C5"/>
    <w:rsid w:val="0862A2DB"/>
    <w:rsid w:val="08630BE7"/>
    <w:rsid w:val="086515C9"/>
    <w:rsid w:val="08652136"/>
    <w:rsid w:val="0865F70E"/>
    <w:rsid w:val="0867A297"/>
    <w:rsid w:val="08689D81"/>
    <w:rsid w:val="086954FA"/>
    <w:rsid w:val="0869E321"/>
    <w:rsid w:val="086A31C1"/>
    <w:rsid w:val="086A34AB"/>
    <w:rsid w:val="086A9F01"/>
    <w:rsid w:val="086AA48D"/>
    <w:rsid w:val="086BC1B3"/>
    <w:rsid w:val="086CFE2F"/>
    <w:rsid w:val="086D2AE1"/>
    <w:rsid w:val="086D6141"/>
    <w:rsid w:val="08705BEE"/>
    <w:rsid w:val="0870FD09"/>
    <w:rsid w:val="08755B5B"/>
    <w:rsid w:val="0875EACB"/>
    <w:rsid w:val="08763EE9"/>
    <w:rsid w:val="08772240"/>
    <w:rsid w:val="08786ACB"/>
    <w:rsid w:val="087AA19D"/>
    <w:rsid w:val="087C0A7D"/>
    <w:rsid w:val="087D62A3"/>
    <w:rsid w:val="087E5DF5"/>
    <w:rsid w:val="087EF7BB"/>
    <w:rsid w:val="087F04E3"/>
    <w:rsid w:val="08821569"/>
    <w:rsid w:val="08833F26"/>
    <w:rsid w:val="08838A79"/>
    <w:rsid w:val="0883A90E"/>
    <w:rsid w:val="0883FB94"/>
    <w:rsid w:val="0885568D"/>
    <w:rsid w:val="0885BAA0"/>
    <w:rsid w:val="08860838"/>
    <w:rsid w:val="0886220F"/>
    <w:rsid w:val="08866587"/>
    <w:rsid w:val="0887CA69"/>
    <w:rsid w:val="08880765"/>
    <w:rsid w:val="0888365A"/>
    <w:rsid w:val="0888ED09"/>
    <w:rsid w:val="08890F13"/>
    <w:rsid w:val="08897F65"/>
    <w:rsid w:val="0889D0DF"/>
    <w:rsid w:val="088A72D5"/>
    <w:rsid w:val="088BF09A"/>
    <w:rsid w:val="088C165B"/>
    <w:rsid w:val="088D42DF"/>
    <w:rsid w:val="088DB831"/>
    <w:rsid w:val="088E06DE"/>
    <w:rsid w:val="088ED049"/>
    <w:rsid w:val="088F3745"/>
    <w:rsid w:val="088F4C43"/>
    <w:rsid w:val="08901015"/>
    <w:rsid w:val="0890AF36"/>
    <w:rsid w:val="0890C27D"/>
    <w:rsid w:val="08917F1B"/>
    <w:rsid w:val="0892A469"/>
    <w:rsid w:val="08934DD7"/>
    <w:rsid w:val="08960834"/>
    <w:rsid w:val="0896D752"/>
    <w:rsid w:val="08978699"/>
    <w:rsid w:val="089866E0"/>
    <w:rsid w:val="08999975"/>
    <w:rsid w:val="089B5CDB"/>
    <w:rsid w:val="089B96C5"/>
    <w:rsid w:val="089C6E25"/>
    <w:rsid w:val="089F12B0"/>
    <w:rsid w:val="08A0D064"/>
    <w:rsid w:val="08A3DF40"/>
    <w:rsid w:val="08A4A541"/>
    <w:rsid w:val="08A6436E"/>
    <w:rsid w:val="08A92AB4"/>
    <w:rsid w:val="08AC16F8"/>
    <w:rsid w:val="08AF36AF"/>
    <w:rsid w:val="08B114FD"/>
    <w:rsid w:val="08B2E37D"/>
    <w:rsid w:val="08B316BB"/>
    <w:rsid w:val="08B3F1DA"/>
    <w:rsid w:val="08B455BA"/>
    <w:rsid w:val="08B65C0F"/>
    <w:rsid w:val="08B689FE"/>
    <w:rsid w:val="08B6A189"/>
    <w:rsid w:val="08B76EA7"/>
    <w:rsid w:val="08B8D5EA"/>
    <w:rsid w:val="08B97FB8"/>
    <w:rsid w:val="08BB5014"/>
    <w:rsid w:val="08BC8F66"/>
    <w:rsid w:val="08BCC4F5"/>
    <w:rsid w:val="08BDAC73"/>
    <w:rsid w:val="08BEC030"/>
    <w:rsid w:val="08BEEDDB"/>
    <w:rsid w:val="08BF36C8"/>
    <w:rsid w:val="08C061DE"/>
    <w:rsid w:val="08C16AE5"/>
    <w:rsid w:val="08C2E4BE"/>
    <w:rsid w:val="08C58C81"/>
    <w:rsid w:val="08C72A30"/>
    <w:rsid w:val="08C756D5"/>
    <w:rsid w:val="08C95DD0"/>
    <w:rsid w:val="08CB28A5"/>
    <w:rsid w:val="08CB4E03"/>
    <w:rsid w:val="08CD13C2"/>
    <w:rsid w:val="08CDE5D1"/>
    <w:rsid w:val="08CE685E"/>
    <w:rsid w:val="08D0E027"/>
    <w:rsid w:val="08D14126"/>
    <w:rsid w:val="08D3D594"/>
    <w:rsid w:val="08D43FC1"/>
    <w:rsid w:val="08D5C30C"/>
    <w:rsid w:val="08D60FB9"/>
    <w:rsid w:val="08D61842"/>
    <w:rsid w:val="08D720CF"/>
    <w:rsid w:val="08D74F92"/>
    <w:rsid w:val="08D88B74"/>
    <w:rsid w:val="08DA5A0F"/>
    <w:rsid w:val="08DB6E73"/>
    <w:rsid w:val="08DCA7C3"/>
    <w:rsid w:val="08DEF10D"/>
    <w:rsid w:val="08DFB4E9"/>
    <w:rsid w:val="08E08930"/>
    <w:rsid w:val="08E3EF06"/>
    <w:rsid w:val="08E41FFA"/>
    <w:rsid w:val="08E5FD9C"/>
    <w:rsid w:val="08E85E99"/>
    <w:rsid w:val="08EA81F3"/>
    <w:rsid w:val="08EB4D3B"/>
    <w:rsid w:val="08EBE966"/>
    <w:rsid w:val="08ECA84A"/>
    <w:rsid w:val="08ED3A92"/>
    <w:rsid w:val="08F02FEA"/>
    <w:rsid w:val="08F0E9A0"/>
    <w:rsid w:val="08F32D56"/>
    <w:rsid w:val="08F35B20"/>
    <w:rsid w:val="08F3C7C6"/>
    <w:rsid w:val="08F3E43B"/>
    <w:rsid w:val="08F49800"/>
    <w:rsid w:val="08F5FDDA"/>
    <w:rsid w:val="08F99FB3"/>
    <w:rsid w:val="08F9C4B7"/>
    <w:rsid w:val="08FA7277"/>
    <w:rsid w:val="08FDA4D6"/>
    <w:rsid w:val="08FDE66A"/>
    <w:rsid w:val="08FE28F5"/>
    <w:rsid w:val="08FF4A79"/>
    <w:rsid w:val="090126B9"/>
    <w:rsid w:val="090190FF"/>
    <w:rsid w:val="09019AC6"/>
    <w:rsid w:val="09019B00"/>
    <w:rsid w:val="0901BEA4"/>
    <w:rsid w:val="0907CB44"/>
    <w:rsid w:val="090811C4"/>
    <w:rsid w:val="09087406"/>
    <w:rsid w:val="0909E1F8"/>
    <w:rsid w:val="090AB45F"/>
    <w:rsid w:val="090ACC39"/>
    <w:rsid w:val="090B1F23"/>
    <w:rsid w:val="090B300D"/>
    <w:rsid w:val="090D2E0A"/>
    <w:rsid w:val="090DF369"/>
    <w:rsid w:val="090EC373"/>
    <w:rsid w:val="09104DC7"/>
    <w:rsid w:val="0911C364"/>
    <w:rsid w:val="0913B809"/>
    <w:rsid w:val="09142529"/>
    <w:rsid w:val="0917A20A"/>
    <w:rsid w:val="091B6A9E"/>
    <w:rsid w:val="091D19DC"/>
    <w:rsid w:val="091DE9E1"/>
    <w:rsid w:val="0921263E"/>
    <w:rsid w:val="0922C280"/>
    <w:rsid w:val="0922D725"/>
    <w:rsid w:val="0923D57B"/>
    <w:rsid w:val="0927FBEA"/>
    <w:rsid w:val="09281676"/>
    <w:rsid w:val="0929FD38"/>
    <w:rsid w:val="092A2CE3"/>
    <w:rsid w:val="092B6B2F"/>
    <w:rsid w:val="092C8531"/>
    <w:rsid w:val="092D10CB"/>
    <w:rsid w:val="092D6233"/>
    <w:rsid w:val="092E919B"/>
    <w:rsid w:val="092EC8CD"/>
    <w:rsid w:val="093048CE"/>
    <w:rsid w:val="093136EB"/>
    <w:rsid w:val="0932B871"/>
    <w:rsid w:val="0932F8C9"/>
    <w:rsid w:val="0933FC09"/>
    <w:rsid w:val="093AE0D6"/>
    <w:rsid w:val="093B20B5"/>
    <w:rsid w:val="093B3BF5"/>
    <w:rsid w:val="093BAAA5"/>
    <w:rsid w:val="093C751A"/>
    <w:rsid w:val="093CFD39"/>
    <w:rsid w:val="0941A30E"/>
    <w:rsid w:val="094514BA"/>
    <w:rsid w:val="0946FF72"/>
    <w:rsid w:val="09472043"/>
    <w:rsid w:val="0949FF7F"/>
    <w:rsid w:val="094BDB5F"/>
    <w:rsid w:val="094C0E6C"/>
    <w:rsid w:val="094C2762"/>
    <w:rsid w:val="094CC1BE"/>
    <w:rsid w:val="094E4F66"/>
    <w:rsid w:val="09503DA6"/>
    <w:rsid w:val="09508122"/>
    <w:rsid w:val="0952A059"/>
    <w:rsid w:val="0952D011"/>
    <w:rsid w:val="09534F37"/>
    <w:rsid w:val="09546F05"/>
    <w:rsid w:val="09548094"/>
    <w:rsid w:val="09557EBD"/>
    <w:rsid w:val="09587C3D"/>
    <w:rsid w:val="095A07A1"/>
    <w:rsid w:val="095DB42C"/>
    <w:rsid w:val="095DD8D6"/>
    <w:rsid w:val="0960F905"/>
    <w:rsid w:val="0963045A"/>
    <w:rsid w:val="0963D4A6"/>
    <w:rsid w:val="0964A8B8"/>
    <w:rsid w:val="0965B6AB"/>
    <w:rsid w:val="0965C2C0"/>
    <w:rsid w:val="09682291"/>
    <w:rsid w:val="09684DB2"/>
    <w:rsid w:val="09687B68"/>
    <w:rsid w:val="096ADFB1"/>
    <w:rsid w:val="096B1C81"/>
    <w:rsid w:val="096DBE71"/>
    <w:rsid w:val="096F0FA5"/>
    <w:rsid w:val="09701B08"/>
    <w:rsid w:val="0971C820"/>
    <w:rsid w:val="09726A0C"/>
    <w:rsid w:val="0972731A"/>
    <w:rsid w:val="0972F754"/>
    <w:rsid w:val="0975F108"/>
    <w:rsid w:val="097619C0"/>
    <w:rsid w:val="0977090E"/>
    <w:rsid w:val="09772EEB"/>
    <w:rsid w:val="0977970B"/>
    <w:rsid w:val="0978F4CE"/>
    <w:rsid w:val="0978FC79"/>
    <w:rsid w:val="0979C31D"/>
    <w:rsid w:val="097C202F"/>
    <w:rsid w:val="097CE7B5"/>
    <w:rsid w:val="097CF15A"/>
    <w:rsid w:val="097FD871"/>
    <w:rsid w:val="097FFF09"/>
    <w:rsid w:val="098165CF"/>
    <w:rsid w:val="09835F61"/>
    <w:rsid w:val="0984245E"/>
    <w:rsid w:val="0986226B"/>
    <w:rsid w:val="0986595D"/>
    <w:rsid w:val="098660B4"/>
    <w:rsid w:val="098B9DD0"/>
    <w:rsid w:val="098CFC08"/>
    <w:rsid w:val="098D2877"/>
    <w:rsid w:val="098E0028"/>
    <w:rsid w:val="098F150F"/>
    <w:rsid w:val="099016FE"/>
    <w:rsid w:val="09904DB1"/>
    <w:rsid w:val="09909511"/>
    <w:rsid w:val="0990A165"/>
    <w:rsid w:val="09920213"/>
    <w:rsid w:val="0992706B"/>
    <w:rsid w:val="0994A4E4"/>
    <w:rsid w:val="0994D0C1"/>
    <w:rsid w:val="09960324"/>
    <w:rsid w:val="099813E0"/>
    <w:rsid w:val="09986A65"/>
    <w:rsid w:val="099D4623"/>
    <w:rsid w:val="099D6FD3"/>
    <w:rsid w:val="099DA5CE"/>
    <w:rsid w:val="099E0303"/>
    <w:rsid w:val="099E2830"/>
    <w:rsid w:val="099E9B1E"/>
    <w:rsid w:val="099F3C3A"/>
    <w:rsid w:val="09A1703F"/>
    <w:rsid w:val="09A2854D"/>
    <w:rsid w:val="09A2A410"/>
    <w:rsid w:val="09A3CBE0"/>
    <w:rsid w:val="09A3DF2F"/>
    <w:rsid w:val="09A4EC39"/>
    <w:rsid w:val="09A59FE6"/>
    <w:rsid w:val="09A65E09"/>
    <w:rsid w:val="09A865F7"/>
    <w:rsid w:val="09AE49BF"/>
    <w:rsid w:val="09B0E548"/>
    <w:rsid w:val="09B1C47B"/>
    <w:rsid w:val="09B1F9C5"/>
    <w:rsid w:val="09B21463"/>
    <w:rsid w:val="09B47663"/>
    <w:rsid w:val="09B6D617"/>
    <w:rsid w:val="09B84996"/>
    <w:rsid w:val="09BA7478"/>
    <w:rsid w:val="09BB39A3"/>
    <w:rsid w:val="09BD28F0"/>
    <w:rsid w:val="09BD85AD"/>
    <w:rsid w:val="09BE47E3"/>
    <w:rsid w:val="09BEC390"/>
    <w:rsid w:val="09C26E64"/>
    <w:rsid w:val="09C419A4"/>
    <w:rsid w:val="09C533DC"/>
    <w:rsid w:val="09C66CD0"/>
    <w:rsid w:val="09C89870"/>
    <w:rsid w:val="09CB6CBE"/>
    <w:rsid w:val="09CF24BA"/>
    <w:rsid w:val="09CF70B8"/>
    <w:rsid w:val="09D46942"/>
    <w:rsid w:val="09D48C3F"/>
    <w:rsid w:val="09D708D2"/>
    <w:rsid w:val="09D76EA4"/>
    <w:rsid w:val="09D80020"/>
    <w:rsid w:val="09D95AFD"/>
    <w:rsid w:val="09DA3CED"/>
    <w:rsid w:val="09DA752D"/>
    <w:rsid w:val="09DD4BB1"/>
    <w:rsid w:val="09E0511C"/>
    <w:rsid w:val="09E05901"/>
    <w:rsid w:val="09E32A68"/>
    <w:rsid w:val="09E33911"/>
    <w:rsid w:val="09E384BE"/>
    <w:rsid w:val="09E3A936"/>
    <w:rsid w:val="09E3C903"/>
    <w:rsid w:val="09E4AA35"/>
    <w:rsid w:val="09E98812"/>
    <w:rsid w:val="09EA9F0E"/>
    <w:rsid w:val="09EB1485"/>
    <w:rsid w:val="09EB6D4E"/>
    <w:rsid w:val="09ECBF7D"/>
    <w:rsid w:val="09EFC48B"/>
    <w:rsid w:val="09F086C1"/>
    <w:rsid w:val="09F28693"/>
    <w:rsid w:val="09F4FD7D"/>
    <w:rsid w:val="09F651B7"/>
    <w:rsid w:val="09F8826A"/>
    <w:rsid w:val="09F8E3DB"/>
    <w:rsid w:val="09F9AE66"/>
    <w:rsid w:val="09F9FF3C"/>
    <w:rsid w:val="09FA8C2D"/>
    <w:rsid w:val="09FAB138"/>
    <w:rsid w:val="09FB1DE8"/>
    <w:rsid w:val="09FB83D5"/>
    <w:rsid w:val="09FBECBB"/>
    <w:rsid w:val="09FC6380"/>
    <w:rsid w:val="09FCC3CA"/>
    <w:rsid w:val="0A0109A2"/>
    <w:rsid w:val="0A029A67"/>
    <w:rsid w:val="0A0372F6"/>
    <w:rsid w:val="0A062A64"/>
    <w:rsid w:val="0A0716DC"/>
    <w:rsid w:val="0A07694B"/>
    <w:rsid w:val="0A077C50"/>
    <w:rsid w:val="0A078211"/>
    <w:rsid w:val="0A098A36"/>
    <w:rsid w:val="0A09C275"/>
    <w:rsid w:val="0A0A4706"/>
    <w:rsid w:val="0A0A5FFB"/>
    <w:rsid w:val="0A0B54D8"/>
    <w:rsid w:val="0A0C7004"/>
    <w:rsid w:val="0A0D1436"/>
    <w:rsid w:val="0A0D185B"/>
    <w:rsid w:val="0A0EACAE"/>
    <w:rsid w:val="0A0F5A7D"/>
    <w:rsid w:val="0A0F9C09"/>
    <w:rsid w:val="0A105C81"/>
    <w:rsid w:val="0A109D58"/>
    <w:rsid w:val="0A1199B3"/>
    <w:rsid w:val="0A15AD96"/>
    <w:rsid w:val="0A1668F4"/>
    <w:rsid w:val="0A17A7F9"/>
    <w:rsid w:val="0A1841A4"/>
    <w:rsid w:val="0A1BD768"/>
    <w:rsid w:val="0A1C32C7"/>
    <w:rsid w:val="0A1DCE9B"/>
    <w:rsid w:val="0A1FACA0"/>
    <w:rsid w:val="0A20C2CE"/>
    <w:rsid w:val="0A216972"/>
    <w:rsid w:val="0A229833"/>
    <w:rsid w:val="0A2358DD"/>
    <w:rsid w:val="0A25AD50"/>
    <w:rsid w:val="0A284292"/>
    <w:rsid w:val="0A2894B8"/>
    <w:rsid w:val="0A2A3630"/>
    <w:rsid w:val="0A2C7834"/>
    <w:rsid w:val="0A2CCBAD"/>
    <w:rsid w:val="0A2DCD47"/>
    <w:rsid w:val="0A2F607B"/>
    <w:rsid w:val="0A3011BD"/>
    <w:rsid w:val="0A30C7BA"/>
    <w:rsid w:val="0A332A62"/>
    <w:rsid w:val="0A33B411"/>
    <w:rsid w:val="0A33CBF2"/>
    <w:rsid w:val="0A341A8C"/>
    <w:rsid w:val="0A34B12C"/>
    <w:rsid w:val="0A34F9DA"/>
    <w:rsid w:val="0A364E78"/>
    <w:rsid w:val="0A36AF34"/>
    <w:rsid w:val="0A38AAE4"/>
    <w:rsid w:val="0A3A0747"/>
    <w:rsid w:val="0A3DC302"/>
    <w:rsid w:val="0A3EA3F4"/>
    <w:rsid w:val="0A3FAFA1"/>
    <w:rsid w:val="0A3FD836"/>
    <w:rsid w:val="0A406EEC"/>
    <w:rsid w:val="0A411D9B"/>
    <w:rsid w:val="0A413377"/>
    <w:rsid w:val="0A426EDF"/>
    <w:rsid w:val="0A42F440"/>
    <w:rsid w:val="0A44256A"/>
    <w:rsid w:val="0A44C74E"/>
    <w:rsid w:val="0A45536D"/>
    <w:rsid w:val="0A485982"/>
    <w:rsid w:val="0A48784A"/>
    <w:rsid w:val="0A4A9E2D"/>
    <w:rsid w:val="0A4BBAE9"/>
    <w:rsid w:val="0A4D2A54"/>
    <w:rsid w:val="0A4DF86D"/>
    <w:rsid w:val="0A4E09EE"/>
    <w:rsid w:val="0A4E69CA"/>
    <w:rsid w:val="0A53318A"/>
    <w:rsid w:val="0A549024"/>
    <w:rsid w:val="0A57FF0B"/>
    <w:rsid w:val="0A584D9A"/>
    <w:rsid w:val="0A58CDB8"/>
    <w:rsid w:val="0A58D693"/>
    <w:rsid w:val="0A599DFB"/>
    <w:rsid w:val="0A59A60E"/>
    <w:rsid w:val="0A5AAF4B"/>
    <w:rsid w:val="0A5C400F"/>
    <w:rsid w:val="0A5E5357"/>
    <w:rsid w:val="0A5EB903"/>
    <w:rsid w:val="0A5EB96D"/>
    <w:rsid w:val="0A61BAA1"/>
    <w:rsid w:val="0A61FA69"/>
    <w:rsid w:val="0A631E9F"/>
    <w:rsid w:val="0A663147"/>
    <w:rsid w:val="0A68141C"/>
    <w:rsid w:val="0A6CD3B9"/>
    <w:rsid w:val="0A7198AD"/>
    <w:rsid w:val="0A71FEF0"/>
    <w:rsid w:val="0A75B41E"/>
    <w:rsid w:val="0A782CA7"/>
    <w:rsid w:val="0A7A782C"/>
    <w:rsid w:val="0A7ACCFF"/>
    <w:rsid w:val="0A7B3084"/>
    <w:rsid w:val="0A7B54F3"/>
    <w:rsid w:val="0A7CE9E3"/>
    <w:rsid w:val="0A7D87B4"/>
    <w:rsid w:val="0A7D91DC"/>
    <w:rsid w:val="0A7F561E"/>
    <w:rsid w:val="0A7F7D8B"/>
    <w:rsid w:val="0A800535"/>
    <w:rsid w:val="0A807465"/>
    <w:rsid w:val="0A808C8E"/>
    <w:rsid w:val="0A80C434"/>
    <w:rsid w:val="0A81367A"/>
    <w:rsid w:val="0A829983"/>
    <w:rsid w:val="0A8305DA"/>
    <w:rsid w:val="0A835429"/>
    <w:rsid w:val="0A83D78B"/>
    <w:rsid w:val="0A84591B"/>
    <w:rsid w:val="0A851BED"/>
    <w:rsid w:val="0A85A5CA"/>
    <w:rsid w:val="0A867F6A"/>
    <w:rsid w:val="0A877E54"/>
    <w:rsid w:val="0A887AE0"/>
    <w:rsid w:val="0A889DFC"/>
    <w:rsid w:val="0A8A02A1"/>
    <w:rsid w:val="0A8A37E1"/>
    <w:rsid w:val="0A8B05D6"/>
    <w:rsid w:val="0A8C85A6"/>
    <w:rsid w:val="0A8E26EA"/>
    <w:rsid w:val="0A9206E1"/>
    <w:rsid w:val="0A945FD2"/>
    <w:rsid w:val="0A958E66"/>
    <w:rsid w:val="0A95F552"/>
    <w:rsid w:val="0A99313E"/>
    <w:rsid w:val="0A9A62CF"/>
    <w:rsid w:val="0A9C98E5"/>
    <w:rsid w:val="0AA06215"/>
    <w:rsid w:val="0AA0731F"/>
    <w:rsid w:val="0AA1F665"/>
    <w:rsid w:val="0AA25567"/>
    <w:rsid w:val="0AA39A12"/>
    <w:rsid w:val="0AA3C6D5"/>
    <w:rsid w:val="0AA6B537"/>
    <w:rsid w:val="0AA7F6A6"/>
    <w:rsid w:val="0AA8DFF9"/>
    <w:rsid w:val="0AA935E5"/>
    <w:rsid w:val="0AA9D076"/>
    <w:rsid w:val="0AABCE64"/>
    <w:rsid w:val="0AABE811"/>
    <w:rsid w:val="0AAEEB1F"/>
    <w:rsid w:val="0AAF5782"/>
    <w:rsid w:val="0AB05C59"/>
    <w:rsid w:val="0AB0906C"/>
    <w:rsid w:val="0AB19CCB"/>
    <w:rsid w:val="0AB2F12C"/>
    <w:rsid w:val="0AB7313A"/>
    <w:rsid w:val="0AB81623"/>
    <w:rsid w:val="0AB85AF5"/>
    <w:rsid w:val="0AB9781C"/>
    <w:rsid w:val="0ABB7111"/>
    <w:rsid w:val="0ABC94F9"/>
    <w:rsid w:val="0ABCBBCD"/>
    <w:rsid w:val="0ABD2698"/>
    <w:rsid w:val="0ABE3D60"/>
    <w:rsid w:val="0AC06B8B"/>
    <w:rsid w:val="0AC62F5A"/>
    <w:rsid w:val="0AC89409"/>
    <w:rsid w:val="0ACB4F16"/>
    <w:rsid w:val="0ACBEC62"/>
    <w:rsid w:val="0ACF866E"/>
    <w:rsid w:val="0ACFA1A8"/>
    <w:rsid w:val="0AD096C4"/>
    <w:rsid w:val="0AD289D6"/>
    <w:rsid w:val="0AD2CEA5"/>
    <w:rsid w:val="0AD3EAD0"/>
    <w:rsid w:val="0AD5A683"/>
    <w:rsid w:val="0ADAE446"/>
    <w:rsid w:val="0ADB5E8E"/>
    <w:rsid w:val="0ADBBFD0"/>
    <w:rsid w:val="0ADCE937"/>
    <w:rsid w:val="0ADD4322"/>
    <w:rsid w:val="0ADEC325"/>
    <w:rsid w:val="0ADEF260"/>
    <w:rsid w:val="0ADF7829"/>
    <w:rsid w:val="0ADFF9F7"/>
    <w:rsid w:val="0AE39644"/>
    <w:rsid w:val="0AE3AD48"/>
    <w:rsid w:val="0AE7A71A"/>
    <w:rsid w:val="0AE9AB5D"/>
    <w:rsid w:val="0AEA116F"/>
    <w:rsid w:val="0AED407E"/>
    <w:rsid w:val="0AEF687B"/>
    <w:rsid w:val="0AEFA4A8"/>
    <w:rsid w:val="0AF05936"/>
    <w:rsid w:val="0AF39E29"/>
    <w:rsid w:val="0AF41D29"/>
    <w:rsid w:val="0AF4E75A"/>
    <w:rsid w:val="0AF559C5"/>
    <w:rsid w:val="0AF63CA8"/>
    <w:rsid w:val="0AF8791D"/>
    <w:rsid w:val="0AF8D9E4"/>
    <w:rsid w:val="0AF9343F"/>
    <w:rsid w:val="0AF93C86"/>
    <w:rsid w:val="0AFBE597"/>
    <w:rsid w:val="0AFD6493"/>
    <w:rsid w:val="0B02541D"/>
    <w:rsid w:val="0B032A96"/>
    <w:rsid w:val="0B0499E3"/>
    <w:rsid w:val="0B06FF73"/>
    <w:rsid w:val="0B07DCC3"/>
    <w:rsid w:val="0B08956C"/>
    <w:rsid w:val="0B099AA0"/>
    <w:rsid w:val="0B0B0622"/>
    <w:rsid w:val="0B0C81DE"/>
    <w:rsid w:val="0B0D51FA"/>
    <w:rsid w:val="0B0E2683"/>
    <w:rsid w:val="0B170AEA"/>
    <w:rsid w:val="0B179A17"/>
    <w:rsid w:val="0B17FE47"/>
    <w:rsid w:val="0B1ADD6C"/>
    <w:rsid w:val="0B1BB5C4"/>
    <w:rsid w:val="0B1C648E"/>
    <w:rsid w:val="0B1E376B"/>
    <w:rsid w:val="0B1E6928"/>
    <w:rsid w:val="0B1FCBB6"/>
    <w:rsid w:val="0B1FF71C"/>
    <w:rsid w:val="0B2085AA"/>
    <w:rsid w:val="0B20F864"/>
    <w:rsid w:val="0B215E93"/>
    <w:rsid w:val="0B21F489"/>
    <w:rsid w:val="0B2356DA"/>
    <w:rsid w:val="0B239365"/>
    <w:rsid w:val="0B26AE9E"/>
    <w:rsid w:val="0B284F73"/>
    <w:rsid w:val="0B29FD28"/>
    <w:rsid w:val="0B2A9D58"/>
    <w:rsid w:val="0B2AB445"/>
    <w:rsid w:val="0B2AE53E"/>
    <w:rsid w:val="0B2B01AC"/>
    <w:rsid w:val="0B2C1F63"/>
    <w:rsid w:val="0B2CF630"/>
    <w:rsid w:val="0B2DC5C8"/>
    <w:rsid w:val="0B2DE0FF"/>
    <w:rsid w:val="0B2E7E75"/>
    <w:rsid w:val="0B2FF718"/>
    <w:rsid w:val="0B35C72C"/>
    <w:rsid w:val="0B36C924"/>
    <w:rsid w:val="0B37842C"/>
    <w:rsid w:val="0B38100E"/>
    <w:rsid w:val="0B389A4A"/>
    <w:rsid w:val="0B39F405"/>
    <w:rsid w:val="0B3A6F31"/>
    <w:rsid w:val="0B3E83F3"/>
    <w:rsid w:val="0B3EB559"/>
    <w:rsid w:val="0B447F42"/>
    <w:rsid w:val="0B4508DF"/>
    <w:rsid w:val="0B45FB08"/>
    <w:rsid w:val="0B47267D"/>
    <w:rsid w:val="0B480AD4"/>
    <w:rsid w:val="0B4B47D9"/>
    <w:rsid w:val="0B4E429F"/>
    <w:rsid w:val="0B50163B"/>
    <w:rsid w:val="0B51E971"/>
    <w:rsid w:val="0B525D64"/>
    <w:rsid w:val="0B53EDB5"/>
    <w:rsid w:val="0B55096F"/>
    <w:rsid w:val="0B571FDA"/>
    <w:rsid w:val="0B58C58A"/>
    <w:rsid w:val="0B59560E"/>
    <w:rsid w:val="0B5A3D27"/>
    <w:rsid w:val="0B5A89A6"/>
    <w:rsid w:val="0B5AE857"/>
    <w:rsid w:val="0B5AF240"/>
    <w:rsid w:val="0B5B7993"/>
    <w:rsid w:val="0B5C0FD0"/>
    <w:rsid w:val="0B5D44CB"/>
    <w:rsid w:val="0B5D5F1E"/>
    <w:rsid w:val="0B5ED074"/>
    <w:rsid w:val="0B5F1196"/>
    <w:rsid w:val="0B6019BE"/>
    <w:rsid w:val="0B6049B0"/>
    <w:rsid w:val="0B60569F"/>
    <w:rsid w:val="0B6152B9"/>
    <w:rsid w:val="0B624C07"/>
    <w:rsid w:val="0B6378BE"/>
    <w:rsid w:val="0B66168C"/>
    <w:rsid w:val="0B670FA5"/>
    <w:rsid w:val="0B674706"/>
    <w:rsid w:val="0B69425A"/>
    <w:rsid w:val="0B6A5261"/>
    <w:rsid w:val="0B6B20D6"/>
    <w:rsid w:val="0B6C10B6"/>
    <w:rsid w:val="0B6C59DF"/>
    <w:rsid w:val="0B6D5CFE"/>
    <w:rsid w:val="0B6F1FE6"/>
    <w:rsid w:val="0B70FCF6"/>
    <w:rsid w:val="0B71E1EA"/>
    <w:rsid w:val="0B73B737"/>
    <w:rsid w:val="0B73F44D"/>
    <w:rsid w:val="0B74519A"/>
    <w:rsid w:val="0B74FD65"/>
    <w:rsid w:val="0B752BE5"/>
    <w:rsid w:val="0B756034"/>
    <w:rsid w:val="0B759BDE"/>
    <w:rsid w:val="0B768264"/>
    <w:rsid w:val="0B76AF1E"/>
    <w:rsid w:val="0B76DA8B"/>
    <w:rsid w:val="0B79347B"/>
    <w:rsid w:val="0B7C5E50"/>
    <w:rsid w:val="0B7C848D"/>
    <w:rsid w:val="0B7D24B8"/>
    <w:rsid w:val="0B7D6BEE"/>
    <w:rsid w:val="0B7E4D0B"/>
    <w:rsid w:val="0B7E58B8"/>
    <w:rsid w:val="0B7F6CE3"/>
    <w:rsid w:val="0B807E42"/>
    <w:rsid w:val="0B8284C2"/>
    <w:rsid w:val="0B837577"/>
    <w:rsid w:val="0B83DC40"/>
    <w:rsid w:val="0B841ED4"/>
    <w:rsid w:val="0B84D70F"/>
    <w:rsid w:val="0B879CB2"/>
    <w:rsid w:val="0B8C8DA0"/>
    <w:rsid w:val="0B8F5378"/>
    <w:rsid w:val="0B8FCE24"/>
    <w:rsid w:val="0B942F97"/>
    <w:rsid w:val="0B943782"/>
    <w:rsid w:val="0B944ECD"/>
    <w:rsid w:val="0B94B692"/>
    <w:rsid w:val="0B94EBB0"/>
    <w:rsid w:val="0B94F97E"/>
    <w:rsid w:val="0B95F7F5"/>
    <w:rsid w:val="0B969FD1"/>
    <w:rsid w:val="0B9729C0"/>
    <w:rsid w:val="0B9B0F1B"/>
    <w:rsid w:val="0B9C77B2"/>
    <w:rsid w:val="0B9D76D4"/>
    <w:rsid w:val="0B9E3B26"/>
    <w:rsid w:val="0B9E84A5"/>
    <w:rsid w:val="0B9EED1F"/>
    <w:rsid w:val="0BA0F0E1"/>
    <w:rsid w:val="0BA211C1"/>
    <w:rsid w:val="0BA25D68"/>
    <w:rsid w:val="0BA2C390"/>
    <w:rsid w:val="0BA2F00C"/>
    <w:rsid w:val="0BA2FD27"/>
    <w:rsid w:val="0BA4292B"/>
    <w:rsid w:val="0BA51E55"/>
    <w:rsid w:val="0BA52D46"/>
    <w:rsid w:val="0BA60357"/>
    <w:rsid w:val="0BA6AD85"/>
    <w:rsid w:val="0BA6F618"/>
    <w:rsid w:val="0BA80A2F"/>
    <w:rsid w:val="0BAB5A00"/>
    <w:rsid w:val="0BAD8BB3"/>
    <w:rsid w:val="0BAD8F76"/>
    <w:rsid w:val="0BAE7D6D"/>
    <w:rsid w:val="0BAF5BE9"/>
    <w:rsid w:val="0BB0AD71"/>
    <w:rsid w:val="0BB49C50"/>
    <w:rsid w:val="0BB52711"/>
    <w:rsid w:val="0BB59A43"/>
    <w:rsid w:val="0BB8D2BD"/>
    <w:rsid w:val="0BBA84D1"/>
    <w:rsid w:val="0BBBAA17"/>
    <w:rsid w:val="0BBC2428"/>
    <w:rsid w:val="0BBCBA7F"/>
    <w:rsid w:val="0BBD95E3"/>
    <w:rsid w:val="0BBE38A4"/>
    <w:rsid w:val="0BBECB6F"/>
    <w:rsid w:val="0BC043FD"/>
    <w:rsid w:val="0BC17CE9"/>
    <w:rsid w:val="0BC1A077"/>
    <w:rsid w:val="0BC3354B"/>
    <w:rsid w:val="0BC3C314"/>
    <w:rsid w:val="0BC5C892"/>
    <w:rsid w:val="0BC87EBB"/>
    <w:rsid w:val="0BCA8C8C"/>
    <w:rsid w:val="0BCAFF0D"/>
    <w:rsid w:val="0BCB8CF4"/>
    <w:rsid w:val="0BCBCA12"/>
    <w:rsid w:val="0BCE154E"/>
    <w:rsid w:val="0BCE3F17"/>
    <w:rsid w:val="0BCE5770"/>
    <w:rsid w:val="0BCF26CD"/>
    <w:rsid w:val="0BCF46A4"/>
    <w:rsid w:val="0BD08A28"/>
    <w:rsid w:val="0BD1020B"/>
    <w:rsid w:val="0BD1487C"/>
    <w:rsid w:val="0BD14B52"/>
    <w:rsid w:val="0BD23087"/>
    <w:rsid w:val="0BD3A80C"/>
    <w:rsid w:val="0BD4AEE9"/>
    <w:rsid w:val="0BD4B655"/>
    <w:rsid w:val="0BD5039B"/>
    <w:rsid w:val="0BD5C269"/>
    <w:rsid w:val="0BD64A2B"/>
    <w:rsid w:val="0BD75CAC"/>
    <w:rsid w:val="0BD787A0"/>
    <w:rsid w:val="0BD7DEB5"/>
    <w:rsid w:val="0BD95FBF"/>
    <w:rsid w:val="0BDD4C5F"/>
    <w:rsid w:val="0BDE88DA"/>
    <w:rsid w:val="0BE177A0"/>
    <w:rsid w:val="0BE3BCA5"/>
    <w:rsid w:val="0BE3E6E6"/>
    <w:rsid w:val="0BE4A4D6"/>
    <w:rsid w:val="0BE4FA09"/>
    <w:rsid w:val="0BE5F141"/>
    <w:rsid w:val="0BE8DC3C"/>
    <w:rsid w:val="0BE93653"/>
    <w:rsid w:val="0BE94345"/>
    <w:rsid w:val="0BE9EAC9"/>
    <w:rsid w:val="0BEBA0F7"/>
    <w:rsid w:val="0BEBC2C3"/>
    <w:rsid w:val="0BED53FC"/>
    <w:rsid w:val="0BEE7557"/>
    <w:rsid w:val="0BEFC235"/>
    <w:rsid w:val="0BF00D32"/>
    <w:rsid w:val="0BF2BE50"/>
    <w:rsid w:val="0BF48003"/>
    <w:rsid w:val="0BF4A6F4"/>
    <w:rsid w:val="0BF5075B"/>
    <w:rsid w:val="0BF5B98D"/>
    <w:rsid w:val="0BF702B9"/>
    <w:rsid w:val="0BF7FCB9"/>
    <w:rsid w:val="0BF81383"/>
    <w:rsid w:val="0BF8E588"/>
    <w:rsid w:val="0BF97682"/>
    <w:rsid w:val="0BFBBF0F"/>
    <w:rsid w:val="0BFBBF16"/>
    <w:rsid w:val="0C007A04"/>
    <w:rsid w:val="0C008496"/>
    <w:rsid w:val="0C00B9E2"/>
    <w:rsid w:val="0C01FDEE"/>
    <w:rsid w:val="0C03B178"/>
    <w:rsid w:val="0C044929"/>
    <w:rsid w:val="0C067C06"/>
    <w:rsid w:val="0C07E046"/>
    <w:rsid w:val="0C085CF5"/>
    <w:rsid w:val="0C093E83"/>
    <w:rsid w:val="0C098C50"/>
    <w:rsid w:val="0C09A8D3"/>
    <w:rsid w:val="0C09DD99"/>
    <w:rsid w:val="0C0CA99D"/>
    <w:rsid w:val="0C125CA0"/>
    <w:rsid w:val="0C12BF9E"/>
    <w:rsid w:val="0C17E083"/>
    <w:rsid w:val="0C1A0444"/>
    <w:rsid w:val="0C1BD322"/>
    <w:rsid w:val="0C1FE3F5"/>
    <w:rsid w:val="0C23DE9D"/>
    <w:rsid w:val="0C25963B"/>
    <w:rsid w:val="0C25B396"/>
    <w:rsid w:val="0C261C51"/>
    <w:rsid w:val="0C267DEF"/>
    <w:rsid w:val="0C26E9FD"/>
    <w:rsid w:val="0C27E559"/>
    <w:rsid w:val="0C27E6CF"/>
    <w:rsid w:val="0C2859FC"/>
    <w:rsid w:val="0C2A7B85"/>
    <w:rsid w:val="0C2BB037"/>
    <w:rsid w:val="0C2BFE4E"/>
    <w:rsid w:val="0C2CADF0"/>
    <w:rsid w:val="0C2D90DA"/>
    <w:rsid w:val="0C2E7384"/>
    <w:rsid w:val="0C2F1B14"/>
    <w:rsid w:val="0C302A09"/>
    <w:rsid w:val="0C30AA8B"/>
    <w:rsid w:val="0C30B9B8"/>
    <w:rsid w:val="0C31E3B9"/>
    <w:rsid w:val="0C32B4D7"/>
    <w:rsid w:val="0C39A0EA"/>
    <w:rsid w:val="0C3AE10B"/>
    <w:rsid w:val="0C3B0922"/>
    <w:rsid w:val="0C3B5AEE"/>
    <w:rsid w:val="0C3E35D4"/>
    <w:rsid w:val="0C3E8D42"/>
    <w:rsid w:val="0C404E9B"/>
    <w:rsid w:val="0C436A76"/>
    <w:rsid w:val="0C470734"/>
    <w:rsid w:val="0C478D99"/>
    <w:rsid w:val="0C4A11FC"/>
    <w:rsid w:val="0C4B717F"/>
    <w:rsid w:val="0C4BB7B5"/>
    <w:rsid w:val="0C4C8C87"/>
    <w:rsid w:val="0C4CDECD"/>
    <w:rsid w:val="0C508214"/>
    <w:rsid w:val="0C5145D7"/>
    <w:rsid w:val="0C554D68"/>
    <w:rsid w:val="0C55C862"/>
    <w:rsid w:val="0C56AE42"/>
    <w:rsid w:val="0C57A6CC"/>
    <w:rsid w:val="0C598EF2"/>
    <w:rsid w:val="0C5C97B2"/>
    <w:rsid w:val="0C5D09A9"/>
    <w:rsid w:val="0C5DE4F4"/>
    <w:rsid w:val="0C60B1F0"/>
    <w:rsid w:val="0C610C1B"/>
    <w:rsid w:val="0C61F99D"/>
    <w:rsid w:val="0C62F4EB"/>
    <w:rsid w:val="0C63FAEC"/>
    <w:rsid w:val="0C6553B2"/>
    <w:rsid w:val="0C66273D"/>
    <w:rsid w:val="0C6764B4"/>
    <w:rsid w:val="0C6BA397"/>
    <w:rsid w:val="0C6E7A98"/>
    <w:rsid w:val="0C6EBDBC"/>
    <w:rsid w:val="0C6FEF0C"/>
    <w:rsid w:val="0C70448E"/>
    <w:rsid w:val="0C712E99"/>
    <w:rsid w:val="0C71BACA"/>
    <w:rsid w:val="0C751953"/>
    <w:rsid w:val="0C75B559"/>
    <w:rsid w:val="0C77C806"/>
    <w:rsid w:val="0C77EA8A"/>
    <w:rsid w:val="0C78CA7C"/>
    <w:rsid w:val="0C796AB8"/>
    <w:rsid w:val="0C7A793A"/>
    <w:rsid w:val="0C7AB15C"/>
    <w:rsid w:val="0C7ADA48"/>
    <w:rsid w:val="0C7F3028"/>
    <w:rsid w:val="0C7F8FDC"/>
    <w:rsid w:val="0C867054"/>
    <w:rsid w:val="0C893B07"/>
    <w:rsid w:val="0C897284"/>
    <w:rsid w:val="0C89C3FB"/>
    <w:rsid w:val="0C8CA315"/>
    <w:rsid w:val="0C8D1670"/>
    <w:rsid w:val="0C8DB468"/>
    <w:rsid w:val="0C9012B7"/>
    <w:rsid w:val="0C920D09"/>
    <w:rsid w:val="0C9215FF"/>
    <w:rsid w:val="0C92528C"/>
    <w:rsid w:val="0C9351D7"/>
    <w:rsid w:val="0C93FC5F"/>
    <w:rsid w:val="0C966D23"/>
    <w:rsid w:val="0C96D08D"/>
    <w:rsid w:val="0C988CC0"/>
    <w:rsid w:val="0C9A107A"/>
    <w:rsid w:val="0C9A70D4"/>
    <w:rsid w:val="0C9B0CDC"/>
    <w:rsid w:val="0C9BB33B"/>
    <w:rsid w:val="0C9BCA3B"/>
    <w:rsid w:val="0C9D2A69"/>
    <w:rsid w:val="0C9E5CC4"/>
    <w:rsid w:val="0C9E908E"/>
    <w:rsid w:val="0C9EC0E5"/>
    <w:rsid w:val="0C9F2CEF"/>
    <w:rsid w:val="0C9FEEDA"/>
    <w:rsid w:val="0CA595D0"/>
    <w:rsid w:val="0CA86A5B"/>
    <w:rsid w:val="0CAA8EB8"/>
    <w:rsid w:val="0CAC905E"/>
    <w:rsid w:val="0CACF908"/>
    <w:rsid w:val="0CAEBDEA"/>
    <w:rsid w:val="0CB263D5"/>
    <w:rsid w:val="0CB37F94"/>
    <w:rsid w:val="0CB3B45D"/>
    <w:rsid w:val="0CB4C480"/>
    <w:rsid w:val="0CB5F0CA"/>
    <w:rsid w:val="0CB658E9"/>
    <w:rsid w:val="0CB98940"/>
    <w:rsid w:val="0CB9A3EA"/>
    <w:rsid w:val="0CBB44A1"/>
    <w:rsid w:val="0CBF4500"/>
    <w:rsid w:val="0CBFFAEB"/>
    <w:rsid w:val="0CC2BEA6"/>
    <w:rsid w:val="0CC37A8C"/>
    <w:rsid w:val="0CC40CB2"/>
    <w:rsid w:val="0CC614B1"/>
    <w:rsid w:val="0CC71DCE"/>
    <w:rsid w:val="0CC724C7"/>
    <w:rsid w:val="0CC7487E"/>
    <w:rsid w:val="0CC75C8F"/>
    <w:rsid w:val="0CC7B16D"/>
    <w:rsid w:val="0CC7DD4A"/>
    <w:rsid w:val="0CC9245F"/>
    <w:rsid w:val="0CC96230"/>
    <w:rsid w:val="0CCABAE1"/>
    <w:rsid w:val="0CCB8F11"/>
    <w:rsid w:val="0CCCCA22"/>
    <w:rsid w:val="0CCDDE69"/>
    <w:rsid w:val="0CD5FE9A"/>
    <w:rsid w:val="0CD608F0"/>
    <w:rsid w:val="0CD8A9F2"/>
    <w:rsid w:val="0CD8F849"/>
    <w:rsid w:val="0CD92F41"/>
    <w:rsid w:val="0CD95180"/>
    <w:rsid w:val="0CD95D25"/>
    <w:rsid w:val="0CDAF21C"/>
    <w:rsid w:val="0CDAF864"/>
    <w:rsid w:val="0CDBEE51"/>
    <w:rsid w:val="0CDDDC57"/>
    <w:rsid w:val="0CDF0396"/>
    <w:rsid w:val="0CDF8997"/>
    <w:rsid w:val="0CE0562A"/>
    <w:rsid w:val="0CE4158F"/>
    <w:rsid w:val="0CE499D5"/>
    <w:rsid w:val="0CE54295"/>
    <w:rsid w:val="0CE612BA"/>
    <w:rsid w:val="0CEBA45F"/>
    <w:rsid w:val="0CECA8CC"/>
    <w:rsid w:val="0CECBB59"/>
    <w:rsid w:val="0CEFF84B"/>
    <w:rsid w:val="0CF4630B"/>
    <w:rsid w:val="0CF4A0E6"/>
    <w:rsid w:val="0CF8D89F"/>
    <w:rsid w:val="0CF8F025"/>
    <w:rsid w:val="0CFA5F7F"/>
    <w:rsid w:val="0CFD73A7"/>
    <w:rsid w:val="0CFEFA34"/>
    <w:rsid w:val="0CFFC2E1"/>
    <w:rsid w:val="0D009FED"/>
    <w:rsid w:val="0D03D2D9"/>
    <w:rsid w:val="0D0443C3"/>
    <w:rsid w:val="0D06387B"/>
    <w:rsid w:val="0D0907D7"/>
    <w:rsid w:val="0D0A2FAA"/>
    <w:rsid w:val="0D0D0D3C"/>
    <w:rsid w:val="0D0D9D58"/>
    <w:rsid w:val="0D0F7974"/>
    <w:rsid w:val="0D104F5D"/>
    <w:rsid w:val="0D10E616"/>
    <w:rsid w:val="0D13F059"/>
    <w:rsid w:val="0D1404B4"/>
    <w:rsid w:val="0D15A3BE"/>
    <w:rsid w:val="0D15ED4A"/>
    <w:rsid w:val="0D161D83"/>
    <w:rsid w:val="0D18AA31"/>
    <w:rsid w:val="0D19202F"/>
    <w:rsid w:val="0D1BE5A9"/>
    <w:rsid w:val="0D1BFFD3"/>
    <w:rsid w:val="0D1D9226"/>
    <w:rsid w:val="0D1DB2D1"/>
    <w:rsid w:val="0D1DC96F"/>
    <w:rsid w:val="0D1E06F2"/>
    <w:rsid w:val="0D1EB329"/>
    <w:rsid w:val="0D1F5858"/>
    <w:rsid w:val="0D20B2DA"/>
    <w:rsid w:val="0D20CEB6"/>
    <w:rsid w:val="0D21A173"/>
    <w:rsid w:val="0D2253AA"/>
    <w:rsid w:val="0D226C27"/>
    <w:rsid w:val="0D236B00"/>
    <w:rsid w:val="0D236D6C"/>
    <w:rsid w:val="0D23CF02"/>
    <w:rsid w:val="0D240E2A"/>
    <w:rsid w:val="0D2440FB"/>
    <w:rsid w:val="0D24E082"/>
    <w:rsid w:val="0D251FC2"/>
    <w:rsid w:val="0D2585D1"/>
    <w:rsid w:val="0D280F7A"/>
    <w:rsid w:val="0D284237"/>
    <w:rsid w:val="0D291823"/>
    <w:rsid w:val="0D2B6D9B"/>
    <w:rsid w:val="0D2CF628"/>
    <w:rsid w:val="0D2E132B"/>
    <w:rsid w:val="0D2E5DC4"/>
    <w:rsid w:val="0D2FE04C"/>
    <w:rsid w:val="0D309DD5"/>
    <w:rsid w:val="0D30CCA6"/>
    <w:rsid w:val="0D31B998"/>
    <w:rsid w:val="0D332027"/>
    <w:rsid w:val="0D33A675"/>
    <w:rsid w:val="0D35EB5E"/>
    <w:rsid w:val="0D363156"/>
    <w:rsid w:val="0D3729CF"/>
    <w:rsid w:val="0D379C82"/>
    <w:rsid w:val="0D383085"/>
    <w:rsid w:val="0D3888B4"/>
    <w:rsid w:val="0D388BC8"/>
    <w:rsid w:val="0D39B535"/>
    <w:rsid w:val="0D39CEC9"/>
    <w:rsid w:val="0D3A6ED8"/>
    <w:rsid w:val="0D3AA949"/>
    <w:rsid w:val="0D3C0CA9"/>
    <w:rsid w:val="0D3D6EC9"/>
    <w:rsid w:val="0D3F0A67"/>
    <w:rsid w:val="0D400AA7"/>
    <w:rsid w:val="0D40229C"/>
    <w:rsid w:val="0D41A68D"/>
    <w:rsid w:val="0D41E79B"/>
    <w:rsid w:val="0D434552"/>
    <w:rsid w:val="0D4466E4"/>
    <w:rsid w:val="0D467F0B"/>
    <w:rsid w:val="0D478CD4"/>
    <w:rsid w:val="0D47D324"/>
    <w:rsid w:val="0D48D469"/>
    <w:rsid w:val="0D49EA79"/>
    <w:rsid w:val="0D4E8C59"/>
    <w:rsid w:val="0D4F46AB"/>
    <w:rsid w:val="0D50F377"/>
    <w:rsid w:val="0D5130A3"/>
    <w:rsid w:val="0D527C95"/>
    <w:rsid w:val="0D528872"/>
    <w:rsid w:val="0D52AFA6"/>
    <w:rsid w:val="0D52DC7C"/>
    <w:rsid w:val="0D530F7A"/>
    <w:rsid w:val="0D553F6F"/>
    <w:rsid w:val="0D57ADB7"/>
    <w:rsid w:val="0D581C93"/>
    <w:rsid w:val="0D586339"/>
    <w:rsid w:val="0D587FDF"/>
    <w:rsid w:val="0D594CFC"/>
    <w:rsid w:val="0D59BC5C"/>
    <w:rsid w:val="0D5BFDF2"/>
    <w:rsid w:val="0D5D9193"/>
    <w:rsid w:val="0D5F7154"/>
    <w:rsid w:val="0D602522"/>
    <w:rsid w:val="0D613D9E"/>
    <w:rsid w:val="0D6398A8"/>
    <w:rsid w:val="0D64496B"/>
    <w:rsid w:val="0D65BD7C"/>
    <w:rsid w:val="0D673291"/>
    <w:rsid w:val="0D67EDFE"/>
    <w:rsid w:val="0D68991E"/>
    <w:rsid w:val="0D6964D7"/>
    <w:rsid w:val="0D6A0469"/>
    <w:rsid w:val="0D6B6CB4"/>
    <w:rsid w:val="0D6D2750"/>
    <w:rsid w:val="0D6D9D43"/>
    <w:rsid w:val="0D7030CF"/>
    <w:rsid w:val="0D707B01"/>
    <w:rsid w:val="0D712F99"/>
    <w:rsid w:val="0D719C39"/>
    <w:rsid w:val="0D72FFFA"/>
    <w:rsid w:val="0D7304CF"/>
    <w:rsid w:val="0D732EC0"/>
    <w:rsid w:val="0D7586AA"/>
    <w:rsid w:val="0D75D368"/>
    <w:rsid w:val="0D75DCA6"/>
    <w:rsid w:val="0D763398"/>
    <w:rsid w:val="0D766FED"/>
    <w:rsid w:val="0D79227F"/>
    <w:rsid w:val="0D7AB799"/>
    <w:rsid w:val="0D7B0DC1"/>
    <w:rsid w:val="0D7B402B"/>
    <w:rsid w:val="0D7C1F00"/>
    <w:rsid w:val="0D7D2277"/>
    <w:rsid w:val="0D7E2BD2"/>
    <w:rsid w:val="0D7F3362"/>
    <w:rsid w:val="0D8073A1"/>
    <w:rsid w:val="0D810276"/>
    <w:rsid w:val="0D82A1B4"/>
    <w:rsid w:val="0D83EFF9"/>
    <w:rsid w:val="0D854415"/>
    <w:rsid w:val="0D85442D"/>
    <w:rsid w:val="0D86ADDB"/>
    <w:rsid w:val="0D8816FC"/>
    <w:rsid w:val="0D895C80"/>
    <w:rsid w:val="0D89EADF"/>
    <w:rsid w:val="0D8B76AD"/>
    <w:rsid w:val="0D8BE848"/>
    <w:rsid w:val="0D8EA31B"/>
    <w:rsid w:val="0D8F6516"/>
    <w:rsid w:val="0D96983C"/>
    <w:rsid w:val="0D993F42"/>
    <w:rsid w:val="0D997647"/>
    <w:rsid w:val="0D9B2AF2"/>
    <w:rsid w:val="0D9BD331"/>
    <w:rsid w:val="0D9D8768"/>
    <w:rsid w:val="0DA04040"/>
    <w:rsid w:val="0DA05FC3"/>
    <w:rsid w:val="0DA381B0"/>
    <w:rsid w:val="0DA39D9E"/>
    <w:rsid w:val="0DA40AF1"/>
    <w:rsid w:val="0DA56515"/>
    <w:rsid w:val="0DA5669B"/>
    <w:rsid w:val="0DA584A8"/>
    <w:rsid w:val="0DA5962A"/>
    <w:rsid w:val="0DA6881F"/>
    <w:rsid w:val="0DA6DB3D"/>
    <w:rsid w:val="0DA70971"/>
    <w:rsid w:val="0DAAC7EC"/>
    <w:rsid w:val="0DABDE0B"/>
    <w:rsid w:val="0DAD45F2"/>
    <w:rsid w:val="0DAFFD39"/>
    <w:rsid w:val="0DB015C0"/>
    <w:rsid w:val="0DB19D7C"/>
    <w:rsid w:val="0DB1F86E"/>
    <w:rsid w:val="0DB25933"/>
    <w:rsid w:val="0DB3CA6D"/>
    <w:rsid w:val="0DB44A48"/>
    <w:rsid w:val="0DB53E80"/>
    <w:rsid w:val="0DB9401B"/>
    <w:rsid w:val="0DBB99C2"/>
    <w:rsid w:val="0DBDCCC4"/>
    <w:rsid w:val="0DC02D4E"/>
    <w:rsid w:val="0DC287AC"/>
    <w:rsid w:val="0DC3DAB8"/>
    <w:rsid w:val="0DC4421F"/>
    <w:rsid w:val="0DC4CF86"/>
    <w:rsid w:val="0DC6C2DE"/>
    <w:rsid w:val="0DC6D1AA"/>
    <w:rsid w:val="0DC91769"/>
    <w:rsid w:val="0DCC6A70"/>
    <w:rsid w:val="0DCE00A8"/>
    <w:rsid w:val="0DCE6DD9"/>
    <w:rsid w:val="0DD043E4"/>
    <w:rsid w:val="0DD31873"/>
    <w:rsid w:val="0DD4937A"/>
    <w:rsid w:val="0DD6C075"/>
    <w:rsid w:val="0DDDEC7D"/>
    <w:rsid w:val="0DDE0108"/>
    <w:rsid w:val="0DE2AEBA"/>
    <w:rsid w:val="0DE34EE8"/>
    <w:rsid w:val="0DE43168"/>
    <w:rsid w:val="0DE445B9"/>
    <w:rsid w:val="0DE4F6F8"/>
    <w:rsid w:val="0DE60368"/>
    <w:rsid w:val="0DE6E0E8"/>
    <w:rsid w:val="0DE8F77C"/>
    <w:rsid w:val="0DE9FA88"/>
    <w:rsid w:val="0DEC0377"/>
    <w:rsid w:val="0DF029D4"/>
    <w:rsid w:val="0DF04801"/>
    <w:rsid w:val="0DF49A42"/>
    <w:rsid w:val="0DF6AE61"/>
    <w:rsid w:val="0DF86A1D"/>
    <w:rsid w:val="0DF91CAA"/>
    <w:rsid w:val="0DFCA953"/>
    <w:rsid w:val="0DFD2DAF"/>
    <w:rsid w:val="0DFD4869"/>
    <w:rsid w:val="0DFF2175"/>
    <w:rsid w:val="0E01BB15"/>
    <w:rsid w:val="0E0341C1"/>
    <w:rsid w:val="0E04FF14"/>
    <w:rsid w:val="0E05185A"/>
    <w:rsid w:val="0E0523B5"/>
    <w:rsid w:val="0E067155"/>
    <w:rsid w:val="0E077731"/>
    <w:rsid w:val="0E09EA44"/>
    <w:rsid w:val="0E0C8392"/>
    <w:rsid w:val="0E0CA7A9"/>
    <w:rsid w:val="0E0DD976"/>
    <w:rsid w:val="0E10428F"/>
    <w:rsid w:val="0E1111EF"/>
    <w:rsid w:val="0E12F956"/>
    <w:rsid w:val="0E12FF50"/>
    <w:rsid w:val="0E14507B"/>
    <w:rsid w:val="0E176B6A"/>
    <w:rsid w:val="0E19B4E0"/>
    <w:rsid w:val="0E1B63F6"/>
    <w:rsid w:val="0E1CBA74"/>
    <w:rsid w:val="0E1E7EC0"/>
    <w:rsid w:val="0E209E6B"/>
    <w:rsid w:val="0E23406D"/>
    <w:rsid w:val="0E27319E"/>
    <w:rsid w:val="0E279565"/>
    <w:rsid w:val="0E28DF3C"/>
    <w:rsid w:val="0E2A306B"/>
    <w:rsid w:val="0E2A8A71"/>
    <w:rsid w:val="0E2A92EA"/>
    <w:rsid w:val="0E2B293E"/>
    <w:rsid w:val="0E2C0AE1"/>
    <w:rsid w:val="0E2C44C2"/>
    <w:rsid w:val="0E2DB923"/>
    <w:rsid w:val="0E2E7FD7"/>
    <w:rsid w:val="0E2F0DD5"/>
    <w:rsid w:val="0E2F42F4"/>
    <w:rsid w:val="0E2FBBAA"/>
    <w:rsid w:val="0E31B827"/>
    <w:rsid w:val="0E3308A5"/>
    <w:rsid w:val="0E33DF36"/>
    <w:rsid w:val="0E3524AD"/>
    <w:rsid w:val="0E3588E1"/>
    <w:rsid w:val="0E372736"/>
    <w:rsid w:val="0E38BE98"/>
    <w:rsid w:val="0E3ADE43"/>
    <w:rsid w:val="0E3B719E"/>
    <w:rsid w:val="0E3D49A9"/>
    <w:rsid w:val="0E4233B3"/>
    <w:rsid w:val="0E450DFA"/>
    <w:rsid w:val="0E455FC9"/>
    <w:rsid w:val="0E477680"/>
    <w:rsid w:val="0E4777BE"/>
    <w:rsid w:val="0E47E6A6"/>
    <w:rsid w:val="0E482768"/>
    <w:rsid w:val="0E49B3CA"/>
    <w:rsid w:val="0E4A997D"/>
    <w:rsid w:val="0E4C2DB2"/>
    <w:rsid w:val="0E4C6765"/>
    <w:rsid w:val="0E4D9612"/>
    <w:rsid w:val="0E4F6A54"/>
    <w:rsid w:val="0E4F6B10"/>
    <w:rsid w:val="0E500842"/>
    <w:rsid w:val="0E50A669"/>
    <w:rsid w:val="0E520530"/>
    <w:rsid w:val="0E53FE8A"/>
    <w:rsid w:val="0E558687"/>
    <w:rsid w:val="0E57C2B1"/>
    <w:rsid w:val="0E59028E"/>
    <w:rsid w:val="0E59C0D5"/>
    <w:rsid w:val="0E5A3CAF"/>
    <w:rsid w:val="0E5B77CC"/>
    <w:rsid w:val="0E5BBC3D"/>
    <w:rsid w:val="0E5F743F"/>
    <w:rsid w:val="0E5FA6C6"/>
    <w:rsid w:val="0E603ECE"/>
    <w:rsid w:val="0E612433"/>
    <w:rsid w:val="0E614465"/>
    <w:rsid w:val="0E61E95C"/>
    <w:rsid w:val="0E6216E4"/>
    <w:rsid w:val="0E64D801"/>
    <w:rsid w:val="0E67B53A"/>
    <w:rsid w:val="0E68E791"/>
    <w:rsid w:val="0E6967DA"/>
    <w:rsid w:val="0E69B08F"/>
    <w:rsid w:val="0E6AC003"/>
    <w:rsid w:val="0E6C68D5"/>
    <w:rsid w:val="0E6C8AFA"/>
    <w:rsid w:val="0E6E5985"/>
    <w:rsid w:val="0E6ECCD9"/>
    <w:rsid w:val="0E754398"/>
    <w:rsid w:val="0E7583F3"/>
    <w:rsid w:val="0E76A3CA"/>
    <w:rsid w:val="0E79F253"/>
    <w:rsid w:val="0E7D99FF"/>
    <w:rsid w:val="0E7DFC81"/>
    <w:rsid w:val="0E7FB97F"/>
    <w:rsid w:val="0E7FF1BF"/>
    <w:rsid w:val="0E81A9EC"/>
    <w:rsid w:val="0E832307"/>
    <w:rsid w:val="0E84F670"/>
    <w:rsid w:val="0E855430"/>
    <w:rsid w:val="0E859F03"/>
    <w:rsid w:val="0E85BFA3"/>
    <w:rsid w:val="0E8BEE82"/>
    <w:rsid w:val="0E8C7992"/>
    <w:rsid w:val="0E8CF087"/>
    <w:rsid w:val="0E8DB886"/>
    <w:rsid w:val="0E8F32CB"/>
    <w:rsid w:val="0E9097B4"/>
    <w:rsid w:val="0E92624C"/>
    <w:rsid w:val="0E9314DB"/>
    <w:rsid w:val="0E963116"/>
    <w:rsid w:val="0E977963"/>
    <w:rsid w:val="0E98DF2A"/>
    <w:rsid w:val="0E98F8E7"/>
    <w:rsid w:val="0E9B968F"/>
    <w:rsid w:val="0E9C276D"/>
    <w:rsid w:val="0E9E093F"/>
    <w:rsid w:val="0E9F3B5C"/>
    <w:rsid w:val="0E9F76CC"/>
    <w:rsid w:val="0E9FECF3"/>
    <w:rsid w:val="0EA16DFC"/>
    <w:rsid w:val="0EA3E577"/>
    <w:rsid w:val="0EA42F6C"/>
    <w:rsid w:val="0EA455C0"/>
    <w:rsid w:val="0EA582C7"/>
    <w:rsid w:val="0EA643F5"/>
    <w:rsid w:val="0EA7B3B7"/>
    <w:rsid w:val="0EAA334E"/>
    <w:rsid w:val="0EABE4D1"/>
    <w:rsid w:val="0EAC9B66"/>
    <w:rsid w:val="0EACC2A6"/>
    <w:rsid w:val="0EAF0D41"/>
    <w:rsid w:val="0EAF6DE9"/>
    <w:rsid w:val="0EAF7804"/>
    <w:rsid w:val="0EAFB9BA"/>
    <w:rsid w:val="0EB00CCA"/>
    <w:rsid w:val="0EB08007"/>
    <w:rsid w:val="0EB1A5F6"/>
    <w:rsid w:val="0EB2E6A4"/>
    <w:rsid w:val="0EB3BDEE"/>
    <w:rsid w:val="0EB3CD28"/>
    <w:rsid w:val="0EB904E1"/>
    <w:rsid w:val="0EB966B0"/>
    <w:rsid w:val="0EBA89B0"/>
    <w:rsid w:val="0EBB1D46"/>
    <w:rsid w:val="0EBBC552"/>
    <w:rsid w:val="0EBC1CCA"/>
    <w:rsid w:val="0EBE02D4"/>
    <w:rsid w:val="0EBFE163"/>
    <w:rsid w:val="0EBFE7EB"/>
    <w:rsid w:val="0EC34DA0"/>
    <w:rsid w:val="0EC495F9"/>
    <w:rsid w:val="0EC69801"/>
    <w:rsid w:val="0EC6B2AF"/>
    <w:rsid w:val="0EC98CF8"/>
    <w:rsid w:val="0ECB77CC"/>
    <w:rsid w:val="0ECD0DBF"/>
    <w:rsid w:val="0ECD26F3"/>
    <w:rsid w:val="0ECD4F08"/>
    <w:rsid w:val="0ECDEDD7"/>
    <w:rsid w:val="0ECF28B6"/>
    <w:rsid w:val="0ED03153"/>
    <w:rsid w:val="0ED1BE38"/>
    <w:rsid w:val="0ED25564"/>
    <w:rsid w:val="0ED48771"/>
    <w:rsid w:val="0ED57958"/>
    <w:rsid w:val="0ED5872A"/>
    <w:rsid w:val="0ED74193"/>
    <w:rsid w:val="0ED7AC93"/>
    <w:rsid w:val="0ED80BA1"/>
    <w:rsid w:val="0ED978C5"/>
    <w:rsid w:val="0EDB044F"/>
    <w:rsid w:val="0EDBCF21"/>
    <w:rsid w:val="0EDC2402"/>
    <w:rsid w:val="0EDC8310"/>
    <w:rsid w:val="0EDC8B9B"/>
    <w:rsid w:val="0EDFA770"/>
    <w:rsid w:val="0EE04D80"/>
    <w:rsid w:val="0EE08B90"/>
    <w:rsid w:val="0EE12930"/>
    <w:rsid w:val="0EE29475"/>
    <w:rsid w:val="0EE36C28"/>
    <w:rsid w:val="0EE44397"/>
    <w:rsid w:val="0EE50E00"/>
    <w:rsid w:val="0EE528CF"/>
    <w:rsid w:val="0EE5B5F2"/>
    <w:rsid w:val="0EE701C8"/>
    <w:rsid w:val="0EE71D80"/>
    <w:rsid w:val="0EEA2F23"/>
    <w:rsid w:val="0EEB1A02"/>
    <w:rsid w:val="0EEBE0D4"/>
    <w:rsid w:val="0EEDC11A"/>
    <w:rsid w:val="0EEDE6A3"/>
    <w:rsid w:val="0EEE8007"/>
    <w:rsid w:val="0EF06F82"/>
    <w:rsid w:val="0EF0CADC"/>
    <w:rsid w:val="0EF1A4A7"/>
    <w:rsid w:val="0EF2686D"/>
    <w:rsid w:val="0EF2E463"/>
    <w:rsid w:val="0EF6AB7B"/>
    <w:rsid w:val="0EF7E4C6"/>
    <w:rsid w:val="0EF8BBE8"/>
    <w:rsid w:val="0EFA65A7"/>
    <w:rsid w:val="0EFBF4C5"/>
    <w:rsid w:val="0EFC8F18"/>
    <w:rsid w:val="0EFD6EC8"/>
    <w:rsid w:val="0EFEA20E"/>
    <w:rsid w:val="0EFECA52"/>
    <w:rsid w:val="0EFFA159"/>
    <w:rsid w:val="0EFFA65D"/>
    <w:rsid w:val="0F004BDA"/>
    <w:rsid w:val="0F00E842"/>
    <w:rsid w:val="0F0179D7"/>
    <w:rsid w:val="0F03B8DB"/>
    <w:rsid w:val="0F03E80D"/>
    <w:rsid w:val="0F0401D7"/>
    <w:rsid w:val="0F044272"/>
    <w:rsid w:val="0F09313A"/>
    <w:rsid w:val="0F09AACB"/>
    <w:rsid w:val="0F0DB02E"/>
    <w:rsid w:val="0F10CFBE"/>
    <w:rsid w:val="0F10DF99"/>
    <w:rsid w:val="0F121B57"/>
    <w:rsid w:val="0F127AA3"/>
    <w:rsid w:val="0F12E00A"/>
    <w:rsid w:val="0F12FEF6"/>
    <w:rsid w:val="0F160A0E"/>
    <w:rsid w:val="0F168C5A"/>
    <w:rsid w:val="0F1838AB"/>
    <w:rsid w:val="0F1CD3DF"/>
    <w:rsid w:val="0F1D1EB6"/>
    <w:rsid w:val="0F204C0D"/>
    <w:rsid w:val="0F20A8F8"/>
    <w:rsid w:val="0F211476"/>
    <w:rsid w:val="0F222501"/>
    <w:rsid w:val="0F26BA15"/>
    <w:rsid w:val="0F26F307"/>
    <w:rsid w:val="0F288443"/>
    <w:rsid w:val="0F29B94B"/>
    <w:rsid w:val="0F2ACB13"/>
    <w:rsid w:val="0F2EB9D0"/>
    <w:rsid w:val="0F3045E0"/>
    <w:rsid w:val="0F313D74"/>
    <w:rsid w:val="0F326301"/>
    <w:rsid w:val="0F32FE5B"/>
    <w:rsid w:val="0F33BD0E"/>
    <w:rsid w:val="0F34109D"/>
    <w:rsid w:val="0F34466A"/>
    <w:rsid w:val="0F356895"/>
    <w:rsid w:val="0F35D41C"/>
    <w:rsid w:val="0F376D4B"/>
    <w:rsid w:val="0F38BD1F"/>
    <w:rsid w:val="0F3967F2"/>
    <w:rsid w:val="0F3BE44B"/>
    <w:rsid w:val="0F3D3167"/>
    <w:rsid w:val="0F3EAA7F"/>
    <w:rsid w:val="0F424CB3"/>
    <w:rsid w:val="0F42C467"/>
    <w:rsid w:val="0F43360F"/>
    <w:rsid w:val="0F43CB90"/>
    <w:rsid w:val="0F445858"/>
    <w:rsid w:val="0F44D36E"/>
    <w:rsid w:val="0F45D75E"/>
    <w:rsid w:val="0F45EC51"/>
    <w:rsid w:val="0F473F50"/>
    <w:rsid w:val="0F47B181"/>
    <w:rsid w:val="0F4A24CD"/>
    <w:rsid w:val="0F4D6328"/>
    <w:rsid w:val="0F50F476"/>
    <w:rsid w:val="0F514526"/>
    <w:rsid w:val="0F5167B1"/>
    <w:rsid w:val="0F524305"/>
    <w:rsid w:val="0F54DFA8"/>
    <w:rsid w:val="0F551912"/>
    <w:rsid w:val="0F5650B2"/>
    <w:rsid w:val="0F58F9A0"/>
    <w:rsid w:val="0F592848"/>
    <w:rsid w:val="0F5A2BA6"/>
    <w:rsid w:val="0F5D5363"/>
    <w:rsid w:val="0F616F87"/>
    <w:rsid w:val="0F61AFBD"/>
    <w:rsid w:val="0F6312FC"/>
    <w:rsid w:val="0F631951"/>
    <w:rsid w:val="0F635876"/>
    <w:rsid w:val="0F640EF1"/>
    <w:rsid w:val="0F64F91B"/>
    <w:rsid w:val="0F65AA68"/>
    <w:rsid w:val="0F66C2ED"/>
    <w:rsid w:val="0F671B60"/>
    <w:rsid w:val="0F685B3A"/>
    <w:rsid w:val="0F69FDB4"/>
    <w:rsid w:val="0F6ABB92"/>
    <w:rsid w:val="0F6AFB88"/>
    <w:rsid w:val="0F6BE987"/>
    <w:rsid w:val="0F6C5425"/>
    <w:rsid w:val="0F6C9B62"/>
    <w:rsid w:val="0F6CC67D"/>
    <w:rsid w:val="0F6D7932"/>
    <w:rsid w:val="0F6E12FD"/>
    <w:rsid w:val="0F6F7B32"/>
    <w:rsid w:val="0F6FF264"/>
    <w:rsid w:val="0F71FCAD"/>
    <w:rsid w:val="0F72D471"/>
    <w:rsid w:val="0F7481B3"/>
    <w:rsid w:val="0F7486B1"/>
    <w:rsid w:val="0F74B22A"/>
    <w:rsid w:val="0F7520BA"/>
    <w:rsid w:val="0F78ACE3"/>
    <w:rsid w:val="0F79E08F"/>
    <w:rsid w:val="0F7AB38A"/>
    <w:rsid w:val="0F7B44C1"/>
    <w:rsid w:val="0F7B5798"/>
    <w:rsid w:val="0F7B5947"/>
    <w:rsid w:val="0F7CD1AC"/>
    <w:rsid w:val="0F7D44C6"/>
    <w:rsid w:val="0F859E8C"/>
    <w:rsid w:val="0F8903C0"/>
    <w:rsid w:val="0F894F7B"/>
    <w:rsid w:val="0F8B554E"/>
    <w:rsid w:val="0F8C4FE6"/>
    <w:rsid w:val="0F8CF4ED"/>
    <w:rsid w:val="0F8E9680"/>
    <w:rsid w:val="0F8EA140"/>
    <w:rsid w:val="0F8FBB30"/>
    <w:rsid w:val="0F903911"/>
    <w:rsid w:val="0F90589A"/>
    <w:rsid w:val="0F9120CC"/>
    <w:rsid w:val="0F91738B"/>
    <w:rsid w:val="0F9187C9"/>
    <w:rsid w:val="0F920341"/>
    <w:rsid w:val="0F92E0CF"/>
    <w:rsid w:val="0F94BF7A"/>
    <w:rsid w:val="0F95988B"/>
    <w:rsid w:val="0F95F42A"/>
    <w:rsid w:val="0F9892A3"/>
    <w:rsid w:val="0F989D89"/>
    <w:rsid w:val="0F9915EA"/>
    <w:rsid w:val="0F9ADBE7"/>
    <w:rsid w:val="0F9BA496"/>
    <w:rsid w:val="0F9C7512"/>
    <w:rsid w:val="0F9C985A"/>
    <w:rsid w:val="0F9D7AFA"/>
    <w:rsid w:val="0F9E3918"/>
    <w:rsid w:val="0FA006AA"/>
    <w:rsid w:val="0FA33D7A"/>
    <w:rsid w:val="0FA5AE4F"/>
    <w:rsid w:val="0FA78FCE"/>
    <w:rsid w:val="0FA83821"/>
    <w:rsid w:val="0FA8F4DB"/>
    <w:rsid w:val="0FABACF0"/>
    <w:rsid w:val="0FABF83B"/>
    <w:rsid w:val="0FAEC8BE"/>
    <w:rsid w:val="0FB5448D"/>
    <w:rsid w:val="0FB662C6"/>
    <w:rsid w:val="0FB733FC"/>
    <w:rsid w:val="0FB7487A"/>
    <w:rsid w:val="0FBA247E"/>
    <w:rsid w:val="0FBD761F"/>
    <w:rsid w:val="0FBF13A0"/>
    <w:rsid w:val="0FBFA0B8"/>
    <w:rsid w:val="0FBFC62C"/>
    <w:rsid w:val="0FC0A285"/>
    <w:rsid w:val="0FC0BA87"/>
    <w:rsid w:val="0FC12BFA"/>
    <w:rsid w:val="0FC19522"/>
    <w:rsid w:val="0FC232DE"/>
    <w:rsid w:val="0FC27CB6"/>
    <w:rsid w:val="0FC33FF5"/>
    <w:rsid w:val="0FC55440"/>
    <w:rsid w:val="0FC6205C"/>
    <w:rsid w:val="0FCADB3C"/>
    <w:rsid w:val="0FCD58FF"/>
    <w:rsid w:val="0FCF38D7"/>
    <w:rsid w:val="0FCF5205"/>
    <w:rsid w:val="0FCFDC44"/>
    <w:rsid w:val="0FD01A66"/>
    <w:rsid w:val="0FD1A53F"/>
    <w:rsid w:val="0FD4E09F"/>
    <w:rsid w:val="0FD4EAD5"/>
    <w:rsid w:val="0FD50902"/>
    <w:rsid w:val="0FD61927"/>
    <w:rsid w:val="0FD68107"/>
    <w:rsid w:val="0FD7E5F6"/>
    <w:rsid w:val="0FDA1187"/>
    <w:rsid w:val="0FDA60F4"/>
    <w:rsid w:val="0FDB43A0"/>
    <w:rsid w:val="0FDF9E52"/>
    <w:rsid w:val="0FDFD8C5"/>
    <w:rsid w:val="0FE130A9"/>
    <w:rsid w:val="0FE133D9"/>
    <w:rsid w:val="0FE1D1E3"/>
    <w:rsid w:val="0FE410A9"/>
    <w:rsid w:val="0FE5B86A"/>
    <w:rsid w:val="0FE5C616"/>
    <w:rsid w:val="0FE5C9C8"/>
    <w:rsid w:val="0FE71EBF"/>
    <w:rsid w:val="0FE7CE54"/>
    <w:rsid w:val="0FE8D1D0"/>
    <w:rsid w:val="0FEC08DE"/>
    <w:rsid w:val="0FED87FE"/>
    <w:rsid w:val="0FEDAF0E"/>
    <w:rsid w:val="0FEEF974"/>
    <w:rsid w:val="0FEFB24C"/>
    <w:rsid w:val="0FF05DE8"/>
    <w:rsid w:val="0FF11B4E"/>
    <w:rsid w:val="0FF13C58"/>
    <w:rsid w:val="0FF48E24"/>
    <w:rsid w:val="0FF5A395"/>
    <w:rsid w:val="0FF5E57D"/>
    <w:rsid w:val="0FF7C328"/>
    <w:rsid w:val="0FF90D76"/>
    <w:rsid w:val="0FF92CC8"/>
    <w:rsid w:val="0FFA0115"/>
    <w:rsid w:val="0FFA08A0"/>
    <w:rsid w:val="0FFA4879"/>
    <w:rsid w:val="0FFBA6A2"/>
    <w:rsid w:val="0FFC2FED"/>
    <w:rsid w:val="0FFC55A3"/>
    <w:rsid w:val="0FFD7ADC"/>
    <w:rsid w:val="0FFDE90D"/>
    <w:rsid w:val="0FFDF1AE"/>
    <w:rsid w:val="1003199B"/>
    <w:rsid w:val="1003C889"/>
    <w:rsid w:val="10046EBB"/>
    <w:rsid w:val="10057F18"/>
    <w:rsid w:val="1005C787"/>
    <w:rsid w:val="10077EC6"/>
    <w:rsid w:val="10078082"/>
    <w:rsid w:val="10078FB5"/>
    <w:rsid w:val="1007D9B5"/>
    <w:rsid w:val="1009D01D"/>
    <w:rsid w:val="100B2B76"/>
    <w:rsid w:val="100B301A"/>
    <w:rsid w:val="100BA904"/>
    <w:rsid w:val="100BBB3D"/>
    <w:rsid w:val="100DAF08"/>
    <w:rsid w:val="100ED0DD"/>
    <w:rsid w:val="100F2085"/>
    <w:rsid w:val="100F7895"/>
    <w:rsid w:val="100F7C0E"/>
    <w:rsid w:val="1011AA25"/>
    <w:rsid w:val="101296DB"/>
    <w:rsid w:val="1012E1F6"/>
    <w:rsid w:val="10134F49"/>
    <w:rsid w:val="10159710"/>
    <w:rsid w:val="10166953"/>
    <w:rsid w:val="101AD277"/>
    <w:rsid w:val="101B7E12"/>
    <w:rsid w:val="101CBF95"/>
    <w:rsid w:val="101E578B"/>
    <w:rsid w:val="101EDED2"/>
    <w:rsid w:val="101F2B21"/>
    <w:rsid w:val="102076B0"/>
    <w:rsid w:val="10212641"/>
    <w:rsid w:val="10236D4A"/>
    <w:rsid w:val="1023850F"/>
    <w:rsid w:val="102385AC"/>
    <w:rsid w:val="10257A3B"/>
    <w:rsid w:val="10295255"/>
    <w:rsid w:val="102A63D0"/>
    <w:rsid w:val="102C1628"/>
    <w:rsid w:val="102D1CCD"/>
    <w:rsid w:val="102D23EE"/>
    <w:rsid w:val="102DDD2B"/>
    <w:rsid w:val="102E7F4D"/>
    <w:rsid w:val="1030B5EE"/>
    <w:rsid w:val="10316046"/>
    <w:rsid w:val="1031EB2E"/>
    <w:rsid w:val="1032100D"/>
    <w:rsid w:val="10342666"/>
    <w:rsid w:val="10343B48"/>
    <w:rsid w:val="103600B4"/>
    <w:rsid w:val="10399CB0"/>
    <w:rsid w:val="103B3245"/>
    <w:rsid w:val="103C7A9A"/>
    <w:rsid w:val="103F2BC0"/>
    <w:rsid w:val="103F316D"/>
    <w:rsid w:val="1040C3B1"/>
    <w:rsid w:val="1042292C"/>
    <w:rsid w:val="104328AF"/>
    <w:rsid w:val="10454303"/>
    <w:rsid w:val="1046CB7D"/>
    <w:rsid w:val="1046FD5D"/>
    <w:rsid w:val="10470176"/>
    <w:rsid w:val="10473CE2"/>
    <w:rsid w:val="10478131"/>
    <w:rsid w:val="10491F66"/>
    <w:rsid w:val="1049BB1B"/>
    <w:rsid w:val="104A7411"/>
    <w:rsid w:val="104B9622"/>
    <w:rsid w:val="104CA823"/>
    <w:rsid w:val="104D62FB"/>
    <w:rsid w:val="104DE5C6"/>
    <w:rsid w:val="104E0368"/>
    <w:rsid w:val="104F694B"/>
    <w:rsid w:val="104F79E9"/>
    <w:rsid w:val="104FE314"/>
    <w:rsid w:val="105095DB"/>
    <w:rsid w:val="10515737"/>
    <w:rsid w:val="1051E5CE"/>
    <w:rsid w:val="1052DFD0"/>
    <w:rsid w:val="10532CD5"/>
    <w:rsid w:val="10560EFC"/>
    <w:rsid w:val="105A589C"/>
    <w:rsid w:val="105E4348"/>
    <w:rsid w:val="105EC7C2"/>
    <w:rsid w:val="105EFE4F"/>
    <w:rsid w:val="105F3D91"/>
    <w:rsid w:val="1060377A"/>
    <w:rsid w:val="1060D89D"/>
    <w:rsid w:val="10618F51"/>
    <w:rsid w:val="1062101D"/>
    <w:rsid w:val="10626F1D"/>
    <w:rsid w:val="10653FA0"/>
    <w:rsid w:val="10673DBF"/>
    <w:rsid w:val="1067482D"/>
    <w:rsid w:val="1068475F"/>
    <w:rsid w:val="10685D40"/>
    <w:rsid w:val="1068634E"/>
    <w:rsid w:val="10692AB0"/>
    <w:rsid w:val="106A090C"/>
    <w:rsid w:val="106A65CD"/>
    <w:rsid w:val="106ABB44"/>
    <w:rsid w:val="106C2F44"/>
    <w:rsid w:val="106D954B"/>
    <w:rsid w:val="106F0568"/>
    <w:rsid w:val="106F1E4A"/>
    <w:rsid w:val="1070E149"/>
    <w:rsid w:val="10712D39"/>
    <w:rsid w:val="1071FF4C"/>
    <w:rsid w:val="1072DBC5"/>
    <w:rsid w:val="1072F5BA"/>
    <w:rsid w:val="10743D63"/>
    <w:rsid w:val="1079C2A8"/>
    <w:rsid w:val="1079FD53"/>
    <w:rsid w:val="107B550F"/>
    <w:rsid w:val="107BB1FA"/>
    <w:rsid w:val="107C7A54"/>
    <w:rsid w:val="107C9F04"/>
    <w:rsid w:val="107D4D07"/>
    <w:rsid w:val="107D8541"/>
    <w:rsid w:val="107DE4D2"/>
    <w:rsid w:val="107E11EC"/>
    <w:rsid w:val="107F0AE5"/>
    <w:rsid w:val="1080611F"/>
    <w:rsid w:val="1081D36C"/>
    <w:rsid w:val="1086CF6E"/>
    <w:rsid w:val="1087CE9A"/>
    <w:rsid w:val="1088BB97"/>
    <w:rsid w:val="108B8C80"/>
    <w:rsid w:val="108C1B90"/>
    <w:rsid w:val="108C789D"/>
    <w:rsid w:val="108D2A49"/>
    <w:rsid w:val="108E31A4"/>
    <w:rsid w:val="1090B52F"/>
    <w:rsid w:val="1090FB48"/>
    <w:rsid w:val="10914D18"/>
    <w:rsid w:val="109291B1"/>
    <w:rsid w:val="10931A34"/>
    <w:rsid w:val="10947991"/>
    <w:rsid w:val="10970BB3"/>
    <w:rsid w:val="109840A3"/>
    <w:rsid w:val="1099AB77"/>
    <w:rsid w:val="109C8813"/>
    <w:rsid w:val="109C978F"/>
    <w:rsid w:val="109CA067"/>
    <w:rsid w:val="109DEF6D"/>
    <w:rsid w:val="10A06CA4"/>
    <w:rsid w:val="10A0C79F"/>
    <w:rsid w:val="10A1026A"/>
    <w:rsid w:val="10A1C145"/>
    <w:rsid w:val="10A36D67"/>
    <w:rsid w:val="10A3B00B"/>
    <w:rsid w:val="10A3EDC6"/>
    <w:rsid w:val="10AAEBA3"/>
    <w:rsid w:val="10AB2F08"/>
    <w:rsid w:val="10AB6C0B"/>
    <w:rsid w:val="10ABADAA"/>
    <w:rsid w:val="10ACB68E"/>
    <w:rsid w:val="10ACBF26"/>
    <w:rsid w:val="10AE8671"/>
    <w:rsid w:val="10AEB06B"/>
    <w:rsid w:val="10B18FE8"/>
    <w:rsid w:val="10B227D6"/>
    <w:rsid w:val="10B4810E"/>
    <w:rsid w:val="10B5883E"/>
    <w:rsid w:val="10B6DECC"/>
    <w:rsid w:val="10B79163"/>
    <w:rsid w:val="10B878DD"/>
    <w:rsid w:val="10BC1442"/>
    <w:rsid w:val="10BEC4F5"/>
    <w:rsid w:val="10C20C77"/>
    <w:rsid w:val="10C484BB"/>
    <w:rsid w:val="10C56117"/>
    <w:rsid w:val="10C5D58D"/>
    <w:rsid w:val="10C5DD33"/>
    <w:rsid w:val="10C83362"/>
    <w:rsid w:val="10C91A17"/>
    <w:rsid w:val="10CB4B0D"/>
    <w:rsid w:val="10CB96F1"/>
    <w:rsid w:val="10CBC276"/>
    <w:rsid w:val="10CC4C24"/>
    <w:rsid w:val="10CF06AE"/>
    <w:rsid w:val="10CF48EF"/>
    <w:rsid w:val="10D113DE"/>
    <w:rsid w:val="10D1A9FA"/>
    <w:rsid w:val="10D23A38"/>
    <w:rsid w:val="10D342DD"/>
    <w:rsid w:val="10D42B05"/>
    <w:rsid w:val="10D61189"/>
    <w:rsid w:val="10DA7AE0"/>
    <w:rsid w:val="10DC0663"/>
    <w:rsid w:val="10DC4579"/>
    <w:rsid w:val="10DD7CA5"/>
    <w:rsid w:val="10DF3E80"/>
    <w:rsid w:val="10E14F3F"/>
    <w:rsid w:val="10E2B12D"/>
    <w:rsid w:val="10E502A9"/>
    <w:rsid w:val="10E6FB12"/>
    <w:rsid w:val="10E76DF7"/>
    <w:rsid w:val="10E90412"/>
    <w:rsid w:val="10E9DD43"/>
    <w:rsid w:val="10EBEACF"/>
    <w:rsid w:val="10ECD734"/>
    <w:rsid w:val="10EF3E99"/>
    <w:rsid w:val="10EF4AFF"/>
    <w:rsid w:val="10F1D0A1"/>
    <w:rsid w:val="10F1DBB2"/>
    <w:rsid w:val="10F34052"/>
    <w:rsid w:val="10F40320"/>
    <w:rsid w:val="10F4D4EF"/>
    <w:rsid w:val="10F50246"/>
    <w:rsid w:val="10F5BF66"/>
    <w:rsid w:val="10F80D7B"/>
    <w:rsid w:val="10F84FEF"/>
    <w:rsid w:val="10F8998D"/>
    <w:rsid w:val="10F9A4E5"/>
    <w:rsid w:val="10F9C543"/>
    <w:rsid w:val="10FB7B81"/>
    <w:rsid w:val="10FC78F7"/>
    <w:rsid w:val="10FE1EBE"/>
    <w:rsid w:val="10FE320C"/>
    <w:rsid w:val="10FEFF42"/>
    <w:rsid w:val="1100738A"/>
    <w:rsid w:val="11024F0B"/>
    <w:rsid w:val="110309AF"/>
    <w:rsid w:val="11034598"/>
    <w:rsid w:val="11036373"/>
    <w:rsid w:val="1103EA8E"/>
    <w:rsid w:val="1104C2F4"/>
    <w:rsid w:val="11061C49"/>
    <w:rsid w:val="1106E536"/>
    <w:rsid w:val="110A28D7"/>
    <w:rsid w:val="110AC44C"/>
    <w:rsid w:val="110B37A7"/>
    <w:rsid w:val="110CB2D4"/>
    <w:rsid w:val="110D0622"/>
    <w:rsid w:val="110ED98B"/>
    <w:rsid w:val="11138BA3"/>
    <w:rsid w:val="11153D03"/>
    <w:rsid w:val="1117138E"/>
    <w:rsid w:val="11178F9C"/>
    <w:rsid w:val="1117C818"/>
    <w:rsid w:val="1118BF5E"/>
    <w:rsid w:val="111A19B9"/>
    <w:rsid w:val="11244A29"/>
    <w:rsid w:val="11255D3B"/>
    <w:rsid w:val="11272B29"/>
    <w:rsid w:val="1127CB4F"/>
    <w:rsid w:val="1128B118"/>
    <w:rsid w:val="112A1252"/>
    <w:rsid w:val="112A56E8"/>
    <w:rsid w:val="112C3B04"/>
    <w:rsid w:val="112DF816"/>
    <w:rsid w:val="112F2295"/>
    <w:rsid w:val="112F39D6"/>
    <w:rsid w:val="11300981"/>
    <w:rsid w:val="11302E5D"/>
    <w:rsid w:val="1131225C"/>
    <w:rsid w:val="113387BC"/>
    <w:rsid w:val="11341F74"/>
    <w:rsid w:val="1135C49C"/>
    <w:rsid w:val="1138A099"/>
    <w:rsid w:val="11399954"/>
    <w:rsid w:val="113C7A7E"/>
    <w:rsid w:val="113DD698"/>
    <w:rsid w:val="113E1DBD"/>
    <w:rsid w:val="113E5E03"/>
    <w:rsid w:val="113E7941"/>
    <w:rsid w:val="113EBB01"/>
    <w:rsid w:val="113F4087"/>
    <w:rsid w:val="113F4B93"/>
    <w:rsid w:val="113FFA8E"/>
    <w:rsid w:val="1140E023"/>
    <w:rsid w:val="1141C91A"/>
    <w:rsid w:val="1143BF9C"/>
    <w:rsid w:val="11440274"/>
    <w:rsid w:val="114845B4"/>
    <w:rsid w:val="114A9803"/>
    <w:rsid w:val="114A9BC6"/>
    <w:rsid w:val="114BF934"/>
    <w:rsid w:val="114F1764"/>
    <w:rsid w:val="115013BA"/>
    <w:rsid w:val="11512026"/>
    <w:rsid w:val="11517903"/>
    <w:rsid w:val="11530860"/>
    <w:rsid w:val="1153399B"/>
    <w:rsid w:val="11535E47"/>
    <w:rsid w:val="115593A5"/>
    <w:rsid w:val="1156D499"/>
    <w:rsid w:val="1157EDFD"/>
    <w:rsid w:val="11589602"/>
    <w:rsid w:val="11590A9C"/>
    <w:rsid w:val="115981A8"/>
    <w:rsid w:val="115A5FA6"/>
    <w:rsid w:val="115C5B18"/>
    <w:rsid w:val="115CA60C"/>
    <w:rsid w:val="115CC5D2"/>
    <w:rsid w:val="115CF78E"/>
    <w:rsid w:val="115ED637"/>
    <w:rsid w:val="115FC44B"/>
    <w:rsid w:val="1166D521"/>
    <w:rsid w:val="1166F1F9"/>
    <w:rsid w:val="11673200"/>
    <w:rsid w:val="1169955D"/>
    <w:rsid w:val="116AF6C4"/>
    <w:rsid w:val="116CA36B"/>
    <w:rsid w:val="116CCE83"/>
    <w:rsid w:val="116D47C3"/>
    <w:rsid w:val="116D784D"/>
    <w:rsid w:val="116DB757"/>
    <w:rsid w:val="11732CC6"/>
    <w:rsid w:val="11744C04"/>
    <w:rsid w:val="11785928"/>
    <w:rsid w:val="117CAC02"/>
    <w:rsid w:val="117DDF7F"/>
    <w:rsid w:val="117F6EB3"/>
    <w:rsid w:val="117FE76E"/>
    <w:rsid w:val="11823357"/>
    <w:rsid w:val="11825A16"/>
    <w:rsid w:val="11847C32"/>
    <w:rsid w:val="1184ECDC"/>
    <w:rsid w:val="118537A8"/>
    <w:rsid w:val="118600B0"/>
    <w:rsid w:val="1189DE43"/>
    <w:rsid w:val="118A3D87"/>
    <w:rsid w:val="118BE57A"/>
    <w:rsid w:val="118C4AC4"/>
    <w:rsid w:val="118D4839"/>
    <w:rsid w:val="118DC57A"/>
    <w:rsid w:val="118EC21E"/>
    <w:rsid w:val="11902934"/>
    <w:rsid w:val="1190DBAB"/>
    <w:rsid w:val="1193019B"/>
    <w:rsid w:val="11943842"/>
    <w:rsid w:val="119462D1"/>
    <w:rsid w:val="11958E75"/>
    <w:rsid w:val="119919E8"/>
    <w:rsid w:val="119B0B01"/>
    <w:rsid w:val="119B3F19"/>
    <w:rsid w:val="119D137E"/>
    <w:rsid w:val="119E5986"/>
    <w:rsid w:val="119F6F51"/>
    <w:rsid w:val="11A00EB4"/>
    <w:rsid w:val="11A12A06"/>
    <w:rsid w:val="11A17405"/>
    <w:rsid w:val="11A5F10A"/>
    <w:rsid w:val="11A68BE2"/>
    <w:rsid w:val="11A6F8C1"/>
    <w:rsid w:val="11A9890C"/>
    <w:rsid w:val="11AA18F3"/>
    <w:rsid w:val="11AA6E01"/>
    <w:rsid w:val="11AB8D57"/>
    <w:rsid w:val="11AC7F4E"/>
    <w:rsid w:val="11AC8DD9"/>
    <w:rsid w:val="11AD43CC"/>
    <w:rsid w:val="11AD4B20"/>
    <w:rsid w:val="11AD5492"/>
    <w:rsid w:val="11ADAF4C"/>
    <w:rsid w:val="11AE8055"/>
    <w:rsid w:val="11AEB175"/>
    <w:rsid w:val="11B2E0EF"/>
    <w:rsid w:val="11B2E313"/>
    <w:rsid w:val="11B61FF3"/>
    <w:rsid w:val="11B80ED2"/>
    <w:rsid w:val="11B818D4"/>
    <w:rsid w:val="11B8A462"/>
    <w:rsid w:val="11B8DA00"/>
    <w:rsid w:val="11B9AC20"/>
    <w:rsid w:val="11B9EB0D"/>
    <w:rsid w:val="11BB4783"/>
    <w:rsid w:val="11BED1B0"/>
    <w:rsid w:val="11BF31A1"/>
    <w:rsid w:val="11BFF6E8"/>
    <w:rsid w:val="11C1D6B7"/>
    <w:rsid w:val="11C39612"/>
    <w:rsid w:val="11C5C795"/>
    <w:rsid w:val="11C72C59"/>
    <w:rsid w:val="11C9DF3E"/>
    <w:rsid w:val="11C9E95D"/>
    <w:rsid w:val="11CB9224"/>
    <w:rsid w:val="11CCB4EC"/>
    <w:rsid w:val="11CD154C"/>
    <w:rsid w:val="11CDBA7E"/>
    <w:rsid w:val="11CE290D"/>
    <w:rsid w:val="11CEA6B7"/>
    <w:rsid w:val="11CF2F5C"/>
    <w:rsid w:val="11CFEBB2"/>
    <w:rsid w:val="11D0371E"/>
    <w:rsid w:val="11D162F9"/>
    <w:rsid w:val="11D2BDCD"/>
    <w:rsid w:val="11D38081"/>
    <w:rsid w:val="11D42D28"/>
    <w:rsid w:val="11D538F6"/>
    <w:rsid w:val="11D5FF45"/>
    <w:rsid w:val="11D64C44"/>
    <w:rsid w:val="11D74C85"/>
    <w:rsid w:val="11D85A3A"/>
    <w:rsid w:val="11D931E1"/>
    <w:rsid w:val="11DA390C"/>
    <w:rsid w:val="11DA7FB6"/>
    <w:rsid w:val="11DCBDCA"/>
    <w:rsid w:val="11DEC34E"/>
    <w:rsid w:val="11E01C71"/>
    <w:rsid w:val="11E08B77"/>
    <w:rsid w:val="11E0D2BE"/>
    <w:rsid w:val="11E1ED03"/>
    <w:rsid w:val="11E34D03"/>
    <w:rsid w:val="11E5991B"/>
    <w:rsid w:val="11E76970"/>
    <w:rsid w:val="11E7CC2A"/>
    <w:rsid w:val="11E874B7"/>
    <w:rsid w:val="11E8E612"/>
    <w:rsid w:val="11EB537A"/>
    <w:rsid w:val="11EC4AC8"/>
    <w:rsid w:val="11EE004E"/>
    <w:rsid w:val="11EE240B"/>
    <w:rsid w:val="11F307BA"/>
    <w:rsid w:val="11F3C5D7"/>
    <w:rsid w:val="11F4CEAC"/>
    <w:rsid w:val="11F8CD5F"/>
    <w:rsid w:val="11FA91F0"/>
    <w:rsid w:val="11FBA620"/>
    <w:rsid w:val="11FBAC68"/>
    <w:rsid w:val="11FD7F40"/>
    <w:rsid w:val="11FEDA41"/>
    <w:rsid w:val="11FF8382"/>
    <w:rsid w:val="11FFA24B"/>
    <w:rsid w:val="1201EC62"/>
    <w:rsid w:val="1203C53C"/>
    <w:rsid w:val="12066F61"/>
    <w:rsid w:val="120DCC9C"/>
    <w:rsid w:val="12127A9D"/>
    <w:rsid w:val="12149ED3"/>
    <w:rsid w:val="12155F04"/>
    <w:rsid w:val="12173A08"/>
    <w:rsid w:val="121C5E1F"/>
    <w:rsid w:val="121D38B4"/>
    <w:rsid w:val="12228B45"/>
    <w:rsid w:val="1223EE39"/>
    <w:rsid w:val="1225B57A"/>
    <w:rsid w:val="1225DB15"/>
    <w:rsid w:val="12288134"/>
    <w:rsid w:val="122AB40E"/>
    <w:rsid w:val="122BA974"/>
    <w:rsid w:val="122C156A"/>
    <w:rsid w:val="122D40AE"/>
    <w:rsid w:val="122D8841"/>
    <w:rsid w:val="12335ED3"/>
    <w:rsid w:val="1236ED85"/>
    <w:rsid w:val="12373F29"/>
    <w:rsid w:val="123A8C59"/>
    <w:rsid w:val="12421EC1"/>
    <w:rsid w:val="1244791F"/>
    <w:rsid w:val="12457D7B"/>
    <w:rsid w:val="1247727E"/>
    <w:rsid w:val="124A4F35"/>
    <w:rsid w:val="124ABE70"/>
    <w:rsid w:val="124AC186"/>
    <w:rsid w:val="124B380C"/>
    <w:rsid w:val="124DCCE8"/>
    <w:rsid w:val="124F081E"/>
    <w:rsid w:val="124FA1F0"/>
    <w:rsid w:val="125056F4"/>
    <w:rsid w:val="1254AD99"/>
    <w:rsid w:val="1254CEA1"/>
    <w:rsid w:val="12556D4F"/>
    <w:rsid w:val="12562DED"/>
    <w:rsid w:val="1258AC39"/>
    <w:rsid w:val="1258B538"/>
    <w:rsid w:val="12593557"/>
    <w:rsid w:val="1259C5C3"/>
    <w:rsid w:val="125BACBA"/>
    <w:rsid w:val="125C03A7"/>
    <w:rsid w:val="12603D0A"/>
    <w:rsid w:val="1260D5F4"/>
    <w:rsid w:val="126369F3"/>
    <w:rsid w:val="126479CF"/>
    <w:rsid w:val="1267124A"/>
    <w:rsid w:val="12676874"/>
    <w:rsid w:val="12698ECF"/>
    <w:rsid w:val="1269EEBD"/>
    <w:rsid w:val="126A3F90"/>
    <w:rsid w:val="126A98E9"/>
    <w:rsid w:val="126BC982"/>
    <w:rsid w:val="126C2490"/>
    <w:rsid w:val="126C5DF9"/>
    <w:rsid w:val="126F7505"/>
    <w:rsid w:val="126F7DF4"/>
    <w:rsid w:val="1274D89F"/>
    <w:rsid w:val="12750ED5"/>
    <w:rsid w:val="1277C1E3"/>
    <w:rsid w:val="127899B4"/>
    <w:rsid w:val="127B8B83"/>
    <w:rsid w:val="127C7B8E"/>
    <w:rsid w:val="127EB664"/>
    <w:rsid w:val="127FDA52"/>
    <w:rsid w:val="1280EFB0"/>
    <w:rsid w:val="12810D67"/>
    <w:rsid w:val="1285805E"/>
    <w:rsid w:val="1289D0AD"/>
    <w:rsid w:val="128B6C8A"/>
    <w:rsid w:val="128C8CD3"/>
    <w:rsid w:val="128ED058"/>
    <w:rsid w:val="128F33D7"/>
    <w:rsid w:val="128FDAE3"/>
    <w:rsid w:val="1296CFE8"/>
    <w:rsid w:val="12980EFD"/>
    <w:rsid w:val="12983335"/>
    <w:rsid w:val="1298CFCE"/>
    <w:rsid w:val="129AF966"/>
    <w:rsid w:val="129BDB27"/>
    <w:rsid w:val="129CD7DE"/>
    <w:rsid w:val="129D1DBB"/>
    <w:rsid w:val="129EE11F"/>
    <w:rsid w:val="12A2B597"/>
    <w:rsid w:val="12A379C6"/>
    <w:rsid w:val="12A44A2D"/>
    <w:rsid w:val="12A47D3B"/>
    <w:rsid w:val="12A54075"/>
    <w:rsid w:val="12A598B2"/>
    <w:rsid w:val="12A6AD0D"/>
    <w:rsid w:val="12AAA9EC"/>
    <w:rsid w:val="12AACDAC"/>
    <w:rsid w:val="12AC0DA6"/>
    <w:rsid w:val="12ACFEC8"/>
    <w:rsid w:val="12ADAF71"/>
    <w:rsid w:val="12ADC40E"/>
    <w:rsid w:val="12B0B35C"/>
    <w:rsid w:val="12B18719"/>
    <w:rsid w:val="12B343FB"/>
    <w:rsid w:val="12B3FB99"/>
    <w:rsid w:val="12B8552E"/>
    <w:rsid w:val="12B9273B"/>
    <w:rsid w:val="12B9DCAE"/>
    <w:rsid w:val="12BA467F"/>
    <w:rsid w:val="12BB241C"/>
    <w:rsid w:val="12BC82B6"/>
    <w:rsid w:val="12BD80BF"/>
    <w:rsid w:val="12BE2E27"/>
    <w:rsid w:val="12BE56D0"/>
    <w:rsid w:val="12BFC48B"/>
    <w:rsid w:val="12C16338"/>
    <w:rsid w:val="12C21379"/>
    <w:rsid w:val="12C274C6"/>
    <w:rsid w:val="12C80884"/>
    <w:rsid w:val="12CC60E4"/>
    <w:rsid w:val="12CC9EA3"/>
    <w:rsid w:val="12CF7470"/>
    <w:rsid w:val="12CFA1B7"/>
    <w:rsid w:val="12D4AA99"/>
    <w:rsid w:val="12D5723A"/>
    <w:rsid w:val="12DA0B57"/>
    <w:rsid w:val="12DBD1DD"/>
    <w:rsid w:val="12DD712B"/>
    <w:rsid w:val="12DD9BBB"/>
    <w:rsid w:val="12DF2AA3"/>
    <w:rsid w:val="12DF4008"/>
    <w:rsid w:val="12DF4113"/>
    <w:rsid w:val="12DF6BD2"/>
    <w:rsid w:val="12E0B01F"/>
    <w:rsid w:val="12E2D9B2"/>
    <w:rsid w:val="12E35B04"/>
    <w:rsid w:val="12E4050E"/>
    <w:rsid w:val="12E59CB6"/>
    <w:rsid w:val="12E5DCE7"/>
    <w:rsid w:val="12E65CB8"/>
    <w:rsid w:val="12E761A0"/>
    <w:rsid w:val="12E7E46F"/>
    <w:rsid w:val="12ED7CCA"/>
    <w:rsid w:val="12EF4286"/>
    <w:rsid w:val="12EFE64F"/>
    <w:rsid w:val="12F08D23"/>
    <w:rsid w:val="12F35FD2"/>
    <w:rsid w:val="12F65A8E"/>
    <w:rsid w:val="12F91B5D"/>
    <w:rsid w:val="12FB8CA2"/>
    <w:rsid w:val="12FC2E04"/>
    <w:rsid w:val="13006E00"/>
    <w:rsid w:val="130127F2"/>
    <w:rsid w:val="1303014E"/>
    <w:rsid w:val="130370CD"/>
    <w:rsid w:val="13043143"/>
    <w:rsid w:val="13048B31"/>
    <w:rsid w:val="1304E813"/>
    <w:rsid w:val="130533F3"/>
    <w:rsid w:val="13053E49"/>
    <w:rsid w:val="1305CA7C"/>
    <w:rsid w:val="130699F0"/>
    <w:rsid w:val="1307F080"/>
    <w:rsid w:val="130839D5"/>
    <w:rsid w:val="13088FDD"/>
    <w:rsid w:val="130E5985"/>
    <w:rsid w:val="13117828"/>
    <w:rsid w:val="13124AB2"/>
    <w:rsid w:val="1312952F"/>
    <w:rsid w:val="131569F4"/>
    <w:rsid w:val="1318B5BE"/>
    <w:rsid w:val="131B3CFB"/>
    <w:rsid w:val="131DE4B1"/>
    <w:rsid w:val="131E1131"/>
    <w:rsid w:val="1320874B"/>
    <w:rsid w:val="1321B92D"/>
    <w:rsid w:val="1321C18E"/>
    <w:rsid w:val="1324ACBC"/>
    <w:rsid w:val="1324EA58"/>
    <w:rsid w:val="1324EE78"/>
    <w:rsid w:val="1324F394"/>
    <w:rsid w:val="1325B030"/>
    <w:rsid w:val="132663CD"/>
    <w:rsid w:val="132762FF"/>
    <w:rsid w:val="13291CB7"/>
    <w:rsid w:val="132A2B92"/>
    <w:rsid w:val="132AF4CA"/>
    <w:rsid w:val="132B6851"/>
    <w:rsid w:val="132EEB03"/>
    <w:rsid w:val="132FC096"/>
    <w:rsid w:val="13326886"/>
    <w:rsid w:val="13333177"/>
    <w:rsid w:val="1333B6B4"/>
    <w:rsid w:val="1335D28B"/>
    <w:rsid w:val="1335D42D"/>
    <w:rsid w:val="1336749E"/>
    <w:rsid w:val="1336DF21"/>
    <w:rsid w:val="13381DB6"/>
    <w:rsid w:val="1338AACA"/>
    <w:rsid w:val="1338F578"/>
    <w:rsid w:val="133A8CEB"/>
    <w:rsid w:val="133DE468"/>
    <w:rsid w:val="133E131C"/>
    <w:rsid w:val="133E792B"/>
    <w:rsid w:val="133EADA3"/>
    <w:rsid w:val="133F44DD"/>
    <w:rsid w:val="134021FE"/>
    <w:rsid w:val="1341D5FF"/>
    <w:rsid w:val="1341F15D"/>
    <w:rsid w:val="13427B42"/>
    <w:rsid w:val="1345875E"/>
    <w:rsid w:val="134A0ECD"/>
    <w:rsid w:val="134B19BC"/>
    <w:rsid w:val="134B326D"/>
    <w:rsid w:val="134CB681"/>
    <w:rsid w:val="134CFFA1"/>
    <w:rsid w:val="134D0937"/>
    <w:rsid w:val="134D52F8"/>
    <w:rsid w:val="134F1951"/>
    <w:rsid w:val="134F2E53"/>
    <w:rsid w:val="13509C9D"/>
    <w:rsid w:val="13512E0C"/>
    <w:rsid w:val="13520075"/>
    <w:rsid w:val="13526DB9"/>
    <w:rsid w:val="1352E032"/>
    <w:rsid w:val="13543F4B"/>
    <w:rsid w:val="13571791"/>
    <w:rsid w:val="13572E8D"/>
    <w:rsid w:val="1357CE73"/>
    <w:rsid w:val="1357DCAA"/>
    <w:rsid w:val="1357DFE8"/>
    <w:rsid w:val="1358C896"/>
    <w:rsid w:val="135E4DEA"/>
    <w:rsid w:val="135E4F33"/>
    <w:rsid w:val="135F1FD1"/>
    <w:rsid w:val="135FF09B"/>
    <w:rsid w:val="1361CD8C"/>
    <w:rsid w:val="1361EC61"/>
    <w:rsid w:val="13639F97"/>
    <w:rsid w:val="13657086"/>
    <w:rsid w:val="1365C7C6"/>
    <w:rsid w:val="1365CDCE"/>
    <w:rsid w:val="13677036"/>
    <w:rsid w:val="1368FAEF"/>
    <w:rsid w:val="1369C5F2"/>
    <w:rsid w:val="1369CD41"/>
    <w:rsid w:val="136B0983"/>
    <w:rsid w:val="136B243E"/>
    <w:rsid w:val="136BC43A"/>
    <w:rsid w:val="136BDC0A"/>
    <w:rsid w:val="136D9EFC"/>
    <w:rsid w:val="136E5B4C"/>
    <w:rsid w:val="136EA9C2"/>
    <w:rsid w:val="136F626F"/>
    <w:rsid w:val="136FACB7"/>
    <w:rsid w:val="1370D1FE"/>
    <w:rsid w:val="13725DA1"/>
    <w:rsid w:val="13734C2E"/>
    <w:rsid w:val="1374F474"/>
    <w:rsid w:val="137779EF"/>
    <w:rsid w:val="1377B6AD"/>
    <w:rsid w:val="13797AE6"/>
    <w:rsid w:val="1379B518"/>
    <w:rsid w:val="1379CFBC"/>
    <w:rsid w:val="137A27E5"/>
    <w:rsid w:val="137A8B29"/>
    <w:rsid w:val="137B9553"/>
    <w:rsid w:val="137C25A1"/>
    <w:rsid w:val="13815C59"/>
    <w:rsid w:val="13817F43"/>
    <w:rsid w:val="13842A6A"/>
    <w:rsid w:val="13855B98"/>
    <w:rsid w:val="1385BD30"/>
    <w:rsid w:val="13865B51"/>
    <w:rsid w:val="13867964"/>
    <w:rsid w:val="1386D9CF"/>
    <w:rsid w:val="13891669"/>
    <w:rsid w:val="1389267C"/>
    <w:rsid w:val="138A834C"/>
    <w:rsid w:val="138CA3EF"/>
    <w:rsid w:val="138CACAA"/>
    <w:rsid w:val="13907180"/>
    <w:rsid w:val="1390E271"/>
    <w:rsid w:val="1392D1B7"/>
    <w:rsid w:val="13954A4C"/>
    <w:rsid w:val="13964281"/>
    <w:rsid w:val="13969F7E"/>
    <w:rsid w:val="1396D950"/>
    <w:rsid w:val="13992293"/>
    <w:rsid w:val="139AA8A4"/>
    <w:rsid w:val="139BFE09"/>
    <w:rsid w:val="139C7890"/>
    <w:rsid w:val="139FE59A"/>
    <w:rsid w:val="13A18AD4"/>
    <w:rsid w:val="13A33E64"/>
    <w:rsid w:val="13A3C28E"/>
    <w:rsid w:val="13A5314E"/>
    <w:rsid w:val="13A6BF0C"/>
    <w:rsid w:val="13A91464"/>
    <w:rsid w:val="13A9DA9B"/>
    <w:rsid w:val="13AC3193"/>
    <w:rsid w:val="13AD8874"/>
    <w:rsid w:val="13ADB531"/>
    <w:rsid w:val="13AEF14B"/>
    <w:rsid w:val="13B16CBA"/>
    <w:rsid w:val="13B27E71"/>
    <w:rsid w:val="13B3656B"/>
    <w:rsid w:val="13B45430"/>
    <w:rsid w:val="13B5927C"/>
    <w:rsid w:val="13B5E052"/>
    <w:rsid w:val="13B65693"/>
    <w:rsid w:val="13B7088E"/>
    <w:rsid w:val="13B7B79F"/>
    <w:rsid w:val="13B89CBC"/>
    <w:rsid w:val="13B90690"/>
    <w:rsid w:val="13B93047"/>
    <w:rsid w:val="13BB10DE"/>
    <w:rsid w:val="13BBB659"/>
    <w:rsid w:val="13BC13B8"/>
    <w:rsid w:val="13BD72F1"/>
    <w:rsid w:val="13BF8586"/>
    <w:rsid w:val="13C08500"/>
    <w:rsid w:val="13C185DB"/>
    <w:rsid w:val="13C1DE51"/>
    <w:rsid w:val="13C43FE1"/>
    <w:rsid w:val="13C5E6E0"/>
    <w:rsid w:val="13C72A16"/>
    <w:rsid w:val="13C7321B"/>
    <w:rsid w:val="13C9295D"/>
    <w:rsid w:val="13CB0D71"/>
    <w:rsid w:val="13CD5091"/>
    <w:rsid w:val="13CD6126"/>
    <w:rsid w:val="13CE97CD"/>
    <w:rsid w:val="13CECB6C"/>
    <w:rsid w:val="13CFD052"/>
    <w:rsid w:val="13D01C6B"/>
    <w:rsid w:val="13D12085"/>
    <w:rsid w:val="13D2C72B"/>
    <w:rsid w:val="13D314C0"/>
    <w:rsid w:val="13D4C824"/>
    <w:rsid w:val="13D587C0"/>
    <w:rsid w:val="13D5B9C4"/>
    <w:rsid w:val="13D73331"/>
    <w:rsid w:val="13D7DB4C"/>
    <w:rsid w:val="13D847D8"/>
    <w:rsid w:val="13D8BA8B"/>
    <w:rsid w:val="13D92F12"/>
    <w:rsid w:val="13DAE1C7"/>
    <w:rsid w:val="13DB9DE5"/>
    <w:rsid w:val="13DDEF08"/>
    <w:rsid w:val="13E36A48"/>
    <w:rsid w:val="13E381D8"/>
    <w:rsid w:val="13E441DF"/>
    <w:rsid w:val="13E60F1F"/>
    <w:rsid w:val="13E61892"/>
    <w:rsid w:val="13E650B3"/>
    <w:rsid w:val="13E7E590"/>
    <w:rsid w:val="13E89D25"/>
    <w:rsid w:val="13E92688"/>
    <w:rsid w:val="13E94077"/>
    <w:rsid w:val="13E9EA57"/>
    <w:rsid w:val="13EA5074"/>
    <w:rsid w:val="13EACD6A"/>
    <w:rsid w:val="13EAE1D7"/>
    <w:rsid w:val="13EB34E4"/>
    <w:rsid w:val="13EE191B"/>
    <w:rsid w:val="13EE35AA"/>
    <w:rsid w:val="13EE4DCC"/>
    <w:rsid w:val="13F010A8"/>
    <w:rsid w:val="13F08F19"/>
    <w:rsid w:val="13F0C3E9"/>
    <w:rsid w:val="13F110D0"/>
    <w:rsid w:val="13F1D10E"/>
    <w:rsid w:val="13F1D520"/>
    <w:rsid w:val="13F1F641"/>
    <w:rsid w:val="13F2D564"/>
    <w:rsid w:val="13F42AD7"/>
    <w:rsid w:val="13F55682"/>
    <w:rsid w:val="13F713FD"/>
    <w:rsid w:val="13F8A0AC"/>
    <w:rsid w:val="13FA3BE8"/>
    <w:rsid w:val="13FAC835"/>
    <w:rsid w:val="13FACC7A"/>
    <w:rsid w:val="13FB4C32"/>
    <w:rsid w:val="13FC0484"/>
    <w:rsid w:val="13FCF8B1"/>
    <w:rsid w:val="13FD1B07"/>
    <w:rsid w:val="13FD4922"/>
    <w:rsid w:val="13FFE387"/>
    <w:rsid w:val="14001A7C"/>
    <w:rsid w:val="14006F72"/>
    <w:rsid w:val="14008A08"/>
    <w:rsid w:val="140378F7"/>
    <w:rsid w:val="14055899"/>
    <w:rsid w:val="14057E3C"/>
    <w:rsid w:val="14060F77"/>
    <w:rsid w:val="1406CA01"/>
    <w:rsid w:val="1407B66D"/>
    <w:rsid w:val="14088BF2"/>
    <w:rsid w:val="1408B4A0"/>
    <w:rsid w:val="140A10D7"/>
    <w:rsid w:val="140A70BB"/>
    <w:rsid w:val="140BCBC7"/>
    <w:rsid w:val="140D220F"/>
    <w:rsid w:val="140D3681"/>
    <w:rsid w:val="140F5258"/>
    <w:rsid w:val="140F5D0B"/>
    <w:rsid w:val="140FCB50"/>
    <w:rsid w:val="1410C76B"/>
    <w:rsid w:val="1410E872"/>
    <w:rsid w:val="1414A633"/>
    <w:rsid w:val="1414D69F"/>
    <w:rsid w:val="14169B9C"/>
    <w:rsid w:val="1417333D"/>
    <w:rsid w:val="14192A39"/>
    <w:rsid w:val="14192CF4"/>
    <w:rsid w:val="1419D0E5"/>
    <w:rsid w:val="141B8E94"/>
    <w:rsid w:val="141D95F0"/>
    <w:rsid w:val="141FED5D"/>
    <w:rsid w:val="1420352A"/>
    <w:rsid w:val="142063BE"/>
    <w:rsid w:val="1420B8E8"/>
    <w:rsid w:val="1420D757"/>
    <w:rsid w:val="14210040"/>
    <w:rsid w:val="1421B986"/>
    <w:rsid w:val="1422339F"/>
    <w:rsid w:val="1422F9C8"/>
    <w:rsid w:val="14261366"/>
    <w:rsid w:val="14272A91"/>
    <w:rsid w:val="142757C0"/>
    <w:rsid w:val="14293409"/>
    <w:rsid w:val="14295FDD"/>
    <w:rsid w:val="1429B00C"/>
    <w:rsid w:val="1429EF53"/>
    <w:rsid w:val="142B44EB"/>
    <w:rsid w:val="142B50A1"/>
    <w:rsid w:val="142BB4C6"/>
    <w:rsid w:val="142D6783"/>
    <w:rsid w:val="1430A125"/>
    <w:rsid w:val="1430F9F4"/>
    <w:rsid w:val="14313B32"/>
    <w:rsid w:val="14313E9D"/>
    <w:rsid w:val="1431FEAD"/>
    <w:rsid w:val="14326A1D"/>
    <w:rsid w:val="1433A1E1"/>
    <w:rsid w:val="14347866"/>
    <w:rsid w:val="1436BAAD"/>
    <w:rsid w:val="143807D9"/>
    <w:rsid w:val="1438EAF9"/>
    <w:rsid w:val="1439B400"/>
    <w:rsid w:val="143B25EF"/>
    <w:rsid w:val="143B420A"/>
    <w:rsid w:val="143C279D"/>
    <w:rsid w:val="143CE61B"/>
    <w:rsid w:val="143D9169"/>
    <w:rsid w:val="143D9170"/>
    <w:rsid w:val="143E85F8"/>
    <w:rsid w:val="143EFD3B"/>
    <w:rsid w:val="143F81DC"/>
    <w:rsid w:val="14403EB8"/>
    <w:rsid w:val="14432E39"/>
    <w:rsid w:val="1443A780"/>
    <w:rsid w:val="144602F8"/>
    <w:rsid w:val="144FCC33"/>
    <w:rsid w:val="14502047"/>
    <w:rsid w:val="1451FBD2"/>
    <w:rsid w:val="1454E0C3"/>
    <w:rsid w:val="1457D93D"/>
    <w:rsid w:val="1457DD76"/>
    <w:rsid w:val="1458C6EE"/>
    <w:rsid w:val="145C2A89"/>
    <w:rsid w:val="145C3081"/>
    <w:rsid w:val="145CAC46"/>
    <w:rsid w:val="14625102"/>
    <w:rsid w:val="14637A1A"/>
    <w:rsid w:val="1465DC15"/>
    <w:rsid w:val="14660D7B"/>
    <w:rsid w:val="1468801A"/>
    <w:rsid w:val="1469FEC6"/>
    <w:rsid w:val="146AB073"/>
    <w:rsid w:val="146B9976"/>
    <w:rsid w:val="146C11E1"/>
    <w:rsid w:val="146C2FAC"/>
    <w:rsid w:val="146D3C39"/>
    <w:rsid w:val="146DF841"/>
    <w:rsid w:val="146F18A1"/>
    <w:rsid w:val="147080A8"/>
    <w:rsid w:val="1470C1B6"/>
    <w:rsid w:val="147160BE"/>
    <w:rsid w:val="147244F6"/>
    <w:rsid w:val="147256E3"/>
    <w:rsid w:val="14740ED2"/>
    <w:rsid w:val="14748FCF"/>
    <w:rsid w:val="14750739"/>
    <w:rsid w:val="1476E367"/>
    <w:rsid w:val="147755DE"/>
    <w:rsid w:val="1479AE5E"/>
    <w:rsid w:val="147A68F4"/>
    <w:rsid w:val="147B41FD"/>
    <w:rsid w:val="147C06F2"/>
    <w:rsid w:val="147D07C1"/>
    <w:rsid w:val="147EB4AC"/>
    <w:rsid w:val="14804B97"/>
    <w:rsid w:val="148422AE"/>
    <w:rsid w:val="148A24A9"/>
    <w:rsid w:val="148C2BB1"/>
    <w:rsid w:val="148DBD37"/>
    <w:rsid w:val="14913935"/>
    <w:rsid w:val="1491953A"/>
    <w:rsid w:val="1491AEC9"/>
    <w:rsid w:val="1494B037"/>
    <w:rsid w:val="14963C7E"/>
    <w:rsid w:val="1496538F"/>
    <w:rsid w:val="1496E67D"/>
    <w:rsid w:val="14983251"/>
    <w:rsid w:val="14992D61"/>
    <w:rsid w:val="149B2FFE"/>
    <w:rsid w:val="149C29DF"/>
    <w:rsid w:val="149E2752"/>
    <w:rsid w:val="149F9789"/>
    <w:rsid w:val="14A07588"/>
    <w:rsid w:val="14A1DD87"/>
    <w:rsid w:val="14A26248"/>
    <w:rsid w:val="14A47834"/>
    <w:rsid w:val="14A51684"/>
    <w:rsid w:val="14A58952"/>
    <w:rsid w:val="14A5A3EA"/>
    <w:rsid w:val="14A685A6"/>
    <w:rsid w:val="14A7E6AD"/>
    <w:rsid w:val="14A7E8A0"/>
    <w:rsid w:val="14A7F01C"/>
    <w:rsid w:val="14AA599C"/>
    <w:rsid w:val="14AC3CD9"/>
    <w:rsid w:val="14AEFFDE"/>
    <w:rsid w:val="14AF781C"/>
    <w:rsid w:val="14AFFFF6"/>
    <w:rsid w:val="14B1D471"/>
    <w:rsid w:val="14B299F9"/>
    <w:rsid w:val="14B2A94F"/>
    <w:rsid w:val="14B59ED8"/>
    <w:rsid w:val="14B6E415"/>
    <w:rsid w:val="14BA10A1"/>
    <w:rsid w:val="14BB10FF"/>
    <w:rsid w:val="14BBBE95"/>
    <w:rsid w:val="14BDF190"/>
    <w:rsid w:val="14BF0D7E"/>
    <w:rsid w:val="14C0D2FF"/>
    <w:rsid w:val="14C2F564"/>
    <w:rsid w:val="14C53DD0"/>
    <w:rsid w:val="14C62CED"/>
    <w:rsid w:val="14C62E4B"/>
    <w:rsid w:val="14C6F45E"/>
    <w:rsid w:val="14C7E54B"/>
    <w:rsid w:val="14C8A6C1"/>
    <w:rsid w:val="14C91A03"/>
    <w:rsid w:val="14C9B2E9"/>
    <w:rsid w:val="14CB9A12"/>
    <w:rsid w:val="14CDDD0E"/>
    <w:rsid w:val="14CECB2D"/>
    <w:rsid w:val="14D01064"/>
    <w:rsid w:val="14D04AC6"/>
    <w:rsid w:val="14D12580"/>
    <w:rsid w:val="14D1B596"/>
    <w:rsid w:val="14D1D5D3"/>
    <w:rsid w:val="14D1F8DA"/>
    <w:rsid w:val="14D2C767"/>
    <w:rsid w:val="14D45F4A"/>
    <w:rsid w:val="14D65F28"/>
    <w:rsid w:val="14D864CC"/>
    <w:rsid w:val="14D942DE"/>
    <w:rsid w:val="14D9A79C"/>
    <w:rsid w:val="14DA0BCD"/>
    <w:rsid w:val="14DAF399"/>
    <w:rsid w:val="14DC33A9"/>
    <w:rsid w:val="14DC65B7"/>
    <w:rsid w:val="14DED94E"/>
    <w:rsid w:val="14DF0555"/>
    <w:rsid w:val="14DFFFDB"/>
    <w:rsid w:val="14E01CDF"/>
    <w:rsid w:val="14E119A6"/>
    <w:rsid w:val="14E1C294"/>
    <w:rsid w:val="14E4ACE4"/>
    <w:rsid w:val="14E53466"/>
    <w:rsid w:val="14E540E6"/>
    <w:rsid w:val="14E70DB2"/>
    <w:rsid w:val="14E8F022"/>
    <w:rsid w:val="14E9B36D"/>
    <w:rsid w:val="14EAA732"/>
    <w:rsid w:val="14EB3429"/>
    <w:rsid w:val="14EDE9EB"/>
    <w:rsid w:val="14EE3C4D"/>
    <w:rsid w:val="14EEDF7A"/>
    <w:rsid w:val="14F0732F"/>
    <w:rsid w:val="14F09E2E"/>
    <w:rsid w:val="14F30D4A"/>
    <w:rsid w:val="14F511C3"/>
    <w:rsid w:val="14F57E66"/>
    <w:rsid w:val="14F5A601"/>
    <w:rsid w:val="14F5EB22"/>
    <w:rsid w:val="14F64DA7"/>
    <w:rsid w:val="14F6ABEB"/>
    <w:rsid w:val="14F6C863"/>
    <w:rsid w:val="14F93D37"/>
    <w:rsid w:val="14F997B6"/>
    <w:rsid w:val="14FA7294"/>
    <w:rsid w:val="14FBE97F"/>
    <w:rsid w:val="14FCA021"/>
    <w:rsid w:val="1502706F"/>
    <w:rsid w:val="1503FEFE"/>
    <w:rsid w:val="15041E2E"/>
    <w:rsid w:val="1507A831"/>
    <w:rsid w:val="1507F1D7"/>
    <w:rsid w:val="150893E8"/>
    <w:rsid w:val="1508A027"/>
    <w:rsid w:val="150966E6"/>
    <w:rsid w:val="150B8311"/>
    <w:rsid w:val="150EC78E"/>
    <w:rsid w:val="150F90AA"/>
    <w:rsid w:val="1510BC7F"/>
    <w:rsid w:val="1512174C"/>
    <w:rsid w:val="15148F19"/>
    <w:rsid w:val="15153631"/>
    <w:rsid w:val="151578D4"/>
    <w:rsid w:val="15166BB1"/>
    <w:rsid w:val="15181912"/>
    <w:rsid w:val="151852DE"/>
    <w:rsid w:val="151B8255"/>
    <w:rsid w:val="151D3E94"/>
    <w:rsid w:val="151E353E"/>
    <w:rsid w:val="151F379F"/>
    <w:rsid w:val="1520E356"/>
    <w:rsid w:val="15215B68"/>
    <w:rsid w:val="1521CDCA"/>
    <w:rsid w:val="15226DE3"/>
    <w:rsid w:val="1524B55C"/>
    <w:rsid w:val="15260E46"/>
    <w:rsid w:val="152714AD"/>
    <w:rsid w:val="15296710"/>
    <w:rsid w:val="152A0189"/>
    <w:rsid w:val="152A10A8"/>
    <w:rsid w:val="152D587F"/>
    <w:rsid w:val="152D73EA"/>
    <w:rsid w:val="152DB814"/>
    <w:rsid w:val="152DBBF1"/>
    <w:rsid w:val="152E3655"/>
    <w:rsid w:val="152F55F1"/>
    <w:rsid w:val="152F762E"/>
    <w:rsid w:val="15314C6E"/>
    <w:rsid w:val="1531C6B8"/>
    <w:rsid w:val="1531DCCA"/>
    <w:rsid w:val="1532A74A"/>
    <w:rsid w:val="15342EFA"/>
    <w:rsid w:val="15346B1C"/>
    <w:rsid w:val="1534C8FF"/>
    <w:rsid w:val="1535A4D7"/>
    <w:rsid w:val="153626D1"/>
    <w:rsid w:val="15381E99"/>
    <w:rsid w:val="153ADD95"/>
    <w:rsid w:val="153C5B7A"/>
    <w:rsid w:val="153D0536"/>
    <w:rsid w:val="153D17D4"/>
    <w:rsid w:val="153D9DFC"/>
    <w:rsid w:val="153EDDB9"/>
    <w:rsid w:val="1541066E"/>
    <w:rsid w:val="15444E57"/>
    <w:rsid w:val="15452838"/>
    <w:rsid w:val="15457070"/>
    <w:rsid w:val="154716D0"/>
    <w:rsid w:val="15478BE3"/>
    <w:rsid w:val="15478FDE"/>
    <w:rsid w:val="154BDC54"/>
    <w:rsid w:val="154BFE98"/>
    <w:rsid w:val="154C0EA8"/>
    <w:rsid w:val="154C495E"/>
    <w:rsid w:val="154DFABC"/>
    <w:rsid w:val="154E329B"/>
    <w:rsid w:val="154F4061"/>
    <w:rsid w:val="1551DEB8"/>
    <w:rsid w:val="15539B64"/>
    <w:rsid w:val="155411F9"/>
    <w:rsid w:val="15559050"/>
    <w:rsid w:val="1555C10F"/>
    <w:rsid w:val="1556225B"/>
    <w:rsid w:val="1556434C"/>
    <w:rsid w:val="1556736E"/>
    <w:rsid w:val="1556C229"/>
    <w:rsid w:val="155801B6"/>
    <w:rsid w:val="1558B1D3"/>
    <w:rsid w:val="155AB896"/>
    <w:rsid w:val="155BDC0E"/>
    <w:rsid w:val="155CB35D"/>
    <w:rsid w:val="155F15AA"/>
    <w:rsid w:val="15606CA6"/>
    <w:rsid w:val="15613783"/>
    <w:rsid w:val="1563D30B"/>
    <w:rsid w:val="1564815B"/>
    <w:rsid w:val="15650427"/>
    <w:rsid w:val="15688912"/>
    <w:rsid w:val="156914D4"/>
    <w:rsid w:val="156985C9"/>
    <w:rsid w:val="156CE010"/>
    <w:rsid w:val="156D020D"/>
    <w:rsid w:val="156D8A6A"/>
    <w:rsid w:val="156DCB7D"/>
    <w:rsid w:val="1570BC89"/>
    <w:rsid w:val="157252E8"/>
    <w:rsid w:val="15728175"/>
    <w:rsid w:val="1572853A"/>
    <w:rsid w:val="1573A318"/>
    <w:rsid w:val="1573AE08"/>
    <w:rsid w:val="1575B0B3"/>
    <w:rsid w:val="15765D49"/>
    <w:rsid w:val="1577D9BA"/>
    <w:rsid w:val="157CBFC2"/>
    <w:rsid w:val="157DBB80"/>
    <w:rsid w:val="157E16C9"/>
    <w:rsid w:val="157F540C"/>
    <w:rsid w:val="15815759"/>
    <w:rsid w:val="1582DB04"/>
    <w:rsid w:val="15839F2C"/>
    <w:rsid w:val="1586664D"/>
    <w:rsid w:val="158BB854"/>
    <w:rsid w:val="158DFDCD"/>
    <w:rsid w:val="158F03EB"/>
    <w:rsid w:val="158F106A"/>
    <w:rsid w:val="15908BDC"/>
    <w:rsid w:val="1590D193"/>
    <w:rsid w:val="1591BED1"/>
    <w:rsid w:val="159238BC"/>
    <w:rsid w:val="1593DDA0"/>
    <w:rsid w:val="159488F9"/>
    <w:rsid w:val="1595E67F"/>
    <w:rsid w:val="159605A3"/>
    <w:rsid w:val="15993AD8"/>
    <w:rsid w:val="15998878"/>
    <w:rsid w:val="1599908C"/>
    <w:rsid w:val="1599A446"/>
    <w:rsid w:val="159B7FE3"/>
    <w:rsid w:val="159BDBE3"/>
    <w:rsid w:val="159C3BB6"/>
    <w:rsid w:val="159C3F63"/>
    <w:rsid w:val="159E80E4"/>
    <w:rsid w:val="15A0CC3F"/>
    <w:rsid w:val="15A1891A"/>
    <w:rsid w:val="15A2F5D9"/>
    <w:rsid w:val="15A639B7"/>
    <w:rsid w:val="15ABB20F"/>
    <w:rsid w:val="15AD30EE"/>
    <w:rsid w:val="15AD6DF0"/>
    <w:rsid w:val="15ADC24E"/>
    <w:rsid w:val="15AE3BA1"/>
    <w:rsid w:val="15AE8C76"/>
    <w:rsid w:val="15AF00A1"/>
    <w:rsid w:val="15B28366"/>
    <w:rsid w:val="15B32A6E"/>
    <w:rsid w:val="15B48070"/>
    <w:rsid w:val="15B4FC2F"/>
    <w:rsid w:val="15B6360B"/>
    <w:rsid w:val="15B7377F"/>
    <w:rsid w:val="15B75C26"/>
    <w:rsid w:val="15B97612"/>
    <w:rsid w:val="15B9E4CF"/>
    <w:rsid w:val="15BA6CEB"/>
    <w:rsid w:val="15BA728E"/>
    <w:rsid w:val="15BA9FDB"/>
    <w:rsid w:val="15BD3A3D"/>
    <w:rsid w:val="15BF1A0E"/>
    <w:rsid w:val="15BF1F54"/>
    <w:rsid w:val="15BF4B19"/>
    <w:rsid w:val="15C2DC2C"/>
    <w:rsid w:val="15C30705"/>
    <w:rsid w:val="15C4F69A"/>
    <w:rsid w:val="15C64DDB"/>
    <w:rsid w:val="15C7A19A"/>
    <w:rsid w:val="15C87134"/>
    <w:rsid w:val="15C9644F"/>
    <w:rsid w:val="15CACC80"/>
    <w:rsid w:val="15CBF405"/>
    <w:rsid w:val="15CC26CC"/>
    <w:rsid w:val="15CD1AC3"/>
    <w:rsid w:val="15CDFDF6"/>
    <w:rsid w:val="15D05EDE"/>
    <w:rsid w:val="15D086A8"/>
    <w:rsid w:val="15D22D18"/>
    <w:rsid w:val="15D2EE33"/>
    <w:rsid w:val="15D310FD"/>
    <w:rsid w:val="15D32963"/>
    <w:rsid w:val="15D45269"/>
    <w:rsid w:val="15D4A713"/>
    <w:rsid w:val="15D532A6"/>
    <w:rsid w:val="15D7D618"/>
    <w:rsid w:val="15D83642"/>
    <w:rsid w:val="15DC3F26"/>
    <w:rsid w:val="15DE6560"/>
    <w:rsid w:val="15E07601"/>
    <w:rsid w:val="15E09D11"/>
    <w:rsid w:val="15E26B26"/>
    <w:rsid w:val="15E3C6C8"/>
    <w:rsid w:val="15E43E66"/>
    <w:rsid w:val="15E4C27D"/>
    <w:rsid w:val="15E6BD65"/>
    <w:rsid w:val="15E89417"/>
    <w:rsid w:val="15E96059"/>
    <w:rsid w:val="15E9C2F7"/>
    <w:rsid w:val="15EA84B1"/>
    <w:rsid w:val="15EBA98A"/>
    <w:rsid w:val="15EC90B7"/>
    <w:rsid w:val="15EC95FE"/>
    <w:rsid w:val="15EEF054"/>
    <w:rsid w:val="15EF54A5"/>
    <w:rsid w:val="15EF8119"/>
    <w:rsid w:val="15F06E39"/>
    <w:rsid w:val="15F0B617"/>
    <w:rsid w:val="15F0B793"/>
    <w:rsid w:val="15F2D459"/>
    <w:rsid w:val="15F34E90"/>
    <w:rsid w:val="15F8051C"/>
    <w:rsid w:val="15F8108F"/>
    <w:rsid w:val="15F98C88"/>
    <w:rsid w:val="15F9DC3A"/>
    <w:rsid w:val="15FAADE7"/>
    <w:rsid w:val="15FC0C5E"/>
    <w:rsid w:val="15FC171B"/>
    <w:rsid w:val="1601444D"/>
    <w:rsid w:val="160381A0"/>
    <w:rsid w:val="1604C9FB"/>
    <w:rsid w:val="1609ED66"/>
    <w:rsid w:val="1609FB43"/>
    <w:rsid w:val="160A6F95"/>
    <w:rsid w:val="160AB612"/>
    <w:rsid w:val="1610084C"/>
    <w:rsid w:val="1613A1FE"/>
    <w:rsid w:val="16144F8B"/>
    <w:rsid w:val="1614B483"/>
    <w:rsid w:val="16151EB1"/>
    <w:rsid w:val="16169E9B"/>
    <w:rsid w:val="1617378E"/>
    <w:rsid w:val="16176A0D"/>
    <w:rsid w:val="16196D03"/>
    <w:rsid w:val="16197DBD"/>
    <w:rsid w:val="1619C08B"/>
    <w:rsid w:val="161B0372"/>
    <w:rsid w:val="161B5474"/>
    <w:rsid w:val="161E2DCA"/>
    <w:rsid w:val="161ED432"/>
    <w:rsid w:val="161F4485"/>
    <w:rsid w:val="161F7281"/>
    <w:rsid w:val="161F85AD"/>
    <w:rsid w:val="162140D4"/>
    <w:rsid w:val="1622D4BD"/>
    <w:rsid w:val="162376A8"/>
    <w:rsid w:val="1625BAFC"/>
    <w:rsid w:val="1625FF8D"/>
    <w:rsid w:val="1626895C"/>
    <w:rsid w:val="1627FB7D"/>
    <w:rsid w:val="16280CC3"/>
    <w:rsid w:val="1628EA71"/>
    <w:rsid w:val="16292E48"/>
    <w:rsid w:val="1629B51C"/>
    <w:rsid w:val="162D07FC"/>
    <w:rsid w:val="162EA650"/>
    <w:rsid w:val="162EE242"/>
    <w:rsid w:val="163029F6"/>
    <w:rsid w:val="16303E70"/>
    <w:rsid w:val="16334E05"/>
    <w:rsid w:val="163525E2"/>
    <w:rsid w:val="163832CD"/>
    <w:rsid w:val="16383E7D"/>
    <w:rsid w:val="163D585B"/>
    <w:rsid w:val="163D9B96"/>
    <w:rsid w:val="163ED0AF"/>
    <w:rsid w:val="163F9B24"/>
    <w:rsid w:val="16443580"/>
    <w:rsid w:val="1644CB20"/>
    <w:rsid w:val="164914D2"/>
    <w:rsid w:val="164B842E"/>
    <w:rsid w:val="164BD283"/>
    <w:rsid w:val="164BE546"/>
    <w:rsid w:val="164C2AAC"/>
    <w:rsid w:val="164EEE09"/>
    <w:rsid w:val="1650A43C"/>
    <w:rsid w:val="165149F1"/>
    <w:rsid w:val="16544E65"/>
    <w:rsid w:val="1654C767"/>
    <w:rsid w:val="1654D586"/>
    <w:rsid w:val="1655D4D1"/>
    <w:rsid w:val="1656CD4C"/>
    <w:rsid w:val="1656D670"/>
    <w:rsid w:val="1659332A"/>
    <w:rsid w:val="165D0808"/>
    <w:rsid w:val="165DCB5E"/>
    <w:rsid w:val="165F0C2E"/>
    <w:rsid w:val="1660E49D"/>
    <w:rsid w:val="166531D1"/>
    <w:rsid w:val="16660AA9"/>
    <w:rsid w:val="1667299F"/>
    <w:rsid w:val="166778FF"/>
    <w:rsid w:val="16680586"/>
    <w:rsid w:val="1668519C"/>
    <w:rsid w:val="1668E82C"/>
    <w:rsid w:val="166CD7F8"/>
    <w:rsid w:val="166DF24B"/>
    <w:rsid w:val="167113FC"/>
    <w:rsid w:val="1672DC97"/>
    <w:rsid w:val="16738459"/>
    <w:rsid w:val="167400E1"/>
    <w:rsid w:val="1674BF5D"/>
    <w:rsid w:val="16769D01"/>
    <w:rsid w:val="16781165"/>
    <w:rsid w:val="167E75D6"/>
    <w:rsid w:val="167E9183"/>
    <w:rsid w:val="167EE650"/>
    <w:rsid w:val="167F3DEE"/>
    <w:rsid w:val="168052F5"/>
    <w:rsid w:val="1680B152"/>
    <w:rsid w:val="1680CDD2"/>
    <w:rsid w:val="168100EA"/>
    <w:rsid w:val="16822C50"/>
    <w:rsid w:val="1682DB1C"/>
    <w:rsid w:val="16847050"/>
    <w:rsid w:val="16851684"/>
    <w:rsid w:val="168548F5"/>
    <w:rsid w:val="1686E74C"/>
    <w:rsid w:val="1687DF56"/>
    <w:rsid w:val="16897903"/>
    <w:rsid w:val="1689E07E"/>
    <w:rsid w:val="168A36E1"/>
    <w:rsid w:val="168B3E0D"/>
    <w:rsid w:val="168B4EE6"/>
    <w:rsid w:val="168BAB1C"/>
    <w:rsid w:val="168DAC08"/>
    <w:rsid w:val="168EC0C8"/>
    <w:rsid w:val="168FD1DF"/>
    <w:rsid w:val="169030A9"/>
    <w:rsid w:val="169215EB"/>
    <w:rsid w:val="1692C693"/>
    <w:rsid w:val="1692C7A4"/>
    <w:rsid w:val="1694433B"/>
    <w:rsid w:val="1696B5E9"/>
    <w:rsid w:val="169A8AE0"/>
    <w:rsid w:val="169D4CBB"/>
    <w:rsid w:val="169D5F19"/>
    <w:rsid w:val="169D74B5"/>
    <w:rsid w:val="169EB4CE"/>
    <w:rsid w:val="169ED376"/>
    <w:rsid w:val="16A14DC8"/>
    <w:rsid w:val="16A62EF0"/>
    <w:rsid w:val="16A66C75"/>
    <w:rsid w:val="16A7C8E9"/>
    <w:rsid w:val="16A86A41"/>
    <w:rsid w:val="16AA4328"/>
    <w:rsid w:val="16AB54F3"/>
    <w:rsid w:val="16ABBEE3"/>
    <w:rsid w:val="16ABFA0F"/>
    <w:rsid w:val="16AC3B15"/>
    <w:rsid w:val="16ACDFB8"/>
    <w:rsid w:val="16AEAC4D"/>
    <w:rsid w:val="16B04E11"/>
    <w:rsid w:val="16B0A29B"/>
    <w:rsid w:val="16B20493"/>
    <w:rsid w:val="16B4C6D3"/>
    <w:rsid w:val="16B4D04A"/>
    <w:rsid w:val="16B4E3AB"/>
    <w:rsid w:val="16B4F50C"/>
    <w:rsid w:val="16B5A71F"/>
    <w:rsid w:val="16B98034"/>
    <w:rsid w:val="16BBE95A"/>
    <w:rsid w:val="16C0E54E"/>
    <w:rsid w:val="16C1A125"/>
    <w:rsid w:val="16C3AE72"/>
    <w:rsid w:val="16C3BAC4"/>
    <w:rsid w:val="16C3FB31"/>
    <w:rsid w:val="16C57378"/>
    <w:rsid w:val="16C70567"/>
    <w:rsid w:val="16C77FB4"/>
    <w:rsid w:val="16C7D9AF"/>
    <w:rsid w:val="16C8E746"/>
    <w:rsid w:val="16CBCB3B"/>
    <w:rsid w:val="16CC3814"/>
    <w:rsid w:val="16CD0023"/>
    <w:rsid w:val="16D0FBF2"/>
    <w:rsid w:val="16D386AA"/>
    <w:rsid w:val="16D62CEF"/>
    <w:rsid w:val="16D7473A"/>
    <w:rsid w:val="16D9B7F4"/>
    <w:rsid w:val="16D9CD85"/>
    <w:rsid w:val="16D9F03F"/>
    <w:rsid w:val="16DA259D"/>
    <w:rsid w:val="16DA6BBC"/>
    <w:rsid w:val="16DB19D2"/>
    <w:rsid w:val="16DBCE31"/>
    <w:rsid w:val="16DF8998"/>
    <w:rsid w:val="16E00018"/>
    <w:rsid w:val="16E4905A"/>
    <w:rsid w:val="16E4BAFD"/>
    <w:rsid w:val="16E5B8E0"/>
    <w:rsid w:val="16E5EF51"/>
    <w:rsid w:val="16E6A2AF"/>
    <w:rsid w:val="16E6F9D6"/>
    <w:rsid w:val="16E7A577"/>
    <w:rsid w:val="16E85F3B"/>
    <w:rsid w:val="16E8B13F"/>
    <w:rsid w:val="16E90281"/>
    <w:rsid w:val="16EC2DE8"/>
    <w:rsid w:val="16EC66AB"/>
    <w:rsid w:val="16ED8CC9"/>
    <w:rsid w:val="16EEF260"/>
    <w:rsid w:val="16EFE982"/>
    <w:rsid w:val="16F31916"/>
    <w:rsid w:val="16F4DE27"/>
    <w:rsid w:val="16F639FD"/>
    <w:rsid w:val="16F7ACF0"/>
    <w:rsid w:val="16F7F1D7"/>
    <w:rsid w:val="16F875D6"/>
    <w:rsid w:val="16F987DD"/>
    <w:rsid w:val="16F99909"/>
    <w:rsid w:val="16FD1E2C"/>
    <w:rsid w:val="16FD7E73"/>
    <w:rsid w:val="16FF46AC"/>
    <w:rsid w:val="16FFD1B2"/>
    <w:rsid w:val="170274FD"/>
    <w:rsid w:val="1704F310"/>
    <w:rsid w:val="1709DB52"/>
    <w:rsid w:val="170C3C3B"/>
    <w:rsid w:val="170C88B9"/>
    <w:rsid w:val="170CEC52"/>
    <w:rsid w:val="170CF470"/>
    <w:rsid w:val="170E4884"/>
    <w:rsid w:val="170F51F6"/>
    <w:rsid w:val="1710BE6A"/>
    <w:rsid w:val="17114F98"/>
    <w:rsid w:val="17122148"/>
    <w:rsid w:val="17137A4D"/>
    <w:rsid w:val="171538BF"/>
    <w:rsid w:val="1715FBD6"/>
    <w:rsid w:val="17168F3A"/>
    <w:rsid w:val="17169499"/>
    <w:rsid w:val="1716C916"/>
    <w:rsid w:val="1719DB23"/>
    <w:rsid w:val="171F1A18"/>
    <w:rsid w:val="171F7753"/>
    <w:rsid w:val="171FB7FE"/>
    <w:rsid w:val="171FED52"/>
    <w:rsid w:val="171FFCC9"/>
    <w:rsid w:val="1720E9E8"/>
    <w:rsid w:val="17247620"/>
    <w:rsid w:val="1725F884"/>
    <w:rsid w:val="17266628"/>
    <w:rsid w:val="172775F6"/>
    <w:rsid w:val="172973C3"/>
    <w:rsid w:val="172A551F"/>
    <w:rsid w:val="172B3F15"/>
    <w:rsid w:val="172B3F2B"/>
    <w:rsid w:val="172BCE6B"/>
    <w:rsid w:val="172DA22C"/>
    <w:rsid w:val="173000E8"/>
    <w:rsid w:val="1731DCB4"/>
    <w:rsid w:val="1732FF0C"/>
    <w:rsid w:val="1733E0D4"/>
    <w:rsid w:val="1735604A"/>
    <w:rsid w:val="173802A7"/>
    <w:rsid w:val="17393355"/>
    <w:rsid w:val="173997B5"/>
    <w:rsid w:val="173AEEF3"/>
    <w:rsid w:val="173B10EB"/>
    <w:rsid w:val="173B1E07"/>
    <w:rsid w:val="173E5259"/>
    <w:rsid w:val="173E7746"/>
    <w:rsid w:val="173ECF28"/>
    <w:rsid w:val="173F722A"/>
    <w:rsid w:val="173FC1DD"/>
    <w:rsid w:val="17405412"/>
    <w:rsid w:val="1740ED3C"/>
    <w:rsid w:val="17439C93"/>
    <w:rsid w:val="174541AE"/>
    <w:rsid w:val="174557D5"/>
    <w:rsid w:val="17462BA7"/>
    <w:rsid w:val="174901CB"/>
    <w:rsid w:val="174B31C4"/>
    <w:rsid w:val="174DD93F"/>
    <w:rsid w:val="174EB94E"/>
    <w:rsid w:val="1750CADE"/>
    <w:rsid w:val="17522B5E"/>
    <w:rsid w:val="17526A46"/>
    <w:rsid w:val="17532691"/>
    <w:rsid w:val="17532F36"/>
    <w:rsid w:val="17562EBA"/>
    <w:rsid w:val="1756972D"/>
    <w:rsid w:val="175739C2"/>
    <w:rsid w:val="1758B0DF"/>
    <w:rsid w:val="175924A3"/>
    <w:rsid w:val="1759654F"/>
    <w:rsid w:val="175B1868"/>
    <w:rsid w:val="175C2982"/>
    <w:rsid w:val="175CF03D"/>
    <w:rsid w:val="175F5ABE"/>
    <w:rsid w:val="1761E5B5"/>
    <w:rsid w:val="17620F4D"/>
    <w:rsid w:val="17629BC2"/>
    <w:rsid w:val="1762F607"/>
    <w:rsid w:val="17630D0A"/>
    <w:rsid w:val="1764B3D0"/>
    <w:rsid w:val="1766BE19"/>
    <w:rsid w:val="1768A35F"/>
    <w:rsid w:val="176933B4"/>
    <w:rsid w:val="176A63BB"/>
    <w:rsid w:val="176AD4F0"/>
    <w:rsid w:val="176B53BB"/>
    <w:rsid w:val="176C84C7"/>
    <w:rsid w:val="176D079C"/>
    <w:rsid w:val="176DB28C"/>
    <w:rsid w:val="176E0EF4"/>
    <w:rsid w:val="176EABB3"/>
    <w:rsid w:val="176F1D17"/>
    <w:rsid w:val="176FE844"/>
    <w:rsid w:val="17711B4B"/>
    <w:rsid w:val="1772C3AC"/>
    <w:rsid w:val="1773A273"/>
    <w:rsid w:val="17744D36"/>
    <w:rsid w:val="1775E154"/>
    <w:rsid w:val="1778E117"/>
    <w:rsid w:val="177A9182"/>
    <w:rsid w:val="177B183E"/>
    <w:rsid w:val="177B5D52"/>
    <w:rsid w:val="177D7E70"/>
    <w:rsid w:val="177E678C"/>
    <w:rsid w:val="177EA17F"/>
    <w:rsid w:val="1780948C"/>
    <w:rsid w:val="1783A806"/>
    <w:rsid w:val="1785320D"/>
    <w:rsid w:val="178710F7"/>
    <w:rsid w:val="17887196"/>
    <w:rsid w:val="1788FD63"/>
    <w:rsid w:val="178A7BBC"/>
    <w:rsid w:val="178A7D5B"/>
    <w:rsid w:val="178BBD84"/>
    <w:rsid w:val="178C9601"/>
    <w:rsid w:val="178D0114"/>
    <w:rsid w:val="178D580F"/>
    <w:rsid w:val="178E7017"/>
    <w:rsid w:val="178E8320"/>
    <w:rsid w:val="1790D302"/>
    <w:rsid w:val="17911A5F"/>
    <w:rsid w:val="17916885"/>
    <w:rsid w:val="17932500"/>
    <w:rsid w:val="179626F6"/>
    <w:rsid w:val="17973BCB"/>
    <w:rsid w:val="1797DC05"/>
    <w:rsid w:val="1798F062"/>
    <w:rsid w:val="179A3202"/>
    <w:rsid w:val="179A8DA9"/>
    <w:rsid w:val="179B128F"/>
    <w:rsid w:val="179B3F2C"/>
    <w:rsid w:val="179C21C6"/>
    <w:rsid w:val="179D2870"/>
    <w:rsid w:val="179DB9B5"/>
    <w:rsid w:val="179E8AF2"/>
    <w:rsid w:val="17A029ED"/>
    <w:rsid w:val="17A02A9D"/>
    <w:rsid w:val="17A09FEF"/>
    <w:rsid w:val="17A11580"/>
    <w:rsid w:val="17A1D559"/>
    <w:rsid w:val="17A3AF6E"/>
    <w:rsid w:val="17A3D1EF"/>
    <w:rsid w:val="17A42BBF"/>
    <w:rsid w:val="17A434AD"/>
    <w:rsid w:val="17A44CD2"/>
    <w:rsid w:val="17A72E34"/>
    <w:rsid w:val="17A8B940"/>
    <w:rsid w:val="17AC0647"/>
    <w:rsid w:val="17AC4393"/>
    <w:rsid w:val="17AD087E"/>
    <w:rsid w:val="17AEB70C"/>
    <w:rsid w:val="17B05061"/>
    <w:rsid w:val="17B10ADF"/>
    <w:rsid w:val="17B1B626"/>
    <w:rsid w:val="17B22F7A"/>
    <w:rsid w:val="17B2B1EE"/>
    <w:rsid w:val="17B2FF3F"/>
    <w:rsid w:val="17B3BEF3"/>
    <w:rsid w:val="17B5E17E"/>
    <w:rsid w:val="17B97B2E"/>
    <w:rsid w:val="17B9DE10"/>
    <w:rsid w:val="17BCA096"/>
    <w:rsid w:val="17BCA97A"/>
    <w:rsid w:val="17BCECFE"/>
    <w:rsid w:val="17BD3CF8"/>
    <w:rsid w:val="17C05691"/>
    <w:rsid w:val="17C0733E"/>
    <w:rsid w:val="17C46593"/>
    <w:rsid w:val="17C4BAD4"/>
    <w:rsid w:val="17C5FFBD"/>
    <w:rsid w:val="17C6CB7E"/>
    <w:rsid w:val="17C82558"/>
    <w:rsid w:val="17C937E6"/>
    <w:rsid w:val="17CAF5AC"/>
    <w:rsid w:val="17CB1CDF"/>
    <w:rsid w:val="17CBD831"/>
    <w:rsid w:val="17CBDBAA"/>
    <w:rsid w:val="17CC0FC1"/>
    <w:rsid w:val="17CC1B36"/>
    <w:rsid w:val="17CEBBAB"/>
    <w:rsid w:val="17D0D7F7"/>
    <w:rsid w:val="17D22FB7"/>
    <w:rsid w:val="17D428DC"/>
    <w:rsid w:val="17D4FD0E"/>
    <w:rsid w:val="17D673A0"/>
    <w:rsid w:val="17D69371"/>
    <w:rsid w:val="17D7736A"/>
    <w:rsid w:val="17D927AB"/>
    <w:rsid w:val="17D9CB26"/>
    <w:rsid w:val="17DA2C92"/>
    <w:rsid w:val="17DC285C"/>
    <w:rsid w:val="17DC7E3F"/>
    <w:rsid w:val="17DEDFCE"/>
    <w:rsid w:val="17DFE621"/>
    <w:rsid w:val="17E22090"/>
    <w:rsid w:val="17E2F1DC"/>
    <w:rsid w:val="17E4CDA5"/>
    <w:rsid w:val="17E67BA4"/>
    <w:rsid w:val="17E6E9D1"/>
    <w:rsid w:val="17E75C94"/>
    <w:rsid w:val="17E97626"/>
    <w:rsid w:val="17EB6BD3"/>
    <w:rsid w:val="17EC2B71"/>
    <w:rsid w:val="17EC3A51"/>
    <w:rsid w:val="17F148CB"/>
    <w:rsid w:val="17F24C2F"/>
    <w:rsid w:val="17F252EE"/>
    <w:rsid w:val="17F3838B"/>
    <w:rsid w:val="17F40692"/>
    <w:rsid w:val="17F4224D"/>
    <w:rsid w:val="17F705EE"/>
    <w:rsid w:val="17FA1A20"/>
    <w:rsid w:val="17FAF431"/>
    <w:rsid w:val="17FB0ED1"/>
    <w:rsid w:val="17FC7D38"/>
    <w:rsid w:val="17FDB34F"/>
    <w:rsid w:val="17FE03A2"/>
    <w:rsid w:val="17FFF604"/>
    <w:rsid w:val="18003C02"/>
    <w:rsid w:val="1800C55D"/>
    <w:rsid w:val="18021203"/>
    <w:rsid w:val="1806153E"/>
    <w:rsid w:val="180626C6"/>
    <w:rsid w:val="180AED68"/>
    <w:rsid w:val="180B0038"/>
    <w:rsid w:val="180B394E"/>
    <w:rsid w:val="180CA628"/>
    <w:rsid w:val="180CE643"/>
    <w:rsid w:val="180E1607"/>
    <w:rsid w:val="180FBC3B"/>
    <w:rsid w:val="1814EE25"/>
    <w:rsid w:val="1817B53C"/>
    <w:rsid w:val="1817C911"/>
    <w:rsid w:val="181AE38C"/>
    <w:rsid w:val="181B8520"/>
    <w:rsid w:val="181FCA2D"/>
    <w:rsid w:val="18207F8C"/>
    <w:rsid w:val="1822411C"/>
    <w:rsid w:val="18228BEA"/>
    <w:rsid w:val="1822A14F"/>
    <w:rsid w:val="1823E330"/>
    <w:rsid w:val="1824D206"/>
    <w:rsid w:val="18261FEC"/>
    <w:rsid w:val="1826A9A0"/>
    <w:rsid w:val="1827671E"/>
    <w:rsid w:val="1827F4FD"/>
    <w:rsid w:val="182C7604"/>
    <w:rsid w:val="182DDF85"/>
    <w:rsid w:val="182FC7C6"/>
    <w:rsid w:val="18300A11"/>
    <w:rsid w:val="1830A50C"/>
    <w:rsid w:val="1830AF1B"/>
    <w:rsid w:val="183207A5"/>
    <w:rsid w:val="18321DE7"/>
    <w:rsid w:val="18323340"/>
    <w:rsid w:val="1834FB7B"/>
    <w:rsid w:val="18353ED0"/>
    <w:rsid w:val="18372F7C"/>
    <w:rsid w:val="1837C5C0"/>
    <w:rsid w:val="1839D27A"/>
    <w:rsid w:val="1839E0F3"/>
    <w:rsid w:val="183A3C9A"/>
    <w:rsid w:val="183CE7B4"/>
    <w:rsid w:val="183F9786"/>
    <w:rsid w:val="18404966"/>
    <w:rsid w:val="1841399E"/>
    <w:rsid w:val="18423FD9"/>
    <w:rsid w:val="184301A4"/>
    <w:rsid w:val="18453336"/>
    <w:rsid w:val="18453EE6"/>
    <w:rsid w:val="1848F097"/>
    <w:rsid w:val="184946FF"/>
    <w:rsid w:val="1849D5DD"/>
    <w:rsid w:val="184A5B71"/>
    <w:rsid w:val="184B887D"/>
    <w:rsid w:val="184D0EEA"/>
    <w:rsid w:val="184DD9BB"/>
    <w:rsid w:val="184E4F37"/>
    <w:rsid w:val="184ED4A5"/>
    <w:rsid w:val="18506FB8"/>
    <w:rsid w:val="1850DE48"/>
    <w:rsid w:val="185421F7"/>
    <w:rsid w:val="185534CB"/>
    <w:rsid w:val="1855A4DE"/>
    <w:rsid w:val="1859C0B8"/>
    <w:rsid w:val="1859FE67"/>
    <w:rsid w:val="185ACDE9"/>
    <w:rsid w:val="185D4D69"/>
    <w:rsid w:val="185EE48A"/>
    <w:rsid w:val="185F00EF"/>
    <w:rsid w:val="185F64FF"/>
    <w:rsid w:val="18650D22"/>
    <w:rsid w:val="18658CF9"/>
    <w:rsid w:val="18671FC9"/>
    <w:rsid w:val="1867367E"/>
    <w:rsid w:val="1869FC0F"/>
    <w:rsid w:val="186BC8C0"/>
    <w:rsid w:val="186C6168"/>
    <w:rsid w:val="186CDE79"/>
    <w:rsid w:val="186D1631"/>
    <w:rsid w:val="186E68A9"/>
    <w:rsid w:val="186F10C8"/>
    <w:rsid w:val="18728CCC"/>
    <w:rsid w:val="18728D5B"/>
    <w:rsid w:val="18773392"/>
    <w:rsid w:val="1877DD2A"/>
    <w:rsid w:val="18786034"/>
    <w:rsid w:val="1878A5C2"/>
    <w:rsid w:val="1879A6E9"/>
    <w:rsid w:val="187BDFF7"/>
    <w:rsid w:val="187D68D8"/>
    <w:rsid w:val="187D6E81"/>
    <w:rsid w:val="187DA4A8"/>
    <w:rsid w:val="187F78A2"/>
    <w:rsid w:val="187F7993"/>
    <w:rsid w:val="187FD641"/>
    <w:rsid w:val="1880B311"/>
    <w:rsid w:val="1881FE10"/>
    <w:rsid w:val="1882136C"/>
    <w:rsid w:val="188369AE"/>
    <w:rsid w:val="18853485"/>
    <w:rsid w:val="18866AA0"/>
    <w:rsid w:val="1889496F"/>
    <w:rsid w:val="188BE000"/>
    <w:rsid w:val="188C586E"/>
    <w:rsid w:val="188F2A62"/>
    <w:rsid w:val="1891C947"/>
    <w:rsid w:val="1893B2BC"/>
    <w:rsid w:val="18942F40"/>
    <w:rsid w:val="18948AD3"/>
    <w:rsid w:val="1894DD48"/>
    <w:rsid w:val="1895DFEC"/>
    <w:rsid w:val="18960653"/>
    <w:rsid w:val="1898BC11"/>
    <w:rsid w:val="189A5F23"/>
    <w:rsid w:val="189C4C81"/>
    <w:rsid w:val="189CA5CA"/>
    <w:rsid w:val="189EA3E6"/>
    <w:rsid w:val="189F4BA8"/>
    <w:rsid w:val="189FCBB5"/>
    <w:rsid w:val="18A285A8"/>
    <w:rsid w:val="18A378AF"/>
    <w:rsid w:val="18A47B66"/>
    <w:rsid w:val="18A4FAB4"/>
    <w:rsid w:val="18A4FFE8"/>
    <w:rsid w:val="18A57470"/>
    <w:rsid w:val="18A5FCBF"/>
    <w:rsid w:val="18A6B3E1"/>
    <w:rsid w:val="18A92ADA"/>
    <w:rsid w:val="18A98AD8"/>
    <w:rsid w:val="18AA5879"/>
    <w:rsid w:val="18AB1474"/>
    <w:rsid w:val="18AB4178"/>
    <w:rsid w:val="18AC9D72"/>
    <w:rsid w:val="18AE8731"/>
    <w:rsid w:val="18B3EBD0"/>
    <w:rsid w:val="18B47A38"/>
    <w:rsid w:val="18B4FB20"/>
    <w:rsid w:val="18B69EA6"/>
    <w:rsid w:val="18B7CEC4"/>
    <w:rsid w:val="18B87B46"/>
    <w:rsid w:val="18B9A5AA"/>
    <w:rsid w:val="18BC1C70"/>
    <w:rsid w:val="18BC8673"/>
    <w:rsid w:val="18BCE0FB"/>
    <w:rsid w:val="18BD594A"/>
    <w:rsid w:val="18BED29E"/>
    <w:rsid w:val="18BF04A8"/>
    <w:rsid w:val="18BF85E5"/>
    <w:rsid w:val="18BFE4D7"/>
    <w:rsid w:val="18C25845"/>
    <w:rsid w:val="18C2DE43"/>
    <w:rsid w:val="18C3B9E5"/>
    <w:rsid w:val="18C48DDB"/>
    <w:rsid w:val="18C511CF"/>
    <w:rsid w:val="18C59989"/>
    <w:rsid w:val="18C5EB7B"/>
    <w:rsid w:val="18C5F829"/>
    <w:rsid w:val="18C5FA95"/>
    <w:rsid w:val="18C6EAAA"/>
    <w:rsid w:val="18C7D979"/>
    <w:rsid w:val="18C8D954"/>
    <w:rsid w:val="18CB314E"/>
    <w:rsid w:val="18CB9F12"/>
    <w:rsid w:val="18CD371A"/>
    <w:rsid w:val="18D27C95"/>
    <w:rsid w:val="18D30723"/>
    <w:rsid w:val="18D342EC"/>
    <w:rsid w:val="18D4E990"/>
    <w:rsid w:val="18D5C38F"/>
    <w:rsid w:val="18D765B6"/>
    <w:rsid w:val="18D8437C"/>
    <w:rsid w:val="18D8E384"/>
    <w:rsid w:val="18D93043"/>
    <w:rsid w:val="18DB68A2"/>
    <w:rsid w:val="18DC0151"/>
    <w:rsid w:val="18DE3DC2"/>
    <w:rsid w:val="18E09842"/>
    <w:rsid w:val="18E150E3"/>
    <w:rsid w:val="18E32800"/>
    <w:rsid w:val="18E3C8B8"/>
    <w:rsid w:val="18E5DDF4"/>
    <w:rsid w:val="18E8246F"/>
    <w:rsid w:val="18E9C7AC"/>
    <w:rsid w:val="18EA5A1B"/>
    <w:rsid w:val="18EAA142"/>
    <w:rsid w:val="18EE1575"/>
    <w:rsid w:val="18EEA6B9"/>
    <w:rsid w:val="18F012F0"/>
    <w:rsid w:val="18F2661F"/>
    <w:rsid w:val="18F28EAC"/>
    <w:rsid w:val="18F37A81"/>
    <w:rsid w:val="18F3ECBF"/>
    <w:rsid w:val="18F4BBB6"/>
    <w:rsid w:val="18F4C687"/>
    <w:rsid w:val="18F55FC8"/>
    <w:rsid w:val="18F6929A"/>
    <w:rsid w:val="18F69DE8"/>
    <w:rsid w:val="18F73366"/>
    <w:rsid w:val="18F8449D"/>
    <w:rsid w:val="18F8AB98"/>
    <w:rsid w:val="18FAF1BC"/>
    <w:rsid w:val="18FC78AA"/>
    <w:rsid w:val="18FD1479"/>
    <w:rsid w:val="18FF648A"/>
    <w:rsid w:val="19011088"/>
    <w:rsid w:val="19014AF7"/>
    <w:rsid w:val="19014EFE"/>
    <w:rsid w:val="1901B8D3"/>
    <w:rsid w:val="1904D728"/>
    <w:rsid w:val="1905538B"/>
    <w:rsid w:val="19074524"/>
    <w:rsid w:val="1908370F"/>
    <w:rsid w:val="190950A7"/>
    <w:rsid w:val="19121578"/>
    <w:rsid w:val="1912ADCA"/>
    <w:rsid w:val="19151577"/>
    <w:rsid w:val="1916D52E"/>
    <w:rsid w:val="191737E4"/>
    <w:rsid w:val="1917C9B1"/>
    <w:rsid w:val="19191B21"/>
    <w:rsid w:val="191A9D73"/>
    <w:rsid w:val="191AB9E5"/>
    <w:rsid w:val="191B8047"/>
    <w:rsid w:val="191B8CD1"/>
    <w:rsid w:val="191BBAC1"/>
    <w:rsid w:val="191C81B0"/>
    <w:rsid w:val="191EACD7"/>
    <w:rsid w:val="192090DF"/>
    <w:rsid w:val="1921011B"/>
    <w:rsid w:val="1922CED2"/>
    <w:rsid w:val="1923028B"/>
    <w:rsid w:val="1923744C"/>
    <w:rsid w:val="19238CD8"/>
    <w:rsid w:val="1923EF25"/>
    <w:rsid w:val="19242C2B"/>
    <w:rsid w:val="1924BF75"/>
    <w:rsid w:val="192686AD"/>
    <w:rsid w:val="19277932"/>
    <w:rsid w:val="19286EBD"/>
    <w:rsid w:val="1928A9F4"/>
    <w:rsid w:val="19294C1F"/>
    <w:rsid w:val="19295451"/>
    <w:rsid w:val="1929611A"/>
    <w:rsid w:val="1929C24D"/>
    <w:rsid w:val="1929C28F"/>
    <w:rsid w:val="192A1241"/>
    <w:rsid w:val="192DA909"/>
    <w:rsid w:val="192F9F51"/>
    <w:rsid w:val="192FCCBC"/>
    <w:rsid w:val="19325306"/>
    <w:rsid w:val="1932F7A3"/>
    <w:rsid w:val="1933B977"/>
    <w:rsid w:val="19347A25"/>
    <w:rsid w:val="1934E688"/>
    <w:rsid w:val="193532FB"/>
    <w:rsid w:val="19354BBC"/>
    <w:rsid w:val="19389B1D"/>
    <w:rsid w:val="193A5C6C"/>
    <w:rsid w:val="193AF4B6"/>
    <w:rsid w:val="193E39DB"/>
    <w:rsid w:val="193FD1EC"/>
    <w:rsid w:val="193FFF01"/>
    <w:rsid w:val="19404D9D"/>
    <w:rsid w:val="19406A01"/>
    <w:rsid w:val="19412C97"/>
    <w:rsid w:val="194374C9"/>
    <w:rsid w:val="19479A9F"/>
    <w:rsid w:val="194891C1"/>
    <w:rsid w:val="194A277B"/>
    <w:rsid w:val="194C49E5"/>
    <w:rsid w:val="19504256"/>
    <w:rsid w:val="1954A425"/>
    <w:rsid w:val="19551649"/>
    <w:rsid w:val="19558A75"/>
    <w:rsid w:val="195686D1"/>
    <w:rsid w:val="19574DB4"/>
    <w:rsid w:val="1959637E"/>
    <w:rsid w:val="195A7E75"/>
    <w:rsid w:val="195B4A01"/>
    <w:rsid w:val="195C6DB1"/>
    <w:rsid w:val="195D6B2A"/>
    <w:rsid w:val="195D8814"/>
    <w:rsid w:val="19606E00"/>
    <w:rsid w:val="19622F01"/>
    <w:rsid w:val="1962ACB0"/>
    <w:rsid w:val="1963686B"/>
    <w:rsid w:val="1964145F"/>
    <w:rsid w:val="19642FA3"/>
    <w:rsid w:val="196518D4"/>
    <w:rsid w:val="1965F883"/>
    <w:rsid w:val="19671439"/>
    <w:rsid w:val="1967D957"/>
    <w:rsid w:val="196854A4"/>
    <w:rsid w:val="196B1F81"/>
    <w:rsid w:val="196BB706"/>
    <w:rsid w:val="196D5EB9"/>
    <w:rsid w:val="196F9E05"/>
    <w:rsid w:val="19707563"/>
    <w:rsid w:val="1970DD58"/>
    <w:rsid w:val="1973AD5A"/>
    <w:rsid w:val="1974A66F"/>
    <w:rsid w:val="19758F02"/>
    <w:rsid w:val="1976C0CE"/>
    <w:rsid w:val="1978ED60"/>
    <w:rsid w:val="19794ED1"/>
    <w:rsid w:val="197C40C7"/>
    <w:rsid w:val="197FC069"/>
    <w:rsid w:val="19803F4A"/>
    <w:rsid w:val="19811849"/>
    <w:rsid w:val="1982D3F7"/>
    <w:rsid w:val="1982E4DE"/>
    <w:rsid w:val="1984791F"/>
    <w:rsid w:val="1984924F"/>
    <w:rsid w:val="19878024"/>
    <w:rsid w:val="1987D239"/>
    <w:rsid w:val="198BA4E4"/>
    <w:rsid w:val="198C2F5F"/>
    <w:rsid w:val="198C3BDE"/>
    <w:rsid w:val="198CA8FF"/>
    <w:rsid w:val="198DBCB7"/>
    <w:rsid w:val="198DE8B1"/>
    <w:rsid w:val="198E8D4C"/>
    <w:rsid w:val="198F0AE1"/>
    <w:rsid w:val="1991C55C"/>
    <w:rsid w:val="199270A0"/>
    <w:rsid w:val="1993B2E4"/>
    <w:rsid w:val="1994C712"/>
    <w:rsid w:val="1996BE18"/>
    <w:rsid w:val="1999A161"/>
    <w:rsid w:val="1999E5E2"/>
    <w:rsid w:val="199ACEEA"/>
    <w:rsid w:val="199B637D"/>
    <w:rsid w:val="199CBC21"/>
    <w:rsid w:val="199E18D6"/>
    <w:rsid w:val="199E7148"/>
    <w:rsid w:val="199E9EF4"/>
    <w:rsid w:val="199FE3BC"/>
    <w:rsid w:val="19A065F8"/>
    <w:rsid w:val="19A12299"/>
    <w:rsid w:val="19A17542"/>
    <w:rsid w:val="19A27524"/>
    <w:rsid w:val="19A780EC"/>
    <w:rsid w:val="19A970A6"/>
    <w:rsid w:val="19AEBAE1"/>
    <w:rsid w:val="19AEEB56"/>
    <w:rsid w:val="19AF3337"/>
    <w:rsid w:val="19B0D847"/>
    <w:rsid w:val="19B2DFF3"/>
    <w:rsid w:val="19B3653A"/>
    <w:rsid w:val="19B4FC11"/>
    <w:rsid w:val="19B5DEE2"/>
    <w:rsid w:val="19B8221A"/>
    <w:rsid w:val="19B87DDB"/>
    <w:rsid w:val="19B90B23"/>
    <w:rsid w:val="19B92A35"/>
    <w:rsid w:val="19B9E9B8"/>
    <w:rsid w:val="19BA5C39"/>
    <w:rsid w:val="19BA6F81"/>
    <w:rsid w:val="19BCAF36"/>
    <w:rsid w:val="19BE1943"/>
    <w:rsid w:val="19BE6FD7"/>
    <w:rsid w:val="19C01BD8"/>
    <w:rsid w:val="19C1B38B"/>
    <w:rsid w:val="19C28279"/>
    <w:rsid w:val="19C4BF38"/>
    <w:rsid w:val="19C6CBCD"/>
    <w:rsid w:val="19C75950"/>
    <w:rsid w:val="19C80A91"/>
    <w:rsid w:val="19CA0D9E"/>
    <w:rsid w:val="19CA9C7E"/>
    <w:rsid w:val="19CABD75"/>
    <w:rsid w:val="19CB5300"/>
    <w:rsid w:val="19CB9D8C"/>
    <w:rsid w:val="19CC093A"/>
    <w:rsid w:val="19CCDF11"/>
    <w:rsid w:val="19CEAAEE"/>
    <w:rsid w:val="19D08DA3"/>
    <w:rsid w:val="19D297AF"/>
    <w:rsid w:val="19D375F2"/>
    <w:rsid w:val="19D5574E"/>
    <w:rsid w:val="19D6461E"/>
    <w:rsid w:val="19D67C2C"/>
    <w:rsid w:val="19D6E572"/>
    <w:rsid w:val="19D7A051"/>
    <w:rsid w:val="19D8AC4A"/>
    <w:rsid w:val="19D96DB0"/>
    <w:rsid w:val="19DB1991"/>
    <w:rsid w:val="19DC5B18"/>
    <w:rsid w:val="19DCB3F9"/>
    <w:rsid w:val="19DD7CD7"/>
    <w:rsid w:val="19DE52C8"/>
    <w:rsid w:val="19DFF876"/>
    <w:rsid w:val="19E00368"/>
    <w:rsid w:val="19E0E30E"/>
    <w:rsid w:val="19E4F848"/>
    <w:rsid w:val="19E58978"/>
    <w:rsid w:val="19E9658C"/>
    <w:rsid w:val="19E9AC81"/>
    <w:rsid w:val="19E9CC2F"/>
    <w:rsid w:val="19E9E6F8"/>
    <w:rsid w:val="19EB95E7"/>
    <w:rsid w:val="19EBB76D"/>
    <w:rsid w:val="19EBF33E"/>
    <w:rsid w:val="19EC7096"/>
    <w:rsid w:val="19EC813E"/>
    <w:rsid w:val="19EC93E4"/>
    <w:rsid w:val="19EE19D6"/>
    <w:rsid w:val="19EE97E9"/>
    <w:rsid w:val="19EF981E"/>
    <w:rsid w:val="19F24DCD"/>
    <w:rsid w:val="19F44BB2"/>
    <w:rsid w:val="19F47322"/>
    <w:rsid w:val="19F4D43D"/>
    <w:rsid w:val="19F52020"/>
    <w:rsid w:val="19F7B346"/>
    <w:rsid w:val="19F84CEE"/>
    <w:rsid w:val="19F853D9"/>
    <w:rsid w:val="19F9E724"/>
    <w:rsid w:val="19FB4F34"/>
    <w:rsid w:val="19FBF92F"/>
    <w:rsid w:val="1A002504"/>
    <w:rsid w:val="1A006617"/>
    <w:rsid w:val="1A00A4DD"/>
    <w:rsid w:val="1A019E42"/>
    <w:rsid w:val="1A02EDBA"/>
    <w:rsid w:val="1A05D0EE"/>
    <w:rsid w:val="1A0B377E"/>
    <w:rsid w:val="1A0B70F4"/>
    <w:rsid w:val="1A0FF857"/>
    <w:rsid w:val="1A1097E3"/>
    <w:rsid w:val="1A10A07E"/>
    <w:rsid w:val="1A10CD23"/>
    <w:rsid w:val="1A10EC46"/>
    <w:rsid w:val="1A112A05"/>
    <w:rsid w:val="1A11C295"/>
    <w:rsid w:val="1A12D57C"/>
    <w:rsid w:val="1A13423C"/>
    <w:rsid w:val="1A15D31A"/>
    <w:rsid w:val="1A18A497"/>
    <w:rsid w:val="1A1A8CE4"/>
    <w:rsid w:val="1A1C9F17"/>
    <w:rsid w:val="1A1D1B57"/>
    <w:rsid w:val="1A1DD526"/>
    <w:rsid w:val="1A1E9E91"/>
    <w:rsid w:val="1A1F5D7E"/>
    <w:rsid w:val="1A231F1B"/>
    <w:rsid w:val="1A234C7B"/>
    <w:rsid w:val="1A240824"/>
    <w:rsid w:val="1A251EBC"/>
    <w:rsid w:val="1A25CFA9"/>
    <w:rsid w:val="1A27EAC5"/>
    <w:rsid w:val="1A29FB7A"/>
    <w:rsid w:val="1A2B6852"/>
    <w:rsid w:val="1A2BE1DC"/>
    <w:rsid w:val="1A2D0A79"/>
    <w:rsid w:val="1A2DAF1C"/>
    <w:rsid w:val="1A300620"/>
    <w:rsid w:val="1A34913C"/>
    <w:rsid w:val="1A358B6D"/>
    <w:rsid w:val="1A37831F"/>
    <w:rsid w:val="1A38678A"/>
    <w:rsid w:val="1A38DCF0"/>
    <w:rsid w:val="1A38F358"/>
    <w:rsid w:val="1A3AF4A9"/>
    <w:rsid w:val="1A3DFCFA"/>
    <w:rsid w:val="1A3E3BEF"/>
    <w:rsid w:val="1A3EEC5E"/>
    <w:rsid w:val="1A3F08CD"/>
    <w:rsid w:val="1A402D33"/>
    <w:rsid w:val="1A403570"/>
    <w:rsid w:val="1A42AD29"/>
    <w:rsid w:val="1A436D69"/>
    <w:rsid w:val="1A445632"/>
    <w:rsid w:val="1A45B91E"/>
    <w:rsid w:val="1A46B01B"/>
    <w:rsid w:val="1A46E271"/>
    <w:rsid w:val="1A4850EA"/>
    <w:rsid w:val="1A48647B"/>
    <w:rsid w:val="1A4B5CCD"/>
    <w:rsid w:val="1A4BC523"/>
    <w:rsid w:val="1A4EB592"/>
    <w:rsid w:val="1A4FDCFD"/>
    <w:rsid w:val="1A539BBF"/>
    <w:rsid w:val="1A53BEE3"/>
    <w:rsid w:val="1A5492EA"/>
    <w:rsid w:val="1A54A11C"/>
    <w:rsid w:val="1A56D838"/>
    <w:rsid w:val="1A59BC33"/>
    <w:rsid w:val="1A5EDCC5"/>
    <w:rsid w:val="1A610A0C"/>
    <w:rsid w:val="1A611B82"/>
    <w:rsid w:val="1A645639"/>
    <w:rsid w:val="1A6488CD"/>
    <w:rsid w:val="1A6550B1"/>
    <w:rsid w:val="1A68414D"/>
    <w:rsid w:val="1A68500C"/>
    <w:rsid w:val="1A6900AD"/>
    <w:rsid w:val="1A69BB9A"/>
    <w:rsid w:val="1A6DBB69"/>
    <w:rsid w:val="1A6EC87D"/>
    <w:rsid w:val="1A70327D"/>
    <w:rsid w:val="1A713E61"/>
    <w:rsid w:val="1A7344E7"/>
    <w:rsid w:val="1A742459"/>
    <w:rsid w:val="1A743B71"/>
    <w:rsid w:val="1A798F0B"/>
    <w:rsid w:val="1A7B727B"/>
    <w:rsid w:val="1A7EF52A"/>
    <w:rsid w:val="1A7FD08D"/>
    <w:rsid w:val="1A80934F"/>
    <w:rsid w:val="1A81648D"/>
    <w:rsid w:val="1A829EEE"/>
    <w:rsid w:val="1A83ADF7"/>
    <w:rsid w:val="1A854449"/>
    <w:rsid w:val="1A864899"/>
    <w:rsid w:val="1A8B099E"/>
    <w:rsid w:val="1A8BE7B6"/>
    <w:rsid w:val="1A8C2E5A"/>
    <w:rsid w:val="1A8CB009"/>
    <w:rsid w:val="1A8DAE2C"/>
    <w:rsid w:val="1A915A4B"/>
    <w:rsid w:val="1A920F64"/>
    <w:rsid w:val="1A924BDC"/>
    <w:rsid w:val="1A9350E9"/>
    <w:rsid w:val="1A938726"/>
    <w:rsid w:val="1A93B51C"/>
    <w:rsid w:val="1A946192"/>
    <w:rsid w:val="1A94919F"/>
    <w:rsid w:val="1A94C4FA"/>
    <w:rsid w:val="1A97FE62"/>
    <w:rsid w:val="1A9906B7"/>
    <w:rsid w:val="1A99937A"/>
    <w:rsid w:val="1A9C7D4E"/>
    <w:rsid w:val="1A9FBB31"/>
    <w:rsid w:val="1AA16306"/>
    <w:rsid w:val="1AA4CACC"/>
    <w:rsid w:val="1AA5E01C"/>
    <w:rsid w:val="1AA6F76F"/>
    <w:rsid w:val="1AA7BCA4"/>
    <w:rsid w:val="1AA9946B"/>
    <w:rsid w:val="1AAA2D28"/>
    <w:rsid w:val="1AAA93B6"/>
    <w:rsid w:val="1AAC2460"/>
    <w:rsid w:val="1AAE0D98"/>
    <w:rsid w:val="1AB08048"/>
    <w:rsid w:val="1AB16C0A"/>
    <w:rsid w:val="1AB1CAEA"/>
    <w:rsid w:val="1AB307E6"/>
    <w:rsid w:val="1AB34316"/>
    <w:rsid w:val="1AB356F3"/>
    <w:rsid w:val="1AB487F8"/>
    <w:rsid w:val="1AB4F05F"/>
    <w:rsid w:val="1AB521EB"/>
    <w:rsid w:val="1AB52740"/>
    <w:rsid w:val="1AB537B0"/>
    <w:rsid w:val="1AB77FC5"/>
    <w:rsid w:val="1ABAF2CB"/>
    <w:rsid w:val="1ABC1213"/>
    <w:rsid w:val="1ABD173F"/>
    <w:rsid w:val="1ABDF5D4"/>
    <w:rsid w:val="1ABE8431"/>
    <w:rsid w:val="1ABF6590"/>
    <w:rsid w:val="1ABF6FF1"/>
    <w:rsid w:val="1AC03574"/>
    <w:rsid w:val="1AC05623"/>
    <w:rsid w:val="1AC1C62F"/>
    <w:rsid w:val="1AC3E11A"/>
    <w:rsid w:val="1AC43F44"/>
    <w:rsid w:val="1AC59F7A"/>
    <w:rsid w:val="1AC609B6"/>
    <w:rsid w:val="1AC646E5"/>
    <w:rsid w:val="1AC6CADF"/>
    <w:rsid w:val="1AC8CBC2"/>
    <w:rsid w:val="1AC9E85A"/>
    <w:rsid w:val="1ACB9D1D"/>
    <w:rsid w:val="1ACC17EC"/>
    <w:rsid w:val="1ACD41F9"/>
    <w:rsid w:val="1ACEE081"/>
    <w:rsid w:val="1AD1C253"/>
    <w:rsid w:val="1AD1D04B"/>
    <w:rsid w:val="1AD4B04D"/>
    <w:rsid w:val="1AD52601"/>
    <w:rsid w:val="1AD6C3AD"/>
    <w:rsid w:val="1AD73AF3"/>
    <w:rsid w:val="1AD8B761"/>
    <w:rsid w:val="1AD90598"/>
    <w:rsid w:val="1AD90E2B"/>
    <w:rsid w:val="1AD94A91"/>
    <w:rsid w:val="1ADA0984"/>
    <w:rsid w:val="1ADA4642"/>
    <w:rsid w:val="1ADAFB0E"/>
    <w:rsid w:val="1ADD337B"/>
    <w:rsid w:val="1ADD6BB0"/>
    <w:rsid w:val="1ADDFE20"/>
    <w:rsid w:val="1ADEACE6"/>
    <w:rsid w:val="1ADFBA1B"/>
    <w:rsid w:val="1AE1AE5E"/>
    <w:rsid w:val="1AE26CB2"/>
    <w:rsid w:val="1AE3597E"/>
    <w:rsid w:val="1AE36C82"/>
    <w:rsid w:val="1AE36DF3"/>
    <w:rsid w:val="1AE5DCEA"/>
    <w:rsid w:val="1AE5EE62"/>
    <w:rsid w:val="1AE6297C"/>
    <w:rsid w:val="1AE8A63F"/>
    <w:rsid w:val="1AEC094D"/>
    <w:rsid w:val="1AEDDAC5"/>
    <w:rsid w:val="1AEE5F58"/>
    <w:rsid w:val="1AEEDA17"/>
    <w:rsid w:val="1AF137D8"/>
    <w:rsid w:val="1AF1BF1A"/>
    <w:rsid w:val="1AF1EDDF"/>
    <w:rsid w:val="1AF2E642"/>
    <w:rsid w:val="1AF46CFB"/>
    <w:rsid w:val="1AF47A33"/>
    <w:rsid w:val="1AF50B2B"/>
    <w:rsid w:val="1AF77199"/>
    <w:rsid w:val="1AF8646D"/>
    <w:rsid w:val="1AF97FC9"/>
    <w:rsid w:val="1AFB7DE6"/>
    <w:rsid w:val="1AFBB551"/>
    <w:rsid w:val="1AFFD5D3"/>
    <w:rsid w:val="1B00E32B"/>
    <w:rsid w:val="1B01D5A1"/>
    <w:rsid w:val="1B0272EC"/>
    <w:rsid w:val="1B036CF5"/>
    <w:rsid w:val="1B041A15"/>
    <w:rsid w:val="1B0A9115"/>
    <w:rsid w:val="1B0BBE10"/>
    <w:rsid w:val="1B10CE85"/>
    <w:rsid w:val="1B110AC0"/>
    <w:rsid w:val="1B1195C9"/>
    <w:rsid w:val="1B11FCF8"/>
    <w:rsid w:val="1B1204D0"/>
    <w:rsid w:val="1B1332DD"/>
    <w:rsid w:val="1B14202F"/>
    <w:rsid w:val="1B14CC25"/>
    <w:rsid w:val="1B14E41C"/>
    <w:rsid w:val="1B1560B4"/>
    <w:rsid w:val="1B15C750"/>
    <w:rsid w:val="1B161E5E"/>
    <w:rsid w:val="1B164B1D"/>
    <w:rsid w:val="1B186C30"/>
    <w:rsid w:val="1B1888D4"/>
    <w:rsid w:val="1B1AFCB2"/>
    <w:rsid w:val="1B1BA58D"/>
    <w:rsid w:val="1B1C017A"/>
    <w:rsid w:val="1B1CBF23"/>
    <w:rsid w:val="1B1EA712"/>
    <w:rsid w:val="1B1EBD95"/>
    <w:rsid w:val="1B25C6AF"/>
    <w:rsid w:val="1B2AD521"/>
    <w:rsid w:val="1B2BE8EF"/>
    <w:rsid w:val="1B2BEE09"/>
    <w:rsid w:val="1B2D11AC"/>
    <w:rsid w:val="1B2D1B65"/>
    <w:rsid w:val="1B2F0A30"/>
    <w:rsid w:val="1B3039BE"/>
    <w:rsid w:val="1B304569"/>
    <w:rsid w:val="1B30CD58"/>
    <w:rsid w:val="1B320D41"/>
    <w:rsid w:val="1B32472A"/>
    <w:rsid w:val="1B328BE2"/>
    <w:rsid w:val="1B33A14C"/>
    <w:rsid w:val="1B34CE51"/>
    <w:rsid w:val="1B355E82"/>
    <w:rsid w:val="1B37027A"/>
    <w:rsid w:val="1B3722FD"/>
    <w:rsid w:val="1B3A4D30"/>
    <w:rsid w:val="1B3A8703"/>
    <w:rsid w:val="1B3B1827"/>
    <w:rsid w:val="1B3CD4FF"/>
    <w:rsid w:val="1B3F4636"/>
    <w:rsid w:val="1B404ADB"/>
    <w:rsid w:val="1B40BD06"/>
    <w:rsid w:val="1B41D319"/>
    <w:rsid w:val="1B42284D"/>
    <w:rsid w:val="1B422D9B"/>
    <w:rsid w:val="1B455C1A"/>
    <w:rsid w:val="1B45E16D"/>
    <w:rsid w:val="1B48A5D3"/>
    <w:rsid w:val="1B4B3B8E"/>
    <w:rsid w:val="1B4B65E6"/>
    <w:rsid w:val="1B4E4379"/>
    <w:rsid w:val="1B5095F0"/>
    <w:rsid w:val="1B50E30D"/>
    <w:rsid w:val="1B525D18"/>
    <w:rsid w:val="1B52E244"/>
    <w:rsid w:val="1B538837"/>
    <w:rsid w:val="1B53B714"/>
    <w:rsid w:val="1B555F88"/>
    <w:rsid w:val="1B56BED7"/>
    <w:rsid w:val="1B56CB08"/>
    <w:rsid w:val="1B5909FD"/>
    <w:rsid w:val="1B5AB6D0"/>
    <w:rsid w:val="1B5AD9DD"/>
    <w:rsid w:val="1B5CD2EE"/>
    <w:rsid w:val="1B5D3177"/>
    <w:rsid w:val="1B5E557D"/>
    <w:rsid w:val="1B5FB8BD"/>
    <w:rsid w:val="1B61857D"/>
    <w:rsid w:val="1B64A34C"/>
    <w:rsid w:val="1B6555B8"/>
    <w:rsid w:val="1B6625CB"/>
    <w:rsid w:val="1B66C49D"/>
    <w:rsid w:val="1B66E08F"/>
    <w:rsid w:val="1B67720A"/>
    <w:rsid w:val="1B678749"/>
    <w:rsid w:val="1B69C3DA"/>
    <w:rsid w:val="1B69E844"/>
    <w:rsid w:val="1B6AB23A"/>
    <w:rsid w:val="1B6B2A04"/>
    <w:rsid w:val="1B6B7A6E"/>
    <w:rsid w:val="1B6C521D"/>
    <w:rsid w:val="1B6E96BE"/>
    <w:rsid w:val="1B6F89DF"/>
    <w:rsid w:val="1B6FFC3D"/>
    <w:rsid w:val="1B703A3B"/>
    <w:rsid w:val="1B7094BC"/>
    <w:rsid w:val="1B710553"/>
    <w:rsid w:val="1B714C51"/>
    <w:rsid w:val="1B72FC1D"/>
    <w:rsid w:val="1B775B16"/>
    <w:rsid w:val="1B79A5F8"/>
    <w:rsid w:val="1B79C255"/>
    <w:rsid w:val="1B7A53A5"/>
    <w:rsid w:val="1B7CA77D"/>
    <w:rsid w:val="1B7D1729"/>
    <w:rsid w:val="1B7E2540"/>
    <w:rsid w:val="1B7E497B"/>
    <w:rsid w:val="1B7ED769"/>
    <w:rsid w:val="1B7F0B90"/>
    <w:rsid w:val="1B7FECD9"/>
    <w:rsid w:val="1B810462"/>
    <w:rsid w:val="1B84E6BC"/>
    <w:rsid w:val="1B86C1C0"/>
    <w:rsid w:val="1B86D9DF"/>
    <w:rsid w:val="1B873419"/>
    <w:rsid w:val="1B87878C"/>
    <w:rsid w:val="1B8CA14D"/>
    <w:rsid w:val="1B8D4D78"/>
    <w:rsid w:val="1B8EE8C2"/>
    <w:rsid w:val="1B8FBE13"/>
    <w:rsid w:val="1B905D82"/>
    <w:rsid w:val="1B90F4E0"/>
    <w:rsid w:val="1B9242B4"/>
    <w:rsid w:val="1B934882"/>
    <w:rsid w:val="1B94F069"/>
    <w:rsid w:val="1B95C85B"/>
    <w:rsid w:val="1B97222E"/>
    <w:rsid w:val="1B975157"/>
    <w:rsid w:val="1B97F96C"/>
    <w:rsid w:val="1B993F33"/>
    <w:rsid w:val="1B99AB2C"/>
    <w:rsid w:val="1B99BB09"/>
    <w:rsid w:val="1B9C6E9B"/>
    <w:rsid w:val="1B9C8733"/>
    <w:rsid w:val="1B9C94FA"/>
    <w:rsid w:val="1B9E2EC2"/>
    <w:rsid w:val="1B9EF077"/>
    <w:rsid w:val="1B9F6E96"/>
    <w:rsid w:val="1BA2A7C1"/>
    <w:rsid w:val="1BA36BCB"/>
    <w:rsid w:val="1BA46B19"/>
    <w:rsid w:val="1BA8375C"/>
    <w:rsid w:val="1BA9035A"/>
    <w:rsid w:val="1BA9F92A"/>
    <w:rsid w:val="1BAA7405"/>
    <w:rsid w:val="1BAB2987"/>
    <w:rsid w:val="1BAB4581"/>
    <w:rsid w:val="1BABF9CD"/>
    <w:rsid w:val="1BAC6D0A"/>
    <w:rsid w:val="1BAD6BC2"/>
    <w:rsid w:val="1BAF7C07"/>
    <w:rsid w:val="1BB1E5AB"/>
    <w:rsid w:val="1BB36274"/>
    <w:rsid w:val="1BB3EE95"/>
    <w:rsid w:val="1BB52665"/>
    <w:rsid w:val="1BB661B6"/>
    <w:rsid w:val="1BB6794C"/>
    <w:rsid w:val="1BB67D52"/>
    <w:rsid w:val="1BB87B9E"/>
    <w:rsid w:val="1BB8E68E"/>
    <w:rsid w:val="1BB8F3D2"/>
    <w:rsid w:val="1BB92160"/>
    <w:rsid w:val="1BBAF8EF"/>
    <w:rsid w:val="1BBBB931"/>
    <w:rsid w:val="1BBDB19F"/>
    <w:rsid w:val="1BBDCBD6"/>
    <w:rsid w:val="1BBE9789"/>
    <w:rsid w:val="1BC24FC2"/>
    <w:rsid w:val="1BC2663D"/>
    <w:rsid w:val="1BC28139"/>
    <w:rsid w:val="1BC3882F"/>
    <w:rsid w:val="1BC4A137"/>
    <w:rsid w:val="1BC515D7"/>
    <w:rsid w:val="1BC58BFD"/>
    <w:rsid w:val="1BC5C528"/>
    <w:rsid w:val="1BC618ED"/>
    <w:rsid w:val="1BC833D1"/>
    <w:rsid w:val="1BCA3BED"/>
    <w:rsid w:val="1BCB4A08"/>
    <w:rsid w:val="1BCBABB0"/>
    <w:rsid w:val="1BCE57BE"/>
    <w:rsid w:val="1BCF1D2D"/>
    <w:rsid w:val="1BD0DD08"/>
    <w:rsid w:val="1BD111DC"/>
    <w:rsid w:val="1BD15BCE"/>
    <w:rsid w:val="1BD2AF34"/>
    <w:rsid w:val="1BD33AD9"/>
    <w:rsid w:val="1BD47D74"/>
    <w:rsid w:val="1BD5C0F8"/>
    <w:rsid w:val="1BD70B98"/>
    <w:rsid w:val="1BD924D4"/>
    <w:rsid w:val="1BD9C3BC"/>
    <w:rsid w:val="1BDC96D2"/>
    <w:rsid w:val="1BDCAE75"/>
    <w:rsid w:val="1BDF8CCE"/>
    <w:rsid w:val="1BDFF698"/>
    <w:rsid w:val="1BE0E08C"/>
    <w:rsid w:val="1BE183D5"/>
    <w:rsid w:val="1BE214B3"/>
    <w:rsid w:val="1BE39478"/>
    <w:rsid w:val="1BE41F22"/>
    <w:rsid w:val="1BE79B56"/>
    <w:rsid w:val="1BE900F7"/>
    <w:rsid w:val="1BE9DD5A"/>
    <w:rsid w:val="1BEA002D"/>
    <w:rsid w:val="1BEF992C"/>
    <w:rsid w:val="1BF0D59D"/>
    <w:rsid w:val="1BF166EC"/>
    <w:rsid w:val="1BF472D7"/>
    <w:rsid w:val="1BF700AE"/>
    <w:rsid w:val="1BF8B54F"/>
    <w:rsid w:val="1BFA7225"/>
    <w:rsid w:val="1BFACD52"/>
    <w:rsid w:val="1BFF7F13"/>
    <w:rsid w:val="1BFFAE16"/>
    <w:rsid w:val="1C01811E"/>
    <w:rsid w:val="1C031EE4"/>
    <w:rsid w:val="1C0393E5"/>
    <w:rsid w:val="1C04E59E"/>
    <w:rsid w:val="1C0580A2"/>
    <w:rsid w:val="1C05A448"/>
    <w:rsid w:val="1C07D08B"/>
    <w:rsid w:val="1C0862A5"/>
    <w:rsid w:val="1C088BFF"/>
    <w:rsid w:val="1C0BAA39"/>
    <w:rsid w:val="1C0BCF4F"/>
    <w:rsid w:val="1C0D6E27"/>
    <w:rsid w:val="1C0D8397"/>
    <w:rsid w:val="1C0DFCE1"/>
    <w:rsid w:val="1C0EFC36"/>
    <w:rsid w:val="1C0FA460"/>
    <w:rsid w:val="1C10D6C8"/>
    <w:rsid w:val="1C121A0A"/>
    <w:rsid w:val="1C132164"/>
    <w:rsid w:val="1C13E36C"/>
    <w:rsid w:val="1C14DD66"/>
    <w:rsid w:val="1C1769BA"/>
    <w:rsid w:val="1C193923"/>
    <w:rsid w:val="1C197E32"/>
    <w:rsid w:val="1C1CA31A"/>
    <w:rsid w:val="1C1DE7AD"/>
    <w:rsid w:val="1C1F8A83"/>
    <w:rsid w:val="1C2175CC"/>
    <w:rsid w:val="1C225F7C"/>
    <w:rsid w:val="1C232E08"/>
    <w:rsid w:val="1C2330C9"/>
    <w:rsid w:val="1C258D73"/>
    <w:rsid w:val="1C272C80"/>
    <w:rsid w:val="1C2A1DE6"/>
    <w:rsid w:val="1C2ABEF1"/>
    <w:rsid w:val="1C2B03A8"/>
    <w:rsid w:val="1C2BAF79"/>
    <w:rsid w:val="1C2BE8CC"/>
    <w:rsid w:val="1C2C6202"/>
    <w:rsid w:val="1C2CEE02"/>
    <w:rsid w:val="1C2E212F"/>
    <w:rsid w:val="1C2F40EE"/>
    <w:rsid w:val="1C308677"/>
    <w:rsid w:val="1C328646"/>
    <w:rsid w:val="1C32D637"/>
    <w:rsid w:val="1C32D71E"/>
    <w:rsid w:val="1C33A579"/>
    <w:rsid w:val="1C36AFA3"/>
    <w:rsid w:val="1C38517B"/>
    <w:rsid w:val="1C388136"/>
    <w:rsid w:val="1C38AED3"/>
    <w:rsid w:val="1C39A466"/>
    <w:rsid w:val="1C39A65B"/>
    <w:rsid w:val="1C39F859"/>
    <w:rsid w:val="1C3B3393"/>
    <w:rsid w:val="1C3DBDE5"/>
    <w:rsid w:val="1C3F87B4"/>
    <w:rsid w:val="1C3FDF18"/>
    <w:rsid w:val="1C40A8A3"/>
    <w:rsid w:val="1C436D41"/>
    <w:rsid w:val="1C46082F"/>
    <w:rsid w:val="1C4618BA"/>
    <w:rsid w:val="1C472D4D"/>
    <w:rsid w:val="1C47EB7C"/>
    <w:rsid w:val="1C49E657"/>
    <w:rsid w:val="1C4A9952"/>
    <w:rsid w:val="1C4B33D3"/>
    <w:rsid w:val="1C4B585C"/>
    <w:rsid w:val="1C4D6EAF"/>
    <w:rsid w:val="1C506E06"/>
    <w:rsid w:val="1C50D40A"/>
    <w:rsid w:val="1C51D8AF"/>
    <w:rsid w:val="1C527399"/>
    <w:rsid w:val="1C52AC3D"/>
    <w:rsid w:val="1C532B16"/>
    <w:rsid w:val="1C5399CD"/>
    <w:rsid w:val="1C54729F"/>
    <w:rsid w:val="1C54C5CA"/>
    <w:rsid w:val="1C556A57"/>
    <w:rsid w:val="1C573A8F"/>
    <w:rsid w:val="1C575E2C"/>
    <w:rsid w:val="1C58329B"/>
    <w:rsid w:val="1C59E30E"/>
    <w:rsid w:val="1C5A46FE"/>
    <w:rsid w:val="1C5AA378"/>
    <w:rsid w:val="1C5BE0A3"/>
    <w:rsid w:val="1C5E1A1F"/>
    <w:rsid w:val="1C624FD1"/>
    <w:rsid w:val="1C653BBE"/>
    <w:rsid w:val="1C654C47"/>
    <w:rsid w:val="1C655152"/>
    <w:rsid w:val="1C6721E9"/>
    <w:rsid w:val="1C677F2C"/>
    <w:rsid w:val="1C68D776"/>
    <w:rsid w:val="1C6C372F"/>
    <w:rsid w:val="1C6C8292"/>
    <w:rsid w:val="1C6C8F65"/>
    <w:rsid w:val="1C6E7E8E"/>
    <w:rsid w:val="1C6F19E0"/>
    <w:rsid w:val="1C704D4C"/>
    <w:rsid w:val="1C705B7B"/>
    <w:rsid w:val="1C709C07"/>
    <w:rsid w:val="1C7210CF"/>
    <w:rsid w:val="1C72ECA1"/>
    <w:rsid w:val="1C73432A"/>
    <w:rsid w:val="1C7592F8"/>
    <w:rsid w:val="1C765C6A"/>
    <w:rsid w:val="1C7A9F57"/>
    <w:rsid w:val="1C7DBB51"/>
    <w:rsid w:val="1C7DCDCC"/>
    <w:rsid w:val="1C7E3D13"/>
    <w:rsid w:val="1C7FEC85"/>
    <w:rsid w:val="1C80CB79"/>
    <w:rsid w:val="1C81CA3C"/>
    <w:rsid w:val="1C839041"/>
    <w:rsid w:val="1C840B99"/>
    <w:rsid w:val="1C8AED38"/>
    <w:rsid w:val="1C8B1B59"/>
    <w:rsid w:val="1C8B9DDD"/>
    <w:rsid w:val="1C8BCC88"/>
    <w:rsid w:val="1C8DFE35"/>
    <w:rsid w:val="1C9178FC"/>
    <w:rsid w:val="1C93EE68"/>
    <w:rsid w:val="1C944742"/>
    <w:rsid w:val="1C946E58"/>
    <w:rsid w:val="1C9486C6"/>
    <w:rsid w:val="1C969529"/>
    <w:rsid w:val="1C96F909"/>
    <w:rsid w:val="1C99AC14"/>
    <w:rsid w:val="1C9A210D"/>
    <w:rsid w:val="1C9A4A5D"/>
    <w:rsid w:val="1C9C094F"/>
    <w:rsid w:val="1C9C8D37"/>
    <w:rsid w:val="1C9DE63B"/>
    <w:rsid w:val="1C9E13D1"/>
    <w:rsid w:val="1C9F1651"/>
    <w:rsid w:val="1C9FAA34"/>
    <w:rsid w:val="1CA038D7"/>
    <w:rsid w:val="1CA06A3C"/>
    <w:rsid w:val="1CA0E431"/>
    <w:rsid w:val="1CA3B7FF"/>
    <w:rsid w:val="1CA447B2"/>
    <w:rsid w:val="1CA4A55A"/>
    <w:rsid w:val="1CA660CC"/>
    <w:rsid w:val="1CA7018A"/>
    <w:rsid w:val="1CA7226D"/>
    <w:rsid w:val="1CA76EF2"/>
    <w:rsid w:val="1CAC1C2C"/>
    <w:rsid w:val="1CAD2CEE"/>
    <w:rsid w:val="1CAF5955"/>
    <w:rsid w:val="1CB056A1"/>
    <w:rsid w:val="1CB0687C"/>
    <w:rsid w:val="1CB114FC"/>
    <w:rsid w:val="1CB36669"/>
    <w:rsid w:val="1CB40CA4"/>
    <w:rsid w:val="1CB42795"/>
    <w:rsid w:val="1CB81D6F"/>
    <w:rsid w:val="1CB838AA"/>
    <w:rsid w:val="1CB84861"/>
    <w:rsid w:val="1CB99269"/>
    <w:rsid w:val="1CBA0644"/>
    <w:rsid w:val="1CBD7507"/>
    <w:rsid w:val="1CBDCC07"/>
    <w:rsid w:val="1CBE3303"/>
    <w:rsid w:val="1CBE81BF"/>
    <w:rsid w:val="1CC0C057"/>
    <w:rsid w:val="1CC40CB3"/>
    <w:rsid w:val="1CC4FCBC"/>
    <w:rsid w:val="1CC6593F"/>
    <w:rsid w:val="1CC8C1BD"/>
    <w:rsid w:val="1CC8FE69"/>
    <w:rsid w:val="1CC96506"/>
    <w:rsid w:val="1CCA9C7B"/>
    <w:rsid w:val="1CCB2BD0"/>
    <w:rsid w:val="1CCB8105"/>
    <w:rsid w:val="1CCEFE2D"/>
    <w:rsid w:val="1CCFCE7C"/>
    <w:rsid w:val="1CD0530A"/>
    <w:rsid w:val="1CD0726A"/>
    <w:rsid w:val="1CD39F00"/>
    <w:rsid w:val="1CD40B9C"/>
    <w:rsid w:val="1CD446D3"/>
    <w:rsid w:val="1CD5F12E"/>
    <w:rsid w:val="1CD65EF1"/>
    <w:rsid w:val="1CD91D91"/>
    <w:rsid w:val="1CDA66D3"/>
    <w:rsid w:val="1CDAB3FD"/>
    <w:rsid w:val="1CDD60B7"/>
    <w:rsid w:val="1CDEAB5E"/>
    <w:rsid w:val="1CDF4980"/>
    <w:rsid w:val="1CDFA30F"/>
    <w:rsid w:val="1CE287D3"/>
    <w:rsid w:val="1CE2E797"/>
    <w:rsid w:val="1CE30CD8"/>
    <w:rsid w:val="1CE525EA"/>
    <w:rsid w:val="1CE566BF"/>
    <w:rsid w:val="1CE6123F"/>
    <w:rsid w:val="1CE615F8"/>
    <w:rsid w:val="1CE6B5C4"/>
    <w:rsid w:val="1CE7DCE4"/>
    <w:rsid w:val="1CE92F31"/>
    <w:rsid w:val="1CE94C4E"/>
    <w:rsid w:val="1CE97A4F"/>
    <w:rsid w:val="1CE9A43B"/>
    <w:rsid w:val="1CEA31CB"/>
    <w:rsid w:val="1CEA43BA"/>
    <w:rsid w:val="1CEA8582"/>
    <w:rsid w:val="1CEC8181"/>
    <w:rsid w:val="1CED487A"/>
    <w:rsid w:val="1CEDD307"/>
    <w:rsid w:val="1CEE89C7"/>
    <w:rsid w:val="1CEEEFB3"/>
    <w:rsid w:val="1CEF40C5"/>
    <w:rsid w:val="1CF04E97"/>
    <w:rsid w:val="1CF0DD64"/>
    <w:rsid w:val="1CF0DF6C"/>
    <w:rsid w:val="1CF0E177"/>
    <w:rsid w:val="1CF3D151"/>
    <w:rsid w:val="1CF6758E"/>
    <w:rsid w:val="1CF8446F"/>
    <w:rsid w:val="1CF87058"/>
    <w:rsid w:val="1CFF86E5"/>
    <w:rsid w:val="1D015954"/>
    <w:rsid w:val="1D02AA20"/>
    <w:rsid w:val="1D037A18"/>
    <w:rsid w:val="1D0646AF"/>
    <w:rsid w:val="1D07C6B9"/>
    <w:rsid w:val="1D08B6D3"/>
    <w:rsid w:val="1D08E7B8"/>
    <w:rsid w:val="1D0A1A56"/>
    <w:rsid w:val="1D0AA655"/>
    <w:rsid w:val="1D0C8338"/>
    <w:rsid w:val="1D0D7B0E"/>
    <w:rsid w:val="1D0E4FAB"/>
    <w:rsid w:val="1D0F0351"/>
    <w:rsid w:val="1D0F669D"/>
    <w:rsid w:val="1D0F90EA"/>
    <w:rsid w:val="1D12171C"/>
    <w:rsid w:val="1D13D356"/>
    <w:rsid w:val="1D148ACE"/>
    <w:rsid w:val="1D154E81"/>
    <w:rsid w:val="1D1553E1"/>
    <w:rsid w:val="1D15DDD5"/>
    <w:rsid w:val="1D16E3AD"/>
    <w:rsid w:val="1D18B1A5"/>
    <w:rsid w:val="1D199211"/>
    <w:rsid w:val="1D1A7B8E"/>
    <w:rsid w:val="1D1B62C0"/>
    <w:rsid w:val="1D1B8C13"/>
    <w:rsid w:val="1D1BCEC8"/>
    <w:rsid w:val="1D1C1B0D"/>
    <w:rsid w:val="1D1C69FC"/>
    <w:rsid w:val="1D1D0900"/>
    <w:rsid w:val="1D1E0386"/>
    <w:rsid w:val="1D1E131C"/>
    <w:rsid w:val="1D1E76A5"/>
    <w:rsid w:val="1D2185D7"/>
    <w:rsid w:val="1D21AABC"/>
    <w:rsid w:val="1D21ACE8"/>
    <w:rsid w:val="1D221913"/>
    <w:rsid w:val="1D231836"/>
    <w:rsid w:val="1D236777"/>
    <w:rsid w:val="1D236CEE"/>
    <w:rsid w:val="1D261390"/>
    <w:rsid w:val="1D28507E"/>
    <w:rsid w:val="1D2E3C0E"/>
    <w:rsid w:val="1D2EBF10"/>
    <w:rsid w:val="1D2F18E3"/>
    <w:rsid w:val="1D308795"/>
    <w:rsid w:val="1D308DE1"/>
    <w:rsid w:val="1D310DFC"/>
    <w:rsid w:val="1D3444EC"/>
    <w:rsid w:val="1D36F04A"/>
    <w:rsid w:val="1D3B1698"/>
    <w:rsid w:val="1D3BBC28"/>
    <w:rsid w:val="1D3CCAE9"/>
    <w:rsid w:val="1D3D4663"/>
    <w:rsid w:val="1D3E0FE1"/>
    <w:rsid w:val="1D3F4A74"/>
    <w:rsid w:val="1D4009D1"/>
    <w:rsid w:val="1D412E46"/>
    <w:rsid w:val="1D41594E"/>
    <w:rsid w:val="1D419674"/>
    <w:rsid w:val="1D45506C"/>
    <w:rsid w:val="1D456CB8"/>
    <w:rsid w:val="1D460364"/>
    <w:rsid w:val="1D48830A"/>
    <w:rsid w:val="1D4888D1"/>
    <w:rsid w:val="1D493FD0"/>
    <w:rsid w:val="1D496DD2"/>
    <w:rsid w:val="1D4BBF82"/>
    <w:rsid w:val="1D4C24D7"/>
    <w:rsid w:val="1D4D423D"/>
    <w:rsid w:val="1D4F94AC"/>
    <w:rsid w:val="1D516068"/>
    <w:rsid w:val="1D51FF0B"/>
    <w:rsid w:val="1D54A572"/>
    <w:rsid w:val="1D5A3B3E"/>
    <w:rsid w:val="1D5B4C5D"/>
    <w:rsid w:val="1D5BF505"/>
    <w:rsid w:val="1D5D06D4"/>
    <w:rsid w:val="1D601FF6"/>
    <w:rsid w:val="1D607198"/>
    <w:rsid w:val="1D610E46"/>
    <w:rsid w:val="1D61FEDE"/>
    <w:rsid w:val="1D6417B2"/>
    <w:rsid w:val="1D679084"/>
    <w:rsid w:val="1D68DA27"/>
    <w:rsid w:val="1D68E9F1"/>
    <w:rsid w:val="1D695A26"/>
    <w:rsid w:val="1D69B28D"/>
    <w:rsid w:val="1D69DC7E"/>
    <w:rsid w:val="1D6AA175"/>
    <w:rsid w:val="1D6AE0E8"/>
    <w:rsid w:val="1D6B2C38"/>
    <w:rsid w:val="1D6C22DB"/>
    <w:rsid w:val="1D6C95A3"/>
    <w:rsid w:val="1D72A101"/>
    <w:rsid w:val="1D73F6E9"/>
    <w:rsid w:val="1D7663F0"/>
    <w:rsid w:val="1D76E3C8"/>
    <w:rsid w:val="1D78D64F"/>
    <w:rsid w:val="1D7AB523"/>
    <w:rsid w:val="1D7B5FD3"/>
    <w:rsid w:val="1D7BAAA8"/>
    <w:rsid w:val="1D7C6F6D"/>
    <w:rsid w:val="1D7D225C"/>
    <w:rsid w:val="1D7D4F3A"/>
    <w:rsid w:val="1D7E4701"/>
    <w:rsid w:val="1D83A433"/>
    <w:rsid w:val="1D84678E"/>
    <w:rsid w:val="1D8764B0"/>
    <w:rsid w:val="1D87BD9D"/>
    <w:rsid w:val="1D88F214"/>
    <w:rsid w:val="1D892336"/>
    <w:rsid w:val="1D8AB896"/>
    <w:rsid w:val="1D8B55A3"/>
    <w:rsid w:val="1D8D3302"/>
    <w:rsid w:val="1D8FA1A7"/>
    <w:rsid w:val="1D9000F7"/>
    <w:rsid w:val="1D92F2CF"/>
    <w:rsid w:val="1D93A07C"/>
    <w:rsid w:val="1D93F996"/>
    <w:rsid w:val="1D95FB35"/>
    <w:rsid w:val="1D9616C7"/>
    <w:rsid w:val="1D96534C"/>
    <w:rsid w:val="1D9704CD"/>
    <w:rsid w:val="1D979A50"/>
    <w:rsid w:val="1D9A84B1"/>
    <w:rsid w:val="1D9C72D3"/>
    <w:rsid w:val="1D9CA2CF"/>
    <w:rsid w:val="1D9DDD3A"/>
    <w:rsid w:val="1D9EC5C7"/>
    <w:rsid w:val="1D9F38C4"/>
    <w:rsid w:val="1DA15BBA"/>
    <w:rsid w:val="1DA36BFD"/>
    <w:rsid w:val="1DA4A793"/>
    <w:rsid w:val="1DA4E4F5"/>
    <w:rsid w:val="1DA8BABC"/>
    <w:rsid w:val="1DA934CE"/>
    <w:rsid w:val="1DAA22CE"/>
    <w:rsid w:val="1DAB004D"/>
    <w:rsid w:val="1DAB365B"/>
    <w:rsid w:val="1DAC7C9D"/>
    <w:rsid w:val="1DAE0DAB"/>
    <w:rsid w:val="1DAE55AB"/>
    <w:rsid w:val="1DAE88A5"/>
    <w:rsid w:val="1DAFB4B6"/>
    <w:rsid w:val="1DB09177"/>
    <w:rsid w:val="1DB0AEF4"/>
    <w:rsid w:val="1DB14B9C"/>
    <w:rsid w:val="1DB1699F"/>
    <w:rsid w:val="1DB4E533"/>
    <w:rsid w:val="1DB7134F"/>
    <w:rsid w:val="1DB74955"/>
    <w:rsid w:val="1DB7E781"/>
    <w:rsid w:val="1DBC3E16"/>
    <w:rsid w:val="1DBE0481"/>
    <w:rsid w:val="1DC1BCAF"/>
    <w:rsid w:val="1DC255F2"/>
    <w:rsid w:val="1DC66985"/>
    <w:rsid w:val="1DC66CDE"/>
    <w:rsid w:val="1DC7E841"/>
    <w:rsid w:val="1DCA7808"/>
    <w:rsid w:val="1DCD4A08"/>
    <w:rsid w:val="1DCEAD7C"/>
    <w:rsid w:val="1DCF3D7B"/>
    <w:rsid w:val="1DD1AAAD"/>
    <w:rsid w:val="1DD22044"/>
    <w:rsid w:val="1DD481AB"/>
    <w:rsid w:val="1DD55590"/>
    <w:rsid w:val="1DD6749C"/>
    <w:rsid w:val="1DD736C9"/>
    <w:rsid w:val="1DD8484B"/>
    <w:rsid w:val="1DD869F3"/>
    <w:rsid w:val="1DD9448F"/>
    <w:rsid w:val="1DDBFD78"/>
    <w:rsid w:val="1DDC1368"/>
    <w:rsid w:val="1DDC45CA"/>
    <w:rsid w:val="1DDEA370"/>
    <w:rsid w:val="1DDEDDB7"/>
    <w:rsid w:val="1DE09E73"/>
    <w:rsid w:val="1DE28568"/>
    <w:rsid w:val="1DE29E19"/>
    <w:rsid w:val="1DE2B11B"/>
    <w:rsid w:val="1DE6B01E"/>
    <w:rsid w:val="1DE785ED"/>
    <w:rsid w:val="1DEEE5C1"/>
    <w:rsid w:val="1DEF2495"/>
    <w:rsid w:val="1DF01D9E"/>
    <w:rsid w:val="1DF2C9DA"/>
    <w:rsid w:val="1DF2E99D"/>
    <w:rsid w:val="1DF48C40"/>
    <w:rsid w:val="1DF59696"/>
    <w:rsid w:val="1DF5ED67"/>
    <w:rsid w:val="1DF5EDE1"/>
    <w:rsid w:val="1DF7F570"/>
    <w:rsid w:val="1DF963C1"/>
    <w:rsid w:val="1DF98054"/>
    <w:rsid w:val="1DFAE31E"/>
    <w:rsid w:val="1DFBDB59"/>
    <w:rsid w:val="1DFD48C8"/>
    <w:rsid w:val="1DFDBCAB"/>
    <w:rsid w:val="1DFDD2C6"/>
    <w:rsid w:val="1DFDD2E4"/>
    <w:rsid w:val="1DFDD8B4"/>
    <w:rsid w:val="1DFE1E48"/>
    <w:rsid w:val="1DFF745D"/>
    <w:rsid w:val="1DFF7BB0"/>
    <w:rsid w:val="1E0065A2"/>
    <w:rsid w:val="1E018810"/>
    <w:rsid w:val="1E02D9F8"/>
    <w:rsid w:val="1E050E35"/>
    <w:rsid w:val="1E0563CE"/>
    <w:rsid w:val="1E061FC5"/>
    <w:rsid w:val="1E075DD5"/>
    <w:rsid w:val="1E085445"/>
    <w:rsid w:val="1E08A530"/>
    <w:rsid w:val="1E096C2F"/>
    <w:rsid w:val="1E0A7020"/>
    <w:rsid w:val="1E0B6DF8"/>
    <w:rsid w:val="1E0D41CC"/>
    <w:rsid w:val="1E0E549A"/>
    <w:rsid w:val="1E0EE5A5"/>
    <w:rsid w:val="1E0F138B"/>
    <w:rsid w:val="1E0F3968"/>
    <w:rsid w:val="1E0FEAB4"/>
    <w:rsid w:val="1E103AB8"/>
    <w:rsid w:val="1E110CB2"/>
    <w:rsid w:val="1E11DF69"/>
    <w:rsid w:val="1E12794A"/>
    <w:rsid w:val="1E135BA8"/>
    <w:rsid w:val="1E13EF72"/>
    <w:rsid w:val="1E1433B6"/>
    <w:rsid w:val="1E1721CF"/>
    <w:rsid w:val="1E188D90"/>
    <w:rsid w:val="1E199262"/>
    <w:rsid w:val="1E1AD0CE"/>
    <w:rsid w:val="1E1D14C1"/>
    <w:rsid w:val="1E1DB43B"/>
    <w:rsid w:val="1E1F15C4"/>
    <w:rsid w:val="1E21A31C"/>
    <w:rsid w:val="1E235758"/>
    <w:rsid w:val="1E2625EB"/>
    <w:rsid w:val="1E2A2691"/>
    <w:rsid w:val="1E2B11FD"/>
    <w:rsid w:val="1E2C54B7"/>
    <w:rsid w:val="1E2D0B2D"/>
    <w:rsid w:val="1E2D1B06"/>
    <w:rsid w:val="1E2DE8F6"/>
    <w:rsid w:val="1E2F1675"/>
    <w:rsid w:val="1E2FA297"/>
    <w:rsid w:val="1E3019FD"/>
    <w:rsid w:val="1E31695B"/>
    <w:rsid w:val="1E338450"/>
    <w:rsid w:val="1E355032"/>
    <w:rsid w:val="1E366CEB"/>
    <w:rsid w:val="1E37F8B7"/>
    <w:rsid w:val="1E387C30"/>
    <w:rsid w:val="1E3B0866"/>
    <w:rsid w:val="1E3D7E76"/>
    <w:rsid w:val="1E3E0CB8"/>
    <w:rsid w:val="1E3E129C"/>
    <w:rsid w:val="1E412C5B"/>
    <w:rsid w:val="1E41E273"/>
    <w:rsid w:val="1E420B9D"/>
    <w:rsid w:val="1E42A406"/>
    <w:rsid w:val="1E43FA5D"/>
    <w:rsid w:val="1E45C444"/>
    <w:rsid w:val="1E462BF0"/>
    <w:rsid w:val="1E468F0E"/>
    <w:rsid w:val="1E47CB44"/>
    <w:rsid w:val="1E48084E"/>
    <w:rsid w:val="1E488F63"/>
    <w:rsid w:val="1E4AF755"/>
    <w:rsid w:val="1E4C6AF2"/>
    <w:rsid w:val="1E4CEFD7"/>
    <w:rsid w:val="1E4EA98D"/>
    <w:rsid w:val="1E4EB738"/>
    <w:rsid w:val="1E4EED56"/>
    <w:rsid w:val="1E4F86BA"/>
    <w:rsid w:val="1E5018C3"/>
    <w:rsid w:val="1E51A56F"/>
    <w:rsid w:val="1E53AEA4"/>
    <w:rsid w:val="1E54DC01"/>
    <w:rsid w:val="1E56C15C"/>
    <w:rsid w:val="1E5937ED"/>
    <w:rsid w:val="1E5A66F5"/>
    <w:rsid w:val="1E5ADAA6"/>
    <w:rsid w:val="1E5C7178"/>
    <w:rsid w:val="1E5E7078"/>
    <w:rsid w:val="1E5F0983"/>
    <w:rsid w:val="1E5F34D3"/>
    <w:rsid w:val="1E608799"/>
    <w:rsid w:val="1E640852"/>
    <w:rsid w:val="1E670205"/>
    <w:rsid w:val="1E6BA110"/>
    <w:rsid w:val="1E6C23BE"/>
    <w:rsid w:val="1E6C3BD5"/>
    <w:rsid w:val="1E6D5AAD"/>
    <w:rsid w:val="1E6F9FCC"/>
    <w:rsid w:val="1E72E8C5"/>
    <w:rsid w:val="1E732C9E"/>
    <w:rsid w:val="1E7359AE"/>
    <w:rsid w:val="1E73714E"/>
    <w:rsid w:val="1E73C422"/>
    <w:rsid w:val="1E758F7C"/>
    <w:rsid w:val="1E771C40"/>
    <w:rsid w:val="1E77AB2E"/>
    <w:rsid w:val="1E77E325"/>
    <w:rsid w:val="1E7B08DC"/>
    <w:rsid w:val="1E7B66B8"/>
    <w:rsid w:val="1E7C03A1"/>
    <w:rsid w:val="1E7CA6A5"/>
    <w:rsid w:val="1E7D0F3E"/>
    <w:rsid w:val="1E7DDF82"/>
    <w:rsid w:val="1E7FB582"/>
    <w:rsid w:val="1E800E25"/>
    <w:rsid w:val="1E80F3AE"/>
    <w:rsid w:val="1E81A8B1"/>
    <w:rsid w:val="1E822C13"/>
    <w:rsid w:val="1E83A4C1"/>
    <w:rsid w:val="1E83BDEC"/>
    <w:rsid w:val="1E83DEC9"/>
    <w:rsid w:val="1E85D1EE"/>
    <w:rsid w:val="1E88357C"/>
    <w:rsid w:val="1E89601E"/>
    <w:rsid w:val="1E8A2769"/>
    <w:rsid w:val="1E8A360B"/>
    <w:rsid w:val="1E8A67B0"/>
    <w:rsid w:val="1E8AAC7E"/>
    <w:rsid w:val="1E8BBDB9"/>
    <w:rsid w:val="1E8BDB7E"/>
    <w:rsid w:val="1E8D4BCA"/>
    <w:rsid w:val="1E8F2AD2"/>
    <w:rsid w:val="1E8F6BA6"/>
    <w:rsid w:val="1E8FFAA0"/>
    <w:rsid w:val="1E90DB4D"/>
    <w:rsid w:val="1E92F790"/>
    <w:rsid w:val="1E933782"/>
    <w:rsid w:val="1E95F9B0"/>
    <w:rsid w:val="1E96B1E5"/>
    <w:rsid w:val="1E978A58"/>
    <w:rsid w:val="1E99FFC2"/>
    <w:rsid w:val="1E9E1A32"/>
    <w:rsid w:val="1E9F5EF2"/>
    <w:rsid w:val="1EA0AB84"/>
    <w:rsid w:val="1EA1DAC3"/>
    <w:rsid w:val="1EA2124C"/>
    <w:rsid w:val="1EA28218"/>
    <w:rsid w:val="1EA37355"/>
    <w:rsid w:val="1EA4A2EF"/>
    <w:rsid w:val="1EA65356"/>
    <w:rsid w:val="1EA76335"/>
    <w:rsid w:val="1EA7F8B0"/>
    <w:rsid w:val="1EA81F03"/>
    <w:rsid w:val="1EAA70E4"/>
    <w:rsid w:val="1EAAAFF2"/>
    <w:rsid w:val="1EABE892"/>
    <w:rsid w:val="1EAE2C3F"/>
    <w:rsid w:val="1EAE38EE"/>
    <w:rsid w:val="1EAEE3C9"/>
    <w:rsid w:val="1EB16A0B"/>
    <w:rsid w:val="1EB1C1E2"/>
    <w:rsid w:val="1EB25940"/>
    <w:rsid w:val="1EB5D37F"/>
    <w:rsid w:val="1EB83B4B"/>
    <w:rsid w:val="1EB98D23"/>
    <w:rsid w:val="1EBB2A6C"/>
    <w:rsid w:val="1EBC3721"/>
    <w:rsid w:val="1EBD12F8"/>
    <w:rsid w:val="1EBDF67B"/>
    <w:rsid w:val="1EBE07FF"/>
    <w:rsid w:val="1EC45651"/>
    <w:rsid w:val="1EC4A526"/>
    <w:rsid w:val="1EC59F43"/>
    <w:rsid w:val="1EC5E38C"/>
    <w:rsid w:val="1EC617FB"/>
    <w:rsid w:val="1EC7B7E7"/>
    <w:rsid w:val="1ECA7AFA"/>
    <w:rsid w:val="1ECAE944"/>
    <w:rsid w:val="1ECB12D3"/>
    <w:rsid w:val="1ECE2548"/>
    <w:rsid w:val="1ECE3D70"/>
    <w:rsid w:val="1ECFCFC4"/>
    <w:rsid w:val="1ED05800"/>
    <w:rsid w:val="1ED16259"/>
    <w:rsid w:val="1ED24CE1"/>
    <w:rsid w:val="1ED2A642"/>
    <w:rsid w:val="1ED2D6CA"/>
    <w:rsid w:val="1ED44CF0"/>
    <w:rsid w:val="1ED50581"/>
    <w:rsid w:val="1ED7346C"/>
    <w:rsid w:val="1ED91695"/>
    <w:rsid w:val="1ED92EC8"/>
    <w:rsid w:val="1ED954A4"/>
    <w:rsid w:val="1EDEC327"/>
    <w:rsid w:val="1EE078BC"/>
    <w:rsid w:val="1EE411A1"/>
    <w:rsid w:val="1EE4D471"/>
    <w:rsid w:val="1EE870EC"/>
    <w:rsid w:val="1EEC0A8C"/>
    <w:rsid w:val="1EED6535"/>
    <w:rsid w:val="1EEE2C01"/>
    <w:rsid w:val="1EEF7353"/>
    <w:rsid w:val="1EF0C757"/>
    <w:rsid w:val="1EF235B8"/>
    <w:rsid w:val="1EF2E95E"/>
    <w:rsid w:val="1EF43284"/>
    <w:rsid w:val="1EF49573"/>
    <w:rsid w:val="1EF57973"/>
    <w:rsid w:val="1EF5CC42"/>
    <w:rsid w:val="1EFA3732"/>
    <w:rsid w:val="1EFC1F89"/>
    <w:rsid w:val="1EFD518B"/>
    <w:rsid w:val="1EFD7BF1"/>
    <w:rsid w:val="1EFDCC78"/>
    <w:rsid w:val="1EFEF594"/>
    <w:rsid w:val="1EFFB7D6"/>
    <w:rsid w:val="1F00B2B6"/>
    <w:rsid w:val="1F01D81A"/>
    <w:rsid w:val="1F025A50"/>
    <w:rsid w:val="1F033708"/>
    <w:rsid w:val="1F0370C4"/>
    <w:rsid w:val="1F04880E"/>
    <w:rsid w:val="1F064DA9"/>
    <w:rsid w:val="1F06DC71"/>
    <w:rsid w:val="1F07C375"/>
    <w:rsid w:val="1F07C54C"/>
    <w:rsid w:val="1F0C46B8"/>
    <w:rsid w:val="1F0DCADF"/>
    <w:rsid w:val="1F0E3121"/>
    <w:rsid w:val="1F0F4727"/>
    <w:rsid w:val="1F0FC583"/>
    <w:rsid w:val="1F1042EF"/>
    <w:rsid w:val="1F117D32"/>
    <w:rsid w:val="1F12BD61"/>
    <w:rsid w:val="1F130898"/>
    <w:rsid w:val="1F138934"/>
    <w:rsid w:val="1F1524A6"/>
    <w:rsid w:val="1F16B6FF"/>
    <w:rsid w:val="1F1736F6"/>
    <w:rsid w:val="1F1C651F"/>
    <w:rsid w:val="1F1D52B3"/>
    <w:rsid w:val="1F1DB615"/>
    <w:rsid w:val="1F1E7C1D"/>
    <w:rsid w:val="1F206ADC"/>
    <w:rsid w:val="1F20C795"/>
    <w:rsid w:val="1F240976"/>
    <w:rsid w:val="1F2456E9"/>
    <w:rsid w:val="1F2480A6"/>
    <w:rsid w:val="1F26BD27"/>
    <w:rsid w:val="1F273BEE"/>
    <w:rsid w:val="1F27AF7B"/>
    <w:rsid w:val="1F28D67F"/>
    <w:rsid w:val="1F2A2526"/>
    <w:rsid w:val="1F2ADD0B"/>
    <w:rsid w:val="1F2BC1F8"/>
    <w:rsid w:val="1F2D9583"/>
    <w:rsid w:val="1F303C1A"/>
    <w:rsid w:val="1F31DB6B"/>
    <w:rsid w:val="1F34B8AF"/>
    <w:rsid w:val="1F375022"/>
    <w:rsid w:val="1F38909C"/>
    <w:rsid w:val="1F39874F"/>
    <w:rsid w:val="1F3AA2C8"/>
    <w:rsid w:val="1F3D165A"/>
    <w:rsid w:val="1F3DAFAF"/>
    <w:rsid w:val="1F403594"/>
    <w:rsid w:val="1F43E252"/>
    <w:rsid w:val="1F43F09B"/>
    <w:rsid w:val="1F4495B3"/>
    <w:rsid w:val="1F461A64"/>
    <w:rsid w:val="1F48265E"/>
    <w:rsid w:val="1F484BB3"/>
    <w:rsid w:val="1F498DC7"/>
    <w:rsid w:val="1F4C50F1"/>
    <w:rsid w:val="1F4DD19C"/>
    <w:rsid w:val="1F4F54F0"/>
    <w:rsid w:val="1F511EF4"/>
    <w:rsid w:val="1F517771"/>
    <w:rsid w:val="1F52B56F"/>
    <w:rsid w:val="1F53A41B"/>
    <w:rsid w:val="1F5476E7"/>
    <w:rsid w:val="1F56276C"/>
    <w:rsid w:val="1F57627E"/>
    <w:rsid w:val="1F576C26"/>
    <w:rsid w:val="1F57A3C6"/>
    <w:rsid w:val="1F595F9B"/>
    <w:rsid w:val="1F598494"/>
    <w:rsid w:val="1F59F478"/>
    <w:rsid w:val="1F5ABD6A"/>
    <w:rsid w:val="1F5C65DD"/>
    <w:rsid w:val="1F5D8CA4"/>
    <w:rsid w:val="1F603637"/>
    <w:rsid w:val="1F622224"/>
    <w:rsid w:val="1F63E8FA"/>
    <w:rsid w:val="1F64E646"/>
    <w:rsid w:val="1F66E560"/>
    <w:rsid w:val="1F671F29"/>
    <w:rsid w:val="1F674764"/>
    <w:rsid w:val="1F69B428"/>
    <w:rsid w:val="1F6CD228"/>
    <w:rsid w:val="1F6D61FD"/>
    <w:rsid w:val="1F6E5522"/>
    <w:rsid w:val="1F6E6B67"/>
    <w:rsid w:val="1F6EBCA5"/>
    <w:rsid w:val="1F71AF2B"/>
    <w:rsid w:val="1F73CB2A"/>
    <w:rsid w:val="1F741B21"/>
    <w:rsid w:val="1F748B93"/>
    <w:rsid w:val="1F74AA98"/>
    <w:rsid w:val="1F74E3D5"/>
    <w:rsid w:val="1F751505"/>
    <w:rsid w:val="1F77D6C9"/>
    <w:rsid w:val="1F792500"/>
    <w:rsid w:val="1F7B061F"/>
    <w:rsid w:val="1F7B9036"/>
    <w:rsid w:val="1F802D75"/>
    <w:rsid w:val="1F8062C6"/>
    <w:rsid w:val="1F80E50D"/>
    <w:rsid w:val="1F80FACA"/>
    <w:rsid w:val="1F817DD2"/>
    <w:rsid w:val="1F829E98"/>
    <w:rsid w:val="1F82DCF0"/>
    <w:rsid w:val="1F851EFD"/>
    <w:rsid w:val="1F85CA78"/>
    <w:rsid w:val="1F8871CE"/>
    <w:rsid w:val="1F89A59F"/>
    <w:rsid w:val="1F89A808"/>
    <w:rsid w:val="1F89ADC5"/>
    <w:rsid w:val="1F8A8B81"/>
    <w:rsid w:val="1F8C3E1B"/>
    <w:rsid w:val="1F8C93E6"/>
    <w:rsid w:val="1F8D25DB"/>
    <w:rsid w:val="1F8D78EB"/>
    <w:rsid w:val="1F8E1C77"/>
    <w:rsid w:val="1F8FD2E9"/>
    <w:rsid w:val="1F9166F7"/>
    <w:rsid w:val="1F91BDC8"/>
    <w:rsid w:val="1F9412A7"/>
    <w:rsid w:val="1F9649ED"/>
    <w:rsid w:val="1F97B613"/>
    <w:rsid w:val="1F9815FE"/>
    <w:rsid w:val="1F9876CF"/>
    <w:rsid w:val="1F993933"/>
    <w:rsid w:val="1F9953C5"/>
    <w:rsid w:val="1F998012"/>
    <w:rsid w:val="1F99890A"/>
    <w:rsid w:val="1F9A3CF9"/>
    <w:rsid w:val="1F9A7175"/>
    <w:rsid w:val="1F9BE9CC"/>
    <w:rsid w:val="1F9BED35"/>
    <w:rsid w:val="1F9EB364"/>
    <w:rsid w:val="1F9F8A07"/>
    <w:rsid w:val="1FA015E4"/>
    <w:rsid w:val="1FA161FE"/>
    <w:rsid w:val="1FA17559"/>
    <w:rsid w:val="1FA3205C"/>
    <w:rsid w:val="1FA32D53"/>
    <w:rsid w:val="1FA383C9"/>
    <w:rsid w:val="1FA39ABD"/>
    <w:rsid w:val="1FA61364"/>
    <w:rsid w:val="1FA68B8C"/>
    <w:rsid w:val="1FAC2FC6"/>
    <w:rsid w:val="1FAD93C0"/>
    <w:rsid w:val="1FAE010F"/>
    <w:rsid w:val="1FB25E4A"/>
    <w:rsid w:val="1FB343AE"/>
    <w:rsid w:val="1FB3C6BC"/>
    <w:rsid w:val="1FB8BA2D"/>
    <w:rsid w:val="1FB907A5"/>
    <w:rsid w:val="1FBDDFE6"/>
    <w:rsid w:val="1FBE0F58"/>
    <w:rsid w:val="1FBF092C"/>
    <w:rsid w:val="1FC04FEB"/>
    <w:rsid w:val="1FC1321E"/>
    <w:rsid w:val="1FC20841"/>
    <w:rsid w:val="1FC31C59"/>
    <w:rsid w:val="1FC353EE"/>
    <w:rsid w:val="1FC3E31E"/>
    <w:rsid w:val="1FC424D2"/>
    <w:rsid w:val="1FC46748"/>
    <w:rsid w:val="1FC5076B"/>
    <w:rsid w:val="1FC97321"/>
    <w:rsid w:val="1FC9A4FD"/>
    <w:rsid w:val="1FCAC668"/>
    <w:rsid w:val="1FCC593B"/>
    <w:rsid w:val="1FCCD342"/>
    <w:rsid w:val="1FCE0B69"/>
    <w:rsid w:val="1FCFBBC2"/>
    <w:rsid w:val="1FD0594C"/>
    <w:rsid w:val="1FD19BA8"/>
    <w:rsid w:val="1FD1AE0A"/>
    <w:rsid w:val="1FD3603F"/>
    <w:rsid w:val="1FD3AD83"/>
    <w:rsid w:val="1FD58B67"/>
    <w:rsid w:val="1FD67B14"/>
    <w:rsid w:val="1FD6A0AF"/>
    <w:rsid w:val="1FD8A50C"/>
    <w:rsid w:val="1FD8C8FA"/>
    <w:rsid w:val="1FD9DD19"/>
    <w:rsid w:val="1FDA7498"/>
    <w:rsid w:val="1FDACDF7"/>
    <w:rsid w:val="1FDE4E70"/>
    <w:rsid w:val="1FE09078"/>
    <w:rsid w:val="1FE0AF9F"/>
    <w:rsid w:val="1FE145AD"/>
    <w:rsid w:val="1FE1B7C3"/>
    <w:rsid w:val="1FE319B7"/>
    <w:rsid w:val="1FE3449A"/>
    <w:rsid w:val="1FE93A59"/>
    <w:rsid w:val="1FE95F25"/>
    <w:rsid w:val="1FEAC7DC"/>
    <w:rsid w:val="1FEAE615"/>
    <w:rsid w:val="1FEBA195"/>
    <w:rsid w:val="1FEC19F6"/>
    <w:rsid w:val="1FEC95D3"/>
    <w:rsid w:val="1FED75D0"/>
    <w:rsid w:val="1FEDAEEF"/>
    <w:rsid w:val="1FEDB936"/>
    <w:rsid w:val="1FEF0EDF"/>
    <w:rsid w:val="1FEFC3D6"/>
    <w:rsid w:val="1FF17159"/>
    <w:rsid w:val="1FF1B19F"/>
    <w:rsid w:val="1FF2A490"/>
    <w:rsid w:val="1FF31383"/>
    <w:rsid w:val="1FF5BD1A"/>
    <w:rsid w:val="1FFF2475"/>
    <w:rsid w:val="200013D0"/>
    <w:rsid w:val="20032CA2"/>
    <w:rsid w:val="20053401"/>
    <w:rsid w:val="20057A9E"/>
    <w:rsid w:val="20080F20"/>
    <w:rsid w:val="20085E5E"/>
    <w:rsid w:val="2008735F"/>
    <w:rsid w:val="200A0323"/>
    <w:rsid w:val="200A2FF3"/>
    <w:rsid w:val="200C2787"/>
    <w:rsid w:val="200CA962"/>
    <w:rsid w:val="200D9907"/>
    <w:rsid w:val="200F4DCB"/>
    <w:rsid w:val="200FC1AD"/>
    <w:rsid w:val="20101DC9"/>
    <w:rsid w:val="201070DB"/>
    <w:rsid w:val="2010EC1B"/>
    <w:rsid w:val="20122809"/>
    <w:rsid w:val="20126C49"/>
    <w:rsid w:val="20147EE8"/>
    <w:rsid w:val="2014EF08"/>
    <w:rsid w:val="20165693"/>
    <w:rsid w:val="20193EAC"/>
    <w:rsid w:val="20194489"/>
    <w:rsid w:val="2019A43F"/>
    <w:rsid w:val="201A8C2D"/>
    <w:rsid w:val="201B3DC8"/>
    <w:rsid w:val="201B4128"/>
    <w:rsid w:val="201C7143"/>
    <w:rsid w:val="201D2238"/>
    <w:rsid w:val="201EC2D7"/>
    <w:rsid w:val="202339AD"/>
    <w:rsid w:val="20248F7B"/>
    <w:rsid w:val="202574D7"/>
    <w:rsid w:val="20285146"/>
    <w:rsid w:val="2028CC47"/>
    <w:rsid w:val="202A2FFF"/>
    <w:rsid w:val="202A610C"/>
    <w:rsid w:val="202A9D55"/>
    <w:rsid w:val="202B1937"/>
    <w:rsid w:val="202E2F6C"/>
    <w:rsid w:val="202E4B04"/>
    <w:rsid w:val="202E4E8D"/>
    <w:rsid w:val="202F2BEF"/>
    <w:rsid w:val="20313DCF"/>
    <w:rsid w:val="20322365"/>
    <w:rsid w:val="2033E8D9"/>
    <w:rsid w:val="203402F6"/>
    <w:rsid w:val="2034933C"/>
    <w:rsid w:val="2034EDB4"/>
    <w:rsid w:val="203ADBF2"/>
    <w:rsid w:val="203B7358"/>
    <w:rsid w:val="203D2B0F"/>
    <w:rsid w:val="203E32EB"/>
    <w:rsid w:val="2041422A"/>
    <w:rsid w:val="2042CA7C"/>
    <w:rsid w:val="2049396E"/>
    <w:rsid w:val="2049B12B"/>
    <w:rsid w:val="2049F5F2"/>
    <w:rsid w:val="204B8B4A"/>
    <w:rsid w:val="204D6514"/>
    <w:rsid w:val="204DD6AD"/>
    <w:rsid w:val="205064E7"/>
    <w:rsid w:val="20518EA8"/>
    <w:rsid w:val="20528212"/>
    <w:rsid w:val="20540B8A"/>
    <w:rsid w:val="205620B1"/>
    <w:rsid w:val="2057F39F"/>
    <w:rsid w:val="2057FFB9"/>
    <w:rsid w:val="2058D473"/>
    <w:rsid w:val="205C43FC"/>
    <w:rsid w:val="205D0E2B"/>
    <w:rsid w:val="205E5047"/>
    <w:rsid w:val="205ED411"/>
    <w:rsid w:val="206030FD"/>
    <w:rsid w:val="20629304"/>
    <w:rsid w:val="206386F8"/>
    <w:rsid w:val="2064204F"/>
    <w:rsid w:val="20646AAE"/>
    <w:rsid w:val="20658507"/>
    <w:rsid w:val="20668000"/>
    <w:rsid w:val="2066B9A5"/>
    <w:rsid w:val="2068917C"/>
    <w:rsid w:val="206A5B4B"/>
    <w:rsid w:val="206AE703"/>
    <w:rsid w:val="206BC1AD"/>
    <w:rsid w:val="2070637C"/>
    <w:rsid w:val="20723928"/>
    <w:rsid w:val="20739F32"/>
    <w:rsid w:val="2074CF13"/>
    <w:rsid w:val="207544F5"/>
    <w:rsid w:val="20767B8B"/>
    <w:rsid w:val="20774735"/>
    <w:rsid w:val="2077A06B"/>
    <w:rsid w:val="2077D541"/>
    <w:rsid w:val="20789C11"/>
    <w:rsid w:val="2079BD82"/>
    <w:rsid w:val="207AC3C7"/>
    <w:rsid w:val="207B897A"/>
    <w:rsid w:val="2080125D"/>
    <w:rsid w:val="20818641"/>
    <w:rsid w:val="2081C30E"/>
    <w:rsid w:val="2083F2CC"/>
    <w:rsid w:val="20847D62"/>
    <w:rsid w:val="2084A3C7"/>
    <w:rsid w:val="2084D569"/>
    <w:rsid w:val="2087794A"/>
    <w:rsid w:val="2087D6AC"/>
    <w:rsid w:val="20890ED9"/>
    <w:rsid w:val="2089885C"/>
    <w:rsid w:val="208B4AAC"/>
    <w:rsid w:val="208B8CF6"/>
    <w:rsid w:val="208BDB29"/>
    <w:rsid w:val="208D4356"/>
    <w:rsid w:val="208E07E6"/>
    <w:rsid w:val="208F8BED"/>
    <w:rsid w:val="208FD48A"/>
    <w:rsid w:val="2090EED8"/>
    <w:rsid w:val="2093C404"/>
    <w:rsid w:val="20950FD9"/>
    <w:rsid w:val="209534E7"/>
    <w:rsid w:val="20958DAC"/>
    <w:rsid w:val="2097E42E"/>
    <w:rsid w:val="2098688D"/>
    <w:rsid w:val="2098F38B"/>
    <w:rsid w:val="20997E2A"/>
    <w:rsid w:val="209AB959"/>
    <w:rsid w:val="209B269E"/>
    <w:rsid w:val="209BCC2B"/>
    <w:rsid w:val="209CED0C"/>
    <w:rsid w:val="209D75FE"/>
    <w:rsid w:val="209D987E"/>
    <w:rsid w:val="209EC290"/>
    <w:rsid w:val="209F0769"/>
    <w:rsid w:val="20A4C384"/>
    <w:rsid w:val="20A65C44"/>
    <w:rsid w:val="20A7F90E"/>
    <w:rsid w:val="20A89445"/>
    <w:rsid w:val="20A9AE28"/>
    <w:rsid w:val="20AA6EA4"/>
    <w:rsid w:val="20AB34EF"/>
    <w:rsid w:val="20AB6B35"/>
    <w:rsid w:val="20AC1CD4"/>
    <w:rsid w:val="20ADEA7C"/>
    <w:rsid w:val="20ADEDF1"/>
    <w:rsid w:val="20AF6630"/>
    <w:rsid w:val="20B1EEEB"/>
    <w:rsid w:val="20B2E5AB"/>
    <w:rsid w:val="20B42C06"/>
    <w:rsid w:val="20B439CA"/>
    <w:rsid w:val="20B4589A"/>
    <w:rsid w:val="20B57800"/>
    <w:rsid w:val="20B87C43"/>
    <w:rsid w:val="20B9D92C"/>
    <w:rsid w:val="20BAF045"/>
    <w:rsid w:val="20BB361B"/>
    <w:rsid w:val="20BB59D4"/>
    <w:rsid w:val="20BD2FAB"/>
    <w:rsid w:val="20BDF31A"/>
    <w:rsid w:val="20BDF60F"/>
    <w:rsid w:val="20BE6CA0"/>
    <w:rsid w:val="20BF012D"/>
    <w:rsid w:val="20BFE5F2"/>
    <w:rsid w:val="20C130AE"/>
    <w:rsid w:val="20C165BC"/>
    <w:rsid w:val="20C22669"/>
    <w:rsid w:val="20C250DA"/>
    <w:rsid w:val="20C34953"/>
    <w:rsid w:val="20C37730"/>
    <w:rsid w:val="20C54C1B"/>
    <w:rsid w:val="20C7484D"/>
    <w:rsid w:val="20C81C26"/>
    <w:rsid w:val="20C84635"/>
    <w:rsid w:val="20C8B9F2"/>
    <w:rsid w:val="20C9B1F4"/>
    <w:rsid w:val="20CA3463"/>
    <w:rsid w:val="20CB526A"/>
    <w:rsid w:val="20CBAA1F"/>
    <w:rsid w:val="20CBDAAF"/>
    <w:rsid w:val="20CBF375"/>
    <w:rsid w:val="20CC4046"/>
    <w:rsid w:val="20CCE665"/>
    <w:rsid w:val="20CD0275"/>
    <w:rsid w:val="20CDEC22"/>
    <w:rsid w:val="20CF0B13"/>
    <w:rsid w:val="20D49419"/>
    <w:rsid w:val="20D657BA"/>
    <w:rsid w:val="20D7929C"/>
    <w:rsid w:val="20D88D3D"/>
    <w:rsid w:val="20D8AB93"/>
    <w:rsid w:val="20D9A066"/>
    <w:rsid w:val="20DA7022"/>
    <w:rsid w:val="20DAE1F5"/>
    <w:rsid w:val="20DC9633"/>
    <w:rsid w:val="20DCA413"/>
    <w:rsid w:val="20DD4C00"/>
    <w:rsid w:val="20DD9610"/>
    <w:rsid w:val="20E05908"/>
    <w:rsid w:val="20E12007"/>
    <w:rsid w:val="20E2A2ED"/>
    <w:rsid w:val="20E47058"/>
    <w:rsid w:val="20E4B00C"/>
    <w:rsid w:val="20E58B70"/>
    <w:rsid w:val="20E5A3E7"/>
    <w:rsid w:val="20E5FA28"/>
    <w:rsid w:val="20EA188F"/>
    <w:rsid w:val="20EBB15A"/>
    <w:rsid w:val="20EBFB87"/>
    <w:rsid w:val="20ED55DA"/>
    <w:rsid w:val="20ED8EBD"/>
    <w:rsid w:val="20EDE4D1"/>
    <w:rsid w:val="20EEC370"/>
    <w:rsid w:val="20EF1332"/>
    <w:rsid w:val="20F16552"/>
    <w:rsid w:val="20F1B395"/>
    <w:rsid w:val="20F3D86A"/>
    <w:rsid w:val="20F3DD46"/>
    <w:rsid w:val="20F40A0E"/>
    <w:rsid w:val="20F4A958"/>
    <w:rsid w:val="20F526E5"/>
    <w:rsid w:val="20F83F05"/>
    <w:rsid w:val="20F90DA4"/>
    <w:rsid w:val="2100610D"/>
    <w:rsid w:val="2100E944"/>
    <w:rsid w:val="2102BE12"/>
    <w:rsid w:val="21030EDD"/>
    <w:rsid w:val="210317C5"/>
    <w:rsid w:val="210673E4"/>
    <w:rsid w:val="210A0CF8"/>
    <w:rsid w:val="210A98D5"/>
    <w:rsid w:val="210B262C"/>
    <w:rsid w:val="210BB7CE"/>
    <w:rsid w:val="210D3988"/>
    <w:rsid w:val="210D8C96"/>
    <w:rsid w:val="210EE1D4"/>
    <w:rsid w:val="21133FF3"/>
    <w:rsid w:val="21139720"/>
    <w:rsid w:val="2114ED57"/>
    <w:rsid w:val="21155F0D"/>
    <w:rsid w:val="21158C18"/>
    <w:rsid w:val="2116EB45"/>
    <w:rsid w:val="21183D0E"/>
    <w:rsid w:val="2118C470"/>
    <w:rsid w:val="2119806B"/>
    <w:rsid w:val="211B15B3"/>
    <w:rsid w:val="211BAB8F"/>
    <w:rsid w:val="211F7E72"/>
    <w:rsid w:val="211FF0F4"/>
    <w:rsid w:val="212098E9"/>
    <w:rsid w:val="21219745"/>
    <w:rsid w:val="21220615"/>
    <w:rsid w:val="2122413C"/>
    <w:rsid w:val="2122C940"/>
    <w:rsid w:val="2123610F"/>
    <w:rsid w:val="2124707D"/>
    <w:rsid w:val="21249386"/>
    <w:rsid w:val="2124A182"/>
    <w:rsid w:val="21256AD4"/>
    <w:rsid w:val="2125F5F6"/>
    <w:rsid w:val="21261B95"/>
    <w:rsid w:val="21267503"/>
    <w:rsid w:val="21280AA0"/>
    <w:rsid w:val="21289BBE"/>
    <w:rsid w:val="212A1FB1"/>
    <w:rsid w:val="212BE277"/>
    <w:rsid w:val="212C320C"/>
    <w:rsid w:val="212D20D7"/>
    <w:rsid w:val="212D5B8C"/>
    <w:rsid w:val="212DD360"/>
    <w:rsid w:val="212E5B66"/>
    <w:rsid w:val="212EF5C4"/>
    <w:rsid w:val="2131D94E"/>
    <w:rsid w:val="21323A29"/>
    <w:rsid w:val="2132607F"/>
    <w:rsid w:val="21339C25"/>
    <w:rsid w:val="2133E568"/>
    <w:rsid w:val="2135AC0B"/>
    <w:rsid w:val="2136468E"/>
    <w:rsid w:val="21371B6E"/>
    <w:rsid w:val="21378CE1"/>
    <w:rsid w:val="2138A675"/>
    <w:rsid w:val="2139FD4D"/>
    <w:rsid w:val="213A3253"/>
    <w:rsid w:val="213A5A4F"/>
    <w:rsid w:val="213C7C94"/>
    <w:rsid w:val="213FBCD0"/>
    <w:rsid w:val="21419EB0"/>
    <w:rsid w:val="2142FDA3"/>
    <w:rsid w:val="214400C7"/>
    <w:rsid w:val="214494B9"/>
    <w:rsid w:val="2144A673"/>
    <w:rsid w:val="2149782E"/>
    <w:rsid w:val="214B9034"/>
    <w:rsid w:val="214CA01D"/>
    <w:rsid w:val="214DE147"/>
    <w:rsid w:val="214F56A4"/>
    <w:rsid w:val="21503456"/>
    <w:rsid w:val="21547B38"/>
    <w:rsid w:val="2157570B"/>
    <w:rsid w:val="2158F2DE"/>
    <w:rsid w:val="215968CD"/>
    <w:rsid w:val="215A8E2D"/>
    <w:rsid w:val="215C2622"/>
    <w:rsid w:val="215D22BE"/>
    <w:rsid w:val="21606B4B"/>
    <w:rsid w:val="21622247"/>
    <w:rsid w:val="21631869"/>
    <w:rsid w:val="2165564E"/>
    <w:rsid w:val="21678C64"/>
    <w:rsid w:val="216AB4D2"/>
    <w:rsid w:val="216B541A"/>
    <w:rsid w:val="216D09D0"/>
    <w:rsid w:val="216D4B3B"/>
    <w:rsid w:val="216F6129"/>
    <w:rsid w:val="216FCD2C"/>
    <w:rsid w:val="21731080"/>
    <w:rsid w:val="217370DD"/>
    <w:rsid w:val="217590B5"/>
    <w:rsid w:val="2175E99B"/>
    <w:rsid w:val="21778EF6"/>
    <w:rsid w:val="21789898"/>
    <w:rsid w:val="217A757D"/>
    <w:rsid w:val="217BBC09"/>
    <w:rsid w:val="217BDABD"/>
    <w:rsid w:val="2181A828"/>
    <w:rsid w:val="2181B266"/>
    <w:rsid w:val="2181D1B8"/>
    <w:rsid w:val="218287F7"/>
    <w:rsid w:val="2183C16E"/>
    <w:rsid w:val="218419FA"/>
    <w:rsid w:val="2186712F"/>
    <w:rsid w:val="21867ED9"/>
    <w:rsid w:val="21891AD9"/>
    <w:rsid w:val="21892BFA"/>
    <w:rsid w:val="2189BDF5"/>
    <w:rsid w:val="218E4FF7"/>
    <w:rsid w:val="218EAA23"/>
    <w:rsid w:val="218F28F6"/>
    <w:rsid w:val="219207A1"/>
    <w:rsid w:val="219380B7"/>
    <w:rsid w:val="219474A4"/>
    <w:rsid w:val="219674BA"/>
    <w:rsid w:val="21971FF2"/>
    <w:rsid w:val="219739C7"/>
    <w:rsid w:val="2197A409"/>
    <w:rsid w:val="21993BEE"/>
    <w:rsid w:val="219A50D4"/>
    <w:rsid w:val="219A7DF7"/>
    <w:rsid w:val="219BA5AD"/>
    <w:rsid w:val="219E9B13"/>
    <w:rsid w:val="21A1B3E2"/>
    <w:rsid w:val="21A1CA30"/>
    <w:rsid w:val="21A32C65"/>
    <w:rsid w:val="21A7E2D3"/>
    <w:rsid w:val="21A9C02A"/>
    <w:rsid w:val="21AAA3E3"/>
    <w:rsid w:val="21AC7513"/>
    <w:rsid w:val="21B06F87"/>
    <w:rsid w:val="21B478EB"/>
    <w:rsid w:val="21B4A43E"/>
    <w:rsid w:val="21B7BCA3"/>
    <w:rsid w:val="21B8758F"/>
    <w:rsid w:val="21B90A06"/>
    <w:rsid w:val="21BB8BB2"/>
    <w:rsid w:val="21BC1AEA"/>
    <w:rsid w:val="21BCACEE"/>
    <w:rsid w:val="21BCBD3D"/>
    <w:rsid w:val="21BE27B6"/>
    <w:rsid w:val="21BEAE2C"/>
    <w:rsid w:val="21BEEF46"/>
    <w:rsid w:val="21BF631E"/>
    <w:rsid w:val="21C13045"/>
    <w:rsid w:val="21C29F07"/>
    <w:rsid w:val="21C29F12"/>
    <w:rsid w:val="21C2DB39"/>
    <w:rsid w:val="21C48729"/>
    <w:rsid w:val="21C525D1"/>
    <w:rsid w:val="21C538BF"/>
    <w:rsid w:val="21C545AA"/>
    <w:rsid w:val="21C5D05F"/>
    <w:rsid w:val="21C5D33B"/>
    <w:rsid w:val="21C5F4B8"/>
    <w:rsid w:val="21C8FCCD"/>
    <w:rsid w:val="21C9B88E"/>
    <w:rsid w:val="21CA9A3C"/>
    <w:rsid w:val="21CB3605"/>
    <w:rsid w:val="21CC844D"/>
    <w:rsid w:val="21CD6D97"/>
    <w:rsid w:val="21CF18B9"/>
    <w:rsid w:val="21D030B0"/>
    <w:rsid w:val="21D1CE21"/>
    <w:rsid w:val="21D46640"/>
    <w:rsid w:val="21D4C248"/>
    <w:rsid w:val="21D7601A"/>
    <w:rsid w:val="21D891F9"/>
    <w:rsid w:val="21D99893"/>
    <w:rsid w:val="21DB4087"/>
    <w:rsid w:val="21DBB2ED"/>
    <w:rsid w:val="21DE9230"/>
    <w:rsid w:val="21DF7287"/>
    <w:rsid w:val="21DFEBDD"/>
    <w:rsid w:val="21E0A132"/>
    <w:rsid w:val="21E0C042"/>
    <w:rsid w:val="21E11EA2"/>
    <w:rsid w:val="21E203C8"/>
    <w:rsid w:val="21E2E1FD"/>
    <w:rsid w:val="21E473B9"/>
    <w:rsid w:val="21E503A3"/>
    <w:rsid w:val="21E75C6B"/>
    <w:rsid w:val="21E805CE"/>
    <w:rsid w:val="21E926AD"/>
    <w:rsid w:val="21E99520"/>
    <w:rsid w:val="21EA99DA"/>
    <w:rsid w:val="21EB5BAB"/>
    <w:rsid w:val="21F0E8F4"/>
    <w:rsid w:val="21F1F112"/>
    <w:rsid w:val="21F2C901"/>
    <w:rsid w:val="21F35543"/>
    <w:rsid w:val="21F452A1"/>
    <w:rsid w:val="21F51647"/>
    <w:rsid w:val="21F52B42"/>
    <w:rsid w:val="21F6C7B6"/>
    <w:rsid w:val="21F734B6"/>
    <w:rsid w:val="21F80DC5"/>
    <w:rsid w:val="21FA32C9"/>
    <w:rsid w:val="21FCC4B0"/>
    <w:rsid w:val="21FD5768"/>
    <w:rsid w:val="21FD9C1A"/>
    <w:rsid w:val="21FF42B6"/>
    <w:rsid w:val="220062DD"/>
    <w:rsid w:val="220076AC"/>
    <w:rsid w:val="2201D4C7"/>
    <w:rsid w:val="22028A06"/>
    <w:rsid w:val="2203EF82"/>
    <w:rsid w:val="22051B31"/>
    <w:rsid w:val="2206AA00"/>
    <w:rsid w:val="22076461"/>
    <w:rsid w:val="22084DE6"/>
    <w:rsid w:val="220AB2BE"/>
    <w:rsid w:val="220B85E0"/>
    <w:rsid w:val="220B9D59"/>
    <w:rsid w:val="220C8D10"/>
    <w:rsid w:val="220D2A4C"/>
    <w:rsid w:val="2210150F"/>
    <w:rsid w:val="2212E424"/>
    <w:rsid w:val="2215FABF"/>
    <w:rsid w:val="221605EB"/>
    <w:rsid w:val="22164AC4"/>
    <w:rsid w:val="22193F5E"/>
    <w:rsid w:val="22194D81"/>
    <w:rsid w:val="2219A25A"/>
    <w:rsid w:val="221AF5CC"/>
    <w:rsid w:val="221E084F"/>
    <w:rsid w:val="22218806"/>
    <w:rsid w:val="2222605A"/>
    <w:rsid w:val="222399ED"/>
    <w:rsid w:val="2224786D"/>
    <w:rsid w:val="22287E7A"/>
    <w:rsid w:val="2228CBCC"/>
    <w:rsid w:val="2229420C"/>
    <w:rsid w:val="222B01F3"/>
    <w:rsid w:val="222B45DA"/>
    <w:rsid w:val="222CA996"/>
    <w:rsid w:val="222CD3A6"/>
    <w:rsid w:val="222D9A80"/>
    <w:rsid w:val="222E5349"/>
    <w:rsid w:val="222F1825"/>
    <w:rsid w:val="223055EA"/>
    <w:rsid w:val="22316535"/>
    <w:rsid w:val="223176F5"/>
    <w:rsid w:val="22361295"/>
    <w:rsid w:val="22388549"/>
    <w:rsid w:val="223B1186"/>
    <w:rsid w:val="223CFB01"/>
    <w:rsid w:val="223E3717"/>
    <w:rsid w:val="223F6437"/>
    <w:rsid w:val="2242DC2C"/>
    <w:rsid w:val="2242ED17"/>
    <w:rsid w:val="2243ECDD"/>
    <w:rsid w:val="224412BB"/>
    <w:rsid w:val="22456BA1"/>
    <w:rsid w:val="224781FC"/>
    <w:rsid w:val="224AA4B2"/>
    <w:rsid w:val="224B3923"/>
    <w:rsid w:val="224C1E2F"/>
    <w:rsid w:val="224D2987"/>
    <w:rsid w:val="224E5C3C"/>
    <w:rsid w:val="224EC770"/>
    <w:rsid w:val="224F37A7"/>
    <w:rsid w:val="225105E5"/>
    <w:rsid w:val="22510984"/>
    <w:rsid w:val="2251607E"/>
    <w:rsid w:val="2253EDC1"/>
    <w:rsid w:val="22557CB4"/>
    <w:rsid w:val="22570477"/>
    <w:rsid w:val="225B8B20"/>
    <w:rsid w:val="22606B66"/>
    <w:rsid w:val="2263136C"/>
    <w:rsid w:val="22660F83"/>
    <w:rsid w:val="226721B4"/>
    <w:rsid w:val="22673325"/>
    <w:rsid w:val="2267714C"/>
    <w:rsid w:val="22684A90"/>
    <w:rsid w:val="226A00CA"/>
    <w:rsid w:val="226BC6F0"/>
    <w:rsid w:val="226C0987"/>
    <w:rsid w:val="226F5BB4"/>
    <w:rsid w:val="22713F4C"/>
    <w:rsid w:val="22713F6B"/>
    <w:rsid w:val="2271818E"/>
    <w:rsid w:val="227195E4"/>
    <w:rsid w:val="22721A87"/>
    <w:rsid w:val="22727CD7"/>
    <w:rsid w:val="2272D289"/>
    <w:rsid w:val="2273612D"/>
    <w:rsid w:val="2273629A"/>
    <w:rsid w:val="227366D4"/>
    <w:rsid w:val="22753ABC"/>
    <w:rsid w:val="22779B84"/>
    <w:rsid w:val="2278B423"/>
    <w:rsid w:val="2278D6E0"/>
    <w:rsid w:val="2279C4F4"/>
    <w:rsid w:val="227DC0AA"/>
    <w:rsid w:val="227EF6C0"/>
    <w:rsid w:val="227FEE26"/>
    <w:rsid w:val="227FF3EC"/>
    <w:rsid w:val="2280093B"/>
    <w:rsid w:val="22801124"/>
    <w:rsid w:val="2280F716"/>
    <w:rsid w:val="2281384C"/>
    <w:rsid w:val="22816FA2"/>
    <w:rsid w:val="22836FC0"/>
    <w:rsid w:val="22851DCB"/>
    <w:rsid w:val="2288C274"/>
    <w:rsid w:val="228ACE62"/>
    <w:rsid w:val="228AEC5C"/>
    <w:rsid w:val="228C14FB"/>
    <w:rsid w:val="228D89C8"/>
    <w:rsid w:val="228DE4AB"/>
    <w:rsid w:val="228E87DF"/>
    <w:rsid w:val="228F93C4"/>
    <w:rsid w:val="2290513F"/>
    <w:rsid w:val="2292486C"/>
    <w:rsid w:val="2293657F"/>
    <w:rsid w:val="229432D6"/>
    <w:rsid w:val="2295496B"/>
    <w:rsid w:val="2295A5C1"/>
    <w:rsid w:val="229606D9"/>
    <w:rsid w:val="2296F084"/>
    <w:rsid w:val="22986F2F"/>
    <w:rsid w:val="229B6A4F"/>
    <w:rsid w:val="229BBABD"/>
    <w:rsid w:val="229BFD0D"/>
    <w:rsid w:val="229FB26E"/>
    <w:rsid w:val="22A1D9C8"/>
    <w:rsid w:val="22A22119"/>
    <w:rsid w:val="22A2533C"/>
    <w:rsid w:val="22A2AB30"/>
    <w:rsid w:val="22A3F871"/>
    <w:rsid w:val="22A660F5"/>
    <w:rsid w:val="22A677E8"/>
    <w:rsid w:val="22A68673"/>
    <w:rsid w:val="22A91645"/>
    <w:rsid w:val="22A9C130"/>
    <w:rsid w:val="22AA6E12"/>
    <w:rsid w:val="22AACB15"/>
    <w:rsid w:val="22ABAAB6"/>
    <w:rsid w:val="22ABD0F9"/>
    <w:rsid w:val="22AC62F6"/>
    <w:rsid w:val="22B0965E"/>
    <w:rsid w:val="22B19B01"/>
    <w:rsid w:val="22B2B2D8"/>
    <w:rsid w:val="22B2E25F"/>
    <w:rsid w:val="22B399D0"/>
    <w:rsid w:val="22B4A558"/>
    <w:rsid w:val="22B4DCA7"/>
    <w:rsid w:val="22B5AB0A"/>
    <w:rsid w:val="22B6FE06"/>
    <w:rsid w:val="22B89377"/>
    <w:rsid w:val="22B8C025"/>
    <w:rsid w:val="22B9690C"/>
    <w:rsid w:val="22B9DD97"/>
    <w:rsid w:val="22BAE0A9"/>
    <w:rsid w:val="22BC3F7D"/>
    <w:rsid w:val="22BD9F3F"/>
    <w:rsid w:val="22BDF10B"/>
    <w:rsid w:val="22BEF255"/>
    <w:rsid w:val="22BFB2BB"/>
    <w:rsid w:val="22C03291"/>
    <w:rsid w:val="22C09D53"/>
    <w:rsid w:val="22C215BE"/>
    <w:rsid w:val="22C2FAB3"/>
    <w:rsid w:val="22C4E2F2"/>
    <w:rsid w:val="22C79A06"/>
    <w:rsid w:val="22C8BB3C"/>
    <w:rsid w:val="22C907B9"/>
    <w:rsid w:val="22C95E8A"/>
    <w:rsid w:val="22CCCAA3"/>
    <w:rsid w:val="22CDA790"/>
    <w:rsid w:val="22D149D7"/>
    <w:rsid w:val="22D56B22"/>
    <w:rsid w:val="22D5EE4A"/>
    <w:rsid w:val="22D6D03C"/>
    <w:rsid w:val="22D7B34E"/>
    <w:rsid w:val="22D81189"/>
    <w:rsid w:val="22D8F4AE"/>
    <w:rsid w:val="22D92649"/>
    <w:rsid w:val="22D97DD9"/>
    <w:rsid w:val="22DB31E3"/>
    <w:rsid w:val="22DCD9B4"/>
    <w:rsid w:val="22DE11B1"/>
    <w:rsid w:val="22DF6785"/>
    <w:rsid w:val="22E08572"/>
    <w:rsid w:val="22E0DC61"/>
    <w:rsid w:val="22E1C6EF"/>
    <w:rsid w:val="22E3E109"/>
    <w:rsid w:val="22E49A31"/>
    <w:rsid w:val="22E752A6"/>
    <w:rsid w:val="22E84383"/>
    <w:rsid w:val="22E88067"/>
    <w:rsid w:val="22EA384C"/>
    <w:rsid w:val="22EC1D3F"/>
    <w:rsid w:val="22ECD5F9"/>
    <w:rsid w:val="22EE215C"/>
    <w:rsid w:val="22F04707"/>
    <w:rsid w:val="22F124C7"/>
    <w:rsid w:val="22F22C7C"/>
    <w:rsid w:val="22F298C5"/>
    <w:rsid w:val="22F3FF87"/>
    <w:rsid w:val="22F5991B"/>
    <w:rsid w:val="22F61467"/>
    <w:rsid w:val="22F805A7"/>
    <w:rsid w:val="22F868B4"/>
    <w:rsid w:val="22FA742B"/>
    <w:rsid w:val="22FAF4A8"/>
    <w:rsid w:val="22FCEF67"/>
    <w:rsid w:val="23001108"/>
    <w:rsid w:val="2300F5C4"/>
    <w:rsid w:val="230547B8"/>
    <w:rsid w:val="23055D8A"/>
    <w:rsid w:val="230642B7"/>
    <w:rsid w:val="230A3726"/>
    <w:rsid w:val="230A9614"/>
    <w:rsid w:val="230A9C86"/>
    <w:rsid w:val="230AA7BF"/>
    <w:rsid w:val="230AC0AC"/>
    <w:rsid w:val="230AD59C"/>
    <w:rsid w:val="230AEBF7"/>
    <w:rsid w:val="230B7C28"/>
    <w:rsid w:val="230BBA63"/>
    <w:rsid w:val="230DB6E4"/>
    <w:rsid w:val="230E31FE"/>
    <w:rsid w:val="230EC776"/>
    <w:rsid w:val="230F3506"/>
    <w:rsid w:val="23112DC2"/>
    <w:rsid w:val="2312075B"/>
    <w:rsid w:val="2312AF5B"/>
    <w:rsid w:val="2319297F"/>
    <w:rsid w:val="231BC978"/>
    <w:rsid w:val="231EAE09"/>
    <w:rsid w:val="2321B5FE"/>
    <w:rsid w:val="23226D64"/>
    <w:rsid w:val="2322AABC"/>
    <w:rsid w:val="2323FF98"/>
    <w:rsid w:val="2324689C"/>
    <w:rsid w:val="23249C90"/>
    <w:rsid w:val="232526B2"/>
    <w:rsid w:val="23266C0F"/>
    <w:rsid w:val="23285383"/>
    <w:rsid w:val="2328BC01"/>
    <w:rsid w:val="2328E96A"/>
    <w:rsid w:val="232BB414"/>
    <w:rsid w:val="232BDF3F"/>
    <w:rsid w:val="232C0C48"/>
    <w:rsid w:val="232C12A7"/>
    <w:rsid w:val="232CD535"/>
    <w:rsid w:val="232E0067"/>
    <w:rsid w:val="23306BA4"/>
    <w:rsid w:val="2330A44B"/>
    <w:rsid w:val="2332B8CD"/>
    <w:rsid w:val="23331B63"/>
    <w:rsid w:val="23335658"/>
    <w:rsid w:val="23346EF9"/>
    <w:rsid w:val="2336166A"/>
    <w:rsid w:val="233A8E92"/>
    <w:rsid w:val="233AF632"/>
    <w:rsid w:val="233B6B32"/>
    <w:rsid w:val="233B9B93"/>
    <w:rsid w:val="233C048B"/>
    <w:rsid w:val="233C346A"/>
    <w:rsid w:val="233C9E6F"/>
    <w:rsid w:val="233CC2D1"/>
    <w:rsid w:val="233D455F"/>
    <w:rsid w:val="23405FE9"/>
    <w:rsid w:val="2342F62D"/>
    <w:rsid w:val="23434D9F"/>
    <w:rsid w:val="23450C70"/>
    <w:rsid w:val="234780F5"/>
    <w:rsid w:val="2347CBD1"/>
    <w:rsid w:val="23485028"/>
    <w:rsid w:val="234987AE"/>
    <w:rsid w:val="234AB4D7"/>
    <w:rsid w:val="234AB5E3"/>
    <w:rsid w:val="234E23EA"/>
    <w:rsid w:val="234E3654"/>
    <w:rsid w:val="234EB861"/>
    <w:rsid w:val="234F356E"/>
    <w:rsid w:val="2350B255"/>
    <w:rsid w:val="2351081B"/>
    <w:rsid w:val="23511822"/>
    <w:rsid w:val="23522A6C"/>
    <w:rsid w:val="2354FF3F"/>
    <w:rsid w:val="2355ACB2"/>
    <w:rsid w:val="23587431"/>
    <w:rsid w:val="2358C885"/>
    <w:rsid w:val="235931A6"/>
    <w:rsid w:val="235D92DB"/>
    <w:rsid w:val="235ECF81"/>
    <w:rsid w:val="2360158A"/>
    <w:rsid w:val="2360675A"/>
    <w:rsid w:val="236176F1"/>
    <w:rsid w:val="2363CBBB"/>
    <w:rsid w:val="2364CAF9"/>
    <w:rsid w:val="2365D309"/>
    <w:rsid w:val="23681A08"/>
    <w:rsid w:val="236965AB"/>
    <w:rsid w:val="2369F28C"/>
    <w:rsid w:val="236A1115"/>
    <w:rsid w:val="236B82C9"/>
    <w:rsid w:val="236B899B"/>
    <w:rsid w:val="236DD56D"/>
    <w:rsid w:val="2370095F"/>
    <w:rsid w:val="237036A1"/>
    <w:rsid w:val="2370C1EA"/>
    <w:rsid w:val="237111C3"/>
    <w:rsid w:val="23720E41"/>
    <w:rsid w:val="2372B828"/>
    <w:rsid w:val="2372C451"/>
    <w:rsid w:val="2372ED33"/>
    <w:rsid w:val="23730099"/>
    <w:rsid w:val="2374C446"/>
    <w:rsid w:val="2374C691"/>
    <w:rsid w:val="23752437"/>
    <w:rsid w:val="2375CA50"/>
    <w:rsid w:val="2375EB70"/>
    <w:rsid w:val="237695AC"/>
    <w:rsid w:val="2376CAFC"/>
    <w:rsid w:val="237A3C47"/>
    <w:rsid w:val="237A7E74"/>
    <w:rsid w:val="237D2897"/>
    <w:rsid w:val="237D5037"/>
    <w:rsid w:val="237E7538"/>
    <w:rsid w:val="238470E2"/>
    <w:rsid w:val="23882A21"/>
    <w:rsid w:val="238850EA"/>
    <w:rsid w:val="238A3097"/>
    <w:rsid w:val="238B92FA"/>
    <w:rsid w:val="238D7122"/>
    <w:rsid w:val="238FDC56"/>
    <w:rsid w:val="238FF442"/>
    <w:rsid w:val="23902B6C"/>
    <w:rsid w:val="23925C5E"/>
    <w:rsid w:val="23952475"/>
    <w:rsid w:val="23955B9A"/>
    <w:rsid w:val="239649E8"/>
    <w:rsid w:val="23971329"/>
    <w:rsid w:val="239ABDCF"/>
    <w:rsid w:val="239CA98E"/>
    <w:rsid w:val="239CC604"/>
    <w:rsid w:val="239E4CA7"/>
    <w:rsid w:val="23A00CDC"/>
    <w:rsid w:val="23A258F2"/>
    <w:rsid w:val="23A4C19A"/>
    <w:rsid w:val="23A65447"/>
    <w:rsid w:val="23AA35F0"/>
    <w:rsid w:val="23AB3634"/>
    <w:rsid w:val="23AB3D11"/>
    <w:rsid w:val="23ACFDC4"/>
    <w:rsid w:val="23AD7AFE"/>
    <w:rsid w:val="23AEC925"/>
    <w:rsid w:val="23AFEA8C"/>
    <w:rsid w:val="23B03D43"/>
    <w:rsid w:val="23B38697"/>
    <w:rsid w:val="23B3C17F"/>
    <w:rsid w:val="23B4D4D4"/>
    <w:rsid w:val="23B6BB5C"/>
    <w:rsid w:val="23B716EF"/>
    <w:rsid w:val="23B78BC8"/>
    <w:rsid w:val="23B793FF"/>
    <w:rsid w:val="23B898A5"/>
    <w:rsid w:val="23BA48B6"/>
    <w:rsid w:val="23BA7DD1"/>
    <w:rsid w:val="23BB926A"/>
    <w:rsid w:val="23BC1BB9"/>
    <w:rsid w:val="23BD766F"/>
    <w:rsid w:val="23BE47FA"/>
    <w:rsid w:val="23C04832"/>
    <w:rsid w:val="23C0D7EA"/>
    <w:rsid w:val="23C252D6"/>
    <w:rsid w:val="23C2F6C1"/>
    <w:rsid w:val="23C5D4EE"/>
    <w:rsid w:val="23C7EC5F"/>
    <w:rsid w:val="23CBA5A5"/>
    <w:rsid w:val="23CCA918"/>
    <w:rsid w:val="23CD684E"/>
    <w:rsid w:val="23CDD192"/>
    <w:rsid w:val="23CEC357"/>
    <w:rsid w:val="23D150FB"/>
    <w:rsid w:val="23D1E3EB"/>
    <w:rsid w:val="23D1E4BD"/>
    <w:rsid w:val="23D56DD9"/>
    <w:rsid w:val="23D6E1E7"/>
    <w:rsid w:val="23D94BA6"/>
    <w:rsid w:val="23DB0E46"/>
    <w:rsid w:val="23DB296B"/>
    <w:rsid w:val="23DB31FA"/>
    <w:rsid w:val="23DBC237"/>
    <w:rsid w:val="23DC71AC"/>
    <w:rsid w:val="23DC90DE"/>
    <w:rsid w:val="23DCDB60"/>
    <w:rsid w:val="23DD3AA9"/>
    <w:rsid w:val="23DFBECD"/>
    <w:rsid w:val="23DFFBDA"/>
    <w:rsid w:val="23E13C02"/>
    <w:rsid w:val="23E4BD82"/>
    <w:rsid w:val="23E4DEE9"/>
    <w:rsid w:val="23E5F251"/>
    <w:rsid w:val="23E60031"/>
    <w:rsid w:val="23E8579F"/>
    <w:rsid w:val="23E87992"/>
    <w:rsid w:val="23E92671"/>
    <w:rsid w:val="23EB8C31"/>
    <w:rsid w:val="23EC2B11"/>
    <w:rsid w:val="23EF66F7"/>
    <w:rsid w:val="23EFCB85"/>
    <w:rsid w:val="23F0E6A5"/>
    <w:rsid w:val="23F0F711"/>
    <w:rsid w:val="23F122DD"/>
    <w:rsid w:val="23F179EE"/>
    <w:rsid w:val="23F2AE57"/>
    <w:rsid w:val="23F54E48"/>
    <w:rsid w:val="23F5AB8F"/>
    <w:rsid w:val="23F63C02"/>
    <w:rsid w:val="23F9A05A"/>
    <w:rsid w:val="23FB56A4"/>
    <w:rsid w:val="23FB5F6A"/>
    <w:rsid w:val="23FDAC50"/>
    <w:rsid w:val="23FDD5B1"/>
    <w:rsid w:val="23FE030D"/>
    <w:rsid w:val="24000B06"/>
    <w:rsid w:val="24026353"/>
    <w:rsid w:val="2402761F"/>
    <w:rsid w:val="2402888E"/>
    <w:rsid w:val="24028D12"/>
    <w:rsid w:val="24029942"/>
    <w:rsid w:val="2402A194"/>
    <w:rsid w:val="2402F363"/>
    <w:rsid w:val="24033687"/>
    <w:rsid w:val="24037964"/>
    <w:rsid w:val="2403AC94"/>
    <w:rsid w:val="2403EFA0"/>
    <w:rsid w:val="2405A298"/>
    <w:rsid w:val="24061917"/>
    <w:rsid w:val="24073C58"/>
    <w:rsid w:val="240741B5"/>
    <w:rsid w:val="2407C8A1"/>
    <w:rsid w:val="2407FA4F"/>
    <w:rsid w:val="2407FC77"/>
    <w:rsid w:val="240807E5"/>
    <w:rsid w:val="240C925A"/>
    <w:rsid w:val="240CBDC1"/>
    <w:rsid w:val="240D9485"/>
    <w:rsid w:val="240E4D38"/>
    <w:rsid w:val="240E5719"/>
    <w:rsid w:val="240ECEBC"/>
    <w:rsid w:val="240FB829"/>
    <w:rsid w:val="24105DE9"/>
    <w:rsid w:val="2410C14C"/>
    <w:rsid w:val="241126F4"/>
    <w:rsid w:val="2411468C"/>
    <w:rsid w:val="241163C3"/>
    <w:rsid w:val="241192C9"/>
    <w:rsid w:val="24144EE5"/>
    <w:rsid w:val="24185CA9"/>
    <w:rsid w:val="241A87CE"/>
    <w:rsid w:val="241E25E1"/>
    <w:rsid w:val="2421458B"/>
    <w:rsid w:val="24221472"/>
    <w:rsid w:val="24224D71"/>
    <w:rsid w:val="2424853E"/>
    <w:rsid w:val="24248F83"/>
    <w:rsid w:val="2424908D"/>
    <w:rsid w:val="2426B08E"/>
    <w:rsid w:val="24277213"/>
    <w:rsid w:val="24277DF7"/>
    <w:rsid w:val="242792CA"/>
    <w:rsid w:val="2427C248"/>
    <w:rsid w:val="2428D7AE"/>
    <w:rsid w:val="2429AF16"/>
    <w:rsid w:val="2429D694"/>
    <w:rsid w:val="242B0D42"/>
    <w:rsid w:val="242B4B6D"/>
    <w:rsid w:val="242C13B2"/>
    <w:rsid w:val="242C2AAD"/>
    <w:rsid w:val="243278AB"/>
    <w:rsid w:val="2432C13A"/>
    <w:rsid w:val="2433FD5B"/>
    <w:rsid w:val="243537EE"/>
    <w:rsid w:val="2436BC95"/>
    <w:rsid w:val="2439DBF6"/>
    <w:rsid w:val="2439F957"/>
    <w:rsid w:val="243C316A"/>
    <w:rsid w:val="243E2112"/>
    <w:rsid w:val="243F3477"/>
    <w:rsid w:val="24407438"/>
    <w:rsid w:val="2441EADB"/>
    <w:rsid w:val="24422B34"/>
    <w:rsid w:val="2442EFBC"/>
    <w:rsid w:val="24431AAC"/>
    <w:rsid w:val="244457C6"/>
    <w:rsid w:val="2448AA1F"/>
    <w:rsid w:val="24492D43"/>
    <w:rsid w:val="244C2B15"/>
    <w:rsid w:val="244C7D34"/>
    <w:rsid w:val="244E0C24"/>
    <w:rsid w:val="244E221A"/>
    <w:rsid w:val="244F1F89"/>
    <w:rsid w:val="244FB52B"/>
    <w:rsid w:val="2450C3AF"/>
    <w:rsid w:val="24522EE7"/>
    <w:rsid w:val="245404A3"/>
    <w:rsid w:val="24567B8E"/>
    <w:rsid w:val="2456BF98"/>
    <w:rsid w:val="245857BE"/>
    <w:rsid w:val="24595DE2"/>
    <w:rsid w:val="245FA376"/>
    <w:rsid w:val="24613942"/>
    <w:rsid w:val="2461DDFF"/>
    <w:rsid w:val="2463AA2D"/>
    <w:rsid w:val="246428C1"/>
    <w:rsid w:val="246467EE"/>
    <w:rsid w:val="24652EEB"/>
    <w:rsid w:val="24659DA6"/>
    <w:rsid w:val="2466C58A"/>
    <w:rsid w:val="2466F2E3"/>
    <w:rsid w:val="246A2E6A"/>
    <w:rsid w:val="246C2673"/>
    <w:rsid w:val="246DB951"/>
    <w:rsid w:val="24705A17"/>
    <w:rsid w:val="24778A00"/>
    <w:rsid w:val="24797251"/>
    <w:rsid w:val="247B4818"/>
    <w:rsid w:val="247C0E2F"/>
    <w:rsid w:val="247F0AB1"/>
    <w:rsid w:val="24809F4C"/>
    <w:rsid w:val="2482A8CB"/>
    <w:rsid w:val="24847314"/>
    <w:rsid w:val="2485FD71"/>
    <w:rsid w:val="248710D4"/>
    <w:rsid w:val="248889AE"/>
    <w:rsid w:val="24896060"/>
    <w:rsid w:val="248A11F6"/>
    <w:rsid w:val="248C0963"/>
    <w:rsid w:val="248CD7DD"/>
    <w:rsid w:val="248E8252"/>
    <w:rsid w:val="248F831E"/>
    <w:rsid w:val="249016C6"/>
    <w:rsid w:val="24905ABE"/>
    <w:rsid w:val="24906A71"/>
    <w:rsid w:val="24921D5A"/>
    <w:rsid w:val="2496ABD0"/>
    <w:rsid w:val="2496C796"/>
    <w:rsid w:val="24977D6C"/>
    <w:rsid w:val="24981BDA"/>
    <w:rsid w:val="249827AF"/>
    <w:rsid w:val="249901F2"/>
    <w:rsid w:val="249C7F60"/>
    <w:rsid w:val="249C952C"/>
    <w:rsid w:val="249D5DA8"/>
    <w:rsid w:val="249DE399"/>
    <w:rsid w:val="24A380D7"/>
    <w:rsid w:val="24A4C094"/>
    <w:rsid w:val="24A89FEE"/>
    <w:rsid w:val="24A8B473"/>
    <w:rsid w:val="24A901E6"/>
    <w:rsid w:val="24ABCBC5"/>
    <w:rsid w:val="24AE0864"/>
    <w:rsid w:val="24AE63F3"/>
    <w:rsid w:val="24AEFEDB"/>
    <w:rsid w:val="24AF77B6"/>
    <w:rsid w:val="24B0AECE"/>
    <w:rsid w:val="24B1A1D4"/>
    <w:rsid w:val="24B364ED"/>
    <w:rsid w:val="24B51849"/>
    <w:rsid w:val="24B559A0"/>
    <w:rsid w:val="24B56BBC"/>
    <w:rsid w:val="24B7E9E3"/>
    <w:rsid w:val="24B8002F"/>
    <w:rsid w:val="24B84CE2"/>
    <w:rsid w:val="24B8694C"/>
    <w:rsid w:val="24B8C4B4"/>
    <w:rsid w:val="24B8D95D"/>
    <w:rsid w:val="24BAB8AA"/>
    <w:rsid w:val="24BAC802"/>
    <w:rsid w:val="24BBB9D4"/>
    <w:rsid w:val="24BC8DA6"/>
    <w:rsid w:val="24C299AB"/>
    <w:rsid w:val="24C3A6AC"/>
    <w:rsid w:val="24C3C4AB"/>
    <w:rsid w:val="24C4F79B"/>
    <w:rsid w:val="24C50563"/>
    <w:rsid w:val="24C5DE74"/>
    <w:rsid w:val="24C6B0F2"/>
    <w:rsid w:val="24C7829C"/>
    <w:rsid w:val="24C87AA2"/>
    <w:rsid w:val="24CAB7AF"/>
    <w:rsid w:val="24CADD94"/>
    <w:rsid w:val="24CBF8EE"/>
    <w:rsid w:val="24CD2C27"/>
    <w:rsid w:val="24CE3FD9"/>
    <w:rsid w:val="24CF58AE"/>
    <w:rsid w:val="24CFF3F4"/>
    <w:rsid w:val="24D0070E"/>
    <w:rsid w:val="24D0AE8E"/>
    <w:rsid w:val="24D0BC1E"/>
    <w:rsid w:val="24D15E9D"/>
    <w:rsid w:val="24D2174A"/>
    <w:rsid w:val="24D37537"/>
    <w:rsid w:val="24D3F5E1"/>
    <w:rsid w:val="24D44AF0"/>
    <w:rsid w:val="24D45EE7"/>
    <w:rsid w:val="24D5EA13"/>
    <w:rsid w:val="24D63A17"/>
    <w:rsid w:val="24D735B2"/>
    <w:rsid w:val="24D774BA"/>
    <w:rsid w:val="24D7EC51"/>
    <w:rsid w:val="24D902B8"/>
    <w:rsid w:val="24D98EE7"/>
    <w:rsid w:val="24DA5040"/>
    <w:rsid w:val="24DB0A6B"/>
    <w:rsid w:val="24DB4415"/>
    <w:rsid w:val="24DE6AFF"/>
    <w:rsid w:val="24DEFDA8"/>
    <w:rsid w:val="24E05AC7"/>
    <w:rsid w:val="24E1555D"/>
    <w:rsid w:val="24E1BC0B"/>
    <w:rsid w:val="24E2AF02"/>
    <w:rsid w:val="24E42F6C"/>
    <w:rsid w:val="24E61727"/>
    <w:rsid w:val="24E82201"/>
    <w:rsid w:val="24E89EBE"/>
    <w:rsid w:val="24EB4446"/>
    <w:rsid w:val="24EB67A6"/>
    <w:rsid w:val="24EF750B"/>
    <w:rsid w:val="24F03C02"/>
    <w:rsid w:val="24F26180"/>
    <w:rsid w:val="24F5F549"/>
    <w:rsid w:val="24F6A5C7"/>
    <w:rsid w:val="24F88EA1"/>
    <w:rsid w:val="24F95705"/>
    <w:rsid w:val="24F99F27"/>
    <w:rsid w:val="24FD3338"/>
    <w:rsid w:val="24FD426E"/>
    <w:rsid w:val="24FDDCA9"/>
    <w:rsid w:val="24FFB4C2"/>
    <w:rsid w:val="250169F5"/>
    <w:rsid w:val="2502130F"/>
    <w:rsid w:val="2502131E"/>
    <w:rsid w:val="25025B8C"/>
    <w:rsid w:val="25026AC9"/>
    <w:rsid w:val="25027465"/>
    <w:rsid w:val="250460A3"/>
    <w:rsid w:val="2504C0DC"/>
    <w:rsid w:val="2504F2E3"/>
    <w:rsid w:val="2506A59B"/>
    <w:rsid w:val="250997E1"/>
    <w:rsid w:val="250AAE24"/>
    <w:rsid w:val="250C71DE"/>
    <w:rsid w:val="250D4C87"/>
    <w:rsid w:val="250D72F0"/>
    <w:rsid w:val="250FA365"/>
    <w:rsid w:val="250FFFF0"/>
    <w:rsid w:val="25100F4D"/>
    <w:rsid w:val="2511955C"/>
    <w:rsid w:val="25129B5D"/>
    <w:rsid w:val="251602E7"/>
    <w:rsid w:val="25161543"/>
    <w:rsid w:val="2516623E"/>
    <w:rsid w:val="251BA358"/>
    <w:rsid w:val="251C9BC3"/>
    <w:rsid w:val="251D011C"/>
    <w:rsid w:val="251D99EE"/>
    <w:rsid w:val="251DC5BC"/>
    <w:rsid w:val="251E06E5"/>
    <w:rsid w:val="251F4923"/>
    <w:rsid w:val="251FAB68"/>
    <w:rsid w:val="252060F9"/>
    <w:rsid w:val="2520B439"/>
    <w:rsid w:val="2520D745"/>
    <w:rsid w:val="25211E84"/>
    <w:rsid w:val="2521FA3C"/>
    <w:rsid w:val="2522F526"/>
    <w:rsid w:val="2525020F"/>
    <w:rsid w:val="2526E645"/>
    <w:rsid w:val="25277CAD"/>
    <w:rsid w:val="252899FE"/>
    <w:rsid w:val="25298DE1"/>
    <w:rsid w:val="2529E4F4"/>
    <w:rsid w:val="252A5765"/>
    <w:rsid w:val="252D69E0"/>
    <w:rsid w:val="252DF119"/>
    <w:rsid w:val="252E5704"/>
    <w:rsid w:val="252EBA57"/>
    <w:rsid w:val="25317CAD"/>
    <w:rsid w:val="2531A3C0"/>
    <w:rsid w:val="2531E2DC"/>
    <w:rsid w:val="25323E9A"/>
    <w:rsid w:val="25330A9E"/>
    <w:rsid w:val="25342A76"/>
    <w:rsid w:val="2534395D"/>
    <w:rsid w:val="2536135E"/>
    <w:rsid w:val="25378622"/>
    <w:rsid w:val="2538525C"/>
    <w:rsid w:val="253887D4"/>
    <w:rsid w:val="2539221C"/>
    <w:rsid w:val="25396DA5"/>
    <w:rsid w:val="253C4777"/>
    <w:rsid w:val="253E8E47"/>
    <w:rsid w:val="253F2FC0"/>
    <w:rsid w:val="25417CF5"/>
    <w:rsid w:val="2541CD70"/>
    <w:rsid w:val="25443935"/>
    <w:rsid w:val="2545097A"/>
    <w:rsid w:val="25459A54"/>
    <w:rsid w:val="25459F91"/>
    <w:rsid w:val="2547E9E7"/>
    <w:rsid w:val="25488CE3"/>
    <w:rsid w:val="254BB3C5"/>
    <w:rsid w:val="254F085B"/>
    <w:rsid w:val="2551DEB3"/>
    <w:rsid w:val="255407B7"/>
    <w:rsid w:val="2558018E"/>
    <w:rsid w:val="2558998E"/>
    <w:rsid w:val="255899E4"/>
    <w:rsid w:val="255A7162"/>
    <w:rsid w:val="255A99DA"/>
    <w:rsid w:val="255BE0A8"/>
    <w:rsid w:val="255BE745"/>
    <w:rsid w:val="255FB593"/>
    <w:rsid w:val="255FCF2C"/>
    <w:rsid w:val="25603EB5"/>
    <w:rsid w:val="25605CCF"/>
    <w:rsid w:val="25608FD2"/>
    <w:rsid w:val="256180B8"/>
    <w:rsid w:val="25622B96"/>
    <w:rsid w:val="2562AC80"/>
    <w:rsid w:val="2563024C"/>
    <w:rsid w:val="25634E47"/>
    <w:rsid w:val="256476DB"/>
    <w:rsid w:val="2566E8A9"/>
    <w:rsid w:val="25671E04"/>
    <w:rsid w:val="2567C016"/>
    <w:rsid w:val="25694405"/>
    <w:rsid w:val="256A3AF9"/>
    <w:rsid w:val="256AB845"/>
    <w:rsid w:val="256DC20F"/>
    <w:rsid w:val="256F987F"/>
    <w:rsid w:val="2570B874"/>
    <w:rsid w:val="2570F604"/>
    <w:rsid w:val="25711C03"/>
    <w:rsid w:val="2572FF34"/>
    <w:rsid w:val="25751838"/>
    <w:rsid w:val="25761EF6"/>
    <w:rsid w:val="2576FB52"/>
    <w:rsid w:val="25782F73"/>
    <w:rsid w:val="257846F6"/>
    <w:rsid w:val="2578704E"/>
    <w:rsid w:val="2579947A"/>
    <w:rsid w:val="257A9F9F"/>
    <w:rsid w:val="257AD1FF"/>
    <w:rsid w:val="257B03E4"/>
    <w:rsid w:val="257B7349"/>
    <w:rsid w:val="257BD2DB"/>
    <w:rsid w:val="257BEFF6"/>
    <w:rsid w:val="257D77BA"/>
    <w:rsid w:val="25803F7D"/>
    <w:rsid w:val="25828681"/>
    <w:rsid w:val="2582E661"/>
    <w:rsid w:val="2583E60F"/>
    <w:rsid w:val="25846FDA"/>
    <w:rsid w:val="2584C2FC"/>
    <w:rsid w:val="2585C966"/>
    <w:rsid w:val="2586AC39"/>
    <w:rsid w:val="2586E855"/>
    <w:rsid w:val="25872F34"/>
    <w:rsid w:val="25876542"/>
    <w:rsid w:val="25896AD0"/>
    <w:rsid w:val="2589DDE6"/>
    <w:rsid w:val="258C48BE"/>
    <w:rsid w:val="258DAFD8"/>
    <w:rsid w:val="258EAEA3"/>
    <w:rsid w:val="258FC8C1"/>
    <w:rsid w:val="259198CA"/>
    <w:rsid w:val="25923114"/>
    <w:rsid w:val="25931C5E"/>
    <w:rsid w:val="259653BC"/>
    <w:rsid w:val="2596A41B"/>
    <w:rsid w:val="2596E853"/>
    <w:rsid w:val="2597DE25"/>
    <w:rsid w:val="2599ACF9"/>
    <w:rsid w:val="259A5902"/>
    <w:rsid w:val="259BAB84"/>
    <w:rsid w:val="259DBF1C"/>
    <w:rsid w:val="259F5A55"/>
    <w:rsid w:val="25A07398"/>
    <w:rsid w:val="25A110B4"/>
    <w:rsid w:val="25A20228"/>
    <w:rsid w:val="25A4780F"/>
    <w:rsid w:val="25A48020"/>
    <w:rsid w:val="25A535A4"/>
    <w:rsid w:val="25A55588"/>
    <w:rsid w:val="25A5E23B"/>
    <w:rsid w:val="25A6EC5C"/>
    <w:rsid w:val="25A85457"/>
    <w:rsid w:val="25AC851B"/>
    <w:rsid w:val="25AD351B"/>
    <w:rsid w:val="25AEEAA6"/>
    <w:rsid w:val="25AF0806"/>
    <w:rsid w:val="25B03075"/>
    <w:rsid w:val="25B04370"/>
    <w:rsid w:val="25B0C852"/>
    <w:rsid w:val="25B11D50"/>
    <w:rsid w:val="25B1F73E"/>
    <w:rsid w:val="25B27256"/>
    <w:rsid w:val="25B8608A"/>
    <w:rsid w:val="25B9D81A"/>
    <w:rsid w:val="25BB0150"/>
    <w:rsid w:val="25BC3ABE"/>
    <w:rsid w:val="25BD5825"/>
    <w:rsid w:val="25BF9778"/>
    <w:rsid w:val="25BFC08D"/>
    <w:rsid w:val="25C04E13"/>
    <w:rsid w:val="25C1F5C3"/>
    <w:rsid w:val="25C455E6"/>
    <w:rsid w:val="25C62458"/>
    <w:rsid w:val="25C62D74"/>
    <w:rsid w:val="25C71E1B"/>
    <w:rsid w:val="25C7B74F"/>
    <w:rsid w:val="25CA453B"/>
    <w:rsid w:val="25CB8C72"/>
    <w:rsid w:val="25CBE467"/>
    <w:rsid w:val="25CC5808"/>
    <w:rsid w:val="25CD4EF7"/>
    <w:rsid w:val="25CD53C1"/>
    <w:rsid w:val="25CDB9FE"/>
    <w:rsid w:val="25CEA0B0"/>
    <w:rsid w:val="25CF4384"/>
    <w:rsid w:val="25D0E9A2"/>
    <w:rsid w:val="25D14847"/>
    <w:rsid w:val="25D245F4"/>
    <w:rsid w:val="25D2B766"/>
    <w:rsid w:val="25D5C83D"/>
    <w:rsid w:val="25D5D8BE"/>
    <w:rsid w:val="25D66205"/>
    <w:rsid w:val="25D75036"/>
    <w:rsid w:val="25D7AED4"/>
    <w:rsid w:val="25DB09C2"/>
    <w:rsid w:val="25DC51AC"/>
    <w:rsid w:val="25DCE218"/>
    <w:rsid w:val="25DEB842"/>
    <w:rsid w:val="25E02C4D"/>
    <w:rsid w:val="25E18768"/>
    <w:rsid w:val="25E19523"/>
    <w:rsid w:val="25E35CA8"/>
    <w:rsid w:val="25E3C0D3"/>
    <w:rsid w:val="25E5598B"/>
    <w:rsid w:val="25E55D0E"/>
    <w:rsid w:val="25E7046A"/>
    <w:rsid w:val="25E9938B"/>
    <w:rsid w:val="25EAB670"/>
    <w:rsid w:val="25EC6AFB"/>
    <w:rsid w:val="25ECF900"/>
    <w:rsid w:val="25EE9C46"/>
    <w:rsid w:val="25EE9E3E"/>
    <w:rsid w:val="25EEC409"/>
    <w:rsid w:val="25F02A26"/>
    <w:rsid w:val="25F0336F"/>
    <w:rsid w:val="25F0C9BD"/>
    <w:rsid w:val="25F1106A"/>
    <w:rsid w:val="25F28B80"/>
    <w:rsid w:val="25F2D51D"/>
    <w:rsid w:val="25F3C329"/>
    <w:rsid w:val="25F4CE31"/>
    <w:rsid w:val="25F4E571"/>
    <w:rsid w:val="25F7A842"/>
    <w:rsid w:val="25F8BDE5"/>
    <w:rsid w:val="25F9B8AE"/>
    <w:rsid w:val="25FAA800"/>
    <w:rsid w:val="25FB483B"/>
    <w:rsid w:val="25FB592A"/>
    <w:rsid w:val="25FC6755"/>
    <w:rsid w:val="25FD30EA"/>
    <w:rsid w:val="25FDA7A9"/>
    <w:rsid w:val="25FDC291"/>
    <w:rsid w:val="25FDE12A"/>
    <w:rsid w:val="25FEFDD7"/>
    <w:rsid w:val="25FF8938"/>
    <w:rsid w:val="2600FF4C"/>
    <w:rsid w:val="2602C17C"/>
    <w:rsid w:val="26032B52"/>
    <w:rsid w:val="26037A12"/>
    <w:rsid w:val="2603834F"/>
    <w:rsid w:val="2604879E"/>
    <w:rsid w:val="260516C3"/>
    <w:rsid w:val="26060441"/>
    <w:rsid w:val="26065541"/>
    <w:rsid w:val="2606FD15"/>
    <w:rsid w:val="26089D7E"/>
    <w:rsid w:val="2608EC64"/>
    <w:rsid w:val="260B9144"/>
    <w:rsid w:val="260DB9BA"/>
    <w:rsid w:val="260F0A14"/>
    <w:rsid w:val="2611AF1A"/>
    <w:rsid w:val="2611B28A"/>
    <w:rsid w:val="261323DA"/>
    <w:rsid w:val="26135942"/>
    <w:rsid w:val="2616AABB"/>
    <w:rsid w:val="2616E00C"/>
    <w:rsid w:val="26192E89"/>
    <w:rsid w:val="2619D4FA"/>
    <w:rsid w:val="261A82B5"/>
    <w:rsid w:val="261A8E35"/>
    <w:rsid w:val="261AEF5F"/>
    <w:rsid w:val="261C2D03"/>
    <w:rsid w:val="261CAB97"/>
    <w:rsid w:val="261D7769"/>
    <w:rsid w:val="2621BF8E"/>
    <w:rsid w:val="2622829E"/>
    <w:rsid w:val="26245299"/>
    <w:rsid w:val="262738FE"/>
    <w:rsid w:val="2629FB18"/>
    <w:rsid w:val="262CFC06"/>
    <w:rsid w:val="262D1763"/>
    <w:rsid w:val="262D7C05"/>
    <w:rsid w:val="262D8857"/>
    <w:rsid w:val="262F14DC"/>
    <w:rsid w:val="2630E783"/>
    <w:rsid w:val="2633E7B7"/>
    <w:rsid w:val="2635E61B"/>
    <w:rsid w:val="2636A7CA"/>
    <w:rsid w:val="263845D5"/>
    <w:rsid w:val="26397535"/>
    <w:rsid w:val="2639A997"/>
    <w:rsid w:val="263B8065"/>
    <w:rsid w:val="263C2D75"/>
    <w:rsid w:val="263CA6B5"/>
    <w:rsid w:val="263D3444"/>
    <w:rsid w:val="263D4BA5"/>
    <w:rsid w:val="263DC71C"/>
    <w:rsid w:val="26413A8B"/>
    <w:rsid w:val="26439472"/>
    <w:rsid w:val="264399AD"/>
    <w:rsid w:val="26449A2F"/>
    <w:rsid w:val="26478590"/>
    <w:rsid w:val="264B8AC3"/>
    <w:rsid w:val="264BF24E"/>
    <w:rsid w:val="264C5768"/>
    <w:rsid w:val="264C830A"/>
    <w:rsid w:val="264CDB9F"/>
    <w:rsid w:val="264D2180"/>
    <w:rsid w:val="264DC03B"/>
    <w:rsid w:val="264FCB90"/>
    <w:rsid w:val="2652D599"/>
    <w:rsid w:val="26536BF2"/>
    <w:rsid w:val="2655D94A"/>
    <w:rsid w:val="26563121"/>
    <w:rsid w:val="2657B4BB"/>
    <w:rsid w:val="26580DBD"/>
    <w:rsid w:val="26587E3A"/>
    <w:rsid w:val="265A9D71"/>
    <w:rsid w:val="265B3F8B"/>
    <w:rsid w:val="265BAD83"/>
    <w:rsid w:val="265C150D"/>
    <w:rsid w:val="265D49D6"/>
    <w:rsid w:val="265D67FA"/>
    <w:rsid w:val="2660C271"/>
    <w:rsid w:val="26643D0A"/>
    <w:rsid w:val="2664DC89"/>
    <w:rsid w:val="2665BEE2"/>
    <w:rsid w:val="2665F1D4"/>
    <w:rsid w:val="2666FA9D"/>
    <w:rsid w:val="26672160"/>
    <w:rsid w:val="26675121"/>
    <w:rsid w:val="2667C2A6"/>
    <w:rsid w:val="2668CA07"/>
    <w:rsid w:val="2668FC88"/>
    <w:rsid w:val="266A3B79"/>
    <w:rsid w:val="266C1901"/>
    <w:rsid w:val="266C6F12"/>
    <w:rsid w:val="266ECF9C"/>
    <w:rsid w:val="26706BE7"/>
    <w:rsid w:val="2670781D"/>
    <w:rsid w:val="267090FB"/>
    <w:rsid w:val="2670EA0E"/>
    <w:rsid w:val="26710FD1"/>
    <w:rsid w:val="26712ABE"/>
    <w:rsid w:val="26716282"/>
    <w:rsid w:val="26716D53"/>
    <w:rsid w:val="2672A554"/>
    <w:rsid w:val="2672E0F8"/>
    <w:rsid w:val="2675B41A"/>
    <w:rsid w:val="2676F84C"/>
    <w:rsid w:val="26774B07"/>
    <w:rsid w:val="2677E40E"/>
    <w:rsid w:val="26784E37"/>
    <w:rsid w:val="267C36BA"/>
    <w:rsid w:val="267CABFD"/>
    <w:rsid w:val="267F243F"/>
    <w:rsid w:val="2682F50C"/>
    <w:rsid w:val="26857868"/>
    <w:rsid w:val="2686C497"/>
    <w:rsid w:val="268A1B33"/>
    <w:rsid w:val="268A4598"/>
    <w:rsid w:val="268B6CBD"/>
    <w:rsid w:val="268F7EB3"/>
    <w:rsid w:val="2691C730"/>
    <w:rsid w:val="26951F48"/>
    <w:rsid w:val="269608B8"/>
    <w:rsid w:val="26983080"/>
    <w:rsid w:val="269DC29F"/>
    <w:rsid w:val="269DE370"/>
    <w:rsid w:val="269EAA63"/>
    <w:rsid w:val="26A2524D"/>
    <w:rsid w:val="26A2DA9B"/>
    <w:rsid w:val="26A606C6"/>
    <w:rsid w:val="26A7BD07"/>
    <w:rsid w:val="26A84A2F"/>
    <w:rsid w:val="26A91D4C"/>
    <w:rsid w:val="26AA8995"/>
    <w:rsid w:val="26ABD3F8"/>
    <w:rsid w:val="26AC7B4B"/>
    <w:rsid w:val="26AD37B4"/>
    <w:rsid w:val="26AF4417"/>
    <w:rsid w:val="26AF912B"/>
    <w:rsid w:val="26B160E4"/>
    <w:rsid w:val="26B164AA"/>
    <w:rsid w:val="26B2DC34"/>
    <w:rsid w:val="26B59056"/>
    <w:rsid w:val="26B59767"/>
    <w:rsid w:val="26B5C69A"/>
    <w:rsid w:val="26B639E7"/>
    <w:rsid w:val="26B89068"/>
    <w:rsid w:val="26BA392F"/>
    <w:rsid w:val="26BF5A11"/>
    <w:rsid w:val="26BFD0AE"/>
    <w:rsid w:val="26C0A1BC"/>
    <w:rsid w:val="26C140EA"/>
    <w:rsid w:val="26C26B18"/>
    <w:rsid w:val="26C354C2"/>
    <w:rsid w:val="26C3B9BD"/>
    <w:rsid w:val="26C4EC0C"/>
    <w:rsid w:val="26C735C5"/>
    <w:rsid w:val="26CAB657"/>
    <w:rsid w:val="26CBC537"/>
    <w:rsid w:val="26CE1575"/>
    <w:rsid w:val="26D11F54"/>
    <w:rsid w:val="26D4CAE0"/>
    <w:rsid w:val="26D5B2B8"/>
    <w:rsid w:val="26D6D7DB"/>
    <w:rsid w:val="26D81FEE"/>
    <w:rsid w:val="26D83A5F"/>
    <w:rsid w:val="26DA8BF9"/>
    <w:rsid w:val="26DBBE69"/>
    <w:rsid w:val="26DCEADC"/>
    <w:rsid w:val="26E0F324"/>
    <w:rsid w:val="26E18A97"/>
    <w:rsid w:val="26E27331"/>
    <w:rsid w:val="26E32BCB"/>
    <w:rsid w:val="26E39169"/>
    <w:rsid w:val="26E3E244"/>
    <w:rsid w:val="26E5A8FC"/>
    <w:rsid w:val="26E62B75"/>
    <w:rsid w:val="26E6C327"/>
    <w:rsid w:val="26E74651"/>
    <w:rsid w:val="26E9AE97"/>
    <w:rsid w:val="26EA4EBC"/>
    <w:rsid w:val="26EA9A27"/>
    <w:rsid w:val="26EA9EAF"/>
    <w:rsid w:val="26ED6AA7"/>
    <w:rsid w:val="26EF874F"/>
    <w:rsid w:val="26EFB653"/>
    <w:rsid w:val="26F1D6C0"/>
    <w:rsid w:val="26F2B7CA"/>
    <w:rsid w:val="26F384F5"/>
    <w:rsid w:val="26F45461"/>
    <w:rsid w:val="26F45F3D"/>
    <w:rsid w:val="26F46BE5"/>
    <w:rsid w:val="26F48E3D"/>
    <w:rsid w:val="26F4EBF5"/>
    <w:rsid w:val="26F4FC57"/>
    <w:rsid w:val="26F58228"/>
    <w:rsid w:val="26F5FBC6"/>
    <w:rsid w:val="26F63EEC"/>
    <w:rsid w:val="26F6AED8"/>
    <w:rsid w:val="26F81307"/>
    <w:rsid w:val="26FD15CF"/>
    <w:rsid w:val="27073AAC"/>
    <w:rsid w:val="270832E2"/>
    <w:rsid w:val="2708DC14"/>
    <w:rsid w:val="27097696"/>
    <w:rsid w:val="2709E0E8"/>
    <w:rsid w:val="270FB7DF"/>
    <w:rsid w:val="27103BF5"/>
    <w:rsid w:val="271155ED"/>
    <w:rsid w:val="27133E3A"/>
    <w:rsid w:val="271355FA"/>
    <w:rsid w:val="2713E6F1"/>
    <w:rsid w:val="2713EE54"/>
    <w:rsid w:val="2715E6B4"/>
    <w:rsid w:val="27169F10"/>
    <w:rsid w:val="2716E1EF"/>
    <w:rsid w:val="2717617A"/>
    <w:rsid w:val="27176486"/>
    <w:rsid w:val="271A076A"/>
    <w:rsid w:val="271B84D9"/>
    <w:rsid w:val="271BBE63"/>
    <w:rsid w:val="271BD410"/>
    <w:rsid w:val="271BF61A"/>
    <w:rsid w:val="271DCC16"/>
    <w:rsid w:val="271DDA9A"/>
    <w:rsid w:val="271E2AB5"/>
    <w:rsid w:val="271E878F"/>
    <w:rsid w:val="271EA793"/>
    <w:rsid w:val="271F4778"/>
    <w:rsid w:val="271F932A"/>
    <w:rsid w:val="271FC995"/>
    <w:rsid w:val="271FCA24"/>
    <w:rsid w:val="2720FF81"/>
    <w:rsid w:val="2721383A"/>
    <w:rsid w:val="27213FF9"/>
    <w:rsid w:val="2721F543"/>
    <w:rsid w:val="27229F4A"/>
    <w:rsid w:val="2724ACB2"/>
    <w:rsid w:val="2724B690"/>
    <w:rsid w:val="2724BBDF"/>
    <w:rsid w:val="27258CD2"/>
    <w:rsid w:val="27271D2D"/>
    <w:rsid w:val="2727918A"/>
    <w:rsid w:val="27291C80"/>
    <w:rsid w:val="272B0922"/>
    <w:rsid w:val="272EF6DC"/>
    <w:rsid w:val="272F659A"/>
    <w:rsid w:val="2734D561"/>
    <w:rsid w:val="2738D8B0"/>
    <w:rsid w:val="2739FF6E"/>
    <w:rsid w:val="273A6E39"/>
    <w:rsid w:val="273AA347"/>
    <w:rsid w:val="273C1A57"/>
    <w:rsid w:val="273D8FB3"/>
    <w:rsid w:val="273DD3F7"/>
    <w:rsid w:val="273E8D4E"/>
    <w:rsid w:val="273F5F82"/>
    <w:rsid w:val="2741B42F"/>
    <w:rsid w:val="27443348"/>
    <w:rsid w:val="274561D6"/>
    <w:rsid w:val="274709FE"/>
    <w:rsid w:val="27477C36"/>
    <w:rsid w:val="2748BA7B"/>
    <w:rsid w:val="2748F120"/>
    <w:rsid w:val="27495FA2"/>
    <w:rsid w:val="274A9D54"/>
    <w:rsid w:val="274B06F7"/>
    <w:rsid w:val="274B3AC6"/>
    <w:rsid w:val="274B4555"/>
    <w:rsid w:val="274BE466"/>
    <w:rsid w:val="274C9490"/>
    <w:rsid w:val="274E40D2"/>
    <w:rsid w:val="274F4B58"/>
    <w:rsid w:val="274FAEB1"/>
    <w:rsid w:val="275121DA"/>
    <w:rsid w:val="2751930F"/>
    <w:rsid w:val="2751B15F"/>
    <w:rsid w:val="2751E2DD"/>
    <w:rsid w:val="2752EED4"/>
    <w:rsid w:val="2753A307"/>
    <w:rsid w:val="27557B31"/>
    <w:rsid w:val="2755C863"/>
    <w:rsid w:val="2755F739"/>
    <w:rsid w:val="2756CF74"/>
    <w:rsid w:val="2757898B"/>
    <w:rsid w:val="275A4227"/>
    <w:rsid w:val="275D520F"/>
    <w:rsid w:val="275E4543"/>
    <w:rsid w:val="275EF013"/>
    <w:rsid w:val="275F0C7B"/>
    <w:rsid w:val="2761CB49"/>
    <w:rsid w:val="2762B514"/>
    <w:rsid w:val="27645B14"/>
    <w:rsid w:val="27654AED"/>
    <w:rsid w:val="27654BD3"/>
    <w:rsid w:val="276BC909"/>
    <w:rsid w:val="276CC86C"/>
    <w:rsid w:val="276E658F"/>
    <w:rsid w:val="276FCA53"/>
    <w:rsid w:val="2770BD5C"/>
    <w:rsid w:val="2772438B"/>
    <w:rsid w:val="27727704"/>
    <w:rsid w:val="27732EC1"/>
    <w:rsid w:val="27747F71"/>
    <w:rsid w:val="2774C8DE"/>
    <w:rsid w:val="277604EF"/>
    <w:rsid w:val="27761943"/>
    <w:rsid w:val="277749B3"/>
    <w:rsid w:val="27781F1F"/>
    <w:rsid w:val="2778472A"/>
    <w:rsid w:val="2778CDD3"/>
    <w:rsid w:val="277B259A"/>
    <w:rsid w:val="277B37A9"/>
    <w:rsid w:val="277B9005"/>
    <w:rsid w:val="277CEAF8"/>
    <w:rsid w:val="277DD0FA"/>
    <w:rsid w:val="277F2CF6"/>
    <w:rsid w:val="27806C84"/>
    <w:rsid w:val="2780CC39"/>
    <w:rsid w:val="2780CE8B"/>
    <w:rsid w:val="2780E7B9"/>
    <w:rsid w:val="2780F106"/>
    <w:rsid w:val="2781BA59"/>
    <w:rsid w:val="27831B1E"/>
    <w:rsid w:val="2783A506"/>
    <w:rsid w:val="2783D335"/>
    <w:rsid w:val="2785FC98"/>
    <w:rsid w:val="27878DA2"/>
    <w:rsid w:val="27879E96"/>
    <w:rsid w:val="27891E03"/>
    <w:rsid w:val="278936E0"/>
    <w:rsid w:val="278B85AC"/>
    <w:rsid w:val="278BA25A"/>
    <w:rsid w:val="278C2428"/>
    <w:rsid w:val="278CA2AE"/>
    <w:rsid w:val="278DC06A"/>
    <w:rsid w:val="27911596"/>
    <w:rsid w:val="279316A9"/>
    <w:rsid w:val="27945EA4"/>
    <w:rsid w:val="27948B56"/>
    <w:rsid w:val="27953C7F"/>
    <w:rsid w:val="2795B5EE"/>
    <w:rsid w:val="27972429"/>
    <w:rsid w:val="27973C6F"/>
    <w:rsid w:val="279A2585"/>
    <w:rsid w:val="279A8A46"/>
    <w:rsid w:val="279A99A5"/>
    <w:rsid w:val="279AFECD"/>
    <w:rsid w:val="279B95AB"/>
    <w:rsid w:val="279F8213"/>
    <w:rsid w:val="27A03141"/>
    <w:rsid w:val="27A25098"/>
    <w:rsid w:val="27A338BA"/>
    <w:rsid w:val="27A51070"/>
    <w:rsid w:val="27A768CE"/>
    <w:rsid w:val="27A81C96"/>
    <w:rsid w:val="27A834A1"/>
    <w:rsid w:val="27A9C918"/>
    <w:rsid w:val="27AC3F86"/>
    <w:rsid w:val="27AF3128"/>
    <w:rsid w:val="27B0370F"/>
    <w:rsid w:val="27B096BA"/>
    <w:rsid w:val="27B0E30E"/>
    <w:rsid w:val="27B24BF3"/>
    <w:rsid w:val="27B3590F"/>
    <w:rsid w:val="27B37403"/>
    <w:rsid w:val="27B38DB8"/>
    <w:rsid w:val="27B45621"/>
    <w:rsid w:val="27B53963"/>
    <w:rsid w:val="27B63FBE"/>
    <w:rsid w:val="27B6E00A"/>
    <w:rsid w:val="27B84DA3"/>
    <w:rsid w:val="27B8B827"/>
    <w:rsid w:val="27BB7B92"/>
    <w:rsid w:val="27BD51FE"/>
    <w:rsid w:val="27BE1FF7"/>
    <w:rsid w:val="27BEB9D1"/>
    <w:rsid w:val="27C147DA"/>
    <w:rsid w:val="27C45B54"/>
    <w:rsid w:val="27C7A66A"/>
    <w:rsid w:val="27C88E73"/>
    <w:rsid w:val="27C9AD21"/>
    <w:rsid w:val="27CBD3B9"/>
    <w:rsid w:val="27CC89D6"/>
    <w:rsid w:val="27CDB52A"/>
    <w:rsid w:val="27D131C3"/>
    <w:rsid w:val="27D16F6F"/>
    <w:rsid w:val="27D1FB24"/>
    <w:rsid w:val="27D23A32"/>
    <w:rsid w:val="27DA9366"/>
    <w:rsid w:val="27DB08FB"/>
    <w:rsid w:val="27DD023B"/>
    <w:rsid w:val="27DDCA21"/>
    <w:rsid w:val="27DDDC00"/>
    <w:rsid w:val="27DF7014"/>
    <w:rsid w:val="27DFD71C"/>
    <w:rsid w:val="27E0CA9A"/>
    <w:rsid w:val="27E59F9F"/>
    <w:rsid w:val="27E7CC17"/>
    <w:rsid w:val="27EB8F93"/>
    <w:rsid w:val="27ECB284"/>
    <w:rsid w:val="27ED0F90"/>
    <w:rsid w:val="27F1963A"/>
    <w:rsid w:val="27F536C8"/>
    <w:rsid w:val="27F599E5"/>
    <w:rsid w:val="27F5A5D4"/>
    <w:rsid w:val="27F65F5E"/>
    <w:rsid w:val="27F66583"/>
    <w:rsid w:val="27F69364"/>
    <w:rsid w:val="27F6C5D9"/>
    <w:rsid w:val="27F9E373"/>
    <w:rsid w:val="27FADB6E"/>
    <w:rsid w:val="27FB476E"/>
    <w:rsid w:val="27FCE31D"/>
    <w:rsid w:val="27FD78C9"/>
    <w:rsid w:val="27FDEE57"/>
    <w:rsid w:val="27FEA1E2"/>
    <w:rsid w:val="28021C67"/>
    <w:rsid w:val="28024DA2"/>
    <w:rsid w:val="2806173D"/>
    <w:rsid w:val="2806FC17"/>
    <w:rsid w:val="2807641F"/>
    <w:rsid w:val="28076644"/>
    <w:rsid w:val="2808D9EE"/>
    <w:rsid w:val="2808F35D"/>
    <w:rsid w:val="280939EA"/>
    <w:rsid w:val="28094091"/>
    <w:rsid w:val="280AE354"/>
    <w:rsid w:val="280CBA6F"/>
    <w:rsid w:val="280E0FE5"/>
    <w:rsid w:val="280E63A7"/>
    <w:rsid w:val="280E774E"/>
    <w:rsid w:val="2813A38A"/>
    <w:rsid w:val="28144DB8"/>
    <w:rsid w:val="28163A90"/>
    <w:rsid w:val="281A214C"/>
    <w:rsid w:val="281B92AC"/>
    <w:rsid w:val="281C02E8"/>
    <w:rsid w:val="281C24E3"/>
    <w:rsid w:val="281C5D16"/>
    <w:rsid w:val="281D8200"/>
    <w:rsid w:val="282120E8"/>
    <w:rsid w:val="28215A1E"/>
    <w:rsid w:val="28222800"/>
    <w:rsid w:val="28244876"/>
    <w:rsid w:val="28248337"/>
    <w:rsid w:val="282523C6"/>
    <w:rsid w:val="2825CC71"/>
    <w:rsid w:val="2825F41B"/>
    <w:rsid w:val="2826B5C6"/>
    <w:rsid w:val="28276BB6"/>
    <w:rsid w:val="282ACBEC"/>
    <w:rsid w:val="282B5D67"/>
    <w:rsid w:val="282BA49D"/>
    <w:rsid w:val="282C4F3F"/>
    <w:rsid w:val="282CFE7A"/>
    <w:rsid w:val="282D2AC5"/>
    <w:rsid w:val="282EED8F"/>
    <w:rsid w:val="2830525F"/>
    <w:rsid w:val="2831248F"/>
    <w:rsid w:val="2832362A"/>
    <w:rsid w:val="28333E52"/>
    <w:rsid w:val="28348918"/>
    <w:rsid w:val="2834E6DE"/>
    <w:rsid w:val="283529CF"/>
    <w:rsid w:val="2835EB54"/>
    <w:rsid w:val="28368356"/>
    <w:rsid w:val="28369F08"/>
    <w:rsid w:val="283D6BE6"/>
    <w:rsid w:val="283D9C1F"/>
    <w:rsid w:val="283F7665"/>
    <w:rsid w:val="2840853C"/>
    <w:rsid w:val="2840A3C3"/>
    <w:rsid w:val="2846B426"/>
    <w:rsid w:val="284731D1"/>
    <w:rsid w:val="2847E156"/>
    <w:rsid w:val="28481F2E"/>
    <w:rsid w:val="284AB0BF"/>
    <w:rsid w:val="284BE0C4"/>
    <w:rsid w:val="284DA785"/>
    <w:rsid w:val="284E17EC"/>
    <w:rsid w:val="284EA1C5"/>
    <w:rsid w:val="28500975"/>
    <w:rsid w:val="2850BC27"/>
    <w:rsid w:val="2851788C"/>
    <w:rsid w:val="2851EBAF"/>
    <w:rsid w:val="2852010B"/>
    <w:rsid w:val="28530F96"/>
    <w:rsid w:val="285312EC"/>
    <w:rsid w:val="2853BB46"/>
    <w:rsid w:val="2853CB68"/>
    <w:rsid w:val="285505A0"/>
    <w:rsid w:val="2858A47D"/>
    <w:rsid w:val="2859744D"/>
    <w:rsid w:val="285B0F74"/>
    <w:rsid w:val="285B42DA"/>
    <w:rsid w:val="28609905"/>
    <w:rsid w:val="2861C004"/>
    <w:rsid w:val="28640465"/>
    <w:rsid w:val="28651F90"/>
    <w:rsid w:val="2865ACB5"/>
    <w:rsid w:val="28661164"/>
    <w:rsid w:val="28666248"/>
    <w:rsid w:val="2869A477"/>
    <w:rsid w:val="286B8A86"/>
    <w:rsid w:val="286BDFD0"/>
    <w:rsid w:val="286C05B5"/>
    <w:rsid w:val="286C277D"/>
    <w:rsid w:val="286D0871"/>
    <w:rsid w:val="286D49DB"/>
    <w:rsid w:val="286D8C7D"/>
    <w:rsid w:val="286F3326"/>
    <w:rsid w:val="2870E17F"/>
    <w:rsid w:val="2871D4EF"/>
    <w:rsid w:val="28732A57"/>
    <w:rsid w:val="28739434"/>
    <w:rsid w:val="2874196C"/>
    <w:rsid w:val="287433BA"/>
    <w:rsid w:val="2874A912"/>
    <w:rsid w:val="28752B02"/>
    <w:rsid w:val="2876FD60"/>
    <w:rsid w:val="28770D7A"/>
    <w:rsid w:val="2878B97C"/>
    <w:rsid w:val="2878FCA3"/>
    <w:rsid w:val="2879E987"/>
    <w:rsid w:val="287CC6BF"/>
    <w:rsid w:val="287F23FC"/>
    <w:rsid w:val="28805DDF"/>
    <w:rsid w:val="2880F554"/>
    <w:rsid w:val="2881A1C1"/>
    <w:rsid w:val="288398CB"/>
    <w:rsid w:val="2883E625"/>
    <w:rsid w:val="28842292"/>
    <w:rsid w:val="28866129"/>
    <w:rsid w:val="28898384"/>
    <w:rsid w:val="288BC1B0"/>
    <w:rsid w:val="288C5021"/>
    <w:rsid w:val="288D64BA"/>
    <w:rsid w:val="288E9E7C"/>
    <w:rsid w:val="289024C2"/>
    <w:rsid w:val="28905DB4"/>
    <w:rsid w:val="28918C0B"/>
    <w:rsid w:val="2896AAA9"/>
    <w:rsid w:val="28972B59"/>
    <w:rsid w:val="28973A23"/>
    <w:rsid w:val="28980F4C"/>
    <w:rsid w:val="289861BE"/>
    <w:rsid w:val="2899AF4F"/>
    <w:rsid w:val="289A7895"/>
    <w:rsid w:val="289B54FC"/>
    <w:rsid w:val="289DBF26"/>
    <w:rsid w:val="28A096AA"/>
    <w:rsid w:val="28A72FB2"/>
    <w:rsid w:val="28A8A055"/>
    <w:rsid w:val="28A92A3C"/>
    <w:rsid w:val="28AA22FA"/>
    <w:rsid w:val="28AACDE4"/>
    <w:rsid w:val="28AD03C8"/>
    <w:rsid w:val="28AD6567"/>
    <w:rsid w:val="28AD8B6E"/>
    <w:rsid w:val="28AF4B84"/>
    <w:rsid w:val="28B09B80"/>
    <w:rsid w:val="28B0EE54"/>
    <w:rsid w:val="28B1952F"/>
    <w:rsid w:val="28B3A275"/>
    <w:rsid w:val="28B4E788"/>
    <w:rsid w:val="28B59FA2"/>
    <w:rsid w:val="28B6270B"/>
    <w:rsid w:val="28B75914"/>
    <w:rsid w:val="28B781F8"/>
    <w:rsid w:val="28B883F9"/>
    <w:rsid w:val="28B9415C"/>
    <w:rsid w:val="28BA0690"/>
    <w:rsid w:val="28BAD15C"/>
    <w:rsid w:val="28BB6F15"/>
    <w:rsid w:val="28BB93C4"/>
    <w:rsid w:val="28BC9D22"/>
    <w:rsid w:val="28BFC07B"/>
    <w:rsid w:val="28BFD90B"/>
    <w:rsid w:val="28BFF476"/>
    <w:rsid w:val="28C10B92"/>
    <w:rsid w:val="28C303AA"/>
    <w:rsid w:val="28C3AC51"/>
    <w:rsid w:val="28C5CA14"/>
    <w:rsid w:val="28C60D6F"/>
    <w:rsid w:val="28C67C11"/>
    <w:rsid w:val="28C6C395"/>
    <w:rsid w:val="28C6D983"/>
    <w:rsid w:val="28C6EB78"/>
    <w:rsid w:val="28C813D0"/>
    <w:rsid w:val="28CA41AB"/>
    <w:rsid w:val="28CA5EA3"/>
    <w:rsid w:val="28CBE967"/>
    <w:rsid w:val="28CDA996"/>
    <w:rsid w:val="28CDB7BF"/>
    <w:rsid w:val="28CDEA85"/>
    <w:rsid w:val="28CE6A03"/>
    <w:rsid w:val="28CFAFAF"/>
    <w:rsid w:val="28D0CA8A"/>
    <w:rsid w:val="28D13BE5"/>
    <w:rsid w:val="28D17009"/>
    <w:rsid w:val="28D44B76"/>
    <w:rsid w:val="28D69BF4"/>
    <w:rsid w:val="28D6DDA1"/>
    <w:rsid w:val="28D775C5"/>
    <w:rsid w:val="28D817F4"/>
    <w:rsid w:val="28D8A273"/>
    <w:rsid w:val="28D8B1F1"/>
    <w:rsid w:val="28D9F4BE"/>
    <w:rsid w:val="28DB1BB0"/>
    <w:rsid w:val="28DB3833"/>
    <w:rsid w:val="28DB4B0B"/>
    <w:rsid w:val="28DBB5B9"/>
    <w:rsid w:val="28DC36EC"/>
    <w:rsid w:val="28DC92EC"/>
    <w:rsid w:val="28DDFC75"/>
    <w:rsid w:val="28E2B060"/>
    <w:rsid w:val="28E2CDFB"/>
    <w:rsid w:val="28E30173"/>
    <w:rsid w:val="28E39AD7"/>
    <w:rsid w:val="28E3C952"/>
    <w:rsid w:val="28E4DC5C"/>
    <w:rsid w:val="28E54EDA"/>
    <w:rsid w:val="28E6080C"/>
    <w:rsid w:val="28E7E195"/>
    <w:rsid w:val="28E9DF3F"/>
    <w:rsid w:val="28EE0066"/>
    <w:rsid w:val="28EF4D20"/>
    <w:rsid w:val="28F2249F"/>
    <w:rsid w:val="28F4B315"/>
    <w:rsid w:val="28F8354F"/>
    <w:rsid w:val="28F848E7"/>
    <w:rsid w:val="28FBB45B"/>
    <w:rsid w:val="28FC6424"/>
    <w:rsid w:val="28FECF51"/>
    <w:rsid w:val="29041AE4"/>
    <w:rsid w:val="29043177"/>
    <w:rsid w:val="29052F05"/>
    <w:rsid w:val="29071A6C"/>
    <w:rsid w:val="29085163"/>
    <w:rsid w:val="29092226"/>
    <w:rsid w:val="2909C107"/>
    <w:rsid w:val="290A6563"/>
    <w:rsid w:val="290A8761"/>
    <w:rsid w:val="290AA971"/>
    <w:rsid w:val="290D10DE"/>
    <w:rsid w:val="290E081B"/>
    <w:rsid w:val="29105D5F"/>
    <w:rsid w:val="2913A381"/>
    <w:rsid w:val="2915EB66"/>
    <w:rsid w:val="2917820F"/>
    <w:rsid w:val="2917B676"/>
    <w:rsid w:val="2917C1B7"/>
    <w:rsid w:val="2918849A"/>
    <w:rsid w:val="29189327"/>
    <w:rsid w:val="2918AB7D"/>
    <w:rsid w:val="2918FEFD"/>
    <w:rsid w:val="2919D3AD"/>
    <w:rsid w:val="2919E76C"/>
    <w:rsid w:val="291AE4C4"/>
    <w:rsid w:val="291AEC3A"/>
    <w:rsid w:val="291B1226"/>
    <w:rsid w:val="291B49CC"/>
    <w:rsid w:val="291C12CA"/>
    <w:rsid w:val="2920B103"/>
    <w:rsid w:val="29214F59"/>
    <w:rsid w:val="29217340"/>
    <w:rsid w:val="29231FC8"/>
    <w:rsid w:val="2923CED9"/>
    <w:rsid w:val="2923D71A"/>
    <w:rsid w:val="292405C1"/>
    <w:rsid w:val="2925037A"/>
    <w:rsid w:val="292561FF"/>
    <w:rsid w:val="292756ED"/>
    <w:rsid w:val="2927FC26"/>
    <w:rsid w:val="2929E715"/>
    <w:rsid w:val="2929F925"/>
    <w:rsid w:val="292A782A"/>
    <w:rsid w:val="292BFC2B"/>
    <w:rsid w:val="292C6C9E"/>
    <w:rsid w:val="292CB991"/>
    <w:rsid w:val="292D75C8"/>
    <w:rsid w:val="292E5FDC"/>
    <w:rsid w:val="29305BB7"/>
    <w:rsid w:val="2930D194"/>
    <w:rsid w:val="29313A9D"/>
    <w:rsid w:val="29319410"/>
    <w:rsid w:val="2933D304"/>
    <w:rsid w:val="29348964"/>
    <w:rsid w:val="293618D1"/>
    <w:rsid w:val="2936657C"/>
    <w:rsid w:val="2937C736"/>
    <w:rsid w:val="2937F87D"/>
    <w:rsid w:val="2937FCC0"/>
    <w:rsid w:val="29381CBD"/>
    <w:rsid w:val="29382FE8"/>
    <w:rsid w:val="293BB78A"/>
    <w:rsid w:val="293C75EA"/>
    <w:rsid w:val="293C9FF5"/>
    <w:rsid w:val="293CAF6B"/>
    <w:rsid w:val="293CB31D"/>
    <w:rsid w:val="293E083E"/>
    <w:rsid w:val="293F316C"/>
    <w:rsid w:val="29408B5B"/>
    <w:rsid w:val="2940E889"/>
    <w:rsid w:val="29436D95"/>
    <w:rsid w:val="2944B271"/>
    <w:rsid w:val="29450D4C"/>
    <w:rsid w:val="294525E0"/>
    <w:rsid w:val="294573FD"/>
    <w:rsid w:val="2945AEEF"/>
    <w:rsid w:val="294B76EE"/>
    <w:rsid w:val="294D8028"/>
    <w:rsid w:val="29503F7C"/>
    <w:rsid w:val="29505DDB"/>
    <w:rsid w:val="29538F50"/>
    <w:rsid w:val="29543153"/>
    <w:rsid w:val="29562753"/>
    <w:rsid w:val="29572172"/>
    <w:rsid w:val="2957B701"/>
    <w:rsid w:val="2957F294"/>
    <w:rsid w:val="295D080B"/>
    <w:rsid w:val="295D686E"/>
    <w:rsid w:val="295FEEBF"/>
    <w:rsid w:val="29633AA5"/>
    <w:rsid w:val="29640E43"/>
    <w:rsid w:val="296425FB"/>
    <w:rsid w:val="29658E1B"/>
    <w:rsid w:val="2966B8B6"/>
    <w:rsid w:val="296A2ADA"/>
    <w:rsid w:val="296CE383"/>
    <w:rsid w:val="296D3FD0"/>
    <w:rsid w:val="296FF90E"/>
    <w:rsid w:val="2971A3F0"/>
    <w:rsid w:val="2972B881"/>
    <w:rsid w:val="29730399"/>
    <w:rsid w:val="29741FEC"/>
    <w:rsid w:val="2974E743"/>
    <w:rsid w:val="29759FBF"/>
    <w:rsid w:val="29764B97"/>
    <w:rsid w:val="2976841B"/>
    <w:rsid w:val="29774DDA"/>
    <w:rsid w:val="29795AE8"/>
    <w:rsid w:val="297B726B"/>
    <w:rsid w:val="297E94AC"/>
    <w:rsid w:val="29808939"/>
    <w:rsid w:val="29808CCC"/>
    <w:rsid w:val="2981D516"/>
    <w:rsid w:val="29836392"/>
    <w:rsid w:val="2983881F"/>
    <w:rsid w:val="29844926"/>
    <w:rsid w:val="2988EA7B"/>
    <w:rsid w:val="298A943D"/>
    <w:rsid w:val="298B26F2"/>
    <w:rsid w:val="298D03F1"/>
    <w:rsid w:val="298EBE47"/>
    <w:rsid w:val="299071B5"/>
    <w:rsid w:val="29908DE7"/>
    <w:rsid w:val="299303D8"/>
    <w:rsid w:val="299437B7"/>
    <w:rsid w:val="29944F9C"/>
    <w:rsid w:val="29970665"/>
    <w:rsid w:val="29973325"/>
    <w:rsid w:val="299C3F61"/>
    <w:rsid w:val="299E621C"/>
    <w:rsid w:val="299FA389"/>
    <w:rsid w:val="29A09D4A"/>
    <w:rsid w:val="29A27FE9"/>
    <w:rsid w:val="29A33830"/>
    <w:rsid w:val="29A4CEC1"/>
    <w:rsid w:val="29A856D0"/>
    <w:rsid w:val="29A8FB83"/>
    <w:rsid w:val="29A96C16"/>
    <w:rsid w:val="29AA8FF8"/>
    <w:rsid w:val="29AB1AF2"/>
    <w:rsid w:val="29AB8E4E"/>
    <w:rsid w:val="29AB9EE3"/>
    <w:rsid w:val="29ACCADF"/>
    <w:rsid w:val="29AE23DD"/>
    <w:rsid w:val="29B07163"/>
    <w:rsid w:val="29B24964"/>
    <w:rsid w:val="29B2D01A"/>
    <w:rsid w:val="29B5346C"/>
    <w:rsid w:val="29B54D95"/>
    <w:rsid w:val="29B5DA31"/>
    <w:rsid w:val="29B6D7AC"/>
    <w:rsid w:val="29B74059"/>
    <w:rsid w:val="29B95270"/>
    <w:rsid w:val="29B9FC97"/>
    <w:rsid w:val="29BD5509"/>
    <w:rsid w:val="29BD59B4"/>
    <w:rsid w:val="29C03014"/>
    <w:rsid w:val="29C04784"/>
    <w:rsid w:val="29C2A3E5"/>
    <w:rsid w:val="29C2B452"/>
    <w:rsid w:val="29C2E2C7"/>
    <w:rsid w:val="29C35EEE"/>
    <w:rsid w:val="29C488E3"/>
    <w:rsid w:val="29C758AF"/>
    <w:rsid w:val="29C7915C"/>
    <w:rsid w:val="29C81B35"/>
    <w:rsid w:val="29C9C97B"/>
    <w:rsid w:val="29CCF90A"/>
    <w:rsid w:val="29D00311"/>
    <w:rsid w:val="29D15361"/>
    <w:rsid w:val="29D1BEA3"/>
    <w:rsid w:val="29D23D36"/>
    <w:rsid w:val="29D27445"/>
    <w:rsid w:val="29D4FA0F"/>
    <w:rsid w:val="29D5567E"/>
    <w:rsid w:val="29D67B72"/>
    <w:rsid w:val="29D72FB4"/>
    <w:rsid w:val="29D76D1F"/>
    <w:rsid w:val="29D80BAC"/>
    <w:rsid w:val="29D93C47"/>
    <w:rsid w:val="29DA8C71"/>
    <w:rsid w:val="29E05798"/>
    <w:rsid w:val="29E093FE"/>
    <w:rsid w:val="29E1A348"/>
    <w:rsid w:val="29E1C573"/>
    <w:rsid w:val="29E43BAD"/>
    <w:rsid w:val="29E7467F"/>
    <w:rsid w:val="29E878A5"/>
    <w:rsid w:val="29E8A97B"/>
    <w:rsid w:val="29EAE833"/>
    <w:rsid w:val="29ED5AA8"/>
    <w:rsid w:val="29F02D85"/>
    <w:rsid w:val="29F2B27D"/>
    <w:rsid w:val="29F3BED0"/>
    <w:rsid w:val="29F7AB34"/>
    <w:rsid w:val="29F7FC92"/>
    <w:rsid w:val="29F827A1"/>
    <w:rsid w:val="29F89B80"/>
    <w:rsid w:val="29F94E2A"/>
    <w:rsid w:val="29FD1F17"/>
    <w:rsid w:val="29FD4B0E"/>
    <w:rsid w:val="29FD83A7"/>
    <w:rsid w:val="2A030B02"/>
    <w:rsid w:val="2A051758"/>
    <w:rsid w:val="2A05ABEA"/>
    <w:rsid w:val="2A05E44E"/>
    <w:rsid w:val="2A05EADD"/>
    <w:rsid w:val="2A06CCCE"/>
    <w:rsid w:val="2A06DD47"/>
    <w:rsid w:val="2A09026F"/>
    <w:rsid w:val="2A09FD84"/>
    <w:rsid w:val="2A0A8E7C"/>
    <w:rsid w:val="2A0C1E1A"/>
    <w:rsid w:val="2A0C8539"/>
    <w:rsid w:val="2A105F39"/>
    <w:rsid w:val="2A1227E0"/>
    <w:rsid w:val="2A155870"/>
    <w:rsid w:val="2A158971"/>
    <w:rsid w:val="2A196084"/>
    <w:rsid w:val="2A1A5DD1"/>
    <w:rsid w:val="2A1D2B92"/>
    <w:rsid w:val="2A1D81B3"/>
    <w:rsid w:val="2A1E78CD"/>
    <w:rsid w:val="2A1F3A0D"/>
    <w:rsid w:val="2A1F4406"/>
    <w:rsid w:val="2A20035C"/>
    <w:rsid w:val="2A20DE71"/>
    <w:rsid w:val="2A2109C4"/>
    <w:rsid w:val="2A25A505"/>
    <w:rsid w:val="2A2A5C2B"/>
    <w:rsid w:val="2A2D40B9"/>
    <w:rsid w:val="2A2E63A3"/>
    <w:rsid w:val="2A2F2692"/>
    <w:rsid w:val="2A2FD679"/>
    <w:rsid w:val="2A2FE396"/>
    <w:rsid w:val="2A2FFE94"/>
    <w:rsid w:val="2A308F8D"/>
    <w:rsid w:val="2A312968"/>
    <w:rsid w:val="2A323B23"/>
    <w:rsid w:val="2A335E48"/>
    <w:rsid w:val="2A362EBE"/>
    <w:rsid w:val="2A37FFA9"/>
    <w:rsid w:val="2A38C2F7"/>
    <w:rsid w:val="2A39518F"/>
    <w:rsid w:val="2A39B379"/>
    <w:rsid w:val="2A39D2F4"/>
    <w:rsid w:val="2A39EDAC"/>
    <w:rsid w:val="2A3A89D2"/>
    <w:rsid w:val="2A3AFE0A"/>
    <w:rsid w:val="2A3CEFAD"/>
    <w:rsid w:val="2A3DC042"/>
    <w:rsid w:val="2A3EA88F"/>
    <w:rsid w:val="2A3EF205"/>
    <w:rsid w:val="2A3F11A5"/>
    <w:rsid w:val="2A42B7DE"/>
    <w:rsid w:val="2A43DE8E"/>
    <w:rsid w:val="2A449CC2"/>
    <w:rsid w:val="2A44B31F"/>
    <w:rsid w:val="2A44EB3A"/>
    <w:rsid w:val="2A45DCCB"/>
    <w:rsid w:val="2A480423"/>
    <w:rsid w:val="2A48C0F3"/>
    <w:rsid w:val="2A490EAD"/>
    <w:rsid w:val="2A49FE17"/>
    <w:rsid w:val="2A4A7A55"/>
    <w:rsid w:val="2A4C4930"/>
    <w:rsid w:val="2A4CDC9B"/>
    <w:rsid w:val="2A4D7F77"/>
    <w:rsid w:val="2A501CA1"/>
    <w:rsid w:val="2A51B6C2"/>
    <w:rsid w:val="2A525C56"/>
    <w:rsid w:val="2A54368E"/>
    <w:rsid w:val="2A54DA5B"/>
    <w:rsid w:val="2A55D28F"/>
    <w:rsid w:val="2A570581"/>
    <w:rsid w:val="2A57C599"/>
    <w:rsid w:val="2A5B288D"/>
    <w:rsid w:val="2A5BF8D6"/>
    <w:rsid w:val="2A5CC454"/>
    <w:rsid w:val="2A5ED3FD"/>
    <w:rsid w:val="2A618C24"/>
    <w:rsid w:val="2A62908F"/>
    <w:rsid w:val="2A637CEF"/>
    <w:rsid w:val="2A63C439"/>
    <w:rsid w:val="2A63CE59"/>
    <w:rsid w:val="2A66F2CE"/>
    <w:rsid w:val="2A67DFFA"/>
    <w:rsid w:val="2A680E3F"/>
    <w:rsid w:val="2A683472"/>
    <w:rsid w:val="2A68BA93"/>
    <w:rsid w:val="2A6C1D72"/>
    <w:rsid w:val="2A6C40C4"/>
    <w:rsid w:val="2A6C61C9"/>
    <w:rsid w:val="2A6DB006"/>
    <w:rsid w:val="2A7206CE"/>
    <w:rsid w:val="2A766131"/>
    <w:rsid w:val="2A76795C"/>
    <w:rsid w:val="2A771B6C"/>
    <w:rsid w:val="2A77503E"/>
    <w:rsid w:val="2A779AF5"/>
    <w:rsid w:val="2A79FDEA"/>
    <w:rsid w:val="2A7BA17B"/>
    <w:rsid w:val="2A7BB65C"/>
    <w:rsid w:val="2A7C9254"/>
    <w:rsid w:val="2A7D7201"/>
    <w:rsid w:val="2A7E1115"/>
    <w:rsid w:val="2A81BED5"/>
    <w:rsid w:val="2A81C73E"/>
    <w:rsid w:val="2A8219A6"/>
    <w:rsid w:val="2A825597"/>
    <w:rsid w:val="2A885628"/>
    <w:rsid w:val="2A89B9B5"/>
    <w:rsid w:val="2A8A7BA6"/>
    <w:rsid w:val="2A8B1486"/>
    <w:rsid w:val="2A8C014D"/>
    <w:rsid w:val="2A8C7D4F"/>
    <w:rsid w:val="2A8C9FC8"/>
    <w:rsid w:val="2A9198FC"/>
    <w:rsid w:val="2A949196"/>
    <w:rsid w:val="2A9504AA"/>
    <w:rsid w:val="2A953294"/>
    <w:rsid w:val="2A9537A3"/>
    <w:rsid w:val="2A967503"/>
    <w:rsid w:val="2A97212A"/>
    <w:rsid w:val="2A97E0B5"/>
    <w:rsid w:val="2A9C096D"/>
    <w:rsid w:val="2A9ED723"/>
    <w:rsid w:val="2A9F03AC"/>
    <w:rsid w:val="2A9F6D05"/>
    <w:rsid w:val="2AA1229E"/>
    <w:rsid w:val="2AA16E6F"/>
    <w:rsid w:val="2AA3B551"/>
    <w:rsid w:val="2AA41101"/>
    <w:rsid w:val="2AA4A7F3"/>
    <w:rsid w:val="2AA5B3C9"/>
    <w:rsid w:val="2AA6BE0B"/>
    <w:rsid w:val="2AA840F8"/>
    <w:rsid w:val="2AAB3AD9"/>
    <w:rsid w:val="2AAC5739"/>
    <w:rsid w:val="2AAE1776"/>
    <w:rsid w:val="2AB0928B"/>
    <w:rsid w:val="2AB58A65"/>
    <w:rsid w:val="2AB6B525"/>
    <w:rsid w:val="2AB96110"/>
    <w:rsid w:val="2AB9A472"/>
    <w:rsid w:val="2ABBF9E1"/>
    <w:rsid w:val="2ABC35A3"/>
    <w:rsid w:val="2ABD1B56"/>
    <w:rsid w:val="2ABF30D0"/>
    <w:rsid w:val="2AC1A123"/>
    <w:rsid w:val="2AC2088A"/>
    <w:rsid w:val="2AC22828"/>
    <w:rsid w:val="2AC29240"/>
    <w:rsid w:val="2AC59471"/>
    <w:rsid w:val="2AC6D486"/>
    <w:rsid w:val="2AC85783"/>
    <w:rsid w:val="2AC95710"/>
    <w:rsid w:val="2AC97CEC"/>
    <w:rsid w:val="2AC99DF1"/>
    <w:rsid w:val="2AC9E966"/>
    <w:rsid w:val="2ACABBEF"/>
    <w:rsid w:val="2ACB7FF8"/>
    <w:rsid w:val="2ACFCF7C"/>
    <w:rsid w:val="2AD63F92"/>
    <w:rsid w:val="2AD6C96B"/>
    <w:rsid w:val="2AD7EE4F"/>
    <w:rsid w:val="2AD808E1"/>
    <w:rsid w:val="2AD83D3F"/>
    <w:rsid w:val="2AD9ABB5"/>
    <w:rsid w:val="2AD9B7AE"/>
    <w:rsid w:val="2ADA9C90"/>
    <w:rsid w:val="2ADC066C"/>
    <w:rsid w:val="2ADD2F85"/>
    <w:rsid w:val="2ADDA4D0"/>
    <w:rsid w:val="2AE21799"/>
    <w:rsid w:val="2AE34FBB"/>
    <w:rsid w:val="2AE364E5"/>
    <w:rsid w:val="2AE4E2F8"/>
    <w:rsid w:val="2AE6422E"/>
    <w:rsid w:val="2AE694F6"/>
    <w:rsid w:val="2AE6BC8E"/>
    <w:rsid w:val="2AE7FC59"/>
    <w:rsid w:val="2AE8377C"/>
    <w:rsid w:val="2AE99ABB"/>
    <w:rsid w:val="2AEA07DA"/>
    <w:rsid w:val="2AED45FA"/>
    <w:rsid w:val="2AEDAFA2"/>
    <w:rsid w:val="2AF0D273"/>
    <w:rsid w:val="2AF11ACB"/>
    <w:rsid w:val="2AF2412F"/>
    <w:rsid w:val="2AF243C1"/>
    <w:rsid w:val="2AF4874C"/>
    <w:rsid w:val="2AF5BABD"/>
    <w:rsid w:val="2AF6247E"/>
    <w:rsid w:val="2AF6E2E4"/>
    <w:rsid w:val="2AF7CC2E"/>
    <w:rsid w:val="2AFAE184"/>
    <w:rsid w:val="2AFAEB74"/>
    <w:rsid w:val="2AFDF740"/>
    <w:rsid w:val="2AFE3295"/>
    <w:rsid w:val="2AFE48EB"/>
    <w:rsid w:val="2AFF9913"/>
    <w:rsid w:val="2AFFD21E"/>
    <w:rsid w:val="2B0003F4"/>
    <w:rsid w:val="2B018AAE"/>
    <w:rsid w:val="2B01A9AA"/>
    <w:rsid w:val="2B01EFEB"/>
    <w:rsid w:val="2B032B9B"/>
    <w:rsid w:val="2B037084"/>
    <w:rsid w:val="2B03DA64"/>
    <w:rsid w:val="2B03FD71"/>
    <w:rsid w:val="2B053A81"/>
    <w:rsid w:val="2B07663F"/>
    <w:rsid w:val="2B09E070"/>
    <w:rsid w:val="2B0A15E9"/>
    <w:rsid w:val="2B0BE60A"/>
    <w:rsid w:val="2B0C05EB"/>
    <w:rsid w:val="2B0C49BD"/>
    <w:rsid w:val="2B0E1B55"/>
    <w:rsid w:val="2B0E6A22"/>
    <w:rsid w:val="2B0E8685"/>
    <w:rsid w:val="2B0F476F"/>
    <w:rsid w:val="2B106BE5"/>
    <w:rsid w:val="2B10C460"/>
    <w:rsid w:val="2B15626F"/>
    <w:rsid w:val="2B16EC30"/>
    <w:rsid w:val="2B171D5B"/>
    <w:rsid w:val="2B1777DE"/>
    <w:rsid w:val="2B1BA90D"/>
    <w:rsid w:val="2B1C8393"/>
    <w:rsid w:val="2B1DA577"/>
    <w:rsid w:val="2B1FD72B"/>
    <w:rsid w:val="2B2097FD"/>
    <w:rsid w:val="2B23ACD1"/>
    <w:rsid w:val="2B23B2F1"/>
    <w:rsid w:val="2B24BEAA"/>
    <w:rsid w:val="2B270A2E"/>
    <w:rsid w:val="2B27A394"/>
    <w:rsid w:val="2B2957F6"/>
    <w:rsid w:val="2B29A985"/>
    <w:rsid w:val="2B29E88B"/>
    <w:rsid w:val="2B2BFFC2"/>
    <w:rsid w:val="2B2C3432"/>
    <w:rsid w:val="2B2C51B9"/>
    <w:rsid w:val="2B2CB921"/>
    <w:rsid w:val="2B2D435E"/>
    <w:rsid w:val="2B2DE42F"/>
    <w:rsid w:val="2B2E0C09"/>
    <w:rsid w:val="2B2FC764"/>
    <w:rsid w:val="2B2FECA5"/>
    <w:rsid w:val="2B30AF45"/>
    <w:rsid w:val="2B323BC6"/>
    <w:rsid w:val="2B3416F0"/>
    <w:rsid w:val="2B34D870"/>
    <w:rsid w:val="2B3566F7"/>
    <w:rsid w:val="2B35EC1A"/>
    <w:rsid w:val="2B36B322"/>
    <w:rsid w:val="2B37573B"/>
    <w:rsid w:val="2B39A3B0"/>
    <w:rsid w:val="2B3A4237"/>
    <w:rsid w:val="2B3BAB3B"/>
    <w:rsid w:val="2B3BC75E"/>
    <w:rsid w:val="2B3C645A"/>
    <w:rsid w:val="2B3C6DAB"/>
    <w:rsid w:val="2B3DD67F"/>
    <w:rsid w:val="2B3FD199"/>
    <w:rsid w:val="2B404CD9"/>
    <w:rsid w:val="2B405114"/>
    <w:rsid w:val="2B40BC2E"/>
    <w:rsid w:val="2B413B17"/>
    <w:rsid w:val="2B418C3A"/>
    <w:rsid w:val="2B445A1D"/>
    <w:rsid w:val="2B447ED4"/>
    <w:rsid w:val="2B449ACF"/>
    <w:rsid w:val="2B44D27C"/>
    <w:rsid w:val="2B4737BC"/>
    <w:rsid w:val="2B4AFDBC"/>
    <w:rsid w:val="2B4C6BE2"/>
    <w:rsid w:val="2B4F964E"/>
    <w:rsid w:val="2B4FC5B5"/>
    <w:rsid w:val="2B547313"/>
    <w:rsid w:val="2B552D35"/>
    <w:rsid w:val="2B58175D"/>
    <w:rsid w:val="2B5828A0"/>
    <w:rsid w:val="2B58379B"/>
    <w:rsid w:val="2B58BD13"/>
    <w:rsid w:val="2B5A42AF"/>
    <w:rsid w:val="2B5F023B"/>
    <w:rsid w:val="2B5F5096"/>
    <w:rsid w:val="2B60E687"/>
    <w:rsid w:val="2B618A66"/>
    <w:rsid w:val="2B62DBB7"/>
    <w:rsid w:val="2B644A97"/>
    <w:rsid w:val="2B645F2A"/>
    <w:rsid w:val="2B68066F"/>
    <w:rsid w:val="2B6829AC"/>
    <w:rsid w:val="2B686972"/>
    <w:rsid w:val="2B6B9F94"/>
    <w:rsid w:val="2B6BF2A0"/>
    <w:rsid w:val="2B6D9FEE"/>
    <w:rsid w:val="2B6EC57D"/>
    <w:rsid w:val="2B6FD277"/>
    <w:rsid w:val="2B727D97"/>
    <w:rsid w:val="2B7340AB"/>
    <w:rsid w:val="2B736FA8"/>
    <w:rsid w:val="2B74BF45"/>
    <w:rsid w:val="2B7544DE"/>
    <w:rsid w:val="2B760358"/>
    <w:rsid w:val="2B76C59A"/>
    <w:rsid w:val="2B7A0CD2"/>
    <w:rsid w:val="2B7BB4AD"/>
    <w:rsid w:val="2B7FF666"/>
    <w:rsid w:val="2B800610"/>
    <w:rsid w:val="2B81DCD2"/>
    <w:rsid w:val="2B81DCE1"/>
    <w:rsid w:val="2B82C7C5"/>
    <w:rsid w:val="2B83E578"/>
    <w:rsid w:val="2B848E64"/>
    <w:rsid w:val="2B88C01D"/>
    <w:rsid w:val="2B8A20DF"/>
    <w:rsid w:val="2B8A5EC0"/>
    <w:rsid w:val="2B8B0AF0"/>
    <w:rsid w:val="2B8D4314"/>
    <w:rsid w:val="2B8ECEC2"/>
    <w:rsid w:val="2B8F2C22"/>
    <w:rsid w:val="2B900D2B"/>
    <w:rsid w:val="2B908C4E"/>
    <w:rsid w:val="2B9238CF"/>
    <w:rsid w:val="2B946873"/>
    <w:rsid w:val="2B94A06C"/>
    <w:rsid w:val="2B95900B"/>
    <w:rsid w:val="2B97CF25"/>
    <w:rsid w:val="2B983385"/>
    <w:rsid w:val="2B9C499F"/>
    <w:rsid w:val="2B9C7D3C"/>
    <w:rsid w:val="2B9CC4F2"/>
    <w:rsid w:val="2B9CC586"/>
    <w:rsid w:val="2B9F325E"/>
    <w:rsid w:val="2B9F5AC2"/>
    <w:rsid w:val="2B9FA644"/>
    <w:rsid w:val="2B9FA759"/>
    <w:rsid w:val="2BA236E7"/>
    <w:rsid w:val="2BA4E101"/>
    <w:rsid w:val="2BA64099"/>
    <w:rsid w:val="2BA6C6AE"/>
    <w:rsid w:val="2BA6CF90"/>
    <w:rsid w:val="2BB1160B"/>
    <w:rsid w:val="2BB12438"/>
    <w:rsid w:val="2BB15563"/>
    <w:rsid w:val="2BB21E05"/>
    <w:rsid w:val="2BB2FD86"/>
    <w:rsid w:val="2BB399B7"/>
    <w:rsid w:val="2BB63D98"/>
    <w:rsid w:val="2BB6E8C4"/>
    <w:rsid w:val="2BB7ADC8"/>
    <w:rsid w:val="2BB7DB48"/>
    <w:rsid w:val="2BB93C75"/>
    <w:rsid w:val="2BB9FAC3"/>
    <w:rsid w:val="2BBC302A"/>
    <w:rsid w:val="2BBCF527"/>
    <w:rsid w:val="2BBFB8E5"/>
    <w:rsid w:val="2BC24DA8"/>
    <w:rsid w:val="2BC2749F"/>
    <w:rsid w:val="2BC2C0BC"/>
    <w:rsid w:val="2BC2C538"/>
    <w:rsid w:val="2BC2D3BF"/>
    <w:rsid w:val="2BC3585E"/>
    <w:rsid w:val="2BC36FBC"/>
    <w:rsid w:val="2BC53718"/>
    <w:rsid w:val="2BC5C3AA"/>
    <w:rsid w:val="2BC5F5B2"/>
    <w:rsid w:val="2BC650C1"/>
    <w:rsid w:val="2BC93746"/>
    <w:rsid w:val="2BC93A55"/>
    <w:rsid w:val="2BC96943"/>
    <w:rsid w:val="2BC9F5C9"/>
    <w:rsid w:val="2BCC8708"/>
    <w:rsid w:val="2BCD1DCC"/>
    <w:rsid w:val="2BD327CB"/>
    <w:rsid w:val="2BD4ACB3"/>
    <w:rsid w:val="2BD54E10"/>
    <w:rsid w:val="2BD7D207"/>
    <w:rsid w:val="2BDA69E7"/>
    <w:rsid w:val="2BDBE1EC"/>
    <w:rsid w:val="2BDDDE41"/>
    <w:rsid w:val="2BDE9150"/>
    <w:rsid w:val="2BDEBC13"/>
    <w:rsid w:val="2BDF4796"/>
    <w:rsid w:val="2BDF4D86"/>
    <w:rsid w:val="2BDFE74B"/>
    <w:rsid w:val="2BE55469"/>
    <w:rsid w:val="2BE7F5CD"/>
    <w:rsid w:val="2BE84D8C"/>
    <w:rsid w:val="2BEC8EBD"/>
    <w:rsid w:val="2BEC9B9A"/>
    <w:rsid w:val="2BEDE21B"/>
    <w:rsid w:val="2BEE8B05"/>
    <w:rsid w:val="2BEEF7CF"/>
    <w:rsid w:val="2BEF72C6"/>
    <w:rsid w:val="2BEF87F0"/>
    <w:rsid w:val="2BF11CE3"/>
    <w:rsid w:val="2BF17871"/>
    <w:rsid w:val="2BF5CEF0"/>
    <w:rsid w:val="2BF7128F"/>
    <w:rsid w:val="2BF91638"/>
    <w:rsid w:val="2BFD97EA"/>
    <w:rsid w:val="2BFE60F0"/>
    <w:rsid w:val="2BFEF6C1"/>
    <w:rsid w:val="2C027020"/>
    <w:rsid w:val="2C02FA8C"/>
    <w:rsid w:val="2C045ED3"/>
    <w:rsid w:val="2C05BB71"/>
    <w:rsid w:val="2C061CF8"/>
    <w:rsid w:val="2C071B2C"/>
    <w:rsid w:val="2C073B69"/>
    <w:rsid w:val="2C099214"/>
    <w:rsid w:val="2C0B9632"/>
    <w:rsid w:val="2C0CB081"/>
    <w:rsid w:val="2C0E30DD"/>
    <w:rsid w:val="2C0EDE6F"/>
    <w:rsid w:val="2C1224D6"/>
    <w:rsid w:val="2C1396FE"/>
    <w:rsid w:val="2C13A942"/>
    <w:rsid w:val="2C13AB4D"/>
    <w:rsid w:val="2C14EDC2"/>
    <w:rsid w:val="2C15DDED"/>
    <w:rsid w:val="2C17257A"/>
    <w:rsid w:val="2C17A689"/>
    <w:rsid w:val="2C187880"/>
    <w:rsid w:val="2C18790C"/>
    <w:rsid w:val="2C1A475B"/>
    <w:rsid w:val="2C1A7312"/>
    <w:rsid w:val="2C1AB6B2"/>
    <w:rsid w:val="2C1D879E"/>
    <w:rsid w:val="2C1D8C75"/>
    <w:rsid w:val="2C1DA8CE"/>
    <w:rsid w:val="2C1EA06D"/>
    <w:rsid w:val="2C2322F3"/>
    <w:rsid w:val="2C23A6A4"/>
    <w:rsid w:val="2C246D5A"/>
    <w:rsid w:val="2C250183"/>
    <w:rsid w:val="2C250500"/>
    <w:rsid w:val="2C269A68"/>
    <w:rsid w:val="2C28EE7C"/>
    <w:rsid w:val="2C29BF5D"/>
    <w:rsid w:val="2C2B0CE7"/>
    <w:rsid w:val="2C2CAC82"/>
    <w:rsid w:val="2C2D90C8"/>
    <w:rsid w:val="2C2E8C4E"/>
    <w:rsid w:val="2C2F5CDF"/>
    <w:rsid w:val="2C30B191"/>
    <w:rsid w:val="2C313DD1"/>
    <w:rsid w:val="2C316812"/>
    <w:rsid w:val="2C330EBD"/>
    <w:rsid w:val="2C334264"/>
    <w:rsid w:val="2C3373D5"/>
    <w:rsid w:val="2C36DD24"/>
    <w:rsid w:val="2C38BEFC"/>
    <w:rsid w:val="2C3A0BB1"/>
    <w:rsid w:val="2C3B5A7F"/>
    <w:rsid w:val="2C3C161B"/>
    <w:rsid w:val="2C3CCC4F"/>
    <w:rsid w:val="2C3D2071"/>
    <w:rsid w:val="2C3D3A39"/>
    <w:rsid w:val="2C3E7150"/>
    <w:rsid w:val="2C3ECB1B"/>
    <w:rsid w:val="2C3FD8E3"/>
    <w:rsid w:val="2C4160DB"/>
    <w:rsid w:val="2C41AE4A"/>
    <w:rsid w:val="2C426212"/>
    <w:rsid w:val="2C429956"/>
    <w:rsid w:val="2C434791"/>
    <w:rsid w:val="2C43A768"/>
    <w:rsid w:val="2C43F49E"/>
    <w:rsid w:val="2C44A15C"/>
    <w:rsid w:val="2C462473"/>
    <w:rsid w:val="2C4639DB"/>
    <w:rsid w:val="2C465A91"/>
    <w:rsid w:val="2C4741BA"/>
    <w:rsid w:val="2C48240C"/>
    <w:rsid w:val="2C4A06AC"/>
    <w:rsid w:val="2C4C844B"/>
    <w:rsid w:val="2C4CFD80"/>
    <w:rsid w:val="2C4D22F3"/>
    <w:rsid w:val="2C50771D"/>
    <w:rsid w:val="2C508472"/>
    <w:rsid w:val="2C53415C"/>
    <w:rsid w:val="2C55E264"/>
    <w:rsid w:val="2C571873"/>
    <w:rsid w:val="2C57BF9B"/>
    <w:rsid w:val="2C585570"/>
    <w:rsid w:val="2C593D67"/>
    <w:rsid w:val="2C599663"/>
    <w:rsid w:val="2C5A6223"/>
    <w:rsid w:val="2C5B67C5"/>
    <w:rsid w:val="2C5B89E3"/>
    <w:rsid w:val="2C5BA5B4"/>
    <w:rsid w:val="2C5F39AE"/>
    <w:rsid w:val="2C600716"/>
    <w:rsid w:val="2C601982"/>
    <w:rsid w:val="2C61B68D"/>
    <w:rsid w:val="2C62E82B"/>
    <w:rsid w:val="2C63A3B0"/>
    <w:rsid w:val="2C6436E5"/>
    <w:rsid w:val="2C6495D6"/>
    <w:rsid w:val="2C64CD8B"/>
    <w:rsid w:val="2C66237F"/>
    <w:rsid w:val="2C66FA1F"/>
    <w:rsid w:val="2C6805A1"/>
    <w:rsid w:val="2C6D38A4"/>
    <w:rsid w:val="2C6DB24E"/>
    <w:rsid w:val="2C6E063E"/>
    <w:rsid w:val="2C6EB4B1"/>
    <w:rsid w:val="2C7000C8"/>
    <w:rsid w:val="2C70B449"/>
    <w:rsid w:val="2C70C3C8"/>
    <w:rsid w:val="2C718DE2"/>
    <w:rsid w:val="2C72CCBB"/>
    <w:rsid w:val="2C761B11"/>
    <w:rsid w:val="2C764FA8"/>
    <w:rsid w:val="2C769C20"/>
    <w:rsid w:val="2C76D5D2"/>
    <w:rsid w:val="2C770C8E"/>
    <w:rsid w:val="2C782C1D"/>
    <w:rsid w:val="2C793BE7"/>
    <w:rsid w:val="2C79AAC7"/>
    <w:rsid w:val="2C7B1DC1"/>
    <w:rsid w:val="2C7D7820"/>
    <w:rsid w:val="2C7DCC13"/>
    <w:rsid w:val="2C7E43D2"/>
    <w:rsid w:val="2C7F80BB"/>
    <w:rsid w:val="2C7FFFB6"/>
    <w:rsid w:val="2C83C18B"/>
    <w:rsid w:val="2C8734FB"/>
    <w:rsid w:val="2C87A464"/>
    <w:rsid w:val="2C88ADCD"/>
    <w:rsid w:val="2C8966F4"/>
    <w:rsid w:val="2C897A4A"/>
    <w:rsid w:val="2C8FC758"/>
    <w:rsid w:val="2C906AD6"/>
    <w:rsid w:val="2C91BAEE"/>
    <w:rsid w:val="2C92879D"/>
    <w:rsid w:val="2C94AA33"/>
    <w:rsid w:val="2C94EE2A"/>
    <w:rsid w:val="2C978A7B"/>
    <w:rsid w:val="2C97AB35"/>
    <w:rsid w:val="2C9834BA"/>
    <w:rsid w:val="2C98C61D"/>
    <w:rsid w:val="2C9A2096"/>
    <w:rsid w:val="2C9BAA92"/>
    <w:rsid w:val="2C9CBB09"/>
    <w:rsid w:val="2C9DB205"/>
    <w:rsid w:val="2C9E5463"/>
    <w:rsid w:val="2C9FD411"/>
    <w:rsid w:val="2CA0375A"/>
    <w:rsid w:val="2CA048DA"/>
    <w:rsid w:val="2CA0F3A8"/>
    <w:rsid w:val="2CA1746F"/>
    <w:rsid w:val="2CA1B781"/>
    <w:rsid w:val="2CA1DF6D"/>
    <w:rsid w:val="2CA388FC"/>
    <w:rsid w:val="2CA69511"/>
    <w:rsid w:val="2CA72A99"/>
    <w:rsid w:val="2CA75ACC"/>
    <w:rsid w:val="2CA77CA0"/>
    <w:rsid w:val="2CAC17FF"/>
    <w:rsid w:val="2CAFB244"/>
    <w:rsid w:val="2CB00455"/>
    <w:rsid w:val="2CB00985"/>
    <w:rsid w:val="2CB168D9"/>
    <w:rsid w:val="2CB1DBDF"/>
    <w:rsid w:val="2CB2B19B"/>
    <w:rsid w:val="2CB31ADA"/>
    <w:rsid w:val="2CB345FA"/>
    <w:rsid w:val="2CB63026"/>
    <w:rsid w:val="2CB72306"/>
    <w:rsid w:val="2CB8BEAF"/>
    <w:rsid w:val="2CBAD687"/>
    <w:rsid w:val="2CBB481B"/>
    <w:rsid w:val="2CBCE549"/>
    <w:rsid w:val="2CBDD5CF"/>
    <w:rsid w:val="2CC1F558"/>
    <w:rsid w:val="2CC41723"/>
    <w:rsid w:val="2CC5D876"/>
    <w:rsid w:val="2CC65E30"/>
    <w:rsid w:val="2CC6C1AC"/>
    <w:rsid w:val="2CC70224"/>
    <w:rsid w:val="2CC70FC5"/>
    <w:rsid w:val="2CC9B490"/>
    <w:rsid w:val="2CC9C92B"/>
    <w:rsid w:val="2CC9D388"/>
    <w:rsid w:val="2CC9FB40"/>
    <w:rsid w:val="2CCA06E6"/>
    <w:rsid w:val="2CCBA1C6"/>
    <w:rsid w:val="2CCBDEA9"/>
    <w:rsid w:val="2CCC7C0E"/>
    <w:rsid w:val="2CCCB903"/>
    <w:rsid w:val="2CCD6E0A"/>
    <w:rsid w:val="2CCDCE6D"/>
    <w:rsid w:val="2CCDE600"/>
    <w:rsid w:val="2CCE1362"/>
    <w:rsid w:val="2CCE9032"/>
    <w:rsid w:val="2CCF3B52"/>
    <w:rsid w:val="2CD00EC2"/>
    <w:rsid w:val="2CD1C3D7"/>
    <w:rsid w:val="2CD56C92"/>
    <w:rsid w:val="2CD6350A"/>
    <w:rsid w:val="2CD859F4"/>
    <w:rsid w:val="2CD87E2E"/>
    <w:rsid w:val="2CD95178"/>
    <w:rsid w:val="2CD9A518"/>
    <w:rsid w:val="2CD9D215"/>
    <w:rsid w:val="2CDA1985"/>
    <w:rsid w:val="2CDBA140"/>
    <w:rsid w:val="2CDC1762"/>
    <w:rsid w:val="2CE06C58"/>
    <w:rsid w:val="2CE1E43F"/>
    <w:rsid w:val="2CE29C44"/>
    <w:rsid w:val="2CE5B402"/>
    <w:rsid w:val="2CE5F37D"/>
    <w:rsid w:val="2CE61F50"/>
    <w:rsid w:val="2CE64A21"/>
    <w:rsid w:val="2CE6EFB7"/>
    <w:rsid w:val="2CE9330C"/>
    <w:rsid w:val="2CEA3E68"/>
    <w:rsid w:val="2CEA789B"/>
    <w:rsid w:val="2CEAC084"/>
    <w:rsid w:val="2CEB7A9C"/>
    <w:rsid w:val="2CEDEC36"/>
    <w:rsid w:val="2CF0766B"/>
    <w:rsid w:val="2CF13E2B"/>
    <w:rsid w:val="2CF177EF"/>
    <w:rsid w:val="2CF179C0"/>
    <w:rsid w:val="2CF220A7"/>
    <w:rsid w:val="2CF25572"/>
    <w:rsid w:val="2CF685BD"/>
    <w:rsid w:val="2CF81497"/>
    <w:rsid w:val="2CF9C306"/>
    <w:rsid w:val="2CF9C829"/>
    <w:rsid w:val="2CFB8794"/>
    <w:rsid w:val="2CFD9FDF"/>
    <w:rsid w:val="2CFE353E"/>
    <w:rsid w:val="2CFE4E49"/>
    <w:rsid w:val="2CFE563D"/>
    <w:rsid w:val="2D02A140"/>
    <w:rsid w:val="2D0324AD"/>
    <w:rsid w:val="2D0355CB"/>
    <w:rsid w:val="2D038114"/>
    <w:rsid w:val="2D052C17"/>
    <w:rsid w:val="2D0532B1"/>
    <w:rsid w:val="2D06399B"/>
    <w:rsid w:val="2D06F681"/>
    <w:rsid w:val="2D07ABED"/>
    <w:rsid w:val="2D09643D"/>
    <w:rsid w:val="2D0BC661"/>
    <w:rsid w:val="2D0CA41F"/>
    <w:rsid w:val="2D0CC2C5"/>
    <w:rsid w:val="2D0D467E"/>
    <w:rsid w:val="2D0EB9DB"/>
    <w:rsid w:val="2D0EEAA4"/>
    <w:rsid w:val="2D0F00A1"/>
    <w:rsid w:val="2D0F078D"/>
    <w:rsid w:val="2D0F4D7E"/>
    <w:rsid w:val="2D1027F6"/>
    <w:rsid w:val="2D124322"/>
    <w:rsid w:val="2D12FE19"/>
    <w:rsid w:val="2D13C361"/>
    <w:rsid w:val="2D144306"/>
    <w:rsid w:val="2D15C80E"/>
    <w:rsid w:val="2D16F4BF"/>
    <w:rsid w:val="2D1B6426"/>
    <w:rsid w:val="2D1BD836"/>
    <w:rsid w:val="2D1D4853"/>
    <w:rsid w:val="2D1D5A07"/>
    <w:rsid w:val="2D1DB751"/>
    <w:rsid w:val="2D1ED005"/>
    <w:rsid w:val="2D1EDC5F"/>
    <w:rsid w:val="2D2259BB"/>
    <w:rsid w:val="2D2343ED"/>
    <w:rsid w:val="2D238647"/>
    <w:rsid w:val="2D249D97"/>
    <w:rsid w:val="2D25111C"/>
    <w:rsid w:val="2D26FC3D"/>
    <w:rsid w:val="2D270F4E"/>
    <w:rsid w:val="2D28329C"/>
    <w:rsid w:val="2D2858A6"/>
    <w:rsid w:val="2D29556D"/>
    <w:rsid w:val="2D2B53D9"/>
    <w:rsid w:val="2D2E8CC7"/>
    <w:rsid w:val="2D2F0099"/>
    <w:rsid w:val="2D2F5512"/>
    <w:rsid w:val="2D30B215"/>
    <w:rsid w:val="2D314565"/>
    <w:rsid w:val="2D32C50A"/>
    <w:rsid w:val="2D33CF27"/>
    <w:rsid w:val="2D346242"/>
    <w:rsid w:val="2D35BA82"/>
    <w:rsid w:val="2D367094"/>
    <w:rsid w:val="2D36F6A2"/>
    <w:rsid w:val="2D374700"/>
    <w:rsid w:val="2D38ED62"/>
    <w:rsid w:val="2D39DDA5"/>
    <w:rsid w:val="2D3C7144"/>
    <w:rsid w:val="2D3D0782"/>
    <w:rsid w:val="2D3DE82E"/>
    <w:rsid w:val="2D3E5C46"/>
    <w:rsid w:val="2D3F49AC"/>
    <w:rsid w:val="2D3FA951"/>
    <w:rsid w:val="2D404B0C"/>
    <w:rsid w:val="2D405D61"/>
    <w:rsid w:val="2D4120AF"/>
    <w:rsid w:val="2D42AB0C"/>
    <w:rsid w:val="2D43BFDF"/>
    <w:rsid w:val="2D467363"/>
    <w:rsid w:val="2D470557"/>
    <w:rsid w:val="2D47CDC6"/>
    <w:rsid w:val="2D4A5544"/>
    <w:rsid w:val="2D4BC603"/>
    <w:rsid w:val="2D4C0E5E"/>
    <w:rsid w:val="2D4C95AC"/>
    <w:rsid w:val="2D4CEDA5"/>
    <w:rsid w:val="2D4E33C9"/>
    <w:rsid w:val="2D4E6E53"/>
    <w:rsid w:val="2D4F5B0F"/>
    <w:rsid w:val="2D50F9B7"/>
    <w:rsid w:val="2D5118E0"/>
    <w:rsid w:val="2D52C03B"/>
    <w:rsid w:val="2D54A8DC"/>
    <w:rsid w:val="2D561252"/>
    <w:rsid w:val="2D56CA18"/>
    <w:rsid w:val="2D5A5FD9"/>
    <w:rsid w:val="2D5C77A4"/>
    <w:rsid w:val="2D5D7AF2"/>
    <w:rsid w:val="2D5FFAC5"/>
    <w:rsid w:val="2D600E98"/>
    <w:rsid w:val="2D631E4F"/>
    <w:rsid w:val="2D65A91C"/>
    <w:rsid w:val="2D6919D7"/>
    <w:rsid w:val="2D6A3D7F"/>
    <w:rsid w:val="2D6D20D6"/>
    <w:rsid w:val="2D6D340E"/>
    <w:rsid w:val="2D6DE821"/>
    <w:rsid w:val="2D6E7DCC"/>
    <w:rsid w:val="2D6F178D"/>
    <w:rsid w:val="2D6F3E75"/>
    <w:rsid w:val="2D6F7E94"/>
    <w:rsid w:val="2D6F85F2"/>
    <w:rsid w:val="2D6FB5A4"/>
    <w:rsid w:val="2D723333"/>
    <w:rsid w:val="2D727872"/>
    <w:rsid w:val="2D73CCD0"/>
    <w:rsid w:val="2D741659"/>
    <w:rsid w:val="2D7444D7"/>
    <w:rsid w:val="2D745C93"/>
    <w:rsid w:val="2D750DF8"/>
    <w:rsid w:val="2D764A38"/>
    <w:rsid w:val="2D7AE00A"/>
    <w:rsid w:val="2D7BC8BB"/>
    <w:rsid w:val="2D7C0BE6"/>
    <w:rsid w:val="2D7C84A0"/>
    <w:rsid w:val="2D7F8B62"/>
    <w:rsid w:val="2D815A96"/>
    <w:rsid w:val="2D8163CD"/>
    <w:rsid w:val="2D838D8B"/>
    <w:rsid w:val="2D83FFDB"/>
    <w:rsid w:val="2D84DD00"/>
    <w:rsid w:val="2D86E913"/>
    <w:rsid w:val="2D86F36C"/>
    <w:rsid w:val="2D89CB32"/>
    <w:rsid w:val="2D8A9477"/>
    <w:rsid w:val="2D8D8F9A"/>
    <w:rsid w:val="2D8D92EF"/>
    <w:rsid w:val="2D922083"/>
    <w:rsid w:val="2D941A0C"/>
    <w:rsid w:val="2D94A4EA"/>
    <w:rsid w:val="2D97A541"/>
    <w:rsid w:val="2D983733"/>
    <w:rsid w:val="2D9917B6"/>
    <w:rsid w:val="2D9B9DDC"/>
    <w:rsid w:val="2D9C5180"/>
    <w:rsid w:val="2D9EFC8D"/>
    <w:rsid w:val="2D9F1F7F"/>
    <w:rsid w:val="2D9F392A"/>
    <w:rsid w:val="2DA1E2EA"/>
    <w:rsid w:val="2DA2C99B"/>
    <w:rsid w:val="2DA31CE3"/>
    <w:rsid w:val="2DA3C169"/>
    <w:rsid w:val="2DA4311A"/>
    <w:rsid w:val="2DA6C12D"/>
    <w:rsid w:val="2DA6DAF0"/>
    <w:rsid w:val="2DA7CC3E"/>
    <w:rsid w:val="2DA7DB9B"/>
    <w:rsid w:val="2DA9A775"/>
    <w:rsid w:val="2DAB7F10"/>
    <w:rsid w:val="2DAB8412"/>
    <w:rsid w:val="2DABF4D2"/>
    <w:rsid w:val="2DAC4A4F"/>
    <w:rsid w:val="2DAE1A1E"/>
    <w:rsid w:val="2DAE9B74"/>
    <w:rsid w:val="2DAEB761"/>
    <w:rsid w:val="2DB10A94"/>
    <w:rsid w:val="2DB45DA7"/>
    <w:rsid w:val="2DB4EC20"/>
    <w:rsid w:val="2DB612A4"/>
    <w:rsid w:val="2DB6F884"/>
    <w:rsid w:val="2DB90443"/>
    <w:rsid w:val="2DB95FD7"/>
    <w:rsid w:val="2DBA6FE8"/>
    <w:rsid w:val="2DBBCE39"/>
    <w:rsid w:val="2DBFD89C"/>
    <w:rsid w:val="2DC0F4FA"/>
    <w:rsid w:val="2DC1CFE1"/>
    <w:rsid w:val="2DC2CC11"/>
    <w:rsid w:val="2DC30850"/>
    <w:rsid w:val="2DC339CE"/>
    <w:rsid w:val="2DC3DF4D"/>
    <w:rsid w:val="2DC4062E"/>
    <w:rsid w:val="2DC444E7"/>
    <w:rsid w:val="2DC4E721"/>
    <w:rsid w:val="2DC80016"/>
    <w:rsid w:val="2DC836B5"/>
    <w:rsid w:val="2DC9C8D3"/>
    <w:rsid w:val="2DCAA5AC"/>
    <w:rsid w:val="2DCB18AD"/>
    <w:rsid w:val="2DCE4749"/>
    <w:rsid w:val="2DCE921D"/>
    <w:rsid w:val="2DCF7CB2"/>
    <w:rsid w:val="2DD0558D"/>
    <w:rsid w:val="2DD35FE3"/>
    <w:rsid w:val="2DD4B5E4"/>
    <w:rsid w:val="2DD4C4E5"/>
    <w:rsid w:val="2DD58F3C"/>
    <w:rsid w:val="2DD5CF0D"/>
    <w:rsid w:val="2DD73623"/>
    <w:rsid w:val="2DDC8DD2"/>
    <w:rsid w:val="2DDD8A70"/>
    <w:rsid w:val="2DDE01FF"/>
    <w:rsid w:val="2DDE652D"/>
    <w:rsid w:val="2DDF0CC5"/>
    <w:rsid w:val="2DDFD342"/>
    <w:rsid w:val="2DE1C013"/>
    <w:rsid w:val="2DE2425B"/>
    <w:rsid w:val="2DE30D7F"/>
    <w:rsid w:val="2DE4F9BC"/>
    <w:rsid w:val="2DE6CF6E"/>
    <w:rsid w:val="2DE8077C"/>
    <w:rsid w:val="2DE8B02E"/>
    <w:rsid w:val="2DEB1338"/>
    <w:rsid w:val="2DEB2A7E"/>
    <w:rsid w:val="2DEBAB42"/>
    <w:rsid w:val="2DEC2005"/>
    <w:rsid w:val="2DEEB3B3"/>
    <w:rsid w:val="2DEF1A3B"/>
    <w:rsid w:val="2DF2084F"/>
    <w:rsid w:val="2DF48B9F"/>
    <w:rsid w:val="2DF5A62D"/>
    <w:rsid w:val="2DF72E08"/>
    <w:rsid w:val="2DF7558F"/>
    <w:rsid w:val="2DFC661A"/>
    <w:rsid w:val="2DFE0C6A"/>
    <w:rsid w:val="2DFEB1B7"/>
    <w:rsid w:val="2E01AF04"/>
    <w:rsid w:val="2E037CB0"/>
    <w:rsid w:val="2E03C35A"/>
    <w:rsid w:val="2E03DBCB"/>
    <w:rsid w:val="2E04AB1A"/>
    <w:rsid w:val="2E063FAD"/>
    <w:rsid w:val="2E081CC1"/>
    <w:rsid w:val="2E0A6748"/>
    <w:rsid w:val="2E0AA5BB"/>
    <w:rsid w:val="2E0B1EFA"/>
    <w:rsid w:val="2E0DCDA9"/>
    <w:rsid w:val="2E0F4965"/>
    <w:rsid w:val="2E109335"/>
    <w:rsid w:val="2E112406"/>
    <w:rsid w:val="2E11395B"/>
    <w:rsid w:val="2E12C391"/>
    <w:rsid w:val="2E13BDE5"/>
    <w:rsid w:val="2E13FE9F"/>
    <w:rsid w:val="2E14BF4B"/>
    <w:rsid w:val="2E15871B"/>
    <w:rsid w:val="2E164397"/>
    <w:rsid w:val="2E16F669"/>
    <w:rsid w:val="2E1704FE"/>
    <w:rsid w:val="2E180B3D"/>
    <w:rsid w:val="2E1AEC96"/>
    <w:rsid w:val="2E1B04C5"/>
    <w:rsid w:val="2E1B1A01"/>
    <w:rsid w:val="2E1BE816"/>
    <w:rsid w:val="2E1BEA04"/>
    <w:rsid w:val="2E1E13F9"/>
    <w:rsid w:val="2E1ED8B3"/>
    <w:rsid w:val="2E1EF033"/>
    <w:rsid w:val="2E208B26"/>
    <w:rsid w:val="2E20C38C"/>
    <w:rsid w:val="2E20FDAF"/>
    <w:rsid w:val="2E22E299"/>
    <w:rsid w:val="2E233B32"/>
    <w:rsid w:val="2E24CF01"/>
    <w:rsid w:val="2E27409A"/>
    <w:rsid w:val="2E27830E"/>
    <w:rsid w:val="2E2822CB"/>
    <w:rsid w:val="2E2860E0"/>
    <w:rsid w:val="2E28DEA4"/>
    <w:rsid w:val="2E2A2B67"/>
    <w:rsid w:val="2E2C888D"/>
    <w:rsid w:val="2E2CB3F9"/>
    <w:rsid w:val="2E2D0A16"/>
    <w:rsid w:val="2E2DEF0C"/>
    <w:rsid w:val="2E31CC21"/>
    <w:rsid w:val="2E349DC3"/>
    <w:rsid w:val="2E3513AE"/>
    <w:rsid w:val="2E3554AB"/>
    <w:rsid w:val="2E358902"/>
    <w:rsid w:val="2E375579"/>
    <w:rsid w:val="2E37E503"/>
    <w:rsid w:val="2E38A03B"/>
    <w:rsid w:val="2E395D06"/>
    <w:rsid w:val="2E399ED9"/>
    <w:rsid w:val="2E3AF6E8"/>
    <w:rsid w:val="2E3B8CF6"/>
    <w:rsid w:val="2E3DC48D"/>
    <w:rsid w:val="2E409C32"/>
    <w:rsid w:val="2E41F008"/>
    <w:rsid w:val="2E434522"/>
    <w:rsid w:val="2E43EB00"/>
    <w:rsid w:val="2E44BD6A"/>
    <w:rsid w:val="2E45FDF6"/>
    <w:rsid w:val="2E49BA77"/>
    <w:rsid w:val="2E49C39A"/>
    <w:rsid w:val="2E4B9187"/>
    <w:rsid w:val="2E4C4F64"/>
    <w:rsid w:val="2E4F493E"/>
    <w:rsid w:val="2E515021"/>
    <w:rsid w:val="2E5261AC"/>
    <w:rsid w:val="2E5649AC"/>
    <w:rsid w:val="2E56C00E"/>
    <w:rsid w:val="2E5725E6"/>
    <w:rsid w:val="2E5760E7"/>
    <w:rsid w:val="2E580580"/>
    <w:rsid w:val="2E58FE64"/>
    <w:rsid w:val="2E5AEEEE"/>
    <w:rsid w:val="2E5C3FDE"/>
    <w:rsid w:val="2E5C714A"/>
    <w:rsid w:val="2E600D64"/>
    <w:rsid w:val="2E606A3C"/>
    <w:rsid w:val="2E6289FD"/>
    <w:rsid w:val="2E62920D"/>
    <w:rsid w:val="2E62ABCF"/>
    <w:rsid w:val="2E63A44D"/>
    <w:rsid w:val="2E64B009"/>
    <w:rsid w:val="2E6781B7"/>
    <w:rsid w:val="2E69DC5B"/>
    <w:rsid w:val="2E6A0A03"/>
    <w:rsid w:val="2E6CF7B6"/>
    <w:rsid w:val="2E6D3E36"/>
    <w:rsid w:val="2E718F78"/>
    <w:rsid w:val="2E7443DE"/>
    <w:rsid w:val="2E7521D9"/>
    <w:rsid w:val="2E75D13A"/>
    <w:rsid w:val="2E779F34"/>
    <w:rsid w:val="2E786492"/>
    <w:rsid w:val="2E79BD68"/>
    <w:rsid w:val="2E7BEA1E"/>
    <w:rsid w:val="2E7C81DF"/>
    <w:rsid w:val="2E7DFD66"/>
    <w:rsid w:val="2E80A704"/>
    <w:rsid w:val="2E80F584"/>
    <w:rsid w:val="2E81D9FD"/>
    <w:rsid w:val="2E864654"/>
    <w:rsid w:val="2E87C32D"/>
    <w:rsid w:val="2E87E7BC"/>
    <w:rsid w:val="2E89BA47"/>
    <w:rsid w:val="2E8A3DEE"/>
    <w:rsid w:val="2E8B2DD4"/>
    <w:rsid w:val="2E8B6ABA"/>
    <w:rsid w:val="2E8B7078"/>
    <w:rsid w:val="2E8D444F"/>
    <w:rsid w:val="2E8E0989"/>
    <w:rsid w:val="2E8E754E"/>
    <w:rsid w:val="2E8F344D"/>
    <w:rsid w:val="2E927E59"/>
    <w:rsid w:val="2E931173"/>
    <w:rsid w:val="2E93BDD2"/>
    <w:rsid w:val="2E9418AE"/>
    <w:rsid w:val="2E95C329"/>
    <w:rsid w:val="2E968788"/>
    <w:rsid w:val="2E96EA87"/>
    <w:rsid w:val="2E986CFA"/>
    <w:rsid w:val="2E9944B6"/>
    <w:rsid w:val="2E9A9094"/>
    <w:rsid w:val="2EA27676"/>
    <w:rsid w:val="2EA2BA61"/>
    <w:rsid w:val="2EA321DC"/>
    <w:rsid w:val="2EA4F368"/>
    <w:rsid w:val="2EA5CE5C"/>
    <w:rsid w:val="2EA5EACD"/>
    <w:rsid w:val="2EA8D21C"/>
    <w:rsid w:val="2EA8F34F"/>
    <w:rsid w:val="2EA90693"/>
    <w:rsid w:val="2EAAF778"/>
    <w:rsid w:val="2EAB8626"/>
    <w:rsid w:val="2EAD3FC7"/>
    <w:rsid w:val="2EADD282"/>
    <w:rsid w:val="2EADFE74"/>
    <w:rsid w:val="2EB0905E"/>
    <w:rsid w:val="2EB1C0AA"/>
    <w:rsid w:val="2EB1D9D3"/>
    <w:rsid w:val="2EB490FE"/>
    <w:rsid w:val="2EB54FC6"/>
    <w:rsid w:val="2EB61F14"/>
    <w:rsid w:val="2EB75F61"/>
    <w:rsid w:val="2EBA5315"/>
    <w:rsid w:val="2EBB1030"/>
    <w:rsid w:val="2EBC816E"/>
    <w:rsid w:val="2EBD8FBF"/>
    <w:rsid w:val="2EBE5AEA"/>
    <w:rsid w:val="2EC1CB0E"/>
    <w:rsid w:val="2EC3F3A8"/>
    <w:rsid w:val="2EC45EEB"/>
    <w:rsid w:val="2EC6015B"/>
    <w:rsid w:val="2EC67076"/>
    <w:rsid w:val="2EC6CCE4"/>
    <w:rsid w:val="2EC95272"/>
    <w:rsid w:val="2EC990C0"/>
    <w:rsid w:val="2ECB1303"/>
    <w:rsid w:val="2ECC7041"/>
    <w:rsid w:val="2ECCB93C"/>
    <w:rsid w:val="2ECCE7D8"/>
    <w:rsid w:val="2ED0D0A2"/>
    <w:rsid w:val="2ED136AE"/>
    <w:rsid w:val="2ED15273"/>
    <w:rsid w:val="2ED42B10"/>
    <w:rsid w:val="2ED453A0"/>
    <w:rsid w:val="2ED48BA7"/>
    <w:rsid w:val="2ED496CF"/>
    <w:rsid w:val="2ED56E61"/>
    <w:rsid w:val="2ED56FE6"/>
    <w:rsid w:val="2ED6C789"/>
    <w:rsid w:val="2EDC2242"/>
    <w:rsid w:val="2EDC7447"/>
    <w:rsid w:val="2EDD1E98"/>
    <w:rsid w:val="2EDDC034"/>
    <w:rsid w:val="2EDE3475"/>
    <w:rsid w:val="2EDE49E3"/>
    <w:rsid w:val="2EDF539D"/>
    <w:rsid w:val="2EE0D308"/>
    <w:rsid w:val="2EE11D22"/>
    <w:rsid w:val="2EE13C4D"/>
    <w:rsid w:val="2EE2B57B"/>
    <w:rsid w:val="2EE5EC5A"/>
    <w:rsid w:val="2EE6E903"/>
    <w:rsid w:val="2EE8903B"/>
    <w:rsid w:val="2EE8ACCD"/>
    <w:rsid w:val="2EEA16D9"/>
    <w:rsid w:val="2EEAD408"/>
    <w:rsid w:val="2EEAF677"/>
    <w:rsid w:val="2EEC0843"/>
    <w:rsid w:val="2EF0018D"/>
    <w:rsid w:val="2EF22BF6"/>
    <w:rsid w:val="2EF4C1F9"/>
    <w:rsid w:val="2EF4F04C"/>
    <w:rsid w:val="2EF56C51"/>
    <w:rsid w:val="2EF5DF90"/>
    <w:rsid w:val="2EF78AB0"/>
    <w:rsid w:val="2EFC62AF"/>
    <w:rsid w:val="2EFD3096"/>
    <w:rsid w:val="2EFDC8EE"/>
    <w:rsid w:val="2EFDE467"/>
    <w:rsid w:val="2EFE6748"/>
    <w:rsid w:val="2EFF7830"/>
    <w:rsid w:val="2F00B5D3"/>
    <w:rsid w:val="2F02C72B"/>
    <w:rsid w:val="2F047ED0"/>
    <w:rsid w:val="2F049AAB"/>
    <w:rsid w:val="2F071198"/>
    <w:rsid w:val="2F0BF7D0"/>
    <w:rsid w:val="2F0C5692"/>
    <w:rsid w:val="2F0DE378"/>
    <w:rsid w:val="2F0EAA43"/>
    <w:rsid w:val="2F0FB47A"/>
    <w:rsid w:val="2F10791B"/>
    <w:rsid w:val="2F11B97B"/>
    <w:rsid w:val="2F11BF0F"/>
    <w:rsid w:val="2F11EC3B"/>
    <w:rsid w:val="2F1372B3"/>
    <w:rsid w:val="2F149D2C"/>
    <w:rsid w:val="2F16F067"/>
    <w:rsid w:val="2F16F451"/>
    <w:rsid w:val="2F183610"/>
    <w:rsid w:val="2F1A8FBE"/>
    <w:rsid w:val="2F1CE52A"/>
    <w:rsid w:val="2F1E8009"/>
    <w:rsid w:val="2F1E8018"/>
    <w:rsid w:val="2F1EEAE8"/>
    <w:rsid w:val="2F1F62F2"/>
    <w:rsid w:val="2F21005C"/>
    <w:rsid w:val="2F213618"/>
    <w:rsid w:val="2F21DBED"/>
    <w:rsid w:val="2F22277E"/>
    <w:rsid w:val="2F2242FB"/>
    <w:rsid w:val="2F22FF67"/>
    <w:rsid w:val="2F230E22"/>
    <w:rsid w:val="2F2397BF"/>
    <w:rsid w:val="2F23CF9C"/>
    <w:rsid w:val="2F24DABE"/>
    <w:rsid w:val="2F267A8F"/>
    <w:rsid w:val="2F277115"/>
    <w:rsid w:val="2F299748"/>
    <w:rsid w:val="2F2CCF5F"/>
    <w:rsid w:val="2F2E5A86"/>
    <w:rsid w:val="2F2EA8D4"/>
    <w:rsid w:val="2F2F8F09"/>
    <w:rsid w:val="2F2FAAE9"/>
    <w:rsid w:val="2F318B89"/>
    <w:rsid w:val="2F326966"/>
    <w:rsid w:val="2F347BF7"/>
    <w:rsid w:val="2F348D65"/>
    <w:rsid w:val="2F34CA39"/>
    <w:rsid w:val="2F34F286"/>
    <w:rsid w:val="2F34F2F3"/>
    <w:rsid w:val="2F36A9A2"/>
    <w:rsid w:val="2F385276"/>
    <w:rsid w:val="2F3A9A5E"/>
    <w:rsid w:val="2F3BA595"/>
    <w:rsid w:val="2F3CA15D"/>
    <w:rsid w:val="2F3EFB62"/>
    <w:rsid w:val="2F3F8085"/>
    <w:rsid w:val="2F41B956"/>
    <w:rsid w:val="2F42A44F"/>
    <w:rsid w:val="2F42B8AD"/>
    <w:rsid w:val="2F431549"/>
    <w:rsid w:val="2F4720AC"/>
    <w:rsid w:val="2F4808C1"/>
    <w:rsid w:val="2F4BFCCE"/>
    <w:rsid w:val="2F4D1B5F"/>
    <w:rsid w:val="2F4F6C75"/>
    <w:rsid w:val="2F4FA51F"/>
    <w:rsid w:val="2F4FE88D"/>
    <w:rsid w:val="2F4FEDA5"/>
    <w:rsid w:val="2F5121B5"/>
    <w:rsid w:val="2F515C8E"/>
    <w:rsid w:val="2F51AB4B"/>
    <w:rsid w:val="2F525015"/>
    <w:rsid w:val="2F5468FA"/>
    <w:rsid w:val="2F557DCC"/>
    <w:rsid w:val="2F566C79"/>
    <w:rsid w:val="2F56FE78"/>
    <w:rsid w:val="2F57CDB3"/>
    <w:rsid w:val="2F58F5E3"/>
    <w:rsid w:val="2F5B6629"/>
    <w:rsid w:val="2F5BA92A"/>
    <w:rsid w:val="2F5EB9F6"/>
    <w:rsid w:val="2F63D6B9"/>
    <w:rsid w:val="2F6A0DA8"/>
    <w:rsid w:val="2F6A5F7B"/>
    <w:rsid w:val="2F6AA5F2"/>
    <w:rsid w:val="2F6D1194"/>
    <w:rsid w:val="2F6D3A80"/>
    <w:rsid w:val="2F6E623A"/>
    <w:rsid w:val="2F6EA6CB"/>
    <w:rsid w:val="2F6F3044"/>
    <w:rsid w:val="2F6FF18B"/>
    <w:rsid w:val="2F703DEA"/>
    <w:rsid w:val="2F71C0B7"/>
    <w:rsid w:val="2F71DBD7"/>
    <w:rsid w:val="2F71F567"/>
    <w:rsid w:val="2F7390FA"/>
    <w:rsid w:val="2F74C6EB"/>
    <w:rsid w:val="2F7943F2"/>
    <w:rsid w:val="2F7A4E95"/>
    <w:rsid w:val="2F7B5E44"/>
    <w:rsid w:val="2F80D86E"/>
    <w:rsid w:val="2F8126BF"/>
    <w:rsid w:val="2F81FFD3"/>
    <w:rsid w:val="2F83ACEC"/>
    <w:rsid w:val="2F840DA4"/>
    <w:rsid w:val="2F841EDC"/>
    <w:rsid w:val="2F859A26"/>
    <w:rsid w:val="2F85B034"/>
    <w:rsid w:val="2F8680BA"/>
    <w:rsid w:val="2F874DAE"/>
    <w:rsid w:val="2F88248D"/>
    <w:rsid w:val="2F8BCF2F"/>
    <w:rsid w:val="2F8F7FC7"/>
    <w:rsid w:val="2F901F3F"/>
    <w:rsid w:val="2F916339"/>
    <w:rsid w:val="2F91DD5F"/>
    <w:rsid w:val="2F94DD15"/>
    <w:rsid w:val="2F95E79B"/>
    <w:rsid w:val="2F991D44"/>
    <w:rsid w:val="2F9A565F"/>
    <w:rsid w:val="2F9AC64E"/>
    <w:rsid w:val="2F9C4CD2"/>
    <w:rsid w:val="2F9C7178"/>
    <w:rsid w:val="2F9D0001"/>
    <w:rsid w:val="2F9DC391"/>
    <w:rsid w:val="2F9FFA9D"/>
    <w:rsid w:val="2FA0E904"/>
    <w:rsid w:val="2FA23190"/>
    <w:rsid w:val="2FA28042"/>
    <w:rsid w:val="2FA9222E"/>
    <w:rsid w:val="2FAC09AA"/>
    <w:rsid w:val="2FAC82FC"/>
    <w:rsid w:val="2FACCC82"/>
    <w:rsid w:val="2FAD047B"/>
    <w:rsid w:val="2FAD263C"/>
    <w:rsid w:val="2FAE1C96"/>
    <w:rsid w:val="2FAFCCDF"/>
    <w:rsid w:val="2FAFD423"/>
    <w:rsid w:val="2FB0C180"/>
    <w:rsid w:val="2FB13D11"/>
    <w:rsid w:val="2FB36A99"/>
    <w:rsid w:val="2FB3BCBD"/>
    <w:rsid w:val="2FB3E18D"/>
    <w:rsid w:val="2FB4D2C4"/>
    <w:rsid w:val="2FB4F7BE"/>
    <w:rsid w:val="2FB5CC09"/>
    <w:rsid w:val="2FB5DE88"/>
    <w:rsid w:val="2FB62BDC"/>
    <w:rsid w:val="2FB7B72E"/>
    <w:rsid w:val="2FB843B4"/>
    <w:rsid w:val="2FBAA562"/>
    <w:rsid w:val="2FBB119C"/>
    <w:rsid w:val="2FBB76D2"/>
    <w:rsid w:val="2FBD0DC2"/>
    <w:rsid w:val="2FBDEBBF"/>
    <w:rsid w:val="2FC116E3"/>
    <w:rsid w:val="2FC286EF"/>
    <w:rsid w:val="2FC3B38F"/>
    <w:rsid w:val="2FC3F1DA"/>
    <w:rsid w:val="2FC5FDF3"/>
    <w:rsid w:val="2FC84716"/>
    <w:rsid w:val="2FC8EBB0"/>
    <w:rsid w:val="2FC8F53C"/>
    <w:rsid w:val="2FC90991"/>
    <w:rsid w:val="2FCA3B9F"/>
    <w:rsid w:val="2FCB0DD2"/>
    <w:rsid w:val="2FCCC5EC"/>
    <w:rsid w:val="2FCE8170"/>
    <w:rsid w:val="2FCEA2BF"/>
    <w:rsid w:val="2FCF8566"/>
    <w:rsid w:val="2FD1EC8C"/>
    <w:rsid w:val="2FD46DF8"/>
    <w:rsid w:val="2FD52608"/>
    <w:rsid w:val="2FD61D01"/>
    <w:rsid w:val="2FD62EC4"/>
    <w:rsid w:val="2FD63C15"/>
    <w:rsid w:val="2FD72F1A"/>
    <w:rsid w:val="2FD8BB35"/>
    <w:rsid w:val="2FD937BE"/>
    <w:rsid w:val="2FDBA93B"/>
    <w:rsid w:val="2FDC02E7"/>
    <w:rsid w:val="2FDE1E4D"/>
    <w:rsid w:val="2FE18D4D"/>
    <w:rsid w:val="2FE2B708"/>
    <w:rsid w:val="2FE35AF2"/>
    <w:rsid w:val="2FE3C5C2"/>
    <w:rsid w:val="2FE5F631"/>
    <w:rsid w:val="2FE6946F"/>
    <w:rsid w:val="2FE77292"/>
    <w:rsid w:val="2FE7A5D6"/>
    <w:rsid w:val="2FE837B7"/>
    <w:rsid w:val="2FEA3B1C"/>
    <w:rsid w:val="2FEC5ABE"/>
    <w:rsid w:val="2FEE6AD7"/>
    <w:rsid w:val="2FEE84E0"/>
    <w:rsid w:val="2FEEB173"/>
    <w:rsid w:val="2FEF6CA4"/>
    <w:rsid w:val="2FF048F1"/>
    <w:rsid w:val="2FF07506"/>
    <w:rsid w:val="2FF0AFF3"/>
    <w:rsid w:val="2FF0EDF8"/>
    <w:rsid w:val="2FF1169A"/>
    <w:rsid w:val="2FF213C6"/>
    <w:rsid w:val="2FF22271"/>
    <w:rsid w:val="2FF3C378"/>
    <w:rsid w:val="2FF48B4E"/>
    <w:rsid w:val="2FF549C6"/>
    <w:rsid w:val="2FF55A60"/>
    <w:rsid w:val="2FF6ED6F"/>
    <w:rsid w:val="2FF76448"/>
    <w:rsid w:val="2FF8E5F9"/>
    <w:rsid w:val="2FFAEC7B"/>
    <w:rsid w:val="30007CB3"/>
    <w:rsid w:val="3006053E"/>
    <w:rsid w:val="30062F45"/>
    <w:rsid w:val="3007EF7A"/>
    <w:rsid w:val="3008954C"/>
    <w:rsid w:val="3008BCBE"/>
    <w:rsid w:val="300BE1E6"/>
    <w:rsid w:val="300CF2FD"/>
    <w:rsid w:val="300D189B"/>
    <w:rsid w:val="300EEFDB"/>
    <w:rsid w:val="300F8D11"/>
    <w:rsid w:val="3011F21B"/>
    <w:rsid w:val="301222A0"/>
    <w:rsid w:val="301311B6"/>
    <w:rsid w:val="3014F93D"/>
    <w:rsid w:val="3015227B"/>
    <w:rsid w:val="3016ED5E"/>
    <w:rsid w:val="30182E3B"/>
    <w:rsid w:val="301866F3"/>
    <w:rsid w:val="3019B739"/>
    <w:rsid w:val="301E010F"/>
    <w:rsid w:val="301E1422"/>
    <w:rsid w:val="301FEA61"/>
    <w:rsid w:val="302083C6"/>
    <w:rsid w:val="30209134"/>
    <w:rsid w:val="3020AD8D"/>
    <w:rsid w:val="3020EA52"/>
    <w:rsid w:val="3020FE37"/>
    <w:rsid w:val="30215172"/>
    <w:rsid w:val="3022BACC"/>
    <w:rsid w:val="302378E0"/>
    <w:rsid w:val="30247C2D"/>
    <w:rsid w:val="3026A491"/>
    <w:rsid w:val="302A45AF"/>
    <w:rsid w:val="302B1941"/>
    <w:rsid w:val="302B8C21"/>
    <w:rsid w:val="302C299F"/>
    <w:rsid w:val="302C88EB"/>
    <w:rsid w:val="302EB100"/>
    <w:rsid w:val="302F5C04"/>
    <w:rsid w:val="3031C4D3"/>
    <w:rsid w:val="303237C4"/>
    <w:rsid w:val="30354AAE"/>
    <w:rsid w:val="3035E4FC"/>
    <w:rsid w:val="303636C0"/>
    <w:rsid w:val="30377DB6"/>
    <w:rsid w:val="3038CA21"/>
    <w:rsid w:val="303B8B45"/>
    <w:rsid w:val="303C52C9"/>
    <w:rsid w:val="303DDA5D"/>
    <w:rsid w:val="303FAD5E"/>
    <w:rsid w:val="3041252E"/>
    <w:rsid w:val="3041B157"/>
    <w:rsid w:val="3043191F"/>
    <w:rsid w:val="3043372B"/>
    <w:rsid w:val="30436B13"/>
    <w:rsid w:val="30441FF7"/>
    <w:rsid w:val="30443546"/>
    <w:rsid w:val="3044E62C"/>
    <w:rsid w:val="30459F12"/>
    <w:rsid w:val="3046C78C"/>
    <w:rsid w:val="30488167"/>
    <w:rsid w:val="3049CE39"/>
    <w:rsid w:val="304A3C89"/>
    <w:rsid w:val="304A59FF"/>
    <w:rsid w:val="304AAE17"/>
    <w:rsid w:val="304B4064"/>
    <w:rsid w:val="304B967E"/>
    <w:rsid w:val="304BED49"/>
    <w:rsid w:val="304F654F"/>
    <w:rsid w:val="305012D4"/>
    <w:rsid w:val="305171DC"/>
    <w:rsid w:val="30547366"/>
    <w:rsid w:val="30554E04"/>
    <w:rsid w:val="30567B5F"/>
    <w:rsid w:val="3056A9EC"/>
    <w:rsid w:val="3058FCB3"/>
    <w:rsid w:val="3059F2A8"/>
    <w:rsid w:val="305A67BF"/>
    <w:rsid w:val="305AB606"/>
    <w:rsid w:val="305C5058"/>
    <w:rsid w:val="305F33EA"/>
    <w:rsid w:val="30605FD3"/>
    <w:rsid w:val="3061EEDA"/>
    <w:rsid w:val="306562F9"/>
    <w:rsid w:val="3066BA87"/>
    <w:rsid w:val="30678531"/>
    <w:rsid w:val="3067E249"/>
    <w:rsid w:val="306801BB"/>
    <w:rsid w:val="3068AB94"/>
    <w:rsid w:val="30699DE3"/>
    <w:rsid w:val="3069CA45"/>
    <w:rsid w:val="306B2060"/>
    <w:rsid w:val="306E46E7"/>
    <w:rsid w:val="306EB377"/>
    <w:rsid w:val="307140D0"/>
    <w:rsid w:val="3071532D"/>
    <w:rsid w:val="307336D5"/>
    <w:rsid w:val="3074A354"/>
    <w:rsid w:val="3074ACCA"/>
    <w:rsid w:val="307735D6"/>
    <w:rsid w:val="3079EC72"/>
    <w:rsid w:val="307A0D9F"/>
    <w:rsid w:val="307C1C43"/>
    <w:rsid w:val="307C67C6"/>
    <w:rsid w:val="307CE70E"/>
    <w:rsid w:val="307F7357"/>
    <w:rsid w:val="30801825"/>
    <w:rsid w:val="308144D0"/>
    <w:rsid w:val="308332AE"/>
    <w:rsid w:val="3083B3C6"/>
    <w:rsid w:val="3084413F"/>
    <w:rsid w:val="30850D37"/>
    <w:rsid w:val="30851741"/>
    <w:rsid w:val="3088A929"/>
    <w:rsid w:val="30896F04"/>
    <w:rsid w:val="308AF491"/>
    <w:rsid w:val="308D4022"/>
    <w:rsid w:val="308E08FF"/>
    <w:rsid w:val="308EA548"/>
    <w:rsid w:val="308F7A2A"/>
    <w:rsid w:val="308FB636"/>
    <w:rsid w:val="3090DF71"/>
    <w:rsid w:val="3095E0D8"/>
    <w:rsid w:val="309851C3"/>
    <w:rsid w:val="30986963"/>
    <w:rsid w:val="3098C7F9"/>
    <w:rsid w:val="3098FAA7"/>
    <w:rsid w:val="30996FE8"/>
    <w:rsid w:val="309A2030"/>
    <w:rsid w:val="309A300F"/>
    <w:rsid w:val="309D5A2C"/>
    <w:rsid w:val="30A495AC"/>
    <w:rsid w:val="30A50A11"/>
    <w:rsid w:val="30A7E50F"/>
    <w:rsid w:val="30A82B8B"/>
    <w:rsid w:val="30A9AFD2"/>
    <w:rsid w:val="30AA2EBF"/>
    <w:rsid w:val="30AA7332"/>
    <w:rsid w:val="30ACAAA0"/>
    <w:rsid w:val="30AF50DE"/>
    <w:rsid w:val="30B34B13"/>
    <w:rsid w:val="30B44FFE"/>
    <w:rsid w:val="30B6B6BB"/>
    <w:rsid w:val="30B6F6D7"/>
    <w:rsid w:val="30B9896D"/>
    <w:rsid w:val="30BA0062"/>
    <w:rsid w:val="30BA3237"/>
    <w:rsid w:val="30BAA353"/>
    <w:rsid w:val="30BAD828"/>
    <w:rsid w:val="30BDC604"/>
    <w:rsid w:val="30C0ADC7"/>
    <w:rsid w:val="30C331A2"/>
    <w:rsid w:val="30C648E1"/>
    <w:rsid w:val="30C9AE5E"/>
    <w:rsid w:val="30CBFC8D"/>
    <w:rsid w:val="30CCC8B7"/>
    <w:rsid w:val="30CD018F"/>
    <w:rsid w:val="30CEBD62"/>
    <w:rsid w:val="30D211C7"/>
    <w:rsid w:val="30D26859"/>
    <w:rsid w:val="30D8503A"/>
    <w:rsid w:val="30DA8A83"/>
    <w:rsid w:val="30DAD02A"/>
    <w:rsid w:val="30DB7B07"/>
    <w:rsid w:val="30DC6BC6"/>
    <w:rsid w:val="30DD0A28"/>
    <w:rsid w:val="30DD72EC"/>
    <w:rsid w:val="30DDF9EC"/>
    <w:rsid w:val="30DED99C"/>
    <w:rsid w:val="30DEE5AA"/>
    <w:rsid w:val="30DF3F70"/>
    <w:rsid w:val="30E04B79"/>
    <w:rsid w:val="30E08C7D"/>
    <w:rsid w:val="30E2F1A2"/>
    <w:rsid w:val="30E324D4"/>
    <w:rsid w:val="30E7420A"/>
    <w:rsid w:val="30E85240"/>
    <w:rsid w:val="30EC607B"/>
    <w:rsid w:val="30ED580B"/>
    <w:rsid w:val="30EEB861"/>
    <w:rsid w:val="30F07941"/>
    <w:rsid w:val="30F1B006"/>
    <w:rsid w:val="30F5088D"/>
    <w:rsid w:val="30F5F758"/>
    <w:rsid w:val="30F73870"/>
    <w:rsid w:val="30F7E200"/>
    <w:rsid w:val="30F8E748"/>
    <w:rsid w:val="30FA99E6"/>
    <w:rsid w:val="30FD01B4"/>
    <w:rsid w:val="30FD3044"/>
    <w:rsid w:val="30FD788D"/>
    <w:rsid w:val="30FDCA11"/>
    <w:rsid w:val="30FFFA4F"/>
    <w:rsid w:val="31061E28"/>
    <w:rsid w:val="31097D50"/>
    <w:rsid w:val="310997B7"/>
    <w:rsid w:val="310C90A5"/>
    <w:rsid w:val="310CD5C2"/>
    <w:rsid w:val="31110ACB"/>
    <w:rsid w:val="3111F993"/>
    <w:rsid w:val="31140EEF"/>
    <w:rsid w:val="311B14F0"/>
    <w:rsid w:val="311D7504"/>
    <w:rsid w:val="3121DC20"/>
    <w:rsid w:val="312231C1"/>
    <w:rsid w:val="312298ED"/>
    <w:rsid w:val="31245756"/>
    <w:rsid w:val="3125AD6B"/>
    <w:rsid w:val="3126E377"/>
    <w:rsid w:val="3127F3FB"/>
    <w:rsid w:val="31280F53"/>
    <w:rsid w:val="31284350"/>
    <w:rsid w:val="31284F04"/>
    <w:rsid w:val="312B5265"/>
    <w:rsid w:val="312B915E"/>
    <w:rsid w:val="312CB5AF"/>
    <w:rsid w:val="312D61FF"/>
    <w:rsid w:val="312E15D0"/>
    <w:rsid w:val="312E97DA"/>
    <w:rsid w:val="312EB49C"/>
    <w:rsid w:val="312F1882"/>
    <w:rsid w:val="312F3AF4"/>
    <w:rsid w:val="312FA0FF"/>
    <w:rsid w:val="3130537F"/>
    <w:rsid w:val="31318EA6"/>
    <w:rsid w:val="31319457"/>
    <w:rsid w:val="313228D2"/>
    <w:rsid w:val="31324C97"/>
    <w:rsid w:val="3133DD0D"/>
    <w:rsid w:val="31355CE8"/>
    <w:rsid w:val="313684D3"/>
    <w:rsid w:val="3136B0FD"/>
    <w:rsid w:val="3136F736"/>
    <w:rsid w:val="3137E866"/>
    <w:rsid w:val="31397250"/>
    <w:rsid w:val="3139D735"/>
    <w:rsid w:val="313ABC18"/>
    <w:rsid w:val="313CB9B5"/>
    <w:rsid w:val="313F764E"/>
    <w:rsid w:val="3140F3BA"/>
    <w:rsid w:val="31444204"/>
    <w:rsid w:val="31458681"/>
    <w:rsid w:val="3145D957"/>
    <w:rsid w:val="31467F88"/>
    <w:rsid w:val="31469601"/>
    <w:rsid w:val="314744E0"/>
    <w:rsid w:val="3147D38B"/>
    <w:rsid w:val="3148A2A0"/>
    <w:rsid w:val="31494BF9"/>
    <w:rsid w:val="314B9D40"/>
    <w:rsid w:val="314CCE60"/>
    <w:rsid w:val="314CFA09"/>
    <w:rsid w:val="314D4CFA"/>
    <w:rsid w:val="314E858D"/>
    <w:rsid w:val="314ECA91"/>
    <w:rsid w:val="314F7508"/>
    <w:rsid w:val="314F98E7"/>
    <w:rsid w:val="314FD170"/>
    <w:rsid w:val="314FD703"/>
    <w:rsid w:val="3150BDC5"/>
    <w:rsid w:val="31532177"/>
    <w:rsid w:val="3155AB62"/>
    <w:rsid w:val="3155B216"/>
    <w:rsid w:val="3158BA93"/>
    <w:rsid w:val="3158E2A9"/>
    <w:rsid w:val="315916C1"/>
    <w:rsid w:val="315B9565"/>
    <w:rsid w:val="315C72EC"/>
    <w:rsid w:val="315DA49B"/>
    <w:rsid w:val="315E191C"/>
    <w:rsid w:val="315E3D76"/>
    <w:rsid w:val="3161DCC9"/>
    <w:rsid w:val="3162F859"/>
    <w:rsid w:val="31633CAD"/>
    <w:rsid w:val="316481FD"/>
    <w:rsid w:val="3166C66F"/>
    <w:rsid w:val="31680C54"/>
    <w:rsid w:val="31685264"/>
    <w:rsid w:val="3169D4AA"/>
    <w:rsid w:val="316A0316"/>
    <w:rsid w:val="316B5675"/>
    <w:rsid w:val="316B644D"/>
    <w:rsid w:val="316FC817"/>
    <w:rsid w:val="31701BF3"/>
    <w:rsid w:val="3170F6B3"/>
    <w:rsid w:val="31719736"/>
    <w:rsid w:val="3171C51F"/>
    <w:rsid w:val="317359CE"/>
    <w:rsid w:val="31749C06"/>
    <w:rsid w:val="317593A7"/>
    <w:rsid w:val="31783127"/>
    <w:rsid w:val="3178B829"/>
    <w:rsid w:val="317B053B"/>
    <w:rsid w:val="317B7B6A"/>
    <w:rsid w:val="317C2128"/>
    <w:rsid w:val="317CA8AD"/>
    <w:rsid w:val="317D1B06"/>
    <w:rsid w:val="317D839D"/>
    <w:rsid w:val="317F0E64"/>
    <w:rsid w:val="31807C6D"/>
    <w:rsid w:val="3180E8E2"/>
    <w:rsid w:val="3181B1BE"/>
    <w:rsid w:val="3181FB18"/>
    <w:rsid w:val="31833A36"/>
    <w:rsid w:val="3184ED90"/>
    <w:rsid w:val="31853E90"/>
    <w:rsid w:val="3185D5C9"/>
    <w:rsid w:val="318617B1"/>
    <w:rsid w:val="3186BE5C"/>
    <w:rsid w:val="3186CA8E"/>
    <w:rsid w:val="31874671"/>
    <w:rsid w:val="318882C5"/>
    <w:rsid w:val="3189F177"/>
    <w:rsid w:val="318B443A"/>
    <w:rsid w:val="318B94E8"/>
    <w:rsid w:val="318BDBE9"/>
    <w:rsid w:val="318C2338"/>
    <w:rsid w:val="318D762D"/>
    <w:rsid w:val="318EB4D6"/>
    <w:rsid w:val="31919225"/>
    <w:rsid w:val="3193E50F"/>
    <w:rsid w:val="3196374C"/>
    <w:rsid w:val="3197CE5D"/>
    <w:rsid w:val="3198390C"/>
    <w:rsid w:val="319920BB"/>
    <w:rsid w:val="3199FDC6"/>
    <w:rsid w:val="319A6D6A"/>
    <w:rsid w:val="319D0CAD"/>
    <w:rsid w:val="319D8474"/>
    <w:rsid w:val="319E78CF"/>
    <w:rsid w:val="31A4081A"/>
    <w:rsid w:val="31A430F4"/>
    <w:rsid w:val="31A499C7"/>
    <w:rsid w:val="31A5B245"/>
    <w:rsid w:val="31A65C0D"/>
    <w:rsid w:val="31A6D848"/>
    <w:rsid w:val="31A7E46B"/>
    <w:rsid w:val="31A948BE"/>
    <w:rsid w:val="31A9FC3D"/>
    <w:rsid w:val="31AA8DDC"/>
    <w:rsid w:val="31ABD74F"/>
    <w:rsid w:val="31AC274C"/>
    <w:rsid w:val="31AF6B10"/>
    <w:rsid w:val="31AFBDB9"/>
    <w:rsid w:val="31B35745"/>
    <w:rsid w:val="31B6198F"/>
    <w:rsid w:val="31B770FD"/>
    <w:rsid w:val="31B97461"/>
    <w:rsid w:val="31BAA935"/>
    <w:rsid w:val="31BBC94A"/>
    <w:rsid w:val="31BC4403"/>
    <w:rsid w:val="31BF63EF"/>
    <w:rsid w:val="31C2032B"/>
    <w:rsid w:val="31C4D58C"/>
    <w:rsid w:val="31C620D7"/>
    <w:rsid w:val="31C80C14"/>
    <w:rsid w:val="31C928C1"/>
    <w:rsid w:val="31C98D9F"/>
    <w:rsid w:val="31CA7482"/>
    <w:rsid w:val="31CAC81B"/>
    <w:rsid w:val="31CADCD1"/>
    <w:rsid w:val="31CC659A"/>
    <w:rsid w:val="31CCD706"/>
    <w:rsid w:val="31CD682B"/>
    <w:rsid w:val="31CF9A2F"/>
    <w:rsid w:val="31D0BDB3"/>
    <w:rsid w:val="31D3443C"/>
    <w:rsid w:val="31D349B1"/>
    <w:rsid w:val="31D42298"/>
    <w:rsid w:val="31D4911A"/>
    <w:rsid w:val="31D53087"/>
    <w:rsid w:val="31D7BFDB"/>
    <w:rsid w:val="31D832EA"/>
    <w:rsid w:val="31D980B3"/>
    <w:rsid w:val="31DD53CB"/>
    <w:rsid w:val="31DFFCAE"/>
    <w:rsid w:val="31E0320A"/>
    <w:rsid w:val="31E1386A"/>
    <w:rsid w:val="31E25682"/>
    <w:rsid w:val="31E5B771"/>
    <w:rsid w:val="31E69BB5"/>
    <w:rsid w:val="31E727AE"/>
    <w:rsid w:val="31E7411E"/>
    <w:rsid w:val="31E81C82"/>
    <w:rsid w:val="31E829C6"/>
    <w:rsid w:val="31E85581"/>
    <w:rsid w:val="31E978B2"/>
    <w:rsid w:val="31EAA221"/>
    <w:rsid w:val="31EC699B"/>
    <w:rsid w:val="31EE6F21"/>
    <w:rsid w:val="31EECA93"/>
    <w:rsid w:val="31EEF72E"/>
    <w:rsid w:val="31F24725"/>
    <w:rsid w:val="31F2D5D0"/>
    <w:rsid w:val="31F47EA6"/>
    <w:rsid w:val="31F71F43"/>
    <w:rsid w:val="31F84650"/>
    <w:rsid w:val="31F9B803"/>
    <w:rsid w:val="31F9ECA2"/>
    <w:rsid w:val="31FAA7EB"/>
    <w:rsid w:val="31FB3806"/>
    <w:rsid w:val="31FBE46A"/>
    <w:rsid w:val="31FCA0AC"/>
    <w:rsid w:val="31FDEFE0"/>
    <w:rsid w:val="31FE2733"/>
    <w:rsid w:val="31FE6E98"/>
    <w:rsid w:val="31FEF19F"/>
    <w:rsid w:val="31FFDFBF"/>
    <w:rsid w:val="3201BAF1"/>
    <w:rsid w:val="320216ED"/>
    <w:rsid w:val="3203E5A8"/>
    <w:rsid w:val="32048EB6"/>
    <w:rsid w:val="3205B15E"/>
    <w:rsid w:val="3205D799"/>
    <w:rsid w:val="320851BF"/>
    <w:rsid w:val="32087F45"/>
    <w:rsid w:val="3208CEF8"/>
    <w:rsid w:val="320B1B95"/>
    <w:rsid w:val="320D103F"/>
    <w:rsid w:val="320D5C62"/>
    <w:rsid w:val="320E0E76"/>
    <w:rsid w:val="320E1513"/>
    <w:rsid w:val="320FF7C5"/>
    <w:rsid w:val="321166DB"/>
    <w:rsid w:val="32159AE2"/>
    <w:rsid w:val="32164E7D"/>
    <w:rsid w:val="3216A6E2"/>
    <w:rsid w:val="3218842B"/>
    <w:rsid w:val="32199420"/>
    <w:rsid w:val="321A131C"/>
    <w:rsid w:val="321A6C1B"/>
    <w:rsid w:val="321C0898"/>
    <w:rsid w:val="321C33B2"/>
    <w:rsid w:val="321C3C16"/>
    <w:rsid w:val="321C9DED"/>
    <w:rsid w:val="321CD804"/>
    <w:rsid w:val="321DF5B8"/>
    <w:rsid w:val="32205607"/>
    <w:rsid w:val="32228A74"/>
    <w:rsid w:val="3223DB70"/>
    <w:rsid w:val="3224E1D8"/>
    <w:rsid w:val="32256431"/>
    <w:rsid w:val="32263D45"/>
    <w:rsid w:val="3227D9CE"/>
    <w:rsid w:val="32288A38"/>
    <w:rsid w:val="3229A455"/>
    <w:rsid w:val="322B8A98"/>
    <w:rsid w:val="322C0695"/>
    <w:rsid w:val="32300015"/>
    <w:rsid w:val="32302738"/>
    <w:rsid w:val="3230DD9F"/>
    <w:rsid w:val="3230F7CF"/>
    <w:rsid w:val="32367292"/>
    <w:rsid w:val="32380906"/>
    <w:rsid w:val="323A0151"/>
    <w:rsid w:val="323DDB05"/>
    <w:rsid w:val="32414E32"/>
    <w:rsid w:val="3242A6D4"/>
    <w:rsid w:val="3243399B"/>
    <w:rsid w:val="32475F22"/>
    <w:rsid w:val="324A2DC3"/>
    <w:rsid w:val="324A4AE4"/>
    <w:rsid w:val="324AF37C"/>
    <w:rsid w:val="324B872F"/>
    <w:rsid w:val="324CAFCF"/>
    <w:rsid w:val="324CBA79"/>
    <w:rsid w:val="324F8FDA"/>
    <w:rsid w:val="32510D8C"/>
    <w:rsid w:val="3254DD9E"/>
    <w:rsid w:val="32563B6A"/>
    <w:rsid w:val="32564004"/>
    <w:rsid w:val="32564934"/>
    <w:rsid w:val="32567A0E"/>
    <w:rsid w:val="325C20D5"/>
    <w:rsid w:val="325C3572"/>
    <w:rsid w:val="325DDA3F"/>
    <w:rsid w:val="325EC60D"/>
    <w:rsid w:val="32634CE0"/>
    <w:rsid w:val="326624EA"/>
    <w:rsid w:val="326678A8"/>
    <w:rsid w:val="3267B0E6"/>
    <w:rsid w:val="3267CAF7"/>
    <w:rsid w:val="32683A88"/>
    <w:rsid w:val="32685777"/>
    <w:rsid w:val="3269AC47"/>
    <w:rsid w:val="326C1E58"/>
    <w:rsid w:val="326C68A0"/>
    <w:rsid w:val="326EC8AC"/>
    <w:rsid w:val="32726FE6"/>
    <w:rsid w:val="32734657"/>
    <w:rsid w:val="3274529F"/>
    <w:rsid w:val="32749083"/>
    <w:rsid w:val="3274DD73"/>
    <w:rsid w:val="32753A4E"/>
    <w:rsid w:val="327751E9"/>
    <w:rsid w:val="32778458"/>
    <w:rsid w:val="3278DD24"/>
    <w:rsid w:val="32796ACD"/>
    <w:rsid w:val="327ACA9E"/>
    <w:rsid w:val="327D32B1"/>
    <w:rsid w:val="327F2061"/>
    <w:rsid w:val="327FB795"/>
    <w:rsid w:val="327FEC21"/>
    <w:rsid w:val="32811B0E"/>
    <w:rsid w:val="3282593D"/>
    <w:rsid w:val="3284D325"/>
    <w:rsid w:val="3286A824"/>
    <w:rsid w:val="328855D5"/>
    <w:rsid w:val="32885C43"/>
    <w:rsid w:val="3288766F"/>
    <w:rsid w:val="328928A7"/>
    <w:rsid w:val="3289C3D6"/>
    <w:rsid w:val="328A42B7"/>
    <w:rsid w:val="328A688B"/>
    <w:rsid w:val="328B0823"/>
    <w:rsid w:val="328B1075"/>
    <w:rsid w:val="328C596B"/>
    <w:rsid w:val="328E57EA"/>
    <w:rsid w:val="328E9A9E"/>
    <w:rsid w:val="328ED69E"/>
    <w:rsid w:val="328ED975"/>
    <w:rsid w:val="32904121"/>
    <w:rsid w:val="32917246"/>
    <w:rsid w:val="32922C97"/>
    <w:rsid w:val="329814A3"/>
    <w:rsid w:val="32983510"/>
    <w:rsid w:val="329A7734"/>
    <w:rsid w:val="329B2281"/>
    <w:rsid w:val="329C494F"/>
    <w:rsid w:val="329C70B1"/>
    <w:rsid w:val="329E85AE"/>
    <w:rsid w:val="329F615C"/>
    <w:rsid w:val="32A0344D"/>
    <w:rsid w:val="32A1E517"/>
    <w:rsid w:val="32A37D0A"/>
    <w:rsid w:val="32A45D8E"/>
    <w:rsid w:val="32A4682F"/>
    <w:rsid w:val="32A4BA7D"/>
    <w:rsid w:val="32A6ADE3"/>
    <w:rsid w:val="32A88739"/>
    <w:rsid w:val="32AB1E28"/>
    <w:rsid w:val="32AD473B"/>
    <w:rsid w:val="32B196E7"/>
    <w:rsid w:val="32B2028A"/>
    <w:rsid w:val="32B47759"/>
    <w:rsid w:val="32B4C700"/>
    <w:rsid w:val="32B5DDEE"/>
    <w:rsid w:val="32B5EF8A"/>
    <w:rsid w:val="32BC304F"/>
    <w:rsid w:val="32C1A4F5"/>
    <w:rsid w:val="32C20D27"/>
    <w:rsid w:val="32C2A136"/>
    <w:rsid w:val="32C2B099"/>
    <w:rsid w:val="32C3B2C6"/>
    <w:rsid w:val="32C46098"/>
    <w:rsid w:val="32C47522"/>
    <w:rsid w:val="32C75947"/>
    <w:rsid w:val="32C789C5"/>
    <w:rsid w:val="32C7E40B"/>
    <w:rsid w:val="32C866DB"/>
    <w:rsid w:val="32C97089"/>
    <w:rsid w:val="32CA30C5"/>
    <w:rsid w:val="32CB3A26"/>
    <w:rsid w:val="32CB88D0"/>
    <w:rsid w:val="32CECDB8"/>
    <w:rsid w:val="32CF74BB"/>
    <w:rsid w:val="32D0158E"/>
    <w:rsid w:val="32D21EEC"/>
    <w:rsid w:val="32D3163E"/>
    <w:rsid w:val="32D3E488"/>
    <w:rsid w:val="32D5D979"/>
    <w:rsid w:val="32D69A11"/>
    <w:rsid w:val="32D6C12C"/>
    <w:rsid w:val="32D7B8F0"/>
    <w:rsid w:val="32D811BD"/>
    <w:rsid w:val="32D8563E"/>
    <w:rsid w:val="32DBCBBE"/>
    <w:rsid w:val="32DC48A5"/>
    <w:rsid w:val="32DC51E0"/>
    <w:rsid w:val="32DC7E6D"/>
    <w:rsid w:val="32DEA181"/>
    <w:rsid w:val="32E16BBC"/>
    <w:rsid w:val="32E2237B"/>
    <w:rsid w:val="32E2CE74"/>
    <w:rsid w:val="32E41CE2"/>
    <w:rsid w:val="32E47F2C"/>
    <w:rsid w:val="32E77E7C"/>
    <w:rsid w:val="32E8B0BF"/>
    <w:rsid w:val="32E9A328"/>
    <w:rsid w:val="32E9F84E"/>
    <w:rsid w:val="32EA6ECF"/>
    <w:rsid w:val="32EA8F2D"/>
    <w:rsid w:val="32EBBC69"/>
    <w:rsid w:val="32ED5D6E"/>
    <w:rsid w:val="32EFB226"/>
    <w:rsid w:val="32F08803"/>
    <w:rsid w:val="32F0B778"/>
    <w:rsid w:val="32F29AE8"/>
    <w:rsid w:val="32F4D457"/>
    <w:rsid w:val="32F655C0"/>
    <w:rsid w:val="32F6787F"/>
    <w:rsid w:val="32F6FC79"/>
    <w:rsid w:val="32F77CA6"/>
    <w:rsid w:val="32F7C1D1"/>
    <w:rsid w:val="32F84BEB"/>
    <w:rsid w:val="32F8E9C8"/>
    <w:rsid w:val="32F9E84F"/>
    <w:rsid w:val="32FB64FE"/>
    <w:rsid w:val="32FC2701"/>
    <w:rsid w:val="32FE0E6A"/>
    <w:rsid w:val="32FE9D2D"/>
    <w:rsid w:val="3302C22D"/>
    <w:rsid w:val="33043E67"/>
    <w:rsid w:val="33080C9F"/>
    <w:rsid w:val="33093BE0"/>
    <w:rsid w:val="330C5B27"/>
    <w:rsid w:val="330D0D76"/>
    <w:rsid w:val="330DB995"/>
    <w:rsid w:val="330E396D"/>
    <w:rsid w:val="33117256"/>
    <w:rsid w:val="3311B8AB"/>
    <w:rsid w:val="33151930"/>
    <w:rsid w:val="33160364"/>
    <w:rsid w:val="3317103D"/>
    <w:rsid w:val="331BAF6D"/>
    <w:rsid w:val="331BD042"/>
    <w:rsid w:val="331D09B5"/>
    <w:rsid w:val="331DD20C"/>
    <w:rsid w:val="331E8959"/>
    <w:rsid w:val="331F727B"/>
    <w:rsid w:val="33205DAB"/>
    <w:rsid w:val="33217AE3"/>
    <w:rsid w:val="3321E754"/>
    <w:rsid w:val="3323DC14"/>
    <w:rsid w:val="332459DD"/>
    <w:rsid w:val="33275188"/>
    <w:rsid w:val="3327799B"/>
    <w:rsid w:val="33289499"/>
    <w:rsid w:val="3328B75C"/>
    <w:rsid w:val="332AB2C8"/>
    <w:rsid w:val="332ADA22"/>
    <w:rsid w:val="332B4CFC"/>
    <w:rsid w:val="332D9D4F"/>
    <w:rsid w:val="332E3940"/>
    <w:rsid w:val="332E6549"/>
    <w:rsid w:val="3334DB87"/>
    <w:rsid w:val="33369723"/>
    <w:rsid w:val="33378580"/>
    <w:rsid w:val="333A0D02"/>
    <w:rsid w:val="333B1223"/>
    <w:rsid w:val="333B6B11"/>
    <w:rsid w:val="333D15F4"/>
    <w:rsid w:val="333E9F4F"/>
    <w:rsid w:val="333EFA4E"/>
    <w:rsid w:val="333F1B12"/>
    <w:rsid w:val="333FE37F"/>
    <w:rsid w:val="3340FDA0"/>
    <w:rsid w:val="334258DF"/>
    <w:rsid w:val="3343068E"/>
    <w:rsid w:val="3344CC04"/>
    <w:rsid w:val="3345531E"/>
    <w:rsid w:val="33471EE8"/>
    <w:rsid w:val="3347F8FF"/>
    <w:rsid w:val="3348899E"/>
    <w:rsid w:val="33498F6D"/>
    <w:rsid w:val="334A2128"/>
    <w:rsid w:val="334C110B"/>
    <w:rsid w:val="334DCC23"/>
    <w:rsid w:val="334F0AE3"/>
    <w:rsid w:val="33509928"/>
    <w:rsid w:val="33511861"/>
    <w:rsid w:val="3352EEF4"/>
    <w:rsid w:val="3353157C"/>
    <w:rsid w:val="33538E24"/>
    <w:rsid w:val="3353F697"/>
    <w:rsid w:val="33555006"/>
    <w:rsid w:val="335554B8"/>
    <w:rsid w:val="33565733"/>
    <w:rsid w:val="3357EEB8"/>
    <w:rsid w:val="335A97A4"/>
    <w:rsid w:val="335C8253"/>
    <w:rsid w:val="335C87A9"/>
    <w:rsid w:val="335CE42B"/>
    <w:rsid w:val="335D04EE"/>
    <w:rsid w:val="335DCCED"/>
    <w:rsid w:val="335E2AB0"/>
    <w:rsid w:val="335E4553"/>
    <w:rsid w:val="335F6DE4"/>
    <w:rsid w:val="33604EE7"/>
    <w:rsid w:val="3361E671"/>
    <w:rsid w:val="3361F239"/>
    <w:rsid w:val="3363E0E1"/>
    <w:rsid w:val="33648165"/>
    <w:rsid w:val="33656D6F"/>
    <w:rsid w:val="336699B5"/>
    <w:rsid w:val="3366E355"/>
    <w:rsid w:val="33678761"/>
    <w:rsid w:val="336AD6BB"/>
    <w:rsid w:val="336D37C5"/>
    <w:rsid w:val="336DA704"/>
    <w:rsid w:val="336EF7CC"/>
    <w:rsid w:val="33708178"/>
    <w:rsid w:val="3370A063"/>
    <w:rsid w:val="3371E53A"/>
    <w:rsid w:val="33737161"/>
    <w:rsid w:val="3374B16B"/>
    <w:rsid w:val="33750FBA"/>
    <w:rsid w:val="33757B1F"/>
    <w:rsid w:val="3377428A"/>
    <w:rsid w:val="337951A8"/>
    <w:rsid w:val="33797ADA"/>
    <w:rsid w:val="337A0D60"/>
    <w:rsid w:val="337AD872"/>
    <w:rsid w:val="337E9723"/>
    <w:rsid w:val="337EA7B7"/>
    <w:rsid w:val="338045BB"/>
    <w:rsid w:val="338115AA"/>
    <w:rsid w:val="3384A963"/>
    <w:rsid w:val="33859C65"/>
    <w:rsid w:val="3388A93B"/>
    <w:rsid w:val="3388DDD1"/>
    <w:rsid w:val="3389BE3B"/>
    <w:rsid w:val="338ABA71"/>
    <w:rsid w:val="338BC912"/>
    <w:rsid w:val="338C68A9"/>
    <w:rsid w:val="338CE1DF"/>
    <w:rsid w:val="338D520C"/>
    <w:rsid w:val="338F6ED1"/>
    <w:rsid w:val="338FB631"/>
    <w:rsid w:val="33925161"/>
    <w:rsid w:val="33941089"/>
    <w:rsid w:val="33959F97"/>
    <w:rsid w:val="3395A46D"/>
    <w:rsid w:val="3395C79E"/>
    <w:rsid w:val="33967148"/>
    <w:rsid w:val="3396BA3C"/>
    <w:rsid w:val="33982933"/>
    <w:rsid w:val="339881CC"/>
    <w:rsid w:val="339B2BAD"/>
    <w:rsid w:val="339B7246"/>
    <w:rsid w:val="339BDD26"/>
    <w:rsid w:val="339F3C39"/>
    <w:rsid w:val="33A078A0"/>
    <w:rsid w:val="33A2ACC8"/>
    <w:rsid w:val="33A3E3C6"/>
    <w:rsid w:val="33A436A2"/>
    <w:rsid w:val="33A80A65"/>
    <w:rsid w:val="33A8DE04"/>
    <w:rsid w:val="33A97EB7"/>
    <w:rsid w:val="33A9AA82"/>
    <w:rsid w:val="33AD5E27"/>
    <w:rsid w:val="33AF8792"/>
    <w:rsid w:val="33AFC012"/>
    <w:rsid w:val="33B0D730"/>
    <w:rsid w:val="33B10E00"/>
    <w:rsid w:val="33B2700E"/>
    <w:rsid w:val="33B2E462"/>
    <w:rsid w:val="33B2FCD4"/>
    <w:rsid w:val="33B3CCC7"/>
    <w:rsid w:val="33B4BC0D"/>
    <w:rsid w:val="33B63D81"/>
    <w:rsid w:val="33B74556"/>
    <w:rsid w:val="33B928A1"/>
    <w:rsid w:val="33B94D18"/>
    <w:rsid w:val="33BB22F3"/>
    <w:rsid w:val="33BC2628"/>
    <w:rsid w:val="33BCA45B"/>
    <w:rsid w:val="33C13017"/>
    <w:rsid w:val="33C22C6E"/>
    <w:rsid w:val="33C3CFFE"/>
    <w:rsid w:val="33C3FC7A"/>
    <w:rsid w:val="33C4FB29"/>
    <w:rsid w:val="33C5F102"/>
    <w:rsid w:val="33C64095"/>
    <w:rsid w:val="33C68496"/>
    <w:rsid w:val="33C793AF"/>
    <w:rsid w:val="33C8F178"/>
    <w:rsid w:val="33CAFB2C"/>
    <w:rsid w:val="33CBCBB5"/>
    <w:rsid w:val="33CBDAC1"/>
    <w:rsid w:val="33CEEAAE"/>
    <w:rsid w:val="33CF76E6"/>
    <w:rsid w:val="33CF7DF6"/>
    <w:rsid w:val="33CFE1C7"/>
    <w:rsid w:val="33D0A40E"/>
    <w:rsid w:val="33D262A0"/>
    <w:rsid w:val="33D2B7CB"/>
    <w:rsid w:val="33D7B082"/>
    <w:rsid w:val="33DFC5C0"/>
    <w:rsid w:val="33E09CD8"/>
    <w:rsid w:val="33E0F7A5"/>
    <w:rsid w:val="33E3E81B"/>
    <w:rsid w:val="33E72A05"/>
    <w:rsid w:val="33E72FD5"/>
    <w:rsid w:val="33E89B38"/>
    <w:rsid w:val="33EA0A41"/>
    <w:rsid w:val="33EA3F3D"/>
    <w:rsid w:val="33EBC20E"/>
    <w:rsid w:val="33EC7D96"/>
    <w:rsid w:val="33EDFA32"/>
    <w:rsid w:val="33F1543B"/>
    <w:rsid w:val="33F2EAA7"/>
    <w:rsid w:val="33F42D1F"/>
    <w:rsid w:val="33F5B08D"/>
    <w:rsid w:val="33F7CB7B"/>
    <w:rsid w:val="33F9779D"/>
    <w:rsid w:val="33FB0CAC"/>
    <w:rsid w:val="33FF0A94"/>
    <w:rsid w:val="33FF8ED3"/>
    <w:rsid w:val="33FFEA5B"/>
    <w:rsid w:val="340022B5"/>
    <w:rsid w:val="34002ECD"/>
    <w:rsid w:val="34006355"/>
    <w:rsid w:val="3401972B"/>
    <w:rsid w:val="3401A7FF"/>
    <w:rsid w:val="3407A800"/>
    <w:rsid w:val="3407B624"/>
    <w:rsid w:val="3407CA1C"/>
    <w:rsid w:val="3411C67E"/>
    <w:rsid w:val="341292D2"/>
    <w:rsid w:val="34132A2B"/>
    <w:rsid w:val="3413A288"/>
    <w:rsid w:val="341412B8"/>
    <w:rsid w:val="341589D3"/>
    <w:rsid w:val="3415EEA1"/>
    <w:rsid w:val="341600F2"/>
    <w:rsid w:val="34174EAD"/>
    <w:rsid w:val="34181A6B"/>
    <w:rsid w:val="341826F2"/>
    <w:rsid w:val="34189ABB"/>
    <w:rsid w:val="34197555"/>
    <w:rsid w:val="341A3CDB"/>
    <w:rsid w:val="341BA1D7"/>
    <w:rsid w:val="341E3D77"/>
    <w:rsid w:val="341EE22B"/>
    <w:rsid w:val="34207220"/>
    <w:rsid w:val="342085C3"/>
    <w:rsid w:val="34224F0E"/>
    <w:rsid w:val="34265923"/>
    <w:rsid w:val="3426720D"/>
    <w:rsid w:val="34270194"/>
    <w:rsid w:val="34274F27"/>
    <w:rsid w:val="34299DE9"/>
    <w:rsid w:val="342A5B50"/>
    <w:rsid w:val="342BABBF"/>
    <w:rsid w:val="342BD15F"/>
    <w:rsid w:val="34309D05"/>
    <w:rsid w:val="3432C4FA"/>
    <w:rsid w:val="3432D413"/>
    <w:rsid w:val="34334C31"/>
    <w:rsid w:val="34343A83"/>
    <w:rsid w:val="3435BAF4"/>
    <w:rsid w:val="3435D798"/>
    <w:rsid w:val="3436C7F8"/>
    <w:rsid w:val="3439A71F"/>
    <w:rsid w:val="343AA270"/>
    <w:rsid w:val="343C9DFA"/>
    <w:rsid w:val="343E5683"/>
    <w:rsid w:val="34403262"/>
    <w:rsid w:val="3440C3D1"/>
    <w:rsid w:val="3442C700"/>
    <w:rsid w:val="344499E8"/>
    <w:rsid w:val="3444BBCE"/>
    <w:rsid w:val="3445076C"/>
    <w:rsid w:val="34452F30"/>
    <w:rsid w:val="3445E23F"/>
    <w:rsid w:val="3446D413"/>
    <w:rsid w:val="3447515D"/>
    <w:rsid w:val="344817DE"/>
    <w:rsid w:val="344AD456"/>
    <w:rsid w:val="344B26A3"/>
    <w:rsid w:val="344C66DB"/>
    <w:rsid w:val="344C6ADD"/>
    <w:rsid w:val="344DCEFC"/>
    <w:rsid w:val="344DD20C"/>
    <w:rsid w:val="344DD2EB"/>
    <w:rsid w:val="344E8A30"/>
    <w:rsid w:val="344EF745"/>
    <w:rsid w:val="344F8A8C"/>
    <w:rsid w:val="344FB24D"/>
    <w:rsid w:val="34500F3A"/>
    <w:rsid w:val="345056E2"/>
    <w:rsid w:val="3450D4B3"/>
    <w:rsid w:val="3452912A"/>
    <w:rsid w:val="3452DF84"/>
    <w:rsid w:val="34531FA4"/>
    <w:rsid w:val="34563AC2"/>
    <w:rsid w:val="345668C1"/>
    <w:rsid w:val="3456AA01"/>
    <w:rsid w:val="3458136D"/>
    <w:rsid w:val="345888D5"/>
    <w:rsid w:val="34596D09"/>
    <w:rsid w:val="34598C47"/>
    <w:rsid w:val="345FE7C8"/>
    <w:rsid w:val="34617479"/>
    <w:rsid w:val="3461AC4A"/>
    <w:rsid w:val="34628A8E"/>
    <w:rsid w:val="3464D01F"/>
    <w:rsid w:val="346855E6"/>
    <w:rsid w:val="34696526"/>
    <w:rsid w:val="34699F0C"/>
    <w:rsid w:val="346A70C8"/>
    <w:rsid w:val="346B40FE"/>
    <w:rsid w:val="346B7068"/>
    <w:rsid w:val="346BCEC0"/>
    <w:rsid w:val="3472A829"/>
    <w:rsid w:val="34738F83"/>
    <w:rsid w:val="34746D18"/>
    <w:rsid w:val="3475F165"/>
    <w:rsid w:val="34764C19"/>
    <w:rsid w:val="34776856"/>
    <w:rsid w:val="347768E3"/>
    <w:rsid w:val="3478E4B2"/>
    <w:rsid w:val="347929AF"/>
    <w:rsid w:val="3479EFD7"/>
    <w:rsid w:val="347D2DA1"/>
    <w:rsid w:val="347DA56B"/>
    <w:rsid w:val="347DA9D2"/>
    <w:rsid w:val="347E3217"/>
    <w:rsid w:val="347E69BB"/>
    <w:rsid w:val="3482927A"/>
    <w:rsid w:val="3483589C"/>
    <w:rsid w:val="3486CB57"/>
    <w:rsid w:val="3486CC39"/>
    <w:rsid w:val="3487B148"/>
    <w:rsid w:val="348A47FC"/>
    <w:rsid w:val="348AFF12"/>
    <w:rsid w:val="348B73F8"/>
    <w:rsid w:val="348B843E"/>
    <w:rsid w:val="348BF940"/>
    <w:rsid w:val="348C7421"/>
    <w:rsid w:val="348EEEED"/>
    <w:rsid w:val="349021DE"/>
    <w:rsid w:val="349259AF"/>
    <w:rsid w:val="34933287"/>
    <w:rsid w:val="349343F4"/>
    <w:rsid w:val="3494FDE2"/>
    <w:rsid w:val="34966E14"/>
    <w:rsid w:val="3497BCDD"/>
    <w:rsid w:val="34983D39"/>
    <w:rsid w:val="34991449"/>
    <w:rsid w:val="349AEF0A"/>
    <w:rsid w:val="349B8884"/>
    <w:rsid w:val="349C65A8"/>
    <w:rsid w:val="349E5458"/>
    <w:rsid w:val="34A16AB5"/>
    <w:rsid w:val="34A34E83"/>
    <w:rsid w:val="34A66FA5"/>
    <w:rsid w:val="34A6AB59"/>
    <w:rsid w:val="34A703C2"/>
    <w:rsid w:val="34A7D042"/>
    <w:rsid w:val="34A894EB"/>
    <w:rsid w:val="34A8E90E"/>
    <w:rsid w:val="34A95EA9"/>
    <w:rsid w:val="34AA93F7"/>
    <w:rsid w:val="34AB88A0"/>
    <w:rsid w:val="34ABBF66"/>
    <w:rsid w:val="34B04BEC"/>
    <w:rsid w:val="34B18E21"/>
    <w:rsid w:val="34B22469"/>
    <w:rsid w:val="34B2E204"/>
    <w:rsid w:val="34B370C7"/>
    <w:rsid w:val="34B4C2EE"/>
    <w:rsid w:val="34B5E083"/>
    <w:rsid w:val="34B7F962"/>
    <w:rsid w:val="34B8DC07"/>
    <w:rsid w:val="34B8EE61"/>
    <w:rsid w:val="34B97B8F"/>
    <w:rsid w:val="34BA8F01"/>
    <w:rsid w:val="34BC28FB"/>
    <w:rsid w:val="34BDD2E2"/>
    <w:rsid w:val="34BFAF94"/>
    <w:rsid w:val="34C1D2EE"/>
    <w:rsid w:val="34C2A306"/>
    <w:rsid w:val="34C326B5"/>
    <w:rsid w:val="34C38821"/>
    <w:rsid w:val="34C3D4EE"/>
    <w:rsid w:val="34C520A4"/>
    <w:rsid w:val="34C82F15"/>
    <w:rsid w:val="34CAAE26"/>
    <w:rsid w:val="34CADC23"/>
    <w:rsid w:val="34CB40B9"/>
    <w:rsid w:val="34CCC881"/>
    <w:rsid w:val="34CCCF1F"/>
    <w:rsid w:val="34CCFE41"/>
    <w:rsid w:val="34CD6300"/>
    <w:rsid w:val="34CFB06F"/>
    <w:rsid w:val="34D00A48"/>
    <w:rsid w:val="34D0CB88"/>
    <w:rsid w:val="34D0F9C8"/>
    <w:rsid w:val="34D1AFFC"/>
    <w:rsid w:val="34D298BC"/>
    <w:rsid w:val="34D2E8BE"/>
    <w:rsid w:val="34D2F06A"/>
    <w:rsid w:val="34D3A5AC"/>
    <w:rsid w:val="34D5A82C"/>
    <w:rsid w:val="34D87B61"/>
    <w:rsid w:val="34D8E655"/>
    <w:rsid w:val="34D9D5AD"/>
    <w:rsid w:val="34DC2188"/>
    <w:rsid w:val="34DC5147"/>
    <w:rsid w:val="34E05B0B"/>
    <w:rsid w:val="34E09C3E"/>
    <w:rsid w:val="34E0EEC0"/>
    <w:rsid w:val="34E1CE0A"/>
    <w:rsid w:val="34E1DB78"/>
    <w:rsid w:val="34E25E5D"/>
    <w:rsid w:val="34E303D0"/>
    <w:rsid w:val="34E56EE3"/>
    <w:rsid w:val="34E69935"/>
    <w:rsid w:val="34E6CF6C"/>
    <w:rsid w:val="34E71AEF"/>
    <w:rsid w:val="34E739DE"/>
    <w:rsid w:val="34E75FCD"/>
    <w:rsid w:val="34E7CD3D"/>
    <w:rsid w:val="34E92395"/>
    <w:rsid w:val="34EB5876"/>
    <w:rsid w:val="34EC5FE1"/>
    <w:rsid w:val="34EE2C6A"/>
    <w:rsid w:val="34EF6914"/>
    <w:rsid w:val="34F017E6"/>
    <w:rsid w:val="34F10F0F"/>
    <w:rsid w:val="34F18B52"/>
    <w:rsid w:val="34F3AEAB"/>
    <w:rsid w:val="34F43830"/>
    <w:rsid w:val="34F4916A"/>
    <w:rsid w:val="34F645E1"/>
    <w:rsid w:val="34F67F8A"/>
    <w:rsid w:val="34F8F9D6"/>
    <w:rsid w:val="34FA21B5"/>
    <w:rsid w:val="34FA281D"/>
    <w:rsid w:val="34FA4EA9"/>
    <w:rsid w:val="34FD4351"/>
    <w:rsid w:val="34FD4DDC"/>
    <w:rsid w:val="34FD7B1D"/>
    <w:rsid w:val="34FD843C"/>
    <w:rsid w:val="3500E5DF"/>
    <w:rsid w:val="3503F17E"/>
    <w:rsid w:val="3507D0F2"/>
    <w:rsid w:val="3509B446"/>
    <w:rsid w:val="3509D773"/>
    <w:rsid w:val="350A93EA"/>
    <w:rsid w:val="350C42EF"/>
    <w:rsid w:val="350C99EC"/>
    <w:rsid w:val="35108979"/>
    <w:rsid w:val="35114B80"/>
    <w:rsid w:val="351281C7"/>
    <w:rsid w:val="35131C10"/>
    <w:rsid w:val="35132B72"/>
    <w:rsid w:val="35139AF4"/>
    <w:rsid w:val="3514E57A"/>
    <w:rsid w:val="35160FE5"/>
    <w:rsid w:val="351638E0"/>
    <w:rsid w:val="35163A27"/>
    <w:rsid w:val="351D771F"/>
    <w:rsid w:val="351DD26C"/>
    <w:rsid w:val="351ECF74"/>
    <w:rsid w:val="3523E435"/>
    <w:rsid w:val="3523FB06"/>
    <w:rsid w:val="35264898"/>
    <w:rsid w:val="35269168"/>
    <w:rsid w:val="35272908"/>
    <w:rsid w:val="3527E817"/>
    <w:rsid w:val="352814EC"/>
    <w:rsid w:val="3528D601"/>
    <w:rsid w:val="352A36BE"/>
    <w:rsid w:val="352C038D"/>
    <w:rsid w:val="352D845A"/>
    <w:rsid w:val="352F2FB9"/>
    <w:rsid w:val="3530E0F8"/>
    <w:rsid w:val="3531A35E"/>
    <w:rsid w:val="3532F0A6"/>
    <w:rsid w:val="35345D71"/>
    <w:rsid w:val="3534818F"/>
    <w:rsid w:val="3537A017"/>
    <w:rsid w:val="3538D4B5"/>
    <w:rsid w:val="353B5D85"/>
    <w:rsid w:val="353E47DA"/>
    <w:rsid w:val="353E4D5A"/>
    <w:rsid w:val="3540B4BA"/>
    <w:rsid w:val="3540E423"/>
    <w:rsid w:val="3542AB74"/>
    <w:rsid w:val="35431AB4"/>
    <w:rsid w:val="3544E494"/>
    <w:rsid w:val="3545029E"/>
    <w:rsid w:val="354502EC"/>
    <w:rsid w:val="35456253"/>
    <w:rsid w:val="35488AF0"/>
    <w:rsid w:val="35496099"/>
    <w:rsid w:val="354B352E"/>
    <w:rsid w:val="354DAEE0"/>
    <w:rsid w:val="354F158A"/>
    <w:rsid w:val="354FD446"/>
    <w:rsid w:val="3550F93D"/>
    <w:rsid w:val="3552553C"/>
    <w:rsid w:val="3552CF29"/>
    <w:rsid w:val="355448B6"/>
    <w:rsid w:val="35557BBF"/>
    <w:rsid w:val="355803F6"/>
    <w:rsid w:val="35580762"/>
    <w:rsid w:val="355823AC"/>
    <w:rsid w:val="3559DFAF"/>
    <w:rsid w:val="355D4E6B"/>
    <w:rsid w:val="355EED1A"/>
    <w:rsid w:val="3561BF70"/>
    <w:rsid w:val="3562A9E3"/>
    <w:rsid w:val="3562DC4F"/>
    <w:rsid w:val="3564B8EB"/>
    <w:rsid w:val="35650B95"/>
    <w:rsid w:val="35657BD1"/>
    <w:rsid w:val="3566861A"/>
    <w:rsid w:val="3566C66C"/>
    <w:rsid w:val="35686ECD"/>
    <w:rsid w:val="356875FB"/>
    <w:rsid w:val="356BF3E7"/>
    <w:rsid w:val="356C848D"/>
    <w:rsid w:val="356CECF5"/>
    <w:rsid w:val="356E4EAC"/>
    <w:rsid w:val="356E55D0"/>
    <w:rsid w:val="356EA82A"/>
    <w:rsid w:val="356FF036"/>
    <w:rsid w:val="35701802"/>
    <w:rsid w:val="3570A6E8"/>
    <w:rsid w:val="35732B0D"/>
    <w:rsid w:val="3574A4DD"/>
    <w:rsid w:val="3577DDA1"/>
    <w:rsid w:val="3577E006"/>
    <w:rsid w:val="357A336A"/>
    <w:rsid w:val="357D2781"/>
    <w:rsid w:val="357EF7B9"/>
    <w:rsid w:val="357F4616"/>
    <w:rsid w:val="358036EF"/>
    <w:rsid w:val="3581ABD4"/>
    <w:rsid w:val="358297E7"/>
    <w:rsid w:val="3584BDCD"/>
    <w:rsid w:val="3586A6E2"/>
    <w:rsid w:val="35877935"/>
    <w:rsid w:val="35883BCC"/>
    <w:rsid w:val="3588F1F0"/>
    <w:rsid w:val="358B11CE"/>
    <w:rsid w:val="358C6CAF"/>
    <w:rsid w:val="358D6037"/>
    <w:rsid w:val="358E0204"/>
    <w:rsid w:val="358FB69B"/>
    <w:rsid w:val="35900C3E"/>
    <w:rsid w:val="3596A820"/>
    <w:rsid w:val="359763D3"/>
    <w:rsid w:val="35987691"/>
    <w:rsid w:val="35991295"/>
    <w:rsid w:val="35994FF7"/>
    <w:rsid w:val="3599528D"/>
    <w:rsid w:val="359A223F"/>
    <w:rsid w:val="359BDE2A"/>
    <w:rsid w:val="359C0C9D"/>
    <w:rsid w:val="359C82CF"/>
    <w:rsid w:val="359E6222"/>
    <w:rsid w:val="359EA3BF"/>
    <w:rsid w:val="35A29B25"/>
    <w:rsid w:val="35A49305"/>
    <w:rsid w:val="35A5FF11"/>
    <w:rsid w:val="35A68B23"/>
    <w:rsid w:val="35ABA479"/>
    <w:rsid w:val="35ABB639"/>
    <w:rsid w:val="35AE053A"/>
    <w:rsid w:val="35AE4677"/>
    <w:rsid w:val="35AEC230"/>
    <w:rsid w:val="35AF76AB"/>
    <w:rsid w:val="35B0CA1B"/>
    <w:rsid w:val="35B455AB"/>
    <w:rsid w:val="35B47CDC"/>
    <w:rsid w:val="35B6A521"/>
    <w:rsid w:val="35B73902"/>
    <w:rsid w:val="35B84AB0"/>
    <w:rsid w:val="35B8C441"/>
    <w:rsid w:val="35B98CF8"/>
    <w:rsid w:val="35B9BBB7"/>
    <w:rsid w:val="35BDD865"/>
    <w:rsid w:val="35BE27B7"/>
    <w:rsid w:val="35BE875C"/>
    <w:rsid w:val="35BEBF26"/>
    <w:rsid w:val="35BEF5A4"/>
    <w:rsid w:val="35C08FB0"/>
    <w:rsid w:val="35C2685D"/>
    <w:rsid w:val="35C3C74F"/>
    <w:rsid w:val="35C62DB8"/>
    <w:rsid w:val="35C6D01C"/>
    <w:rsid w:val="35C6EE3A"/>
    <w:rsid w:val="35C85C39"/>
    <w:rsid w:val="35CB111B"/>
    <w:rsid w:val="35CDC616"/>
    <w:rsid w:val="35CF39B9"/>
    <w:rsid w:val="35CFE451"/>
    <w:rsid w:val="35D15555"/>
    <w:rsid w:val="35D3637B"/>
    <w:rsid w:val="35D4995D"/>
    <w:rsid w:val="35D6CE15"/>
    <w:rsid w:val="35D7BDBD"/>
    <w:rsid w:val="35D8F844"/>
    <w:rsid w:val="35DBFC8B"/>
    <w:rsid w:val="35DD3F07"/>
    <w:rsid w:val="35DD6AF5"/>
    <w:rsid w:val="35E0CB6F"/>
    <w:rsid w:val="35E19EC3"/>
    <w:rsid w:val="35E20679"/>
    <w:rsid w:val="35E243A1"/>
    <w:rsid w:val="35E52431"/>
    <w:rsid w:val="35E5ADFA"/>
    <w:rsid w:val="35E6EB34"/>
    <w:rsid w:val="35E73C5D"/>
    <w:rsid w:val="35E74541"/>
    <w:rsid w:val="35E7E5DB"/>
    <w:rsid w:val="35E7ED54"/>
    <w:rsid w:val="35E86882"/>
    <w:rsid w:val="35E8A1D7"/>
    <w:rsid w:val="35E96B29"/>
    <w:rsid w:val="35EA38A6"/>
    <w:rsid w:val="35EA92CC"/>
    <w:rsid w:val="35EAB266"/>
    <w:rsid w:val="35EB7553"/>
    <w:rsid w:val="35EDD8C1"/>
    <w:rsid w:val="35EE4955"/>
    <w:rsid w:val="35EEBA4C"/>
    <w:rsid w:val="35EEC24C"/>
    <w:rsid w:val="35F05F35"/>
    <w:rsid w:val="35F27FCA"/>
    <w:rsid w:val="35F2E634"/>
    <w:rsid w:val="35F42B83"/>
    <w:rsid w:val="35F64D00"/>
    <w:rsid w:val="35F67AE9"/>
    <w:rsid w:val="35F69413"/>
    <w:rsid w:val="35F873C3"/>
    <w:rsid w:val="35F965E4"/>
    <w:rsid w:val="35F9E542"/>
    <w:rsid w:val="35FA7248"/>
    <w:rsid w:val="35FAB020"/>
    <w:rsid w:val="35FAF2EB"/>
    <w:rsid w:val="35FB84F2"/>
    <w:rsid w:val="35FC7336"/>
    <w:rsid w:val="35FCDA78"/>
    <w:rsid w:val="3601066E"/>
    <w:rsid w:val="36018D5A"/>
    <w:rsid w:val="3601AB77"/>
    <w:rsid w:val="36028B4D"/>
    <w:rsid w:val="3602CBBD"/>
    <w:rsid w:val="3607EBD2"/>
    <w:rsid w:val="36080C06"/>
    <w:rsid w:val="36104BEB"/>
    <w:rsid w:val="36116049"/>
    <w:rsid w:val="36130617"/>
    <w:rsid w:val="36138964"/>
    <w:rsid w:val="36173C03"/>
    <w:rsid w:val="3617930F"/>
    <w:rsid w:val="361AE96C"/>
    <w:rsid w:val="361E62DB"/>
    <w:rsid w:val="361EB4AD"/>
    <w:rsid w:val="361F7740"/>
    <w:rsid w:val="36211779"/>
    <w:rsid w:val="36212E05"/>
    <w:rsid w:val="36243142"/>
    <w:rsid w:val="3626FBE9"/>
    <w:rsid w:val="3627F459"/>
    <w:rsid w:val="3628DEB4"/>
    <w:rsid w:val="36293A77"/>
    <w:rsid w:val="362CDBE3"/>
    <w:rsid w:val="362D5EBC"/>
    <w:rsid w:val="362DAE15"/>
    <w:rsid w:val="362DB4AD"/>
    <w:rsid w:val="362DDBD5"/>
    <w:rsid w:val="36305900"/>
    <w:rsid w:val="36308346"/>
    <w:rsid w:val="3632ED7B"/>
    <w:rsid w:val="363496F0"/>
    <w:rsid w:val="363510FA"/>
    <w:rsid w:val="3636C361"/>
    <w:rsid w:val="36373A91"/>
    <w:rsid w:val="3637AEC4"/>
    <w:rsid w:val="36385B1E"/>
    <w:rsid w:val="3639254A"/>
    <w:rsid w:val="363A9B21"/>
    <w:rsid w:val="363BBB8C"/>
    <w:rsid w:val="363BDAA6"/>
    <w:rsid w:val="363D1201"/>
    <w:rsid w:val="363DBB07"/>
    <w:rsid w:val="363F9546"/>
    <w:rsid w:val="3640D943"/>
    <w:rsid w:val="3641D52A"/>
    <w:rsid w:val="364508CB"/>
    <w:rsid w:val="36460B3A"/>
    <w:rsid w:val="36464C14"/>
    <w:rsid w:val="36471B7C"/>
    <w:rsid w:val="3648122F"/>
    <w:rsid w:val="36489D16"/>
    <w:rsid w:val="36497197"/>
    <w:rsid w:val="3649DE9C"/>
    <w:rsid w:val="364B132E"/>
    <w:rsid w:val="364BA326"/>
    <w:rsid w:val="364DF851"/>
    <w:rsid w:val="364F1133"/>
    <w:rsid w:val="364FBDCE"/>
    <w:rsid w:val="3650E68C"/>
    <w:rsid w:val="36510133"/>
    <w:rsid w:val="3651054B"/>
    <w:rsid w:val="365123BF"/>
    <w:rsid w:val="3652C741"/>
    <w:rsid w:val="3653F081"/>
    <w:rsid w:val="36549A43"/>
    <w:rsid w:val="3655E5DC"/>
    <w:rsid w:val="3656C8DC"/>
    <w:rsid w:val="365722E1"/>
    <w:rsid w:val="365783BE"/>
    <w:rsid w:val="3657845C"/>
    <w:rsid w:val="3657A67B"/>
    <w:rsid w:val="365C6EC2"/>
    <w:rsid w:val="365EFECB"/>
    <w:rsid w:val="365F083E"/>
    <w:rsid w:val="365FA54F"/>
    <w:rsid w:val="36600051"/>
    <w:rsid w:val="36607563"/>
    <w:rsid w:val="3660E87A"/>
    <w:rsid w:val="36621C69"/>
    <w:rsid w:val="36625EE9"/>
    <w:rsid w:val="3663B56A"/>
    <w:rsid w:val="366481E3"/>
    <w:rsid w:val="36672FED"/>
    <w:rsid w:val="3667C359"/>
    <w:rsid w:val="366881F2"/>
    <w:rsid w:val="3668CB49"/>
    <w:rsid w:val="3669506B"/>
    <w:rsid w:val="366A1115"/>
    <w:rsid w:val="366B1860"/>
    <w:rsid w:val="366BE8C9"/>
    <w:rsid w:val="366DCAC3"/>
    <w:rsid w:val="3671DC90"/>
    <w:rsid w:val="367225CD"/>
    <w:rsid w:val="3672A808"/>
    <w:rsid w:val="3674916B"/>
    <w:rsid w:val="367576E1"/>
    <w:rsid w:val="3676D68D"/>
    <w:rsid w:val="3678099B"/>
    <w:rsid w:val="3679B060"/>
    <w:rsid w:val="367B5188"/>
    <w:rsid w:val="367C9F26"/>
    <w:rsid w:val="367D22E4"/>
    <w:rsid w:val="367D2F5C"/>
    <w:rsid w:val="367D3CD2"/>
    <w:rsid w:val="367EDC02"/>
    <w:rsid w:val="367EDDE9"/>
    <w:rsid w:val="367FF764"/>
    <w:rsid w:val="36802928"/>
    <w:rsid w:val="36812D58"/>
    <w:rsid w:val="3681C8B8"/>
    <w:rsid w:val="3681DA8C"/>
    <w:rsid w:val="3682F50C"/>
    <w:rsid w:val="36830A3F"/>
    <w:rsid w:val="368312BC"/>
    <w:rsid w:val="36835390"/>
    <w:rsid w:val="368422D7"/>
    <w:rsid w:val="368463DD"/>
    <w:rsid w:val="3686016C"/>
    <w:rsid w:val="3686A34C"/>
    <w:rsid w:val="368707B1"/>
    <w:rsid w:val="368E2196"/>
    <w:rsid w:val="368FE13D"/>
    <w:rsid w:val="3690FE86"/>
    <w:rsid w:val="3691B4D4"/>
    <w:rsid w:val="36922809"/>
    <w:rsid w:val="36927B21"/>
    <w:rsid w:val="3695BF97"/>
    <w:rsid w:val="36964C13"/>
    <w:rsid w:val="36977BEF"/>
    <w:rsid w:val="36984AF2"/>
    <w:rsid w:val="3699740E"/>
    <w:rsid w:val="369AAECA"/>
    <w:rsid w:val="369AFD64"/>
    <w:rsid w:val="369EF460"/>
    <w:rsid w:val="369F27C5"/>
    <w:rsid w:val="36A09CCF"/>
    <w:rsid w:val="36A23B66"/>
    <w:rsid w:val="36A3CEC5"/>
    <w:rsid w:val="36A53C7F"/>
    <w:rsid w:val="36A7EEFD"/>
    <w:rsid w:val="36AA12B7"/>
    <w:rsid w:val="36AC8BB0"/>
    <w:rsid w:val="36AD18E3"/>
    <w:rsid w:val="36AD3298"/>
    <w:rsid w:val="36AE29B1"/>
    <w:rsid w:val="36AEB722"/>
    <w:rsid w:val="36B0DD80"/>
    <w:rsid w:val="36B1E8B7"/>
    <w:rsid w:val="36B4EB85"/>
    <w:rsid w:val="36B4FA83"/>
    <w:rsid w:val="36B8263E"/>
    <w:rsid w:val="36BABE15"/>
    <w:rsid w:val="36BC4EC7"/>
    <w:rsid w:val="36BD1C60"/>
    <w:rsid w:val="36C1319B"/>
    <w:rsid w:val="36C1DFB7"/>
    <w:rsid w:val="36C25E45"/>
    <w:rsid w:val="36C37F15"/>
    <w:rsid w:val="36C3D5B0"/>
    <w:rsid w:val="36C47B6E"/>
    <w:rsid w:val="36C5A9E1"/>
    <w:rsid w:val="36C7338E"/>
    <w:rsid w:val="36C734E0"/>
    <w:rsid w:val="36C74748"/>
    <w:rsid w:val="36C7FFCF"/>
    <w:rsid w:val="36C83601"/>
    <w:rsid w:val="36C96E2C"/>
    <w:rsid w:val="36C9FB45"/>
    <w:rsid w:val="36CBB457"/>
    <w:rsid w:val="36CC5BE9"/>
    <w:rsid w:val="36CE63BC"/>
    <w:rsid w:val="36CEBD1E"/>
    <w:rsid w:val="36D04CCA"/>
    <w:rsid w:val="36D2BB45"/>
    <w:rsid w:val="36D2F4CF"/>
    <w:rsid w:val="36D35E70"/>
    <w:rsid w:val="36D4B5C2"/>
    <w:rsid w:val="36D58C15"/>
    <w:rsid w:val="36D5D2CF"/>
    <w:rsid w:val="36D61139"/>
    <w:rsid w:val="36D89871"/>
    <w:rsid w:val="36DA486B"/>
    <w:rsid w:val="36DA4D73"/>
    <w:rsid w:val="36DAB9E0"/>
    <w:rsid w:val="36DC19CB"/>
    <w:rsid w:val="36DCDFFC"/>
    <w:rsid w:val="36DE527B"/>
    <w:rsid w:val="36DE659C"/>
    <w:rsid w:val="36DFE20F"/>
    <w:rsid w:val="36E10E83"/>
    <w:rsid w:val="36E14FB1"/>
    <w:rsid w:val="36E30BBC"/>
    <w:rsid w:val="36E6C558"/>
    <w:rsid w:val="36EAC04A"/>
    <w:rsid w:val="36EC57F7"/>
    <w:rsid w:val="36EC75F8"/>
    <w:rsid w:val="36ED9E7E"/>
    <w:rsid w:val="36EEAE29"/>
    <w:rsid w:val="36EEDA14"/>
    <w:rsid w:val="36EF831A"/>
    <w:rsid w:val="36F2699E"/>
    <w:rsid w:val="36F445C2"/>
    <w:rsid w:val="36F5A2D7"/>
    <w:rsid w:val="36F60F7A"/>
    <w:rsid w:val="36F65EE0"/>
    <w:rsid w:val="36F66E81"/>
    <w:rsid w:val="36F7EED9"/>
    <w:rsid w:val="36FA8B66"/>
    <w:rsid w:val="36FB16D5"/>
    <w:rsid w:val="36FBB0CD"/>
    <w:rsid w:val="36FCC71C"/>
    <w:rsid w:val="36FE1ADE"/>
    <w:rsid w:val="36FE6C54"/>
    <w:rsid w:val="36FF3809"/>
    <w:rsid w:val="36FF8225"/>
    <w:rsid w:val="36FF9535"/>
    <w:rsid w:val="36FFB962"/>
    <w:rsid w:val="37021AFD"/>
    <w:rsid w:val="3702FE1F"/>
    <w:rsid w:val="3703831C"/>
    <w:rsid w:val="370410B1"/>
    <w:rsid w:val="370653F9"/>
    <w:rsid w:val="3706E10D"/>
    <w:rsid w:val="370BCECF"/>
    <w:rsid w:val="370C38AA"/>
    <w:rsid w:val="370D206A"/>
    <w:rsid w:val="370E5C95"/>
    <w:rsid w:val="370F5654"/>
    <w:rsid w:val="37105303"/>
    <w:rsid w:val="37114D4C"/>
    <w:rsid w:val="371152F3"/>
    <w:rsid w:val="37120C98"/>
    <w:rsid w:val="371673DF"/>
    <w:rsid w:val="37169244"/>
    <w:rsid w:val="37169452"/>
    <w:rsid w:val="371878CD"/>
    <w:rsid w:val="3718B3E4"/>
    <w:rsid w:val="3719A35D"/>
    <w:rsid w:val="371A1ED3"/>
    <w:rsid w:val="371AC6B0"/>
    <w:rsid w:val="371ADD96"/>
    <w:rsid w:val="371B7955"/>
    <w:rsid w:val="371BF03E"/>
    <w:rsid w:val="371CB4E4"/>
    <w:rsid w:val="371E8804"/>
    <w:rsid w:val="371EC1A3"/>
    <w:rsid w:val="37226339"/>
    <w:rsid w:val="3722CE88"/>
    <w:rsid w:val="3722D1DE"/>
    <w:rsid w:val="37240530"/>
    <w:rsid w:val="37269449"/>
    <w:rsid w:val="3726F2D9"/>
    <w:rsid w:val="37284EC1"/>
    <w:rsid w:val="3729A23C"/>
    <w:rsid w:val="372B16AE"/>
    <w:rsid w:val="372BDF81"/>
    <w:rsid w:val="372E6FBE"/>
    <w:rsid w:val="372F0065"/>
    <w:rsid w:val="3730205D"/>
    <w:rsid w:val="37312395"/>
    <w:rsid w:val="37325D2D"/>
    <w:rsid w:val="37343D53"/>
    <w:rsid w:val="3738D3F5"/>
    <w:rsid w:val="37392277"/>
    <w:rsid w:val="3739455B"/>
    <w:rsid w:val="37398416"/>
    <w:rsid w:val="373A0F29"/>
    <w:rsid w:val="373C0303"/>
    <w:rsid w:val="373F0D65"/>
    <w:rsid w:val="37408E38"/>
    <w:rsid w:val="3740E629"/>
    <w:rsid w:val="3743C297"/>
    <w:rsid w:val="374428A6"/>
    <w:rsid w:val="37455C78"/>
    <w:rsid w:val="37461902"/>
    <w:rsid w:val="374838D6"/>
    <w:rsid w:val="374A58F3"/>
    <w:rsid w:val="374D673E"/>
    <w:rsid w:val="374DDE3A"/>
    <w:rsid w:val="374E2FAE"/>
    <w:rsid w:val="374FDCBC"/>
    <w:rsid w:val="375044C9"/>
    <w:rsid w:val="3750C885"/>
    <w:rsid w:val="375331A1"/>
    <w:rsid w:val="37547EC2"/>
    <w:rsid w:val="37550977"/>
    <w:rsid w:val="3756605B"/>
    <w:rsid w:val="3757217C"/>
    <w:rsid w:val="375919B0"/>
    <w:rsid w:val="37591EC2"/>
    <w:rsid w:val="375E9E63"/>
    <w:rsid w:val="375E9E9E"/>
    <w:rsid w:val="37613AAB"/>
    <w:rsid w:val="37630514"/>
    <w:rsid w:val="3766CC59"/>
    <w:rsid w:val="376717DC"/>
    <w:rsid w:val="37685615"/>
    <w:rsid w:val="3769A82A"/>
    <w:rsid w:val="3769AFD7"/>
    <w:rsid w:val="3769F1BA"/>
    <w:rsid w:val="376A590C"/>
    <w:rsid w:val="376C292E"/>
    <w:rsid w:val="376CDC02"/>
    <w:rsid w:val="376E6D9C"/>
    <w:rsid w:val="376F5081"/>
    <w:rsid w:val="37712B04"/>
    <w:rsid w:val="3774B67C"/>
    <w:rsid w:val="3775F0B0"/>
    <w:rsid w:val="3776AC7F"/>
    <w:rsid w:val="377BEB77"/>
    <w:rsid w:val="377C74D8"/>
    <w:rsid w:val="377D73A9"/>
    <w:rsid w:val="377F3F12"/>
    <w:rsid w:val="378094DB"/>
    <w:rsid w:val="37813FB0"/>
    <w:rsid w:val="3781D530"/>
    <w:rsid w:val="37820EDF"/>
    <w:rsid w:val="378307A8"/>
    <w:rsid w:val="378441A5"/>
    <w:rsid w:val="3784ED2A"/>
    <w:rsid w:val="37889730"/>
    <w:rsid w:val="378B9476"/>
    <w:rsid w:val="378BF27B"/>
    <w:rsid w:val="378FAB46"/>
    <w:rsid w:val="37914973"/>
    <w:rsid w:val="3792B026"/>
    <w:rsid w:val="3794004D"/>
    <w:rsid w:val="37942E97"/>
    <w:rsid w:val="3795C550"/>
    <w:rsid w:val="379638CC"/>
    <w:rsid w:val="3796E676"/>
    <w:rsid w:val="37991F0A"/>
    <w:rsid w:val="3799B1F4"/>
    <w:rsid w:val="379A3674"/>
    <w:rsid w:val="379D12C0"/>
    <w:rsid w:val="379D6D1A"/>
    <w:rsid w:val="379DBEBD"/>
    <w:rsid w:val="37A05D2F"/>
    <w:rsid w:val="37A1886C"/>
    <w:rsid w:val="37A1F319"/>
    <w:rsid w:val="37A23A6F"/>
    <w:rsid w:val="37A415DB"/>
    <w:rsid w:val="37A4E553"/>
    <w:rsid w:val="37A508A4"/>
    <w:rsid w:val="37A79584"/>
    <w:rsid w:val="37A83AFD"/>
    <w:rsid w:val="37AC3FB1"/>
    <w:rsid w:val="37AE1C50"/>
    <w:rsid w:val="37AEE79F"/>
    <w:rsid w:val="37AF8AED"/>
    <w:rsid w:val="37B068D4"/>
    <w:rsid w:val="37B0BC2A"/>
    <w:rsid w:val="37B3B6F6"/>
    <w:rsid w:val="37B49123"/>
    <w:rsid w:val="37BB1E75"/>
    <w:rsid w:val="37BE932D"/>
    <w:rsid w:val="37BF5124"/>
    <w:rsid w:val="37BF78A1"/>
    <w:rsid w:val="37C3CC0C"/>
    <w:rsid w:val="37C42790"/>
    <w:rsid w:val="37C6459C"/>
    <w:rsid w:val="37C7CF0E"/>
    <w:rsid w:val="37C7DB0C"/>
    <w:rsid w:val="37C85FA5"/>
    <w:rsid w:val="37C8B87F"/>
    <w:rsid w:val="37C90DE0"/>
    <w:rsid w:val="37CA6C2C"/>
    <w:rsid w:val="37CC125B"/>
    <w:rsid w:val="37CC76BE"/>
    <w:rsid w:val="37CCA267"/>
    <w:rsid w:val="37CE9C0B"/>
    <w:rsid w:val="37CECD63"/>
    <w:rsid w:val="37CF2333"/>
    <w:rsid w:val="37CFD2F7"/>
    <w:rsid w:val="37D09ECD"/>
    <w:rsid w:val="37D1175E"/>
    <w:rsid w:val="37D20C94"/>
    <w:rsid w:val="37D221B5"/>
    <w:rsid w:val="37D38FCF"/>
    <w:rsid w:val="37D3FE39"/>
    <w:rsid w:val="37D5EABA"/>
    <w:rsid w:val="37D67B6F"/>
    <w:rsid w:val="37D76E00"/>
    <w:rsid w:val="37D9C020"/>
    <w:rsid w:val="37DA285A"/>
    <w:rsid w:val="37DB8B13"/>
    <w:rsid w:val="37DEE9E1"/>
    <w:rsid w:val="37E08778"/>
    <w:rsid w:val="37E32D5C"/>
    <w:rsid w:val="37E4CAB0"/>
    <w:rsid w:val="37E5C0B1"/>
    <w:rsid w:val="37E71D68"/>
    <w:rsid w:val="37EADB93"/>
    <w:rsid w:val="37EC393F"/>
    <w:rsid w:val="37ED7DD7"/>
    <w:rsid w:val="37EE1875"/>
    <w:rsid w:val="37EE875F"/>
    <w:rsid w:val="37EF2F4E"/>
    <w:rsid w:val="37EF3118"/>
    <w:rsid w:val="37EF63C1"/>
    <w:rsid w:val="37F0C024"/>
    <w:rsid w:val="37F35877"/>
    <w:rsid w:val="37F43579"/>
    <w:rsid w:val="37F4F45B"/>
    <w:rsid w:val="37F5055D"/>
    <w:rsid w:val="37F76F07"/>
    <w:rsid w:val="37F8B7F0"/>
    <w:rsid w:val="37FAC980"/>
    <w:rsid w:val="37FC8EEA"/>
    <w:rsid w:val="37FE9992"/>
    <w:rsid w:val="37FFBF55"/>
    <w:rsid w:val="38011A87"/>
    <w:rsid w:val="380247C4"/>
    <w:rsid w:val="3802842A"/>
    <w:rsid w:val="380368C0"/>
    <w:rsid w:val="3805ECBE"/>
    <w:rsid w:val="3807C5AB"/>
    <w:rsid w:val="3808D65C"/>
    <w:rsid w:val="38092F7D"/>
    <w:rsid w:val="3809CB2F"/>
    <w:rsid w:val="380A1E9B"/>
    <w:rsid w:val="380A6FDB"/>
    <w:rsid w:val="380D0FED"/>
    <w:rsid w:val="3813AADE"/>
    <w:rsid w:val="38144DB3"/>
    <w:rsid w:val="3814910F"/>
    <w:rsid w:val="38157486"/>
    <w:rsid w:val="381629AD"/>
    <w:rsid w:val="381646D2"/>
    <w:rsid w:val="38167A4C"/>
    <w:rsid w:val="38188D8E"/>
    <w:rsid w:val="381ACD8E"/>
    <w:rsid w:val="381E0725"/>
    <w:rsid w:val="381E29BE"/>
    <w:rsid w:val="381E8C91"/>
    <w:rsid w:val="381EE9AF"/>
    <w:rsid w:val="381F2E1B"/>
    <w:rsid w:val="381F58E1"/>
    <w:rsid w:val="38214696"/>
    <w:rsid w:val="3821A820"/>
    <w:rsid w:val="3821AC28"/>
    <w:rsid w:val="38226E12"/>
    <w:rsid w:val="3823F285"/>
    <w:rsid w:val="3824FE9F"/>
    <w:rsid w:val="38277295"/>
    <w:rsid w:val="3827CE49"/>
    <w:rsid w:val="38292B20"/>
    <w:rsid w:val="382E6CA8"/>
    <w:rsid w:val="382F3F9C"/>
    <w:rsid w:val="383085AF"/>
    <w:rsid w:val="38329EB9"/>
    <w:rsid w:val="38341910"/>
    <w:rsid w:val="3836D50C"/>
    <w:rsid w:val="3836F2CB"/>
    <w:rsid w:val="38384507"/>
    <w:rsid w:val="383955EE"/>
    <w:rsid w:val="3839C2E5"/>
    <w:rsid w:val="383B33E1"/>
    <w:rsid w:val="383B4379"/>
    <w:rsid w:val="383C1262"/>
    <w:rsid w:val="383D1A1D"/>
    <w:rsid w:val="383D7E4A"/>
    <w:rsid w:val="383F21A8"/>
    <w:rsid w:val="383F3D10"/>
    <w:rsid w:val="383F8570"/>
    <w:rsid w:val="38403326"/>
    <w:rsid w:val="3840779D"/>
    <w:rsid w:val="38414E64"/>
    <w:rsid w:val="38441E63"/>
    <w:rsid w:val="384B2EBF"/>
    <w:rsid w:val="384B471C"/>
    <w:rsid w:val="384B7046"/>
    <w:rsid w:val="384CC868"/>
    <w:rsid w:val="384E829A"/>
    <w:rsid w:val="38526887"/>
    <w:rsid w:val="3852BCA7"/>
    <w:rsid w:val="38550F3D"/>
    <w:rsid w:val="3855FF84"/>
    <w:rsid w:val="3856D72D"/>
    <w:rsid w:val="38590D4B"/>
    <w:rsid w:val="38592AC8"/>
    <w:rsid w:val="3859742F"/>
    <w:rsid w:val="385A4094"/>
    <w:rsid w:val="385DE91F"/>
    <w:rsid w:val="385FFC71"/>
    <w:rsid w:val="3860F6C2"/>
    <w:rsid w:val="3861B223"/>
    <w:rsid w:val="386249A9"/>
    <w:rsid w:val="3862C2E8"/>
    <w:rsid w:val="3863393E"/>
    <w:rsid w:val="38675E83"/>
    <w:rsid w:val="38679B1F"/>
    <w:rsid w:val="3868007C"/>
    <w:rsid w:val="386AA223"/>
    <w:rsid w:val="386BC448"/>
    <w:rsid w:val="386DF0B3"/>
    <w:rsid w:val="386F1E12"/>
    <w:rsid w:val="386FDA39"/>
    <w:rsid w:val="3876E5BC"/>
    <w:rsid w:val="387A3BEC"/>
    <w:rsid w:val="387BF38E"/>
    <w:rsid w:val="387C57AF"/>
    <w:rsid w:val="387EC7E8"/>
    <w:rsid w:val="388127DA"/>
    <w:rsid w:val="38820A6F"/>
    <w:rsid w:val="38867E66"/>
    <w:rsid w:val="388827F9"/>
    <w:rsid w:val="38886266"/>
    <w:rsid w:val="3888D324"/>
    <w:rsid w:val="38891215"/>
    <w:rsid w:val="38893B52"/>
    <w:rsid w:val="388A56D6"/>
    <w:rsid w:val="388B537B"/>
    <w:rsid w:val="388BF59E"/>
    <w:rsid w:val="388CFE5D"/>
    <w:rsid w:val="388DB58A"/>
    <w:rsid w:val="388E4199"/>
    <w:rsid w:val="388E81F0"/>
    <w:rsid w:val="388F19CE"/>
    <w:rsid w:val="389068C4"/>
    <w:rsid w:val="38908869"/>
    <w:rsid w:val="38913AD1"/>
    <w:rsid w:val="3891ECF1"/>
    <w:rsid w:val="389645EB"/>
    <w:rsid w:val="389721F7"/>
    <w:rsid w:val="38978511"/>
    <w:rsid w:val="38991452"/>
    <w:rsid w:val="3899CCF9"/>
    <w:rsid w:val="389A74F5"/>
    <w:rsid w:val="389BFA28"/>
    <w:rsid w:val="389C629B"/>
    <w:rsid w:val="389D30DD"/>
    <w:rsid w:val="389D89AA"/>
    <w:rsid w:val="389E99DB"/>
    <w:rsid w:val="38A01514"/>
    <w:rsid w:val="38A016BD"/>
    <w:rsid w:val="38A18A37"/>
    <w:rsid w:val="38A1ADB2"/>
    <w:rsid w:val="38A282D2"/>
    <w:rsid w:val="38A2D220"/>
    <w:rsid w:val="38A3A1EB"/>
    <w:rsid w:val="38A426FD"/>
    <w:rsid w:val="38A83A9E"/>
    <w:rsid w:val="38A86AF6"/>
    <w:rsid w:val="38A934EF"/>
    <w:rsid w:val="38AA9198"/>
    <w:rsid w:val="38AD8370"/>
    <w:rsid w:val="38AF49EA"/>
    <w:rsid w:val="38B034A0"/>
    <w:rsid w:val="38B0AC73"/>
    <w:rsid w:val="38B133F8"/>
    <w:rsid w:val="38B376A8"/>
    <w:rsid w:val="38B3B0FC"/>
    <w:rsid w:val="38B541A8"/>
    <w:rsid w:val="38B72CA1"/>
    <w:rsid w:val="38B84D83"/>
    <w:rsid w:val="38B8510D"/>
    <w:rsid w:val="38B9EE6E"/>
    <w:rsid w:val="38BFB311"/>
    <w:rsid w:val="38BFF4E4"/>
    <w:rsid w:val="38C11160"/>
    <w:rsid w:val="38C4CC7C"/>
    <w:rsid w:val="38C507FF"/>
    <w:rsid w:val="38C62052"/>
    <w:rsid w:val="38CA91E0"/>
    <w:rsid w:val="38CBED9D"/>
    <w:rsid w:val="38CCD91C"/>
    <w:rsid w:val="38CD3AD5"/>
    <w:rsid w:val="38CF0B34"/>
    <w:rsid w:val="38CFA912"/>
    <w:rsid w:val="38D0D90C"/>
    <w:rsid w:val="38D3B648"/>
    <w:rsid w:val="38D3E99D"/>
    <w:rsid w:val="38D6BE03"/>
    <w:rsid w:val="38DA113A"/>
    <w:rsid w:val="38DC1389"/>
    <w:rsid w:val="38DC2E0D"/>
    <w:rsid w:val="38DC5E4B"/>
    <w:rsid w:val="38DDE6F6"/>
    <w:rsid w:val="38DE447B"/>
    <w:rsid w:val="38E098BD"/>
    <w:rsid w:val="38E0C484"/>
    <w:rsid w:val="38E24FB7"/>
    <w:rsid w:val="38E26FF9"/>
    <w:rsid w:val="38E287DB"/>
    <w:rsid w:val="38E347CB"/>
    <w:rsid w:val="38E46845"/>
    <w:rsid w:val="38E54565"/>
    <w:rsid w:val="38E91F0C"/>
    <w:rsid w:val="38EAF589"/>
    <w:rsid w:val="38EB8B91"/>
    <w:rsid w:val="38ECBDF3"/>
    <w:rsid w:val="38ECBF4B"/>
    <w:rsid w:val="38EDDD2B"/>
    <w:rsid w:val="38EE5FCB"/>
    <w:rsid w:val="38EF8BF7"/>
    <w:rsid w:val="38EFEAB5"/>
    <w:rsid w:val="38F165D3"/>
    <w:rsid w:val="38F1D139"/>
    <w:rsid w:val="38F28DF3"/>
    <w:rsid w:val="38F51397"/>
    <w:rsid w:val="38F6F36C"/>
    <w:rsid w:val="38F70406"/>
    <w:rsid w:val="38F78CBC"/>
    <w:rsid w:val="38F7BE67"/>
    <w:rsid w:val="38F9865F"/>
    <w:rsid w:val="38FAA946"/>
    <w:rsid w:val="38FAB83E"/>
    <w:rsid w:val="38FC3B70"/>
    <w:rsid w:val="38FC9C90"/>
    <w:rsid w:val="39003363"/>
    <w:rsid w:val="3901971F"/>
    <w:rsid w:val="3902B781"/>
    <w:rsid w:val="39037A1B"/>
    <w:rsid w:val="39054729"/>
    <w:rsid w:val="390669F1"/>
    <w:rsid w:val="39069771"/>
    <w:rsid w:val="390869BB"/>
    <w:rsid w:val="390A44C3"/>
    <w:rsid w:val="390A46E2"/>
    <w:rsid w:val="390B1BC6"/>
    <w:rsid w:val="390B50E1"/>
    <w:rsid w:val="390D50DA"/>
    <w:rsid w:val="390DA253"/>
    <w:rsid w:val="390F376A"/>
    <w:rsid w:val="390FE746"/>
    <w:rsid w:val="391140D1"/>
    <w:rsid w:val="39123A66"/>
    <w:rsid w:val="39125221"/>
    <w:rsid w:val="3915689B"/>
    <w:rsid w:val="3916B474"/>
    <w:rsid w:val="3916BB29"/>
    <w:rsid w:val="3919D24A"/>
    <w:rsid w:val="391A4FF3"/>
    <w:rsid w:val="391BB684"/>
    <w:rsid w:val="391D76F6"/>
    <w:rsid w:val="391D77C5"/>
    <w:rsid w:val="391E7398"/>
    <w:rsid w:val="391FFC49"/>
    <w:rsid w:val="3922657B"/>
    <w:rsid w:val="3922796D"/>
    <w:rsid w:val="3924A00F"/>
    <w:rsid w:val="392515BD"/>
    <w:rsid w:val="39265410"/>
    <w:rsid w:val="3926E6A5"/>
    <w:rsid w:val="3926F8BE"/>
    <w:rsid w:val="3929F85F"/>
    <w:rsid w:val="392A5B56"/>
    <w:rsid w:val="392B3A19"/>
    <w:rsid w:val="392B705C"/>
    <w:rsid w:val="392C2121"/>
    <w:rsid w:val="3930FAA5"/>
    <w:rsid w:val="39318B48"/>
    <w:rsid w:val="3933D815"/>
    <w:rsid w:val="3933D905"/>
    <w:rsid w:val="393A654D"/>
    <w:rsid w:val="393C886F"/>
    <w:rsid w:val="393CA0CE"/>
    <w:rsid w:val="393CF223"/>
    <w:rsid w:val="393E4497"/>
    <w:rsid w:val="393EB347"/>
    <w:rsid w:val="39404776"/>
    <w:rsid w:val="39433681"/>
    <w:rsid w:val="39435CAE"/>
    <w:rsid w:val="3943EF66"/>
    <w:rsid w:val="39444649"/>
    <w:rsid w:val="394F1ABB"/>
    <w:rsid w:val="394FD5A2"/>
    <w:rsid w:val="3951E00D"/>
    <w:rsid w:val="395BAFA6"/>
    <w:rsid w:val="395C9869"/>
    <w:rsid w:val="395CE696"/>
    <w:rsid w:val="395D1280"/>
    <w:rsid w:val="395E95FA"/>
    <w:rsid w:val="395F0E11"/>
    <w:rsid w:val="395FF6DD"/>
    <w:rsid w:val="39613941"/>
    <w:rsid w:val="39613AD9"/>
    <w:rsid w:val="39628C59"/>
    <w:rsid w:val="396491B3"/>
    <w:rsid w:val="39667B19"/>
    <w:rsid w:val="39668C63"/>
    <w:rsid w:val="39672609"/>
    <w:rsid w:val="3969E0DF"/>
    <w:rsid w:val="396BB6A7"/>
    <w:rsid w:val="396BD836"/>
    <w:rsid w:val="396C45F2"/>
    <w:rsid w:val="396D5664"/>
    <w:rsid w:val="396D7E10"/>
    <w:rsid w:val="396E9365"/>
    <w:rsid w:val="396EBFBC"/>
    <w:rsid w:val="396F67D4"/>
    <w:rsid w:val="396FD782"/>
    <w:rsid w:val="3971692B"/>
    <w:rsid w:val="3972DFA3"/>
    <w:rsid w:val="3973DBEE"/>
    <w:rsid w:val="3973FE98"/>
    <w:rsid w:val="397444B0"/>
    <w:rsid w:val="39755D43"/>
    <w:rsid w:val="3976F2C6"/>
    <w:rsid w:val="397712AC"/>
    <w:rsid w:val="3979235A"/>
    <w:rsid w:val="397D8CEB"/>
    <w:rsid w:val="397E20A9"/>
    <w:rsid w:val="39817A5D"/>
    <w:rsid w:val="3981D1F5"/>
    <w:rsid w:val="39821212"/>
    <w:rsid w:val="3983967C"/>
    <w:rsid w:val="3983F9B4"/>
    <w:rsid w:val="3984EDA2"/>
    <w:rsid w:val="3985560E"/>
    <w:rsid w:val="3985FB55"/>
    <w:rsid w:val="3986410D"/>
    <w:rsid w:val="3988B6E5"/>
    <w:rsid w:val="3989304B"/>
    <w:rsid w:val="398A9A39"/>
    <w:rsid w:val="398CABBC"/>
    <w:rsid w:val="398CDF67"/>
    <w:rsid w:val="398D0C11"/>
    <w:rsid w:val="398D6C45"/>
    <w:rsid w:val="398DCE26"/>
    <w:rsid w:val="39939C47"/>
    <w:rsid w:val="399456BA"/>
    <w:rsid w:val="39952800"/>
    <w:rsid w:val="3995965F"/>
    <w:rsid w:val="39965F73"/>
    <w:rsid w:val="3997527A"/>
    <w:rsid w:val="39976141"/>
    <w:rsid w:val="39996EB1"/>
    <w:rsid w:val="399A3999"/>
    <w:rsid w:val="399A3D14"/>
    <w:rsid w:val="399B116A"/>
    <w:rsid w:val="399C30C5"/>
    <w:rsid w:val="399C73F7"/>
    <w:rsid w:val="39A41302"/>
    <w:rsid w:val="39A54635"/>
    <w:rsid w:val="39A7770A"/>
    <w:rsid w:val="39A7E079"/>
    <w:rsid w:val="39A9B226"/>
    <w:rsid w:val="39A9CEBC"/>
    <w:rsid w:val="39AA95A1"/>
    <w:rsid w:val="39AB6433"/>
    <w:rsid w:val="39AD8323"/>
    <w:rsid w:val="39AE8FD1"/>
    <w:rsid w:val="39AED069"/>
    <w:rsid w:val="39AFE475"/>
    <w:rsid w:val="39B0A2C5"/>
    <w:rsid w:val="39B0CFDD"/>
    <w:rsid w:val="39B166ED"/>
    <w:rsid w:val="39B273DB"/>
    <w:rsid w:val="39B2B8F1"/>
    <w:rsid w:val="39B2D586"/>
    <w:rsid w:val="39B3B89F"/>
    <w:rsid w:val="39B547EC"/>
    <w:rsid w:val="39B87A50"/>
    <w:rsid w:val="39B88FA3"/>
    <w:rsid w:val="39B922F3"/>
    <w:rsid w:val="39BB17B5"/>
    <w:rsid w:val="39BB602B"/>
    <w:rsid w:val="39BB9916"/>
    <w:rsid w:val="39BC2486"/>
    <w:rsid w:val="39BCC0E5"/>
    <w:rsid w:val="39BCF68A"/>
    <w:rsid w:val="39BD40B9"/>
    <w:rsid w:val="39BD52B6"/>
    <w:rsid w:val="39BFCF2F"/>
    <w:rsid w:val="39C03AAD"/>
    <w:rsid w:val="39C08DFC"/>
    <w:rsid w:val="39C090E0"/>
    <w:rsid w:val="39C108CC"/>
    <w:rsid w:val="39C12FD3"/>
    <w:rsid w:val="39C33875"/>
    <w:rsid w:val="39C820FB"/>
    <w:rsid w:val="39C853F1"/>
    <w:rsid w:val="39C88D5C"/>
    <w:rsid w:val="39C9D77B"/>
    <w:rsid w:val="39CA4F13"/>
    <w:rsid w:val="39CC3496"/>
    <w:rsid w:val="39CC74DE"/>
    <w:rsid w:val="39CDF301"/>
    <w:rsid w:val="39CEB3F4"/>
    <w:rsid w:val="39CF974E"/>
    <w:rsid w:val="39D063BE"/>
    <w:rsid w:val="39D127F5"/>
    <w:rsid w:val="39D25AED"/>
    <w:rsid w:val="39D2A754"/>
    <w:rsid w:val="39D37B51"/>
    <w:rsid w:val="39D43D69"/>
    <w:rsid w:val="39D792D4"/>
    <w:rsid w:val="39D80D11"/>
    <w:rsid w:val="39D83332"/>
    <w:rsid w:val="39D9E8D0"/>
    <w:rsid w:val="39DA88C8"/>
    <w:rsid w:val="39DB2488"/>
    <w:rsid w:val="39DDDF1A"/>
    <w:rsid w:val="39E0D9CC"/>
    <w:rsid w:val="39E15328"/>
    <w:rsid w:val="39E57F06"/>
    <w:rsid w:val="39E582FD"/>
    <w:rsid w:val="39EA2655"/>
    <w:rsid w:val="39EA7ABA"/>
    <w:rsid w:val="39EDF888"/>
    <w:rsid w:val="39EE5A0A"/>
    <w:rsid w:val="39EFB8DD"/>
    <w:rsid w:val="39EFECDD"/>
    <w:rsid w:val="39F13260"/>
    <w:rsid w:val="39F33175"/>
    <w:rsid w:val="39F4A213"/>
    <w:rsid w:val="39F55B32"/>
    <w:rsid w:val="39F5FEC7"/>
    <w:rsid w:val="39F69711"/>
    <w:rsid w:val="39F98D3E"/>
    <w:rsid w:val="39FAFE6B"/>
    <w:rsid w:val="39FE344B"/>
    <w:rsid w:val="39FF65D9"/>
    <w:rsid w:val="39FFB0E8"/>
    <w:rsid w:val="3A00A2DF"/>
    <w:rsid w:val="3A01ABAB"/>
    <w:rsid w:val="3A0220E6"/>
    <w:rsid w:val="3A050E27"/>
    <w:rsid w:val="3A05467A"/>
    <w:rsid w:val="3A0859D3"/>
    <w:rsid w:val="3A09D4E1"/>
    <w:rsid w:val="3A0ABB6C"/>
    <w:rsid w:val="3A0BB952"/>
    <w:rsid w:val="3A0CEEBB"/>
    <w:rsid w:val="3A0D422A"/>
    <w:rsid w:val="3A0F241C"/>
    <w:rsid w:val="3A0F428F"/>
    <w:rsid w:val="3A1225A8"/>
    <w:rsid w:val="3A131D03"/>
    <w:rsid w:val="3A131EA3"/>
    <w:rsid w:val="3A14262E"/>
    <w:rsid w:val="3A14E5BC"/>
    <w:rsid w:val="3A1A8243"/>
    <w:rsid w:val="3A1E9F6D"/>
    <w:rsid w:val="3A1F0004"/>
    <w:rsid w:val="3A1F4B06"/>
    <w:rsid w:val="3A21A6FF"/>
    <w:rsid w:val="3A23F973"/>
    <w:rsid w:val="3A272762"/>
    <w:rsid w:val="3A27D706"/>
    <w:rsid w:val="3A29CB79"/>
    <w:rsid w:val="3A2C7B04"/>
    <w:rsid w:val="3A2D853A"/>
    <w:rsid w:val="3A2E5152"/>
    <w:rsid w:val="3A2E75D8"/>
    <w:rsid w:val="3A2EEF63"/>
    <w:rsid w:val="3A2EFBB4"/>
    <w:rsid w:val="3A2F156C"/>
    <w:rsid w:val="3A2F15EA"/>
    <w:rsid w:val="3A318D08"/>
    <w:rsid w:val="3A32F38E"/>
    <w:rsid w:val="3A34EB45"/>
    <w:rsid w:val="3A353255"/>
    <w:rsid w:val="3A367FAE"/>
    <w:rsid w:val="3A382132"/>
    <w:rsid w:val="3A3A53A3"/>
    <w:rsid w:val="3A3A7CA4"/>
    <w:rsid w:val="3A3B1418"/>
    <w:rsid w:val="3A3FC705"/>
    <w:rsid w:val="3A410B3E"/>
    <w:rsid w:val="3A41699F"/>
    <w:rsid w:val="3A441BC7"/>
    <w:rsid w:val="3A461C99"/>
    <w:rsid w:val="3A46BB8E"/>
    <w:rsid w:val="3A48B6B4"/>
    <w:rsid w:val="3A4A2339"/>
    <w:rsid w:val="3A4CC380"/>
    <w:rsid w:val="3A4DA62A"/>
    <w:rsid w:val="3A4E2E0A"/>
    <w:rsid w:val="3A505C04"/>
    <w:rsid w:val="3A518A79"/>
    <w:rsid w:val="3A5286D4"/>
    <w:rsid w:val="3A53299F"/>
    <w:rsid w:val="3A539100"/>
    <w:rsid w:val="3A53F950"/>
    <w:rsid w:val="3A542746"/>
    <w:rsid w:val="3A550F7B"/>
    <w:rsid w:val="3A551C12"/>
    <w:rsid w:val="3A573D42"/>
    <w:rsid w:val="3A5A20F4"/>
    <w:rsid w:val="3A5CCE00"/>
    <w:rsid w:val="3A5D8C9F"/>
    <w:rsid w:val="3A5EC232"/>
    <w:rsid w:val="3A5F41E1"/>
    <w:rsid w:val="3A5F6DEE"/>
    <w:rsid w:val="3A622EA2"/>
    <w:rsid w:val="3A6352EA"/>
    <w:rsid w:val="3A63CA7B"/>
    <w:rsid w:val="3A66D9CD"/>
    <w:rsid w:val="3A687C21"/>
    <w:rsid w:val="3A698BC5"/>
    <w:rsid w:val="3A6ADF25"/>
    <w:rsid w:val="3A6CC755"/>
    <w:rsid w:val="3A6CD118"/>
    <w:rsid w:val="3A6FFE0B"/>
    <w:rsid w:val="3A702767"/>
    <w:rsid w:val="3A708426"/>
    <w:rsid w:val="3A70DCE2"/>
    <w:rsid w:val="3A72B6A4"/>
    <w:rsid w:val="3A72F23C"/>
    <w:rsid w:val="3A745C62"/>
    <w:rsid w:val="3A77268D"/>
    <w:rsid w:val="3A775347"/>
    <w:rsid w:val="3A7782E8"/>
    <w:rsid w:val="3A7A6C97"/>
    <w:rsid w:val="3A7A83B7"/>
    <w:rsid w:val="3A7B307E"/>
    <w:rsid w:val="3A7D97CA"/>
    <w:rsid w:val="3A7EDEF2"/>
    <w:rsid w:val="3A7F8B97"/>
    <w:rsid w:val="3A813585"/>
    <w:rsid w:val="3A816BCC"/>
    <w:rsid w:val="3A826BAF"/>
    <w:rsid w:val="3A8A3323"/>
    <w:rsid w:val="3A8A7C30"/>
    <w:rsid w:val="3A8ABC12"/>
    <w:rsid w:val="3A8BB0B9"/>
    <w:rsid w:val="3A8D34B1"/>
    <w:rsid w:val="3A8DFB41"/>
    <w:rsid w:val="3A8E208F"/>
    <w:rsid w:val="3A9007D7"/>
    <w:rsid w:val="3A9239C0"/>
    <w:rsid w:val="3A924B55"/>
    <w:rsid w:val="3A92F61B"/>
    <w:rsid w:val="3A931209"/>
    <w:rsid w:val="3A94AB7A"/>
    <w:rsid w:val="3A95544E"/>
    <w:rsid w:val="3A9598EE"/>
    <w:rsid w:val="3A968F32"/>
    <w:rsid w:val="3A984472"/>
    <w:rsid w:val="3A987A54"/>
    <w:rsid w:val="3A9A4C5E"/>
    <w:rsid w:val="3A9A5109"/>
    <w:rsid w:val="3A9BC738"/>
    <w:rsid w:val="3A9CE7BB"/>
    <w:rsid w:val="3A9CFC79"/>
    <w:rsid w:val="3A9E919B"/>
    <w:rsid w:val="3AA0A614"/>
    <w:rsid w:val="3AA1A5C7"/>
    <w:rsid w:val="3AA2E7CD"/>
    <w:rsid w:val="3AA32051"/>
    <w:rsid w:val="3AA340E3"/>
    <w:rsid w:val="3AA3A4A6"/>
    <w:rsid w:val="3AA4EDDF"/>
    <w:rsid w:val="3AA71E41"/>
    <w:rsid w:val="3AA88C40"/>
    <w:rsid w:val="3AA8F061"/>
    <w:rsid w:val="3AAA9140"/>
    <w:rsid w:val="3AABD222"/>
    <w:rsid w:val="3AAD0801"/>
    <w:rsid w:val="3AAF87B1"/>
    <w:rsid w:val="3AB0DBD1"/>
    <w:rsid w:val="3AB10E0F"/>
    <w:rsid w:val="3AB19E69"/>
    <w:rsid w:val="3AB3000A"/>
    <w:rsid w:val="3AB3A98F"/>
    <w:rsid w:val="3AB4DEA8"/>
    <w:rsid w:val="3AB56D2C"/>
    <w:rsid w:val="3AB63131"/>
    <w:rsid w:val="3AB90E35"/>
    <w:rsid w:val="3ABACAAB"/>
    <w:rsid w:val="3ABCD475"/>
    <w:rsid w:val="3ABE013A"/>
    <w:rsid w:val="3ABFCBA7"/>
    <w:rsid w:val="3AC035BC"/>
    <w:rsid w:val="3AC0F5CF"/>
    <w:rsid w:val="3AC16D4C"/>
    <w:rsid w:val="3AC1E2F0"/>
    <w:rsid w:val="3AC4B091"/>
    <w:rsid w:val="3AC5D148"/>
    <w:rsid w:val="3AC775CE"/>
    <w:rsid w:val="3AC7766E"/>
    <w:rsid w:val="3AC79236"/>
    <w:rsid w:val="3AC80045"/>
    <w:rsid w:val="3AC918E1"/>
    <w:rsid w:val="3AC9F258"/>
    <w:rsid w:val="3AC9FE78"/>
    <w:rsid w:val="3ACB0824"/>
    <w:rsid w:val="3ACCDB8C"/>
    <w:rsid w:val="3ACE0057"/>
    <w:rsid w:val="3AD103AB"/>
    <w:rsid w:val="3AD1A8C7"/>
    <w:rsid w:val="3AD2A0C2"/>
    <w:rsid w:val="3AD516F8"/>
    <w:rsid w:val="3AD635FD"/>
    <w:rsid w:val="3AD66254"/>
    <w:rsid w:val="3AD68CE9"/>
    <w:rsid w:val="3AD80B55"/>
    <w:rsid w:val="3AD870EE"/>
    <w:rsid w:val="3AD92AF2"/>
    <w:rsid w:val="3ADAB0E8"/>
    <w:rsid w:val="3ADCB8B0"/>
    <w:rsid w:val="3ADDE3CD"/>
    <w:rsid w:val="3ADE586A"/>
    <w:rsid w:val="3ADEA8E8"/>
    <w:rsid w:val="3ADEB896"/>
    <w:rsid w:val="3ADF1982"/>
    <w:rsid w:val="3ADFF96F"/>
    <w:rsid w:val="3AE0BFDC"/>
    <w:rsid w:val="3AE363C8"/>
    <w:rsid w:val="3AE532E9"/>
    <w:rsid w:val="3AE63820"/>
    <w:rsid w:val="3AE7F43F"/>
    <w:rsid w:val="3AE84988"/>
    <w:rsid w:val="3AE9FC1D"/>
    <w:rsid w:val="3AEB2967"/>
    <w:rsid w:val="3AEBF62A"/>
    <w:rsid w:val="3AEDC78F"/>
    <w:rsid w:val="3AEE80A0"/>
    <w:rsid w:val="3AEFE35A"/>
    <w:rsid w:val="3AF12098"/>
    <w:rsid w:val="3AF1720C"/>
    <w:rsid w:val="3AF1EF99"/>
    <w:rsid w:val="3AF29F3A"/>
    <w:rsid w:val="3AF314CD"/>
    <w:rsid w:val="3AF4DADC"/>
    <w:rsid w:val="3AF5BF15"/>
    <w:rsid w:val="3AF66733"/>
    <w:rsid w:val="3AF6A1C7"/>
    <w:rsid w:val="3AF74826"/>
    <w:rsid w:val="3AF8B96F"/>
    <w:rsid w:val="3AF944C8"/>
    <w:rsid w:val="3AF9FFB9"/>
    <w:rsid w:val="3AFA0C3B"/>
    <w:rsid w:val="3AFA6D0C"/>
    <w:rsid w:val="3AFC4FBB"/>
    <w:rsid w:val="3AFD26C4"/>
    <w:rsid w:val="3AFEA672"/>
    <w:rsid w:val="3B0028D4"/>
    <w:rsid w:val="3B00BF02"/>
    <w:rsid w:val="3B028503"/>
    <w:rsid w:val="3B03BA5D"/>
    <w:rsid w:val="3B03E630"/>
    <w:rsid w:val="3B03F6AF"/>
    <w:rsid w:val="3B06177B"/>
    <w:rsid w:val="3B064845"/>
    <w:rsid w:val="3B084BB4"/>
    <w:rsid w:val="3B08FA8B"/>
    <w:rsid w:val="3B0A8C62"/>
    <w:rsid w:val="3B0BCF3F"/>
    <w:rsid w:val="3B0BE091"/>
    <w:rsid w:val="3B0D928C"/>
    <w:rsid w:val="3B112DA4"/>
    <w:rsid w:val="3B1304E8"/>
    <w:rsid w:val="3B143B47"/>
    <w:rsid w:val="3B1537DC"/>
    <w:rsid w:val="3B18758F"/>
    <w:rsid w:val="3B18C1E4"/>
    <w:rsid w:val="3B18E6CE"/>
    <w:rsid w:val="3B198201"/>
    <w:rsid w:val="3B198F5D"/>
    <w:rsid w:val="3B1B45AB"/>
    <w:rsid w:val="3B1C9541"/>
    <w:rsid w:val="3B1DCD5E"/>
    <w:rsid w:val="3B1DEF69"/>
    <w:rsid w:val="3B1E1E8A"/>
    <w:rsid w:val="3B1F0D01"/>
    <w:rsid w:val="3B1F3EED"/>
    <w:rsid w:val="3B2067BB"/>
    <w:rsid w:val="3B207611"/>
    <w:rsid w:val="3B209027"/>
    <w:rsid w:val="3B20FD9C"/>
    <w:rsid w:val="3B21BD53"/>
    <w:rsid w:val="3B222D14"/>
    <w:rsid w:val="3B234741"/>
    <w:rsid w:val="3B23666B"/>
    <w:rsid w:val="3B243654"/>
    <w:rsid w:val="3B24CEB0"/>
    <w:rsid w:val="3B254B84"/>
    <w:rsid w:val="3B259D28"/>
    <w:rsid w:val="3B25D1CE"/>
    <w:rsid w:val="3B2649D0"/>
    <w:rsid w:val="3B2869CB"/>
    <w:rsid w:val="3B28D89D"/>
    <w:rsid w:val="3B297075"/>
    <w:rsid w:val="3B297C55"/>
    <w:rsid w:val="3B2A0A4E"/>
    <w:rsid w:val="3B2B8AE5"/>
    <w:rsid w:val="3B2C5293"/>
    <w:rsid w:val="3B306A44"/>
    <w:rsid w:val="3B30F566"/>
    <w:rsid w:val="3B3256C6"/>
    <w:rsid w:val="3B328B80"/>
    <w:rsid w:val="3B334900"/>
    <w:rsid w:val="3B3455D7"/>
    <w:rsid w:val="3B3505AD"/>
    <w:rsid w:val="3B358B9E"/>
    <w:rsid w:val="3B372F42"/>
    <w:rsid w:val="3B378117"/>
    <w:rsid w:val="3B37C84E"/>
    <w:rsid w:val="3B37E9BC"/>
    <w:rsid w:val="3B38B479"/>
    <w:rsid w:val="3B399FD8"/>
    <w:rsid w:val="3B3AA15C"/>
    <w:rsid w:val="3B3B434D"/>
    <w:rsid w:val="3B3B8614"/>
    <w:rsid w:val="3B3BDFF6"/>
    <w:rsid w:val="3B3C6E85"/>
    <w:rsid w:val="3B3D385C"/>
    <w:rsid w:val="3B3F4305"/>
    <w:rsid w:val="3B3FF855"/>
    <w:rsid w:val="3B417B35"/>
    <w:rsid w:val="3B436252"/>
    <w:rsid w:val="3B485EAA"/>
    <w:rsid w:val="3B4AACD5"/>
    <w:rsid w:val="3B4C03D6"/>
    <w:rsid w:val="3B4CC15C"/>
    <w:rsid w:val="3B4DD12F"/>
    <w:rsid w:val="3B4E54B7"/>
    <w:rsid w:val="3B5101B4"/>
    <w:rsid w:val="3B511893"/>
    <w:rsid w:val="3B52392F"/>
    <w:rsid w:val="3B52E926"/>
    <w:rsid w:val="3B5549FB"/>
    <w:rsid w:val="3B58FD3D"/>
    <w:rsid w:val="3B597D16"/>
    <w:rsid w:val="3B5A67D6"/>
    <w:rsid w:val="3B5C5C88"/>
    <w:rsid w:val="3B5E7FE5"/>
    <w:rsid w:val="3B60EB8C"/>
    <w:rsid w:val="3B62E2A8"/>
    <w:rsid w:val="3B636977"/>
    <w:rsid w:val="3B63C505"/>
    <w:rsid w:val="3B64A31B"/>
    <w:rsid w:val="3B6552C8"/>
    <w:rsid w:val="3B67B1B9"/>
    <w:rsid w:val="3B68511E"/>
    <w:rsid w:val="3B6876D9"/>
    <w:rsid w:val="3B6A7771"/>
    <w:rsid w:val="3B6CF856"/>
    <w:rsid w:val="3B6E2C62"/>
    <w:rsid w:val="3B6F6033"/>
    <w:rsid w:val="3B71010D"/>
    <w:rsid w:val="3B737906"/>
    <w:rsid w:val="3B73F397"/>
    <w:rsid w:val="3B74441F"/>
    <w:rsid w:val="3B75B0E9"/>
    <w:rsid w:val="3B75F61F"/>
    <w:rsid w:val="3B75FD90"/>
    <w:rsid w:val="3B772975"/>
    <w:rsid w:val="3B7775C1"/>
    <w:rsid w:val="3B791445"/>
    <w:rsid w:val="3B7B1E37"/>
    <w:rsid w:val="3B7B8F29"/>
    <w:rsid w:val="3B7BECED"/>
    <w:rsid w:val="3B7C48F0"/>
    <w:rsid w:val="3B7DC0B1"/>
    <w:rsid w:val="3B7EC8D0"/>
    <w:rsid w:val="3B7F193F"/>
    <w:rsid w:val="3B7F21C8"/>
    <w:rsid w:val="3B7FD7FB"/>
    <w:rsid w:val="3B808D04"/>
    <w:rsid w:val="3B80E241"/>
    <w:rsid w:val="3B8193A5"/>
    <w:rsid w:val="3B8596BA"/>
    <w:rsid w:val="3B8603BD"/>
    <w:rsid w:val="3B8621E0"/>
    <w:rsid w:val="3B87D1A3"/>
    <w:rsid w:val="3B8819C6"/>
    <w:rsid w:val="3B8861D4"/>
    <w:rsid w:val="3B8A834D"/>
    <w:rsid w:val="3B8AB847"/>
    <w:rsid w:val="3B8BFE3E"/>
    <w:rsid w:val="3B8CC539"/>
    <w:rsid w:val="3B8D88F5"/>
    <w:rsid w:val="3B9132DA"/>
    <w:rsid w:val="3B91E3BF"/>
    <w:rsid w:val="3B9270DB"/>
    <w:rsid w:val="3B9366B7"/>
    <w:rsid w:val="3B942A8E"/>
    <w:rsid w:val="3B943A90"/>
    <w:rsid w:val="3B97BBB8"/>
    <w:rsid w:val="3B97ED6B"/>
    <w:rsid w:val="3B9817E2"/>
    <w:rsid w:val="3B98731F"/>
    <w:rsid w:val="3B9946DF"/>
    <w:rsid w:val="3B9B0633"/>
    <w:rsid w:val="3B9BC8EE"/>
    <w:rsid w:val="3B9C0566"/>
    <w:rsid w:val="3B9E34CB"/>
    <w:rsid w:val="3BA044D3"/>
    <w:rsid w:val="3BA054FC"/>
    <w:rsid w:val="3BA0B281"/>
    <w:rsid w:val="3BA215E7"/>
    <w:rsid w:val="3BA29B04"/>
    <w:rsid w:val="3BA42A34"/>
    <w:rsid w:val="3BA4CB39"/>
    <w:rsid w:val="3BA86769"/>
    <w:rsid w:val="3BA8B2F7"/>
    <w:rsid w:val="3BAA81EF"/>
    <w:rsid w:val="3BAB45CE"/>
    <w:rsid w:val="3BAB8DB8"/>
    <w:rsid w:val="3BACBFBA"/>
    <w:rsid w:val="3BAD082B"/>
    <w:rsid w:val="3BAD172C"/>
    <w:rsid w:val="3BAE0BA1"/>
    <w:rsid w:val="3BAEA586"/>
    <w:rsid w:val="3BAECB55"/>
    <w:rsid w:val="3BB11534"/>
    <w:rsid w:val="3BB162EE"/>
    <w:rsid w:val="3BB20CA4"/>
    <w:rsid w:val="3BB2A63A"/>
    <w:rsid w:val="3BB51462"/>
    <w:rsid w:val="3BB66B46"/>
    <w:rsid w:val="3BB6F629"/>
    <w:rsid w:val="3BBCA13E"/>
    <w:rsid w:val="3BBD0AB0"/>
    <w:rsid w:val="3BBD7676"/>
    <w:rsid w:val="3BC00B66"/>
    <w:rsid w:val="3BC06388"/>
    <w:rsid w:val="3BC0DAE4"/>
    <w:rsid w:val="3BC27E27"/>
    <w:rsid w:val="3BC43FAC"/>
    <w:rsid w:val="3BC5B8D9"/>
    <w:rsid w:val="3BC5C7A9"/>
    <w:rsid w:val="3BC74C07"/>
    <w:rsid w:val="3BC85742"/>
    <w:rsid w:val="3BC8C1BC"/>
    <w:rsid w:val="3BC90F4C"/>
    <w:rsid w:val="3BCA5AC7"/>
    <w:rsid w:val="3BCB1E26"/>
    <w:rsid w:val="3BCB359B"/>
    <w:rsid w:val="3BCD1E5B"/>
    <w:rsid w:val="3BCE2EFF"/>
    <w:rsid w:val="3BCEF0B1"/>
    <w:rsid w:val="3BD16A02"/>
    <w:rsid w:val="3BD22CD3"/>
    <w:rsid w:val="3BD26EC8"/>
    <w:rsid w:val="3BD28C74"/>
    <w:rsid w:val="3BD31A0C"/>
    <w:rsid w:val="3BD328CD"/>
    <w:rsid w:val="3BD348DB"/>
    <w:rsid w:val="3BD3AF23"/>
    <w:rsid w:val="3BD47F23"/>
    <w:rsid w:val="3BD5D21D"/>
    <w:rsid w:val="3BD5D42D"/>
    <w:rsid w:val="3BD76DBC"/>
    <w:rsid w:val="3BD9FC93"/>
    <w:rsid w:val="3BDB3D26"/>
    <w:rsid w:val="3BDCC5F1"/>
    <w:rsid w:val="3BDE229D"/>
    <w:rsid w:val="3BDE3B51"/>
    <w:rsid w:val="3BDE6D42"/>
    <w:rsid w:val="3BE08F2F"/>
    <w:rsid w:val="3BE0D6E3"/>
    <w:rsid w:val="3BE10DC7"/>
    <w:rsid w:val="3BE2861B"/>
    <w:rsid w:val="3BE3B4E4"/>
    <w:rsid w:val="3BE4ECCE"/>
    <w:rsid w:val="3BE56488"/>
    <w:rsid w:val="3BE5D5C0"/>
    <w:rsid w:val="3BE7624D"/>
    <w:rsid w:val="3BE88900"/>
    <w:rsid w:val="3BECEF76"/>
    <w:rsid w:val="3BEEC00E"/>
    <w:rsid w:val="3BEECB74"/>
    <w:rsid w:val="3BEF6161"/>
    <w:rsid w:val="3BEFF507"/>
    <w:rsid w:val="3BF0644A"/>
    <w:rsid w:val="3BF1DCA3"/>
    <w:rsid w:val="3BF41AAE"/>
    <w:rsid w:val="3BF49E31"/>
    <w:rsid w:val="3BF6E99C"/>
    <w:rsid w:val="3BFC131F"/>
    <w:rsid w:val="3C0218A9"/>
    <w:rsid w:val="3C030DF1"/>
    <w:rsid w:val="3C0370D1"/>
    <w:rsid w:val="3C039FA6"/>
    <w:rsid w:val="3C03DDAE"/>
    <w:rsid w:val="3C05C915"/>
    <w:rsid w:val="3C05E263"/>
    <w:rsid w:val="3C063FEC"/>
    <w:rsid w:val="3C067ED3"/>
    <w:rsid w:val="3C073A3B"/>
    <w:rsid w:val="3C07C553"/>
    <w:rsid w:val="3C082379"/>
    <w:rsid w:val="3C0A8F88"/>
    <w:rsid w:val="3C0AAE6E"/>
    <w:rsid w:val="3C0B835B"/>
    <w:rsid w:val="3C0BC459"/>
    <w:rsid w:val="3C0CCD4A"/>
    <w:rsid w:val="3C0CE519"/>
    <w:rsid w:val="3C0E2110"/>
    <w:rsid w:val="3C0E64D2"/>
    <w:rsid w:val="3C0E71A3"/>
    <w:rsid w:val="3C0F576B"/>
    <w:rsid w:val="3C1315EB"/>
    <w:rsid w:val="3C14711B"/>
    <w:rsid w:val="3C16787E"/>
    <w:rsid w:val="3C186C38"/>
    <w:rsid w:val="3C188B0C"/>
    <w:rsid w:val="3C1908F9"/>
    <w:rsid w:val="3C1A235B"/>
    <w:rsid w:val="3C1A289D"/>
    <w:rsid w:val="3C1A812B"/>
    <w:rsid w:val="3C1B10ED"/>
    <w:rsid w:val="3C1B7831"/>
    <w:rsid w:val="3C1C6223"/>
    <w:rsid w:val="3C1C9648"/>
    <w:rsid w:val="3C1CA435"/>
    <w:rsid w:val="3C1D021B"/>
    <w:rsid w:val="3C1E25FB"/>
    <w:rsid w:val="3C1FA730"/>
    <w:rsid w:val="3C2290C6"/>
    <w:rsid w:val="3C22F126"/>
    <w:rsid w:val="3C238238"/>
    <w:rsid w:val="3C27B644"/>
    <w:rsid w:val="3C29E3FD"/>
    <w:rsid w:val="3C2A18A7"/>
    <w:rsid w:val="3C2B63C3"/>
    <w:rsid w:val="3C2D732E"/>
    <w:rsid w:val="3C2DA230"/>
    <w:rsid w:val="3C2E4BA9"/>
    <w:rsid w:val="3C2FC4F6"/>
    <w:rsid w:val="3C310F59"/>
    <w:rsid w:val="3C325BAE"/>
    <w:rsid w:val="3C34052D"/>
    <w:rsid w:val="3C35D9E3"/>
    <w:rsid w:val="3C36E871"/>
    <w:rsid w:val="3C37F2C6"/>
    <w:rsid w:val="3C3815A4"/>
    <w:rsid w:val="3C3AA796"/>
    <w:rsid w:val="3C3D079A"/>
    <w:rsid w:val="3C3D290F"/>
    <w:rsid w:val="3C3E4554"/>
    <w:rsid w:val="3C3F8E3F"/>
    <w:rsid w:val="3C40461D"/>
    <w:rsid w:val="3C41D91E"/>
    <w:rsid w:val="3C41E305"/>
    <w:rsid w:val="3C42C50B"/>
    <w:rsid w:val="3C434A7B"/>
    <w:rsid w:val="3C451E07"/>
    <w:rsid w:val="3C45F7FB"/>
    <w:rsid w:val="3C4637B5"/>
    <w:rsid w:val="3C464037"/>
    <w:rsid w:val="3C474034"/>
    <w:rsid w:val="3C47A283"/>
    <w:rsid w:val="3C4928FA"/>
    <w:rsid w:val="3C4D41B3"/>
    <w:rsid w:val="3C4DA4D6"/>
    <w:rsid w:val="3C4E075A"/>
    <w:rsid w:val="3C4E591E"/>
    <w:rsid w:val="3C522804"/>
    <w:rsid w:val="3C539C33"/>
    <w:rsid w:val="3C53E8EB"/>
    <w:rsid w:val="3C567424"/>
    <w:rsid w:val="3C568661"/>
    <w:rsid w:val="3C57A2F9"/>
    <w:rsid w:val="3C5A4F97"/>
    <w:rsid w:val="3C5B162B"/>
    <w:rsid w:val="3C5C18E6"/>
    <w:rsid w:val="3C5CBC58"/>
    <w:rsid w:val="3C5D27BA"/>
    <w:rsid w:val="3C5D63D5"/>
    <w:rsid w:val="3C5DEE3D"/>
    <w:rsid w:val="3C5E0AE4"/>
    <w:rsid w:val="3C604CEF"/>
    <w:rsid w:val="3C6052FC"/>
    <w:rsid w:val="3C608590"/>
    <w:rsid w:val="3C615CFC"/>
    <w:rsid w:val="3C65508F"/>
    <w:rsid w:val="3C66D4BE"/>
    <w:rsid w:val="3C680D33"/>
    <w:rsid w:val="3C69B6E3"/>
    <w:rsid w:val="3C6A1A10"/>
    <w:rsid w:val="3C6A39BD"/>
    <w:rsid w:val="3C6ACFA5"/>
    <w:rsid w:val="3C6B2BB8"/>
    <w:rsid w:val="3C6C2780"/>
    <w:rsid w:val="3C6D5ABE"/>
    <w:rsid w:val="3C703B7A"/>
    <w:rsid w:val="3C714CC6"/>
    <w:rsid w:val="3C73C89C"/>
    <w:rsid w:val="3C764A41"/>
    <w:rsid w:val="3C77B28C"/>
    <w:rsid w:val="3C79D414"/>
    <w:rsid w:val="3C7D6213"/>
    <w:rsid w:val="3C7D7FB4"/>
    <w:rsid w:val="3C8018B0"/>
    <w:rsid w:val="3C8023E1"/>
    <w:rsid w:val="3C81C15C"/>
    <w:rsid w:val="3C82D77A"/>
    <w:rsid w:val="3C84FA55"/>
    <w:rsid w:val="3C85203D"/>
    <w:rsid w:val="3C86E925"/>
    <w:rsid w:val="3C86FAE4"/>
    <w:rsid w:val="3C875187"/>
    <w:rsid w:val="3C877258"/>
    <w:rsid w:val="3C88A4ED"/>
    <w:rsid w:val="3C8C4793"/>
    <w:rsid w:val="3C8D95EE"/>
    <w:rsid w:val="3C8F1E18"/>
    <w:rsid w:val="3C8FBE18"/>
    <w:rsid w:val="3C900F01"/>
    <w:rsid w:val="3C92C85E"/>
    <w:rsid w:val="3C933815"/>
    <w:rsid w:val="3C936220"/>
    <w:rsid w:val="3C9441A9"/>
    <w:rsid w:val="3C953653"/>
    <w:rsid w:val="3C963D6D"/>
    <w:rsid w:val="3C982758"/>
    <w:rsid w:val="3C984A81"/>
    <w:rsid w:val="3C991DC8"/>
    <w:rsid w:val="3C9A9991"/>
    <w:rsid w:val="3C9AF875"/>
    <w:rsid w:val="3C9C663C"/>
    <w:rsid w:val="3C9DEC68"/>
    <w:rsid w:val="3C9DF744"/>
    <w:rsid w:val="3C9E6FBD"/>
    <w:rsid w:val="3C9FFA56"/>
    <w:rsid w:val="3CA03ECF"/>
    <w:rsid w:val="3CA0A12B"/>
    <w:rsid w:val="3CA1AC8B"/>
    <w:rsid w:val="3CA32654"/>
    <w:rsid w:val="3CA892BC"/>
    <w:rsid w:val="3CA8B016"/>
    <w:rsid w:val="3CA98A2B"/>
    <w:rsid w:val="3CA9EC63"/>
    <w:rsid w:val="3CABBBD1"/>
    <w:rsid w:val="3CAEE917"/>
    <w:rsid w:val="3CB01DD0"/>
    <w:rsid w:val="3CB0AD6B"/>
    <w:rsid w:val="3CB1D974"/>
    <w:rsid w:val="3CB420D2"/>
    <w:rsid w:val="3CB54082"/>
    <w:rsid w:val="3CB54DA2"/>
    <w:rsid w:val="3CB56C0A"/>
    <w:rsid w:val="3CB73513"/>
    <w:rsid w:val="3CB7BD50"/>
    <w:rsid w:val="3CB87205"/>
    <w:rsid w:val="3CB9A2BA"/>
    <w:rsid w:val="3CBA2AD3"/>
    <w:rsid w:val="3CBC3A9D"/>
    <w:rsid w:val="3CC839FF"/>
    <w:rsid w:val="3CC84645"/>
    <w:rsid w:val="3CCB9B40"/>
    <w:rsid w:val="3CCC875D"/>
    <w:rsid w:val="3CCD8291"/>
    <w:rsid w:val="3CCE5BE1"/>
    <w:rsid w:val="3CD031F9"/>
    <w:rsid w:val="3CD2CF2B"/>
    <w:rsid w:val="3CD45109"/>
    <w:rsid w:val="3CD7B45E"/>
    <w:rsid w:val="3CDBC1DE"/>
    <w:rsid w:val="3CDC00FB"/>
    <w:rsid w:val="3CDD890F"/>
    <w:rsid w:val="3CDDD9D8"/>
    <w:rsid w:val="3CDDE0A8"/>
    <w:rsid w:val="3CDF11AF"/>
    <w:rsid w:val="3CDF4458"/>
    <w:rsid w:val="3CE03812"/>
    <w:rsid w:val="3CE2D666"/>
    <w:rsid w:val="3CE48547"/>
    <w:rsid w:val="3CE587B4"/>
    <w:rsid w:val="3CE59F88"/>
    <w:rsid w:val="3CE67D49"/>
    <w:rsid w:val="3CE6D33E"/>
    <w:rsid w:val="3CE6D675"/>
    <w:rsid w:val="3CE7B222"/>
    <w:rsid w:val="3CE80897"/>
    <w:rsid w:val="3CE8278A"/>
    <w:rsid w:val="3CE98DFD"/>
    <w:rsid w:val="3CEC8182"/>
    <w:rsid w:val="3CEC9C84"/>
    <w:rsid w:val="3CED3FBA"/>
    <w:rsid w:val="3CEDA37F"/>
    <w:rsid w:val="3CEEA43D"/>
    <w:rsid w:val="3CF05BC9"/>
    <w:rsid w:val="3CF07E8B"/>
    <w:rsid w:val="3CF07FBD"/>
    <w:rsid w:val="3CF1E2AB"/>
    <w:rsid w:val="3CF22DA6"/>
    <w:rsid w:val="3CF49C10"/>
    <w:rsid w:val="3CF55839"/>
    <w:rsid w:val="3CF82A54"/>
    <w:rsid w:val="3CF8CAF9"/>
    <w:rsid w:val="3CF91213"/>
    <w:rsid w:val="3CFAFA2F"/>
    <w:rsid w:val="3CFCBB3D"/>
    <w:rsid w:val="3CFCBC1D"/>
    <w:rsid w:val="3CFD2941"/>
    <w:rsid w:val="3CFD7E8C"/>
    <w:rsid w:val="3CFE255F"/>
    <w:rsid w:val="3D0145AC"/>
    <w:rsid w:val="3D03F8AA"/>
    <w:rsid w:val="3D056BFB"/>
    <w:rsid w:val="3D060365"/>
    <w:rsid w:val="3D081144"/>
    <w:rsid w:val="3D08C8B7"/>
    <w:rsid w:val="3D096D2F"/>
    <w:rsid w:val="3D0AFB3B"/>
    <w:rsid w:val="3D0C0BF1"/>
    <w:rsid w:val="3D0D7D9B"/>
    <w:rsid w:val="3D0DB45D"/>
    <w:rsid w:val="3D10B49B"/>
    <w:rsid w:val="3D1159FE"/>
    <w:rsid w:val="3D115F4B"/>
    <w:rsid w:val="3D11AD95"/>
    <w:rsid w:val="3D125D4E"/>
    <w:rsid w:val="3D13255A"/>
    <w:rsid w:val="3D14916F"/>
    <w:rsid w:val="3D153CE2"/>
    <w:rsid w:val="3D15F8A6"/>
    <w:rsid w:val="3D168693"/>
    <w:rsid w:val="3D18762C"/>
    <w:rsid w:val="3D19407F"/>
    <w:rsid w:val="3D1A10ED"/>
    <w:rsid w:val="3D1C6AE9"/>
    <w:rsid w:val="3D1CBAC5"/>
    <w:rsid w:val="3D1EC07F"/>
    <w:rsid w:val="3D1FE5F9"/>
    <w:rsid w:val="3D211112"/>
    <w:rsid w:val="3D214AF8"/>
    <w:rsid w:val="3D22B870"/>
    <w:rsid w:val="3D244AEB"/>
    <w:rsid w:val="3D25A536"/>
    <w:rsid w:val="3D25CC93"/>
    <w:rsid w:val="3D26B06B"/>
    <w:rsid w:val="3D284DE2"/>
    <w:rsid w:val="3D2AD237"/>
    <w:rsid w:val="3D2B50FC"/>
    <w:rsid w:val="3D2DB895"/>
    <w:rsid w:val="3D2F654D"/>
    <w:rsid w:val="3D316E30"/>
    <w:rsid w:val="3D32208C"/>
    <w:rsid w:val="3D323C57"/>
    <w:rsid w:val="3D33D74C"/>
    <w:rsid w:val="3D340A5D"/>
    <w:rsid w:val="3D37EF1C"/>
    <w:rsid w:val="3D3A5C16"/>
    <w:rsid w:val="3D3A6FDD"/>
    <w:rsid w:val="3D3B7740"/>
    <w:rsid w:val="3D3D0001"/>
    <w:rsid w:val="3D3E0B38"/>
    <w:rsid w:val="3D3F252A"/>
    <w:rsid w:val="3D3FB227"/>
    <w:rsid w:val="3D3FF0DA"/>
    <w:rsid w:val="3D4038A6"/>
    <w:rsid w:val="3D426334"/>
    <w:rsid w:val="3D434B5C"/>
    <w:rsid w:val="3D44483D"/>
    <w:rsid w:val="3D469668"/>
    <w:rsid w:val="3D4746AA"/>
    <w:rsid w:val="3D47D5F4"/>
    <w:rsid w:val="3D48D7D8"/>
    <w:rsid w:val="3D4AFCBC"/>
    <w:rsid w:val="3D4C5F6E"/>
    <w:rsid w:val="3D4D4ECD"/>
    <w:rsid w:val="3D4D655C"/>
    <w:rsid w:val="3D4E5FB5"/>
    <w:rsid w:val="3D4F7EA7"/>
    <w:rsid w:val="3D50FAFD"/>
    <w:rsid w:val="3D5261EB"/>
    <w:rsid w:val="3D53F940"/>
    <w:rsid w:val="3D5437C7"/>
    <w:rsid w:val="3D55405B"/>
    <w:rsid w:val="3D55565B"/>
    <w:rsid w:val="3D574760"/>
    <w:rsid w:val="3D584FA1"/>
    <w:rsid w:val="3D586B9F"/>
    <w:rsid w:val="3D5A50A0"/>
    <w:rsid w:val="3D5C8A61"/>
    <w:rsid w:val="3D5DCCC6"/>
    <w:rsid w:val="3D5F24C8"/>
    <w:rsid w:val="3D5F9A75"/>
    <w:rsid w:val="3D5FCFD6"/>
    <w:rsid w:val="3D629A78"/>
    <w:rsid w:val="3D633EE5"/>
    <w:rsid w:val="3D647574"/>
    <w:rsid w:val="3D65ED4A"/>
    <w:rsid w:val="3D661E0E"/>
    <w:rsid w:val="3D666576"/>
    <w:rsid w:val="3D66A777"/>
    <w:rsid w:val="3D687CA9"/>
    <w:rsid w:val="3D68EA7D"/>
    <w:rsid w:val="3D691F8B"/>
    <w:rsid w:val="3D6AA9F5"/>
    <w:rsid w:val="3D6B8A40"/>
    <w:rsid w:val="3D6BAF87"/>
    <w:rsid w:val="3D6C5C82"/>
    <w:rsid w:val="3D6E4751"/>
    <w:rsid w:val="3D6F6BC5"/>
    <w:rsid w:val="3D745218"/>
    <w:rsid w:val="3D75A83A"/>
    <w:rsid w:val="3D763584"/>
    <w:rsid w:val="3D789001"/>
    <w:rsid w:val="3D79C987"/>
    <w:rsid w:val="3D7B1DA8"/>
    <w:rsid w:val="3D7DBD5B"/>
    <w:rsid w:val="3D7F54C6"/>
    <w:rsid w:val="3D821E0B"/>
    <w:rsid w:val="3D82C25C"/>
    <w:rsid w:val="3D836B0F"/>
    <w:rsid w:val="3D83F776"/>
    <w:rsid w:val="3D844B81"/>
    <w:rsid w:val="3D853FF3"/>
    <w:rsid w:val="3D873A12"/>
    <w:rsid w:val="3D88E78F"/>
    <w:rsid w:val="3D8A2F2F"/>
    <w:rsid w:val="3D8DD48C"/>
    <w:rsid w:val="3D8E945A"/>
    <w:rsid w:val="3D8FFBAE"/>
    <w:rsid w:val="3D916FA1"/>
    <w:rsid w:val="3D927B49"/>
    <w:rsid w:val="3D94A346"/>
    <w:rsid w:val="3D9565D7"/>
    <w:rsid w:val="3D959EF2"/>
    <w:rsid w:val="3D965AB3"/>
    <w:rsid w:val="3D96B968"/>
    <w:rsid w:val="3D96D340"/>
    <w:rsid w:val="3D96D463"/>
    <w:rsid w:val="3D98ECB7"/>
    <w:rsid w:val="3D9A0EE1"/>
    <w:rsid w:val="3D9A6D60"/>
    <w:rsid w:val="3D9AC93D"/>
    <w:rsid w:val="3D9C6615"/>
    <w:rsid w:val="3D9D25D7"/>
    <w:rsid w:val="3D9D2E31"/>
    <w:rsid w:val="3D9DD549"/>
    <w:rsid w:val="3D9F5A3E"/>
    <w:rsid w:val="3D9F847E"/>
    <w:rsid w:val="3DA19E9A"/>
    <w:rsid w:val="3DA25A9D"/>
    <w:rsid w:val="3DA29A32"/>
    <w:rsid w:val="3DA361A8"/>
    <w:rsid w:val="3DA45C6C"/>
    <w:rsid w:val="3DA4A7CC"/>
    <w:rsid w:val="3DA63A63"/>
    <w:rsid w:val="3DA6CD5C"/>
    <w:rsid w:val="3DA71B47"/>
    <w:rsid w:val="3DA87B45"/>
    <w:rsid w:val="3DAA8571"/>
    <w:rsid w:val="3DAA9E8F"/>
    <w:rsid w:val="3DAC5A73"/>
    <w:rsid w:val="3DAC895F"/>
    <w:rsid w:val="3DB2456F"/>
    <w:rsid w:val="3DB2D73C"/>
    <w:rsid w:val="3DB4B250"/>
    <w:rsid w:val="3DB6091E"/>
    <w:rsid w:val="3DB673AF"/>
    <w:rsid w:val="3DB776A2"/>
    <w:rsid w:val="3DB7E713"/>
    <w:rsid w:val="3DB91F04"/>
    <w:rsid w:val="3DB926E1"/>
    <w:rsid w:val="3DBEB74F"/>
    <w:rsid w:val="3DBF7C42"/>
    <w:rsid w:val="3DBFC00C"/>
    <w:rsid w:val="3DC032B8"/>
    <w:rsid w:val="3DC14EDF"/>
    <w:rsid w:val="3DC3A8AB"/>
    <w:rsid w:val="3DC64EBB"/>
    <w:rsid w:val="3DC823A7"/>
    <w:rsid w:val="3DC82620"/>
    <w:rsid w:val="3DCA31CE"/>
    <w:rsid w:val="3DCAEA30"/>
    <w:rsid w:val="3DCB8091"/>
    <w:rsid w:val="3DCF7431"/>
    <w:rsid w:val="3DD0ADED"/>
    <w:rsid w:val="3DD0E9F2"/>
    <w:rsid w:val="3DD115C5"/>
    <w:rsid w:val="3DD12F3E"/>
    <w:rsid w:val="3DD2FAC4"/>
    <w:rsid w:val="3DD3B4D0"/>
    <w:rsid w:val="3DD3C327"/>
    <w:rsid w:val="3DD42D29"/>
    <w:rsid w:val="3DD47406"/>
    <w:rsid w:val="3DD563CF"/>
    <w:rsid w:val="3DD5ABEE"/>
    <w:rsid w:val="3DD707E7"/>
    <w:rsid w:val="3DD714BD"/>
    <w:rsid w:val="3DD7307F"/>
    <w:rsid w:val="3DD7FCA9"/>
    <w:rsid w:val="3DD8229A"/>
    <w:rsid w:val="3DD83CDF"/>
    <w:rsid w:val="3DDB0E12"/>
    <w:rsid w:val="3DDBD006"/>
    <w:rsid w:val="3DDE1793"/>
    <w:rsid w:val="3DDE4A2C"/>
    <w:rsid w:val="3DE39866"/>
    <w:rsid w:val="3DE5492D"/>
    <w:rsid w:val="3DE6FAEF"/>
    <w:rsid w:val="3DE79AF6"/>
    <w:rsid w:val="3DE7C0D2"/>
    <w:rsid w:val="3DE7DA45"/>
    <w:rsid w:val="3DEA452F"/>
    <w:rsid w:val="3DEC39BB"/>
    <w:rsid w:val="3DECBA59"/>
    <w:rsid w:val="3DED69FE"/>
    <w:rsid w:val="3DEE5487"/>
    <w:rsid w:val="3DEF8BF1"/>
    <w:rsid w:val="3DF1ABDF"/>
    <w:rsid w:val="3DF6CD37"/>
    <w:rsid w:val="3DF7DB7E"/>
    <w:rsid w:val="3DF8D313"/>
    <w:rsid w:val="3DF9089E"/>
    <w:rsid w:val="3DFA2FD2"/>
    <w:rsid w:val="3DFA5D37"/>
    <w:rsid w:val="3DFC3858"/>
    <w:rsid w:val="3DFC47BB"/>
    <w:rsid w:val="3DFCD2CD"/>
    <w:rsid w:val="3DFE0681"/>
    <w:rsid w:val="3E0057A5"/>
    <w:rsid w:val="3E015050"/>
    <w:rsid w:val="3E0334F7"/>
    <w:rsid w:val="3E043443"/>
    <w:rsid w:val="3E079E22"/>
    <w:rsid w:val="3E07D747"/>
    <w:rsid w:val="3E08CBDA"/>
    <w:rsid w:val="3E09344A"/>
    <w:rsid w:val="3E0C9352"/>
    <w:rsid w:val="3E0CF510"/>
    <w:rsid w:val="3E0DA4B3"/>
    <w:rsid w:val="3E118035"/>
    <w:rsid w:val="3E12D79E"/>
    <w:rsid w:val="3E132470"/>
    <w:rsid w:val="3E145CE7"/>
    <w:rsid w:val="3E14D1EC"/>
    <w:rsid w:val="3E14D552"/>
    <w:rsid w:val="3E163E7A"/>
    <w:rsid w:val="3E165A23"/>
    <w:rsid w:val="3E1A0CE2"/>
    <w:rsid w:val="3E1BABB9"/>
    <w:rsid w:val="3E1BD172"/>
    <w:rsid w:val="3E1BF7CC"/>
    <w:rsid w:val="3E1DE47D"/>
    <w:rsid w:val="3E1F4D3F"/>
    <w:rsid w:val="3E2049B1"/>
    <w:rsid w:val="3E20E663"/>
    <w:rsid w:val="3E216E73"/>
    <w:rsid w:val="3E21F587"/>
    <w:rsid w:val="3E222AC3"/>
    <w:rsid w:val="3E22508A"/>
    <w:rsid w:val="3E236464"/>
    <w:rsid w:val="3E24754E"/>
    <w:rsid w:val="3E280A21"/>
    <w:rsid w:val="3E28AE52"/>
    <w:rsid w:val="3E292FFF"/>
    <w:rsid w:val="3E2A457D"/>
    <w:rsid w:val="3E2C3B94"/>
    <w:rsid w:val="3E2CCCA4"/>
    <w:rsid w:val="3E2CD782"/>
    <w:rsid w:val="3E2E144B"/>
    <w:rsid w:val="3E2F0AE7"/>
    <w:rsid w:val="3E2F8DF0"/>
    <w:rsid w:val="3E2FA165"/>
    <w:rsid w:val="3E304C95"/>
    <w:rsid w:val="3E31647F"/>
    <w:rsid w:val="3E332422"/>
    <w:rsid w:val="3E35FF88"/>
    <w:rsid w:val="3E369756"/>
    <w:rsid w:val="3E372B0D"/>
    <w:rsid w:val="3E397889"/>
    <w:rsid w:val="3E3A7F60"/>
    <w:rsid w:val="3E3AA025"/>
    <w:rsid w:val="3E3C1FB0"/>
    <w:rsid w:val="3E3E53DB"/>
    <w:rsid w:val="3E3E9461"/>
    <w:rsid w:val="3E3F0883"/>
    <w:rsid w:val="3E44A55C"/>
    <w:rsid w:val="3E44DA4E"/>
    <w:rsid w:val="3E453D3E"/>
    <w:rsid w:val="3E458DEA"/>
    <w:rsid w:val="3E461267"/>
    <w:rsid w:val="3E477862"/>
    <w:rsid w:val="3E4A056B"/>
    <w:rsid w:val="3E4A2630"/>
    <w:rsid w:val="3E4A4EA0"/>
    <w:rsid w:val="3E4E48A2"/>
    <w:rsid w:val="3E4F7E42"/>
    <w:rsid w:val="3E520B3A"/>
    <w:rsid w:val="3E526FB7"/>
    <w:rsid w:val="3E546CCE"/>
    <w:rsid w:val="3E54D1CB"/>
    <w:rsid w:val="3E556AB7"/>
    <w:rsid w:val="3E560308"/>
    <w:rsid w:val="3E586E80"/>
    <w:rsid w:val="3E58C3B9"/>
    <w:rsid w:val="3E5964BD"/>
    <w:rsid w:val="3E59C7A0"/>
    <w:rsid w:val="3E5BDEF4"/>
    <w:rsid w:val="3E5CAF69"/>
    <w:rsid w:val="3E5ED3C9"/>
    <w:rsid w:val="3E5FC815"/>
    <w:rsid w:val="3E60F3DE"/>
    <w:rsid w:val="3E610B8C"/>
    <w:rsid w:val="3E6207F6"/>
    <w:rsid w:val="3E627584"/>
    <w:rsid w:val="3E62FA0F"/>
    <w:rsid w:val="3E63FAD2"/>
    <w:rsid w:val="3E64C031"/>
    <w:rsid w:val="3E6580AE"/>
    <w:rsid w:val="3E66C9C2"/>
    <w:rsid w:val="3E698FE7"/>
    <w:rsid w:val="3E6DA834"/>
    <w:rsid w:val="3E6E1D29"/>
    <w:rsid w:val="3E6EA64F"/>
    <w:rsid w:val="3E6FDAEC"/>
    <w:rsid w:val="3E70BDB9"/>
    <w:rsid w:val="3E70C2D4"/>
    <w:rsid w:val="3E71255D"/>
    <w:rsid w:val="3E71CBE1"/>
    <w:rsid w:val="3E720CE6"/>
    <w:rsid w:val="3E723587"/>
    <w:rsid w:val="3E73D13B"/>
    <w:rsid w:val="3E75EABF"/>
    <w:rsid w:val="3E76E619"/>
    <w:rsid w:val="3E7A9449"/>
    <w:rsid w:val="3E7B2596"/>
    <w:rsid w:val="3E7DC6BB"/>
    <w:rsid w:val="3E7ED7B8"/>
    <w:rsid w:val="3E800B04"/>
    <w:rsid w:val="3E8078BD"/>
    <w:rsid w:val="3E817BCC"/>
    <w:rsid w:val="3E82022A"/>
    <w:rsid w:val="3E824773"/>
    <w:rsid w:val="3E832685"/>
    <w:rsid w:val="3E8378DD"/>
    <w:rsid w:val="3E845B58"/>
    <w:rsid w:val="3E847CDA"/>
    <w:rsid w:val="3E85EF17"/>
    <w:rsid w:val="3E867012"/>
    <w:rsid w:val="3E8834E2"/>
    <w:rsid w:val="3E8A1719"/>
    <w:rsid w:val="3E8D9980"/>
    <w:rsid w:val="3E8E0FDE"/>
    <w:rsid w:val="3E8FD53A"/>
    <w:rsid w:val="3E91289A"/>
    <w:rsid w:val="3E922869"/>
    <w:rsid w:val="3E923A3B"/>
    <w:rsid w:val="3E936243"/>
    <w:rsid w:val="3E9539F5"/>
    <w:rsid w:val="3E96EF3E"/>
    <w:rsid w:val="3E992E56"/>
    <w:rsid w:val="3E99DFD7"/>
    <w:rsid w:val="3E9A7C5D"/>
    <w:rsid w:val="3E9C7CA3"/>
    <w:rsid w:val="3E9EC3AB"/>
    <w:rsid w:val="3E9EE541"/>
    <w:rsid w:val="3EA05FD1"/>
    <w:rsid w:val="3EA63068"/>
    <w:rsid w:val="3EA6E540"/>
    <w:rsid w:val="3EA7F149"/>
    <w:rsid w:val="3EA9E94C"/>
    <w:rsid w:val="3EABB3F2"/>
    <w:rsid w:val="3EAC7BA4"/>
    <w:rsid w:val="3EAEEBB7"/>
    <w:rsid w:val="3EB2BC46"/>
    <w:rsid w:val="3EB316CE"/>
    <w:rsid w:val="3EB3B8A9"/>
    <w:rsid w:val="3EB44F9D"/>
    <w:rsid w:val="3EB49E66"/>
    <w:rsid w:val="3EB53A1C"/>
    <w:rsid w:val="3EB55F8F"/>
    <w:rsid w:val="3EB7729F"/>
    <w:rsid w:val="3EB989FA"/>
    <w:rsid w:val="3EBBF071"/>
    <w:rsid w:val="3EBC28BB"/>
    <w:rsid w:val="3EBC53FB"/>
    <w:rsid w:val="3EBE1A68"/>
    <w:rsid w:val="3EC1182C"/>
    <w:rsid w:val="3EC1B25F"/>
    <w:rsid w:val="3EC1C1F8"/>
    <w:rsid w:val="3EC231B0"/>
    <w:rsid w:val="3EC2DCB0"/>
    <w:rsid w:val="3EC322ED"/>
    <w:rsid w:val="3EC391AB"/>
    <w:rsid w:val="3EC3CFF2"/>
    <w:rsid w:val="3EC3F332"/>
    <w:rsid w:val="3EC5B26D"/>
    <w:rsid w:val="3EC5B2E4"/>
    <w:rsid w:val="3EC6AF6F"/>
    <w:rsid w:val="3EC8BA3F"/>
    <w:rsid w:val="3EC8ED45"/>
    <w:rsid w:val="3ECC12AB"/>
    <w:rsid w:val="3ECFC2F5"/>
    <w:rsid w:val="3ED05388"/>
    <w:rsid w:val="3ED0D4DE"/>
    <w:rsid w:val="3ED13805"/>
    <w:rsid w:val="3ED186CE"/>
    <w:rsid w:val="3ED1CBEE"/>
    <w:rsid w:val="3ED246C5"/>
    <w:rsid w:val="3ED33F06"/>
    <w:rsid w:val="3ED5F161"/>
    <w:rsid w:val="3ED6CBC2"/>
    <w:rsid w:val="3ED78675"/>
    <w:rsid w:val="3EDA5B7F"/>
    <w:rsid w:val="3EDAA002"/>
    <w:rsid w:val="3EDB9D48"/>
    <w:rsid w:val="3EDD078E"/>
    <w:rsid w:val="3EDE267C"/>
    <w:rsid w:val="3EDE3395"/>
    <w:rsid w:val="3EDE5596"/>
    <w:rsid w:val="3EE20EBD"/>
    <w:rsid w:val="3EE27D77"/>
    <w:rsid w:val="3EE35CDB"/>
    <w:rsid w:val="3EE3BD07"/>
    <w:rsid w:val="3EE4FCF1"/>
    <w:rsid w:val="3EE6F855"/>
    <w:rsid w:val="3EEB8B2C"/>
    <w:rsid w:val="3EEC083C"/>
    <w:rsid w:val="3EED320A"/>
    <w:rsid w:val="3EEDCDA3"/>
    <w:rsid w:val="3EEDF3E6"/>
    <w:rsid w:val="3EEE6CD5"/>
    <w:rsid w:val="3EEE7F80"/>
    <w:rsid w:val="3EF3B239"/>
    <w:rsid w:val="3EF52C11"/>
    <w:rsid w:val="3EF61E6A"/>
    <w:rsid w:val="3EF7E9D1"/>
    <w:rsid w:val="3EF8F28D"/>
    <w:rsid w:val="3EF98AAC"/>
    <w:rsid w:val="3EF9A236"/>
    <w:rsid w:val="3EFBC61E"/>
    <w:rsid w:val="3EFC42E4"/>
    <w:rsid w:val="3EFE071E"/>
    <w:rsid w:val="3F0049A7"/>
    <w:rsid w:val="3F013AAE"/>
    <w:rsid w:val="3F029244"/>
    <w:rsid w:val="3F04658E"/>
    <w:rsid w:val="3F05F575"/>
    <w:rsid w:val="3F068BF8"/>
    <w:rsid w:val="3F06E7D7"/>
    <w:rsid w:val="3F0727CC"/>
    <w:rsid w:val="3F082CE3"/>
    <w:rsid w:val="3F0A5C4C"/>
    <w:rsid w:val="3F0EACEF"/>
    <w:rsid w:val="3F0ECFE4"/>
    <w:rsid w:val="3F0F2210"/>
    <w:rsid w:val="3F0F7FE0"/>
    <w:rsid w:val="3F109E99"/>
    <w:rsid w:val="3F10DA82"/>
    <w:rsid w:val="3F11F7C0"/>
    <w:rsid w:val="3F13B7AB"/>
    <w:rsid w:val="3F13EAC5"/>
    <w:rsid w:val="3F13F80C"/>
    <w:rsid w:val="3F145353"/>
    <w:rsid w:val="3F15AF6B"/>
    <w:rsid w:val="3F194835"/>
    <w:rsid w:val="3F1C03EC"/>
    <w:rsid w:val="3F209347"/>
    <w:rsid w:val="3F20C338"/>
    <w:rsid w:val="3F20F718"/>
    <w:rsid w:val="3F22AE1C"/>
    <w:rsid w:val="3F23C391"/>
    <w:rsid w:val="3F24E46D"/>
    <w:rsid w:val="3F264975"/>
    <w:rsid w:val="3F28A6A2"/>
    <w:rsid w:val="3F28E920"/>
    <w:rsid w:val="3F29405C"/>
    <w:rsid w:val="3F2AA7C8"/>
    <w:rsid w:val="3F2B055E"/>
    <w:rsid w:val="3F2F6BAD"/>
    <w:rsid w:val="3F324988"/>
    <w:rsid w:val="3F33F5FC"/>
    <w:rsid w:val="3F350941"/>
    <w:rsid w:val="3F350974"/>
    <w:rsid w:val="3F38B0A8"/>
    <w:rsid w:val="3F391588"/>
    <w:rsid w:val="3F393340"/>
    <w:rsid w:val="3F39E10A"/>
    <w:rsid w:val="3F3B2DD9"/>
    <w:rsid w:val="3F3D7AD6"/>
    <w:rsid w:val="3F3E1178"/>
    <w:rsid w:val="3F41EE58"/>
    <w:rsid w:val="3F42B38C"/>
    <w:rsid w:val="3F435A72"/>
    <w:rsid w:val="3F454AA0"/>
    <w:rsid w:val="3F457D2E"/>
    <w:rsid w:val="3F484678"/>
    <w:rsid w:val="3F4CE8AD"/>
    <w:rsid w:val="3F4E7F8E"/>
    <w:rsid w:val="3F4F3A75"/>
    <w:rsid w:val="3F4F7852"/>
    <w:rsid w:val="3F4FA29C"/>
    <w:rsid w:val="3F5108A1"/>
    <w:rsid w:val="3F51C701"/>
    <w:rsid w:val="3F542CA2"/>
    <w:rsid w:val="3F5D2E78"/>
    <w:rsid w:val="3F5F431A"/>
    <w:rsid w:val="3F64D0AD"/>
    <w:rsid w:val="3F667D89"/>
    <w:rsid w:val="3F66BA1E"/>
    <w:rsid w:val="3F6819D6"/>
    <w:rsid w:val="3F68BFD8"/>
    <w:rsid w:val="3F6B3C48"/>
    <w:rsid w:val="3F6D59E6"/>
    <w:rsid w:val="3F7262CD"/>
    <w:rsid w:val="3F72ECC2"/>
    <w:rsid w:val="3F751819"/>
    <w:rsid w:val="3F75A950"/>
    <w:rsid w:val="3F7786E9"/>
    <w:rsid w:val="3F78CD33"/>
    <w:rsid w:val="3F798C06"/>
    <w:rsid w:val="3F79AD20"/>
    <w:rsid w:val="3F7AEC92"/>
    <w:rsid w:val="3F7B5CBC"/>
    <w:rsid w:val="3F7C93DB"/>
    <w:rsid w:val="3F7F508F"/>
    <w:rsid w:val="3F7F84F2"/>
    <w:rsid w:val="3F817DF8"/>
    <w:rsid w:val="3F861279"/>
    <w:rsid w:val="3F8673E8"/>
    <w:rsid w:val="3F876609"/>
    <w:rsid w:val="3F87BD7E"/>
    <w:rsid w:val="3F8925E7"/>
    <w:rsid w:val="3F89BDB7"/>
    <w:rsid w:val="3F8B2748"/>
    <w:rsid w:val="3F8B5490"/>
    <w:rsid w:val="3F8B5C52"/>
    <w:rsid w:val="3F8B5E06"/>
    <w:rsid w:val="3F8D44B5"/>
    <w:rsid w:val="3F8DEAA6"/>
    <w:rsid w:val="3F8F5016"/>
    <w:rsid w:val="3F917DC1"/>
    <w:rsid w:val="3F91F7A6"/>
    <w:rsid w:val="3F9268D5"/>
    <w:rsid w:val="3F92BCA9"/>
    <w:rsid w:val="3F98DD59"/>
    <w:rsid w:val="3F991F4C"/>
    <w:rsid w:val="3F99FF90"/>
    <w:rsid w:val="3F9CBC0D"/>
    <w:rsid w:val="3F9DEE72"/>
    <w:rsid w:val="3F9EE75D"/>
    <w:rsid w:val="3FA01ABA"/>
    <w:rsid w:val="3FA1403C"/>
    <w:rsid w:val="3FA20D08"/>
    <w:rsid w:val="3FA568AE"/>
    <w:rsid w:val="3FA61B31"/>
    <w:rsid w:val="3FA84138"/>
    <w:rsid w:val="3FA88510"/>
    <w:rsid w:val="3FAAD9BF"/>
    <w:rsid w:val="3FAD17FF"/>
    <w:rsid w:val="3FB05C3C"/>
    <w:rsid w:val="3FB7C801"/>
    <w:rsid w:val="3FB8289D"/>
    <w:rsid w:val="3FB87561"/>
    <w:rsid w:val="3FB8A748"/>
    <w:rsid w:val="3FB8FA65"/>
    <w:rsid w:val="3FB9792D"/>
    <w:rsid w:val="3FB98681"/>
    <w:rsid w:val="3FBC6CEC"/>
    <w:rsid w:val="3FBD2829"/>
    <w:rsid w:val="3FBE358A"/>
    <w:rsid w:val="3FBE3C1B"/>
    <w:rsid w:val="3FBE6C62"/>
    <w:rsid w:val="3FBE85DD"/>
    <w:rsid w:val="3FBF009F"/>
    <w:rsid w:val="3FBFA8A3"/>
    <w:rsid w:val="3FC02296"/>
    <w:rsid w:val="3FC03EA3"/>
    <w:rsid w:val="3FC09097"/>
    <w:rsid w:val="3FC24652"/>
    <w:rsid w:val="3FC2DB2B"/>
    <w:rsid w:val="3FC43D3C"/>
    <w:rsid w:val="3FC503BE"/>
    <w:rsid w:val="3FC6D56E"/>
    <w:rsid w:val="3FC70394"/>
    <w:rsid w:val="3FC79660"/>
    <w:rsid w:val="3FC799A0"/>
    <w:rsid w:val="3FC7AA3D"/>
    <w:rsid w:val="3FC91EB2"/>
    <w:rsid w:val="3FCA11A4"/>
    <w:rsid w:val="3FCC4D50"/>
    <w:rsid w:val="3FCD0EB8"/>
    <w:rsid w:val="3FCE5C87"/>
    <w:rsid w:val="3FCEFB8D"/>
    <w:rsid w:val="3FCFB737"/>
    <w:rsid w:val="3FD1883A"/>
    <w:rsid w:val="3FD2B711"/>
    <w:rsid w:val="3FD39D35"/>
    <w:rsid w:val="3FD6FFF2"/>
    <w:rsid w:val="3FD71E23"/>
    <w:rsid w:val="3FD7D0C8"/>
    <w:rsid w:val="3FD83A1D"/>
    <w:rsid w:val="3FD8E7A1"/>
    <w:rsid w:val="3FDA9970"/>
    <w:rsid w:val="3FDB5673"/>
    <w:rsid w:val="3FDCD7CA"/>
    <w:rsid w:val="3FDE87AD"/>
    <w:rsid w:val="3FDED9AC"/>
    <w:rsid w:val="3FDF73A1"/>
    <w:rsid w:val="3FE0AAAF"/>
    <w:rsid w:val="3FE16160"/>
    <w:rsid w:val="3FE37F3D"/>
    <w:rsid w:val="3FE404D7"/>
    <w:rsid w:val="3FE44469"/>
    <w:rsid w:val="3FE5BB03"/>
    <w:rsid w:val="3FE611D2"/>
    <w:rsid w:val="3FE74874"/>
    <w:rsid w:val="3FE864DE"/>
    <w:rsid w:val="3FE909AF"/>
    <w:rsid w:val="3FE9EE4E"/>
    <w:rsid w:val="3FEB3B5C"/>
    <w:rsid w:val="3FF01132"/>
    <w:rsid w:val="3FF06116"/>
    <w:rsid w:val="3FF25B48"/>
    <w:rsid w:val="3FF2D76B"/>
    <w:rsid w:val="3FF37240"/>
    <w:rsid w:val="3FF3FF84"/>
    <w:rsid w:val="3FF5DF03"/>
    <w:rsid w:val="3FF6B864"/>
    <w:rsid w:val="3FF719C9"/>
    <w:rsid w:val="3FF72D5B"/>
    <w:rsid w:val="3FF75155"/>
    <w:rsid w:val="3FF81E5B"/>
    <w:rsid w:val="3FF8A8EF"/>
    <w:rsid w:val="3FFF6712"/>
    <w:rsid w:val="40031406"/>
    <w:rsid w:val="4003D2F0"/>
    <w:rsid w:val="400411E7"/>
    <w:rsid w:val="40048B66"/>
    <w:rsid w:val="4004C912"/>
    <w:rsid w:val="4004F866"/>
    <w:rsid w:val="4005EC68"/>
    <w:rsid w:val="40074680"/>
    <w:rsid w:val="40085E58"/>
    <w:rsid w:val="400A05BB"/>
    <w:rsid w:val="400A0B4E"/>
    <w:rsid w:val="4010D49C"/>
    <w:rsid w:val="401266F7"/>
    <w:rsid w:val="401375C7"/>
    <w:rsid w:val="40157D3C"/>
    <w:rsid w:val="40176CCF"/>
    <w:rsid w:val="401EC152"/>
    <w:rsid w:val="401FAC45"/>
    <w:rsid w:val="401FC932"/>
    <w:rsid w:val="40204FBD"/>
    <w:rsid w:val="4020EB19"/>
    <w:rsid w:val="4022F048"/>
    <w:rsid w:val="40239DB5"/>
    <w:rsid w:val="40241E27"/>
    <w:rsid w:val="4024DAB9"/>
    <w:rsid w:val="40257DF4"/>
    <w:rsid w:val="4025C770"/>
    <w:rsid w:val="4025F930"/>
    <w:rsid w:val="40282562"/>
    <w:rsid w:val="40287170"/>
    <w:rsid w:val="40299476"/>
    <w:rsid w:val="402AC5F8"/>
    <w:rsid w:val="402B116F"/>
    <w:rsid w:val="402BDB3C"/>
    <w:rsid w:val="402CF65D"/>
    <w:rsid w:val="402EE801"/>
    <w:rsid w:val="4030D12A"/>
    <w:rsid w:val="40328810"/>
    <w:rsid w:val="40329620"/>
    <w:rsid w:val="4032B8AB"/>
    <w:rsid w:val="40335068"/>
    <w:rsid w:val="4034C3A7"/>
    <w:rsid w:val="4035EFE9"/>
    <w:rsid w:val="403A4D90"/>
    <w:rsid w:val="403AA25D"/>
    <w:rsid w:val="403C6270"/>
    <w:rsid w:val="403DEF68"/>
    <w:rsid w:val="403E76B6"/>
    <w:rsid w:val="403FD26A"/>
    <w:rsid w:val="4041BE3F"/>
    <w:rsid w:val="4043443C"/>
    <w:rsid w:val="40437574"/>
    <w:rsid w:val="404393DE"/>
    <w:rsid w:val="40452C7B"/>
    <w:rsid w:val="4046C4E4"/>
    <w:rsid w:val="4046CBE7"/>
    <w:rsid w:val="4047AC55"/>
    <w:rsid w:val="404B7AD4"/>
    <w:rsid w:val="404DAD31"/>
    <w:rsid w:val="404ED611"/>
    <w:rsid w:val="404F27DE"/>
    <w:rsid w:val="4052BF2D"/>
    <w:rsid w:val="40539311"/>
    <w:rsid w:val="40549EE3"/>
    <w:rsid w:val="4055EFEA"/>
    <w:rsid w:val="405872AA"/>
    <w:rsid w:val="4058C482"/>
    <w:rsid w:val="405933FD"/>
    <w:rsid w:val="40597465"/>
    <w:rsid w:val="405975EA"/>
    <w:rsid w:val="4059F22B"/>
    <w:rsid w:val="405A8D99"/>
    <w:rsid w:val="405ECCED"/>
    <w:rsid w:val="405EFB17"/>
    <w:rsid w:val="405FAB1E"/>
    <w:rsid w:val="4061BEA2"/>
    <w:rsid w:val="40629A96"/>
    <w:rsid w:val="40666B71"/>
    <w:rsid w:val="4066AC1A"/>
    <w:rsid w:val="4067A0D3"/>
    <w:rsid w:val="4067B65E"/>
    <w:rsid w:val="406955C1"/>
    <w:rsid w:val="4069753F"/>
    <w:rsid w:val="40697987"/>
    <w:rsid w:val="406B2381"/>
    <w:rsid w:val="406C8DB4"/>
    <w:rsid w:val="406CC2B6"/>
    <w:rsid w:val="406DDC19"/>
    <w:rsid w:val="406F181A"/>
    <w:rsid w:val="4070CF12"/>
    <w:rsid w:val="407460FB"/>
    <w:rsid w:val="4074C65F"/>
    <w:rsid w:val="40758247"/>
    <w:rsid w:val="40758C65"/>
    <w:rsid w:val="40761932"/>
    <w:rsid w:val="4076E08F"/>
    <w:rsid w:val="4077155A"/>
    <w:rsid w:val="4077661C"/>
    <w:rsid w:val="4077C516"/>
    <w:rsid w:val="40790298"/>
    <w:rsid w:val="407AD356"/>
    <w:rsid w:val="407CD6E8"/>
    <w:rsid w:val="407CE573"/>
    <w:rsid w:val="407E1414"/>
    <w:rsid w:val="407F0DBC"/>
    <w:rsid w:val="407FCA07"/>
    <w:rsid w:val="4082107A"/>
    <w:rsid w:val="408362A4"/>
    <w:rsid w:val="4083CBB5"/>
    <w:rsid w:val="4086D09B"/>
    <w:rsid w:val="4088DEB5"/>
    <w:rsid w:val="408986F0"/>
    <w:rsid w:val="4089BB3B"/>
    <w:rsid w:val="408A0CE4"/>
    <w:rsid w:val="408A51D8"/>
    <w:rsid w:val="408CF11A"/>
    <w:rsid w:val="408F7327"/>
    <w:rsid w:val="408F8B90"/>
    <w:rsid w:val="40900284"/>
    <w:rsid w:val="4090119A"/>
    <w:rsid w:val="409047C1"/>
    <w:rsid w:val="4090CF1B"/>
    <w:rsid w:val="40919E7E"/>
    <w:rsid w:val="40926EFC"/>
    <w:rsid w:val="40931F16"/>
    <w:rsid w:val="40934C8A"/>
    <w:rsid w:val="409479F8"/>
    <w:rsid w:val="40979853"/>
    <w:rsid w:val="40983BEC"/>
    <w:rsid w:val="409A035D"/>
    <w:rsid w:val="409B6383"/>
    <w:rsid w:val="409BBC88"/>
    <w:rsid w:val="409BF288"/>
    <w:rsid w:val="409DECEF"/>
    <w:rsid w:val="409F87F5"/>
    <w:rsid w:val="40A035EF"/>
    <w:rsid w:val="40A135A7"/>
    <w:rsid w:val="40A1914D"/>
    <w:rsid w:val="40A1AB69"/>
    <w:rsid w:val="40A3AD69"/>
    <w:rsid w:val="40A56DBA"/>
    <w:rsid w:val="40A68EEA"/>
    <w:rsid w:val="40A6A114"/>
    <w:rsid w:val="40A95758"/>
    <w:rsid w:val="40A96684"/>
    <w:rsid w:val="40A9787E"/>
    <w:rsid w:val="40ABABD2"/>
    <w:rsid w:val="40ABE293"/>
    <w:rsid w:val="40AE00A4"/>
    <w:rsid w:val="40AE1BF9"/>
    <w:rsid w:val="40AFAAE5"/>
    <w:rsid w:val="40B332F0"/>
    <w:rsid w:val="40B55D99"/>
    <w:rsid w:val="40B73721"/>
    <w:rsid w:val="40B79040"/>
    <w:rsid w:val="40B81C71"/>
    <w:rsid w:val="40B8E57F"/>
    <w:rsid w:val="40B94E5D"/>
    <w:rsid w:val="40BA4A91"/>
    <w:rsid w:val="40BA9234"/>
    <w:rsid w:val="40BABB28"/>
    <w:rsid w:val="40BB2C6F"/>
    <w:rsid w:val="40BBD97E"/>
    <w:rsid w:val="40BD75D9"/>
    <w:rsid w:val="40BDF6A6"/>
    <w:rsid w:val="40BE169C"/>
    <w:rsid w:val="40C1953C"/>
    <w:rsid w:val="40C2839D"/>
    <w:rsid w:val="40C35A06"/>
    <w:rsid w:val="40C9770B"/>
    <w:rsid w:val="40C9D563"/>
    <w:rsid w:val="40CA1DD3"/>
    <w:rsid w:val="40CCAAB2"/>
    <w:rsid w:val="40CE37A9"/>
    <w:rsid w:val="40CF7BC3"/>
    <w:rsid w:val="40CFC938"/>
    <w:rsid w:val="40D2AE65"/>
    <w:rsid w:val="40D4663B"/>
    <w:rsid w:val="40D55E53"/>
    <w:rsid w:val="40D597A0"/>
    <w:rsid w:val="40D6FDB8"/>
    <w:rsid w:val="40D70969"/>
    <w:rsid w:val="40D7BDA0"/>
    <w:rsid w:val="40D84AF9"/>
    <w:rsid w:val="40D8B5FE"/>
    <w:rsid w:val="40DD24A3"/>
    <w:rsid w:val="40DD3CAD"/>
    <w:rsid w:val="40DD458D"/>
    <w:rsid w:val="40DE8CDB"/>
    <w:rsid w:val="40DF661C"/>
    <w:rsid w:val="40E164FE"/>
    <w:rsid w:val="40E23F66"/>
    <w:rsid w:val="40E29BD7"/>
    <w:rsid w:val="40E37920"/>
    <w:rsid w:val="40E43807"/>
    <w:rsid w:val="40E4AAE2"/>
    <w:rsid w:val="40E4DB83"/>
    <w:rsid w:val="40E7A6FB"/>
    <w:rsid w:val="40E7E277"/>
    <w:rsid w:val="40E95381"/>
    <w:rsid w:val="40EA06F1"/>
    <w:rsid w:val="40EA5FD9"/>
    <w:rsid w:val="40EBDE2C"/>
    <w:rsid w:val="40EC2989"/>
    <w:rsid w:val="40EDA86A"/>
    <w:rsid w:val="40EE32EF"/>
    <w:rsid w:val="40EEAC5B"/>
    <w:rsid w:val="40F215B2"/>
    <w:rsid w:val="40F2507D"/>
    <w:rsid w:val="40F28980"/>
    <w:rsid w:val="40F64E0A"/>
    <w:rsid w:val="40F8E7B6"/>
    <w:rsid w:val="40FB8393"/>
    <w:rsid w:val="40FD1C92"/>
    <w:rsid w:val="40FDB0CA"/>
    <w:rsid w:val="40FE083E"/>
    <w:rsid w:val="410133CC"/>
    <w:rsid w:val="4101D3C3"/>
    <w:rsid w:val="4102D7B4"/>
    <w:rsid w:val="41035382"/>
    <w:rsid w:val="4103612E"/>
    <w:rsid w:val="41092962"/>
    <w:rsid w:val="410970F3"/>
    <w:rsid w:val="4109768E"/>
    <w:rsid w:val="410978BA"/>
    <w:rsid w:val="410A71E0"/>
    <w:rsid w:val="410B82FB"/>
    <w:rsid w:val="410B86C7"/>
    <w:rsid w:val="410D3E59"/>
    <w:rsid w:val="410F53C0"/>
    <w:rsid w:val="4110869C"/>
    <w:rsid w:val="4111AEBB"/>
    <w:rsid w:val="4111E374"/>
    <w:rsid w:val="411621FB"/>
    <w:rsid w:val="411A67EF"/>
    <w:rsid w:val="411A79E9"/>
    <w:rsid w:val="411C3A6D"/>
    <w:rsid w:val="411C67BC"/>
    <w:rsid w:val="411D52D0"/>
    <w:rsid w:val="411E2318"/>
    <w:rsid w:val="411FEA4E"/>
    <w:rsid w:val="4121A244"/>
    <w:rsid w:val="41221418"/>
    <w:rsid w:val="4122F25D"/>
    <w:rsid w:val="4123114C"/>
    <w:rsid w:val="4126F956"/>
    <w:rsid w:val="4127AAF2"/>
    <w:rsid w:val="4127AE48"/>
    <w:rsid w:val="4129FC9C"/>
    <w:rsid w:val="412AA863"/>
    <w:rsid w:val="412BF90D"/>
    <w:rsid w:val="412D0A98"/>
    <w:rsid w:val="412DB1C2"/>
    <w:rsid w:val="412E0564"/>
    <w:rsid w:val="412EDBAB"/>
    <w:rsid w:val="412EFBA9"/>
    <w:rsid w:val="412F7306"/>
    <w:rsid w:val="4132F741"/>
    <w:rsid w:val="41341FB7"/>
    <w:rsid w:val="413434C5"/>
    <w:rsid w:val="413564C8"/>
    <w:rsid w:val="41364493"/>
    <w:rsid w:val="413A7D21"/>
    <w:rsid w:val="413D33C4"/>
    <w:rsid w:val="413DBAD8"/>
    <w:rsid w:val="413F6059"/>
    <w:rsid w:val="41403FFB"/>
    <w:rsid w:val="41410B7B"/>
    <w:rsid w:val="41412E8A"/>
    <w:rsid w:val="4141B186"/>
    <w:rsid w:val="4143FCD7"/>
    <w:rsid w:val="41450041"/>
    <w:rsid w:val="4145617B"/>
    <w:rsid w:val="41466306"/>
    <w:rsid w:val="4146FB67"/>
    <w:rsid w:val="414758EC"/>
    <w:rsid w:val="4148E876"/>
    <w:rsid w:val="41490995"/>
    <w:rsid w:val="414B30B1"/>
    <w:rsid w:val="414CC69A"/>
    <w:rsid w:val="414D0473"/>
    <w:rsid w:val="414D12EA"/>
    <w:rsid w:val="414D52FC"/>
    <w:rsid w:val="414F3FB2"/>
    <w:rsid w:val="414FC07F"/>
    <w:rsid w:val="4151AEAD"/>
    <w:rsid w:val="4155E93A"/>
    <w:rsid w:val="41569012"/>
    <w:rsid w:val="4157C31C"/>
    <w:rsid w:val="415BA1CD"/>
    <w:rsid w:val="415C1610"/>
    <w:rsid w:val="415C2392"/>
    <w:rsid w:val="415D6B56"/>
    <w:rsid w:val="415D8612"/>
    <w:rsid w:val="415EBBC5"/>
    <w:rsid w:val="41615FFD"/>
    <w:rsid w:val="4161C8AB"/>
    <w:rsid w:val="4163FAFC"/>
    <w:rsid w:val="41642387"/>
    <w:rsid w:val="4165B841"/>
    <w:rsid w:val="41662BEE"/>
    <w:rsid w:val="41665491"/>
    <w:rsid w:val="41677E69"/>
    <w:rsid w:val="41679954"/>
    <w:rsid w:val="41688CE3"/>
    <w:rsid w:val="4168A3B2"/>
    <w:rsid w:val="416A6354"/>
    <w:rsid w:val="416AEBAF"/>
    <w:rsid w:val="416E0F06"/>
    <w:rsid w:val="416E6998"/>
    <w:rsid w:val="416EDB29"/>
    <w:rsid w:val="41758955"/>
    <w:rsid w:val="4175FE19"/>
    <w:rsid w:val="417670FB"/>
    <w:rsid w:val="41767ACB"/>
    <w:rsid w:val="417689F8"/>
    <w:rsid w:val="4179D02E"/>
    <w:rsid w:val="4179DEE2"/>
    <w:rsid w:val="417A06F8"/>
    <w:rsid w:val="417B0F99"/>
    <w:rsid w:val="417B67FD"/>
    <w:rsid w:val="417BEAF3"/>
    <w:rsid w:val="417C802A"/>
    <w:rsid w:val="417C9169"/>
    <w:rsid w:val="417CBD94"/>
    <w:rsid w:val="417D11AD"/>
    <w:rsid w:val="417D2156"/>
    <w:rsid w:val="417FB8AC"/>
    <w:rsid w:val="4180BA4A"/>
    <w:rsid w:val="4181499C"/>
    <w:rsid w:val="4182111D"/>
    <w:rsid w:val="4183772C"/>
    <w:rsid w:val="41843E1B"/>
    <w:rsid w:val="41853146"/>
    <w:rsid w:val="418576AA"/>
    <w:rsid w:val="4187BC6C"/>
    <w:rsid w:val="418802C9"/>
    <w:rsid w:val="418A70E2"/>
    <w:rsid w:val="418B0762"/>
    <w:rsid w:val="418BA043"/>
    <w:rsid w:val="418D914A"/>
    <w:rsid w:val="418ED84C"/>
    <w:rsid w:val="418F1B69"/>
    <w:rsid w:val="418FBF40"/>
    <w:rsid w:val="419288C5"/>
    <w:rsid w:val="4192E50E"/>
    <w:rsid w:val="4192FC2B"/>
    <w:rsid w:val="419393B8"/>
    <w:rsid w:val="4193C02D"/>
    <w:rsid w:val="4193DED6"/>
    <w:rsid w:val="41956C0D"/>
    <w:rsid w:val="419A721E"/>
    <w:rsid w:val="419ABFE4"/>
    <w:rsid w:val="419BD52C"/>
    <w:rsid w:val="419C7C18"/>
    <w:rsid w:val="419CE204"/>
    <w:rsid w:val="419E3790"/>
    <w:rsid w:val="419F0C71"/>
    <w:rsid w:val="41A00B2E"/>
    <w:rsid w:val="41A07D6C"/>
    <w:rsid w:val="41A22556"/>
    <w:rsid w:val="41A2C105"/>
    <w:rsid w:val="41A39D32"/>
    <w:rsid w:val="41A40962"/>
    <w:rsid w:val="41A42641"/>
    <w:rsid w:val="41A5B50E"/>
    <w:rsid w:val="41A5D23B"/>
    <w:rsid w:val="41A6106C"/>
    <w:rsid w:val="41A71421"/>
    <w:rsid w:val="41A7C5A3"/>
    <w:rsid w:val="41A9CCE2"/>
    <w:rsid w:val="41AAC67A"/>
    <w:rsid w:val="41AEA7F1"/>
    <w:rsid w:val="41B07F0F"/>
    <w:rsid w:val="41B7B4EE"/>
    <w:rsid w:val="41B8E74B"/>
    <w:rsid w:val="41B9363A"/>
    <w:rsid w:val="41BA42DC"/>
    <w:rsid w:val="41BB04EF"/>
    <w:rsid w:val="41BB7CA6"/>
    <w:rsid w:val="41BC7D2B"/>
    <w:rsid w:val="41BC95FE"/>
    <w:rsid w:val="41BECA70"/>
    <w:rsid w:val="41BF2DB1"/>
    <w:rsid w:val="41BFB440"/>
    <w:rsid w:val="41BFC6D2"/>
    <w:rsid w:val="41C11448"/>
    <w:rsid w:val="41C2C814"/>
    <w:rsid w:val="41C2DF95"/>
    <w:rsid w:val="41C529E4"/>
    <w:rsid w:val="41C5965F"/>
    <w:rsid w:val="41C61061"/>
    <w:rsid w:val="41C62E8C"/>
    <w:rsid w:val="41C6D847"/>
    <w:rsid w:val="41C77ACA"/>
    <w:rsid w:val="41C8B683"/>
    <w:rsid w:val="41C97685"/>
    <w:rsid w:val="41CCA43F"/>
    <w:rsid w:val="41CE00E1"/>
    <w:rsid w:val="41CE0BB2"/>
    <w:rsid w:val="41CEF455"/>
    <w:rsid w:val="41CF85F7"/>
    <w:rsid w:val="41CFEDAD"/>
    <w:rsid w:val="41D14AA5"/>
    <w:rsid w:val="41D2F250"/>
    <w:rsid w:val="41D3C5B1"/>
    <w:rsid w:val="41D64859"/>
    <w:rsid w:val="41D740E4"/>
    <w:rsid w:val="41DAD1FB"/>
    <w:rsid w:val="41DC39DA"/>
    <w:rsid w:val="41DCA14C"/>
    <w:rsid w:val="41DD5042"/>
    <w:rsid w:val="41DD8EA0"/>
    <w:rsid w:val="41DE0555"/>
    <w:rsid w:val="41DE4616"/>
    <w:rsid w:val="41DE88C9"/>
    <w:rsid w:val="41E00E95"/>
    <w:rsid w:val="41E03B7A"/>
    <w:rsid w:val="41E08642"/>
    <w:rsid w:val="41E0E45B"/>
    <w:rsid w:val="41E13641"/>
    <w:rsid w:val="41E3A822"/>
    <w:rsid w:val="41E3BB88"/>
    <w:rsid w:val="41E57B08"/>
    <w:rsid w:val="41E58F30"/>
    <w:rsid w:val="41E7BD2F"/>
    <w:rsid w:val="41E90A93"/>
    <w:rsid w:val="41E967CE"/>
    <w:rsid w:val="41E9AF1B"/>
    <w:rsid w:val="41EA4E42"/>
    <w:rsid w:val="41EC1014"/>
    <w:rsid w:val="41ED0235"/>
    <w:rsid w:val="41ED0B91"/>
    <w:rsid w:val="41ED2DDF"/>
    <w:rsid w:val="41EDF598"/>
    <w:rsid w:val="41EF5341"/>
    <w:rsid w:val="41EFBCC7"/>
    <w:rsid w:val="41EFD40D"/>
    <w:rsid w:val="41F00746"/>
    <w:rsid w:val="41F0F214"/>
    <w:rsid w:val="41F23CE1"/>
    <w:rsid w:val="41F255ED"/>
    <w:rsid w:val="41F52504"/>
    <w:rsid w:val="41F645A7"/>
    <w:rsid w:val="41F66C1B"/>
    <w:rsid w:val="41F66F3A"/>
    <w:rsid w:val="41F72DB2"/>
    <w:rsid w:val="41F8708C"/>
    <w:rsid w:val="41FA9F29"/>
    <w:rsid w:val="41FD9422"/>
    <w:rsid w:val="41FDB154"/>
    <w:rsid w:val="41FE8516"/>
    <w:rsid w:val="42015C83"/>
    <w:rsid w:val="42024846"/>
    <w:rsid w:val="420326CB"/>
    <w:rsid w:val="4204E3D2"/>
    <w:rsid w:val="42057B07"/>
    <w:rsid w:val="42078CB5"/>
    <w:rsid w:val="42081602"/>
    <w:rsid w:val="4208C41E"/>
    <w:rsid w:val="4209E787"/>
    <w:rsid w:val="420C69FA"/>
    <w:rsid w:val="420DDA37"/>
    <w:rsid w:val="420E41B2"/>
    <w:rsid w:val="420F8055"/>
    <w:rsid w:val="4211561C"/>
    <w:rsid w:val="42123487"/>
    <w:rsid w:val="4214B0ED"/>
    <w:rsid w:val="421548BA"/>
    <w:rsid w:val="4218A797"/>
    <w:rsid w:val="4218E2D5"/>
    <w:rsid w:val="4219566A"/>
    <w:rsid w:val="421967D4"/>
    <w:rsid w:val="421B5A5C"/>
    <w:rsid w:val="421C2867"/>
    <w:rsid w:val="421EAA3A"/>
    <w:rsid w:val="42215B38"/>
    <w:rsid w:val="42217CA6"/>
    <w:rsid w:val="42219796"/>
    <w:rsid w:val="422229CF"/>
    <w:rsid w:val="4222E2EB"/>
    <w:rsid w:val="4223290A"/>
    <w:rsid w:val="4225A724"/>
    <w:rsid w:val="4226D43C"/>
    <w:rsid w:val="422B0663"/>
    <w:rsid w:val="422DDB20"/>
    <w:rsid w:val="4231D8FF"/>
    <w:rsid w:val="4231EE81"/>
    <w:rsid w:val="4232B88B"/>
    <w:rsid w:val="4233B931"/>
    <w:rsid w:val="42344D20"/>
    <w:rsid w:val="4234EB19"/>
    <w:rsid w:val="423559F3"/>
    <w:rsid w:val="4236B948"/>
    <w:rsid w:val="4236C8BF"/>
    <w:rsid w:val="423ADAAB"/>
    <w:rsid w:val="423BB3E0"/>
    <w:rsid w:val="423C92D9"/>
    <w:rsid w:val="423D3F90"/>
    <w:rsid w:val="424075C0"/>
    <w:rsid w:val="4240F6C6"/>
    <w:rsid w:val="4242EA2A"/>
    <w:rsid w:val="4243199C"/>
    <w:rsid w:val="424532BA"/>
    <w:rsid w:val="42478CC5"/>
    <w:rsid w:val="424B2BEB"/>
    <w:rsid w:val="424C4398"/>
    <w:rsid w:val="424C8D8F"/>
    <w:rsid w:val="424C9F1B"/>
    <w:rsid w:val="424CACEC"/>
    <w:rsid w:val="424D108C"/>
    <w:rsid w:val="424D3A12"/>
    <w:rsid w:val="424E752A"/>
    <w:rsid w:val="424F6EDE"/>
    <w:rsid w:val="4250195C"/>
    <w:rsid w:val="42506A4B"/>
    <w:rsid w:val="4252506A"/>
    <w:rsid w:val="4252A6E0"/>
    <w:rsid w:val="42546C14"/>
    <w:rsid w:val="4255BEB9"/>
    <w:rsid w:val="42565905"/>
    <w:rsid w:val="42574F93"/>
    <w:rsid w:val="42582DC7"/>
    <w:rsid w:val="42584983"/>
    <w:rsid w:val="425A04D3"/>
    <w:rsid w:val="425AD602"/>
    <w:rsid w:val="425C3B06"/>
    <w:rsid w:val="425D6D81"/>
    <w:rsid w:val="425DA3D3"/>
    <w:rsid w:val="425EE92A"/>
    <w:rsid w:val="425F106A"/>
    <w:rsid w:val="4264F3E3"/>
    <w:rsid w:val="4265D8DA"/>
    <w:rsid w:val="42674684"/>
    <w:rsid w:val="4267A7F2"/>
    <w:rsid w:val="42683779"/>
    <w:rsid w:val="4268E778"/>
    <w:rsid w:val="426981BB"/>
    <w:rsid w:val="426A8350"/>
    <w:rsid w:val="426B0956"/>
    <w:rsid w:val="426E9C51"/>
    <w:rsid w:val="426EFB7D"/>
    <w:rsid w:val="4271D03B"/>
    <w:rsid w:val="4272D254"/>
    <w:rsid w:val="4272FE18"/>
    <w:rsid w:val="427364C8"/>
    <w:rsid w:val="42737912"/>
    <w:rsid w:val="4273F33F"/>
    <w:rsid w:val="42748E03"/>
    <w:rsid w:val="42758147"/>
    <w:rsid w:val="427683DC"/>
    <w:rsid w:val="4277A19C"/>
    <w:rsid w:val="427A678C"/>
    <w:rsid w:val="427BF695"/>
    <w:rsid w:val="427F3923"/>
    <w:rsid w:val="428091A1"/>
    <w:rsid w:val="4281D59D"/>
    <w:rsid w:val="4284D7BD"/>
    <w:rsid w:val="42885234"/>
    <w:rsid w:val="428C84AF"/>
    <w:rsid w:val="428DEF68"/>
    <w:rsid w:val="428F5C05"/>
    <w:rsid w:val="428FA84E"/>
    <w:rsid w:val="4291C3A8"/>
    <w:rsid w:val="42938B4E"/>
    <w:rsid w:val="4294D621"/>
    <w:rsid w:val="4294FAF5"/>
    <w:rsid w:val="4295CA12"/>
    <w:rsid w:val="42980448"/>
    <w:rsid w:val="429970D4"/>
    <w:rsid w:val="429BE304"/>
    <w:rsid w:val="429C0EF7"/>
    <w:rsid w:val="429C4FC1"/>
    <w:rsid w:val="429C7571"/>
    <w:rsid w:val="429F05F6"/>
    <w:rsid w:val="42A1764B"/>
    <w:rsid w:val="42A1B5A7"/>
    <w:rsid w:val="42A1C5F6"/>
    <w:rsid w:val="42A247A6"/>
    <w:rsid w:val="42A36808"/>
    <w:rsid w:val="42A368FB"/>
    <w:rsid w:val="42A38756"/>
    <w:rsid w:val="42A3CAC6"/>
    <w:rsid w:val="42A4C8F1"/>
    <w:rsid w:val="42A572A5"/>
    <w:rsid w:val="42A5EBCA"/>
    <w:rsid w:val="42A7344A"/>
    <w:rsid w:val="42A7DAF2"/>
    <w:rsid w:val="42A8051B"/>
    <w:rsid w:val="42A9A6AA"/>
    <w:rsid w:val="42AA2C75"/>
    <w:rsid w:val="42ACB04D"/>
    <w:rsid w:val="42AF0453"/>
    <w:rsid w:val="42B08EEA"/>
    <w:rsid w:val="42B10429"/>
    <w:rsid w:val="42B60B9F"/>
    <w:rsid w:val="42B66450"/>
    <w:rsid w:val="42B66613"/>
    <w:rsid w:val="42B6BDBF"/>
    <w:rsid w:val="42B979B6"/>
    <w:rsid w:val="42B997A4"/>
    <w:rsid w:val="42BA4940"/>
    <w:rsid w:val="42BAE0AE"/>
    <w:rsid w:val="42BE2A9C"/>
    <w:rsid w:val="42C0D023"/>
    <w:rsid w:val="42C13543"/>
    <w:rsid w:val="42C1F538"/>
    <w:rsid w:val="42C1FCEF"/>
    <w:rsid w:val="42C29207"/>
    <w:rsid w:val="42C4DD84"/>
    <w:rsid w:val="42C50235"/>
    <w:rsid w:val="42C55446"/>
    <w:rsid w:val="42C6816A"/>
    <w:rsid w:val="42C78FE4"/>
    <w:rsid w:val="42C80698"/>
    <w:rsid w:val="42C944CB"/>
    <w:rsid w:val="42CA4668"/>
    <w:rsid w:val="42CC24C3"/>
    <w:rsid w:val="42CD9219"/>
    <w:rsid w:val="42CE6EA2"/>
    <w:rsid w:val="42CE93DF"/>
    <w:rsid w:val="42CF5236"/>
    <w:rsid w:val="42D23886"/>
    <w:rsid w:val="42D253BD"/>
    <w:rsid w:val="42D2DEC5"/>
    <w:rsid w:val="42D328D8"/>
    <w:rsid w:val="42D4AEA0"/>
    <w:rsid w:val="42D600BC"/>
    <w:rsid w:val="42D7BEEC"/>
    <w:rsid w:val="42D95846"/>
    <w:rsid w:val="42D97EF4"/>
    <w:rsid w:val="42DE893D"/>
    <w:rsid w:val="42E12D4C"/>
    <w:rsid w:val="42E3F1B7"/>
    <w:rsid w:val="42E5A91D"/>
    <w:rsid w:val="42E5B6C2"/>
    <w:rsid w:val="42E6FB8F"/>
    <w:rsid w:val="42E9619C"/>
    <w:rsid w:val="42EBD067"/>
    <w:rsid w:val="42ED18CC"/>
    <w:rsid w:val="42EF2C06"/>
    <w:rsid w:val="42EF6F1F"/>
    <w:rsid w:val="42F05A07"/>
    <w:rsid w:val="42F2643A"/>
    <w:rsid w:val="42F2751B"/>
    <w:rsid w:val="42F27FF0"/>
    <w:rsid w:val="42F39F21"/>
    <w:rsid w:val="42F47259"/>
    <w:rsid w:val="42F4FD8F"/>
    <w:rsid w:val="42F6AB1C"/>
    <w:rsid w:val="42F80AE1"/>
    <w:rsid w:val="42F89EED"/>
    <w:rsid w:val="42F9814C"/>
    <w:rsid w:val="42FA150D"/>
    <w:rsid w:val="42FB50BF"/>
    <w:rsid w:val="42FB66D6"/>
    <w:rsid w:val="42FD6003"/>
    <w:rsid w:val="42FE6A34"/>
    <w:rsid w:val="42FECDB2"/>
    <w:rsid w:val="42FF1CF0"/>
    <w:rsid w:val="43000E59"/>
    <w:rsid w:val="430100B8"/>
    <w:rsid w:val="430224F2"/>
    <w:rsid w:val="43028D33"/>
    <w:rsid w:val="4302B607"/>
    <w:rsid w:val="43057EF1"/>
    <w:rsid w:val="43088F71"/>
    <w:rsid w:val="430CDEEE"/>
    <w:rsid w:val="430CF53A"/>
    <w:rsid w:val="430F982B"/>
    <w:rsid w:val="4310EFA7"/>
    <w:rsid w:val="43144EDC"/>
    <w:rsid w:val="43144F53"/>
    <w:rsid w:val="4315F878"/>
    <w:rsid w:val="43162D0C"/>
    <w:rsid w:val="4317882F"/>
    <w:rsid w:val="43187872"/>
    <w:rsid w:val="43190FAE"/>
    <w:rsid w:val="4319F223"/>
    <w:rsid w:val="431A6E19"/>
    <w:rsid w:val="431A8673"/>
    <w:rsid w:val="431B137F"/>
    <w:rsid w:val="431B3B3C"/>
    <w:rsid w:val="4320DF3F"/>
    <w:rsid w:val="43217DE0"/>
    <w:rsid w:val="4321C6C2"/>
    <w:rsid w:val="43229E66"/>
    <w:rsid w:val="4324347F"/>
    <w:rsid w:val="43257ACF"/>
    <w:rsid w:val="4326B1D0"/>
    <w:rsid w:val="43273BF8"/>
    <w:rsid w:val="43280F63"/>
    <w:rsid w:val="4328ED69"/>
    <w:rsid w:val="432A3CC4"/>
    <w:rsid w:val="432AC176"/>
    <w:rsid w:val="432C6F2D"/>
    <w:rsid w:val="43300681"/>
    <w:rsid w:val="4330482B"/>
    <w:rsid w:val="4330DA45"/>
    <w:rsid w:val="43310F6C"/>
    <w:rsid w:val="4332C95B"/>
    <w:rsid w:val="4332FC7A"/>
    <w:rsid w:val="433306A1"/>
    <w:rsid w:val="4333A19A"/>
    <w:rsid w:val="4333CFE5"/>
    <w:rsid w:val="43382FAA"/>
    <w:rsid w:val="43394545"/>
    <w:rsid w:val="433AE1C3"/>
    <w:rsid w:val="433D87DC"/>
    <w:rsid w:val="433F810A"/>
    <w:rsid w:val="43407971"/>
    <w:rsid w:val="434097BA"/>
    <w:rsid w:val="434655AD"/>
    <w:rsid w:val="4346CC2A"/>
    <w:rsid w:val="4347B9E4"/>
    <w:rsid w:val="4347D521"/>
    <w:rsid w:val="434864EF"/>
    <w:rsid w:val="43498134"/>
    <w:rsid w:val="434B3B10"/>
    <w:rsid w:val="434B9991"/>
    <w:rsid w:val="434BB136"/>
    <w:rsid w:val="434C148E"/>
    <w:rsid w:val="434DE7F0"/>
    <w:rsid w:val="434F378E"/>
    <w:rsid w:val="4350DAC2"/>
    <w:rsid w:val="4350F399"/>
    <w:rsid w:val="4351E251"/>
    <w:rsid w:val="43526BA4"/>
    <w:rsid w:val="43528D72"/>
    <w:rsid w:val="4353CD7A"/>
    <w:rsid w:val="4354E57C"/>
    <w:rsid w:val="43550118"/>
    <w:rsid w:val="4355AAB3"/>
    <w:rsid w:val="4355AF28"/>
    <w:rsid w:val="435620AB"/>
    <w:rsid w:val="43590450"/>
    <w:rsid w:val="435A8502"/>
    <w:rsid w:val="435B61F2"/>
    <w:rsid w:val="435B72B2"/>
    <w:rsid w:val="435B837B"/>
    <w:rsid w:val="435C9956"/>
    <w:rsid w:val="4360D442"/>
    <w:rsid w:val="43612234"/>
    <w:rsid w:val="43646454"/>
    <w:rsid w:val="4364A7CA"/>
    <w:rsid w:val="43655235"/>
    <w:rsid w:val="43667047"/>
    <w:rsid w:val="4366C21A"/>
    <w:rsid w:val="43673F69"/>
    <w:rsid w:val="436ADB65"/>
    <w:rsid w:val="436BFAE7"/>
    <w:rsid w:val="4371E383"/>
    <w:rsid w:val="4371E9E5"/>
    <w:rsid w:val="43721A91"/>
    <w:rsid w:val="4372529E"/>
    <w:rsid w:val="43738433"/>
    <w:rsid w:val="4373B8F3"/>
    <w:rsid w:val="437433DF"/>
    <w:rsid w:val="4377378D"/>
    <w:rsid w:val="43774C50"/>
    <w:rsid w:val="4377DEF8"/>
    <w:rsid w:val="43780A3B"/>
    <w:rsid w:val="437992DC"/>
    <w:rsid w:val="4379D5B6"/>
    <w:rsid w:val="437B13D8"/>
    <w:rsid w:val="437BE399"/>
    <w:rsid w:val="437D33F1"/>
    <w:rsid w:val="437DDCD5"/>
    <w:rsid w:val="4380C455"/>
    <w:rsid w:val="43826C0F"/>
    <w:rsid w:val="43858771"/>
    <w:rsid w:val="4385A619"/>
    <w:rsid w:val="4385F6BD"/>
    <w:rsid w:val="438ADA8C"/>
    <w:rsid w:val="438BF036"/>
    <w:rsid w:val="438CA023"/>
    <w:rsid w:val="438EB0BC"/>
    <w:rsid w:val="4390ADDE"/>
    <w:rsid w:val="43915608"/>
    <w:rsid w:val="43920993"/>
    <w:rsid w:val="439511A2"/>
    <w:rsid w:val="4395501C"/>
    <w:rsid w:val="4396706F"/>
    <w:rsid w:val="439846FB"/>
    <w:rsid w:val="43997AAE"/>
    <w:rsid w:val="439AB6D2"/>
    <w:rsid w:val="439BBD43"/>
    <w:rsid w:val="439BC29E"/>
    <w:rsid w:val="439C1A48"/>
    <w:rsid w:val="439C671E"/>
    <w:rsid w:val="439CB257"/>
    <w:rsid w:val="439EB250"/>
    <w:rsid w:val="439FA677"/>
    <w:rsid w:val="43A002F6"/>
    <w:rsid w:val="43A01AB3"/>
    <w:rsid w:val="43A02663"/>
    <w:rsid w:val="43A02ED8"/>
    <w:rsid w:val="43A0D585"/>
    <w:rsid w:val="43A0FB84"/>
    <w:rsid w:val="43A15690"/>
    <w:rsid w:val="43A23562"/>
    <w:rsid w:val="43A7087D"/>
    <w:rsid w:val="43A7F3D0"/>
    <w:rsid w:val="43AB6246"/>
    <w:rsid w:val="43ABC65A"/>
    <w:rsid w:val="43ACCAC2"/>
    <w:rsid w:val="43AD80D9"/>
    <w:rsid w:val="43AD97CE"/>
    <w:rsid w:val="43B13E07"/>
    <w:rsid w:val="43B3B4B2"/>
    <w:rsid w:val="43B41512"/>
    <w:rsid w:val="43B76AC9"/>
    <w:rsid w:val="43B81D77"/>
    <w:rsid w:val="43B9CCF2"/>
    <w:rsid w:val="43BA23B1"/>
    <w:rsid w:val="43BA33AF"/>
    <w:rsid w:val="43BC8EE4"/>
    <w:rsid w:val="43BEBB27"/>
    <w:rsid w:val="43BECCDB"/>
    <w:rsid w:val="43C10902"/>
    <w:rsid w:val="43C3653E"/>
    <w:rsid w:val="43C3F220"/>
    <w:rsid w:val="43C4F9FE"/>
    <w:rsid w:val="43C5ED0F"/>
    <w:rsid w:val="43C62339"/>
    <w:rsid w:val="43C67EE6"/>
    <w:rsid w:val="43C6A0E3"/>
    <w:rsid w:val="43C704E5"/>
    <w:rsid w:val="43C81823"/>
    <w:rsid w:val="43C86C1F"/>
    <w:rsid w:val="43C9FF3A"/>
    <w:rsid w:val="43CA5663"/>
    <w:rsid w:val="43CA880C"/>
    <w:rsid w:val="43CD8A1D"/>
    <w:rsid w:val="43CE0622"/>
    <w:rsid w:val="43D0021C"/>
    <w:rsid w:val="43D0023B"/>
    <w:rsid w:val="43D040B4"/>
    <w:rsid w:val="43D04677"/>
    <w:rsid w:val="43D07DA2"/>
    <w:rsid w:val="43D0F4EA"/>
    <w:rsid w:val="43D3D3A1"/>
    <w:rsid w:val="43D401DE"/>
    <w:rsid w:val="43D4CE32"/>
    <w:rsid w:val="43D62773"/>
    <w:rsid w:val="43D6DD4B"/>
    <w:rsid w:val="43D716BD"/>
    <w:rsid w:val="43DB875F"/>
    <w:rsid w:val="43DBC127"/>
    <w:rsid w:val="43DE3912"/>
    <w:rsid w:val="43DEA8CD"/>
    <w:rsid w:val="43DF105C"/>
    <w:rsid w:val="43DF46AA"/>
    <w:rsid w:val="43DF70AD"/>
    <w:rsid w:val="43E3766C"/>
    <w:rsid w:val="43E517C6"/>
    <w:rsid w:val="43E6FEBC"/>
    <w:rsid w:val="43E702F5"/>
    <w:rsid w:val="43E70CF0"/>
    <w:rsid w:val="43E733E6"/>
    <w:rsid w:val="43E7EAB8"/>
    <w:rsid w:val="43E82079"/>
    <w:rsid w:val="43E85E65"/>
    <w:rsid w:val="43E936BE"/>
    <w:rsid w:val="43E9B2A1"/>
    <w:rsid w:val="43EA5CEF"/>
    <w:rsid w:val="43EAC625"/>
    <w:rsid w:val="43EAFBAD"/>
    <w:rsid w:val="43EBCD7A"/>
    <w:rsid w:val="43F0AB28"/>
    <w:rsid w:val="43F576B2"/>
    <w:rsid w:val="43F79A61"/>
    <w:rsid w:val="43F8168E"/>
    <w:rsid w:val="43F962E4"/>
    <w:rsid w:val="43FA0838"/>
    <w:rsid w:val="43FB1EA5"/>
    <w:rsid w:val="43FBCF1A"/>
    <w:rsid w:val="43FC0C84"/>
    <w:rsid w:val="43FD5C8E"/>
    <w:rsid w:val="43FEF87E"/>
    <w:rsid w:val="4400FF46"/>
    <w:rsid w:val="440133C3"/>
    <w:rsid w:val="440250A5"/>
    <w:rsid w:val="44037D8E"/>
    <w:rsid w:val="4404CC17"/>
    <w:rsid w:val="4404E076"/>
    <w:rsid w:val="44059B0E"/>
    <w:rsid w:val="44091F0B"/>
    <w:rsid w:val="440AB478"/>
    <w:rsid w:val="440D9683"/>
    <w:rsid w:val="440ECA84"/>
    <w:rsid w:val="440EFFC1"/>
    <w:rsid w:val="440F1A90"/>
    <w:rsid w:val="44103A04"/>
    <w:rsid w:val="4410F04E"/>
    <w:rsid w:val="44119B57"/>
    <w:rsid w:val="4412DB58"/>
    <w:rsid w:val="44134931"/>
    <w:rsid w:val="44164314"/>
    <w:rsid w:val="4416C7C2"/>
    <w:rsid w:val="4417151D"/>
    <w:rsid w:val="441A1A83"/>
    <w:rsid w:val="441C0638"/>
    <w:rsid w:val="441D4DE1"/>
    <w:rsid w:val="441E5B0B"/>
    <w:rsid w:val="441FB78B"/>
    <w:rsid w:val="441FD86B"/>
    <w:rsid w:val="4421E1C1"/>
    <w:rsid w:val="4422E6A5"/>
    <w:rsid w:val="442512E8"/>
    <w:rsid w:val="4425545A"/>
    <w:rsid w:val="442628B8"/>
    <w:rsid w:val="442660F5"/>
    <w:rsid w:val="44270F90"/>
    <w:rsid w:val="44273C62"/>
    <w:rsid w:val="442992BE"/>
    <w:rsid w:val="442BE857"/>
    <w:rsid w:val="442C869D"/>
    <w:rsid w:val="442D64E2"/>
    <w:rsid w:val="442E1724"/>
    <w:rsid w:val="442EA3C1"/>
    <w:rsid w:val="442F3E75"/>
    <w:rsid w:val="442FBDD5"/>
    <w:rsid w:val="4431A766"/>
    <w:rsid w:val="4431CBD9"/>
    <w:rsid w:val="44353205"/>
    <w:rsid w:val="443627D0"/>
    <w:rsid w:val="443671A1"/>
    <w:rsid w:val="4436DEB7"/>
    <w:rsid w:val="443746CD"/>
    <w:rsid w:val="4437E664"/>
    <w:rsid w:val="443AB346"/>
    <w:rsid w:val="443F6933"/>
    <w:rsid w:val="4440F239"/>
    <w:rsid w:val="444304AB"/>
    <w:rsid w:val="4443D384"/>
    <w:rsid w:val="44446A73"/>
    <w:rsid w:val="44462333"/>
    <w:rsid w:val="4447020F"/>
    <w:rsid w:val="44497CE9"/>
    <w:rsid w:val="444F17BE"/>
    <w:rsid w:val="44504EAA"/>
    <w:rsid w:val="44525E84"/>
    <w:rsid w:val="4452A4D1"/>
    <w:rsid w:val="445345FD"/>
    <w:rsid w:val="44540813"/>
    <w:rsid w:val="44566684"/>
    <w:rsid w:val="4458D95D"/>
    <w:rsid w:val="44591A2A"/>
    <w:rsid w:val="445DB915"/>
    <w:rsid w:val="445DE412"/>
    <w:rsid w:val="445DEF94"/>
    <w:rsid w:val="445F3F43"/>
    <w:rsid w:val="445F5D02"/>
    <w:rsid w:val="4461C92C"/>
    <w:rsid w:val="4462F423"/>
    <w:rsid w:val="44662E39"/>
    <w:rsid w:val="44676424"/>
    <w:rsid w:val="446840AB"/>
    <w:rsid w:val="4468D132"/>
    <w:rsid w:val="4470B9E4"/>
    <w:rsid w:val="4471319D"/>
    <w:rsid w:val="4471FBB3"/>
    <w:rsid w:val="4475EAEE"/>
    <w:rsid w:val="447754BF"/>
    <w:rsid w:val="4479B4E1"/>
    <w:rsid w:val="447A8720"/>
    <w:rsid w:val="447C19EB"/>
    <w:rsid w:val="447CFEAB"/>
    <w:rsid w:val="447EBB8A"/>
    <w:rsid w:val="44802ACF"/>
    <w:rsid w:val="4480C62F"/>
    <w:rsid w:val="4480FA54"/>
    <w:rsid w:val="4483C3C5"/>
    <w:rsid w:val="4483D296"/>
    <w:rsid w:val="4483D2D6"/>
    <w:rsid w:val="4483E6ED"/>
    <w:rsid w:val="44844521"/>
    <w:rsid w:val="4485E3E4"/>
    <w:rsid w:val="4489AFAA"/>
    <w:rsid w:val="448B069A"/>
    <w:rsid w:val="448D546D"/>
    <w:rsid w:val="448EE7D3"/>
    <w:rsid w:val="448F58DD"/>
    <w:rsid w:val="448F8B2B"/>
    <w:rsid w:val="448FD283"/>
    <w:rsid w:val="4491665A"/>
    <w:rsid w:val="4491B81F"/>
    <w:rsid w:val="44936492"/>
    <w:rsid w:val="44936E0C"/>
    <w:rsid w:val="44952C8D"/>
    <w:rsid w:val="4496B286"/>
    <w:rsid w:val="44970610"/>
    <w:rsid w:val="449883A2"/>
    <w:rsid w:val="4499A1D7"/>
    <w:rsid w:val="449B8CE6"/>
    <w:rsid w:val="449C5F71"/>
    <w:rsid w:val="449D57E8"/>
    <w:rsid w:val="449D8C73"/>
    <w:rsid w:val="449DF263"/>
    <w:rsid w:val="449E1920"/>
    <w:rsid w:val="44A0ACB5"/>
    <w:rsid w:val="44A252D0"/>
    <w:rsid w:val="44A33C21"/>
    <w:rsid w:val="44AAEB31"/>
    <w:rsid w:val="44AC4967"/>
    <w:rsid w:val="44ADD0F8"/>
    <w:rsid w:val="44B3E6BA"/>
    <w:rsid w:val="44B41D16"/>
    <w:rsid w:val="44B42BF2"/>
    <w:rsid w:val="44B4B020"/>
    <w:rsid w:val="44B4B622"/>
    <w:rsid w:val="44B4C04C"/>
    <w:rsid w:val="44B4E00D"/>
    <w:rsid w:val="44B718A0"/>
    <w:rsid w:val="44B8DA5D"/>
    <w:rsid w:val="44B9B9D5"/>
    <w:rsid w:val="44BD0183"/>
    <w:rsid w:val="44BD20CB"/>
    <w:rsid w:val="44BE2E48"/>
    <w:rsid w:val="44BF32B7"/>
    <w:rsid w:val="44C1A508"/>
    <w:rsid w:val="44C1E7D9"/>
    <w:rsid w:val="44C21CBA"/>
    <w:rsid w:val="44C4152B"/>
    <w:rsid w:val="44C5CE40"/>
    <w:rsid w:val="44C662B4"/>
    <w:rsid w:val="44C76036"/>
    <w:rsid w:val="44C92C27"/>
    <w:rsid w:val="44CA3487"/>
    <w:rsid w:val="44CA416A"/>
    <w:rsid w:val="44CAA16A"/>
    <w:rsid w:val="44CC2244"/>
    <w:rsid w:val="44CEF5CF"/>
    <w:rsid w:val="44D0CE31"/>
    <w:rsid w:val="44D126EF"/>
    <w:rsid w:val="44D26B38"/>
    <w:rsid w:val="44D2E292"/>
    <w:rsid w:val="44D4B473"/>
    <w:rsid w:val="44D71313"/>
    <w:rsid w:val="44D80675"/>
    <w:rsid w:val="44D8DCBC"/>
    <w:rsid w:val="44DC8E09"/>
    <w:rsid w:val="44DD2C5C"/>
    <w:rsid w:val="44DDF81A"/>
    <w:rsid w:val="44DFFF3D"/>
    <w:rsid w:val="44E066B0"/>
    <w:rsid w:val="44E1A649"/>
    <w:rsid w:val="44E498D5"/>
    <w:rsid w:val="44E67955"/>
    <w:rsid w:val="44E810D7"/>
    <w:rsid w:val="44E9C45D"/>
    <w:rsid w:val="44E9CEBD"/>
    <w:rsid w:val="44EA89F5"/>
    <w:rsid w:val="44EAF770"/>
    <w:rsid w:val="44EE6778"/>
    <w:rsid w:val="44EF8A4B"/>
    <w:rsid w:val="44F21C4A"/>
    <w:rsid w:val="44F25C61"/>
    <w:rsid w:val="44F4087D"/>
    <w:rsid w:val="44F4E90F"/>
    <w:rsid w:val="44F4FB82"/>
    <w:rsid w:val="44F5932E"/>
    <w:rsid w:val="44F5C504"/>
    <w:rsid w:val="44F64F4B"/>
    <w:rsid w:val="44F778A5"/>
    <w:rsid w:val="44F980E7"/>
    <w:rsid w:val="44FCC704"/>
    <w:rsid w:val="44FCE010"/>
    <w:rsid w:val="44FE6C5B"/>
    <w:rsid w:val="44FFC3F5"/>
    <w:rsid w:val="4500EA3E"/>
    <w:rsid w:val="4504AEC1"/>
    <w:rsid w:val="45065E73"/>
    <w:rsid w:val="45076FE6"/>
    <w:rsid w:val="4509E64D"/>
    <w:rsid w:val="450A81A8"/>
    <w:rsid w:val="450B2A6F"/>
    <w:rsid w:val="45106A7A"/>
    <w:rsid w:val="4510F8CF"/>
    <w:rsid w:val="45123EDF"/>
    <w:rsid w:val="4513A0DC"/>
    <w:rsid w:val="451610DB"/>
    <w:rsid w:val="4518FC2E"/>
    <w:rsid w:val="4519AB85"/>
    <w:rsid w:val="451A9F54"/>
    <w:rsid w:val="451D37B9"/>
    <w:rsid w:val="451E3417"/>
    <w:rsid w:val="451F5D56"/>
    <w:rsid w:val="4521CD3D"/>
    <w:rsid w:val="45229D9F"/>
    <w:rsid w:val="45239AAE"/>
    <w:rsid w:val="4524CF76"/>
    <w:rsid w:val="45257F71"/>
    <w:rsid w:val="4528663D"/>
    <w:rsid w:val="452911FC"/>
    <w:rsid w:val="452A7872"/>
    <w:rsid w:val="452B7E05"/>
    <w:rsid w:val="452BA110"/>
    <w:rsid w:val="452C4CB6"/>
    <w:rsid w:val="452DB3AD"/>
    <w:rsid w:val="452DFEBC"/>
    <w:rsid w:val="452F5628"/>
    <w:rsid w:val="452FC13D"/>
    <w:rsid w:val="453062DC"/>
    <w:rsid w:val="45314DC7"/>
    <w:rsid w:val="45319C12"/>
    <w:rsid w:val="4534A446"/>
    <w:rsid w:val="4534B23F"/>
    <w:rsid w:val="4534EE35"/>
    <w:rsid w:val="453506E3"/>
    <w:rsid w:val="4535E7E6"/>
    <w:rsid w:val="45372BE8"/>
    <w:rsid w:val="45396FAE"/>
    <w:rsid w:val="453C9838"/>
    <w:rsid w:val="453CDBF2"/>
    <w:rsid w:val="453D121E"/>
    <w:rsid w:val="453D57F9"/>
    <w:rsid w:val="453E5343"/>
    <w:rsid w:val="453EEF57"/>
    <w:rsid w:val="453F2759"/>
    <w:rsid w:val="45412454"/>
    <w:rsid w:val="4541C7F8"/>
    <w:rsid w:val="45425E57"/>
    <w:rsid w:val="454305A6"/>
    <w:rsid w:val="4545086B"/>
    <w:rsid w:val="45476F82"/>
    <w:rsid w:val="4547E6E0"/>
    <w:rsid w:val="454BA534"/>
    <w:rsid w:val="454C73BB"/>
    <w:rsid w:val="454EB1F0"/>
    <w:rsid w:val="455356A5"/>
    <w:rsid w:val="45536243"/>
    <w:rsid w:val="45557F16"/>
    <w:rsid w:val="4557381E"/>
    <w:rsid w:val="45583D1B"/>
    <w:rsid w:val="4558FD7D"/>
    <w:rsid w:val="45590B01"/>
    <w:rsid w:val="4559F510"/>
    <w:rsid w:val="455AC9CC"/>
    <w:rsid w:val="455AE9D7"/>
    <w:rsid w:val="455B55D4"/>
    <w:rsid w:val="455C2E70"/>
    <w:rsid w:val="455D913C"/>
    <w:rsid w:val="455E3A93"/>
    <w:rsid w:val="45602285"/>
    <w:rsid w:val="456050EF"/>
    <w:rsid w:val="4563CA66"/>
    <w:rsid w:val="45665B3B"/>
    <w:rsid w:val="45668A86"/>
    <w:rsid w:val="45670F6B"/>
    <w:rsid w:val="45681D34"/>
    <w:rsid w:val="4568FAF5"/>
    <w:rsid w:val="456AA205"/>
    <w:rsid w:val="456B836B"/>
    <w:rsid w:val="456C1115"/>
    <w:rsid w:val="456CD6EE"/>
    <w:rsid w:val="456CEB69"/>
    <w:rsid w:val="456CEF5A"/>
    <w:rsid w:val="456D4E78"/>
    <w:rsid w:val="456EC252"/>
    <w:rsid w:val="456F1AC8"/>
    <w:rsid w:val="456FA402"/>
    <w:rsid w:val="457062A7"/>
    <w:rsid w:val="457238A0"/>
    <w:rsid w:val="45728372"/>
    <w:rsid w:val="457607EE"/>
    <w:rsid w:val="457688F2"/>
    <w:rsid w:val="4576C3E8"/>
    <w:rsid w:val="45775340"/>
    <w:rsid w:val="45778820"/>
    <w:rsid w:val="45785AB8"/>
    <w:rsid w:val="457AE1EE"/>
    <w:rsid w:val="457B6B9D"/>
    <w:rsid w:val="457C2881"/>
    <w:rsid w:val="457C3C2F"/>
    <w:rsid w:val="4580B7B4"/>
    <w:rsid w:val="45810497"/>
    <w:rsid w:val="458356DB"/>
    <w:rsid w:val="4583E228"/>
    <w:rsid w:val="4584909A"/>
    <w:rsid w:val="45851274"/>
    <w:rsid w:val="4587B3EA"/>
    <w:rsid w:val="458A2D78"/>
    <w:rsid w:val="458C7937"/>
    <w:rsid w:val="458D8534"/>
    <w:rsid w:val="458DE466"/>
    <w:rsid w:val="458E5BEC"/>
    <w:rsid w:val="459152C8"/>
    <w:rsid w:val="4592EE90"/>
    <w:rsid w:val="45933D52"/>
    <w:rsid w:val="459483A7"/>
    <w:rsid w:val="4594D36C"/>
    <w:rsid w:val="4595464F"/>
    <w:rsid w:val="45985D9E"/>
    <w:rsid w:val="45988365"/>
    <w:rsid w:val="459A08F3"/>
    <w:rsid w:val="459ACEE8"/>
    <w:rsid w:val="459BBE7E"/>
    <w:rsid w:val="459C84B2"/>
    <w:rsid w:val="459CE5E4"/>
    <w:rsid w:val="45A0A8FA"/>
    <w:rsid w:val="45A1C6ED"/>
    <w:rsid w:val="45A25D57"/>
    <w:rsid w:val="45A77328"/>
    <w:rsid w:val="45A7F834"/>
    <w:rsid w:val="45A82F00"/>
    <w:rsid w:val="45A9702C"/>
    <w:rsid w:val="45A9FFA7"/>
    <w:rsid w:val="45ABEE7E"/>
    <w:rsid w:val="45B19488"/>
    <w:rsid w:val="45B3194E"/>
    <w:rsid w:val="45B3FAA4"/>
    <w:rsid w:val="45B782DB"/>
    <w:rsid w:val="45B7FEBD"/>
    <w:rsid w:val="45B8E125"/>
    <w:rsid w:val="45BA9399"/>
    <w:rsid w:val="45BC51BD"/>
    <w:rsid w:val="45BC8DE4"/>
    <w:rsid w:val="45BCBB2F"/>
    <w:rsid w:val="45BDF5DA"/>
    <w:rsid w:val="45C09135"/>
    <w:rsid w:val="45C23499"/>
    <w:rsid w:val="45C2BB07"/>
    <w:rsid w:val="45C2E000"/>
    <w:rsid w:val="45C35AC1"/>
    <w:rsid w:val="45C3A7EE"/>
    <w:rsid w:val="45C49AFB"/>
    <w:rsid w:val="45C4A77B"/>
    <w:rsid w:val="45C54F64"/>
    <w:rsid w:val="45C5C74A"/>
    <w:rsid w:val="45C6785B"/>
    <w:rsid w:val="45C75FAB"/>
    <w:rsid w:val="45C91D2E"/>
    <w:rsid w:val="45C95A80"/>
    <w:rsid w:val="45C96B75"/>
    <w:rsid w:val="45C9C0FC"/>
    <w:rsid w:val="45CA11E1"/>
    <w:rsid w:val="45CA8562"/>
    <w:rsid w:val="45CAD505"/>
    <w:rsid w:val="45CCBD4C"/>
    <w:rsid w:val="45CCE4F3"/>
    <w:rsid w:val="45CD6973"/>
    <w:rsid w:val="45CFB1D9"/>
    <w:rsid w:val="45D14AD5"/>
    <w:rsid w:val="45D3573C"/>
    <w:rsid w:val="45D3DEBE"/>
    <w:rsid w:val="45D70893"/>
    <w:rsid w:val="45D7EF01"/>
    <w:rsid w:val="45D82257"/>
    <w:rsid w:val="45D8A2F9"/>
    <w:rsid w:val="45D8FB5C"/>
    <w:rsid w:val="45D97C4D"/>
    <w:rsid w:val="45DB6957"/>
    <w:rsid w:val="45DEAA71"/>
    <w:rsid w:val="45E0D5F1"/>
    <w:rsid w:val="45E0F740"/>
    <w:rsid w:val="45E46052"/>
    <w:rsid w:val="45E475A0"/>
    <w:rsid w:val="45E5E953"/>
    <w:rsid w:val="45E60448"/>
    <w:rsid w:val="45E67347"/>
    <w:rsid w:val="45E688A0"/>
    <w:rsid w:val="45E6E685"/>
    <w:rsid w:val="45E7335E"/>
    <w:rsid w:val="45E7735A"/>
    <w:rsid w:val="45E8AB1D"/>
    <w:rsid w:val="45E9A305"/>
    <w:rsid w:val="45EA41C8"/>
    <w:rsid w:val="45ECF044"/>
    <w:rsid w:val="45EE0DC0"/>
    <w:rsid w:val="45EE3D2B"/>
    <w:rsid w:val="45EF9B5E"/>
    <w:rsid w:val="45EFCE01"/>
    <w:rsid w:val="45F01996"/>
    <w:rsid w:val="45F1209B"/>
    <w:rsid w:val="45F2ACB6"/>
    <w:rsid w:val="45F51E7F"/>
    <w:rsid w:val="45F5F9EA"/>
    <w:rsid w:val="45F6A9A9"/>
    <w:rsid w:val="45F93F15"/>
    <w:rsid w:val="45F9F3A1"/>
    <w:rsid w:val="45FA4705"/>
    <w:rsid w:val="45FA9511"/>
    <w:rsid w:val="45FA9DD6"/>
    <w:rsid w:val="45FAF460"/>
    <w:rsid w:val="45FDC372"/>
    <w:rsid w:val="45FE606A"/>
    <w:rsid w:val="45FF2716"/>
    <w:rsid w:val="4600240C"/>
    <w:rsid w:val="4600D93B"/>
    <w:rsid w:val="4601C99C"/>
    <w:rsid w:val="4602685A"/>
    <w:rsid w:val="4602BBA4"/>
    <w:rsid w:val="46038EBC"/>
    <w:rsid w:val="46053342"/>
    <w:rsid w:val="4606A67F"/>
    <w:rsid w:val="4607A1DA"/>
    <w:rsid w:val="4607B471"/>
    <w:rsid w:val="46099C61"/>
    <w:rsid w:val="460A8571"/>
    <w:rsid w:val="460AC95A"/>
    <w:rsid w:val="460DDD1A"/>
    <w:rsid w:val="460E9EE8"/>
    <w:rsid w:val="460F3E18"/>
    <w:rsid w:val="460FCB70"/>
    <w:rsid w:val="460FFB3B"/>
    <w:rsid w:val="46119FE0"/>
    <w:rsid w:val="4612DF35"/>
    <w:rsid w:val="4613843F"/>
    <w:rsid w:val="4613AB7B"/>
    <w:rsid w:val="4613FD8E"/>
    <w:rsid w:val="46146A48"/>
    <w:rsid w:val="46151A3F"/>
    <w:rsid w:val="46153352"/>
    <w:rsid w:val="461557D6"/>
    <w:rsid w:val="46182FA2"/>
    <w:rsid w:val="46197D87"/>
    <w:rsid w:val="4619AD12"/>
    <w:rsid w:val="4619CECD"/>
    <w:rsid w:val="4619D8BE"/>
    <w:rsid w:val="461A97A8"/>
    <w:rsid w:val="461B2585"/>
    <w:rsid w:val="461C3C54"/>
    <w:rsid w:val="461D03D0"/>
    <w:rsid w:val="461E1019"/>
    <w:rsid w:val="461F8438"/>
    <w:rsid w:val="4620B27C"/>
    <w:rsid w:val="462305FA"/>
    <w:rsid w:val="46236AF5"/>
    <w:rsid w:val="46256437"/>
    <w:rsid w:val="4625A91A"/>
    <w:rsid w:val="46268954"/>
    <w:rsid w:val="46287956"/>
    <w:rsid w:val="462897DF"/>
    <w:rsid w:val="4629A70F"/>
    <w:rsid w:val="462C6ABA"/>
    <w:rsid w:val="462E6AA3"/>
    <w:rsid w:val="462E6CF7"/>
    <w:rsid w:val="462F8AD9"/>
    <w:rsid w:val="4630931B"/>
    <w:rsid w:val="46358208"/>
    <w:rsid w:val="46390BFB"/>
    <w:rsid w:val="463C1860"/>
    <w:rsid w:val="463CB597"/>
    <w:rsid w:val="463DBD20"/>
    <w:rsid w:val="463DF344"/>
    <w:rsid w:val="463E16E1"/>
    <w:rsid w:val="463EB3C0"/>
    <w:rsid w:val="463FDC2A"/>
    <w:rsid w:val="463FE583"/>
    <w:rsid w:val="463FEC36"/>
    <w:rsid w:val="4640686C"/>
    <w:rsid w:val="46407894"/>
    <w:rsid w:val="4643CFD1"/>
    <w:rsid w:val="4643DB05"/>
    <w:rsid w:val="4643DBBD"/>
    <w:rsid w:val="46488D26"/>
    <w:rsid w:val="464B3E93"/>
    <w:rsid w:val="464D352B"/>
    <w:rsid w:val="464D515F"/>
    <w:rsid w:val="464F6F47"/>
    <w:rsid w:val="4650754D"/>
    <w:rsid w:val="4652BE0E"/>
    <w:rsid w:val="4654BE88"/>
    <w:rsid w:val="46576BF1"/>
    <w:rsid w:val="4658E5CB"/>
    <w:rsid w:val="465A8452"/>
    <w:rsid w:val="465B0F6F"/>
    <w:rsid w:val="465C4E50"/>
    <w:rsid w:val="465E3628"/>
    <w:rsid w:val="465F7E17"/>
    <w:rsid w:val="465FC56D"/>
    <w:rsid w:val="4661322A"/>
    <w:rsid w:val="4661BC05"/>
    <w:rsid w:val="46635EB5"/>
    <w:rsid w:val="4664C207"/>
    <w:rsid w:val="4665991B"/>
    <w:rsid w:val="46674B78"/>
    <w:rsid w:val="46686398"/>
    <w:rsid w:val="4668DFE9"/>
    <w:rsid w:val="466A6308"/>
    <w:rsid w:val="466A83B4"/>
    <w:rsid w:val="466D54BE"/>
    <w:rsid w:val="466E3239"/>
    <w:rsid w:val="466FB0EB"/>
    <w:rsid w:val="466FF911"/>
    <w:rsid w:val="46705BCB"/>
    <w:rsid w:val="4670B3F8"/>
    <w:rsid w:val="467202F9"/>
    <w:rsid w:val="467281D7"/>
    <w:rsid w:val="467404FD"/>
    <w:rsid w:val="4674503B"/>
    <w:rsid w:val="46745A82"/>
    <w:rsid w:val="4675D7AC"/>
    <w:rsid w:val="46784271"/>
    <w:rsid w:val="46784726"/>
    <w:rsid w:val="4678B16A"/>
    <w:rsid w:val="4678D484"/>
    <w:rsid w:val="467918F3"/>
    <w:rsid w:val="467AD9EA"/>
    <w:rsid w:val="467B37CF"/>
    <w:rsid w:val="467BCE9A"/>
    <w:rsid w:val="467F4529"/>
    <w:rsid w:val="4680406D"/>
    <w:rsid w:val="46810D23"/>
    <w:rsid w:val="4682AE87"/>
    <w:rsid w:val="46838680"/>
    <w:rsid w:val="4685A3E5"/>
    <w:rsid w:val="46878318"/>
    <w:rsid w:val="468B89F9"/>
    <w:rsid w:val="468B8BED"/>
    <w:rsid w:val="468C5DA6"/>
    <w:rsid w:val="468D3D49"/>
    <w:rsid w:val="468D47ED"/>
    <w:rsid w:val="468D76D5"/>
    <w:rsid w:val="4691EDD5"/>
    <w:rsid w:val="4692A410"/>
    <w:rsid w:val="46959E43"/>
    <w:rsid w:val="4695ACE5"/>
    <w:rsid w:val="46980C30"/>
    <w:rsid w:val="46985AAF"/>
    <w:rsid w:val="46993A4F"/>
    <w:rsid w:val="4699FF27"/>
    <w:rsid w:val="469AD663"/>
    <w:rsid w:val="469BA579"/>
    <w:rsid w:val="46A043E6"/>
    <w:rsid w:val="46A0F357"/>
    <w:rsid w:val="46A12C24"/>
    <w:rsid w:val="46A16BE5"/>
    <w:rsid w:val="46A1ABE4"/>
    <w:rsid w:val="46A1B740"/>
    <w:rsid w:val="46A2620E"/>
    <w:rsid w:val="46A57FD3"/>
    <w:rsid w:val="46A58B57"/>
    <w:rsid w:val="46ABC417"/>
    <w:rsid w:val="46ABD0B5"/>
    <w:rsid w:val="46AD2634"/>
    <w:rsid w:val="46AD77CF"/>
    <w:rsid w:val="46ADC2C2"/>
    <w:rsid w:val="46AE04F3"/>
    <w:rsid w:val="46AED1E1"/>
    <w:rsid w:val="46B05FD5"/>
    <w:rsid w:val="46B26C52"/>
    <w:rsid w:val="46B3ACED"/>
    <w:rsid w:val="46B3CEE9"/>
    <w:rsid w:val="46B3F765"/>
    <w:rsid w:val="46B704C2"/>
    <w:rsid w:val="46B9A8D0"/>
    <w:rsid w:val="46BE3206"/>
    <w:rsid w:val="46BE41D0"/>
    <w:rsid w:val="46BF0E0B"/>
    <w:rsid w:val="46BFC92B"/>
    <w:rsid w:val="46C36338"/>
    <w:rsid w:val="46C45EA1"/>
    <w:rsid w:val="46C74C9A"/>
    <w:rsid w:val="46C8338A"/>
    <w:rsid w:val="46C9787B"/>
    <w:rsid w:val="46CA0EFC"/>
    <w:rsid w:val="46CDABFE"/>
    <w:rsid w:val="46CDDBAC"/>
    <w:rsid w:val="46CDE9AB"/>
    <w:rsid w:val="46CE5507"/>
    <w:rsid w:val="46CEC201"/>
    <w:rsid w:val="46CEC791"/>
    <w:rsid w:val="46CF0886"/>
    <w:rsid w:val="46D2E8A2"/>
    <w:rsid w:val="46D44A8E"/>
    <w:rsid w:val="46D51309"/>
    <w:rsid w:val="46D58373"/>
    <w:rsid w:val="46D6B959"/>
    <w:rsid w:val="46D77FEB"/>
    <w:rsid w:val="46D96A98"/>
    <w:rsid w:val="46D9700D"/>
    <w:rsid w:val="46D9BF2A"/>
    <w:rsid w:val="46DA85E0"/>
    <w:rsid w:val="46DAC52F"/>
    <w:rsid w:val="46DAFD1E"/>
    <w:rsid w:val="46DB1ECC"/>
    <w:rsid w:val="46DBEEDD"/>
    <w:rsid w:val="46DC281C"/>
    <w:rsid w:val="46DC5181"/>
    <w:rsid w:val="46DD0258"/>
    <w:rsid w:val="46DD472E"/>
    <w:rsid w:val="46DF1DB2"/>
    <w:rsid w:val="46E00FFD"/>
    <w:rsid w:val="46E36633"/>
    <w:rsid w:val="46E3B0C2"/>
    <w:rsid w:val="46E56CD2"/>
    <w:rsid w:val="46E9CF6D"/>
    <w:rsid w:val="46EB8D72"/>
    <w:rsid w:val="46EB9BF3"/>
    <w:rsid w:val="46EC10D3"/>
    <w:rsid w:val="46ED7BC0"/>
    <w:rsid w:val="46EEB557"/>
    <w:rsid w:val="46EF9F9E"/>
    <w:rsid w:val="46F14672"/>
    <w:rsid w:val="46F264A4"/>
    <w:rsid w:val="46F34E88"/>
    <w:rsid w:val="46F4CBC4"/>
    <w:rsid w:val="46F658B8"/>
    <w:rsid w:val="46F77965"/>
    <w:rsid w:val="46F83B56"/>
    <w:rsid w:val="46F926C3"/>
    <w:rsid w:val="46FB474B"/>
    <w:rsid w:val="46FE5D88"/>
    <w:rsid w:val="46FF4EAA"/>
    <w:rsid w:val="47004662"/>
    <w:rsid w:val="47028026"/>
    <w:rsid w:val="4703D356"/>
    <w:rsid w:val="4707B3DE"/>
    <w:rsid w:val="470AB34F"/>
    <w:rsid w:val="470BE8E6"/>
    <w:rsid w:val="470C335C"/>
    <w:rsid w:val="470CBDB6"/>
    <w:rsid w:val="470CCF96"/>
    <w:rsid w:val="470DD7BE"/>
    <w:rsid w:val="470E1DC3"/>
    <w:rsid w:val="470F294D"/>
    <w:rsid w:val="4710432B"/>
    <w:rsid w:val="4710ADF6"/>
    <w:rsid w:val="47117AB5"/>
    <w:rsid w:val="4711F7EF"/>
    <w:rsid w:val="4711FC51"/>
    <w:rsid w:val="47130FFC"/>
    <w:rsid w:val="4713B97E"/>
    <w:rsid w:val="47144674"/>
    <w:rsid w:val="47148F46"/>
    <w:rsid w:val="47160FF1"/>
    <w:rsid w:val="4718F76B"/>
    <w:rsid w:val="4719EB9D"/>
    <w:rsid w:val="471A8FBB"/>
    <w:rsid w:val="4720CF9B"/>
    <w:rsid w:val="4722D3B6"/>
    <w:rsid w:val="4722E92A"/>
    <w:rsid w:val="47238E9A"/>
    <w:rsid w:val="4723F1BE"/>
    <w:rsid w:val="4724D2A1"/>
    <w:rsid w:val="4726E5A9"/>
    <w:rsid w:val="47277834"/>
    <w:rsid w:val="47279858"/>
    <w:rsid w:val="47285714"/>
    <w:rsid w:val="472B702A"/>
    <w:rsid w:val="472C4612"/>
    <w:rsid w:val="472D8415"/>
    <w:rsid w:val="472F86E6"/>
    <w:rsid w:val="4733C565"/>
    <w:rsid w:val="4734C6AB"/>
    <w:rsid w:val="47363246"/>
    <w:rsid w:val="47377104"/>
    <w:rsid w:val="473A2DF8"/>
    <w:rsid w:val="473A68EF"/>
    <w:rsid w:val="473E6A6F"/>
    <w:rsid w:val="473E6A78"/>
    <w:rsid w:val="47409C4C"/>
    <w:rsid w:val="4740FDE4"/>
    <w:rsid w:val="474173F5"/>
    <w:rsid w:val="4742317C"/>
    <w:rsid w:val="474496BF"/>
    <w:rsid w:val="4744BEB1"/>
    <w:rsid w:val="47458801"/>
    <w:rsid w:val="4746B8FC"/>
    <w:rsid w:val="4746E125"/>
    <w:rsid w:val="4747E90B"/>
    <w:rsid w:val="4749D60D"/>
    <w:rsid w:val="474B1046"/>
    <w:rsid w:val="474B4CCA"/>
    <w:rsid w:val="474BB04E"/>
    <w:rsid w:val="474BD7A3"/>
    <w:rsid w:val="474CE559"/>
    <w:rsid w:val="474EFD20"/>
    <w:rsid w:val="474F02DB"/>
    <w:rsid w:val="475047A8"/>
    <w:rsid w:val="47515E5D"/>
    <w:rsid w:val="47525EDD"/>
    <w:rsid w:val="4752DD6F"/>
    <w:rsid w:val="4753590D"/>
    <w:rsid w:val="47547D65"/>
    <w:rsid w:val="4755F4E7"/>
    <w:rsid w:val="4756CDFB"/>
    <w:rsid w:val="475765C1"/>
    <w:rsid w:val="47580DE8"/>
    <w:rsid w:val="475852FC"/>
    <w:rsid w:val="47588947"/>
    <w:rsid w:val="475A2D7D"/>
    <w:rsid w:val="475A4A83"/>
    <w:rsid w:val="475BF1AE"/>
    <w:rsid w:val="475ED95B"/>
    <w:rsid w:val="475F7DDE"/>
    <w:rsid w:val="475F9040"/>
    <w:rsid w:val="475FF261"/>
    <w:rsid w:val="4762AF81"/>
    <w:rsid w:val="476388D6"/>
    <w:rsid w:val="4764CEA6"/>
    <w:rsid w:val="47651DF5"/>
    <w:rsid w:val="47658046"/>
    <w:rsid w:val="4767F821"/>
    <w:rsid w:val="47682162"/>
    <w:rsid w:val="47687F2E"/>
    <w:rsid w:val="476941AB"/>
    <w:rsid w:val="476A5BC1"/>
    <w:rsid w:val="476B0C5F"/>
    <w:rsid w:val="476EAFC4"/>
    <w:rsid w:val="476EB8A0"/>
    <w:rsid w:val="476EC54C"/>
    <w:rsid w:val="476ED769"/>
    <w:rsid w:val="47704D14"/>
    <w:rsid w:val="4770D624"/>
    <w:rsid w:val="4771034C"/>
    <w:rsid w:val="477116AA"/>
    <w:rsid w:val="47742CD6"/>
    <w:rsid w:val="47748396"/>
    <w:rsid w:val="4776A9EC"/>
    <w:rsid w:val="47785BE3"/>
    <w:rsid w:val="4778C45F"/>
    <w:rsid w:val="477B72AD"/>
    <w:rsid w:val="477C0B35"/>
    <w:rsid w:val="477D5BD9"/>
    <w:rsid w:val="477DDCBB"/>
    <w:rsid w:val="477E0723"/>
    <w:rsid w:val="477EB414"/>
    <w:rsid w:val="477EF994"/>
    <w:rsid w:val="477FED48"/>
    <w:rsid w:val="478176E9"/>
    <w:rsid w:val="4783D180"/>
    <w:rsid w:val="4783D487"/>
    <w:rsid w:val="47840C82"/>
    <w:rsid w:val="4784FACA"/>
    <w:rsid w:val="4785044E"/>
    <w:rsid w:val="4785517F"/>
    <w:rsid w:val="47891D44"/>
    <w:rsid w:val="478B85C8"/>
    <w:rsid w:val="478CB033"/>
    <w:rsid w:val="478D4477"/>
    <w:rsid w:val="478E3680"/>
    <w:rsid w:val="478E51DB"/>
    <w:rsid w:val="478E864E"/>
    <w:rsid w:val="478FFF15"/>
    <w:rsid w:val="479243CF"/>
    <w:rsid w:val="47932331"/>
    <w:rsid w:val="4793F505"/>
    <w:rsid w:val="4794087C"/>
    <w:rsid w:val="4795C6B1"/>
    <w:rsid w:val="4795F2A5"/>
    <w:rsid w:val="47968A4A"/>
    <w:rsid w:val="479752DA"/>
    <w:rsid w:val="47975E5B"/>
    <w:rsid w:val="4797AFFF"/>
    <w:rsid w:val="479A9EA7"/>
    <w:rsid w:val="479B34B6"/>
    <w:rsid w:val="47A05430"/>
    <w:rsid w:val="47A078EB"/>
    <w:rsid w:val="47A23B59"/>
    <w:rsid w:val="47A2BC9E"/>
    <w:rsid w:val="47A2F533"/>
    <w:rsid w:val="47A34F4F"/>
    <w:rsid w:val="47A3A078"/>
    <w:rsid w:val="47A5C50D"/>
    <w:rsid w:val="47A710C1"/>
    <w:rsid w:val="47A7F4D1"/>
    <w:rsid w:val="47ACBE74"/>
    <w:rsid w:val="47ACD5F5"/>
    <w:rsid w:val="47B1DD53"/>
    <w:rsid w:val="47B260B9"/>
    <w:rsid w:val="47B4256B"/>
    <w:rsid w:val="47B4BAFF"/>
    <w:rsid w:val="47B54DE8"/>
    <w:rsid w:val="47B5D3D7"/>
    <w:rsid w:val="47B83DC0"/>
    <w:rsid w:val="47B84F9A"/>
    <w:rsid w:val="47B86504"/>
    <w:rsid w:val="47B89A36"/>
    <w:rsid w:val="47B953F3"/>
    <w:rsid w:val="47B9DB0B"/>
    <w:rsid w:val="47BA214B"/>
    <w:rsid w:val="47BB5214"/>
    <w:rsid w:val="47BD0192"/>
    <w:rsid w:val="47BE5923"/>
    <w:rsid w:val="47BEABFE"/>
    <w:rsid w:val="47BF5ADF"/>
    <w:rsid w:val="47C0715C"/>
    <w:rsid w:val="47C15C29"/>
    <w:rsid w:val="47C1B4AA"/>
    <w:rsid w:val="47C2CDA4"/>
    <w:rsid w:val="47C3721A"/>
    <w:rsid w:val="47C5909F"/>
    <w:rsid w:val="47C5AEF8"/>
    <w:rsid w:val="47C75335"/>
    <w:rsid w:val="47C8D12D"/>
    <w:rsid w:val="47CA9237"/>
    <w:rsid w:val="47CB5794"/>
    <w:rsid w:val="47CD14A5"/>
    <w:rsid w:val="47CFED38"/>
    <w:rsid w:val="47D05699"/>
    <w:rsid w:val="47D11544"/>
    <w:rsid w:val="47D3515D"/>
    <w:rsid w:val="47D3A44C"/>
    <w:rsid w:val="47D5EA06"/>
    <w:rsid w:val="47D84789"/>
    <w:rsid w:val="47D89C3F"/>
    <w:rsid w:val="47DA8B8C"/>
    <w:rsid w:val="47DD086D"/>
    <w:rsid w:val="47DF743C"/>
    <w:rsid w:val="47DF7D22"/>
    <w:rsid w:val="47E2B139"/>
    <w:rsid w:val="47E38976"/>
    <w:rsid w:val="47E46F7F"/>
    <w:rsid w:val="47E5CB49"/>
    <w:rsid w:val="47E71556"/>
    <w:rsid w:val="47E8A004"/>
    <w:rsid w:val="47E93444"/>
    <w:rsid w:val="47ED6E34"/>
    <w:rsid w:val="47EE336B"/>
    <w:rsid w:val="47EE89CB"/>
    <w:rsid w:val="47EEB8C7"/>
    <w:rsid w:val="47F19DFD"/>
    <w:rsid w:val="47F43F8B"/>
    <w:rsid w:val="47F6CD75"/>
    <w:rsid w:val="47F765E2"/>
    <w:rsid w:val="47F8DCCA"/>
    <w:rsid w:val="47FE6523"/>
    <w:rsid w:val="48007DAC"/>
    <w:rsid w:val="4803CF3E"/>
    <w:rsid w:val="4804B312"/>
    <w:rsid w:val="4805C53A"/>
    <w:rsid w:val="48076EFE"/>
    <w:rsid w:val="4807B6CC"/>
    <w:rsid w:val="480922A0"/>
    <w:rsid w:val="480B700B"/>
    <w:rsid w:val="480B843D"/>
    <w:rsid w:val="480BB524"/>
    <w:rsid w:val="480DF2D5"/>
    <w:rsid w:val="4814CF7F"/>
    <w:rsid w:val="481697EA"/>
    <w:rsid w:val="48174220"/>
    <w:rsid w:val="481763D5"/>
    <w:rsid w:val="481EBD38"/>
    <w:rsid w:val="481F6858"/>
    <w:rsid w:val="481FBEEE"/>
    <w:rsid w:val="48200B60"/>
    <w:rsid w:val="4820BB3E"/>
    <w:rsid w:val="4821584E"/>
    <w:rsid w:val="4821D39A"/>
    <w:rsid w:val="4824554B"/>
    <w:rsid w:val="4825F3EE"/>
    <w:rsid w:val="4827ABC7"/>
    <w:rsid w:val="482A50B3"/>
    <w:rsid w:val="482AE5BE"/>
    <w:rsid w:val="482CB693"/>
    <w:rsid w:val="482DCE46"/>
    <w:rsid w:val="482E3AF8"/>
    <w:rsid w:val="4832D650"/>
    <w:rsid w:val="483361E0"/>
    <w:rsid w:val="48339732"/>
    <w:rsid w:val="4833E0E2"/>
    <w:rsid w:val="48345000"/>
    <w:rsid w:val="4834769D"/>
    <w:rsid w:val="4835C5D2"/>
    <w:rsid w:val="48368C70"/>
    <w:rsid w:val="4837C6D3"/>
    <w:rsid w:val="4838655F"/>
    <w:rsid w:val="4838BF99"/>
    <w:rsid w:val="48398327"/>
    <w:rsid w:val="483B2B71"/>
    <w:rsid w:val="483F315B"/>
    <w:rsid w:val="48413C14"/>
    <w:rsid w:val="4841D3DB"/>
    <w:rsid w:val="4842E9A5"/>
    <w:rsid w:val="48430483"/>
    <w:rsid w:val="484661F5"/>
    <w:rsid w:val="4848B915"/>
    <w:rsid w:val="484AD4FA"/>
    <w:rsid w:val="484C2E25"/>
    <w:rsid w:val="484CDD56"/>
    <w:rsid w:val="484E1701"/>
    <w:rsid w:val="484E5E10"/>
    <w:rsid w:val="484EE8F5"/>
    <w:rsid w:val="4850625A"/>
    <w:rsid w:val="48506659"/>
    <w:rsid w:val="485103A2"/>
    <w:rsid w:val="4851E1ED"/>
    <w:rsid w:val="4855C425"/>
    <w:rsid w:val="48568CD6"/>
    <w:rsid w:val="48570053"/>
    <w:rsid w:val="485B7CB4"/>
    <w:rsid w:val="485B8924"/>
    <w:rsid w:val="485C51F0"/>
    <w:rsid w:val="485F64EC"/>
    <w:rsid w:val="485F7CE7"/>
    <w:rsid w:val="48601ED4"/>
    <w:rsid w:val="4861F50A"/>
    <w:rsid w:val="486229F5"/>
    <w:rsid w:val="48622A2D"/>
    <w:rsid w:val="48624BD2"/>
    <w:rsid w:val="486292DA"/>
    <w:rsid w:val="4862F292"/>
    <w:rsid w:val="4863BB60"/>
    <w:rsid w:val="48683ADB"/>
    <w:rsid w:val="4868AD8C"/>
    <w:rsid w:val="48694FB6"/>
    <w:rsid w:val="486A5836"/>
    <w:rsid w:val="486AD233"/>
    <w:rsid w:val="486D7220"/>
    <w:rsid w:val="486DC215"/>
    <w:rsid w:val="48710E9F"/>
    <w:rsid w:val="48735E5C"/>
    <w:rsid w:val="487471C7"/>
    <w:rsid w:val="48748606"/>
    <w:rsid w:val="48756A7E"/>
    <w:rsid w:val="48759788"/>
    <w:rsid w:val="48765ACF"/>
    <w:rsid w:val="4877D370"/>
    <w:rsid w:val="4877E790"/>
    <w:rsid w:val="48785D5D"/>
    <w:rsid w:val="4879A642"/>
    <w:rsid w:val="4879AAED"/>
    <w:rsid w:val="4879B2C7"/>
    <w:rsid w:val="487A5A19"/>
    <w:rsid w:val="487A6C64"/>
    <w:rsid w:val="487CA068"/>
    <w:rsid w:val="487CF53A"/>
    <w:rsid w:val="487E60D6"/>
    <w:rsid w:val="487EC7DB"/>
    <w:rsid w:val="4884550D"/>
    <w:rsid w:val="4884588E"/>
    <w:rsid w:val="48846E91"/>
    <w:rsid w:val="4885B2E9"/>
    <w:rsid w:val="48875583"/>
    <w:rsid w:val="4889E62C"/>
    <w:rsid w:val="488B62A8"/>
    <w:rsid w:val="488B7D2D"/>
    <w:rsid w:val="488CD655"/>
    <w:rsid w:val="488D0D77"/>
    <w:rsid w:val="488EC5A2"/>
    <w:rsid w:val="488FCD08"/>
    <w:rsid w:val="489042EB"/>
    <w:rsid w:val="489335D8"/>
    <w:rsid w:val="4895A97A"/>
    <w:rsid w:val="489665AE"/>
    <w:rsid w:val="48969C3A"/>
    <w:rsid w:val="4896CDB3"/>
    <w:rsid w:val="4897644A"/>
    <w:rsid w:val="48977CAD"/>
    <w:rsid w:val="4899ED2A"/>
    <w:rsid w:val="489A1409"/>
    <w:rsid w:val="489B942E"/>
    <w:rsid w:val="489C18F4"/>
    <w:rsid w:val="489CC7BC"/>
    <w:rsid w:val="489E6E9A"/>
    <w:rsid w:val="489F15E7"/>
    <w:rsid w:val="48A1295E"/>
    <w:rsid w:val="48A2064B"/>
    <w:rsid w:val="48A2FB71"/>
    <w:rsid w:val="48A354CB"/>
    <w:rsid w:val="48A3F595"/>
    <w:rsid w:val="48A58658"/>
    <w:rsid w:val="48A68A8A"/>
    <w:rsid w:val="48A6CC79"/>
    <w:rsid w:val="48A9B000"/>
    <w:rsid w:val="48A9C939"/>
    <w:rsid w:val="48AA2434"/>
    <w:rsid w:val="48AA5DD1"/>
    <w:rsid w:val="48AB4D40"/>
    <w:rsid w:val="48AEFD9E"/>
    <w:rsid w:val="48B14CDD"/>
    <w:rsid w:val="48B1E2A6"/>
    <w:rsid w:val="48B22644"/>
    <w:rsid w:val="48B25555"/>
    <w:rsid w:val="48B25741"/>
    <w:rsid w:val="48B335FF"/>
    <w:rsid w:val="48B38122"/>
    <w:rsid w:val="48B935B7"/>
    <w:rsid w:val="48B98D00"/>
    <w:rsid w:val="48BA7D5E"/>
    <w:rsid w:val="48BCF07C"/>
    <w:rsid w:val="48BE9A29"/>
    <w:rsid w:val="48C173E6"/>
    <w:rsid w:val="48C19BDA"/>
    <w:rsid w:val="48C200E9"/>
    <w:rsid w:val="48C462D0"/>
    <w:rsid w:val="48C5F102"/>
    <w:rsid w:val="48C6504F"/>
    <w:rsid w:val="48C6B5F6"/>
    <w:rsid w:val="48CA35B9"/>
    <w:rsid w:val="48CAA3DE"/>
    <w:rsid w:val="48CB3790"/>
    <w:rsid w:val="48CEAE5E"/>
    <w:rsid w:val="48CF4BC6"/>
    <w:rsid w:val="48D29461"/>
    <w:rsid w:val="48D29BB3"/>
    <w:rsid w:val="48D32451"/>
    <w:rsid w:val="48D3A388"/>
    <w:rsid w:val="48D4A57A"/>
    <w:rsid w:val="48D62A9A"/>
    <w:rsid w:val="48D6BBEF"/>
    <w:rsid w:val="48D7D647"/>
    <w:rsid w:val="48D84CAC"/>
    <w:rsid w:val="48D9CD03"/>
    <w:rsid w:val="48DB4A13"/>
    <w:rsid w:val="48DE7B8A"/>
    <w:rsid w:val="48E09231"/>
    <w:rsid w:val="48E15646"/>
    <w:rsid w:val="48E16DB4"/>
    <w:rsid w:val="48E23136"/>
    <w:rsid w:val="48E2627E"/>
    <w:rsid w:val="48E50E90"/>
    <w:rsid w:val="48E61B3B"/>
    <w:rsid w:val="48E6440F"/>
    <w:rsid w:val="48E6F797"/>
    <w:rsid w:val="48E74FC0"/>
    <w:rsid w:val="48E8F0C7"/>
    <w:rsid w:val="48ECF8BF"/>
    <w:rsid w:val="48ED2EA6"/>
    <w:rsid w:val="48EEDCD8"/>
    <w:rsid w:val="48EFAD5B"/>
    <w:rsid w:val="48F03752"/>
    <w:rsid w:val="48F1D9DA"/>
    <w:rsid w:val="48F3C91C"/>
    <w:rsid w:val="48F479CC"/>
    <w:rsid w:val="48F4D2CD"/>
    <w:rsid w:val="48F86470"/>
    <w:rsid w:val="48F8DF47"/>
    <w:rsid w:val="48FC2406"/>
    <w:rsid w:val="48FC2B48"/>
    <w:rsid w:val="48FCD543"/>
    <w:rsid w:val="48FCD550"/>
    <w:rsid w:val="48FD1D8B"/>
    <w:rsid w:val="4900914D"/>
    <w:rsid w:val="4900F6D1"/>
    <w:rsid w:val="4901504B"/>
    <w:rsid w:val="4901A089"/>
    <w:rsid w:val="490642AD"/>
    <w:rsid w:val="4906874B"/>
    <w:rsid w:val="49093275"/>
    <w:rsid w:val="490A566C"/>
    <w:rsid w:val="490A5D07"/>
    <w:rsid w:val="490A7730"/>
    <w:rsid w:val="490C2A44"/>
    <w:rsid w:val="490CA2FE"/>
    <w:rsid w:val="490CF1D0"/>
    <w:rsid w:val="490E70FA"/>
    <w:rsid w:val="490EDA0E"/>
    <w:rsid w:val="490EFF5C"/>
    <w:rsid w:val="491127F2"/>
    <w:rsid w:val="4911E010"/>
    <w:rsid w:val="4912D102"/>
    <w:rsid w:val="491372FD"/>
    <w:rsid w:val="49148238"/>
    <w:rsid w:val="4914E5D6"/>
    <w:rsid w:val="4916808E"/>
    <w:rsid w:val="49183AE9"/>
    <w:rsid w:val="49184028"/>
    <w:rsid w:val="4918F4A5"/>
    <w:rsid w:val="49193362"/>
    <w:rsid w:val="49193908"/>
    <w:rsid w:val="491A2A55"/>
    <w:rsid w:val="491BC346"/>
    <w:rsid w:val="491EAE47"/>
    <w:rsid w:val="4921B7EB"/>
    <w:rsid w:val="49224E26"/>
    <w:rsid w:val="492273F7"/>
    <w:rsid w:val="4922DA6E"/>
    <w:rsid w:val="492495B7"/>
    <w:rsid w:val="4924F3E2"/>
    <w:rsid w:val="4925AE3F"/>
    <w:rsid w:val="4925B8D7"/>
    <w:rsid w:val="49279A7A"/>
    <w:rsid w:val="4927B749"/>
    <w:rsid w:val="49283156"/>
    <w:rsid w:val="49284E82"/>
    <w:rsid w:val="4928E01B"/>
    <w:rsid w:val="49293BBC"/>
    <w:rsid w:val="492B3A98"/>
    <w:rsid w:val="492C912E"/>
    <w:rsid w:val="492DA018"/>
    <w:rsid w:val="492EC3A9"/>
    <w:rsid w:val="492F43CE"/>
    <w:rsid w:val="49301888"/>
    <w:rsid w:val="49307ABF"/>
    <w:rsid w:val="4930FFA0"/>
    <w:rsid w:val="4931257A"/>
    <w:rsid w:val="4931265F"/>
    <w:rsid w:val="49327E8A"/>
    <w:rsid w:val="4933425B"/>
    <w:rsid w:val="49335D01"/>
    <w:rsid w:val="493460A7"/>
    <w:rsid w:val="49351E92"/>
    <w:rsid w:val="4935F2EC"/>
    <w:rsid w:val="493659F6"/>
    <w:rsid w:val="4936DD17"/>
    <w:rsid w:val="49376223"/>
    <w:rsid w:val="4937D595"/>
    <w:rsid w:val="49387B13"/>
    <w:rsid w:val="49394AB2"/>
    <w:rsid w:val="493BEF9A"/>
    <w:rsid w:val="493DC708"/>
    <w:rsid w:val="4940568A"/>
    <w:rsid w:val="49414533"/>
    <w:rsid w:val="4942EDC7"/>
    <w:rsid w:val="494432DC"/>
    <w:rsid w:val="49457D41"/>
    <w:rsid w:val="49459FFC"/>
    <w:rsid w:val="4949F093"/>
    <w:rsid w:val="494B48B3"/>
    <w:rsid w:val="494BEAAE"/>
    <w:rsid w:val="494C9F27"/>
    <w:rsid w:val="494D1AFF"/>
    <w:rsid w:val="494DCAB0"/>
    <w:rsid w:val="494E5888"/>
    <w:rsid w:val="494F19AE"/>
    <w:rsid w:val="49503D0C"/>
    <w:rsid w:val="4953019B"/>
    <w:rsid w:val="495532B0"/>
    <w:rsid w:val="4957EFFC"/>
    <w:rsid w:val="495A0ED6"/>
    <w:rsid w:val="495A1479"/>
    <w:rsid w:val="495B4D01"/>
    <w:rsid w:val="495BB1D5"/>
    <w:rsid w:val="495C068A"/>
    <w:rsid w:val="495C8B6F"/>
    <w:rsid w:val="495CDBD1"/>
    <w:rsid w:val="495EAF37"/>
    <w:rsid w:val="49630844"/>
    <w:rsid w:val="4963718E"/>
    <w:rsid w:val="49661C2E"/>
    <w:rsid w:val="4966E209"/>
    <w:rsid w:val="49679D7C"/>
    <w:rsid w:val="4967C555"/>
    <w:rsid w:val="49683753"/>
    <w:rsid w:val="4969ACC6"/>
    <w:rsid w:val="496AF35C"/>
    <w:rsid w:val="496B16BF"/>
    <w:rsid w:val="496C2D20"/>
    <w:rsid w:val="496DC744"/>
    <w:rsid w:val="496FF631"/>
    <w:rsid w:val="4970205B"/>
    <w:rsid w:val="4970262A"/>
    <w:rsid w:val="49719325"/>
    <w:rsid w:val="497277C6"/>
    <w:rsid w:val="49744CCE"/>
    <w:rsid w:val="497673CC"/>
    <w:rsid w:val="49769543"/>
    <w:rsid w:val="497B32AD"/>
    <w:rsid w:val="497B830F"/>
    <w:rsid w:val="497E63DF"/>
    <w:rsid w:val="497EC2F3"/>
    <w:rsid w:val="497EE711"/>
    <w:rsid w:val="4980708D"/>
    <w:rsid w:val="49815534"/>
    <w:rsid w:val="49819C1F"/>
    <w:rsid w:val="4982DF55"/>
    <w:rsid w:val="4983AB38"/>
    <w:rsid w:val="4983ECE2"/>
    <w:rsid w:val="498451AD"/>
    <w:rsid w:val="4985B751"/>
    <w:rsid w:val="49878AC3"/>
    <w:rsid w:val="498792E7"/>
    <w:rsid w:val="4987C4FF"/>
    <w:rsid w:val="498AA5E2"/>
    <w:rsid w:val="498B07C9"/>
    <w:rsid w:val="498B9924"/>
    <w:rsid w:val="498D435D"/>
    <w:rsid w:val="49924DCC"/>
    <w:rsid w:val="4992D3DA"/>
    <w:rsid w:val="49973276"/>
    <w:rsid w:val="49974C3E"/>
    <w:rsid w:val="4998C77E"/>
    <w:rsid w:val="4998CB92"/>
    <w:rsid w:val="499B07F4"/>
    <w:rsid w:val="499BDE5F"/>
    <w:rsid w:val="499C0A3C"/>
    <w:rsid w:val="499D129F"/>
    <w:rsid w:val="499F1DC7"/>
    <w:rsid w:val="499F8D93"/>
    <w:rsid w:val="49A01304"/>
    <w:rsid w:val="49A0C28B"/>
    <w:rsid w:val="49A146DB"/>
    <w:rsid w:val="49A2C2EC"/>
    <w:rsid w:val="49A85A2F"/>
    <w:rsid w:val="49A9F0AF"/>
    <w:rsid w:val="49B15009"/>
    <w:rsid w:val="49B1582B"/>
    <w:rsid w:val="49B54FD4"/>
    <w:rsid w:val="49B613BF"/>
    <w:rsid w:val="49B6B82F"/>
    <w:rsid w:val="49B7F223"/>
    <w:rsid w:val="49B88B77"/>
    <w:rsid w:val="49B964CF"/>
    <w:rsid w:val="49B97CB4"/>
    <w:rsid w:val="49BB47B3"/>
    <w:rsid w:val="49BB47F9"/>
    <w:rsid w:val="49BD525F"/>
    <w:rsid w:val="49BF1535"/>
    <w:rsid w:val="49C00937"/>
    <w:rsid w:val="49C2E462"/>
    <w:rsid w:val="49C2FAE5"/>
    <w:rsid w:val="49C2FD06"/>
    <w:rsid w:val="49C34F97"/>
    <w:rsid w:val="49C4E735"/>
    <w:rsid w:val="49C6E5F2"/>
    <w:rsid w:val="49C93B2A"/>
    <w:rsid w:val="49CA7D61"/>
    <w:rsid w:val="49CB9670"/>
    <w:rsid w:val="49CBDD4D"/>
    <w:rsid w:val="49CE0E35"/>
    <w:rsid w:val="49CF86D0"/>
    <w:rsid w:val="49D0045A"/>
    <w:rsid w:val="49D0BCE8"/>
    <w:rsid w:val="49D440AB"/>
    <w:rsid w:val="49D5D61C"/>
    <w:rsid w:val="49D6CADB"/>
    <w:rsid w:val="49D9C0E5"/>
    <w:rsid w:val="49DA9044"/>
    <w:rsid w:val="49DACEEB"/>
    <w:rsid w:val="49DC09E8"/>
    <w:rsid w:val="49DF0757"/>
    <w:rsid w:val="49E0AC18"/>
    <w:rsid w:val="49E10E88"/>
    <w:rsid w:val="49E2703F"/>
    <w:rsid w:val="49E4B951"/>
    <w:rsid w:val="49E4F247"/>
    <w:rsid w:val="49E659D7"/>
    <w:rsid w:val="49E6EEF8"/>
    <w:rsid w:val="49E86A90"/>
    <w:rsid w:val="49E8E46A"/>
    <w:rsid w:val="49E8FACB"/>
    <w:rsid w:val="49E94A60"/>
    <w:rsid w:val="49EAA0DB"/>
    <w:rsid w:val="49EB0E42"/>
    <w:rsid w:val="49EC3ACC"/>
    <w:rsid w:val="49ED534D"/>
    <w:rsid w:val="49EEAE18"/>
    <w:rsid w:val="49EEEA90"/>
    <w:rsid w:val="49F44311"/>
    <w:rsid w:val="49F80B4C"/>
    <w:rsid w:val="49F83ECF"/>
    <w:rsid w:val="49F92886"/>
    <w:rsid w:val="49F98857"/>
    <w:rsid w:val="49FA1AB1"/>
    <w:rsid w:val="49FB159B"/>
    <w:rsid w:val="49FB8ABA"/>
    <w:rsid w:val="49FD60D9"/>
    <w:rsid w:val="49FF00EA"/>
    <w:rsid w:val="4A003631"/>
    <w:rsid w:val="4A0199ED"/>
    <w:rsid w:val="4A035423"/>
    <w:rsid w:val="4A042A9A"/>
    <w:rsid w:val="4A05FF4D"/>
    <w:rsid w:val="4A06B12E"/>
    <w:rsid w:val="4A09556C"/>
    <w:rsid w:val="4A0963DD"/>
    <w:rsid w:val="4A09E283"/>
    <w:rsid w:val="4A0AD6B7"/>
    <w:rsid w:val="4A0C459C"/>
    <w:rsid w:val="4A0CDBA5"/>
    <w:rsid w:val="4A10C334"/>
    <w:rsid w:val="4A130407"/>
    <w:rsid w:val="4A1460CE"/>
    <w:rsid w:val="4A14773D"/>
    <w:rsid w:val="4A14EA45"/>
    <w:rsid w:val="4A1505E6"/>
    <w:rsid w:val="4A161447"/>
    <w:rsid w:val="4A165362"/>
    <w:rsid w:val="4A18197C"/>
    <w:rsid w:val="4A186E55"/>
    <w:rsid w:val="4A1928A0"/>
    <w:rsid w:val="4A1A444C"/>
    <w:rsid w:val="4A1B2058"/>
    <w:rsid w:val="4A1B2917"/>
    <w:rsid w:val="4A1CF671"/>
    <w:rsid w:val="4A1DBC6D"/>
    <w:rsid w:val="4A1E4F56"/>
    <w:rsid w:val="4A1E6E2D"/>
    <w:rsid w:val="4A1F6C2F"/>
    <w:rsid w:val="4A2009C4"/>
    <w:rsid w:val="4A20A8FD"/>
    <w:rsid w:val="4A212151"/>
    <w:rsid w:val="4A214D58"/>
    <w:rsid w:val="4A22DC0F"/>
    <w:rsid w:val="4A235FE2"/>
    <w:rsid w:val="4A24299A"/>
    <w:rsid w:val="4A247389"/>
    <w:rsid w:val="4A25DB9D"/>
    <w:rsid w:val="4A262A61"/>
    <w:rsid w:val="4A26D259"/>
    <w:rsid w:val="4A26FDD0"/>
    <w:rsid w:val="4A276D3B"/>
    <w:rsid w:val="4A28F039"/>
    <w:rsid w:val="4A298D36"/>
    <w:rsid w:val="4A2E914E"/>
    <w:rsid w:val="4A2EBCAA"/>
    <w:rsid w:val="4A30B793"/>
    <w:rsid w:val="4A319197"/>
    <w:rsid w:val="4A32CBFD"/>
    <w:rsid w:val="4A33E105"/>
    <w:rsid w:val="4A34806F"/>
    <w:rsid w:val="4A3551BC"/>
    <w:rsid w:val="4A364BCE"/>
    <w:rsid w:val="4A36BDA4"/>
    <w:rsid w:val="4A3717FB"/>
    <w:rsid w:val="4A373210"/>
    <w:rsid w:val="4A3804ED"/>
    <w:rsid w:val="4A38618B"/>
    <w:rsid w:val="4A386901"/>
    <w:rsid w:val="4A387E30"/>
    <w:rsid w:val="4A39CD8C"/>
    <w:rsid w:val="4A39D8BB"/>
    <w:rsid w:val="4A3A328E"/>
    <w:rsid w:val="4A3AE69A"/>
    <w:rsid w:val="4A3B75C4"/>
    <w:rsid w:val="4A3E9546"/>
    <w:rsid w:val="4A3F0468"/>
    <w:rsid w:val="4A3FA72C"/>
    <w:rsid w:val="4A409A2F"/>
    <w:rsid w:val="4A421DF2"/>
    <w:rsid w:val="4A432EF3"/>
    <w:rsid w:val="4A43AF91"/>
    <w:rsid w:val="4A45D7B0"/>
    <w:rsid w:val="4A45F495"/>
    <w:rsid w:val="4A469C02"/>
    <w:rsid w:val="4A481CD6"/>
    <w:rsid w:val="4A4B02AB"/>
    <w:rsid w:val="4A4B0B64"/>
    <w:rsid w:val="4A4B63A9"/>
    <w:rsid w:val="4A4C21F7"/>
    <w:rsid w:val="4A4CD241"/>
    <w:rsid w:val="4A4EE613"/>
    <w:rsid w:val="4A4F0C0D"/>
    <w:rsid w:val="4A511FDA"/>
    <w:rsid w:val="4A51B92E"/>
    <w:rsid w:val="4A51F34D"/>
    <w:rsid w:val="4A53CF18"/>
    <w:rsid w:val="4A54142D"/>
    <w:rsid w:val="4A546C16"/>
    <w:rsid w:val="4A555659"/>
    <w:rsid w:val="4A5764CE"/>
    <w:rsid w:val="4A58261A"/>
    <w:rsid w:val="4A5BF661"/>
    <w:rsid w:val="4A5C14EC"/>
    <w:rsid w:val="4A5C3D82"/>
    <w:rsid w:val="4A5D0BC8"/>
    <w:rsid w:val="4A5D431B"/>
    <w:rsid w:val="4A5D5207"/>
    <w:rsid w:val="4A5DCDAC"/>
    <w:rsid w:val="4A60E36F"/>
    <w:rsid w:val="4A613750"/>
    <w:rsid w:val="4A61F1C2"/>
    <w:rsid w:val="4A628114"/>
    <w:rsid w:val="4A62ACEB"/>
    <w:rsid w:val="4A650728"/>
    <w:rsid w:val="4A66FA2C"/>
    <w:rsid w:val="4A673A03"/>
    <w:rsid w:val="4A68B8B2"/>
    <w:rsid w:val="4A69B485"/>
    <w:rsid w:val="4A6AA555"/>
    <w:rsid w:val="4A6D0EF6"/>
    <w:rsid w:val="4A6EC6DB"/>
    <w:rsid w:val="4A6FBA20"/>
    <w:rsid w:val="4A703E09"/>
    <w:rsid w:val="4A706B89"/>
    <w:rsid w:val="4A70841E"/>
    <w:rsid w:val="4A70FA5F"/>
    <w:rsid w:val="4A719684"/>
    <w:rsid w:val="4A736CB0"/>
    <w:rsid w:val="4A74C189"/>
    <w:rsid w:val="4A7518F1"/>
    <w:rsid w:val="4A754665"/>
    <w:rsid w:val="4A75AE20"/>
    <w:rsid w:val="4A760031"/>
    <w:rsid w:val="4A78A785"/>
    <w:rsid w:val="4A797B13"/>
    <w:rsid w:val="4A79F43B"/>
    <w:rsid w:val="4A7A7243"/>
    <w:rsid w:val="4A7B045A"/>
    <w:rsid w:val="4A7C0971"/>
    <w:rsid w:val="4A7DBD70"/>
    <w:rsid w:val="4A7F24AA"/>
    <w:rsid w:val="4A7F4F0B"/>
    <w:rsid w:val="4A7FDD1D"/>
    <w:rsid w:val="4A8606AD"/>
    <w:rsid w:val="4A86834C"/>
    <w:rsid w:val="4A86D289"/>
    <w:rsid w:val="4A87A602"/>
    <w:rsid w:val="4A8AE268"/>
    <w:rsid w:val="4A8CEB31"/>
    <w:rsid w:val="4A8D413B"/>
    <w:rsid w:val="4A8DAA5D"/>
    <w:rsid w:val="4A8DB138"/>
    <w:rsid w:val="4A8DFA4A"/>
    <w:rsid w:val="4A8E6863"/>
    <w:rsid w:val="4A8E8051"/>
    <w:rsid w:val="4A8F87F8"/>
    <w:rsid w:val="4A92CDA8"/>
    <w:rsid w:val="4A9363FD"/>
    <w:rsid w:val="4A9389F9"/>
    <w:rsid w:val="4A94219F"/>
    <w:rsid w:val="4A9584E8"/>
    <w:rsid w:val="4A95DAEA"/>
    <w:rsid w:val="4A979DB5"/>
    <w:rsid w:val="4A98D3F9"/>
    <w:rsid w:val="4A999C6D"/>
    <w:rsid w:val="4A9B3996"/>
    <w:rsid w:val="4A9C698C"/>
    <w:rsid w:val="4A9C79AC"/>
    <w:rsid w:val="4A9D3B54"/>
    <w:rsid w:val="4A9D5BEE"/>
    <w:rsid w:val="4A9D6BEC"/>
    <w:rsid w:val="4A9E51F0"/>
    <w:rsid w:val="4A9F3A5E"/>
    <w:rsid w:val="4A9F702A"/>
    <w:rsid w:val="4A9FC343"/>
    <w:rsid w:val="4A9FE9AF"/>
    <w:rsid w:val="4AA0165A"/>
    <w:rsid w:val="4AA0274B"/>
    <w:rsid w:val="4AA0C33B"/>
    <w:rsid w:val="4AA3A1CB"/>
    <w:rsid w:val="4AA475C0"/>
    <w:rsid w:val="4AA5D9D6"/>
    <w:rsid w:val="4AA88D67"/>
    <w:rsid w:val="4AA892D3"/>
    <w:rsid w:val="4AA9984A"/>
    <w:rsid w:val="4AAA1BC6"/>
    <w:rsid w:val="4AAADA01"/>
    <w:rsid w:val="4AAC59E0"/>
    <w:rsid w:val="4AADD3F6"/>
    <w:rsid w:val="4AAF09D6"/>
    <w:rsid w:val="4AAFCB77"/>
    <w:rsid w:val="4AAFCE68"/>
    <w:rsid w:val="4AB2A4CA"/>
    <w:rsid w:val="4AB2F4F2"/>
    <w:rsid w:val="4AB3C32E"/>
    <w:rsid w:val="4AB412FD"/>
    <w:rsid w:val="4AB45E27"/>
    <w:rsid w:val="4AB7938F"/>
    <w:rsid w:val="4AB99F98"/>
    <w:rsid w:val="4ABA0A52"/>
    <w:rsid w:val="4ABAFA22"/>
    <w:rsid w:val="4ABE2F8A"/>
    <w:rsid w:val="4ABF1C83"/>
    <w:rsid w:val="4ABF43ED"/>
    <w:rsid w:val="4AC02126"/>
    <w:rsid w:val="4AC0DDD9"/>
    <w:rsid w:val="4AC0FA4A"/>
    <w:rsid w:val="4AC17EA0"/>
    <w:rsid w:val="4AC185CC"/>
    <w:rsid w:val="4AC1E655"/>
    <w:rsid w:val="4AC40269"/>
    <w:rsid w:val="4AC47421"/>
    <w:rsid w:val="4AC5A48B"/>
    <w:rsid w:val="4AC77703"/>
    <w:rsid w:val="4AC7C1B7"/>
    <w:rsid w:val="4AC9B35F"/>
    <w:rsid w:val="4ACA8C14"/>
    <w:rsid w:val="4ACB0586"/>
    <w:rsid w:val="4ACB28F8"/>
    <w:rsid w:val="4ACD7A81"/>
    <w:rsid w:val="4ACEA87E"/>
    <w:rsid w:val="4ACEAAE3"/>
    <w:rsid w:val="4ACEE6EE"/>
    <w:rsid w:val="4AD00547"/>
    <w:rsid w:val="4AD175CD"/>
    <w:rsid w:val="4AD1DE9C"/>
    <w:rsid w:val="4AD39480"/>
    <w:rsid w:val="4AD6DCC4"/>
    <w:rsid w:val="4AD79DC3"/>
    <w:rsid w:val="4AD97FA4"/>
    <w:rsid w:val="4AD9A037"/>
    <w:rsid w:val="4ADC3C4D"/>
    <w:rsid w:val="4ADC467B"/>
    <w:rsid w:val="4ADD1594"/>
    <w:rsid w:val="4AE33602"/>
    <w:rsid w:val="4AE3B8ED"/>
    <w:rsid w:val="4AE4D1B6"/>
    <w:rsid w:val="4AE8FF85"/>
    <w:rsid w:val="4AE96C43"/>
    <w:rsid w:val="4AEB7BBD"/>
    <w:rsid w:val="4AEBA4E3"/>
    <w:rsid w:val="4AEFA9E7"/>
    <w:rsid w:val="4AF312FA"/>
    <w:rsid w:val="4AF3ED4E"/>
    <w:rsid w:val="4AF4DEDD"/>
    <w:rsid w:val="4AF59FF9"/>
    <w:rsid w:val="4AF738EB"/>
    <w:rsid w:val="4AF82CE9"/>
    <w:rsid w:val="4AF8504B"/>
    <w:rsid w:val="4AF9AA24"/>
    <w:rsid w:val="4AFBC878"/>
    <w:rsid w:val="4AFCB4A5"/>
    <w:rsid w:val="4AFF2D54"/>
    <w:rsid w:val="4B0055B9"/>
    <w:rsid w:val="4B0149C6"/>
    <w:rsid w:val="4B019756"/>
    <w:rsid w:val="4B02BECA"/>
    <w:rsid w:val="4B02FC87"/>
    <w:rsid w:val="4B037FA7"/>
    <w:rsid w:val="4B041C3B"/>
    <w:rsid w:val="4B045FC5"/>
    <w:rsid w:val="4B04BB2A"/>
    <w:rsid w:val="4B058759"/>
    <w:rsid w:val="4B062F38"/>
    <w:rsid w:val="4B087AF1"/>
    <w:rsid w:val="4B092DA9"/>
    <w:rsid w:val="4B09B884"/>
    <w:rsid w:val="4B09E88E"/>
    <w:rsid w:val="4B09F083"/>
    <w:rsid w:val="4B0AD786"/>
    <w:rsid w:val="4B0BA104"/>
    <w:rsid w:val="4B0BAEF9"/>
    <w:rsid w:val="4B0BBB61"/>
    <w:rsid w:val="4B0C443B"/>
    <w:rsid w:val="4B0DDFC1"/>
    <w:rsid w:val="4B0F36FD"/>
    <w:rsid w:val="4B0F6017"/>
    <w:rsid w:val="4B1100C5"/>
    <w:rsid w:val="4B121895"/>
    <w:rsid w:val="4B125D87"/>
    <w:rsid w:val="4B14FCBD"/>
    <w:rsid w:val="4B1574C2"/>
    <w:rsid w:val="4B15BE74"/>
    <w:rsid w:val="4B164F44"/>
    <w:rsid w:val="4B1999AD"/>
    <w:rsid w:val="4B19E541"/>
    <w:rsid w:val="4B1A8059"/>
    <w:rsid w:val="4B1B50CF"/>
    <w:rsid w:val="4B1B58ED"/>
    <w:rsid w:val="4B1C86B0"/>
    <w:rsid w:val="4B1D3782"/>
    <w:rsid w:val="4B1F3930"/>
    <w:rsid w:val="4B1F7BEC"/>
    <w:rsid w:val="4B202172"/>
    <w:rsid w:val="4B205261"/>
    <w:rsid w:val="4B215B8C"/>
    <w:rsid w:val="4B23F75C"/>
    <w:rsid w:val="4B24916F"/>
    <w:rsid w:val="4B27213A"/>
    <w:rsid w:val="4B277468"/>
    <w:rsid w:val="4B294DA6"/>
    <w:rsid w:val="4B2A4266"/>
    <w:rsid w:val="4B2C872F"/>
    <w:rsid w:val="4B2DE8DF"/>
    <w:rsid w:val="4B2F0162"/>
    <w:rsid w:val="4B2F5D72"/>
    <w:rsid w:val="4B30BE35"/>
    <w:rsid w:val="4B33F012"/>
    <w:rsid w:val="4B348C73"/>
    <w:rsid w:val="4B36DFB7"/>
    <w:rsid w:val="4B3A5FE2"/>
    <w:rsid w:val="4B3B2077"/>
    <w:rsid w:val="4B3C1ABC"/>
    <w:rsid w:val="4B3D7914"/>
    <w:rsid w:val="4B3EDF8C"/>
    <w:rsid w:val="4B3F1A7E"/>
    <w:rsid w:val="4B4124C7"/>
    <w:rsid w:val="4B413B80"/>
    <w:rsid w:val="4B415998"/>
    <w:rsid w:val="4B415D55"/>
    <w:rsid w:val="4B43311B"/>
    <w:rsid w:val="4B4467F1"/>
    <w:rsid w:val="4B44FE30"/>
    <w:rsid w:val="4B464C17"/>
    <w:rsid w:val="4B47F8FB"/>
    <w:rsid w:val="4B480F96"/>
    <w:rsid w:val="4B4B4069"/>
    <w:rsid w:val="4B4BE823"/>
    <w:rsid w:val="4B4BF4B5"/>
    <w:rsid w:val="4B4E722D"/>
    <w:rsid w:val="4B4EC29C"/>
    <w:rsid w:val="4B4FDD05"/>
    <w:rsid w:val="4B4FE13C"/>
    <w:rsid w:val="4B50A16D"/>
    <w:rsid w:val="4B50EA86"/>
    <w:rsid w:val="4B51449F"/>
    <w:rsid w:val="4B5299C1"/>
    <w:rsid w:val="4B533365"/>
    <w:rsid w:val="4B53F1EF"/>
    <w:rsid w:val="4B54B95F"/>
    <w:rsid w:val="4B5798DF"/>
    <w:rsid w:val="4B579C33"/>
    <w:rsid w:val="4B58AD13"/>
    <w:rsid w:val="4B59AF03"/>
    <w:rsid w:val="4B5AEB71"/>
    <w:rsid w:val="4B5B38E1"/>
    <w:rsid w:val="4B5CEC39"/>
    <w:rsid w:val="4B5DC2E6"/>
    <w:rsid w:val="4B5EFC1B"/>
    <w:rsid w:val="4B622DE6"/>
    <w:rsid w:val="4B624620"/>
    <w:rsid w:val="4B673D13"/>
    <w:rsid w:val="4B6C2F0D"/>
    <w:rsid w:val="4B6C94A0"/>
    <w:rsid w:val="4B6D171C"/>
    <w:rsid w:val="4B6D5849"/>
    <w:rsid w:val="4B6DAABF"/>
    <w:rsid w:val="4B6FB4FB"/>
    <w:rsid w:val="4B705E49"/>
    <w:rsid w:val="4B71BE6C"/>
    <w:rsid w:val="4B72F658"/>
    <w:rsid w:val="4B73176E"/>
    <w:rsid w:val="4B76D2A2"/>
    <w:rsid w:val="4B774571"/>
    <w:rsid w:val="4B775AC7"/>
    <w:rsid w:val="4B78655E"/>
    <w:rsid w:val="4B7960D4"/>
    <w:rsid w:val="4B7AA000"/>
    <w:rsid w:val="4B7B1089"/>
    <w:rsid w:val="4B7D7E64"/>
    <w:rsid w:val="4B7D8004"/>
    <w:rsid w:val="4B7E044F"/>
    <w:rsid w:val="4B7E6B7A"/>
    <w:rsid w:val="4B7E879B"/>
    <w:rsid w:val="4B7F9561"/>
    <w:rsid w:val="4B857309"/>
    <w:rsid w:val="4B86ABB2"/>
    <w:rsid w:val="4B87479B"/>
    <w:rsid w:val="4B882CE1"/>
    <w:rsid w:val="4B888E3F"/>
    <w:rsid w:val="4B890418"/>
    <w:rsid w:val="4B8A0D0D"/>
    <w:rsid w:val="4B8A9466"/>
    <w:rsid w:val="4B8C1757"/>
    <w:rsid w:val="4B8E37B4"/>
    <w:rsid w:val="4B8FCBFA"/>
    <w:rsid w:val="4B8FFC4D"/>
    <w:rsid w:val="4B900B08"/>
    <w:rsid w:val="4B9041F9"/>
    <w:rsid w:val="4B912D5C"/>
    <w:rsid w:val="4B91A721"/>
    <w:rsid w:val="4B91DA20"/>
    <w:rsid w:val="4B935433"/>
    <w:rsid w:val="4B93667C"/>
    <w:rsid w:val="4B94A0E5"/>
    <w:rsid w:val="4B95B1FE"/>
    <w:rsid w:val="4B96AE89"/>
    <w:rsid w:val="4B972557"/>
    <w:rsid w:val="4B978B1F"/>
    <w:rsid w:val="4B9885E4"/>
    <w:rsid w:val="4B99C390"/>
    <w:rsid w:val="4B99D65D"/>
    <w:rsid w:val="4B9A7C64"/>
    <w:rsid w:val="4B9B1716"/>
    <w:rsid w:val="4B9B5A1D"/>
    <w:rsid w:val="4B9E465C"/>
    <w:rsid w:val="4B9F3A55"/>
    <w:rsid w:val="4BA0990B"/>
    <w:rsid w:val="4BA0B357"/>
    <w:rsid w:val="4BA1B480"/>
    <w:rsid w:val="4BA23E30"/>
    <w:rsid w:val="4BA25577"/>
    <w:rsid w:val="4BA31C64"/>
    <w:rsid w:val="4BA65D49"/>
    <w:rsid w:val="4BA6A831"/>
    <w:rsid w:val="4BA86D91"/>
    <w:rsid w:val="4BA8B207"/>
    <w:rsid w:val="4BA9AEB1"/>
    <w:rsid w:val="4BAA6220"/>
    <w:rsid w:val="4BAB0758"/>
    <w:rsid w:val="4BAB720E"/>
    <w:rsid w:val="4BAC366C"/>
    <w:rsid w:val="4BAC711D"/>
    <w:rsid w:val="4BAE051C"/>
    <w:rsid w:val="4BB0204E"/>
    <w:rsid w:val="4BB16796"/>
    <w:rsid w:val="4BB1D557"/>
    <w:rsid w:val="4BB288D4"/>
    <w:rsid w:val="4BB28CB5"/>
    <w:rsid w:val="4BB49E2D"/>
    <w:rsid w:val="4BB5599C"/>
    <w:rsid w:val="4BB65738"/>
    <w:rsid w:val="4BB6689D"/>
    <w:rsid w:val="4BB6D948"/>
    <w:rsid w:val="4BB78053"/>
    <w:rsid w:val="4BB7F2BC"/>
    <w:rsid w:val="4BB85FC8"/>
    <w:rsid w:val="4BB88481"/>
    <w:rsid w:val="4BB94532"/>
    <w:rsid w:val="4BBAAB07"/>
    <w:rsid w:val="4BBB2C92"/>
    <w:rsid w:val="4BBC5FB8"/>
    <w:rsid w:val="4BBC69CA"/>
    <w:rsid w:val="4BBCF876"/>
    <w:rsid w:val="4BBD04F5"/>
    <w:rsid w:val="4BBDA306"/>
    <w:rsid w:val="4BBF01DB"/>
    <w:rsid w:val="4BBF64BE"/>
    <w:rsid w:val="4BBF75EB"/>
    <w:rsid w:val="4BBFCBA9"/>
    <w:rsid w:val="4BBFEFAA"/>
    <w:rsid w:val="4BC13579"/>
    <w:rsid w:val="4BC17EE9"/>
    <w:rsid w:val="4BC2CC7A"/>
    <w:rsid w:val="4BC2DF54"/>
    <w:rsid w:val="4BC4C09A"/>
    <w:rsid w:val="4BC50DC5"/>
    <w:rsid w:val="4BC5FD1C"/>
    <w:rsid w:val="4BC641B3"/>
    <w:rsid w:val="4BC7CBE1"/>
    <w:rsid w:val="4BC7D222"/>
    <w:rsid w:val="4BCB57D0"/>
    <w:rsid w:val="4BCBE58B"/>
    <w:rsid w:val="4BCDD01C"/>
    <w:rsid w:val="4BCDF897"/>
    <w:rsid w:val="4BCE1354"/>
    <w:rsid w:val="4BCE1C49"/>
    <w:rsid w:val="4BCE9B12"/>
    <w:rsid w:val="4BCF3CF3"/>
    <w:rsid w:val="4BCFA520"/>
    <w:rsid w:val="4BD02D67"/>
    <w:rsid w:val="4BD18ACA"/>
    <w:rsid w:val="4BD303C3"/>
    <w:rsid w:val="4BD49B3E"/>
    <w:rsid w:val="4BD61EE0"/>
    <w:rsid w:val="4BD90235"/>
    <w:rsid w:val="4BDA8635"/>
    <w:rsid w:val="4BDB1AEB"/>
    <w:rsid w:val="4BDE856F"/>
    <w:rsid w:val="4BDF4A02"/>
    <w:rsid w:val="4BDFE01F"/>
    <w:rsid w:val="4BE022A0"/>
    <w:rsid w:val="4BE02968"/>
    <w:rsid w:val="4BE1C976"/>
    <w:rsid w:val="4BE1C9B2"/>
    <w:rsid w:val="4BE4827E"/>
    <w:rsid w:val="4BE5DC11"/>
    <w:rsid w:val="4BE70F6B"/>
    <w:rsid w:val="4BE7110A"/>
    <w:rsid w:val="4BE7782F"/>
    <w:rsid w:val="4BE7AA54"/>
    <w:rsid w:val="4BE89AA4"/>
    <w:rsid w:val="4BE9C418"/>
    <w:rsid w:val="4BEB054D"/>
    <w:rsid w:val="4BEB3430"/>
    <w:rsid w:val="4BEFE6D0"/>
    <w:rsid w:val="4BF0CDA5"/>
    <w:rsid w:val="4BF3A0CA"/>
    <w:rsid w:val="4BF3DD18"/>
    <w:rsid w:val="4BF6836F"/>
    <w:rsid w:val="4BF87116"/>
    <w:rsid w:val="4BF8B585"/>
    <w:rsid w:val="4BFBD5C5"/>
    <w:rsid w:val="4BFCCB21"/>
    <w:rsid w:val="4C00434B"/>
    <w:rsid w:val="4C004C0C"/>
    <w:rsid w:val="4C01137F"/>
    <w:rsid w:val="4C02AE3C"/>
    <w:rsid w:val="4C02B76A"/>
    <w:rsid w:val="4C03264C"/>
    <w:rsid w:val="4C042A9A"/>
    <w:rsid w:val="4C080606"/>
    <w:rsid w:val="4C085FE1"/>
    <w:rsid w:val="4C0979A4"/>
    <w:rsid w:val="4C09AB06"/>
    <w:rsid w:val="4C0A3B57"/>
    <w:rsid w:val="4C0C67FE"/>
    <w:rsid w:val="4C0D0B50"/>
    <w:rsid w:val="4C0DDB78"/>
    <w:rsid w:val="4C0E2923"/>
    <w:rsid w:val="4C0F6D57"/>
    <w:rsid w:val="4C0F8BFD"/>
    <w:rsid w:val="4C11033B"/>
    <w:rsid w:val="4C133EA2"/>
    <w:rsid w:val="4C15D969"/>
    <w:rsid w:val="4C168953"/>
    <w:rsid w:val="4C16D1D8"/>
    <w:rsid w:val="4C176F0D"/>
    <w:rsid w:val="4C18A374"/>
    <w:rsid w:val="4C1BB190"/>
    <w:rsid w:val="4C2149AF"/>
    <w:rsid w:val="4C22EC80"/>
    <w:rsid w:val="4C232503"/>
    <w:rsid w:val="4C241EE1"/>
    <w:rsid w:val="4C24E0DD"/>
    <w:rsid w:val="4C25437A"/>
    <w:rsid w:val="4C267DAC"/>
    <w:rsid w:val="4C26DABF"/>
    <w:rsid w:val="4C27A4A3"/>
    <w:rsid w:val="4C2A5643"/>
    <w:rsid w:val="4C2C92C2"/>
    <w:rsid w:val="4C2CA7C3"/>
    <w:rsid w:val="4C2CA8D3"/>
    <w:rsid w:val="4C2CE043"/>
    <w:rsid w:val="4C320EDB"/>
    <w:rsid w:val="4C3264DD"/>
    <w:rsid w:val="4C3437EC"/>
    <w:rsid w:val="4C34B98B"/>
    <w:rsid w:val="4C35104E"/>
    <w:rsid w:val="4C36956F"/>
    <w:rsid w:val="4C3839ED"/>
    <w:rsid w:val="4C388005"/>
    <w:rsid w:val="4C38A45C"/>
    <w:rsid w:val="4C38D668"/>
    <w:rsid w:val="4C390D8A"/>
    <w:rsid w:val="4C3C0EBC"/>
    <w:rsid w:val="4C3CDBBC"/>
    <w:rsid w:val="4C3DA929"/>
    <w:rsid w:val="4C3FF382"/>
    <w:rsid w:val="4C40B0B5"/>
    <w:rsid w:val="4C40E9C5"/>
    <w:rsid w:val="4C40EE7C"/>
    <w:rsid w:val="4C418364"/>
    <w:rsid w:val="4C42B67C"/>
    <w:rsid w:val="4C438300"/>
    <w:rsid w:val="4C43DFDC"/>
    <w:rsid w:val="4C444831"/>
    <w:rsid w:val="4C44FB5B"/>
    <w:rsid w:val="4C47730B"/>
    <w:rsid w:val="4C4B3D5B"/>
    <w:rsid w:val="4C4C0D13"/>
    <w:rsid w:val="4C4E6C2C"/>
    <w:rsid w:val="4C4FE9C2"/>
    <w:rsid w:val="4C4FFBC8"/>
    <w:rsid w:val="4C509CBF"/>
    <w:rsid w:val="4C525CD8"/>
    <w:rsid w:val="4C532974"/>
    <w:rsid w:val="4C5766AC"/>
    <w:rsid w:val="4C58CC87"/>
    <w:rsid w:val="4C58FE5E"/>
    <w:rsid w:val="4C5A60F0"/>
    <w:rsid w:val="4C5A97DE"/>
    <w:rsid w:val="4C5BD43E"/>
    <w:rsid w:val="4C5F37A0"/>
    <w:rsid w:val="4C5FCFED"/>
    <w:rsid w:val="4C6059CF"/>
    <w:rsid w:val="4C61D21D"/>
    <w:rsid w:val="4C628148"/>
    <w:rsid w:val="4C62FC86"/>
    <w:rsid w:val="4C638B8B"/>
    <w:rsid w:val="4C64040B"/>
    <w:rsid w:val="4C6464C3"/>
    <w:rsid w:val="4C67780D"/>
    <w:rsid w:val="4C67A530"/>
    <w:rsid w:val="4C694E5B"/>
    <w:rsid w:val="4C697EEB"/>
    <w:rsid w:val="4C69E375"/>
    <w:rsid w:val="4C6A93C7"/>
    <w:rsid w:val="4C6AAAB7"/>
    <w:rsid w:val="4C6ACA4D"/>
    <w:rsid w:val="4C6BFD03"/>
    <w:rsid w:val="4C6FC1AC"/>
    <w:rsid w:val="4C6FF1FA"/>
    <w:rsid w:val="4C70B971"/>
    <w:rsid w:val="4C714975"/>
    <w:rsid w:val="4C722FCE"/>
    <w:rsid w:val="4C723D06"/>
    <w:rsid w:val="4C748A79"/>
    <w:rsid w:val="4C764E33"/>
    <w:rsid w:val="4C776F55"/>
    <w:rsid w:val="4C781B82"/>
    <w:rsid w:val="4C783763"/>
    <w:rsid w:val="4C78AD01"/>
    <w:rsid w:val="4C790150"/>
    <w:rsid w:val="4C7AF469"/>
    <w:rsid w:val="4C7C39F8"/>
    <w:rsid w:val="4C7E70C9"/>
    <w:rsid w:val="4C7F1D73"/>
    <w:rsid w:val="4C7F39AF"/>
    <w:rsid w:val="4C7F9BA4"/>
    <w:rsid w:val="4C80505A"/>
    <w:rsid w:val="4C80B38A"/>
    <w:rsid w:val="4C80EED2"/>
    <w:rsid w:val="4C80F3DB"/>
    <w:rsid w:val="4C81A39C"/>
    <w:rsid w:val="4C82761F"/>
    <w:rsid w:val="4C8360C3"/>
    <w:rsid w:val="4C84261E"/>
    <w:rsid w:val="4C852103"/>
    <w:rsid w:val="4C889AAB"/>
    <w:rsid w:val="4C891045"/>
    <w:rsid w:val="4C8E49A8"/>
    <w:rsid w:val="4C8E8EE2"/>
    <w:rsid w:val="4C8EED94"/>
    <w:rsid w:val="4C8F075B"/>
    <w:rsid w:val="4C8F4E14"/>
    <w:rsid w:val="4C941784"/>
    <w:rsid w:val="4C94AAC0"/>
    <w:rsid w:val="4C94F284"/>
    <w:rsid w:val="4C966507"/>
    <w:rsid w:val="4C968EF3"/>
    <w:rsid w:val="4C96EB2B"/>
    <w:rsid w:val="4C9A5873"/>
    <w:rsid w:val="4C9ACACD"/>
    <w:rsid w:val="4C9C77DB"/>
    <w:rsid w:val="4C9CD429"/>
    <w:rsid w:val="4C9D6DB1"/>
    <w:rsid w:val="4C9D76EB"/>
    <w:rsid w:val="4C9E275F"/>
    <w:rsid w:val="4C9EF772"/>
    <w:rsid w:val="4C9F13EE"/>
    <w:rsid w:val="4CA08B8B"/>
    <w:rsid w:val="4CA098FD"/>
    <w:rsid w:val="4CA334E2"/>
    <w:rsid w:val="4CA33F48"/>
    <w:rsid w:val="4CA442A1"/>
    <w:rsid w:val="4CA61932"/>
    <w:rsid w:val="4CA6D6D9"/>
    <w:rsid w:val="4CA7D44A"/>
    <w:rsid w:val="4CA8734B"/>
    <w:rsid w:val="4CA97C65"/>
    <w:rsid w:val="4CA9F9DD"/>
    <w:rsid w:val="4CAA299E"/>
    <w:rsid w:val="4CAA5AAF"/>
    <w:rsid w:val="4CAC6B5B"/>
    <w:rsid w:val="4CAEB076"/>
    <w:rsid w:val="4CAEFC0B"/>
    <w:rsid w:val="4CAFC02C"/>
    <w:rsid w:val="4CAFE6C6"/>
    <w:rsid w:val="4CB090F8"/>
    <w:rsid w:val="4CB18DBB"/>
    <w:rsid w:val="4CB1B9B7"/>
    <w:rsid w:val="4CB26402"/>
    <w:rsid w:val="4CB2FFE7"/>
    <w:rsid w:val="4CB300CB"/>
    <w:rsid w:val="4CB3FAC8"/>
    <w:rsid w:val="4CB50439"/>
    <w:rsid w:val="4CB740E4"/>
    <w:rsid w:val="4CB87D61"/>
    <w:rsid w:val="4CB92F63"/>
    <w:rsid w:val="4CBBE714"/>
    <w:rsid w:val="4CBD08CA"/>
    <w:rsid w:val="4CC0F13F"/>
    <w:rsid w:val="4CC0FD11"/>
    <w:rsid w:val="4CC168B9"/>
    <w:rsid w:val="4CC27823"/>
    <w:rsid w:val="4CC473DF"/>
    <w:rsid w:val="4CC61864"/>
    <w:rsid w:val="4CC647B6"/>
    <w:rsid w:val="4CC69B62"/>
    <w:rsid w:val="4CC6D135"/>
    <w:rsid w:val="4CC718D8"/>
    <w:rsid w:val="4CC7201F"/>
    <w:rsid w:val="4CC7565B"/>
    <w:rsid w:val="4CC7CFE1"/>
    <w:rsid w:val="4CC7F673"/>
    <w:rsid w:val="4CC9AB0E"/>
    <w:rsid w:val="4CCB4BDA"/>
    <w:rsid w:val="4CCBBDE3"/>
    <w:rsid w:val="4CCBC625"/>
    <w:rsid w:val="4CCBF323"/>
    <w:rsid w:val="4CCC2F63"/>
    <w:rsid w:val="4CCDF8DB"/>
    <w:rsid w:val="4CCE2CB1"/>
    <w:rsid w:val="4CCE48AB"/>
    <w:rsid w:val="4CCF3452"/>
    <w:rsid w:val="4CD06DC9"/>
    <w:rsid w:val="4CD1BCD3"/>
    <w:rsid w:val="4CD1D6E1"/>
    <w:rsid w:val="4CD487AD"/>
    <w:rsid w:val="4CD83AC0"/>
    <w:rsid w:val="4CD84C51"/>
    <w:rsid w:val="4CD9A9AA"/>
    <w:rsid w:val="4CD9DE4B"/>
    <w:rsid w:val="4CDA5267"/>
    <w:rsid w:val="4CDB11E7"/>
    <w:rsid w:val="4CDC3FD8"/>
    <w:rsid w:val="4CDC5341"/>
    <w:rsid w:val="4CDE7434"/>
    <w:rsid w:val="4CDF9DEF"/>
    <w:rsid w:val="4CE04203"/>
    <w:rsid w:val="4CE19E3C"/>
    <w:rsid w:val="4CE309A3"/>
    <w:rsid w:val="4CE7412C"/>
    <w:rsid w:val="4CE749D7"/>
    <w:rsid w:val="4CE854BF"/>
    <w:rsid w:val="4CEC1E32"/>
    <w:rsid w:val="4CF02F15"/>
    <w:rsid w:val="4CF57B3B"/>
    <w:rsid w:val="4CF75854"/>
    <w:rsid w:val="4CF75F2E"/>
    <w:rsid w:val="4CF764C6"/>
    <w:rsid w:val="4CF921C6"/>
    <w:rsid w:val="4CFC4824"/>
    <w:rsid w:val="4CFD28EA"/>
    <w:rsid w:val="4CFFB997"/>
    <w:rsid w:val="4CFFDA7C"/>
    <w:rsid w:val="4CFFE698"/>
    <w:rsid w:val="4D001898"/>
    <w:rsid w:val="4D050505"/>
    <w:rsid w:val="4D055C6F"/>
    <w:rsid w:val="4D05E5AA"/>
    <w:rsid w:val="4D072C58"/>
    <w:rsid w:val="4D0758A8"/>
    <w:rsid w:val="4D090D32"/>
    <w:rsid w:val="4D0BE086"/>
    <w:rsid w:val="4D0C8C01"/>
    <w:rsid w:val="4D0D1EAF"/>
    <w:rsid w:val="4D0E575B"/>
    <w:rsid w:val="4D0E7284"/>
    <w:rsid w:val="4D0EF8FA"/>
    <w:rsid w:val="4D10117C"/>
    <w:rsid w:val="4D109AE0"/>
    <w:rsid w:val="4D122AB7"/>
    <w:rsid w:val="4D125215"/>
    <w:rsid w:val="4D16AD45"/>
    <w:rsid w:val="4D16F5E8"/>
    <w:rsid w:val="4D1768AA"/>
    <w:rsid w:val="4D17AE4B"/>
    <w:rsid w:val="4D18114F"/>
    <w:rsid w:val="4D192835"/>
    <w:rsid w:val="4D1B0334"/>
    <w:rsid w:val="4D1E6B5E"/>
    <w:rsid w:val="4D1F4B67"/>
    <w:rsid w:val="4D214CDF"/>
    <w:rsid w:val="4D22466B"/>
    <w:rsid w:val="4D23AF80"/>
    <w:rsid w:val="4D288261"/>
    <w:rsid w:val="4D2966A3"/>
    <w:rsid w:val="4D2DC5FA"/>
    <w:rsid w:val="4D2E0AED"/>
    <w:rsid w:val="4D2E8C53"/>
    <w:rsid w:val="4D2EB5B9"/>
    <w:rsid w:val="4D2EEC05"/>
    <w:rsid w:val="4D30EB3A"/>
    <w:rsid w:val="4D314B31"/>
    <w:rsid w:val="4D332BAB"/>
    <w:rsid w:val="4D3374F7"/>
    <w:rsid w:val="4D3395CA"/>
    <w:rsid w:val="4D353672"/>
    <w:rsid w:val="4D356624"/>
    <w:rsid w:val="4D35EFDC"/>
    <w:rsid w:val="4D37AAFA"/>
    <w:rsid w:val="4D382BFF"/>
    <w:rsid w:val="4D395C08"/>
    <w:rsid w:val="4D399FF3"/>
    <w:rsid w:val="4D3A4D27"/>
    <w:rsid w:val="4D3BFED8"/>
    <w:rsid w:val="4D3CE2E9"/>
    <w:rsid w:val="4D3D00E7"/>
    <w:rsid w:val="4D3D83EB"/>
    <w:rsid w:val="4D3E517A"/>
    <w:rsid w:val="4D3E96A8"/>
    <w:rsid w:val="4D3EBEC5"/>
    <w:rsid w:val="4D3F23B4"/>
    <w:rsid w:val="4D3F6D72"/>
    <w:rsid w:val="4D3FB7C6"/>
    <w:rsid w:val="4D409320"/>
    <w:rsid w:val="4D427E8D"/>
    <w:rsid w:val="4D43C473"/>
    <w:rsid w:val="4D456E03"/>
    <w:rsid w:val="4D459BBE"/>
    <w:rsid w:val="4D46CAC3"/>
    <w:rsid w:val="4D471EB1"/>
    <w:rsid w:val="4D49FC83"/>
    <w:rsid w:val="4D4AF3AA"/>
    <w:rsid w:val="4D4B1929"/>
    <w:rsid w:val="4D4C4D39"/>
    <w:rsid w:val="4D4CC466"/>
    <w:rsid w:val="4D4CDED6"/>
    <w:rsid w:val="4D4D0634"/>
    <w:rsid w:val="4D4F6EB1"/>
    <w:rsid w:val="4D4F9CB8"/>
    <w:rsid w:val="4D50AD4D"/>
    <w:rsid w:val="4D50C7CF"/>
    <w:rsid w:val="4D511C8C"/>
    <w:rsid w:val="4D5215F9"/>
    <w:rsid w:val="4D52498B"/>
    <w:rsid w:val="4D527F97"/>
    <w:rsid w:val="4D55A947"/>
    <w:rsid w:val="4D55D19E"/>
    <w:rsid w:val="4D579A09"/>
    <w:rsid w:val="4D57EDC3"/>
    <w:rsid w:val="4D59CBF1"/>
    <w:rsid w:val="4D5AB59A"/>
    <w:rsid w:val="4D5BD8AE"/>
    <w:rsid w:val="4D5C7F4E"/>
    <w:rsid w:val="4D5D5973"/>
    <w:rsid w:val="4D5F7764"/>
    <w:rsid w:val="4D5FCC69"/>
    <w:rsid w:val="4D605006"/>
    <w:rsid w:val="4D61267E"/>
    <w:rsid w:val="4D64D9F3"/>
    <w:rsid w:val="4D651E5D"/>
    <w:rsid w:val="4D66D6D8"/>
    <w:rsid w:val="4D674AEE"/>
    <w:rsid w:val="4D681263"/>
    <w:rsid w:val="4D687FE7"/>
    <w:rsid w:val="4D68B17D"/>
    <w:rsid w:val="4D68D378"/>
    <w:rsid w:val="4D691ACB"/>
    <w:rsid w:val="4D69B507"/>
    <w:rsid w:val="4D6A38CC"/>
    <w:rsid w:val="4D6AEF4C"/>
    <w:rsid w:val="4D6B6D60"/>
    <w:rsid w:val="4D6B775E"/>
    <w:rsid w:val="4D6D74DC"/>
    <w:rsid w:val="4D6DE9D8"/>
    <w:rsid w:val="4D704AFF"/>
    <w:rsid w:val="4D7167E1"/>
    <w:rsid w:val="4D7271EE"/>
    <w:rsid w:val="4D735B94"/>
    <w:rsid w:val="4D748021"/>
    <w:rsid w:val="4D76EF44"/>
    <w:rsid w:val="4D77ABA2"/>
    <w:rsid w:val="4D793CFA"/>
    <w:rsid w:val="4D7C3E46"/>
    <w:rsid w:val="4D7DA6D5"/>
    <w:rsid w:val="4D7DBF73"/>
    <w:rsid w:val="4D83A51F"/>
    <w:rsid w:val="4D8546D6"/>
    <w:rsid w:val="4D85FF83"/>
    <w:rsid w:val="4D86FBCD"/>
    <w:rsid w:val="4D87BBCD"/>
    <w:rsid w:val="4D8B8E22"/>
    <w:rsid w:val="4D8C477A"/>
    <w:rsid w:val="4D8C56DE"/>
    <w:rsid w:val="4D8E8D4C"/>
    <w:rsid w:val="4D8EC8F8"/>
    <w:rsid w:val="4D8EE964"/>
    <w:rsid w:val="4D9212CC"/>
    <w:rsid w:val="4D930EE8"/>
    <w:rsid w:val="4D931FA0"/>
    <w:rsid w:val="4D933D50"/>
    <w:rsid w:val="4D93ABC2"/>
    <w:rsid w:val="4D943EBD"/>
    <w:rsid w:val="4D95CA85"/>
    <w:rsid w:val="4D982871"/>
    <w:rsid w:val="4D98334C"/>
    <w:rsid w:val="4D9836A4"/>
    <w:rsid w:val="4D98F1CB"/>
    <w:rsid w:val="4D996BF1"/>
    <w:rsid w:val="4D9AE683"/>
    <w:rsid w:val="4D9B0E19"/>
    <w:rsid w:val="4D9B3F2E"/>
    <w:rsid w:val="4D9CA7EA"/>
    <w:rsid w:val="4D9D8B9E"/>
    <w:rsid w:val="4D9E9699"/>
    <w:rsid w:val="4D9F12D8"/>
    <w:rsid w:val="4D9FFAFB"/>
    <w:rsid w:val="4DA05296"/>
    <w:rsid w:val="4DA164C7"/>
    <w:rsid w:val="4DA20C20"/>
    <w:rsid w:val="4DA2722D"/>
    <w:rsid w:val="4DA458FA"/>
    <w:rsid w:val="4DA54AB9"/>
    <w:rsid w:val="4DA5795C"/>
    <w:rsid w:val="4DA69DBC"/>
    <w:rsid w:val="4DA6A275"/>
    <w:rsid w:val="4DA80DB1"/>
    <w:rsid w:val="4DAABE2B"/>
    <w:rsid w:val="4DAC5D41"/>
    <w:rsid w:val="4DB2875A"/>
    <w:rsid w:val="4DB4B1B6"/>
    <w:rsid w:val="4DB5B007"/>
    <w:rsid w:val="4DB7AE33"/>
    <w:rsid w:val="4DB81C7F"/>
    <w:rsid w:val="4DB9C1CF"/>
    <w:rsid w:val="4DBB1809"/>
    <w:rsid w:val="4DBB70DC"/>
    <w:rsid w:val="4DBB8067"/>
    <w:rsid w:val="4DC13336"/>
    <w:rsid w:val="4DC153BC"/>
    <w:rsid w:val="4DC4EE0B"/>
    <w:rsid w:val="4DC5D774"/>
    <w:rsid w:val="4DC6A7D1"/>
    <w:rsid w:val="4DC72F18"/>
    <w:rsid w:val="4DC7B953"/>
    <w:rsid w:val="4DCC1C6B"/>
    <w:rsid w:val="4DCCA9E9"/>
    <w:rsid w:val="4DCE2565"/>
    <w:rsid w:val="4DD02FDF"/>
    <w:rsid w:val="4DD05E7C"/>
    <w:rsid w:val="4DD52CAC"/>
    <w:rsid w:val="4DD8F100"/>
    <w:rsid w:val="4DD9624C"/>
    <w:rsid w:val="4DD9EDA7"/>
    <w:rsid w:val="4DDAE73A"/>
    <w:rsid w:val="4DDB1813"/>
    <w:rsid w:val="4DDB3894"/>
    <w:rsid w:val="4DDB3A9F"/>
    <w:rsid w:val="4DDC7465"/>
    <w:rsid w:val="4DDE0CF6"/>
    <w:rsid w:val="4DDE3BCA"/>
    <w:rsid w:val="4DE1E574"/>
    <w:rsid w:val="4DE2E769"/>
    <w:rsid w:val="4DE2FAEA"/>
    <w:rsid w:val="4DE35F2E"/>
    <w:rsid w:val="4DE41A42"/>
    <w:rsid w:val="4DE5858A"/>
    <w:rsid w:val="4DE5D951"/>
    <w:rsid w:val="4DE705EF"/>
    <w:rsid w:val="4DE75613"/>
    <w:rsid w:val="4DEB8A44"/>
    <w:rsid w:val="4DEC004E"/>
    <w:rsid w:val="4DEC48FC"/>
    <w:rsid w:val="4DEC6474"/>
    <w:rsid w:val="4DEDE39F"/>
    <w:rsid w:val="4DEE732E"/>
    <w:rsid w:val="4DEEFA0D"/>
    <w:rsid w:val="4DF0A000"/>
    <w:rsid w:val="4DF0C1E6"/>
    <w:rsid w:val="4DF17487"/>
    <w:rsid w:val="4DF27424"/>
    <w:rsid w:val="4DF4C7F8"/>
    <w:rsid w:val="4DF50D1B"/>
    <w:rsid w:val="4DF8BFC2"/>
    <w:rsid w:val="4DF8CFD0"/>
    <w:rsid w:val="4DF99559"/>
    <w:rsid w:val="4DFADEA9"/>
    <w:rsid w:val="4DFC85FB"/>
    <w:rsid w:val="4E01036A"/>
    <w:rsid w:val="4E012AF7"/>
    <w:rsid w:val="4E01647A"/>
    <w:rsid w:val="4E01A641"/>
    <w:rsid w:val="4E0267ED"/>
    <w:rsid w:val="4E03ACA8"/>
    <w:rsid w:val="4E072308"/>
    <w:rsid w:val="4E077AC3"/>
    <w:rsid w:val="4E095568"/>
    <w:rsid w:val="4E0B2615"/>
    <w:rsid w:val="4E0BC3C6"/>
    <w:rsid w:val="4E0C6BE0"/>
    <w:rsid w:val="4E0CB0B2"/>
    <w:rsid w:val="4E0CF4AC"/>
    <w:rsid w:val="4E0DA054"/>
    <w:rsid w:val="4E0E293D"/>
    <w:rsid w:val="4E0F817E"/>
    <w:rsid w:val="4E0F980E"/>
    <w:rsid w:val="4E1373E6"/>
    <w:rsid w:val="4E13F5AC"/>
    <w:rsid w:val="4E147C76"/>
    <w:rsid w:val="4E15E490"/>
    <w:rsid w:val="4E191FFD"/>
    <w:rsid w:val="4E1B357B"/>
    <w:rsid w:val="4E1B8B58"/>
    <w:rsid w:val="4E21682A"/>
    <w:rsid w:val="4E21C942"/>
    <w:rsid w:val="4E225369"/>
    <w:rsid w:val="4E229C83"/>
    <w:rsid w:val="4E250854"/>
    <w:rsid w:val="4E258401"/>
    <w:rsid w:val="4E277745"/>
    <w:rsid w:val="4E289DD7"/>
    <w:rsid w:val="4E28B295"/>
    <w:rsid w:val="4E2B393E"/>
    <w:rsid w:val="4E2BDCFE"/>
    <w:rsid w:val="4E2BDD15"/>
    <w:rsid w:val="4E2CE639"/>
    <w:rsid w:val="4E2F3A49"/>
    <w:rsid w:val="4E2F73BB"/>
    <w:rsid w:val="4E30CA45"/>
    <w:rsid w:val="4E328A9C"/>
    <w:rsid w:val="4E33F430"/>
    <w:rsid w:val="4E34EC25"/>
    <w:rsid w:val="4E35B01F"/>
    <w:rsid w:val="4E35E9F3"/>
    <w:rsid w:val="4E3776D5"/>
    <w:rsid w:val="4E384E41"/>
    <w:rsid w:val="4E38E368"/>
    <w:rsid w:val="4E3927E1"/>
    <w:rsid w:val="4E393CFE"/>
    <w:rsid w:val="4E39CE49"/>
    <w:rsid w:val="4E3A3FEF"/>
    <w:rsid w:val="4E3D281B"/>
    <w:rsid w:val="4E3DEA85"/>
    <w:rsid w:val="4E4002FC"/>
    <w:rsid w:val="4E40B97E"/>
    <w:rsid w:val="4E417D9A"/>
    <w:rsid w:val="4E44C1AA"/>
    <w:rsid w:val="4E4511FC"/>
    <w:rsid w:val="4E48073E"/>
    <w:rsid w:val="4E48C7AC"/>
    <w:rsid w:val="4E4AD1EB"/>
    <w:rsid w:val="4E4C63AD"/>
    <w:rsid w:val="4E4F2D71"/>
    <w:rsid w:val="4E503B83"/>
    <w:rsid w:val="4E50A10B"/>
    <w:rsid w:val="4E514063"/>
    <w:rsid w:val="4E54771A"/>
    <w:rsid w:val="4E564FE1"/>
    <w:rsid w:val="4E56E495"/>
    <w:rsid w:val="4E5ADA3E"/>
    <w:rsid w:val="4E5ED95E"/>
    <w:rsid w:val="4E6080C0"/>
    <w:rsid w:val="4E609A69"/>
    <w:rsid w:val="4E62E0F0"/>
    <w:rsid w:val="4E6332E5"/>
    <w:rsid w:val="4E644711"/>
    <w:rsid w:val="4E65594D"/>
    <w:rsid w:val="4E659C80"/>
    <w:rsid w:val="4E66365E"/>
    <w:rsid w:val="4E664E53"/>
    <w:rsid w:val="4E6711C1"/>
    <w:rsid w:val="4E675C67"/>
    <w:rsid w:val="4E67BA84"/>
    <w:rsid w:val="4E697F5A"/>
    <w:rsid w:val="4E69BCD8"/>
    <w:rsid w:val="4E69F8B8"/>
    <w:rsid w:val="4E6A8E09"/>
    <w:rsid w:val="4E6BC392"/>
    <w:rsid w:val="4E6D4AB1"/>
    <w:rsid w:val="4E6DFF15"/>
    <w:rsid w:val="4E6F18FD"/>
    <w:rsid w:val="4E6F4DBB"/>
    <w:rsid w:val="4E701F42"/>
    <w:rsid w:val="4E7335A5"/>
    <w:rsid w:val="4E73A467"/>
    <w:rsid w:val="4E748E34"/>
    <w:rsid w:val="4E74CB31"/>
    <w:rsid w:val="4E75D815"/>
    <w:rsid w:val="4E769921"/>
    <w:rsid w:val="4E77D478"/>
    <w:rsid w:val="4E78742E"/>
    <w:rsid w:val="4E78830B"/>
    <w:rsid w:val="4E7BB17C"/>
    <w:rsid w:val="4E7D33C2"/>
    <w:rsid w:val="4E7E0E91"/>
    <w:rsid w:val="4E7EDE68"/>
    <w:rsid w:val="4E82D5CF"/>
    <w:rsid w:val="4E842520"/>
    <w:rsid w:val="4E862F66"/>
    <w:rsid w:val="4E8675F3"/>
    <w:rsid w:val="4E873593"/>
    <w:rsid w:val="4E883D92"/>
    <w:rsid w:val="4E8A6871"/>
    <w:rsid w:val="4E8C20D7"/>
    <w:rsid w:val="4E909A7B"/>
    <w:rsid w:val="4E946F89"/>
    <w:rsid w:val="4E95B896"/>
    <w:rsid w:val="4E967EB4"/>
    <w:rsid w:val="4E97CAF9"/>
    <w:rsid w:val="4E999C6E"/>
    <w:rsid w:val="4E9C2F2E"/>
    <w:rsid w:val="4E9F4F05"/>
    <w:rsid w:val="4EA0C7BE"/>
    <w:rsid w:val="4EA2F28B"/>
    <w:rsid w:val="4EA3519B"/>
    <w:rsid w:val="4EA65D84"/>
    <w:rsid w:val="4EA76531"/>
    <w:rsid w:val="4EA7D801"/>
    <w:rsid w:val="4EA89319"/>
    <w:rsid w:val="4EA95373"/>
    <w:rsid w:val="4EAA9D8B"/>
    <w:rsid w:val="4EAAA7EF"/>
    <w:rsid w:val="4EAAF895"/>
    <w:rsid w:val="4EAB03EE"/>
    <w:rsid w:val="4EAC58EE"/>
    <w:rsid w:val="4EAD9FFA"/>
    <w:rsid w:val="4EB27279"/>
    <w:rsid w:val="4EB36F12"/>
    <w:rsid w:val="4EB3962C"/>
    <w:rsid w:val="4EB508CF"/>
    <w:rsid w:val="4EB52087"/>
    <w:rsid w:val="4EB91DC7"/>
    <w:rsid w:val="4EBA3BBF"/>
    <w:rsid w:val="4EBABCE2"/>
    <w:rsid w:val="4EBB4205"/>
    <w:rsid w:val="4EBB86EB"/>
    <w:rsid w:val="4EBB8D25"/>
    <w:rsid w:val="4EBB995F"/>
    <w:rsid w:val="4EBB9D7F"/>
    <w:rsid w:val="4EBD427A"/>
    <w:rsid w:val="4EBE0A86"/>
    <w:rsid w:val="4EBE93F1"/>
    <w:rsid w:val="4EBEC1EE"/>
    <w:rsid w:val="4EBF7FC9"/>
    <w:rsid w:val="4EC28C10"/>
    <w:rsid w:val="4EC31001"/>
    <w:rsid w:val="4EC3E381"/>
    <w:rsid w:val="4EC64A1E"/>
    <w:rsid w:val="4EC7B7BA"/>
    <w:rsid w:val="4ECAE0A6"/>
    <w:rsid w:val="4ECB7E6C"/>
    <w:rsid w:val="4ECFD008"/>
    <w:rsid w:val="4ED138CE"/>
    <w:rsid w:val="4ED31C31"/>
    <w:rsid w:val="4ED35A6E"/>
    <w:rsid w:val="4ED39E3F"/>
    <w:rsid w:val="4ED62660"/>
    <w:rsid w:val="4ED9DABB"/>
    <w:rsid w:val="4EDAE788"/>
    <w:rsid w:val="4EDB5CA2"/>
    <w:rsid w:val="4EDC43F8"/>
    <w:rsid w:val="4EDC74BC"/>
    <w:rsid w:val="4EDE0910"/>
    <w:rsid w:val="4EDED109"/>
    <w:rsid w:val="4EDF9FAB"/>
    <w:rsid w:val="4EE026C2"/>
    <w:rsid w:val="4EE130C4"/>
    <w:rsid w:val="4EE4780F"/>
    <w:rsid w:val="4EE7FC06"/>
    <w:rsid w:val="4EE87384"/>
    <w:rsid w:val="4EEBA800"/>
    <w:rsid w:val="4EEBDF83"/>
    <w:rsid w:val="4EEBE2F6"/>
    <w:rsid w:val="4EEC9251"/>
    <w:rsid w:val="4EECB381"/>
    <w:rsid w:val="4EEE6C1E"/>
    <w:rsid w:val="4EEFB7E6"/>
    <w:rsid w:val="4EF22641"/>
    <w:rsid w:val="4EF2AE74"/>
    <w:rsid w:val="4EF6409C"/>
    <w:rsid w:val="4EF85CF4"/>
    <w:rsid w:val="4EFAAC54"/>
    <w:rsid w:val="4EFB5E35"/>
    <w:rsid w:val="4EFC4A84"/>
    <w:rsid w:val="4EFC65D9"/>
    <w:rsid w:val="4EFF6990"/>
    <w:rsid w:val="4F00201D"/>
    <w:rsid w:val="4F0109E4"/>
    <w:rsid w:val="4F012388"/>
    <w:rsid w:val="4F046CC1"/>
    <w:rsid w:val="4F05D527"/>
    <w:rsid w:val="4F08294D"/>
    <w:rsid w:val="4F086083"/>
    <w:rsid w:val="4F089D3F"/>
    <w:rsid w:val="4F08A271"/>
    <w:rsid w:val="4F0B1325"/>
    <w:rsid w:val="4F0FC5A7"/>
    <w:rsid w:val="4F11171B"/>
    <w:rsid w:val="4F127061"/>
    <w:rsid w:val="4F146E18"/>
    <w:rsid w:val="4F150C9F"/>
    <w:rsid w:val="4F15F4E3"/>
    <w:rsid w:val="4F169C35"/>
    <w:rsid w:val="4F180E11"/>
    <w:rsid w:val="4F190F4B"/>
    <w:rsid w:val="4F1BADA5"/>
    <w:rsid w:val="4F1CFB85"/>
    <w:rsid w:val="4F1D2E53"/>
    <w:rsid w:val="4F1DDFD6"/>
    <w:rsid w:val="4F1E73CE"/>
    <w:rsid w:val="4F1E9362"/>
    <w:rsid w:val="4F1EC854"/>
    <w:rsid w:val="4F1EF36D"/>
    <w:rsid w:val="4F2276DE"/>
    <w:rsid w:val="4F23C2B7"/>
    <w:rsid w:val="4F23E1B1"/>
    <w:rsid w:val="4F262D85"/>
    <w:rsid w:val="4F26C5D5"/>
    <w:rsid w:val="4F28A10F"/>
    <w:rsid w:val="4F29CF65"/>
    <w:rsid w:val="4F2BEFCF"/>
    <w:rsid w:val="4F2CD119"/>
    <w:rsid w:val="4F2CE992"/>
    <w:rsid w:val="4F2D3254"/>
    <w:rsid w:val="4F2D9E21"/>
    <w:rsid w:val="4F2DFFF5"/>
    <w:rsid w:val="4F3008BD"/>
    <w:rsid w:val="4F3046A3"/>
    <w:rsid w:val="4F3259DC"/>
    <w:rsid w:val="4F35F5C5"/>
    <w:rsid w:val="4F3814FA"/>
    <w:rsid w:val="4F3855B9"/>
    <w:rsid w:val="4F3A0A7F"/>
    <w:rsid w:val="4F3A70F7"/>
    <w:rsid w:val="4F3AD794"/>
    <w:rsid w:val="4F3D1617"/>
    <w:rsid w:val="4F3D2091"/>
    <w:rsid w:val="4F419B33"/>
    <w:rsid w:val="4F4229DD"/>
    <w:rsid w:val="4F44BF6B"/>
    <w:rsid w:val="4F465079"/>
    <w:rsid w:val="4F477917"/>
    <w:rsid w:val="4F4983B3"/>
    <w:rsid w:val="4F4A82AA"/>
    <w:rsid w:val="4F4B83EF"/>
    <w:rsid w:val="4F4C9E09"/>
    <w:rsid w:val="4F4D3E61"/>
    <w:rsid w:val="4F4E84A7"/>
    <w:rsid w:val="4F505D7A"/>
    <w:rsid w:val="4F506406"/>
    <w:rsid w:val="4F509584"/>
    <w:rsid w:val="4F51341A"/>
    <w:rsid w:val="4F533391"/>
    <w:rsid w:val="4F563CE5"/>
    <w:rsid w:val="4F569D96"/>
    <w:rsid w:val="4F5773BE"/>
    <w:rsid w:val="4F57DDD8"/>
    <w:rsid w:val="4F57E457"/>
    <w:rsid w:val="4F580C0E"/>
    <w:rsid w:val="4F5A55C1"/>
    <w:rsid w:val="4F5BAAD8"/>
    <w:rsid w:val="4F5C3A6E"/>
    <w:rsid w:val="4F5CD42E"/>
    <w:rsid w:val="4F611F0E"/>
    <w:rsid w:val="4F627A4B"/>
    <w:rsid w:val="4F62F48B"/>
    <w:rsid w:val="4F634AF0"/>
    <w:rsid w:val="4F636F29"/>
    <w:rsid w:val="4F64D303"/>
    <w:rsid w:val="4F677736"/>
    <w:rsid w:val="4F6A452C"/>
    <w:rsid w:val="4F6AF14C"/>
    <w:rsid w:val="4F6B9A0C"/>
    <w:rsid w:val="4F6C3CD3"/>
    <w:rsid w:val="4F6DDE90"/>
    <w:rsid w:val="4F6E305B"/>
    <w:rsid w:val="4F6FA5BB"/>
    <w:rsid w:val="4F70297B"/>
    <w:rsid w:val="4F7061CF"/>
    <w:rsid w:val="4F71F9AC"/>
    <w:rsid w:val="4F720563"/>
    <w:rsid w:val="4F726AC6"/>
    <w:rsid w:val="4F7276F3"/>
    <w:rsid w:val="4F7307F7"/>
    <w:rsid w:val="4F76B8CD"/>
    <w:rsid w:val="4F7728CF"/>
    <w:rsid w:val="4F7838AC"/>
    <w:rsid w:val="4F7A9E6B"/>
    <w:rsid w:val="4F7B5EC1"/>
    <w:rsid w:val="4F7C098F"/>
    <w:rsid w:val="4F7C190D"/>
    <w:rsid w:val="4F7CAD02"/>
    <w:rsid w:val="4F7F9F97"/>
    <w:rsid w:val="4F805B15"/>
    <w:rsid w:val="4F8072BF"/>
    <w:rsid w:val="4F82DE1D"/>
    <w:rsid w:val="4F8439B7"/>
    <w:rsid w:val="4F8446F5"/>
    <w:rsid w:val="4F84731C"/>
    <w:rsid w:val="4F854351"/>
    <w:rsid w:val="4F86B265"/>
    <w:rsid w:val="4F86EAE2"/>
    <w:rsid w:val="4F86F944"/>
    <w:rsid w:val="4F8790B1"/>
    <w:rsid w:val="4F89A940"/>
    <w:rsid w:val="4F89C1FE"/>
    <w:rsid w:val="4F8AD841"/>
    <w:rsid w:val="4F8E12F9"/>
    <w:rsid w:val="4F8F6802"/>
    <w:rsid w:val="4F92CEE7"/>
    <w:rsid w:val="4F97573C"/>
    <w:rsid w:val="4F97896F"/>
    <w:rsid w:val="4F9BD6D3"/>
    <w:rsid w:val="4F9D2CBA"/>
    <w:rsid w:val="4FA21431"/>
    <w:rsid w:val="4FA30A32"/>
    <w:rsid w:val="4FA41177"/>
    <w:rsid w:val="4FA53305"/>
    <w:rsid w:val="4FA533E2"/>
    <w:rsid w:val="4FA9A3A9"/>
    <w:rsid w:val="4FAB3EFA"/>
    <w:rsid w:val="4FAB68E6"/>
    <w:rsid w:val="4FAC2D35"/>
    <w:rsid w:val="4FAC3EAC"/>
    <w:rsid w:val="4FAFBC9B"/>
    <w:rsid w:val="4FAFDE2B"/>
    <w:rsid w:val="4FB04E1C"/>
    <w:rsid w:val="4FB113E1"/>
    <w:rsid w:val="4FB21405"/>
    <w:rsid w:val="4FB4A013"/>
    <w:rsid w:val="4FB78C99"/>
    <w:rsid w:val="4FB8F765"/>
    <w:rsid w:val="4FB95423"/>
    <w:rsid w:val="4FB98AB5"/>
    <w:rsid w:val="4FBCE025"/>
    <w:rsid w:val="4FBD003F"/>
    <w:rsid w:val="4FBD04C9"/>
    <w:rsid w:val="4FBD17BB"/>
    <w:rsid w:val="4FBE2AE1"/>
    <w:rsid w:val="4FBF20B3"/>
    <w:rsid w:val="4FBF8F82"/>
    <w:rsid w:val="4FC1D2C3"/>
    <w:rsid w:val="4FC1D543"/>
    <w:rsid w:val="4FC22955"/>
    <w:rsid w:val="4FC32CEB"/>
    <w:rsid w:val="4FC34FB6"/>
    <w:rsid w:val="4FC687B6"/>
    <w:rsid w:val="4FC6A7A4"/>
    <w:rsid w:val="4FC812A4"/>
    <w:rsid w:val="4FCA1B7D"/>
    <w:rsid w:val="4FCB1215"/>
    <w:rsid w:val="4FCC4395"/>
    <w:rsid w:val="4FCD008D"/>
    <w:rsid w:val="4FCD3A79"/>
    <w:rsid w:val="4FCD4A94"/>
    <w:rsid w:val="4FCDE4F4"/>
    <w:rsid w:val="4FCE3915"/>
    <w:rsid w:val="4FD2C81B"/>
    <w:rsid w:val="4FD4D0A0"/>
    <w:rsid w:val="4FD7EE49"/>
    <w:rsid w:val="4FD932F9"/>
    <w:rsid w:val="4FD9C210"/>
    <w:rsid w:val="4FDB99B4"/>
    <w:rsid w:val="4FDC0882"/>
    <w:rsid w:val="4FDE955A"/>
    <w:rsid w:val="4FDFEBD6"/>
    <w:rsid w:val="4FE27FFB"/>
    <w:rsid w:val="4FE2E260"/>
    <w:rsid w:val="4FE4AD88"/>
    <w:rsid w:val="4FE54C11"/>
    <w:rsid w:val="4FE5CACC"/>
    <w:rsid w:val="4FE91B2E"/>
    <w:rsid w:val="4FE92C72"/>
    <w:rsid w:val="4FECD11B"/>
    <w:rsid w:val="4FECF4A2"/>
    <w:rsid w:val="4FEDD088"/>
    <w:rsid w:val="4FEF221E"/>
    <w:rsid w:val="4FEFB20C"/>
    <w:rsid w:val="4FF0D2E7"/>
    <w:rsid w:val="4FF0E89E"/>
    <w:rsid w:val="4FF133B5"/>
    <w:rsid w:val="4FF30D89"/>
    <w:rsid w:val="4FF3FC0F"/>
    <w:rsid w:val="4FF47048"/>
    <w:rsid w:val="4FF8A3AF"/>
    <w:rsid w:val="4FF98A35"/>
    <w:rsid w:val="4FFA67CB"/>
    <w:rsid w:val="4FFC627F"/>
    <w:rsid w:val="4FFCACE3"/>
    <w:rsid w:val="4FFCD031"/>
    <w:rsid w:val="4FFD3BD7"/>
    <w:rsid w:val="4FFDB063"/>
    <w:rsid w:val="500035DC"/>
    <w:rsid w:val="5001ED52"/>
    <w:rsid w:val="500213F4"/>
    <w:rsid w:val="50030EEC"/>
    <w:rsid w:val="50044660"/>
    <w:rsid w:val="50068729"/>
    <w:rsid w:val="50069EE5"/>
    <w:rsid w:val="500805FB"/>
    <w:rsid w:val="500840DF"/>
    <w:rsid w:val="50089BDE"/>
    <w:rsid w:val="500A6406"/>
    <w:rsid w:val="500D832E"/>
    <w:rsid w:val="500EDDBC"/>
    <w:rsid w:val="500EDF3D"/>
    <w:rsid w:val="5011A876"/>
    <w:rsid w:val="5011DD54"/>
    <w:rsid w:val="501271AB"/>
    <w:rsid w:val="50131C93"/>
    <w:rsid w:val="50133AA1"/>
    <w:rsid w:val="5013B60F"/>
    <w:rsid w:val="50141378"/>
    <w:rsid w:val="501603F3"/>
    <w:rsid w:val="50191460"/>
    <w:rsid w:val="501BBAC9"/>
    <w:rsid w:val="501DBF70"/>
    <w:rsid w:val="50203508"/>
    <w:rsid w:val="50216617"/>
    <w:rsid w:val="502307E8"/>
    <w:rsid w:val="50252B0A"/>
    <w:rsid w:val="502548F2"/>
    <w:rsid w:val="5025E40B"/>
    <w:rsid w:val="502726C9"/>
    <w:rsid w:val="5027D073"/>
    <w:rsid w:val="502BE387"/>
    <w:rsid w:val="502CDB33"/>
    <w:rsid w:val="502E06B0"/>
    <w:rsid w:val="502ED602"/>
    <w:rsid w:val="502F41B2"/>
    <w:rsid w:val="502FD0B5"/>
    <w:rsid w:val="5030CD73"/>
    <w:rsid w:val="503409F2"/>
    <w:rsid w:val="50358867"/>
    <w:rsid w:val="5035E04A"/>
    <w:rsid w:val="5036AC98"/>
    <w:rsid w:val="5036E9D1"/>
    <w:rsid w:val="5038B55F"/>
    <w:rsid w:val="50396A0F"/>
    <w:rsid w:val="503986BA"/>
    <w:rsid w:val="503B564C"/>
    <w:rsid w:val="503B981F"/>
    <w:rsid w:val="503C7859"/>
    <w:rsid w:val="503CF8E3"/>
    <w:rsid w:val="503D82A3"/>
    <w:rsid w:val="503DD101"/>
    <w:rsid w:val="503E1AF9"/>
    <w:rsid w:val="503E81C0"/>
    <w:rsid w:val="503EEC9E"/>
    <w:rsid w:val="504007CF"/>
    <w:rsid w:val="50417EF4"/>
    <w:rsid w:val="5041F85B"/>
    <w:rsid w:val="5042447C"/>
    <w:rsid w:val="5042E180"/>
    <w:rsid w:val="50430D45"/>
    <w:rsid w:val="5044F898"/>
    <w:rsid w:val="504508D9"/>
    <w:rsid w:val="5045E389"/>
    <w:rsid w:val="50468D6D"/>
    <w:rsid w:val="504695B1"/>
    <w:rsid w:val="504879F7"/>
    <w:rsid w:val="504AA21B"/>
    <w:rsid w:val="504C9A49"/>
    <w:rsid w:val="504D1072"/>
    <w:rsid w:val="504D3B8E"/>
    <w:rsid w:val="50503B1A"/>
    <w:rsid w:val="50509EF4"/>
    <w:rsid w:val="5050B789"/>
    <w:rsid w:val="50531636"/>
    <w:rsid w:val="50535CC5"/>
    <w:rsid w:val="5054594D"/>
    <w:rsid w:val="50548BCB"/>
    <w:rsid w:val="50577A70"/>
    <w:rsid w:val="505DD09F"/>
    <w:rsid w:val="505F6D61"/>
    <w:rsid w:val="50615A47"/>
    <w:rsid w:val="50619FD2"/>
    <w:rsid w:val="5061E0C3"/>
    <w:rsid w:val="50627782"/>
    <w:rsid w:val="506299CF"/>
    <w:rsid w:val="5063A8AA"/>
    <w:rsid w:val="5063B848"/>
    <w:rsid w:val="5063B99E"/>
    <w:rsid w:val="50652A37"/>
    <w:rsid w:val="5065700B"/>
    <w:rsid w:val="5067F46F"/>
    <w:rsid w:val="50684FB8"/>
    <w:rsid w:val="5068E557"/>
    <w:rsid w:val="506D11FF"/>
    <w:rsid w:val="506D3DCF"/>
    <w:rsid w:val="506D58E0"/>
    <w:rsid w:val="506DBA8C"/>
    <w:rsid w:val="506EFEDF"/>
    <w:rsid w:val="506F438E"/>
    <w:rsid w:val="5071452E"/>
    <w:rsid w:val="5072E182"/>
    <w:rsid w:val="50734656"/>
    <w:rsid w:val="50744EB2"/>
    <w:rsid w:val="5074FBE1"/>
    <w:rsid w:val="50750A9F"/>
    <w:rsid w:val="5078F26B"/>
    <w:rsid w:val="507903D9"/>
    <w:rsid w:val="507B181C"/>
    <w:rsid w:val="507BB450"/>
    <w:rsid w:val="507C8DA8"/>
    <w:rsid w:val="507DB20C"/>
    <w:rsid w:val="507DCEAF"/>
    <w:rsid w:val="507E0672"/>
    <w:rsid w:val="507F3F96"/>
    <w:rsid w:val="50814B52"/>
    <w:rsid w:val="50822280"/>
    <w:rsid w:val="5082C74E"/>
    <w:rsid w:val="50839FD8"/>
    <w:rsid w:val="50845D48"/>
    <w:rsid w:val="50852080"/>
    <w:rsid w:val="5085FB93"/>
    <w:rsid w:val="50880652"/>
    <w:rsid w:val="50885A7B"/>
    <w:rsid w:val="50894525"/>
    <w:rsid w:val="50898FC3"/>
    <w:rsid w:val="508B5FD1"/>
    <w:rsid w:val="508BB337"/>
    <w:rsid w:val="508D9859"/>
    <w:rsid w:val="508E8C08"/>
    <w:rsid w:val="5092EEA3"/>
    <w:rsid w:val="50941656"/>
    <w:rsid w:val="509A650C"/>
    <w:rsid w:val="509B729B"/>
    <w:rsid w:val="509C9B22"/>
    <w:rsid w:val="509CAF19"/>
    <w:rsid w:val="509D9FB2"/>
    <w:rsid w:val="509DA712"/>
    <w:rsid w:val="509E7CC8"/>
    <w:rsid w:val="509FF79C"/>
    <w:rsid w:val="50A0AD3D"/>
    <w:rsid w:val="50A31BC8"/>
    <w:rsid w:val="50A33C3A"/>
    <w:rsid w:val="50AB62BF"/>
    <w:rsid w:val="50AB8090"/>
    <w:rsid w:val="50AF44DA"/>
    <w:rsid w:val="50B1A6DF"/>
    <w:rsid w:val="50B41772"/>
    <w:rsid w:val="50B5F1DC"/>
    <w:rsid w:val="50B9B037"/>
    <w:rsid w:val="50BD4B41"/>
    <w:rsid w:val="50BD63B1"/>
    <w:rsid w:val="50BDC962"/>
    <w:rsid w:val="50C10286"/>
    <w:rsid w:val="50C15A61"/>
    <w:rsid w:val="50C1801F"/>
    <w:rsid w:val="50C23A81"/>
    <w:rsid w:val="50C26926"/>
    <w:rsid w:val="50C55923"/>
    <w:rsid w:val="50C9E4F1"/>
    <w:rsid w:val="50D05654"/>
    <w:rsid w:val="50D1BF15"/>
    <w:rsid w:val="50D555AA"/>
    <w:rsid w:val="50D55D27"/>
    <w:rsid w:val="50D573EE"/>
    <w:rsid w:val="50D71290"/>
    <w:rsid w:val="50DAF151"/>
    <w:rsid w:val="50DB07C8"/>
    <w:rsid w:val="50DB880F"/>
    <w:rsid w:val="50DBA492"/>
    <w:rsid w:val="50DC3200"/>
    <w:rsid w:val="50DC7FF4"/>
    <w:rsid w:val="50DC9CB9"/>
    <w:rsid w:val="50DD6314"/>
    <w:rsid w:val="50DEAA4B"/>
    <w:rsid w:val="50E07C73"/>
    <w:rsid w:val="50E0DAD5"/>
    <w:rsid w:val="50E1E205"/>
    <w:rsid w:val="50E39E07"/>
    <w:rsid w:val="50E4CBC9"/>
    <w:rsid w:val="50E726C6"/>
    <w:rsid w:val="50E75856"/>
    <w:rsid w:val="50E886FB"/>
    <w:rsid w:val="50EB4707"/>
    <w:rsid w:val="50EB4B6C"/>
    <w:rsid w:val="50EB4C9D"/>
    <w:rsid w:val="50EC38BA"/>
    <w:rsid w:val="50ED8B69"/>
    <w:rsid w:val="50EE7A88"/>
    <w:rsid w:val="50EF65F0"/>
    <w:rsid w:val="50F0E67A"/>
    <w:rsid w:val="50F1867D"/>
    <w:rsid w:val="50F1D43C"/>
    <w:rsid w:val="50F2526C"/>
    <w:rsid w:val="50F2ED22"/>
    <w:rsid w:val="50F679CC"/>
    <w:rsid w:val="50F9B8B1"/>
    <w:rsid w:val="50F9D37F"/>
    <w:rsid w:val="50FA945C"/>
    <w:rsid w:val="50FDFB70"/>
    <w:rsid w:val="51040A39"/>
    <w:rsid w:val="5104ECFB"/>
    <w:rsid w:val="5104FFEA"/>
    <w:rsid w:val="5105295D"/>
    <w:rsid w:val="5105DCA2"/>
    <w:rsid w:val="51064E56"/>
    <w:rsid w:val="51067F45"/>
    <w:rsid w:val="510860D1"/>
    <w:rsid w:val="510C0B45"/>
    <w:rsid w:val="51104725"/>
    <w:rsid w:val="5110704B"/>
    <w:rsid w:val="51126996"/>
    <w:rsid w:val="5112B8D5"/>
    <w:rsid w:val="51136957"/>
    <w:rsid w:val="5114848C"/>
    <w:rsid w:val="5114F797"/>
    <w:rsid w:val="5116279E"/>
    <w:rsid w:val="5117DDB0"/>
    <w:rsid w:val="5119F179"/>
    <w:rsid w:val="511D76B1"/>
    <w:rsid w:val="511E7CA1"/>
    <w:rsid w:val="511F1AB8"/>
    <w:rsid w:val="5120E048"/>
    <w:rsid w:val="51214AD3"/>
    <w:rsid w:val="51218149"/>
    <w:rsid w:val="5121E358"/>
    <w:rsid w:val="512282C6"/>
    <w:rsid w:val="5122BCAB"/>
    <w:rsid w:val="51237B5C"/>
    <w:rsid w:val="512851DC"/>
    <w:rsid w:val="5128F17D"/>
    <w:rsid w:val="512C59DB"/>
    <w:rsid w:val="512CC75B"/>
    <w:rsid w:val="512CF1AE"/>
    <w:rsid w:val="512EF60C"/>
    <w:rsid w:val="512F5F2B"/>
    <w:rsid w:val="513209CD"/>
    <w:rsid w:val="5132276F"/>
    <w:rsid w:val="513602D7"/>
    <w:rsid w:val="51378E23"/>
    <w:rsid w:val="5138D0F4"/>
    <w:rsid w:val="513B4D98"/>
    <w:rsid w:val="513C45D7"/>
    <w:rsid w:val="513ED1BF"/>
    <w:rsid w:val="513EE9B0"/>
    <w:rsid w:val="513F6C96"/>
    <w:rsid w:val="513FE1CB"/>
    <w:rsid w:val="51402CDD"/>
    <w:rsid w:val="51408955"/>
    <w:rsid w:val="51415051"/>
    <w:rsid w:val="514462B4"/>
    <w:rsid w:val="51455B46"/>
    <w:rsid w:val="51489932"/>
    <w:rsid w:val="5149305B"/>
    <w:rsid w:val="514B8B61"/>
    <w:rsid w:val="514CBD51"/>
    <w:rsid w:val="514CBF57"/>
    <w:rsid w:val="514D203C"/>
    <w:rsid w:val="514D6044"/>
    <w:rsid w:val="514DD15D"/>
    <w:rsid w:val="514E99E0"/>
    <w:rsid w:val="51501C0A"/>
    <w:rsid w:val="51503785"/>
    <w:rsid w:val="51506A78"/>
    <w:rsid w:val="51529517"/>
    <w:rsid w:val="5152DB1E"/>
    <w:rsid w:val="5152EEDA"/>
    <w:rsid w:val="51535F43"/>
    <w:rsid w:val="51540507"/>
    <w:rsid w:val="5155C1E2"/>
    <w:rsid w:val="5158F829"/>
    <w:rsid w:val="515A9B4A"/>
    <w:rsid w:val="515D5CDC"/>
    <w:rsid w:val="5160A9AA"/>
    <w:rsid w:val="51634FFE"/>
    <w:rsid w:val="5166D76C"/>
    <w:rsid w:val="5166EACA"/>
    <w:rsid w:val="51674B91"/>
    <w:rsid w:val="5168A12E"/>
    <w:rsid w:val="51696A10"/>
    <w:rsid w:val="516ABB28"/>
    <w:rsid w:val="516AC92B"/>
    <w:rsid w:val="516C91D8"/>
    <w:rsid w:val="516D661D"/>
    <w:rsid w:val="5173E4E8"/>
    <w:rsid w:val="5174E3BC"/>
    <w:rsid w:val="51759271"/>
    <w:rsid w:val="5176327E"/>
    <w:rsid w:val="51764ADB"/>
    <w:rsid w:val="5176EC30"/>
    <w:rsid w:val="51770A6D"/>
    <w:rsid w:val="5177A9A6"/>
    <w:rsid w:val="5177B22E"/>
    <w:rsid w:val="5177B797"/>
    <w:rsid w:val="517ADCC1"/>
    <w:rsid w:val="517BB17F"/>
    <w:rsid w:val="517C4924"/>
    <w:rsid w:val="517DC54B"/>
    <w:rsid w:val="517E5705"/>
    <w:rsid w:val="517EDD3C"/>
    <w:rsid w:val="517F77C5"/>
    <w:rsid w:val="5180C63B"/>
    <w:rsid w:val="5181BFE7"/>
    <w:rsid w:val="518502BD"/>
    <w:rsid w:val="518593BC"/>
    <w:rsid w:val="5186C8CA"/>
    <w:rsid w:val="51881127"/>
    <w:rsid w:val="5188F5BA"/>
    <w:rsid w:val="51891FBC"/>
    <w:rsid w:val="518A7CE3"/>
    <w:rsid w:val="518B67D0"/>
    <w:rsid w:val="518CF13F"/>
    <w:rsid w:val="518E1FF8"/>
    <w:rsid w:val="51925F1D"/>
    <w:rsid w:val="5192EB97"/>
    <w:rsid w:val="51941889"/>
    <w:rsid w:val="5194C3A7"/>
    <w:rsid w:val="5196D0F5"/>
    <w:rsid w:val="5197FBD6"/>
    <w:rsid w:val="519B71E5"/>
    <w:rsid w:val="519C5410"/>
    <w:rsid w:val="519C97C3"/>
    <w:rsid w:val="519F6E8B"/>
    <w:rsid w:val="51A2678F"/>
    <w:rsid w:val="51A63BF1"/>
    <w:rsid w:val="51A6B7C4"/>
    <w:rsid w:val="51A71E6B"/>
    <w:rsid w:val="51A91102"/>
    <w:rsid w:val="51AA83F6"/>
    <w:rsid w:val="51AAC7A1"/>
    <w:rsid w:val="51AB9EC0"/>
    <w:rsid w:val="51ABC804"/>
    <w:rsid w:val="51ABF163"/>
    <w:rsid w:val="51AC7D86"/>
    <w:rsid w:val="51AD3295"/>
    <w:rsid w:val="51AF32C8"/>
    <w:rsid w:val="51B35061"/>
    <w:rsid w:val="51B52EA4"/>
    <w:rsid w:val="51B6B803"/>
    <w:rsid w:val="51B7364A"/>
    <w:rsid w:val="51B7E21C"/>
    <w:rsid w:val="51B8F8A7"/>
    <w:rsid w:val="51BA21EA"/>
    <w:rsid w:val="51BF8A03"/>
    <w:rsid w:val="51C12B8A"/>
    <w:rsid w:val="51C8509F"/>
    <w:rsid w:val="51CA828A"/>
    <w:rsid w:val="51CBE132"/>
    <w:rsid w:val="51CE6C22"/>
    <w:rsid w:val="51CEE447"/>
    <w:rsid w:val="51CF9F12"/>
    <w:rsid w:val="51D0D41B"/>
    <w:rsid w:val="51D2D298"/>
    <w:rsid w:val="51D3F7C6"/>
    <w:rsid w:val="51D61CF3"/>
    <w:rsid w:val="51D6927C"/>
    <w:rsid w:val="51D6E042"/>
    <w:rsid w:val="51D948EE"/>
    <w:rsid w:val="51DAF903"/>
    <w:rsid w:val="51DBFEBD"/>
    <w:rsid w:val="51DE646F"/>
    <w:rsid w:val="51E18373"/>
    <w:rsid w:val="51E2463F"/>
    <w:rsid w:val="51E30E1C"/>
    <w:rsid w:val="51E3744C"/>
    <w:rsid w:val="51E37BA4"/>
    <w:rsid w:val="51E414FE"/>
    <w:rsid w:val="51E55B43"/>
    <w:rsid w:val="51E57E3F"/>
    <w:rsid w:val="51E60B8C"/>
    <w:rsid w:val="51E6671A"/>
    <w:rsid w:val="51E71BC3"/>
    <w:rsid w:val="51E81918"/>
    <w:rsid w:val="51ED24FE"/>
    <w:rsid w:val="51EE0312"/>
    <w:rsid w:val="51F20B28"/>
    <w:rsid w:val="51F2EF31"/>
    <w:rsid w:val="51F3160A"/>
    <w:rsid w:val="51F40A74"/>
    <w:rsid w:val="51F4754E"/>
    <w:rsid w:val="51F5D1E9"/>
    <w:rsid w:val="51F7807D"/>
    <w:rsid w:val="51F8117F"/>
    <w:rsid w:val="51F818D8"/>
    <w:rsid w:val="51F96B7E"/>
    <w:rsid w:val="51FD36A7"/>
    <w:rsid w:val="51FDF59B"/>
    <w:rsid w:val="5200F150"/>
    <w:rsid w:val="5201D389"/>
    <w:rsid w:val="5202F321"/>
    <w:rsid w:val="5204023A"/>
    <w:rsid w:val="5204CFBA"/>
    <w:rsid w:val="52053DC9"/>
    <w:rsid w:val="52068432"/>
    <w:rsid w:val="520711F7"/>
    <w:rsid w:val="520B6D29"/>
    <w:rsid w:val="520CAB72"/>
    <w:rsid w:val="520CAF33"/>
    <w:rsid w:val="520ED20F"/>
    <w:rsid w:val="520ED89E"/>
    <w:rsid w:val="520F189F"/>
    <w:rsid w:val="52102ABC"/>
    <w:rsid w:val="5210816D"/>
    <w:rsid w:val="5212EE92"/>
    <w:rsid w:val="52130F9E"/>
    <w:rsid w:val="5213AF8B"/>
    <w:rsid w:val="5214947C"/>
    <w:rsid w:val="521696F3"/>
    <w:rsid w:val="5217FCEC"/>
    <w:rsid w:val="52184D8B"/>
    <w:rsid w:val="5218963A"/>
    <w:rsid w:val="5219489A"/>
    <w:rsid w:val="521AAAC5"/>
    <w:rsid w:val="521BD548"/>
    <w:rsid w:val="521E32CA"/>
    <w:rsid w:val="521ECD4E"/>
    <w:rsid w:val="521F694D"/>
    <w:rsid w:val="521F6D1D"/>
    <w:rsid w:val="5220A061"/>
    <w:rsid w:val="5221121D"/>
    <w:rsid w:val="522119FA"/>
    <w:rsid w:val="522232CE"/>
    <w:rsid w:val="5222A756"/>
    <w:rsid w:val="5222BE95"/>
    <w:rsid w:val="52247C6F"/>
    <w:rsid w:val="5225BBC0"/>
    <w:rsid w:val="5225D602"/>
    <w:rsid w:val="52261262"/>
    <w:rsid w:val="52278E64"/>
    <w:rsid w:val="52288036"/>
    <w:rsid w:val="5228D41D"/>
    <w:rsid w:val="5228FF68"/>
    <w:rsid w:val="522EE046"/>
    <w:rsid w:val="522F2686"/>
    <w:rsid w:val="52315584"/>
    <w:rsid w:val="5231CD27"/>
    <w:rsid w:val="5232351D"/>
    <w:rsid w:val="5232B7F0"/>
    <w:rsid w:val="5232D2A4"/>
    <w:rsid w:val="5233A611"/>
    <w:rsid w:val="5234DCB2"/>
    <w:rsid w:val="5236B5C1"/>
    <w:rsid w:val="523734DF"/>
    <w:rsid w:val="523789B1"/>
    <w:rsid w:val="523794E3"/>
    <w:rsid w:val="5239855C"/>
    <w:rsid w:val="523C97A5"/>
    <w:rsid w:val="523D465E"/>
    <w:rsid w:val="523DB74A"/>
    <w:rsid w:val="523E5E91"/>
    <w:rsid w:val="523F8B70"/>
    <w:rsid w:val="5240691A"/>
    <w:rsid w:val="52408782"/>
    <w:rsid w:val="5240BA3E"/>
    <w:rsid w:val="5240D6F3"/>
    <w:rsid w:val="52428AE8"/>
    <w:rsid w:val="5243F0D5"/>
    <w:rsid w:val="524426BD"/>
    <w:rsid w:val="5246FA6B"/>
    <w:rsid w:val="524790B1"/>
    <w:rsid w:val="52485B48"/>
    <w:rsid w:val="524986C2"/>
    <w:rsid w:val="5249CD95"/>
    <w:rsid w:val="524FB6C1"/>
    <w:rsid w:val="5250245B"/>
    <w:rsid w:val="52505039"/>
    <w:rsid w:val="5250CA4D"/>
    <w:rsid w:val="5252346E"/>
    <w:rsid w:val="52541EC6"/>
    <w:rsid w:val="52542805"/>
    <w:rsid w:val="5254EB63"/>
    <w:rsid w:val="5254EFF7"/>
    <w:rsid w:val="52558098"/>
    <w:rsid w:val="5257EB54"/>
    <w:rsid w:val="52591091"/>
    <w:rsid w:val="525D3F82"/>
    <w:rsid w:val="525E63CF"/>
    <w:rsid w:val="525E6E84"/>
    <w:rsid w:val="525F70AB"/>
    <w:rsid w:val="5263D485"/>
    <w:rsid w:val="52652534"/>
    <w:rsid w:val="526570A5"/>
    <w:rsid w:val="52658D4D"/>
    <w:rsid w:val="5265EAC1"/>
    <w:rsid w:val="5265FCCD"/>
    <w:rsid w:val="52669C42"/>
    <w:rsid w:val="5266F069"/>
    <w:rsid w:val="52678FE5"/>
    <w:rsid w:val="5267E2E5"/>
    <w:rsid w:val="526B0BD2"/>
    <w:rsid w:val="526C6504"/>
    <w:rsid w:val="526D51A9"/>
    <w:rsid w:val="526E9166"/>
    <w:rsid w:val="526ECCA0"/>
    <w:rsid w:val="526EE5FB"/>
    <w:rsid w:val="526F8A87"/>
    <w:rsid w:val="526F94CC"/>
    <w:rsid w:val="526F9A61"/>
    <w:rsid w:val="52714917"/>
    <w:rsid w:val="5271DCF6"/>
    <w:rsid w:val="5272FE3C"/>
    <w:rsid w:val="5273049F"/>
    <w:rsid w:val="52764D41"/>
    <w:rsid w:val="5278D919"/>
    <w:rsid w:val="5278EF6F"/>
    <w:rsid w:val="527927BD"/>
    <w:rsid w:val="52795CCB"/>
    <w:rsid w:val="527994D1"/>
    <w:rsid w:val="527B8F69"/>
    <w:rsid w:val="527FAB9C"/>
    <w:rsid w:val="528161A2"/>
    <w:rsid w:val="52826D6D"/>
    <w:rsid w:val="52831930"/>
    <w:rsid w:val="52848143"/>
    <w:rsid w:val="5289CF2A"/>
    <w:rsid w:val="528B16F3"/>
    <w:rsid w:val="528CDC65"/>
    <w:rsid w:val="528D2E07"/>
    <w:rsid w:val="528FB525"/>
    <w:rsid w:val="529101D9"/>
    <w:rsid w:val="52914E8D"/>
    <w:rsid w:val="52917D59"/>
    <w:rsid w:val="52923E1F"/>
    <w:rsid w:val="52925539"/>
    <w:rsid w:val="5292585A"/>
    <w:rsid w:val="52947D04"/>
    <w:rsid w:val="52952711"/>
    <w:rsid w:val="5295B334"/>
    <w:rsid w:val="5297B79A"/>
    <w:rsid w:val="5297E4A5"/>
    <w:rsid w:val="529AC13C"/>
    <w:rsid w:val="529B7825"/>
    <w:rsid w:val="529BDCB9"/>
    <w:rsid w:val="529C4E47"/>
    <w:rsid w:val="529D99E3"/>
    <w:rsid w:val="529E36EB"/>
    <w:rsid w:val="529E5423"/>
    <w:rsid w:val="529E836B"/>
    <w:rsid w:val="52A05096"/>
    <w:rsid w:val="52A7237A"/>
    <w:rsid w:val="52A8B473"/>
    <w:rsid w:val="52A985BF"/>
    <w:rsid w:val="52A9B605"/>
    <w:rsid w:val="52AA872A"/>
    <w:rsid w:val="52AB4BD9"/>
    <w:rsid w:val="52AB949A"/>
    <w:rsid w:val="52ABC1F8"/>
    <w:rsid w:val="52AE3FFB"/>
    <w:rsid w:val="52B06C01"/>
    <w:rsid w:val="52B3327E"/>
    <w:rsid w:val="52B37A07"/>
    <w:rsid w:val="52B44268"/>
    <w:rsid w:val="52B54085"/>
    <w:rsid w:val="52B743DE"/>
    <w:rsid w:val="52B83CB0"/>
    <w:rsid w:val="52B9E0C6"/>
    <w:rsid w:val="52BA57B3"/>
    <w:rsid w:val="52BA76E7"/>
    <w:rsid w:val="52BA9324"/>
    <w:rsid w:val="52BAAC1B"/>
    <w:rsid w:val="52BAE6DA"/>
    <w:rsid w:val="52BC0706"/>
    <w:rsid w:val="52BC17B4"/>
    <w:rsid w:val="52BC8998"/>
    <w:rsid w:val="52BDA50E"/>
    <w:rsid w:val="52BEC24B"/>
    <w:rsid w:val="52C0A800"/>
    <w:rsid w:val="52C2A967"/>
    <w:rsid w:val="52C61057"/>
    <w:rsid w:val="52C6A5E1"/>
    <w:rsid w:val="52C7C833"/>
    <w:rsid w:val="52C80835"/>
    <w:rsid w:val="52C863E7"/>
    <w:rsid w:val="52CA52F3"/>
    <w:rsid w:val="52CA6606"/>
    <w:rsid w:val="52CB253B"/>
    <w:rsid w:val="52CBB9B6"/>
    <w:rsid w:val="52CCBF45"/>
    <w:rsid w:val="52CDD3F5"/>
    <w:rsid w:val="52CEFBC3"/>
    <w:rsid w:val="52CF2466"/>
    <w:rsid w:val="52CF4AA4"/>
    <w:rsid w:val="52D556E2"/>
    <w:rsid w:val="52D8C1DA"/>
    <w:rsid w:val="52DA67A0"/>
    <w:rsid w:val="52DAA581"/>
    <w:rsid w:val="52DB7CA2"/>
    <w:rsid w:val="52DCFC7F"/>
    <w:rsid w:val="52DDC095"/>
    <w:rsid w:val="52E00A1F"/>
    <w:rsid w:val="52E04BDE"/>
    <w:rsid w:val="52E08CE8"/>
    <w:rsid w:val="52E0E7D0"/>
    <w:rsid w:val="52E175BB"/>
    <w:rsid w:val="52E1F4AF"/>
    <w:rsid w:val="52E29030"/>
    <w:rsid w:val="52E2A579"/>
    <w:rsid w:val="52E31897"/>
    <w:rsid w:val="52E38379"/>
    <w:rsid w:val="52E66459"/>
    <w:rsid w:val="52E699ED"/>
    <w:rsid w:val="52E73C1B"/>
    <w:rsid w:val="52E8BD5C"/>
    <w:rsid w:val="52E9131F"/>
    <w:rsid w:val="52E97FD9"/>
    <w:rsid w:val="52E9DCF8"/>
    <w:rsid w:val="52EACA54"/>
    <w:rsid w:val="52EAEE00"/>
    <w:rsid w:val="52EBA8E6"/>
    <w:rsid w:val="52ED1CB7"/>
    <w:rsid w:val="52ED8936"/>
    <w:rsid w:val="52F04E03"/>
    <w:rsid w:val="52F18D5C"/>
    <w:rsid w:val="52F28109"/>
    <w:rsid w:val="52F2E0F3"/>
    <w:rsid w:val="52F2EF7D"/>
    <w:rsid w:val="52F3EAC2"/>
    <w:rsid w:val="52F483BC"/>
    <w:rsid w:val="52F529A4"/>
    <w:rsid w:val="52FA0128"/>
    <w:rsid w:val="52FBD9E0"/>
    <w:rsid w:val="52FF73DE"/>
    <w:rsid w:val="52FF946C"/>
    <w:rsid w:val="53001FC1"/>
    <w:rsid w:val="53007DA7"/>
    <w:rsid w:val="53010A04"/>
    <w:rsid w:val="53030CE0"/>
    <w:rsid w:val="5303BDC6"/>
    <w:rsid w:val="5306D17B"/>
    <w:rsid w:val="53082A17"/>
    <w:rsid w:val="530870DF"/>
    <w:rsid w:val="5309908F"/>
    <w:rsid w:val="5309E1EF"/>
    <w:rsid w:val="530A0E18"/>
    <w:rsid w:val="530A6DE9"/>
    <w:rsid w:val="530FAF53"/>
    <w:rsid w:val="5315CF73"/>
    <w:rsid w:val="5316CFFF"/>
    <w:rsid w:val="5317929C"/>
    <w:rsid w:val="53190CFA"/>
    <w:rsid w:val="53196496"/>
    <w:rsid w:val="531B9A00"/>
    <w:rsid w:val="531D4B08"/>
    <w:rsid w:val="531E1709"/>
    <w:rsid w:val="531E22EE"/>
    <w:rsid w:val="531FFFC0"/>
    <w:rsid w:val="5321AA37"/>
    <w:rsid w:val="53234CE6"/>
    <w:rsid w:val="5324F7A9"/>
    <w:rsid w:val="5325301F"/>
    <w:rsid w:val="53253AA7"/>
    <w:rsid w:val="53297BAF"/>
    <w:rsid w:val="532A7E6B"/>
    <w:rsid w:val="532B8675"/>
    <w:rsid w:val="532D614E"/>
    <w:rsid w:val="532FDFDF"/>
    <w:rsid w:val="5330ECC5"/>
    <w:rsid w:val="53317476"/>
    <w:rsid w:val="5333E1B2"/>
    <w:rsid w:val="533569F9"/>
    <w:rsid w:val="5336D27C"/>
    <w:rsid w:val="53374A47"/>
    <w:rsid w:val="53385E8C"/>
    <w:rsid w:val="5338D6EE"/>
    <w:rsid w:val="53392111"/>
    <w:rsid w:val="533AC3FF"/>
    <w:rsid w:val="533D1FFB"/>
    <w:rsid w:val="533E2AB1"/>
    <w:rsid w:val="533F1A12"/>
    <w:rsid w:val="533F6245"/>
    <w:rsid w:val="533F81B8"/>
    <w:rsid w:val="53406A5A"/>
    <w:rsid w:val="5343D2A5"/>
    <w:rsid w:val="5345792C"/>
    <w:rsid w:val="5346A6EE"/>
    <w:rsid w:val="53489D63"/>
    <w:rsid w:val="5348B722"/>
    <w:rsid w:val="534952DD"/>
    <w:rsid w:val="534A4D6B"/>
    <w:rsid w:val="534B0AFD"/>
    <w:rsid w:val="534C2C58"/>
    <w:rsid w:val="534C8C2D"/>
    <w:rsid w:val="534CED0B"/>
    <w:rsid w:val="534E8941"/>
    <w:rsid w:val="534F8221"/>
    <w:rsid w:val="534FA63E"/>
    <w:rsid w:val="534FB3B8"/>
    <w:rsid w:val="5353C44A"/>
    <w:rsid w:val="5355826E"/>
    <w:rsid w:val="53565B94"/>
    <w:rsid w:val="53570C6E"/>
    <w:rsid w:val="53577F2A"/>
    <w:rsid w:val="5357AEEE"/>
    <w:rsid w:val="535B1FFE"/>
    <w:rsid w:val="535B8173"/>
    <w:rsid w:val="535D6D54"/>
    <w:rsid w:val="535D84CD"/>
    <w:rsid w:val="535E5715"/>
    <w:rsid w:val="535E759C"/>
    <w:rsid w:val="535EF4EB"/>
    <w:rsid w:val="5360C680"/>
    <w:rsid w:val="53613B5E"/>
    <w:rsid w:val="536163F9"/>
    <w:rsid w:val="5363A909"/>
    <w:rsid w:val="536439BE"/>
    <w:rsid w:val="5365A3A3"/>
    <w:rsid w:val="53661E8B"/>
    <w:rsid w:val="5366631D"/>
    <w:rsid w:val="5367CF79"/>
    <w:rsid w:val="5367F254"/>
    <w:rsid w:val="53695F02"/>
    <w:rsid w:val="536A9A86"/>
    <w:rsid w:val="536B30F3"/>
    <w:rsid w:val="536CDEBC"/>
    <w:rsid w:val="536D1CE9"/>
    <w:rsid w:val="536F3E87"/>
    <w:rsid w:val="5372C384"/>
    <w:rsid w:val="5372DA88"/>
    <w:rsid w:val="53764CD4"/>
    <w:rsid w:val="53769287"/>
    <w:rsid w:val="5376B4AC"/>
    <w:rsid w:val="53779BB2"/>
    <w:rsid w:val="53797696"/>
    <w:rsid w:val="537B2180"/>
    <w:rsid w:val="537B8D57"/>
    <w:rsid w:val="537BFA42"/>
    <w:rsid w:val="537C01B6"/>
    <w:rsid w:val="537EBB55"/>
    <w:rsid w:val="537FA633"/>
    <w:rsid w:val="5380D888"/>
    <w:rsid w:val="53812639"/>
    <w:rsid w:val="5381519A"/>
    <w:rsid w:val="53818AD0"/>
    <w:rsid w:val="53851541"/>
    <w:rsid w:val="53858922"/>
    <w:rsid w:val="53871AC7"/>
    <w:rsid w:val="538C495E"/>
    <w:rsid w:val="538CA93F"/>
    <w:rsid w:val="538CAF43"/>
    <w:rsid w:val="538DE8B1"/>
    <w:rsid w:val="538F17B7"/>
    <w:rsid w:val="538F9C60"/>
    <w:rsid w:val="5390FFAE"/>
    <w:rsid w:val="539371C4"/>
    <w:rsid w:val="5393F4F5"/>
    <w:rsid w:val="53983020"/>
    <w:rsid w:val="539843F4"/>
    <w:rsid w:val="53992BB9"/>
    <w:rsid w:val="5399DAFB"/>
    <w:rsid w:val="539A0136"/>
    <w:rsid w:val="539B47BC"/>
    <w:rsid w:val="539C14F1"/>
    <w:rsid w:val="539C2541"/>
    <w:rsid w:val="539DF5AF"/>
    <w:rsid w:val="539DFFA3"/>
    <w:rsid w:val="539E92F4"/>
    <w:rsid w:val="539F6A06"/>
    <w:rsid w:val="53A0652C"/>
    <w:rsid w:val="53A1266B"/>
    <w:rsid w:val="53A21360"/>
    <w:rsid w:val="53A2ABAF"/>
    <w:rsid w:val="53A2BA76"/>
    <w:rsid w:val="53A3BBA3"/>
    <w:rsid w:val="53A497FB"/>
    <w:rsid w:val="53A4F876"/>
    <w:rsid w:val="53A5DF0A"/>
    <w:rsid w:val="53A60C85"/>
    <w:rsid w:val="53A75C31"/>
    <w:rsid w:val="53A88D64"/>
    <w:rsid w:val="53A89E66"/>
    <w:rsid w:val="53A94DE3"/>
    <w:rsid w:val="53A98DF9"/>
    <w:rsid w:val="53AA73A2"/>
    <w:rsid w:val="53ABFB53"/>
    <w:rsid w:val="53AE29E2"/>
    <w:rsid w:val="53AECB59"/>
    <w:rsid w:val="53B12E2F"/>
    <w:rsid w:val="53B2C9D4"/>
    <w:rsid w:val="53B35EA5"/>
    <w:rsid w:val="53B5C477"/>
    <w:rsid w:val="53B6010D"/>
    <w:rsid w:val="53BB6CD8"/>
    <w:rsid w:val="53BB9C15"/>
    <w:rsid w:val="53BCD576"/>
    <w:rsid w:val="53BEDBB4"/>
    <w:rsid w:val="53C0BDAA"/>
    <w:rsid w:val="53C1BFA0"/>
    <w:rsid w:val="53C22F93"/>
    <w:rsid w:val="53C26531"/>
    <w:rsid w:val="53C38322"/>
    <w:rsid w:val="53C469B0"/>
    <w:rsid w:val="53C54B85"/>
    <w:rsid w:val="53C6B3D2"/>
    <w:rsid w:val="53C6F0F6"/>
    <w:rsid w:val="53C804D8"/>
    <w:rsid w:val="53C8EDD6"/>
    <w:rsid w:val="53C9C964"/>
    <w:rsid w:val="53CB4C62"/>
    <w:rsid w:val="53CB65D6"/>
    <w:rsid w:val="53CBC950"/>
    <w:rsid w:val="53CC7991"/>
    <w:rsid w:val="53CCF4A0"/>
    <w:rsid w:val="53D0CE4A"/>
    <w:rsid w:val="53D1AC8A"/>
    <w:rsid w:val="53D29405"/>
    <w:rsid w:val="53D3BDE8"/>
    <w:rsid w:val="53D62958"/>
    <w:rsid w:val="53D62C1E"/>
    <w:rsid w:val="53D844FF"/>
    <w:rsid w:val="53D8ABBF"/>
    <w:rsid w:val="53D9FA2F"/>
    <w:rsid w:val="53DA7498"/>
    <w:rsid w:val="53DC8860"/>
    <w:rsid w:val="53DCBFA4"/>
    <w:rsid w:val="53DD5EC4"/>
    <w:rsid w:val="53DEB92E"/>
    <w:rsid w:val="53DF1C5F"/>
    <w:rsid w:val="53DF4C8F"/>
    <w:rsid w:val="53DF65A6"/>
    <w:rsid w:val="53E2CACC"/>
    <w:rsid w:val="53E5E4D7"/>
    <w:rsid w:val="53E689B8"/>
    <w:rsid w:val="53E6C19A"/>
    <w:rsid w:val="53E701A5"/>
    <w:rsid w:val="53E8CA7F"/>
    <w:rsid w:val="53E9A125"/>
    <w:rsid w:val="53EC0403"/>
    <w:rsid w:val="53EC1024"/>
    <w:rsid w:val="53EC31D7"/>
    <w:rsid w:val="53EDED26"/>
    <w:rsid w:val="53F150F9"/>
    <w:rsid w:val="53F1E4F1"/>
    <w:rsid w:val="53F2765B"/>
    <w:rsid w:val="53F28642"/>
    <w:rsid w:val="53F42FB0"/>
    <w:rsid w:val="53F53DB5"/>
    <w:rsid w:val="53F5A245"/>
    <w:rsid w:val="53F5B5EA"/>
    <w:rsid w:val="53F63920"/>
    <w:rsid w:val="53F7D53E"/>
    <w:rsid w:val="53F8CFAD"/>
    <w:rsid w:val="53FB55A9"/>
    <w:rsid w:val="53FD147B"/>
    <w:rsid w:val="53FD941A"/>
    <w:rsid w:val="53FDC2B9"/>
    <w:rsid w:val="53FE959A"/>
    <w:rsid w:val="53FEEFF4"/>
    <w:rsid w:val="53FF5DCB"/>
    <w:rsid w:val="53FF8AFF"/>
    <w:rsid w:val="53FFA067"/>
    <w:rsid w:val="54006B0A"/>
    <w:rsid w:val="5400D7E6"/>
    <w:rsid w:val="5401FC09"/>
    <w:rsid w:val="54020CBD"/>
    <w:rsid w:val="54021816"/>
    <w:rsid w:val="5404AE4A"/>
    <w:rsid w:val="5406401E"/>
    <w:rsid w:val="5407430B"/>
    <w:rsid w:val="5408F554"/>
    <w:rsid w:val="540A2F62"/>
    <w:rsid w:val="540A48A8"/>
    <w:rsid w:val="540D4E8D"/>
    <w:rsid w:val="540EB352"/>
    <w:rsid w:val="540ED455"/>
    <w:rsid w:val="54107E87"/>
    <w:rsid w:val="541192D4"/>
    <w:rsid w:val="5416D4F3"/>
    <w:rsid w:val="54184901"/>
    <w:rsid w:val="541A8045"/>
    <w:rsid w:val="541BC16E"/>
    <w:rsid w:val="541DF102"/>
    <w:rsid w:val="541E1366"/>
    <w:rsid w:val="541FE33D"/>
    <w:rsid w:val="54209D48"/>
    <w:rsid w:val="5420B141"/>
    <w:rsid w:val="542267FB"/>
    <w:rsid w:val="54239FD6"/>
    <w:rsid w:val="5424F082"/>
    <w:rsid w:val="5426081F"/>
    <w:rsid w:val="54266433"/>
    <w:rsid w:val="5427182A"/>
    <w:rsid w:val="54291B39"/>
    <w:rsid w:val="54292181"/>
    <w:rsid w:val="5429C8A7"/>
    <w:rsid w:val="542A3395"/>
    <w:rsid w:val="542AD40A"/>
    <w:rsid w:val="542C34C9"/>
    <w:rsid w:val="542EAF30"/>
    <w:rsid w:val="542F03B4"/>
    <w:rsid w:val="54304A43"/>
    <w:rsid w:val="5431BDD9"/>
    <w:rsid w:val="54359DD6"/>
    <w:rsid w:val="54367155"/>
    <w:rsid w:val="54368902"/>
    <w:rsid w:val="54396C66"/>
    <w:rsid w:val="543988FF"/>
    <w:rsid w:val="543BC3E3"/>
    <w:rsid w:val="543BDEEE"/>
    <w:rsid w:val="54404174"/>
    <w:rsid w:val="54419F9C"/>
    <w:rsid w:val="54461319"/>
    <w:rsid w:val="544731E0"/>
    <w:rsid w:val="5449F4B9"/>
    <w:rsid w:val="544C15FC"/>
    <w:rsid w:val="544CB951"/>
    <w:rsid w:val="544D115B"/>
    <w:rsid w:val="544E95C3"/>
    <w:rsid w:val="544EB61C"/>
    <w:rsid w:val="54501230"/>
    <w:rsid w:val="5452256A"/>
    <w:rsid w:val="54528EC9"/>
    <w:rsid w:val="5453516E"/>
    <w:rsid w:val="5457D1EB"/>
    <w:rsid w:val="5457E5FE"/>
    <w:rsid w:val="54588832"/>
    <w:rsid w:val="545A7202"/>
    <w:rsid w:val="545A75B4"/>
    <w:rsid w:val="545AE4F0"/>
    <w:rsid w:val="545AFB82"/>
    <w:rsid w:val="545CEC4D"/>
    <w:rsid w:val="545E4AE7"/>
    <w:rsid w:val="545FABE6"/>
    <w:rsid w:val="54601040"/>
    <w:rsid w:val="5460EA31"/>
    <w:rsid w:val="5461DDCE"/>
    <w:rsid w:val="5462471A"/>
    <w:rsid w:val="54631AB9"/>
    <w:rsid w:val="54646A26"/>
    <w:rsid w:val="5464962C"/>
    <w:rsid w:val="546668A9"/>
    <w:rsid w:val="54678A17"/>
    <w:rsid w:val="5467FEE7"/>
    <w:rsid w:val="54680190"/>
    <w:rsid w:val="5468E766"/>
    <w:rsid w:val="54691AE2"/>
    <w:rsid w:val="546AC115"/>
    <w:rsid w:val="546CA383"/>
    <w:rsid w:val="546E32C8"/>
    <w:rsid w:val="54709661"/>
    <w:rsid w:val="5470B621"/>
    <w:rsid w:val="54718D51"/>
    <w:rsid w:val="5472468E"/>
    <w:rsid w:val="5472DDF8"/>
    <w:rsid w:val="5473ADC2"/>
    <w:rsid w:val="54762762"/>
    <w:rsid w:val="5479A9C5"/>
    <w:rsid w:val="547AA160"/>
    <w:rsid w:val="547BB9A9"/>
    <w:rsid w:val="547CFED2"/>
    <w:rsid w:val="547D97BD"/>
    <w:rsid w:val="547E1778"/>
    <w:rsid w:val="547F0F49"/>
    <w:rsid w:val="54801231"/>
    <w:rsid w:val="548171CA"/>
    <w:rsid w:val="548233A2"/>
    <w:rsid w:val="5486248C"/>
    <w:rsid w:val="54884DC6"/>
    <w:rsid w:val="5489148C"/>
    <w:rsid w:val="548A18CE"/>
    <w:rsid w:val="548AD21B"/>
    <w:rsid w:val="548B98B7"/>
    <w:rsid w:val="548CE486"/>
    <w:rsid w:val="548DE989"/>
    <w:rsid w:val="548E1311"/>
    <w:rsid w:val="548E27B6"/>
    <w:rsid w:val="548EA785"/>
    <w:rsid w:val="548EB1BE"/>
    <w:rsid w:val="548F5CBA"/>
    <w:rsid w:val="548F9623"/>
    <w:rsid w:val="5490E0A6"/>
    <w:rsid w:val="5491742A"/>
    <w:rsid w:val="5492FEF5"/>
    <w:rsid w:val="549312FD"/>
    <w:rsid w:val="549608D2"/>
    <w:rsid w:val="54963D7E"/>
    <w:rsid w:val="54977769"/>
    <w:rsid w:val="549CA677"/>
    <w:rsid w:val="549FAB81"/>
    <w:rsid w:val="54A03657"/>
    <w:rsid w:val="54A2BED0"/>
    <w:rsid w:val="54A45A5F"/>
    <w:rsid w:val="54A561E6"/>
    <w:rsid w:val="54A6007F"/>
    <w:rsid w:val="54A619D3"/>
    <w:rsid w:val="54A9713C"/>
    <w:rsid w:val="54AADF83"/>
    <w:rsid w:val="54ABDF76"/>
    <w:rsid w:val="54AD9402"/>
    <w:rsid w:val="54AFF587"/>
    <w:rsid w:val="54B3B136"/>
    <w:rsid w:val="54BAFC36"/>
    <w:rsid w:val="54BBDF8F"/>
    <w:rsid w:val="54BC54DF"/>
    <w:rsid w:val="54BDCC59"/>
    <w:rsid w:val="54BF64FD"/>
    <w:rsid w:val="54C05AFF"/>
    <w:rsid w:val="54C1C812"/>
    <w:rsid w:val="54C1FF48"/>
    <w:rsid w:val="54C24AE8"/>
    <w:rsid w:val="54C2C696"/>
    <w:rsid w:val="54C336FF"/>
    <w:rsid w:val="54C34DE1"/>
    <w:rsid w:val="54C36876"/>
    <w:rsid w:val="54C41BAA"/>
    <w:rsid w:val="54C50D5C"/>
    <w:rsid w:val="54C6B6C9"/>
    <w:rsid w:val="54C89511"/>
    <w:rsid w:val="54C8EC44"/>
    <w:rsid w:val="54C99800"/>
    <w:rsid w:val="54CA520F"/>
    <w:rsid w:val="54CA60AA"/>
    <w:rsid w:val="54CAFD4A"/>
    <w:rsid w:val="54CC0336"/>
    <w:rsid w:val="54CC401E"/>
    <w:rsid w:val="54CEB1D8"/>
    <w:rsid w:val="54CFC1F0"/>
    <w:rsid w:val="54D0BE84"/>
    <w:rsid w:val="54D50AB2"/>
    <w:rsid w:val="54D611FA"/>
    <w:rsid w:val="54D67B86"/>
    <w:rsid w:val="54D89C7F"/>
    <w:rsid w:val="54DA9850"/>
    <w:rsid w:val="54DC9C73"/>
    <w:rsid w:val="54DD4DD1"/>
    <w:rsid w:val="54DD934F"/>
    <w:rsid w:val="54DE8F3F"/>
    <w:rsid w:val="54DFD092"/>
    <w:rsid w:val="54E2A967"/>
    <w:rsid w:val="54E2AD04"/>
    <w:rsid w:val="54E3D173"/>
    <w:rsid w:val="54E61829"/>
    <w:rsid w:val="54E73FC3"/>
    <w:rsid w:val="54E94515"/>
    <w:rsid w:val="54E96C45"/>
    <w:rsid w:val="54E9FA0C"/>
    <w:rsid w:val="54EB536A"/>
    <w:rsid w:val="54EBDF5F"/>
    <w:rsid w:val="54EC173F"/>
    <w:rsid w:val="54EE2B76"/>
    <w:rsid w:val="54EFCFC5"/>
    <w:rsid w:val="54EFE58C"/>
    <w:rsid w:val="54F09606"/>
    <w:rsid w:val="54F15D6D"/>
    <w:rsid w:val="54F335F1"/>
    <w:rsid w:val="54F35D3A"/>
    <w:rsid w:val="54F6F4DA"/>
    <w:rsid w:val="54F79CC6"/>
    <w:rsid w:val="54F7E01A"/>
    <w:rsid w:val="54F7E81D"/>
    <w:rsid w:val="54F8D02F"/>
    <w:rsid w:val="54FA6CCE"/>
    <w:rsid w:val="54FA8653"/>
    <w:rsid w:val="54FCEC0C"/>
    <w:rsid w:val="54FF9D79"/>
    <w:rsid w:val="5500FB68"/>
    <w:rsid w:val="55015AC4"/>
    <w:rsid w:val="5501D594"/>
    <w:rsid w:val="55021FCE"/>
    <w:rsid w:val="55029123"/>
    <w:rsid w:val="55039E57"/>
    <w:rsid w:val="550CC4A4"/>
    <w:rsid w:val="550D5225"/>
    <w:rsid w:val="550E0C71"/>
    <w:rsid w:val="550E9D46"/>
    <w:rsid w:val="550FF6F2"/>
    <w:rsid w:val="550FFA49"/>
    <w:rsid w:val="5510D82C"/>
    <w:rsid w:val="5512B2A7"/>
    <w:rsid w:val="5512D77C"/>
    <w:rsid w:val="55138209"/>
    <w:rsid w:val="5513A19D"/>
    <w:rsid w:val="5515BC33"/>
    <w:rsid w:val="5519AB66"/>
    <w:rsid w:val="551B49F2"/>
    <w:rsid w:val="551D0B15"/>
    <w:rsid w:val="551EA5E4"/>
    <w:rsid w:val="5521010D"/>
    <w:rsid w:val="552220D2"/>
    <w:rsid w:val="552260DD"/>
    <w:rsid w:val="5522D80A"/>
    <w:rsid w:val="55241672"/>
    <w:rsid w:val="552799B7"/>
    <w:rsid w:val="55299546"/>
    <w:rsid w:val="5529F5EC"/>
    <w:rsid w:val="552A21A1"/>
    <w:rsid w:val="552AEDA5"/>
    <w:rsid w:val="552BAF06"/>
    <w:rsid w:val="552D2871"/>
    <w:rsid w:val="552D8F8D"/>
    <w:rsid w:val="552DBEA6"/>
    <w:rsid w:val="552E7002"/>
    <w:rsid w:val="552E834A"/>
    <w:rsid w:val="552EB16A"/>
    <w:rsid w:val="5530DCD3"/>
    <w:rsid w:val="5532AC0D"/>
    <w:rsid w:val="55330328"/>
    <w:rsid w:val="55339DD9"/>
    <w:rsid w:val="5533F1A9"/>
    <w:rsid w:val="55345E4F"/>
    <w:rsid w:val="55358867"/>
    <w:rsid w:val="553891F1"/>
    <w:rsid w:val="5538B8AE"/>
    <w:rsid w:val="55393DCB"/>
    <w:rsid w:val="5539938E"/>
    <w:rsid w:val="5539F28F"/>
    <w:rsid w:val="553CF6CC"/>
    <w:rsid w:val="553E2980"/>
    <w:rsid w:val="553E4B65"/>
    <w:rsid w:val="553FEEAE"/>
    <w:rsid w:val="55408EEF"/>
    <w:rsid w:val="5540B41B"/>
    <w:rsid w:val="55454CEE"/>
    <w:rsid w:val="554713D8"/>
    <w:rsid w:val="5547F411"/>
    <w:rsid w:val="55486B08"/>
    <w:rsid w:val="55493E74"/>
    <w:rsid w:val="5549C015"/>
    <w:rsid w:val="554B479E"/>
    <w:rsid w:val="554D9B7A"/>
    <w:rsid w:val="554E0D80"/>
    <w:rsid w:val="554E180C"/>
    <w:rsid w:val="554F8779"/>
    <w:rsid w:val="5551FFD4"/>
    <w:rsid w:val="55527809"/>
    <w:rsid w:val="55534EC3"/>
    <w:rsid w:val="5553766F"/>
    <w:rsid w:val="5553D894"/>
    <w:rsid w:val="5556B7AE"/>
    <w:rsid w:val="555783C0"/>
    <w:rsid w:val="5557CE6B"/>
    <w:rsid w:val="5558C7EA"/>
    <w:rsid w:val="555CAC43"/>
    <w:rsid w:val="555CDA7F"/>
    <w:rsid w:val="555D6F07"/>
    <w:rsid w:val="555F9AB2"/>
    <w:rsid w:val="55610948"/>
    <w:rsid w:val="5561B789"/>
    <w:rsid w:val="55625C71"/>
    <w:rsid w:val="55634634"/>
    <w:rsid w:val="5563DE3B"/>
    <w:rsid w:val="55653895"/>
    <w:rsid w:val="5566229B"/>
    <w:rsid w:val="55666570"/>
    <w:rsid w:val="55691DF0"/>
    <w:rsid w:val="556942EA"/>
    <w:rsid w:val="556ADBA1"/>
    <w:rsid w:val="556FB236"/>
    <w:rsid w:val="556FF81C"/>
    <w:rsid w:val="5570FA08"/>
    <w:rsid w:val="5571B660"/>
    <w:rsid w:val="557526A8"/>
    <w:rsid w:val="55754439"/>
    <w:rsid w:val="557575A8"/>
    <w:rsid w:val="5575CEEF"/>
    <w:rsid w:val="5575DB92"/>
    <w:rsid w:val="55761691"/>
    <w:rsid w:val="55789005"/>
    <w:rsid w:val="557899BE"/>
    <w:rsid w:val="557AE38B"/>
    <w:rsid w:val="557F7AB4"/>
    <w:rsid w:val="55818DE4"/>
    <w:rsid w:val="5581ECA1"/>
    <w:rsid w:val="55829FA5"/>
    <w:rsid w:val="558555CD"/>
    <w:rsid w:val="5586891B"/>
    <w:rsid w:val="55886A43"/>
    <w:rsid w:val="558AE113"/>
    <w:rsid w:val="558B88C0"/>
    <w:rsid w:val="558B9FB7"/>
    <w:rsid w:val="558BD5E2"/>
    <w:rsid w:val="558C4C4D"/>
    <w:rsid w:val="558D215A"/>
    <w:rsid w:val="558DCE1F"/>
    <w:rsid w:val="558E0497"/>
    <w:rsid w:val="558FA05E"/>
    <w:rsid w:val="558FA63A"/>
    <w:rsid w:val="55911678"/>
    <w:rsid w:val="559132A2"/>
    <w:rsid w:val="55915CA1"/>
    <w:rsid w:val="55928127"/>
    <w:rsid w:val="5594A6B0"/>
    <w:rsid w:val="5594B479"/>
    <w:rsid w:val="5596CFFE"/>
    <w:rsid w:val="5596FCBF"/>
    <w:rsid w:val="55976A86"/>
    <w:rsid w:val="559A26C9"/>
    <w:rsid w:val="559AC895"/>
    <w:rsid w:val="559AFFD4"/>
    <w:rsid w:val="559B665D"/>
    <w:rsid w:val="559B8901"/>
    <w:rsid w:val="559C1E0D"/>
    <w:rsid w:val="559D7558"/>
    <w:rsid w:val="55A1BCBD"/>
    <w:rsid w:val="55A52471"/>
    <w:rsid w:val="55A677AA"/>
    <w:rsid w:val="55A73376"/>
    <w:rsid w:val="55A74E99"/>
    <w:rsid w:val="55A96080"/>
    <w:rsid w:val="55AB6B7F"/>
    <w:rsid w:val="55AE4EB0"/>
    <w:rsid w:val="55B1ED72"/>
    <w:rsid w:val="55B29106"/>
    <w:rsid w:val="55B37B8C"/>
    <w:rsid w:val="55B38DD8"/>
    <w:rsid w:val="55B41C7A"/>
    <w:rsid w:val="55B83159"/>
    <w:rsid w:val="55B8B12E"/>
    <w:rsid w:val="55BA154E"/>
    <w:rsid w:val="55BAB8F5"/>
    <w:rsid w:val="55BB7766"/>
    <w:rsid w:val="55BC15EE"/>
    <w:rsid w:val="55BD4A4F"/>
    <w:rsid w:val="55BF0BD0"/>
    <w:rsid w:val="55BF923E"/>
    <w:rsid w:val="55C02D12"/>
    <w:rsid w:val="55C08013"/>
    <w:rsid w:val="55C1A53E"/>
    <w:rsid w:val="55C1C357"/>
    <w:rsid w:val="55C2C72D"/>
    <w:rsid w:val="55C4C667"/>
    <w:rsid w:val="55C67AC8"/>
    <w:rsid w:val="55C72C68"/>
    <w:rsid w:val="55C7A004"/>
    <w:rsid w:val="55C87728"/>
    <w:rsid w:val="55C942F7"/>
    <w:rsid w:val="55CA32E8"/>
    <w:rsid w:val="55CB0BB8"/>
    <w:rsid w:val="55CBCE34"/>
    <w:rsid w:val="55CD45F1"/>
    <w:rsid w:val="55CD4A8D"/>
    <w:rsid w:val="55D08EE3"/>
    <w:rsid w:val="55D0E59A"/>
    <w:rsid w:val="55D1221F"/>
    <w:rsid w:val="55D13F8E"/>
    <w:rsid w:val="55D205A1"/>
    <w:rsid w:val="55D30DBA"/>
    <w:rsid w:val="55D33578"/>
    <w:rsid w:val="55D50484"/>
    <w:rsid w:val="55D90CA5"/>
    <w:rsid w:val="55D944F3"/>
    <w:rsid w:val="55DA91DF"/>
    <w:rsid w:val="55DB9AFD"/>
    <w:rsid w:val="55DD612E"/>
    <w:rsid w:val="55DF0F67"/>
    <w:rsid w:val="55DF69CA"/>
    <w:rsid w:val="55DFD5B5"/>
    <w:rsid w:val="55E01982"/>
    <w:rsid w:val="55E2CC43"/>
    <w:rsid w:val="55E2F9CE"/>
    <w:rsid w:val="55E34397"/>
    <w:rsid w:val="55E4BB24"/>
    <w:rsid w:val="55E72B40"/>
    <w:rsid w:val="55EC19BA"/>
    <w:rsid w:val="55EC8C97"/>
    <w:rsid w:val="55EF29EE"/>
    <w:rsid w:val="55EFD063"/>
    <w:rsid w:val="55F0B89E"/>
    <w:rsid w:val="55F16CDC"/>
    <w:rsid w:val="55F21FA1"/>
    <w:rsid w:val="55F2EFC8"/>
    <w:rsid w:val="55F36B78"/>
    <w:rsid w:val="55F70305"/>
    <w:rsid w:val="55FA76CA"/>
    <w:rsid w:val="55FB8F3E"/>
    <w:rsid w:val="55FD522E"/>
    <w:rsid w:val="55FDE579"/>
    <w:rsid w:val="55FEA81B"/>
    <w:rsid w:val="55FFC495"/>
    <w:rsid w:val="560165CE"/>
    <w:rsid w:val="5602A3B5"/>
    <w:rsid w:val="56036ED0"/>
    <w:rsid w:val="5603DBFB"/>
    <w:rsid w:val="5603FF24"/>
    <w:rsid w:val="56041664"/>
    <w:rsid w:val="560522E5"/>
    <w:rsid w:val="5607EC70"/>
    <w:rsid w:val="5607FF1A"/>
    <w:rsid w:val="56083AB0"/>
    <w:rsid w:val="560844B0"/>
    <w:rsid w:val="56085544"/>
    <w:rsid w:val="560A23D7"/>
    <w:rsid w:val="560AB744"/>
    <w:rsid w:val="560B974F"/>
    <w:rsid w:val="560E0F6E"/>
    <w:rsid w:val="56106536"/>
    <w:rsid w:val="561130E4"/>
    <w:rsid w:val="56116D09"/>
    <w:rsid w:val="5612339B"/>
    <w:rsid w:val="56137428"/>
    <w:rsid w:val="56148705"/>
    <w:rsid w:val="5614E12D"/>
    <w:rsid w:val="56179863"/>
    <w:rsid w:val="5617D7B5"/>
    <w:rsid w:val="5618AF26"/>
    <w:rsid w:val="56195424"/>
    <w:rsid w:val="561ABFC0"/>
    <w:rsid w:val="561BA4A0"/>
    <w:rsid w:val="561F8CD4"/>
    <w:rsid w:val="5620C9EB"/>
    <w:rsid w:val="5621465B"/>
    <w:rsid w:val="56229378"/>
    <w:rsid w:val="5622A973"/>
    <w:rsid w:val="5623C768"/>
    <w:rsid w:val="5624424D"/>
    <w:rsid w:val="5625B0DE"/>
    <w:rsid w:val="562763F0"/>
    <w:rsid w:val="562780D9"/>
    <w:rsid w:val="562820FE"/>
    <w:rsid w:val="562841A0"/>
    <w:rsid w:val="562A7DF2"/>
    <w:rsid w:val="562AB23E"/>
    <w:rsid w:val="562CBEDF"/>
    <w:rsid w:val="562EA2FE"/>
    <w:rsid w:val="5631B1C0"/>
    <w:rsid w:val="5631FD6C"/>
    <w:rsid w:val="56331A1D"/>
    <w:rsid w:val="5633FAE4"/>
    <w:rsid w:val="5635606D"/>
    <w:rsid w:val="563634B5"/>
    <w:rsid w:val="563877EF"/>
    <w:rsid w:val="5638ADAF"/>
    <w:rsid w:val="563BAE51"/>
    <w:rsid w:val="563C49CB"/>
    <w:rsid w:val="563C7802"/>
    <w:rsid w:val="563C920A"/>
    <w:rsid w:val="563D3201"/>
    <w:rsid w:val="5641C71E"/>
    <w:rsid w:val="56430C79"/>
    <w:rsid w:val="56437F12"/>
    <w:rsid w:val="56446DE1"/>
    <w:rsid w:val="56454A06"/>
    <w:rsid w:val="5646C3AE"/>
    <w:rsid w:val="56478CC3"/>
    <w:rsid w:val="56488F9D"/>
    <w:rsid w:val="56489330"/>
    <w:rsid w:val="564A7289"/>
    <w:rsid w:val="564D6282"/>
    <w:rsid w:val="564FDCD8"/>
    <w:rsid w:val="56510A6C"/>
    <w:rsid w:val="5651A560"/>
    <w:rsid w:val="56528ACD"/>
    <w:rsid w:val="5652D36E"/>
    <w:rsid w:val="56546B7F"/>
    <w:rsid w:val="565549D7"/>
    <w:rsid w:val="5655A549"/>
    <w:rsid w:val="5655D0BF"/>
    <w:rsid w:val="5655F70C"/>
    <w:rsid w:val="56583B4F"/>
    <w:rsid w:val="565BFDEB"/>
    <w:rsid w:val="565C62E1"/>
    <w:rsid w:val="565CFA0A"/>
    <w:rsid w:val="565D0F0D"/>
    <w:rsid w:val="565E904E"/>
    <w:rsid w:val="565F133B"/>
    <w:rsid w:val="565F1E42"/>
    <w:rsid w:val="5661EDF4"/>
    <w:rsid w:val="5662EF31"/>
    <w:rsid w:val="566337E0"/>
    <w:rsid w:val="56640F06"/>
    <w:rsid w:val="56655914"/>
    <w:rsid w:val="5667E66B"/>
    <w:rsid w:val="56692059"/>
    <w:rsid w:val="566EE189"/>
    <w:rsid w:val="566EFF94"/>
    <w:rsid w:val="566F011D"/>
    <w:rsid w:val="567056ED"/>
    <w:rsid w:val="56709301"/>
    <w:rsid w:val="567289E6"/>
    <w:rsid w:val="5673FE8A"/>
    <w:rsid w:val="5674888F"/>
    <w:rsid w:val="567618A7"/>
    <w:rsid w:val="56763DF8"/>
    <w:rsid w:val="5676D155"/>
    <w:rsid w:val="56772E51"/>
    <w:rsid w:val="5677413E"/>
    <w:rsid w:val="5678B888"/>
    <w:rsid w:val="56792D01"/>
    <w:rsid w:val="567965E5"/>
    <w:rsid w:val="567A79E1"/>
    <w:rsid w:val="567B76FB"/>
    <w:rsid w:val="567F93AD"/>
    <w:rsid w:val="568128CE"/>
    <w:rsid w:val="568157F8"/>
    <w:rsid w:val="5683DDA7"/>
    <w:rsid w:val="56842012"/>
    <w:rsid w:val="56850A48"/>
    <w:rsid w:val="56858AAE"/>
    <w:rsid w:val="56869AA6"/>
    <w:rsid w:val="56890D5B"/>
    <w:rsid w:val="5689FE0D"/>
    <w:rsid w:val="568BCF02"/>
    <w:rsid w:val="568C3C2B"/>
    <w:rsid w:val="568C707F"/>
    <w:rsid w:val="568ED296"/>
    <w:rsid w:val="569051E5"/>
    <w:rsid w:val="5690CF7C"/>
    <w:rsid w:val="569459C7"/>
    <w:rsid w:val="56947729"/>
    <w:rsid w:val="56972692"/>
    <w:rsid w:val="56994B73"/>
    <w:rsid w:val="5699E0EE"/>
    <w:rsid w:val="5699FC37"/>
    <w:rsid w:val="569A058B"/>
    <w:rsid w:val="569BB40D"/>
    <w:rsid w:val="569C23EF"/>
    <w:rsid w:val="569DA729"/>
    <w:rsid w:val="569EAEB8"/>
    <w:rsid w:val="569FD60A"/>
    <w:rsid w:val="56A1C1B3"/>
    <w:rsid w:val="56A2A715"/>
    <w:rsid w:val="56A2CC06"/>
    <w:rsid w:val="56A4E846"/>
    <w:rsid w:val="56A55E1A"/>
    <w:rsid w:val="56A575B1"/>
    <w:rsid w:val="56A57D44"/>
    <w:rsid w:val="56A637F0"/>
    <w:rsid w:val="56A6A0B0"/>
    <w:rsid w:val="56A6A333"/>
    <w:rsid w:val="56A795B5"/>
    <w:rsid w:val="56A99E50"/>
    <w:rsid w:val="56AC3CCC"/>
    <w:rsid w:val="56AD3535"/>
    <w:rsid w:val="56AD4E80"/>
    <w:rsid w:val="56ADA154"/>
    <w:rsid w:val="56AF24CC"/>
    <w:rsid w:val="56B1C943"/>
    <w:rsid w:val="56B2D0C8"/>
    <w:rsid w:val="56B3A9E8"/>
    <w:rsid w:val="56B3BE6D"/>
    <w:rsid w:val="56BBC4D6"/>
    <w:rsid w:val="56BBCC2B"/>
    <w:rsid w:val="56BC2932"/>
    <w:rsid w:val="56BC3BB0"/>
    <w:rsid w:val="56BCD16E"/>
    <w:rsid w:val="56BE749A"/>
    <w:rsid w:val="56BFBF76"/>
    <w:rsid w:val="56C0A923"/>
    <w:rsid w:val="56C0F149"/>
    <w:rsid w:val="56C1DB43"/>
    <w:rsid w:val="56C34A9A"/>
    <w:rsid w:val="56C44E81"/>
    <w:rsid w:val="56C5537E"/>
    <w:rsid w:val="56C6C11B"/>
    <w:rsid w:val="56C8047C"/>
    <w:rsid w:val="56CC2454"/>
    <w:rsid w:val="56CCBECD"/>
    <w:rsid w:val="56CCDE02"/>
    <w:rsid w:val="56CDA008"/>
    <w:rsid w:val="56CDF364"/>
    <w:rsid w:val="56CE4240"/>
    <w:rsid w:val="56D05496"/>
    <w:rsid w:val="56D0EA2F"/>
    <w:rsid w:val="56D1137C"/>
    <w:rsid w:val="56D14121"/>
    <w:rsid w:val="56D464A3"/>
    <w:rsid w:val="56D494E7"/>
    <w:rsid w:val="56D497E5"/>
    <w:rsid w:val="56D4A035"/>
    <w:rsid w:val="56D6E980"/>
    <w:rsid w:val="56D774A6"/>
    <w:rsid w:val="56D8361E"/>
    <w:rsid w:val="56D883B5"/>
    <w:rsid w:val="56D8DF0E"/>
    <w:rsid w:val="56DA4FA1"/>
    <w:rsid w:val="56DA9BF8"/>
    <w:rsid w:val="56DDD72D"/>
    <w:rsid w:val="56DF055B"/>
    <w:rsid w:val="56E1C05A"/>
    <w:rsid w:val="56E222F1"/>
    <w:rsid w:val="56E22FDB"/>
    <w:rsid w:val="56E2B991"/>
    <w:rsid w:val="56E31B53"/>
    <w:rsid w:val="56E6816D"/>
    <w:rsid w:val="56E72778"/>
    <w:rsid w:val="56E740CF"/>
    <w:rsid w:val="56E77781"/>
    <w:rsid w:val="56E87434"/>
    <w:rsid w:val="56E8E06C"/>
    <w:rsid w:val="56E9D24B"/>
    <w:rsid w:val="56EA5D48"/>
    <w:rsid w:val="56EA69BE"/>
    <w:rsid w:val="56EA72FA"/>
    <w:rsid w:val="56EA80FC"/>
    <w:rsid w:val="56ED4131"/>
    <w:rsid w:val="56EDA68B"/>
    <w:rsid w:val="56EDEA49"/>
    <w:rsid w:val="56EF5DCD"/>
    <w:rsid w:val="56F17DA5"/>
    <w:rsid w:val="56F1AD49"/>
    <w:rsid w:val="56F2DBAE"/>
    <w:rsid w:val="56F33B0E"/>
    <w:rsid w:val="56FA47C0"/>
    <w:rsid w:val="56FA6ABA"/>
    <w:rsid w:val="56FB3C64"/>
    <w:rsid w:val="56FC1C9F"/>
    <w:rsid w:val="56FDEB2D"/>
    <w:rsid w:val="56FFF1D8"/>
    <w:rsid w:val="57014F2C"/>
    <w:rsid w:val="57017019"/>
    <w:rsid w:val="5701CC04"/>
    <w:rsid w:val="5702299A"/>
    <w:rsid w:val="5704400A"/>
    <w:rsid w:val="57050BEF"/>
    <w:rsid w:val="57067CA6"/>
    <w:rsid w:val="5706CE8E"/>
    <w:rsid w:val="5707F3AC"/>
    <w:rsid w:val="570C831D"/>
    <w:rsid w:val="570E2A5C"/>
    <w:rsid w:val="57107AC5"/>
    <w:rsid w:val="5710CAE7"/>
    <w:rsid w:val="5710CD11"/>
    <w:rsid w:val="5711A9B8"/>
    <w:rsid w:val="57153FB2"/>
    <w:rsid w:val="57172917"/>
    <w:rsid w:val="5717DBA6"/>
    <w:rsid w:val="5719F48D"/>
    <w:rsid w:val="571B76AA"/>
    <w:rsid w:val="571D03C6"/>
    <w:rsid w:val="571DE2A0"/>
    <w:rsid w:val="571E70CD"/>
    <w:rsid w:val="571F2264"/>
    <w:rsid w:val="571F523C"/>
    <w:rsid w:val="571FE921"/>
    <w:rsid w:val="57201747"/>
    <w:rsid w:val="5722865D"/>
    <w:rsid w:val="57265313"/>
    <w:rsid w:val="57290B5D"/>
    <w:rsid w:val="57290F90"/>
    <w:rsid w:val="5729373E"/>
    <w:rsid w:val="5729E301"/>
    <w:rsid w:val="572ABFE3"/>
    <w:rsid w:val="572C1C12"/>
    <w:rsid w:val="572CCECD"/>
    <w:rsid w:val="572DB638"/>
    <w:rsid w:val="57302648"/>
    <w:rsid w:val="5733C554"/>
    <w:rsid w:val="57364519"/>
    <w:rsid w:val="5736760F"/>
    <w:rsid w:val="57372C99"/>
    <w:rsid w:val="5737B776"/>
    <w:rsid w:val="5737FB80"/>
    <w:rsid w:val="57387B76"/>
    <w:rsid w:val="57394E16"/>
    <w:rsid w:val="573A9251"/>
    <w:rsid w:val="573B8D99"/>
    <w:rsid w:val="573CF48C"/>
    <w:rsid w:val="573D8B48"/>
    <w:rsid w:val="573DC40E"/>
    <w:rsid w:val="573E1042"/>
    <w:rsid w:val="573FB323"/>
    <w:rsid w:val="57444C32"/>
    <w:rsid w:val="57456F87"/>
    <w:rsid w:val="5745A2F2"/>
    <w:rsid w:val="57474DF1"/>
    <w:rsid w:val="57489ADF"/>
    <w:rsid w:val="5749B7A3"/>
    <w:rsid w:val="574A0C6C"/>
    <w:rsid w:val="574A68EB"/>
    <w:rsid w:val="574DAD18"/>
    <w:rsid w:val="574DB9FC"/>
    <w:rsid w:val="574FBFF1"/>
    <w:rsid w:val="5750054D"/>
    <w:rsid w:val="57506258"/>
    <w:rsid w:val="57507A1B"/>
    <w:rsid w:val="5750A545"/>
    <w:rsid w:val="5751A40C"/>
    <w:rsid w:val="5752CFC0"/>
    <w:rsid w:val="575349F9"/>
    <w:rsid w:val="5753AC2F"/>
    <w:rsid w:val="57555467"/>
    <w:rsid w:val="57555CAB"/>
    <w:rsid w:val="57556B71"/>
    <w:rsid w:val="5756C78A"/>
    <w:rsid w:val="575766C0"/>
    <w:rsid w:val="57577873"/>
    <w:rsid w:val="575C90C1"/>
    <w:rsid w:val="576398EA"/>
    <w:rsid w:val="57640CDB"/>
    <w:rsid w:val="57644504"/>
    <w:rsid w:val="576447E0"/>
    <w:rsid w:val="5764BCAC"/>
    <w:rsid w:val="5765E41A"/>
    <w:rsid w:val="5766689A"/>
    <w:rsid w:val="5767845D"/>
    <w:rsid w:val="576810C9"/>
    <w:rsid w:val="576AEECB"/>
    <w:rsid w:val="576C4BA7"/>
    <w:rsid w:val="576DCF2E"/>
    <w:rsid w:val="576E05EA"/>
    <w:rsid w:val="576E13C9"/>
    <w:rsid w:val="576E714B"/>
    <w:rsid w:val="576EC3F7"/>
    <w:rsid w:val="57703540"/>
    <w:rsid w:val="57712E31"/>
    <w:rsid w:val="57725FB2"/>
    <w:rsid w:val="5772D774"/>
    <w:rsid w:val="57741FA8"/>
    <w:rsid w:val="5774AFFC"/>
    <w:rsid w:val="577558D7"/>
    <w:rsid w:val="57762098"/>
    <w:rsid w:val="5776DECE"/>
    <w:rsid w:val="577705DE"/>
    <w:rsid w:val="57782187"/>
    <w:rsid w:val="57796EA3"/>
    <w:rsid w:val="5779E326"/>
    <w:rsid w:val="577A0EFE"/>
    <w:rsid w:val="577AAD2F"/>
    <w:rsid w:val="577C2689"/>
    <w:rsid w:val="577D32C4"/>
    <w:rsid w:val="577EECDB"/>
    <w:rsid w:val="577F6686"/>
    <w:rsid w:val="5781B594"/>
    <w:rsid w:val="5782D3DD"/>
    <w:rsid w:val="57849991"/>
    <w:rsid w:val="5784DD1F"/>
    <w:rsid w:val="5787233C"/>
    <w:rsid w:val="5787B9E7"/>
    <w:rsid w:val="5787C5BC"/>
    <w:rsid w:val="578935A5"/>
    <w:rsid w:val="578B527D"/>
    <w:rsid w:val="578C087F"/>
    <w:rsid w:val="578E21FE"/>
    <w:rsid w:val="578EE685"/>
    <w:rsid w:val="578F7BB7"/>
    <w:rsid w:val="5791B53E"/>
    <w:rsid w:val="57963C16"/>
    <w:rsid w:val="57992F88"/>
    <w:rsid w:val="579A8DE3"/>
    <w:rsid w:val="579B68E0"/>
    <w:rsid w:val="579CC7FC"/>
    <w:rsid w:val="579DAB0F"/>
    <w:rsid w:val="57A0695D"/>
    <w:rsid w:val="57A0C4FE"/>
    <w:rsid w:val="57A1583A"/>
    <w:rsid w:val="57A21876"/>
    <w:rsid w:val="57A24C6E"/>
    <w:rsid w:val="57A4B4BC"/>
    <w:rsid w:val="57A578DD"/>
    <w:rsid w:val="57A70F1A"/>
    <w:rsid w:val="57A73665"/>
    <w:rsid w:val="57A763D0"/>
    <w:rsid w:val="57A86B71"/>
    <w:rsid w:val="57A907E6"/>
    <w:rsid w:val="57AB8D5B"/>
    <w:rsid w:val="57AB986D"/>
    <w:rsid w:val="57ABD7C6"/>
    <w:rsid w:val="57ABFBF3"/>
    <w:rsid w:val="57AC5719"/>
    <w:rsid w:val="57AD750D"/>
    <w:rsid w:val="57ADEDE4"/>
    <w:rsid w:val="57B1EB44"/>
    <w:rsid w:val="57B224CB"/>
    <w:rsid w:val="57B260DA"/>
    <w:rsid w:val="57B2F1C8"/>
    <w:rsid w:val="57B3D6F2"/>
    <w:rsid w:val="57B3E682"/>
    <w:rsid w:val="57B47F87"/>
    <w:rsid w:val="57B4C9EB"/>
    <w:rsid w:val="57B50CB1"/>
    <w:rsid w:val="57B57F0F"/>
    <w:rsid w:val="57B61D49"/>
    <w:rsid w:val="57BA5652"/>
    <w:rsid w:val="57BC02F2"/>
    <w:rsid w:val="57BD3A5F"/>
    <w:rsid w:val="57BE0141"/>
    <w:rsid w:val="57BFF983"/>
    <w:rsid w:val="57C24CF3"/>
    <w:rsid w:val="57C38733"/>
    <w:rsid w:val="57C3C64D"/>
    <w:rsid w:val="57C51F8E"/>
    <w:rsid w:val="57C59A14"/>
    <w:rsid w:val="57C64DA2"/>
    <w:rsid w:val="57C660AE"/>
    <w:rsid w:val="57C6CA70"/>
    <w:rsid w:val="57CBB75B"/>
    <w:rsid w:val="57CC1255"/>
    <w:rsid w:val="57CD2FE5"/>
    <w:rsid w:val="57CE5FFF"/>
    <w:rsid w:val="57CEF8AB"/>
    <w:rsid w:val="57D06DE4"/>
    <w:rsid w:val="57D0B6AA"/>
    <w:rsid w:val="57D269E4"/>
    <w:rsid w:val="57D4D0F5"/>
    <w:rsid w:val="57D5125C"/>
    <w:rsid w:val="57D6C943"/>
    <w:rsid w:val="57D9027C"/>
    <w:rsid w:val="57DAAE27"/>
    <w:rsid w:val="57DAB2FD"/>
    <w:rsid w:val="57DAF7E8"/>
    <w:rsid w:val="57DCF2CD"/>
    <w:rsid w:val="57DD1C7D"/>
    <w:rsid w:val="57DE880C"/>
    <w:rsid w:val="57DF87E6"/>
    <w:rsid w:val="57E05B33"/>
    <w:rsid w:val="57E194B1"/>
    <w:rsid w:val="57E302BA"/>
    <w:rsid w:val="57E3197B"/>
    <w:rsid w:val="57E33E32"/>
    <w:rsid w:val="57E3B5F5"/>
    <w:rsid w:val="57E56082"/>
    <w:rsid w:val="57E71CC3"/>
    <w:rsid w:val="57E94863"/>
    <w:rsid w:val="57EB3F1B"/>
    <w:rsid w:val="57EE98AD"/>
    <w:rsid w:val="57F35796"/>
    <w:rsid w:val="57F51043"/>
    <w:rsid w:val="57F7F928"/>
    <w:rsid w:val="57F896BF"/>
    <w:rsid w:val="57F8DF6E"/>
    <w:rsid w:val="57F9D4D0"/>
    <w:rsid w:val="57FA70C1"/>
    <w:rsid w:val="57FB7355"/>
    <w:rsid w:val="57FDC147"/>
    <w:rsid w:val="57FE7720"/>
    <w:rsid w:val="57FE8EE5"/>
    <w:rsid w:val="580087B3"/>
    <w:rsid w:val="5800C137"/>
    <w:rsid w:val="5802E16C"/>
    <w:rsid w:val="58070CA1"/>
    <w:rsid w:val="58089AB0"/>
    <w:rsid w:val="58089EDB"/>
    <w:rsid w:val="580983D3"/>
    <w:rsid w:val="580C5C4B"/>
    <w:rsid w:val="580E4589"/>
    <w:rsid w:val="580F1B0E"/>
    <w:rsid w:val="581094D1"/>
    <w:rsid w:val="58116447"/>
    <w:rsid w:val="5814FCFC"/>
    <w:rsid w:val="581D0B0B"/>
    <w:rsid w:val="581FE7E9"/>
    <w:rsid w:val="582092FC"/>
    <w:rsid w:val="5821CCB6"/>
    <w:rsid w:val="5822527E"/>
    <w:rsid w:val="5822AC5C"/>
    <w:rsid w:val="5827B169"/>
    <w:rsid w:val="5827CFC3"/>
    <w:rsid w:val="5828661E"/>
    <w:rsid w:val="582911A2"/>
    <w:rsid w:val="582AEE57"/>
    <w:rsid w:val="582BB4A7"/>
    <w:rsid w:val="582D7865"/>
    <w:rsid w:val="582EEE00"/>
    <w:rsid w:val="582F4F10"/>
    <w:rsid w:val="5830B098"/>
    <w:rsid w:val="58313DB3"/>
    <w:rsid w:val="583191D6"/>
    <w:rsid w:val="58353983"/>
    <w:rsid w:val="58360420"/>
    <w:rsid w:val="5837F203"/>
    <w:rsid w:val="5838695E"/>
    <w:rsid w:val="5839A015"/>
    <w:rsid w:val="583A593C"/>
    <w:rsid w:val="583B2214"/>
    <w:rsid w:val="5840A20A"/>
    <w:rsid w:val="58417B6B"/>
    <w:rsid w:val="58431C19"/>
    <w:rsid w:val="58466C65"/>
    <w:rsid w:val="5846729A"/>
    <w:rsid w:val="5846DF5A"/>
    <w:rsid w:val="5846E2BA"/>
    <w:rsid w:val="58490430"/>
    <w:rsid w:val="58492051"/>
    <w:rsid w:val="5849330C"/>
    <w:rsid w:val="584947D5"/>
    <w:rsid w:val="5849C003"/>
    <w:rsid w:val="584A1BB3"/>
    <w:rsid w:val="584A1CEF"/>
    <w:rsid w:val="584A8D09"/>
    <w:rsid w:val="584AAC31"/>
    <w:rsid w:val="584B83F0"/>
    <w:rsid w:val="584BCEE2"/>
    <w:rsid w:val="584E0A9A"/>
    <w:rsid w:val="584E1E35"/>
    <w:rsid w:val="584FC00F"/>
    <w:rsid w:val="584FEE5B"/>
    <w:rsid w:val="5851816F"/>
    <w:rsid w:val="5855A5C5"/>
    <w:rsid w:val="585676AA"/>
    <w:rsid w:val="5856B03E"/>
    <w:rsid w:val="5858D2C8"/>
    <w:rsid w:val="585CAA10"/>
    <w:rsid w:val="585FE924"/>
    <w:rsid w:val="58647897"/>
    <w:rsid w:val="58662E58"/>
    <w:rsid w:val="5866326C"/>
    <w:rsid w:val="5868F14C"/>
    <w:rsid w:val="586A5605"/>
    <w:rsid w:val="586A73CE"/>
    <w:rsid w:val="586AC610"/>
    <w:rsid w:val="586E84B3"/>
    <w:rsid w:val="586F9E25"/>
    <w:rsid w:val="5872DE45"/>
    <w:rsid w:val="58738F02"/>
    <w:rsid w:val="58760689"/>
    <w:rsid w:val="587649E5"/>
    <w:rsid w:val="5876EDE8"/>
    <w:rsid w:val="58788B76"/>
    <w:rsid w:val="587A7975"/>
    <w:rsid w:val="587A7A0C"/>
    <w:rsid w:val="587B805F"/>
    <w:rsid w:val="587C780B"/>
    <w:rsid w:val="587E578B"/>
    <w:rsid w:val="587EDFDE"/>
    <w:rsid w:val="587F1176"/>
    <w:rsid w:val="588335B0"/>
    <w:rsid w:val="58834193"/>
    <w:rsid w:val="588457AB"/>
    <w:rsid w:val="58853EAC"/>
    <w:rsid w:val="58856F4B"/>
    <w:rsid w:val="5886A2D1"/>
    <w:rsid w:val="5888E71F"/>
    <w:rsid w:val="5888ECA0"/>
    <w:rsid w:val="5889E8CC"/>
    <w:rsid w:val="588B0A17"/>
    <w:rsid w:val="588BD459"/>
    <w:rsid w:val="588CE525"/>
    <w:rsid w:val="588EDB8F"/>
    <w:rsid w:val="588F2F0A"/>
    <w:rsid w:val="58907E7C"/>
    <w:rsid w:val="58912920"/>
    <w:rsid w:val="5891D138"/>
    <w:rsid w:val="58931B67"/>
    <w:rsid w:val="5893DFC6"/>
    <w:rsid w:val="58954DDE"/>
    <w:rsid w:val="5896A6FF"/>
    <w:rsid w:val="5897C753"/>
    <w:rsid w:val="5898D2D4"/>
    <w:rsid w:val="589A8F62"/>
    <w:rsid w:val="589B5632"/>
    <w:rsid w:val="589B5D5E"/>
    <w:rsid w:val="589E0F40"/>
    <w:rsid w:val="589FA3CC"/>
    <w:rsid w:val="58A054C1"/>
    <w:rsid w:val="58A1F830"/>
    <w:rsid w:val="58A41463"/>
    <w:rsid w:val="58A89B45"/>
    <w:rsid w:val="58AB7645"/>
    <w:rsid w:val="58ABD6E6"/>
    <w:rsid w:val="58AC573F"/>
    <w:rsid w:val="58AE67D9"/>
    <w:rsid w:val="58B1BA06"/>
    <w:rsid w:val="58B57F89"/>
    <w:rsid w:val="58B58F99"/>
    <w:rsid w:val="58B64AD6"/>
    <w:rsid w:val="58B78A99"/>
    <w:rsid w:val="58B81044"/>
    <w:rsid w:val="58BA57AD"/>
    <w:rsid w:val="58BB0E8A"/>
    <w:rsid w:val="58BB4F5C"/>
    <w:rsid w:val="58BBDFD8"/>
    <w:rsid w:val="58BC28AB"/>
    <w:rsid w:val="58BC96EC"/>
    <w:rsid w:val="58BCB413"/>
    <w:rsid w:val="58BE2DFC"/>
    <w:rsid w:val="58BE76BA"/>
    <w:rsid w:val="58BE8238"/>
    <w:rsid w:val="58C06200"/>
    <w:rsid w:val="58C075B7"/>
    <w:rsid w:val="58C0B3CC"/>
    <w:rsid w:val="58C10345"/>
    <w:rsid w:val="58C1DA46"/>
    <w:rsid w:val="58C2740B"/>
    <w:rsid w:val="58C33905"/>
    <w:rsid w:val="58C4ACFF"/>
    <w:rsid w:val="58C57BE5"/>
    <w:rsid w:val="58C60777"/>
    <w:rsid w:val="58C7A3B1"/>
    <w:rsid w:val="58C7FDA7"/>
    <w:rsid w:val="58CF5520"/>
    <w:rsid w:val="58D27D4D"/>
    <w:rsid w:val="58D49580"/>
    <w:rsid w:val="58D6324E"/>
    <w:rsid w:val="58D6C145"/>
    <w:rsid w:val="58D7D0AF"/>
    <w:rsid w:val="58D8E4F9"/>
    <w:rsid w:val="58DBAE68"/>
    <w:rsid w:val="58DC8F27"/>
    <w:rsid w:val="58DCD1B1"/>
    <w:rsid w:val="58DD948E"/>
    <w:rsid w:val="58DDF735"/>
    <w:rsid w:val="58DE4D91"/>
    <w:rsid w:val="58DEEF43"/>
    <w:rsid w:val="58DFB890"/>
    <w:rsid w:val="58E0A5B1"/>
    <w:rsid w:val="58E56C8D"/>
    <w:rsid w:val="58E59EF9"/>
    <w:rsid w:val="58E77E04"/>
    <w:rsid w:val="58E7A96F"/>
    <w:rsid w:val="58ECD94E"/>
    <w:rsid w:val="58ED49D6"/>
    <w:rsid w:val="58F09F26"/>
    <w:rsid w:val="58F0F47A"/>
    <w:rsid w:val="58F3BD96"/>
    <w:rsid w:val="58F50BBE"/>
    <w:rsid w:val="58F58862"/>
    <w:rsid w:val="58F63812"/>
    <w:rsid w:val="58F6ED0F"/>
    <w:rsid w:val="58F91944"/>
    <w:rsid w:val="58F9AE45"/>
    <w:rsid w:val="58FC4C7B"/>
    <w:rsid w:val="58FCCA0B"/>
    <w:rsid w:val="58FDCDB5"/>
    <w:rsid w:val="5901FE3C"/>
    <w:rsid w:val="59023EC4"/>
    <w:rsid w:val="59031DED"/>
    <w:rsid w:val="590382E9"/>
    <w:rsid w:val="5903D773"/>
    <w:rsid w:val="59047C09"/>
    <w:rsid w:val="5907F798"/>
    <w:rsid w:val="59080A57"/>
    <w:rsid w:val="5908CCF9"/>
    <w:rsid w:val="590D2162"/>
    <w:rsid w:val="590E2835"/>
    <w:rsid w:val="590EA0CB"/>
    <w:rsid w:val="59103362"/>
    <w:rsid w:val="59109D43"/>
    <w:rsid w:val="5910DA62"/>
    <w:rsid w:val="5914559E"/>
    <w:rsid w:val="5914A1CE"/>
    <w:rsid w:val="59189883"/>
    <w:rsid w:val="591B91D7"/>
    <w:rsid w:val="591C7C68"/>
    <w:rsid w:val="591C88BC"/>
    <w:rsid w:val="591DABF4"/>
    <w:rsid w:val="591DD272"/>
    <w:rsid w:val="591F14D6"/>
    <w:rsid w:val="591F4C48"/>
    <w:rsid w:val="59214AF4"/>
    <w:rsid w:val="59229D87"/>
    <w:rsid w:val="59262A88"/>
    <w:rsid w:val="5928F1E3"/>
    <w:rsid w:val="592A4E12"/>
    <w:rsid w:val="592FFB88"/>
    <w:rsid w:val="5930EFCE"/>
    <w:rsid w:val="59316AD2"/>
    <w:rsid w:val="5934729C"/>
    <w:rsid w:val="5934B08A"/>
    <w:rsid w:val="59357155"/>
    <w:rsid w:val="5937C492"/>
    <w:rsid w:val="5938AC82"/>
    <w:rsid w:val="5939746C"/>
    <w:rsid w:val="593A1B35"/>
    <w:rsid w:val="593AD35D"/>
    <w:rsid w:val="593AFB3A"/>
    <w:rsid w:val="593BD7B1"/>
    <w:rsid w:val="593C39BE"/>
    <w:rsid w:val="593E11E9"/>
    <w:rsid w:val="593E1AF7"/>
    <w:rsid w:val="593F0DA8"/>
    <w:rsid w:val="593FB300"/>
    <w:rsid w:val="593FFE38"/>
    <w:rsid w:val="59423FED"/>
    <w:rsid w:val="59429753"/>
    <w:rsid w:val="59476375"/>
    <w:rsid w:val="59479B5D"/>
    <w:rsid w:val="594826F8"/>
    <w:rsid w:val="594BFB02"/>
    <w:rsid w:val="594C0009"/>
    <w:rsid w:val="594CBEC3"/>
    <w:rsid w:val="594CC9B8"/>
    <w:rsid w:val="594D0219"/>
    <w:rsid w:val="594D4AEC"/>
    <w:rsid w:val="594E8042"/>
    <w:rsid w:val="595088CC"/>
    <w:rsid w:val="5956A058"/>
    <w:rsid w:val="5956AAC7"/>
    <w:rsid w:val="59588983"/>
    <w:rsid w:val="595C1A35"/>
    <w:rsid w:val="595DA3CE"/>
    <w:rsid w:val="595DAA45"/>
    <w:rsid w:val="595EF0CA"/>
    <w:rsid w:val="59609E33"/>
    <w:rsid w:val="5962271D"/>
    <w:rsid w:val="5962B0A9"/>
    <w:rsid w:val="59634030"/>
    <w:rsid w:val="596488C4"/>
    <w:rsid w:val="5967AA76"/>
    <w:rsid w:val="59690199"/>
    <w:rsid w:val="5969299A"/>
    <w:rsid w:val="596B57AC"/>
    <w:rsid w:val="596D9678"/>
    <w:rsid w:val="596DDF0C"/>
    <w:rsid w:val="597084FA"/>
    <w:rsid w:val="5970C0F7"/>
    <w:rsid w:val="5973C5D2"/>
    <w:rsid w:val="5975EEF6"/>
    <w:rsid w:val="59767A41"/>
    <w:rsid w:val="597704B7"/>
    <w:rsid w:val="5977D1B5"/>
    <w:rsid w:val="5977F499"/>
    <w:rsid w:val="597E0800"/>
    <w:rsid w:val="597E3396"/>
    <w:rsid w:val="597E6470"/>
    <w:rsid w:val="5981E909"/>
    <w:rsid w:val="5983FB5A"/>
    <w:rsid w:val="5984051F"/>
    <w:rsid w:val="5985FC21"/>
    <w:rsid w:val="5986AC8B"/>
    <w:rsid w:val="5986B3E2"/>
    <w:rsid w:val="5987911F"/>
    <w:rsid w:val="59892E39"/>
    <w:rsid w:val="598A1320"/>
    <w:rsid w:val="598A9F8F"/>
    <w:rsid w:val="598C7A31"/>
    <w:rsid w:val="598EB9A1"/>
    <w:rsid w:val="59904C60"/>
    <w:rsid w:val="5990A694"/>
    <w:rsid w:val="5990B1D8"/>
    <w:rsid w:val="5991286D"/>
    <w:rsid w:val="599166AE"/>
    <w:rsid w:val="5992246F"/>
    <w:rsid w:val="59928697"/>
    <w:rsid w:val="5993E85E"/>
    <w:rsid w:val="5994E312"/>
    <w:rsid w:val="59955D41"/>
    <w:rsid w:val="599575E6"/>
    <w:rsid w:val="5995A7BB"/>
    <w:rsid w:val="5995EFFB"/>
    <w:rsid w:val="599638FB"/>
    <w:rsid w:val="5997D065"/>
    <w:rsid w:val="599927D4"/>
    <w:rsid w:val="599A454E"/>
    <w:rsid w:val="599A63B5"/>
    <w:rsid w:val="599B508F"/>
    <w:rsid w:val="599B674D"/>
    <w:rsid w:val="599BAFF8"/>
    <w:rsid w:val="599C5B78"/>
    <w:rsid w:val="599CCC48"/>
    <w:rsid w:val="599DD29B"/>
    <w:rsid w:val="599F99AA"/>
    <w:rsid w:val="599FD7F2"/>
    <w:rsid w:val="59A0CF79"/>
    <w:rsid w:val="59A1C932"/>
    <w:rsid w:val="59A2A0FE"/>
    <w:rsid w:val="59A2E790"/>
    <w:rsid w:val="59A3A55B"/>
    <w:rsid w:val="59A3FFFD"/>
    <w:rsid w:val="59A5497F"/>
    <w:rsid w:val="59A6C868"/>
    <w:rsid w:val="59AA7198"/>
    <w:rsid w:val="59AB2E3F"/>
    <w:rsid w:val="59AC58B6"/>
    <w:rsid w:val="59AC8413"/>
    <w:rsid w:val="59ACBA06"/>
    <w:rsid w:val="59AF365D"/>
    <w:rsid w:val="59AF3880"/>
    <w:rsid w:val="59AF932E"/>
    <w:rsid w:val="59B12E62"/>
    <w:rsid w:val="59B1A50C"/>
    <w:rsid w:val="59B20062"/>
    <w:rsid w:val="59B20F8E"/>
    <w:rsid w:val="59B3FB98"/>
    <w:rsid w:val="59B40F6D"/>
    <w:rsid w:val="59B43981"/>
    <w:rsid w:val="59B56942"/>
    <w:rsid w:val="59B60D23"/>
    <w:rsid w:val="59B6E93C"/>
    <w:rsid w:val="59B98DEE"/>
    <w:rsid w:val="59B9EE65"/>
    <w:rsid w:val="59BA9DBB"/>
    <w:rsid w:val="59BABEA4"/>
    <w:rsid w:val="59BCD5C5"/>
    <w:rsid w:val="59C55F44"/>
    <w:rsid w:val="59C56F2B"/>
    <w:rsid w:val="59C66D3D"/>
    <w:rsid w:val="59C7AB9D"/>
    <w:rsid w:val="59C7B0C4"/>
    <w:rsid w:val="59CAE249"/>
    <w:rsid w:val="59CC7A31"/>
    <w:rsid w:val="59CCD6AF"/>
    <w:rsid w:val="59CFB1F4"/>
    <w:rsid w:val="59D0594F"/>
    <w:rsid w:val="59D1492D"/>
    <w:rsid w:val="59D21BC8"/>
    <w:rsid w:val="59D290C5"/>
    <w:rsid w:val="59D2A35B"/>
    <w:rsid w:val="59D2ABE7"/>
    <w:rsid w:val="59D36431"/>
    <w:rsid w:val="59D38835"/>
    <w:rsid w:val="59D3D0F8"/>
    <w:rsid w:val="59D53734"/>
    <w:rsid w:val="59D6E89A"/>
    <w:rsid w:val="59D70674"/>
    <w:rsid w:val="59D8B03C"/>
    <w:rsid w:val="59D98C10"/>
    <w:rsid w:val="59D9E6AD"/>
    <w:rsid w:val="59DE6D74"/>
    <w:rsid w:val="59DEBC1D"/>
    <w:rsid w:val="59DFCA13"/>
    <w:rsid w:val="59E05498"/>
    <w:rsid w:val="59E24F2C"/>
    <w:rsid w:val="59E2C025"/>
    <w:rsid w:val="59E4E71C"/>
    <w:rsid w:val="59E6D434"/>
    <w:rsid w:val="59E6FDB0"/>
    <w:rsid w:val="59E71663"/>
    <w:rsid w:val="59E72B3A"/>
    <w:rsid w:val="59E7B7FA"/>
    <w:rsid w:val="59EAAC91"/>
    <w:rsid w:val="59EC098D"/>
    <w:rsid w:val="59EC4E6C"/>
    <w:rsid w:val="59EC6507"/>
    <w:rsid w:val="59ECA859"/>
    <w:rsid w:val="59EDBF85"/>
    <w:rsid w:val="59F0357B"/>
    <w:rsid w:val="59F0BAD1"/>
    <w:rsid w:val="59F1578B"/>
    <w:rsid w:val="59F27524"/>
    <w:rsid w:val="59F312C8"/>
    <w:rsid w:val="59F3438C"/>
    <w:rsid w:val="59F5555F"/>
    <w:rsid w:val="59F63197"/>
    <w:rsid w:val="59F88B25"/>
    <w:rsid w:val="59F8DCA1"/>
    <w:rsid w:val="59FB8815"/>
    <w:rsid w:val="59FC2813"/>
    <w:rsid w:val="59FDA1D0"/>
    <w:rsid w:val="59FDBF91"/>
    <w:rsid w:val="59FF67EE"/>
    <w:rsid w:val="5A01CD72"/>
    <w:rsid w:val="5A064CDC"/>
    <w:rsid w:val="5A06FE7C"/>
    <w:rsid w:val="5A07288A"/>
    <w:rsid w:val="5A09366D"/>
    <w:rsid w:val="5A0978E5"/>
    <w:rsid w:val="5A0A5B13"/>
    <w:rsid w:val="5A0B1927"/>
    <w:rsid w:val="5A0C53C1"/>
    <w:rsid w:val="5A0D6EFE"/>
    <w:rsid w:val="5A0DAC6C"/>
    <w:rsid w:val="5A0F4EF3"/>
    <w:rsid w:val="5A0FEB74"/>
    <w:rsid w:val="5A10B344"/>
    <w:rsid w:val="5A13865A"/>
    <w:rsid w:val="5A13C554"/>
    <w:rsid w:val="5A13E92C"/>
    <w:rsid w:val="5A1974E9"/>
    <w:rsid w:val="5A1B99CD"/>
    <w:rsid w:val="5A1D9F9A"/>
    <w:rsid w:val="5A1F1CD2"/>
    <w:rsid w:val="5A288F9E"/>
    <w:rsid w:val="5A29BFE2"/>
    <w:rsid w:val="5A2AAADD"/>
    <w:rsid w:val="5A2B0C23"/>
    <w:rsid w:val="5A2D0859"/>
    <w:rsid w:val="5A316F35"/>
    <w:rsid w:val="5A320393"/>
    <w:rsid w:val="5A333D48"/>
    <w:rsid w:val="5A337D52"/>
    <w:rsid w:val="5A34D6B7"/>
    <w:rsid w:val="5A3645F0"/>
    <w:rsid w:val="5A369359"/>
    <w:rsid w:val="5A37D35E"/>
    <w:rsid w:val="5A37DAAD"/>
    <w:rsid w:val="5A38AF2C"/>
    <w:rsid w:val="5A38BD08"/>
    <w:rsid w:val="5A3CCC0A"/>
    <w:rsid w:val="5A3F01FA"/>
    <w:rsid w:val="5A40A7B0"/>
    <w:rsid w:val="5A41CAF6"/>
    <w:rsid w:val="5A4245E9"/>
    <w:rsid w:val="5A44433F"/>
    <w:rsid w:val="5A44DAA2"/>
    <w:rsid w:val="5A44F824"/>
    <w:rsid w:val="5A468881"/>
    <w:rsid w:val="5A4765ED"/>
    <w:rsid w:val="5A4772C7"/>
    <w:rsid w:val="5A48A7D1"/>
    <w:rsid w:val="5A48C6F2"/>
    <w:rsid w:val="5A49D086"/>
    <w:rsid w:val="5A49E7C3"/>
    <w:rsid w:val="5A4A9211"/>
    <w:rsid w:val="5A4C3342"/>
    <w:rsid w:val="5A4CE677"/>
    <w:rsid w:val="5A4D1450"/>
    <w:rsid w:val="5A4EA507"/>
    <w:rsid w:val="5A512EF0"/>
    <w:rsid w:val="5A51F273"/>
    <w:rsid w:val="5A52F1F4"/>
    <w:rsid w:val="5A550C4A"/>
    <w:rsid w:val="5A58DA23"/>
    <w:rsid w:val="5A5AB1B8"/>
    <w:rsid w:val="5A5C20A5"/>
    <w:rsid w:val="5A5C98CA"/>
    <w:rsid w:val="5A5D3B5B"/>
    <w:rsid w:val="5A5D75B0"/>
    <w:rsid w:val="5A5D914F"/>
    <w:rsid w:val="5A5D98F2"/>
    <w:rsid w:val="5A60CCFE"/>
    <w:rsid w:val="5A617B0B"/>
    <w:rsid w:val="5A62B2D8"/>
    <w:rsid w:val="5A65D213"/>
    <w:rsid w:val="5A669DB9"/>
    <w:rsid w:val="5A6AEA2C"/>
    <w:rsid w:val="5A6B89BB"/>
    <w:rsid w:val="5A6C2946"/>
    <w:rsid w:val="5A6DF9D1"/>
    <w:rsid w:val="5A721CE2"/>
    <w:rsid w:val="5A724E23"/>
    <w:rsid w:val="5A773757"/>
    <w:rsid w:val="5A7A17AB"/>
    <w:rsid w:val="5A7A42FA"/>
    <w:rsid w:val="5A7FADE9"/>
    <w:rsid w:val="5A8011DF"/>
    <w:rsid w:val="5A82A947"/>
    <w:rsid w:val="5A830802"/>
    <w:rsid w:val="5A838C60"/>
    <w:rsid w:val="5A83B555"/>
    <w:rsid w:val="5A846DB8"/>
    <w:rsid w:val="5A880DDB"/>
    <w:rsid w:val="5A8832F8"/>
    <w:rsid w:val="5A88AC8D"/>
    <w:rsid w:val="5A8D5F33"/>
    <w:rsid w:val="5A8D670E"/>
    <w:rsid w:val="5A8E066E"/>
    <w:rsid w:val="5A903B80"/>
    <w:rsid w:val="5A905F2F"/>
    <w:rsid w:val="5A927400"/>
    <w:rsid w:val="5A96BF08"/>
    <w:rsid w:val="5A97CBAF"/>
    <w:rsid w:val="5A982F22"/>
    <w:rsid w:val="5A994529"/>
    <w:rsid w:val="5A9A3823"/>
    <w:rsid w:val="5A9C02FA"/>
    <w:rsid w:val="5A9C3A60"/>
    <w:rsid w:val="5A9CCC1B"/>
    <w:rsid w:val="5A9CE29C"/>
    <w:rsid w:val="5A9E7E17"/>
    <w:rsid w:val="5AA23682"/>
    <w:rsid w:val="5AA2B77B"/>
    <w:rsid w:val="5AA3DCAC"/>
    <w:rsid w:val="5AA5D3CE"/>
    <w:rsid w:val="5AA66609"/>
    <w:rsid w:val="5AA6C890"/>
    <w:rsid w:val="5AA837E9"/>
    <w:rsid w:val="5AA8BC02"/>
    <w:rsid w:val="5AA9549C"/>
    <w:rsid w:val="5AAAA628"/>
    <w:rsid w:val="5AAABBC3"/>
    <w:rsid w:val="5AABD845"/>
    <w:rsid w:val="5AAE996F"/>
    <w:rsid w:val="5AAEF6AD"/>
    <w:rsid w:val="5AAF3E9E"/>
    <w:rsid w:val="5AAF44DC"/>
    <w:rsid w:val="5AB07F08"/>
    <w:rsid w:val="5AB0B285"/>
    <w:rsid w:val="5AB21986"/>
    <w:rsid w:val="5AB31614"/>
    <w:rsid w:val="5AB366A4"/>
    <w:rsid w:val="5AB3822E"/>
    <w:rsid w:val="5AB43DCD"/>
    <w:rsid w:val="5AB46B2F"/>
    <w:rsid w:val="5AB81C1A"/>
    <w:rsid w:val="5AB8DE87"/>
    <w:rsid w:val="5ABA29E4"/>
    <w:rsid w:val="5ABB1DF6"/>
    <w:rsid w:val="5ABDEE15"/>
    <w:rsid w:val="5ABF9548"/>
    <w:rsid w:val="5AC09BBD"/>
    <w:rsid w:val="5AC2DFD2"/>
    <w:rsid w:val="5AC35B7C"/>
    <w:rsid w:val="5AC35F47"/>
    <w:rsid w:val="5AC4A23A"/>
    <w:rsid w:val="5AC6BECC"/>
    <w:rsid w:val="5AC732B9"/>
    <w:rsid w:val="5AC7F7DE"/>
    <w:rsid w:val="5ACC6376"/>
    <w:rsid w:val="5ACFCD32"/>
    <w:rsid w:val="5AD0C6F9"/>
    <w:rsid w:val="5AD101B3"/>
    <w:rsid w:val="5AD236CE"/>
    <w:rsid w:val="5AD3A422"/>
    <w:rsid w:val="5AD51686"/>
    <w:rsid w:val="5AD6902A"/>
    <w:rsid w:val="5AD8116B"/>
    <w:rsid w:val="5ADB1DE3"/>
    <w:rsid w:val="5ADB4281"/>
    <w:rsid w:val="5ADBC667"/>
    <w:rsid w:val="5ADCB754"/>
    <w:rsid w:val="5ADE3CAF"/>
    <w:rsid w:val="5ADE5331"/>
    <w:rsid w:val="5ADEB921"/>
    <w:rsid w:val="5AE04FBF"/>
    <w:rsid w:val="5AE4B558"/>
    <w:rsid w:val="5AE505AB"/>
    <w:rsid w:val="5AE5228A"/>
    <w:rsid w:val="5AE5A830"/>
    <w:rsid w:val="5AE652F9"/>
    <w:rsid w:val="5AE66B6A"/>
    <w:rsid w:val="5AE7F801"/>
    <w:rsid w:val="5AE80811"/>
    <w:rsid w:val="5AE96336"/>
    <w:rsid w:val="5AEB3F04"/>
    <w:rsid w:val="5AEC14B2"/>
    <w:rsid w:val="5AEF42A6"/>
    <w:rsid w:val="5AF082A1"/>
    <w:rsid w:val="5AF13830"/>
    <w:rsid w:val="5AF22E3F"/>
    <w:rsid w:val="5AF4F4DC"/>
    <w:rsid w:val="5AF5336F"/>
    <w:rsid w:val="5AF53C34"/>
    <w:rsid w:val="5AF62E38"/>
    <w:rsid w:val="5AF825BF"/>
    <w:rsid w:val="5AF87834"/>
    <w:rsid w:val="5AF90F43"/>
    <w:rsid w:val="5AF95C63"/>
    <w:rsid w:val="5AFA2C80"/>
    <w:rsid w:val="5AFE4C1E"/>
    <w:rsid w:val="5AFF1906"/>
    <w:rsid w:val="5AFF9A30"/>
    <w:rsid w:val="5AFFE62C"/>
    <w:rsid w:val="5B00160F"/>
    <w:rsid w:val="5B01B2DF"/>
    <w:rsid w:val="5B064953"/>
    <w:rsid w:val="5B069F9B"/>
    <w:rsid w:val="5B074967"/>
    <w:rsid w:val="5B078484"/>
    <w:rsid w:val="5B0932CA"/>
    <w:rsid w:val="5B097F04"/>
    <w:rsid w:val="5B0BF6A4"/>
    <w:rsid w:val="5B0C8E71"/>
    <w:rsid w:val="5B0CD7FE"/>
    <w:rsid w:val="5B0D83C5"/>
    <w:rsid w:val="5B0ED580"/>
    <w:rsid w:val="5B0EF3F9"/>
    <w:rsid w:val="5B0EF812"/>
    <w:rsid w:val="5B0F0550"/>
    <w:rsid w:val="5B121FCA"/>
    <w:rsid w:val="5B12E135"/>
    <w:rsid w:val="5B15AEE2"/>
    <w:rsid w:val="5B1A3393"/>
    <w:rsid w:val="5B1BC2E4"/>
    <w:rsid w:val="5B1DAD6E"/>
    <w:rsid w:val="5B1E8D68"/>
    <w:rsid w:val="5B1F222B"/>
    <w:rsid w:val="5B1F6BE6"/>
    <w:rsid w:val="5B1FF27E"/>
    <w:rsid w:val="5B20654F"/>
    <w:rsid w:val="5B209E3F"/>
    <w:rsid w:val="5B20A067"/>
    <w:rsid w:val="5B20F5C3"/>
    <w:rsid w:val="5B21A5F2"/>
    <w:rsid w:val="5B21DB36"/>
    <w:rsid w:val="5B223ADE"/>
    <w:rsid w:val="5B26386D"/>
    <w:rsid w:val="5B270021"/>
    <w:rsid w:val="5B28A9EF"/>
    <w:rsid w:val="5B2A46B9"/>
    <w:rsid w:val="5B2B6DFE"/>
    <w:rsid w:val="5B32AF9A"/>
    <w:rsid w:val="5B3458B7"/>
    <w:rsid w:val="5B347404"/>
    <w:rsid w:val="5B3533F1"/>
    <w:rsid w:val="5B379F49"/>
    <w:rsid w:val="5B37CE62"/>
    <w:rsid w:val="5B37D695"/>
    <w:rsid w:val="5B38C541"/>
    <w:rsid w:val="5B3BFF62"/>
    <w:rsid w:val="5B3CB179"/>
    <w:rsid w:val="5B3E74EA"/>
    <w:rsid w:val="5B3E9828"/>
    <w:rsid w:val="5B401077"/>
    <w:rsid w:val="5B40E815"/>
    <w:rsid w:val="5B416127"/>
    <w:rsid w:val="5B4413E0"/>
    <w:rsid w:val="5B4443C9"/>
    <w:rsid w:val="5B44B1AA"/>
    <w:rsid w:val="5B44E7FE"/>
    <w:rsid w:val="5B450739"/>
    <w:rsid w:val="5B491224"/>
    <w:rsid w:val="5B4B9472"/>
    <w:rsid w:val="5B4D2A62"/>
    <w:rsid w:val="5B50C218"/>
    <w:rsid w:val="5B51C488"/>
    <w:rsid w:val="5B523B74"/>
    <w:rsid w:val="5B52821F"/>
    <w:rsid w:val="5B531AA9"/>
    <w:rsid w:val="5B53888C"/>
    <w:rsid w:val="5B567DC8"/>
    <w:rsid w:val="5B58C3F9"/>
    <w:rsid w:val="5B5A732A"/>
    <w:rsid w:val="5B5CD77D"/>
    <w:rsid w:val="5B5F6570"/>
    <w:rsid w:val="5B60D0D4"/>
    <w:rsid w:val="5B60FCD8"/>
    <w:rsid w:val="5B619DA8"/>
    <w:rsid w:val="5B62446E"/>
    <w:rsid w:val="5B62B3D1"/>
    <w:rsid w:val="5B641BE6"/>
    <w:rsid w:val="5B67E6AF"/>
    <w:rsid w:val="5B6B29A6"/>
    <w:rsid w:val="5B6D198E"/>
    <w:rsid w:val="5B701AC2"/>
    <w:rsid w:val="5B714FEF"/>
    <w:rsid w:val="5B71A45D"/>
    <w:rsid w:val="5B745DEE"/>
    <w:rsid w:val="5B752FAB"/>
    <w:rsid w:val="5B756444"/>
    <w:rsid w:val="5B7599A7"/>
    <w:rsid w:val="5B762ED1"/>
    <w:rsid w:val="5B77DCC9"/>
    <w:rsid w:val="5B791157"/>
    <w:rsid w:val="5B798ADF"/>
    <w:rsid w:val="5B7C762C"/>
    <w:rsid w:val="5B7ECFEA"/>
    <w:rsid w:val="5B801D77"/>
    <w:rsid w:val="5B803AC0"/>
    <w:rsid w:val="5B8073BA"/>
    <w:rsid w:val="5B8225F9"/>
    <w:rsid w:val="5B826986"/>
    <w:rsid w:val="5B828255"/>
    <w:rsid w:val="5B839E52"/>
    <w:rsid w:val="5B83F5A5"/>
    <w:rsid w:val="5B8579A6"/>
    <w:rsid w:val="5B859AB9"/>
    <w:rsid w:val="5B887A9B"/>
    <w:rsid w:val="5B893ACA"/>
    <w:rsid w:val="5B899418"/>
    <w:rsid w:val="5B89A97D"/>
    <w:rsid w:val="5B8AA74C"/>
    <w:rsid w:val="5B8B5A98"/>
    <w:rsid w:val="5B8C2AF5"/>
    <w:rsid w:val="5B8C3DFF"/>
    <w:rsid w:val="5B8FEB9B"/>
    <w:rsid w:val="5B9041AC"/>
    <w:rsid w:val="5B913D4C"/>
    <w:rsid w:val="5B9300B9"/>
    <w:rsid w:val="5B93F1E6"/>
    <w:rsid w:val="5B944CE5"/>
    <w:rsid w:val="5B95DB4B"/>
    <w:rsid w:val="5B96520B"/>
    <w:rsid w:val="5B967A7B"/>
    <w:rsid w:val="5B969130"/>
    <w:rsid w:val="5B99117C"/>
    <w:rsid w:val="5B99486A"/>
    <w:rsid w:val="5B99542B"/>
    <w:rsid w:val="5B995D72"/>
    <w:rsid w:val="5B9A15A7"/>
    <w:rsid w:val="5B9AD7BA"/>
    <w:rsid w:val="5B9B1644"/>
    <w:rsid w:val="5B9BA420"/>
    <w:rsid w:val="5B9C26E0"/>
    <w:rsid w:val="5B9C8620"/>
    <w:rsid w:val="5B9D3F44"/>
    <w:rsid w:val="5B9D9716"/>
    <w:rsid w:val="5BA0B0DF"/>
    <w:rsid w:val="5BA1AA05"/>
    <w:rsid w:val="5BA36E58"/>
    <w:rsid w:val="5BA4665B"/>
    <w:rsid w:val="5BA48B9B"/>
    <w:rsid w:val="5BA4CE00"/>
    <w:rsid w:val="5BA522BB"/>
    <w:rsid w:val="5BA8A7A8"/>
    <w:rsid w:val="5BAAD714"/>
    <w:rsid w:val="5BAB12C0"/>
    <w:rsid w:val="5BABC6DD"/>
    <w:rsid w:val="5BAC5216"/>
    <w:rsid w:val="5BAC8A52"/>
    <w:rsid w:val="5BACFE88"/>
    <w:rsid w:val="5BAEA7C1"/>
    <w:rsid w:val="5BB0A4E1"/>
    <w:rsid w:val="5BB1496A"/>
    <w:rsid w:val="5BB19BB7"/>
    <w:rsid w:val="5BB281B0"/>
    <w:rsid w:val="5BB8F660"/>
    <w:rsid w:val="5BBAB7A4"/>
    <w:rsid w:val="5BBB8238"/>
    <w:rsid w:val="5BBBE1F3"/>
    <w:rsid w:val="5BBD27FF"/>
    <w:rsid w:val="5BBEDAE8"/>
    <w:rsid w:val="5BBF3BB4"/>
    <w:rsid w:val="5BBFEC41"/>
    <w:rsid w:val="5BC05C90"/>
    <w:rsid w:val="5BC204DB"/>
    <w:rsid w:val="5BC4040B"/>
    <w:rsid w:val="5BC58C8F"/>
    <w:rsid w:val="5BC67C51"/>
    <w:rsid w:val="5BC71610"/>
    <w:rsid w:val="5BC7239C"/>
    <w:rsid w:val="5BC95479"/>
    <w:rsid w:val="5BCB5B82"/>
    <w:rsid w:val="5BCC59E3"/>
    <w:rsid w:val="5BCCEE5C"/>
    <w:rsid w:val="5BCCF373"/>
    <w:rsid w:val="5BCDF0C7"/>
    <w:rsid w:val="5BCE4849"/>
    <w:rsid w:val="5BD1C900"/>
    <w:rsid w:val="5BD33D1A"/>
    <w:rsid w:val="5BD444A8"/>
    <w:rsid w:val="5BD7F9D5"/>
    <w:rsid w:val="5BD8ACEB"/>
    <w:rsid w:val="5BD911EE"/>
    <w:rsid w:val="5BD98A77"/>
    <w:rsid w:val="5BD9F25C"/>
    <w:rsid w:val="5BDA36C3"/>
    <w:rsid w:val="5BDB8A74"/>
    <w:rsid w:val="5BDE00FA"/>
    <w:rsid w:val="5BDE5121"/>
    <w:rsid w:val="5BDF8BE9"/>
    <w:rsid w:val="5BDFDDD3"/>
    <w:rsid w:val="5BE15C5F"/>
    <w:rsid w:val="5BE45303"/>
    <w:rsid w:val="5BE6A570"/>
    <w:rsid w:val="5BE83E68"/>
    <w:rsid w:val="5BE9F48D"/>
    <w:rsid w:val="5BECFB15"/>
    <w:rsid w:val="5BEDDEFB"/>
    <w:rsid w:val="5BEE2278"/>
    <w:rsid w:val="5BF346E2"/>
    <w:rsid w:val="5BF3AABC"/>
    <w:rsid w:val="5BF4F36C"/>
    <w:rsid w:val="5BF58500"/>
    <w:rsid w:val="5BF58DFB"/>
    <w:rsid w:val="5BF752B2"/>
    <w:rsid w:val="5BF769B1"/>
    <w:rsid w:val="5BF8393A"/>
    <w:rsid w:val="5BFAA406"/>
    <w:rsid w:val="5BFB4014"/>
    <w:rsid w:val="5BFC7C5F"/>
    <w:rsid w:val="5BFCF8BB"/>
    <w:rsid w:val="5C021568"/>
    <w:rsid w:val="5C03A4C7"/>
    <w:rsid w:val="5C04AFB0"/>
    <w:rsid w:val="5C04C093"/>
    <w:rsid w:val="5C04FDDB"/>
    <w:rsid w:val="5C064FB7"/>
    <w:rsid w:val="5C095537"/>
    <w:rsid w:val="5C0E306A"/>
    <w:rsid w:val="5C0E95CA"/>
    <w:rsid w:val="5C0F901A"/>
    <w:rsid w:val="5C121A2F"/>
    <w:rsid w:val="5C13AE8E"/>
    <w:rsid w:val="5C14CA28"/>
    <w:rsid w:val="5C1535E6"/>
    <w:rsid w:val="5C15B4B1"/>
    <w:rsid w:val="5C16C71F"/>
    <w:rsid w:val="5C185145"/>
    <w:rsid w:val="5C18C5D5"/>
    <w:rsid w:val="5C1A565B"/>
    <w:rsid w:val="5C1B707B"/>
    <w:rsid w:val="5C1DB3A4"/>
    <w:rsid w:val="5C1E255F"/>
    <w:rsid w:val="5C1F45DB"/>
    <w:rsid w:val="5C1FD501"/>
    <w:rsid w:val="5C219EE2"/>
    <w:rsid w:val="5C238FD7"/>
    <w:rsid w:val="5C24A54D"/>
    <w:rsid w:val="5C24AC45"/>
    <w:rsid w:val="5C2573C6"/>
    <w:rsid w:val="5C266D59"/>
    <w:rsid w:val="5C268BA1"/>
    <w:rsid w:val="5C26CA96"/>
    <w:rsid w:val="5C27692C"/>
    <w:rsid w:val="5C27FB4A"/>
    <w:rsid w:val="5C28028A"/>
    <w:rsid w:val="5C2857E6"/>
    <w:rsid w:val="5C28A477"/>
    <w:rsid w:val="5C29ABDF"/>
    <w:rsid w:val="5C2A2AEF"/>
    <w:rsid w:val="5C2A7A37"/>
    <w:rsid w:val="5C2ADB9B"/>
    <w:rsid w:val="5C2B1D2E"/>
    <w:rsid w:val="5C2B2AF4"/>
    <w:rsid w:val="5C2D6879"/>
    <w:rsid w:val="5C2FB8BE"/>
    <w:rsid w:val="5C307274"/>
    <w:rsid w:val="5C30DF46"/>
    <w:rsid w:val="5C326E93"/>
    <w:rsid w:val="5C327DBC"/>
    <w:rsid w:val="5C32DF6A"/>
    <w:rsid w:val="5C3677C0"/>
    <w:rsid w:val="5C36798D"/>
    <w:rsid w:val="5C3685F5"/>
    <w:rsid w:val="5C3A6E42"/>
    <w:rsid w:val="5C3B6CAD"/>
    <w:rsid w:val="5C3B727A"/>
    <w:rsid w:val="5C3C8799"/>
    <w:rsid w:val="5C3D31FF"/>
    <w:rsid w:val="5C3D7283"/>
    <w:rsid w:val="5C4046C4"/>
    <w:rsid w:val="5C411704"/>
    <w:rsid w:val="5C4131E7"/>
    <w:rsid w:val="5C45BC40"/>
    <w:rsid w:val="5C45C657"/>
    <w:rsid w:val="5C46E45A"/>
    <w:rsid w:val="5C470D18"/>
    <w:rsid w:val="5C478888"/>
    <w:rsid w:val="5C47E2EE"/>
    <w:rsid w:val="5C484DBC"/>
    <w:rsid w:val="5C48CCA6"/>
    <w:rsid w:val="5C495690"/>
    <w:rsid w:val="5C4BE953"/>
    <w:rsid w:val="5C4C8639"/>
    <w:rsid w:val="5C4C895F"/>
    <w:rsid w:val="5C4D4A10"/>
    <w:rsid w:val="5C4D724F"/>
    <w:rsid w:val="5C4DCEBC"/>
    <w:rsid w:val="5C4EA236"/>
    <w:rsid w:val="5C4ED1AA"/>
    <w:rsid w:val="5C505F75"/>
    <w:rsid w:val="5C508159"/>
    <w:rsid w:val="5C510C12"/>
    <w:rsid w:val="5C5136BF"/>
    <w:rsid w:val="5C54A18F"/>
    <w:rsid w:val="5C54F642"/>
    <w:rsid w:val="5C5A2FF7"/>
    <w:rsid w:val="5C5E2F1D"/>
    <w:rsid w:val="5C5E760D"/>
    <w:rsid w:val="5C5EF1DA"/>
    <w:rsid w:val="5C5FF282"/>
    <w:rsid w:val="5C609FA8"/>
    <w:rsid w:val="5C6270E8"/>
    <w:rsid w:val="5C636A02"/>
    <w:rsid w:val="5C64DFD1"/>
    <w:rsid w:val="5C655ACB"/>
    <w:rsid w:val="5C66A9AB"/>
    <w:rsid w:val="5C670FBF"/>
    <w:rsid w:val="5C677066"/>
    <w:rsid w:val="5C68226D"/>
    <w:rsid w:val="5C6836EF"/>
    <w:rsid w:val="5C685CC0"/>
    <w:rsid w:val="5C68759B"/>
    <w:rsid w:val="5C6AB393"/>
    <w:rsid w:val="5C6B6682"/>
    <w:rsid w:val="5C6C6D90"/>
    <w:rsid w:val="5C6C6ED7"/>
    <w:rsid w:val="5C6D8375"/>
    <w:rsid w:val="5C6DE14F"/>
    <w:rsid w:val="5C6E2683"/>
    <w:rsid w:val="5C6E3344"/>
    <w:rsid w:val="5C6F55CA"/>
    <w:rsid w:val="5C6F89B5"/>
    <w:rsid w:val="5C70F13E"/>
    <w:rsid w:val="5C737D57"/>
    <w:rsid w:val="5C74CA02"/>
    <w:rsid w:val="5C767064"/>
    <w:rsid w:val="5C76CEB6"/>
    <w:rsid w:val="5C76E27E"/>
    <w:rsid w:val="5C784788"/>
    <w:rsid w:val="5C7AAE9D"/>
    <w:rsid w:val="5C7ADD13"/>
    <w:rsid w:val="5C7B5864"/>
    <w:rsid w:val="5C7C1336"/>
    <w:rsid w:val="5C7F886A"/>
    <w:rsid w:val="5C8021B5"/>
    <w:rsid w:val="5C80752D"/>
    <w:rsid w:val="5C80AFD1"/>
    <w:rsid w:val="5C819DAB"/>
    <w:rsid w:val="5C833D9B"/>
    <w:rsid w:val="5C853521"/>
    <w:rsid w:val="5C87B1E4"/>
    <w:rsid w:val="5C885AE6"/>
    <w:rsid w:val="5C889188"/>
    <w:rsid w:val="5C8A89D5"/>
    <w:rsid w:val="5C8B9E1A"/>
    <w:rsid w:val="5C8DD5A6"/>
    <w:rsid w:val="5C8DEBE0"/>
    <w:rsid w:val="5C8FD583"/>
    <w:rsid w:val="5C920454"/>
    <w:rsid w:val="5C92EED0"/>
    <w:rsid w:val="5C939F96"/>
    <w:rsid w:val="5C942672"/>
    <w:rsid w:val="5C956EAC"/>
    <w:rsid w:val="5C95945F"/>
    <w:rsid w:val="5C95FA58"/>
    <w:rsid w:val="5C968769"/>
    <w:rsid w:val="5C97BFB7"/>
    <w:rsid w:val="5C98BAB5"/>
    <w:rsid w:val="5C98C55C"/>
    <w:rsid w:val="5C9B7165"/>
    <w:rsid w:val="5C9B8245"/>
    <w:rsid w:val="5C9BB58C"/>
    <w:rsid w:val="5C9BE371"/>
    <w:rsid w:val="5C9CC6F5"/>
    <w:rsid w:val="5C9CC81B"/>
    <w:rsid w:val="5C9D0F56"/>
    <w:rsid w:val="5C9D158E"/>
    <w:rsid w:val="5C9F1136"/>
    <w:rsid w:val="5C9FB262"/>
    <w:rsid w:val="5CA06DA3"/>
    <w:rsid w:val="5CA0AACF"/>
    <w:rsid w:val="5CA0D3D5"/>
    <w:rsid w:val="5CA0F67A"/>
    <w:rsid w:val="5CA18C31"/>
    <w:rsid w:val="5CA2478C"/>
    <w:rsid w:val="5CA3EAFD"/>
    <w:rsid w:val="5CA69C7B"/>
    <w:rsid w:val="5CA726FD"/>
    <w:rsid w:val="5CA7A35D"/>
    <w:rsid w:val="5CA8199D"/>
    <w:rsid w:val="5CA92624"/>
    <w:rsid w:val="5CAA5A0D"/>
    <w:rsid w:val="5CAAF488"/>
    <w:rsid w:val="5CAB2FEC"/>
    <w:rsid w:val="5CAB9812"/>
    <w:rsid w:val="5CABB29F"/>
    <w:rsid w:val="5CABE990"/>
    <w:rsid w:val="5CAD6D70"/>
    <w:rsid w:val="5CAD8E0D"/>
    <w:rsid w:val="5CADA967"/>
    <w:rsid w:val="5CAFA489"/>
    <w:rsid w:val="5CB07CD6"/>
    <w:rsid w:val="5CB0AF1A"/>
    <w:rsid w:val="5CB1C2C2"/>
    <w:rsid w:val="5CB20565"/>
    <w:rsid w:val="5CB32FC3"/>
    <w:rsid w:val="5CB4CB3E"/>
    <w:rsid w:val="5CB5D4AE"/>
    <w:rsid w:val="5CB5FF5E"/>
    <w:rsid w:val="5CB6411F"/>
    <w:rsid w:val="5CB7B3CE"/>
    <w:rsid w:val="5CB83B99"/>
    <w:rsid w:val="5CB9BAFA"/>
    <w:rsid w:val="5CBAC9B0"/>
    <w:rsid w:val="5CBBB169"/>
    <w:rsid w:val="5CBCFB37"/>
    <w:rsid w:val="5CBD8BEE"/>
    <w:rsid w:val="5CBE655F"/>
    <w:rsid w:val="5CC15CA4"/>
    <w:rsid w:val="5CC42E63"/>
    <w:rsid w:val="5CC46FAA"/>
    <w:rsid w:val="5CC6F3E9"/>
    <w:rsid w:val="5CCA6BC0"/>
    <w:rsid w:val="5CCCAB39"/>
    <w:rsid w:val="5CCEA757"/>
    <w:rsid w:val="5CD1172F"/>
    <w:rsid w:val="5CD20D05"/>
    <w:rsid w:val="5CD54ECE"/>
    <w:rsid w:val="5CD595E8"/>
    <w:rsid w:val="5CD5EFE4"/>
    <w:rsid w:val="5CD76042"/>
    <w:rsid w:val="5CD9CC52"/>
    <w:rsid w:val="5CDC2F3D"/>
    <w:rsid w:val="5CDC8C8A"/>
    <w:rsid w:val="5CDD8BC4"/>
    <w:rsid w:val="5CDED09D"/>
    <w:rsid w:val="5CDEF39D"/>
    <w:rsid w:val="5CDF4364"/>
    <w:rsid w:val="5CE00183"/>
    <w:rsid w:val="5CE062C7"/>
    <w:rsid w:val="5CE3CF8E"/>
    <w:rsid w:val="5CE4C4EB"/>
    <w:rsid w:val="5CE51931"/>
    <w:rsid w:val="5CE56D2A"/>
    <w:rsid w:val="5CE5F8ED"/>
    <w:rsid w:val="5CEA7F00"/>
    <w:rsid w:val="5CEB8CB5"/>
    <w:rsid w:val="5CEC5058"/>
    <w:rsid w:val="5CEC5EEF"/>
    <w:rsid w:val="5CF2BC2F"/>
    <w:rsid w:val="5CF44449"/>
    <w:rsid w:val="5CF4C39E"/>
    <w:rsid w:val="5CF5014C"/>
    <w:rsid w:val="5CF56D8E"/>
    <w:rsid w:val="5CF84476"/>
    <w:rsid w:val="5CF86761"/>
    <w:rsid w:val="5CF9AC1A"/>
    <w:rsid w:val="5CFB497C"/>
    <w:rsid w:val="5CFD33FC"/>
    <w:rsid w:val="5CFDE6C3"/>
    <w:rsid w:val="5CFE0526"/>
    <w:rsid w:val="5D01804C"/>
    <w:rsid w:val="5D01857B"/>
    <w:rsid w:val="5D055053"/>
    <w:rsid w:val="5D056F7F"/>
    <w:rsid w:val="5D065A9E"/>
    <w:rsid w:val="5D0D57CE"/>
    <w:rsid w:val="5D0E009E"/>
    <w:rsid w:val="5D0E2BC7"/>
    <w:rsid w:val="5D0EC80C"/>
    <w:rsid w:val="5D103130"/>
    <w:rsid w:val="5D10A92D"/>
    <w:rsid w:val="5D10B29E"/>
    <w:rsid w:val="5D129B5A"/>
    <w:rsid w:val="5D12DB44"/>
    <w:rsid w:val="5D13A653"/>
    <w:rsid w:val="5D13AD2A"/>
    <w:rsid w:val="5D149BBE"/>
    <w:rsid w:val="5D1503B3"/>
    <w:rsid w:val="5D175C62"/>
    <w:rsid w:val="5D181DA7"/>
    <w:rsid w:val="5D185B0A"/>
    <w:rsid w:val="5D1D4B37"/>
    <w:rsid w:val="5D1D8001"/>
    <w:rsid w:val="5D2014A4"/>
    <w:rsid w:val="5D20CEB7"/>
    <w:rsid w:val="5D220B75"/>
    <w:rsid w:val="5D238C04"/>
    <w:rsid w:val="5D25B2E7"/>
    <w:rsid w:val="5D25CE7C"/>
    <w:rsid w:val="5D26556B"/>
    <w:rsid w:val="5D2844E2"/>
    <w:rsid w:val="5D2B274E"/>
    <w:rsid w:val="5D2B3147"/>
    <w:rsid w:val="5D2BC01A"/>
    <w:rsid w:val="5D2BEC0C"/>
    <w:rsid w:val="5D2C7562"/>
    <w:rsid w:val="5D2CEA1F"/>
    <w:rsid w:val="5D2D53B0"/>
    <w:rsid w:val="5D2E64D6"/>
    <w:rsid w:val="5D2F83C5"/>
    <w:rsid w:val="5D2FD8CF"/>
    <w:rsid w:val="5D310003"/>
    <w:rsid w:val="5D31AB68"/>
    <w:rsid w:val="5D3251FD"/>
    <w:rsid w:val="5D38ECBF"/>
    <w:rsid w:val="5D3988FE"/>
    <w:rsid w:val="5D39962B"/>
    <w:rsid w:val="5D39AB8E"/>
    <w:rsid w:val="5D3A22D2"/>
    <w:rsid w:val="5D3A964A"/>
    <w:rsid w:val="5D3B4AEF"/>
    <w:rsid w:val="5D3BCBB9"/>
    <w:rsid w:val="5D3C87FA"/>
    <w:rsid w:val="5D3F0F78"/>
    <w:rsid w:val="5D41B27B"/>
    <w:rsid w:val="5D4572FC"/>
    <w:rsid w:val="5D47D52D"/>
    <w:rsid w:val="5D49046F"/>
    <w:rsid w:val="5D4E0014"/>
    <w:rsid w:val="5D4E693A"/>
    <w:rsid w:val="5D4E77AD"/>
    <w:rsid w:val="5D50434A"/>
    <w:rsid w:val="5D526416"/>
    <w:rsid w:val="5D52ECA3"/>
    <w:rsid w:val="5D53FD39"/>
    <w:rsid w:val="5D542263"/>
    <w:rsid w:val="5D5800C5"/>
    <w:rsid w:val="5D580C69"/>
    <w:rsid w:val="5D5837FF"/>
    <w:rsid w:val="5D58B98C"/>
    <w:rsid w:val="5D5A5C2E"/>
    <w:rsid w:val="5D5BCFAA"/>
    <w:rsid w:val="5D5BD2C8"/>
    <w:rsid w:val="5D5F62F0"/>
    <w:rsid w:val="5D60B060"/>
    <w:rsid w:val="5D61628B"/>
    <w:rsid w:val="5D61C750"/>
    <w:rsid w:val="5D626659"/>
    <w:rsid w:val="5D633E58"/>
    <w:rsid w:val="5D636CBE"/>
    <w:rsid w:val="5D6BF59E"/>
    <w:rsid w:val="5D6D8DE6"/>
    <w:rsid w:val="5D6F8837"/>
    <w:rsid w:val="5D6FA2FA"/>
    <w:rsid w:val="5D700E75"/>
    <w:rsid w:val="5D715F4D"/>
    <w:rsid w:val="5D7224D7"/>
    <w:rsid w:val="5D746A9E"/>
    <w:rsid w:val="5D776971"/>
    <w:rsid w:val="5D7A7301"/>
    <w:rsid w:val="5D80E474"/>
    <w:rsid w:val="5D812C35"/>
    <w:rsid w:val="5D833E2A"/>
    <w:rsid w:val="5D83B7C9"/>
    <w:rsid w:val="5D85E0A8"/>
    <w:rsid w:val="5D85F7AC"/>
    <w:rsid w:val="5D8957B0"/>
    <w:rsid w:val="5D8966FD"/>
    <w:rsid w:val="5D8A0D2A"/>
    <w:rsid w:val="5D8B18CA"/>
    <w:rsid w:val="5D8BA679"/>
    <w:rsid w:val="5D8CDDD4"/>
    <w:rsid w:val="5D8DD896"/>
    <w:rsid w:val="5D8DFF7E"/>
    <w:rsid w:val="5D8E2959"/>
    <w:rsid w:val="5D915B88"/>
    <w:rsid w:val="5D9479E7"/>
    <w:rsid w:val="5D94F327"/>
    <w:rsid w:val="5D9517FA"/>
    <w:rsid w:val="5D9889FB"/>
    <w:rsid w:val="5D98C737"/>
    <w:rsid w:val="5D99BCED"/>
    <w:rsid w:val="5D9B3958"/>
    <w:rsid w:val="5D9BDF1F"/>
    <w:rsid w:val="5D9D1ED9"/>
    <w:rsid w:val="5D9E1F2A"/>
    <w:rsid w:val="5D9E5A74"/>
    <w:rsid w:val="5D9F6DF2"/>
    <w:rsid w:val="5DA4DE9D"/>
    <w:rsid w:val="5DA4EBE5"/>
    <w:rsid w:val="5DA50271"/>
    <w:rsid w:val="5DA63483"/>
    <w:rsid w:val="5DA9275B"/>
    <w:rsid w:val="5DA9E18F"/>
    <w:rsid w:val="5DAAA243"/>
    <w:rsid w:val="5DAAD0E1"/>
    <w:rsid w:val="5DAB9822"/>
    <w:rsid w:val="5DACEFA9"/>
    <w:rsid w:val="5DAD6BF2"/>
    <w:rsid w:val="5DAD9852"/>
    <w:rsid w:val="5DAEB519"/>
    <w:rsid w:val="5DAFA692"/>
    <w:rsid w:val="5DB0F852"/>
    <w:rsid w:val="5DB195D1"/>
    <w:rsid w:val="5DB1DACC"/>
    <w:rsid w:val="5DB3AF6D"/>
    <w:rsid w:val="5DB44E22"/>
    <w:rsid w:val="5DB67C4F"/>
    <w:rsid w:val="5DB68614"/>
    <w:rsid w:val="5DB6E7BA"/>
    <w:rsid w:val="5DB79D62"/>
    <w:rsid w:val="5DB999C6"/>
    <w:rsid w:val="5DBC71CF"/>
    <w:rsid w:val="5DBD47F7"/>
    <w:rsid w:val="5DBED8AC"/>
    <w:rsid w:val="5DC26E95"/>
    <w:rsid w:val="5DC273B6"/>
    <w:rsid w:val="5DC41CFB"/>
    <w:rsid w:val="5DC5C5C5"/>
    <w:rsid w:val="5DC6F876"/>
    <w:rsid w:val="5DC74B59"/>
    <w:rsid w:val="5DC9AB7F"/>
    <w:rsid w:val="5DCD0240"/>
    <w:rsid w:val="5DCD8DE6"/>
    <w:rsid w:val="5DD07FE1"/>
    <w:rsid w:val="5DD2CB1B"/>
    <w:rsid w:val="5DD428E7"/>
    <w:rsid w:val="5DD4CD05"/>
    <w:rsid w:val="5DD9C254"/>
    <w:rsid w:val="5DDA5E31"/>
    <w:rsid w:val="5DDA73C6"/>
    <w:rsid w:val="5DDF079D"/>
    <w:rsid w:val="5DDF0A3D"/>
    <w:rsid w:val="5DE11CAF"/>
    <w:rsid w:val="5DE24644"/>
    <w:rsid w:val="5DE361DA"/>
    <w:rsid w:val="5DE5BE7E"/>
    <w:rsid w:val="5DE69D01"/>
    <w:rsid w:val="5DE7BE16"/>
    <w:rsid w:val="5DE92394"/>
    <w:rsid w:val="5DE9A7BE"/>
    <w:rsid w:val="5DEBA80E"/>
    <w:rsid w:val="5DECA855"/>
    <w:rsid w:val="5DECC74A"/>
    <w:rsid w:val="5DED3D2D"/>
    <w:rsid w:val="5DED6F07"/>
    <w:rsid w:val="5DEDCC13"/>
    <w:rsid w:val="5DEDD096"/>
    <w:rsid w:val="5DEEB0C9"/>
    <w:rsid w:val="5DEF7C98"/>
    <w:rsid w:val="5DF0E6F7"/>
    <w:rsid w:val="5DF11BE7"/>
    <w:rsid w:val="5DF14922"/>
    <w:rsid w:val="5DF29D88"/>
    <w:rsid w:val="5DF2A453"/>
    <w:rsid w:val="5DF480D1"/>
    <w:rsid w:val="5DF4B89F"/>
    <w:rsid w:val="5DF55518"/>
    <w:rsid w:val="5DF678D8"/>
    <w:rsid w:val="5DF778DA"/>
    <w:rsid w:val="5DF80288"/>
    <w:rsid w:val="5DF8132A"/>
    <w:rsid w:val="5DFB051E"/>
    <w:rsid w:val="5DFE1D34"/>
    <w:rsid w:val="5E004013"/>
    <w:rsid w:val="5E00AEFB"/>
    <w:rsid w:val="5E027769"/>
    <w:rsid w:val="5E02D4F9"/>
    <w:rsid w:val="5E0680A5"/>
    <w:rsid w:val="5E068913"/>
    <w:rsid w:val="5E07C4C2"/>
    <w:rsid w:val="5E092080"/>
    <w:rsid w:val="5E09EA47"/>
    <w:rsid w:val="5E09F6E4"/>
    <w:rsid w:val="5E0A17C8"/>
    <w:rsid w:val="5E0A6952"/>
    <w:rsid w:val="5E0A7CF3"/>
    <w:rsid w:val="5E0B330B"/>
    <w:rsid w:val="5E0B3DD4"/>
    <w:rsid w:val="5E0C129F"/>
    <w:rsid w:val="5E0D4BA1"/>
    <w:rsid w:val="5E0F432C"/>
    <w:rsid w:val="5E10B16D"/>
    <w:rsid w:val="5E10E646"/>
    <w:rsid w:val="5E118A62"/>
    <w:rsid w:val="5E142C5D"/>
    <w:rsid w:val="5E161362"/>
    <w:rsid w:val="5E18EC3D"/>
    <w:rsid w:val="5E19B704"/>
    <w:rsid w:val="5E19D010"/>
    <w:rsid w:val="5E1AACA8"/>
    <w:rsid w:val="5E1AAE70"/>
    <w:rsid w:val="5E1B9225"/>
    <w:rsid w:val="5E1CFC1E"/>
    <w:rsid w:val="5E1D9884"/>
    <w:rsid w:val="5E1DE595"/>
    <w:rsid w:val="5E22AC6B"/>
    <w:rsid w:val="5E2358F0"/>
    <w:rsid w:val="5E237652"/>
    <w:rsid w:val="5E262D58"/>
    <w:rsid w:val="5E27AF8B"/>
    <w:rsid w:val="5E27B127"/>
    <w:rsid w:val="5E27D007"/>
    <w:rsid w:val="5E28F8A3"/>
    <w:rsid w:val="5E29A20C"/>
    <w:rsid w:val="5E2A9EB9"/>
    <w:rsid w:val="5E2B5528"/>
    <w:rsid w:val="5E2D4EAA"/>
    <w:rsid w:val="5E2F97EC"/>
    <w:rsid w:val="5E305BD6"/>
    <w:rsid w:val="5E3093A8"/>
    <w:rsid w:val="5E30960F"/>
    <w:rsid w:val="5E30BCA8"/>
    <w:rsid w:val="5E30C849"/>
    <w:rsid w:val="5E31B1F6"/>
    <w:rsid w:val="5E34462A"/>
    <w:rsid w:val="5E34C5A7"/>
    <w:rsid w:val="5E351680"/>
    <w:rsid w:val="5E35A49E"/>
    <w:rsid w:val="5E377910"/>
    <w:rsid w:val="5E383C5C"/>
    <w:rsid w:val="5E38B864"/>
    <w:rsid w:val="5E3A08D4"/>
    <w:rsid w:val="5E3A160A"/>
    <w:rsid w:val="5E3A5E1C"/>
    <w:rsid w:val="5E3A9E0C"/>
    <w:rsid w:val="5E3B7DF3"/>
    <w:rsid w:val="5E3BE763"/>
    <w:rsid w:val="5E3CDE1B"/>
    <w:rsid w:val="5E3D634C"/>
    <w:rsid w:val="5E3DA7C4"/>
    <w:rsid w:val="5E3EFE58"/>
    <w:rsid w:val="5E3FD14B"/>
    <w:rsid w:val="5E3FE486"/>
    <w:rsid w:val="5E40B5D5"/>
    <w:rsid w:val="5E4230C0"/>
    <w:rsid w:val="5E42A9E3"/>
    <w:rsid w:val="5E44D9AA"/>
    <w:rsid w:val="5E4A10BC"/>
    <w:rsid w:val="5E4AFB9C"/>
    <w:rsid w:val="5E4D0BEC"/>
    <w:rsid w:val="5E4E7A93"/>
    <w:rsid w:val="5E4EA78C"/>
    <w:rsid w:val="5E4EA966"/>
    <w:rsid w:val="5E4FDD2F"/>
    <w:rsid w:val="5E5068C8"/>
    <w:rsid w:val="5E50DDA5"/>
    <w:rsid w:val="5E5229C4"/>
    <w:rsid w:val="5E52A2FE"/>
    <w:rsid w:val="5E5461AA"/>
    <w:rsid w:val="5E54CCE9"/>
    <w:rsid w:val="5E55438B"/>
    <w:rsid w:val="5E5630E3"/>
    <w:rsid w:val="5E56F76F"/>
    <w:rsid w:val="5E584602"/>
    <w:rsid w:val="5E5BC448"/>
    <w:rsid w:val="5E5C4A91"/>
    <w:rsid w:val="5E5CC4FE"/>
    <w:rsid w:val="5E5E1CAA"/>
    <w:rsid w:val="5E62220D"/>
    <w:rsid w:val="5E6230AA"/>
    <w:rsid w:val="5E65C197"/>
    <w:rsid w:val="5E66C462"/>
    <w:rsid w:val="5E66EFDF"/>
    <w:rsid w:val="5E6951AA"/>
    <w:rsid w:val="5E6A77B8"/>
    <w:rsid w:val="5E6B9137"/>
    <w:rsid w:val="5E6C0B4C"/>
    <w:rsid w:val="5E7438AC"/>
    <w:rsid w:val="5E76C978"/>
    <w:rsid w:val="5E76D594"/>
    <w:rsid w:val="5E784F3D"/>
    <w:rsid w:val="5E7877D0"/>
    <w:rsid w:val="5E789CA9"/>
    <w:rsid w:val="5E7B6207"/>
    <w:rsid w:val="5E7B9431"/>
    <w:rsid w:val="5E7FCC5F"/>
    <w:rsid w:val="5E80928C"/>
    <w:rsid w:val="5E812948"/>
    <w:rsid w:val="5E824C62"/>
    <w:rsid w:val="5E827BA4"/>
    <w:rsid w:val="5E84757A"/>
    <w:rsid w:val="5E85A891"/>
    <w:rsid w:val="5E877030"/>
    <w:rsid w:val="5E8832B7"/>
    <w:rsid w:val="5E892567"/>
    <w:rsid w:val="5E897DB1"/>
    <w:rsid w:val="5E89B511"/>
    <w:rsid w:val="5E89FA02"/>
    <w:rsid w:val="5E8CD56A"/>
    <w:rsid w:val="5E8EF09A"/>
    <w:rsid w:val="5E91857F"/>
    <w:rsid w:val="5E9220AE"/>
    <w:rsid w:val="5E924B75"/>
    <w:rsid w:val="5E93DB22"/>
    <w:rsid w:val="5E952169"/>
    <w:rsid w:val="5E95C804"/>
    <w:rsid w:val="5E963158"/>
    <w:rsid w:val="5E971C08"/>
    <w:rsid w:val="5E9744DC"/>
    <w:rsid w:val="5E976AE5"/>
    <w:rsid w:val="5E977D3E"/>
    <w:rsid w:val="5E97AB55"/>
    <w:rsid w:val="5E98174B"/>
    <w:rsid w:val="5E999A11"/>
    <w:rsid w:val="5E99CA0D"/>
    <w:rsid w:val="5E9B4518"/>
    <w:rsid w:val="5E9C3459"/>
    <w:rsid w:val="5E9ECFD7"/>
    <w:rsid w:val="5E9FE21F"/>
    <w:rsid w:val="5EA02FCD"/>
    <w:rsid w:val="5EA1A012"/>
    <w:rsid w:val="5EA32FA0"/>
    <w:rsid w:val="5EA359D2"/>
    <w:rsid w:val="5EA4C933"/>
    <w:rsid w:val="5EA61DF7"/>
    <w:rsid w:val="5EA65C9F"/>
    <w:rsid w:val="5EA6D633"/>
    <w:rsid w:val="5EA73D7B"/>
    <w:rsid w:val="5EA89A38"/>
    <w:rsid w:val="5EAA5867"/>
    <w:rsid w:val="5EAA94C1"/>
    <w:rsid w:val="5EAAE0FA"/>
    <w:rsid w:val="5EAAFE41"/>
    <w:rsid w:val="5EAB6E48"/>
    <w:rsid w:val="5EAC4A9F"/>
    <w:rsid w:val="5EAED647"/>
    <w:rsid w:val="5EB15C6F"/>
    <w:rsid w:val="5EB17268"/>
    <w:rsid w:val="5EB2F286"/>
    <w:rsid w:val="5EB31015"/>
    <w:rsid w:val="5EB4A6D7"/>
    <w:rsid w:val="5EB511D1"/>
    <w:rsid w:val="5EB672C5"/>
    <w:rsid w:val="5EB75E10"/>
    <w:rsid w:val="5EB878F9"/>
    <w:rsid w:val="5EBA5967"/>
    <w:rsid w:val="5EBAAB17"/>
    <w:rsid w:val="5EBCDD52"/>
    <w:rsid w:val="5EBD4B19"/>
    <w:rsid w:val="5EBD8E98"/>
    <w:rsid w:val="5EC10323"/>
    <w:rsid w:val="5EC17CF4"/>
    <w:rsid w:val="5EC241CA"/>
    <w:rsid w:val="5EC52C4A"/>
    <w:rsid w:val="5EC73C8A"/>
    <w:rsid w:val="5EC83A8E"/>
    <w:rsid w:val="5ECA19CC"/>
    <w:rsid w:val="5ECAFB30"/>
    <w:rsid w:val="5ECB266E"/>
    <w:rsid w:val="5ECB3BE4"/>
    <w:rsid w:val="5ECD5216"/>
    <w:rsid w:val="5ECDCDA2"/>
    <w:rsid w:val="5ECE1C74"/>
    <w:rsid w:val="5ECF04FB"/>
    <w:rsid w:val="5ECF8C45"/>
    <w:rsid w:val="5ED0B23E"/>
    <w:rsid w:val="5ED0C54D"/>
    <w:rsid w:val="5ED0FE34"/>
    <w:rsid w:val="5ED1A45B"/>
    <w:rsid w:val="5ED2665C"/>
    <w:rsid w:val="5ED2F484"/>
    <w:rsid w:val="5ED38E8E"/>
    <w:rsid w:val="5ED42CBA"/>
    <w:rsid w:val="5ED504DB"/>
    <w:rsid w:val="5ED588AF"/>
    <w:rsid w:val="5ED5F0B4"/>
    <w:rsid w:val="5ED6B6C4"/>
    <w:rsid w:val="5ED79851"/>
    <w:rsid w:val="5ED7ADCC"/>
    <w:rsid w:val="5ED7DFC2"/>
    <w:rsid w:val="5EDB0F53"/>
    <w:rsid w:val="5EDC0C6B"/>
    <w:rsid w:val="5EDC1713"/>
    <w:rsid w:val="5EE12923"/>
    <w:rsid w:val="5EE2C453"/>
    <w:rsid w:val="5EE2D433"/>
    <w:rsid w:val="5EE92BD7"/>
    <w:rsid w:val="5EE94F62"/>
    <w:rsid w:val="5EE98A8E"/>
    <w:rsid w:val="5EE9AA2D"/>
    <w:rsid w:val="5EEB3A12"/>
    <w:rsid w:val="5EEBC07B"/>
    <w:rsid w:val="5EEC35D5"/>
    <w:rsid w:val="5EF0EAAC"/>
    <w:rsid w:val="5EF1E921"/>
    <w:rsid w:val="5EF2E54E"/>
    <w:rsid w:val="5EF67D74"/>
    <w:rsid w:val="5EF8F838"/>
    <w:rsid w:val="5EF98D0D"/>
    <w:rsid w:val="5EF9A174"/>
    <w:rsid w:val="5EFA88BE"/>
    <w:rsid w:val="5EFDB461"/>
    <w:rsid w:val="5EFE6939"/>
    <w:rsid w:val="5F02EA88"/>
    <w:rsid w:val="5F0384E1"/>
    <w:rsid w:val="5F0460A4"/>
    <w:rsid w:val="5F0606AD"/>
    <w:rsid w:val="5F072226"/>
    <w:rsid w:val="5F09096C"/>
    <w:rsid w:val="5F0C077E"/>
    <w:rsid w:val="5F0E758A"/>
    <w:rsid w:val="5F0EDA4D"/>
    <w:rsid w:val="5F0EDFB0"/>
    <w:rsid w:val="5F0F8E19"/>
    <w:rsid w:val="5F107CB4"/>
    <w:rsid w:val="5F10D401"/>
    <w:rsid w:val="5F11CC97"/>
    <w:rsid w:val="5F130A37"/>
    <w:rsid w:val="5F1355FB"/>
    <w:rsid w:val="5F14BB22"/>
    <w:rsid w:val="5F17BD09"/>
    <w:rsid w:val="5F196866"/>
    <w:rsid w:val="5F1A0A1B"/>
    <w:rsid w:val="5F1ABB9B"/>
    <w:rsid w:val="5F1B4785"/>
    <w:rsid w:val="5F1BBD15"/>
    <w:rsid w:val="5F1D003B"/>
    <w:rsid w:val="5F1D2A22"/>
    <w:rsid w:val="5F1FA3F7"/>
    <w:rsid w:val="5F2104F8"/>
    <w:rsid w:val="5F218F46"/>
    <w:rsid w:val="5F22D3A0"/>
    <w:rsid w:val="5F23090A"/>
    <w:rsid w:val="5F245E96"/>
    <w:rsid w:val="5F27A111"/>
    <w:rsid w:val="5F27CDA9"/>
    <w:rsid w:val="5F28A64C"/>
    <w:rsid w:val="5F290C19"/>
    <w:rsid w:val="5F2A5B5B"/>
    <w:rsid w:val="5F2CC664"/>
    <w:rsid w:val="5F2CC710"/>
    <w:rsid w:val="5F301D1C"/>
    <w:rsid w:val="5F315BBA"/>
    <w:rsid w:val="5F328B8C"/>
    <w:rsid w:val="5F3340EE"/>
    <w:rsid w:val="5F337560"/>
    <w:rsid w:val="5F34A61E"/>
    <w:rsid w:val="5F363258"/>
    <w:rsid w:val="5F366115"/>
    <w:rsid w:val="5F36CA42"/>
    <w:rsid w:val="5F38B6D7"/>
    <w:rsid w:val="5F38DEC0"/>
    <w:rsid w:val="5F3BAE29"/>
    <w:rsid w:val="5F3BE748"/>
    <w:rsid w:val="5F3C7235"/>
    <w:rsid w:val="5F3CFF4E"/>
    <w:rsid w:val="5F3D91B1"/>
    <w:rsid w:val="5F4067CC"/>
    <w:rsid w:val="5F413B0E"/>
    <w:rsid w:val="5F4142DA"/>
    <w:rsid w:val="5F42251F"/>
    <w:rsid w:val="5F430160"/>
    <w:rsid w:val="5F448807"/>
    <w:rsid w:val="5F44CABD"/>
    <w:rsid w:val="5F44D072"/>
    <w:rsid w:val="5F467B26"/>
    <w:rsid w:val="5F48A676"/>
    <w:rsid w:val="5F48B8FF"/>
    <w:rsid w:val="5F4966F2"/>
    <w:rsid w:val="5F4A7D8B"/>
    <w:rsid w:val="5F4AA53C"/>
    <w:rsid w:val="5F4E8A17"/>
    <w:rsid w:val="5F4ED62A"/>
    <w:rsid w:val="5F4FDC69"/>
    <w:rsid w:val="5F5155E9"/>
    <w:rsid w:val="5F524FE1"/>
    <w:rsid w:val="5F527106"/>
    <w:rsid w:val="5F52A880"/>
    <w:rsid w:val="5F53C906"/>
    <w:rsid w:val="5F548BD9"/>
    <w:rsid w:val="5F54E651"/>
    <w:rsid w:val="5F560FD2"/>
    <w:rsid w:val="5F56A684"/>
    <w:rsid w:val="5F5910F7"/>
    <w:rsid w:val="5F598BE9"/>
    <w:rsid w:val="5F5B7655"/>
    <w:rsid w:val="5F5BC74C"/>
    <w:rsid w:val="5F5D042A"/>
    <w:rsid w:val="5F5E0489"/>
    <w:rsid w:val="5F5E5E9A"/>
    <w:rsid w:val="5F5E6A92"/>
    <w:rsid w:val="5F5F17A1"/>
    <w:rsid w:val="5F61D731"/>
    <w:rsid w:val="5F6259AC"/>
    <w:rsid w:val="5F63E9B7"/>
    <w:rsid w:val="5F64815E"/>
    <w:rsid w:val="5F66CA8D"/>
    <w:rsid w:val="5F67E952"/>
    <w:rsid w:val="5F692CA2"/>
    <w:rsid w:val="5F6C84D4"/>
    <w:rsid w:val="5F6C9822"/>
    <w:rsid w:val="5F7074F1"/>
    <w:rsid w:val="5F72A1EC"/>
    <w:rsid w:val="5F747CDB"/>
    <w:rsid w:val="5F74CF06"/>
    <w:rsid w:val="5F76439B"/>
    <w:rsid w:val="5F78D875"/>
    <w:rsid w:val="5F7987A9"/>
    <w:rsid w:val="5F7B42B8"/>
    <w:rsid w:val="5F8303DF"/>
    <w:rsid w:val="5F83F1CB"/>
    <w:rsid w:val="5F85CA24"/>
    <w:rsid w:val="5F86D2EC"/>
    <w:rsid w:val="5F8876C1"/>
    <w:rsid w:val="5F8A42C9"/>
    <w:rsid w:val="5F8D830F"/>
    <w:rsid w:val="5F9023BE"/>
    <w:rsid w:val="5F90CB55"/>
    <w:rsid w:val="5F910A60"/>
    <w:rsid w:val="5F92DB0C"/>
    <w:rsid w:val="5F92EE96"/>
    <w:rsid w:val="5F93ED20"/>
    <w:rsid w:val="5F95676F"/>
    <w:rsid w:val="5F95FCD3"/>
    <w:rsid w:val="5F964EA1"/>
    <w:rsid w:val="5F990358"/>
    <w:rsid w:val="5F99A555"/>
    <w:rsid w:val="5F9A98A5"/>
    <w:rsid w:val="5F9C1B42"/>
    <w:rsid w:val="5F9C1C38"/>
    <w:rsid w:val="5F9D7725"/>
    <w:rsid w:val="5FA09D98"/>
    <w:rsid w:val="5FA4CA80"/>
    <w:rsid w:val="5FA4CCFA"/>
    <w:rsid w:val="5FA4D60F"/>
    <w:rsid w:val="5FA52362"/>
    <w:rsid w:val="5FA56A4C"/>
    <w:rsid w:val="5FA57D28"/>
    <w:rsid w:val="5FA58061"/>
    <w:rsid w:val="5FA7157E"/>
    <w:rsid w:val="5FA7AB49"/>
    <w:rsid w:val="5FA7C535"/>
    <w:rsid w:val="5FA898D1"/>
    <w:rsid w:val="5FAA3CBE"/>
    <w:rsid w:val="5FAB138D"/>
    <w:rsid w:val="5FAEC599"/>
    <w:rsid w:val="5FB0CDF5"/>
    <w:rsid w:val="5FB39426"/>
    <w:rsid w:val="5FB5842A"/>
    <w:rsid w:val="5FB5E31A"/>
    <w:rsid w:val="5FB70E06"/>
    <w:rsid w:val="5FB722B5"/>
    <w:rsid w:val="5FB939B1"/>
    <w:rsid w:val="5FB98E96"/>
    <w:rsid w:val="5FBA5F86"/>
    <w:rsid w:val="5FBB8ED4"/>
    <w:rsid w:val="5FBF3628"/>
    <w:rsid w:val="5FC00CE7"/>
    <w:rsid w:val="5FC0758A"/>
    <w:rsid w:val="5FC105AF"/>
    <w:rsid w:val="5FC49585"/>
    <w:rsid w:val="5FC52200"/>
    <w:rsid w:val="5FC7298B"/>
    <w:rsid w:val="5FC72EC6"/>
    <w:rsid w:val="5FC7A097"/>
    <w:rsid w:val="5FC9BB44"/>
    <w:rsid w:val="5FCAD3FB"/>
    <w:rsid w:val="5FCAE7A7"/>
    <w:rsid w:val="5FCB4CFE"/>
    <w:rsid w:val="5FCC03D0"/>
    <w:rsid w:val="5FCC9D89"/>
    <w:rsid w:val="5FCD5BBE"/>
    <w:rsid w:val="5FCE44FF"/>
    <w:rsid w:val="5FD0242F"/>
    <w:rsid w:val="5FD0B850"/>
    <w:rsid w:val="5FD125F6"/>
    <w:rsid w:val="5FD2921E"/>
    <w:rsid w:val="5FD2D3E0"/>
    <w:rsid w:val="5FD3C1F9"/>
    <w:rsid w:val="5FD47975"/>
    <w:rsid w:val="5FD48122"/>
    <w:rsid w:val="5FD59C1F"/>
    <w:rsid w:val="5FD5DCA1"/>
    <w:rsid w:val="5FD647FE"/>
    <w:rsid w:val="5FD86B1E"/>
    <w:rsid w:val="5FDA0C3D"/>
    <w:rsid w:val="5FDA3A39"/>
    <w:rsid w:val="5FDA6B9A"/>
    <w:rsid w:val="5FDB9C2E"/>
    <w:rsid w:val="5FDC36D7"/>
    <w:rsid w:val="5FDC3CB0"/>
    <w:rsid w:val="5FDC9A48"/>
    <w:rsid w:val="5FDDAD96"/>
    <w:rsid w:val="5FDDC694"/>
    <w:rsid w:val="5FDDED98"/>
    <w:rsid w:val="5FDE711D"/>
    <w:rsid w:val="5FE2C76B"/>
    <w:rsid w:val="5FE3675E"/>
    <w:rsid w:val="5FE656A4"/>
    <w:rsid w:val="5FE795BE"/>
    <w:rsid w:val="5FEAAF66"/>
    <w:rsid w:val="5FEADA9E"/>
    <w:rsid w:val="5FEADF7F"/>
    <w:rsid w:val="5FECA71E"/>
    <w:rsid w:val="5FECEDFE"/>
    <w:rsid w:val="5FEF0244"/>
    <w:rsid w:val="5FF34968"/>
    <w:rsid w:val="5FF4130B"/>
    <w:rsid w:val="5FF60DFE"/>
    <w:rsid w:val="5FF7D170"/>
    <w:rsid w:val="5FF89474"/>
    <w:rsid w:val="5FF9673C"/>
    <w:rsid w:val="5FFB11AA"/>
    <w:rsid w:val="5FFB26D3"/>
    <w:rsid w:val="5FFB3B51"/>
    <w:rsid w:val="5FFBBF27"/>
    <w:rsid w:val="5FFD353A"/>
    <w:rsid w:val="5FFDC27A"/>
    <w:rsid w:val="5FFDCB0F"/>
    <w:rsid w:val="6000A98F"/>
    <w:rsid w:val="60011FCC"/>
    <w:rsid w:val="60013F5F"/>
    <w:rsid w:val="60032EE5"/>
    <w:rsid w:val="6003BAE9"/>
    <w:rsid w:val="6003E465"/>
    <w:rsid w:val="600434FB"/>
    <w:rsid w:val="600501FD"/>
    <w:rsid w:val="6006897B"/>
    <w:rsid w:val="6006C8C4"/>
    <w:rsid w:val="6009CFA6"/>
    <w:rsid w:val="600A85CD"/>
    <w:rsid w:val="600B6F77"/>
    <w:rsid w:val="6010CBA1"/>
    <w:rsid w:val="601209D3"/>
    <w:rsid w:val="60126F8C"/>
    <w:rsid w:val="6013F6DD"/>
    <w:rsid w:val="60151C64"/>
    <w:rsid w:val="601590A7"/>
    <w:rsid w:val="6016FCA5"/>
    <w:rsid w:val="6019DD52"/>
    <w:rsid w:val="601B9D73"/>
    <w:rsid w:val="601F86F2"/>
    <w:rsid w:val="601F9B89"/>
    <w:rsid w:val="60204F6A"/>
    <w:rsid w:val="60231000"/>
    <w:rsid w:val="60236805"/>
    <w:rsid w:val="60245AA1"/>
    <w:rsid w:val="6025042D"/>
    <w:rsid w:val="602544F6"/>
    <w:rsid w:val="6025AA1E"/>
    <w:rsid w:val="60281156"/>
    <w:rsid w:val="602A8AE3"/>
    <w:rsid w:val="602C2192"/>
    <w:rsid w:val="602D83C9"/>
    <w:rsid w:val="602EE5A4"/>
    <w:rsid w:val="602EFFB9"/>
    <w:rsid w:val="602F78F0"/>
    <w:rsid w:val="602FC1E0"/>
    <w:rsid w:val="6031E773"/>
    <w:rsid w:val="6032E8AE"/>
    <w:rsid w:val="60333B46"/>
    <w:rsid w:val="603471DC"/>
    <w:rsid w:val="603543C1"/>
    <w:rsid w:val="60356A72"/>
    <w:rsid w:val="6037D77E"/>
    <w:rsid w:val="6038EBD2"/>
    <w:rsid w:val="6039599C"/>
    <w:rsid w:val="60396464"/>
    <w:rsid w:val="6039DDA3"/>
    <w:rsid w:val="6039DEE5"/>
    <w:rsid w:val="603C309C"/>
    <w:rsid w:val="603CAD64"/>
    <w:rsid w:val="603D1845"/>
    <w:rsid w:val="603D5C69"/>
    <w:rsid w:val="603F9860"/>
    <w:rsid w:val="603FDAF2"/>
    <w:rsid w:val="6042C24C"/>
    <w:rsid w:val="6046B6E5"/>
    <w:rsid w:val="60479DE9"/>
    <w:rsid w:val="6049E764"/>
    <w:rsid w:val="604A6410"/>
    <w:rsid w:val="604A8650"/>
    <w:rsid w:val="604B81D3"/>
    <w:rsid w:val="604BBDCA"/>
    <w:rsid w:val="604DF892"/>
    <w:rsid w:val="604E2728"/>
    <w:rsid w:val="604EF0DB"/>
    <w:rsid w:val="604FE97D"/>
    <w:rsid w:val="60516FE1"/>
    <w:rsid w:val="60520AD0"/>
    <w:rsid w:val="60531967"/>
    <w:rsid w:val="6053BE92"/>
    <w:rsid w:val="60543672"/>
    <w:rsid w:val="60547189"/>
    <w:rsid w:val="6054CD13"/>
    <w:rsid w:val="60566093"/>
    <w:rsid w:val="605B2799"/>
    <w:rsid w:val="605CA1E9"/>
    <w:rsid w:val="605CC9EA"/>
    <w:rsid w:val="605D77FA"/>
    <w:rsid w:val="605E667D"/>
    <w:rsid w:val="605EA981"/>
    <w:rsid w:val="605EA9E0"/>
    <w:rsid w:val="605F560C"/>
    <w:rsid w:val="605F7583"/>
    <w:rsid w:val="605FA797"/>
    <w:rsid w:val="60606271"/>
    <w:rsid w:val="60623E0F"/>
    <w:rsid w:val="60636381"/>
    <w:rsid w:val="60644AB5"/>
    <w:rsid w:val="60645A4B"/>
    <w:rsid w:val="60658EDF"/>
    <w:rsid w:val="60662A0F"/>
    <w:rsid w:val="6066BC38"/>
    <w:rsid w:val="60676DCD"/>
    <w:rsid w:val="606808C3"/>
    <w:rsid w:val="60699770"/>
    <w:rsid w:val="606A9E14"/>
    <w:rsid w:val="606AB590"/>
    <w:rsid w:val="606AD174"/>
    <w:rsid w:val="606B97DB"/>
    <w:rsid w:val="606C47ED"/>
    <w:rsid w:val="606C829F"/>
    <w:rsid w:val="606E5E05"/>
    <w:rsid w:val="606FD13F"/>
    <w:rsid w:val="607066EA"/>
    <w:rsid w:val="6070F3AA"/>
    <w:rsid w:val="6072B241"/>
    <w:rsid w:val="60741D70"/>
    <w:rsid w:val="60749998"/>
    <w:rsid w:val="6075D5AB"/>
    <w:rsid w:val="6078420A"/>
    <w:rsid w:val="607E6D7C"/>
    <w:rsid w:val="6080215C"/>
    <w:rsid w:val="60804192"/>
    <w:rsid w:val="6081159D"/>
    <w:rsid w:val="6081E26E"/>
    <w:rsid w:val="6084EE64"/>
    <w:rsid w:val="60854530"/>
    <w:rsid w:val="60884520"/>
    <w:rsid w:val="60895F55"/>
    <w:rsid w:val="60898060"/>
    <w:rsid w:val="60899DB3"/>
    <w:rsid w:val="608A2C5E"/>
    <w:rsid w:val="608B54B4"/>
    <w:rsid w:val="608C7EEA"/>
    <w:rsid w:val="608DA35A"/>
    <w:rsid w:val="608E8371"/>
    <w:rsid w:val="608ED4E1"/>
    <w:rsid w:val="608F6AE8"/>
    <w:rsid w:val="60900811"/>
    <w:rsid w:val="6090F464"/>
    <w:rsid w:val="6091AB52"/>
    <w:rsid w:val="6092A623"/>
    <w:rsid w:val="6092C8FE"/>
    <w:rsid w:val="6094D17B"/>
    <w:rsid w:val="60988474"/>
    <w:rsid w:val="6098D763"/>
    <w:rsid w:val="60992C63"/>
    <w:rsid w:val="6099B214"/>
    <w:rsid w:val="609A78F6"/>
    <w:rsid w:val="609A932F"/>
    <w:rsid w:val="609B1ABB"/>
    <w:rsid w:val="609B6FB6"/>
    <w:rsid w:val="609CE1C7"/>
    <w:rsid w:val="609DF59E"/>
    <w:rsid w:val="609ED2CA"/>
    <w:rsid w:val="609FBD5C"/>
    <w:rsid w:val="60A041B3"/>
    <w:rsid w:val="60A4ACFE"/>
    <w:rsid w:val="60A4C093"/>
    <w:rsid w:val="60A52A49"/>
    <w:rsid w:val="60A6DA7E"/>
    <w:rsid w:val="60A7467E"/>
    <w:rsid w:val="60A97B3A"/>
    <w:rsid w:val="60AAD6E8"/>
    <w:rsid w:val="60AC61F9"/>
    <w:rsid w:val="60B09AB8"/>
    <w:rsid w:val="60B120BA"/>
    <w:rsid w:val="60B34912"/>
    <w:rsid w:val="60B379CF"/>
    <w:rsid w:val="60B3D0BC"/>
    <w:rsid w:val="60B4F93D"/>
    <w:rsid w:val="60B65967"/>
    <w:rsid w:val="60B796A6"/>
    <w:rsid w:val="60B8C44A"/>
    <w:rsid w:val="60B91445"/>
    <w:rsid w:val="60BC3B1D"/>
    <w:rsid w:val="60BF926F"/>
    <w:rsid w:val="60C1B297"/>
    <w:rsid w:val="60C1E6CE"/>
    <w:rsid w:val="60C22A43"/>
    <w:rsid w:val="60C3B8EF"/>
    <w:rsid w:val="60C40102"/>
    <w:rsid w:val="60C49730"/>
    <w:rsid w:val="60C5DCCE"/>
    <w:rsid w:val="60C6D1A7"/>
    <w:rsid w:val="60C8D36E"/>
    <w:rsid w:val="60C8EAAD"/>
    <w:rsid w:val="60C90CE7"/>
    <w:rsid w:val="60CAFF20"/>
    <w:rsid w:val="60CB951D"/>
    <w:rsid w:val="60CB9845"/>
    <w:rsid w:val="60CC1B12"/>
    <w:rsid w:val="60CCD79C"/>
    <w:rsid w:val="60CDA1EF"/>
    <w:rsid w:val="60CF7BD6"/>
    <w:rsid w:val="60CFAC66"/>
    <w:rsid w:val="60D09F7E"/>
    <w:rsid w:val="60D1416D"/>
    <w:rsid w:val="60D2286E"/>
    <w:rsid w:val="60D2ECE5"/>
    <w:rsid w:val="60D48A62"/>
    <w:rsid w:val="60D4B38B"/>
    <w:rsid w:val="60D702C3"/>
    <w:rsid w:val="60D82F61"/>
    <w:rsid w:val="60DA356E"/>
    <w:rsid w:val="60DB465A"/>
    <w:rsid w:val="60DC4490"/>
    <w:rsid w:val="60DEB946"/>
    <w:rsid w:val="60DF26E0"/>
    <w:rsid w:val="60E0528D"/>
    <w:rsid w:val="60E060B3"/>
    <w:rsid w:val="60E1C2C1"/>
    <w:rsid w:val="60E1E97C"/>
    <w:rsid w:val="60E2AF36"/>
    <w:rsid w:val="60E57CA7"/>
    <w:rsid w:val="60E6591E"/>
    <w:rsid w:val="60E6DD95"/>
    <w:rsid w:val="60E7D56B"/>
    <w:rsid w:val="60E905B1"/>
    <w:rsid w:val="60E9370B"/>
    <w:rsid w:val="60EAD461"/>
    <w:rsid w:val="60EAD9C7"/>
    <w:rsid w:val="60EE9010"/>
    <w:rsid w:val="60EFDF35"/>
    <w:rsid w:val="60F03F2B"/>
    <w:rsid w:val="60F09383"/>
    <w:rsid w:val="60F192C1"/>
    <w:rsid w:val="60F23FD2"/>
    <w:rsid w:val="60F34A0D"/>
    <w:rsid w:val="60F4078D"/>
    <w:rsid w:val="60F53A1C"/>
    <w:rsid w:val="60F691D8"/>
    <w:rsid w:val="60F6D1E4"/>
    <w:rsid w:val="60FB96C3"/>
    <w:rsid w:val="60FC01AD"/>
    <w:rsid w:val="60FC5FAA"/>
    <w:rsid w:val="60FD41BD"/>
    <w:rsid w:val="60FDE8BC"/>
    <w:rsid w:val="6100BECF"/>
    <w:rsid w:val="61011934"/>
    <w:rsid w:val="6103477F"/>
    <w:rsid w:val="6103F421"/>
    <w:rsid w:val="61048ABB"/>
    <w:rsid w:val="61065A8F"/>
    <w:rsid w:val="61087EE3"/>
    <w:rsid w:val="61088EB0"/>
    <w:rsid w:val="61089685"/>
    <w:rsid w:val="6108ACCB"/>
    <w:rsid w:val="610965F6"/>
    <w:rsid w:val="6109E5E1"/>
    <w:rsid w:val="6109FD5E"/>
    <w:rsid w:val="610A03A0"/>
    <w:rsid w:val="610A4565"/>
    <w:rsid w:val="610B3BFE"/>
    <w:rsid w:val="610B7B3D"/>
    <w:rsid w:val="610C14E3"/>
    <w:rsid w:val="610C8CC8"/>
    <w:rsid w:val="610EBB1A"/>
    <w:rsid w:val="611043CF"/>
    <w:rsid w:val="6111AD71"/>
    <w:rsid w:val="611237FF"/>
    <w:rsid w:val="6112595A"/>
    <w:rsid w:val="61126B8C"/>
    <w:rsid w:val="6112A919"/>
    <w:rsid w:val="6112D76C"/>
    <w:rsid w:val="6113656D"/>
    <w:rsid w:val="6113B477"/>
    <w:rsid w:val="6115A72B"/>
    <w:rsid w:val="6118B4BE"/>
    <w:rsid w:val="6119229E"/>
    <w:rsid w:val="61195D02"/>
    <w:rsid w:val="6119AD41"/>
    <w:rsid w:val="611B19B0"/>
    <w:rsid w:val="611B592B"/>
    <w:rsid w:val="611BAE7C"/>
    <w:rsid w:val="611BD89F"/>
    <w:rsid w:val="611C0B44"/>
    <w:rsid w:val="611C1D81"/>
    <w:rsid w:val="611C4385"/>
    <w:rsid w:val="611CBE36"/>
    <w:rsid w:val="611E3B1E"/>
    <w:rsid w:val="611ECA67"/>
    <w:rsid w:val="611FAA0B"/>
    <w:rsid w:val="6120601E"/>
    <w:rsid w:val="6121135C"/>
    <w:rsid w:val="6123468D"/>
    <w:rsid w:val="6125177B"/>
    <w:rsid w:val="6125C0F1"/>
    <w:rsid w:val="6126D8B1"/>
    <w:rsid w:val="6127179C"/>
    <w:rsid w:val="612C637F"/>
    <w:rsid w:val="612C81DA"/>
    <w:rsid w:val="612DBB91"/>
    <w:rsid w:val="612E9499"/>
    <w:rsid w:val="612EB1F6"/>
    <w:rsid w:val="612ED646"/>
    <w:rsid w:val="612FC0DA"/>
    <w:rsid w:val="6131DABE"/>
    <w:rsid w:val="6133DDE5"/>
    <w:rsid w:val="61344778"/>
    <w:rsid w:val="61348BCF"/>
    <w:rsid w:val="613B8BE2"/>
    <w:rsid w:val="61407838"/>
    <w:rsid w:val="6141AF6B"/>
    <w:rsid w:val="6143470B"/>
    <w:rsid w:val="61468613"/>
    <w:rsid w:val="6146DC54"/>
    <w:rsid w:val="6149CE2B"/>
    <w:rsid w:val="614BD2BD"/>
    <w:rsid w:val="614C0746"/>
    <w:rsid w:val="614D19CE"/>
    <w:rsid w:val="614E01C1"/>
    <w:rsid w:val="614E1D02"/>
    <w:rsid w:val="614E7F9E"/>
    <w:rsid w:val="614E9A8C"/>
    <w:rsid w:val="614F0A65"/>
    <w:rsid w:val="614F23F6"/>
    <w:rsid w:val="614F3DCF"/>
    <w:rsid w:val="61536D03"/>
    <w:rsid w:val="6155B541"/>
    <w:rsid w:val="6155E276"/>
    <w:rsid w:val="61560122"/>
    <w:rsid w:val="6156A479"/>
    <w:rsid w:val="61585A7B"/>
    <w:rsid w:val="61587502"/>
    <w:rsid w:val="615A0A80"/>
    <w:rsid w:val="615B3763"/>
    <w:rsid w:val="615E0C41"/>
    <w:rsid w:val="615E99BD"/>
    <w:rsid w:val="6160BA29"/>
    <w:rsid w:val="6164F5C4"/>
    <w:rsid w:val="61659E79"/>
    <w:rsid w:val="6165F4D7"/>
    <w:rsid w:val="61684828"/>
    <w:rsid w:val="616DAC43"/>
    <w:rsid w:val="616EDE6A"/>
    <w:rsid w:val="6170969B"/>
    <w:rsid w:val="6170C0CD"/>
    <w:rsid w:val="61746015"/>
    <w:rsid w:val="6175D6B6"/>
    <w:rsid w:val="61778944"/>
    <w:rsid w:val="61781FA6"/>
    <w:rsid w:val="6178800C"/>
    <w:rsid w:val="6178B6AA"/>
    <w:rsid w:val="6178E712"/>
    <w:rsid w:val="6178FEAC"/>
    <w:rsid w:val="61794E8F"/>
    <w:rsid w:val="617C09C7"/>
    <w:rsid w:val="617C9339"/>
    <w:rsid w:val="617F1828"/>
    <w:rsid w:val="6182649B"/>
    <w:rsid w:val="6184FA93"/>
    <w:rsid w:val="6186BE21"/>
    <w:rsid w:val="61877253"/>
    <w:rsid w:val="618790BF"/>
    <w:rsid w:val="6187EF5B"/>
    <w:rsid w:val="61887AB3"/>
    <w:rsid w:val="6188A2CE"/>
    <w:rsid w:val="6188AE7B"/>
    <w:rsid w:val="618A78F8"/>
    <w:rsid w:val="618B0C04"/>
    <w:rsid w:val="618B3238"/>
    <w:rsid w:val="618CA795"/>
    <w:rsid w:val="618CD7C0"/>
    <w:rsid w:val="618EF3CD"/>
    <w:rsid w:val="618F1818"/>
    <w:rsid w:val="61900896"/>
    <w:rsid w:val="61901009"/>
    <w:rsid w:val="6190982B"/>
    <w:rsid w:val="61914000"/>
    <w:rsid w:val="61953947"/>
    <w:rsid w:val="61956F92"/>
    <w:rsid w:val="61959258"/>
    <w:rsid w:val="6196DB7C"/>
    <w:rsid w:val="6197E54B"/>
    <w:rsid w:val="6199CCB0"/>
    <w:rsid w:val="619AC3E3"/>
    <w:rsid w:val="619B6CA5"/>
    <w:rsid w:val="619D478A"/>
    <w:rsid w:val="619E840F"/>
    <w:rsid w:val="619E93D6"/>
    <w:rsid w:val="619E9995"/>
    <w:rsid w:val="619F2B4B"/>
    <w:rsid w:val="619F565A"/>
    <w:rsid w:val="619F90D1"/>
    <w:rsid w:val="61A0BFDF"/>
    <w:rsid w:val="61A0C989"/>
    <w:rsid w:val="61A0CA40"/>
    <w:rsid w:val="61A0EB11"/>
    <w:rsid w:val="61A1C9CE"/>
    <w:rsid w:val="61A2187A"/>
    <w:rsid w:val="61A3981A"/>
    <w:rsid w:val="61A41451"/>
    <w:rsid w:val="61A4B603"/>
    <w:rsid w:val="61A5F1BC"/>
    <w:rsid w:val="61A806E0"/>
    <w:rsid w:val="61A93707"/>
    <w:rsid w:val="61AA2F6D"/>
    <w:rsid w:val="61AB028F"/>
    <w:rsid w:val="61AB27EC"/>
    <w:rsid w:val="61AF1DBB"/>
    <w:rsid w:val="61AF4583"/>
    <w:rsid w:val="61B103ED"/>
    <w:rsid w:val="61B2A17D"/>
    <w:rsid w:val="61B338C6"/>
    <w:rsid w:val="61B4318B"/>
    <w:rsid w:val="61B4C345"/>
    <w:rsid w:val="61B4EC7F"/>
    <w:rsid w:val="61B87C8D"/>
    <w:rsid w:val="61B8C7F3"/>
    <w:rsid w:val="61B98717"/>
    <w:rsid w:val="61BC3CF1"/>
    <w:rsid w:val="61BD3D69"/>
    <w:rsid w:val="61BF6358"/>
    <w:rsid w:val="61C1392A"/>
    <w:rsid w:val="61C1D280"/>
    <w:rsid w:val="61C1D7EF"/>
    <w:rsid w:val="61C2520B"/>
    <w:rsid w:val="61C33114"/>
    <w:rsid w:val="61C9E291"/>
    <w:rsid w:val="61CB026E"/>
    <w:rsid w:val="61CBC7FE"/>
    <w:rsid w:val="61CDD6A9"/>
    <w:rsid w:val="61CEA5F1"/>
    <w:rsid w:val="61D01C9F"/>
    <w:rsid w:val="61D0DE66"/>
    <w:rsid w:val="61D163D0"/>
    <w:rsid w:val="61D27E15"/>
    <w:rsid w:val="61D2D446"/>
    <w:rsid w:val="61D36966"/>
    <w:rsid w:val="61D3AB40"/>
    <w:rsid w:val="61D60D6D"/>
    <w:rsid w:val="61D68753"/>
    <w:rsid w:val="61D6F76F"/>
    <w:rsid w:val="61D7D1BC"/>
    <w:rsid w:val="61D915E7"/>
    <w:rsid w:val="61DB5C3B"/>
    <w:rsid w:val="61DC007D"/>
    <w:rsid w:val="61DF6222"/>
    <w:rsid w:val="61DFB438"/>
    <w:rsid w:val="61E28CDF"/>
    <w:rsid w:val="61E3586E"/>
    <w:rsid w:val="61E4890E"/>
    <w:rsid w:val="61E4BDB6"/>
    <w:rsid w:val="61E4BE3A"/>
    <w:rsid w:val="61E51E9C"/>
    <w:rsid w:val="61E63BB6"/>
    <w:rsid w:val="61E8D4CB"/>
    <w:rsid w:val="61E971CA"/>
    <w:rsid w:val="61EB0587"/>
    <w:rsid w:val="61EC7AC7"/>
    <w:rsid w:val="61EDC7EA"/>
    <w:rsid w:val="61F074CC"/>
    <w:rsid w:val="61F1C1CC"/>
    <w:rsid w:val="61F304F6"/>
    <w:rsid w:val="61F3AF7E"/>
    <w:rsid w:val="61F54316"/>
    <w:rsid w:val="61F5B773"/>
    <w:rsid w:val="61F96F4A"/>
    <w:rsid w:val="61F9757C"/>
    <w:rsid w:val="61FC09CF"/>
    <w:rsid w:val="61FC1CEF"/>
    <w:rsid w:val="61FE37A2"/>
    <w:rsid w:val="61FFDFDF"/>
    <w:rsid w:val="6201F20F"/>
    <w:rsid w:val="62030963"/>
    <w:rsid w:val="62043748"/>
    <w:rsid w:val="6205755F"/>
    <w:rsid w:val="62060089"/>
    <w:rsid w:val="62063172"/>
    <w:rsid w:val="620663C1"/>
    <w:rsid w:val="6206C197"/>
    <w:rsid w:val="620726C0"/>
    <w:rsid w:val="62076FD7"/>
    <w:rsid w:val="62085300"/>
    <w:rsid w:val="620980F4"/>
    <w:rsid w:val="620A6314"/>
    <w:rsid w:val="6211E7B3"/>
    <w:rsid w:val="6211FE74"/>
    <w:rsid w:val="62128A4F"/>
    <w:rsid w:val="6212DD81"/>
    <w:rsid w:val="6214B095"/>
    <w:rsid w:val="6215307F"/>
    <w:rsid w:val="6215CDDC"/>
    <w:rsid w:val="6215D06C"/>
    <w:rsid w:val="6216652B"/>
    <w:rsid w:val="6219B0A6"/>
    <w:rsid w:val="621D0757"/>
    <w:rsid w:val="621DDAC6"/>
    <w:rsid w:val="621DEC88"/>
    <w:rsid w:val="621E1439"/>
    <w:rsid w:val="621EC761"/>
    <w:rsid w:val="621ED931"/>
    <w:rsid w:val="621F66BC"/>
    <w:rsid w:val="6224F1FF"/>
    <w:rsid w:val="62255CEE"/>
    <w:rsid w:val="622568FC"/>
    <w:rsid w:val="622626C5"/>
    <w:rsid w:val="6228D78A"/>
    <w:rsid w:val="62295452"/>
    <w:rsid w:val="62296562"/>
    <w:rsid w:val="622AAAE7"/>
    <w:rsid w:val="622ACA06"/>
    <w:rsid w:val="622BD872"/>
    <w:rsid w:val="622D3334"/>
    <w:rsid w:val="622D983F"/>
    <w:rsid w:val="622E1555"/>
    <w:rsid w:val="62319BAA"/>
    <w:rsid w:val="6233EEE5"/>
    <w:rsid w:val="62344F6D"/>
    <w:rsid w:val="623454D5"/>
    <w:rsid w:val="6234A638"/>
    <w:rsid w:val="623552B3"/>
    <w:rsid w:val="6237FE5E"/>
    <w:rsid w:val="623A151B"/>
    <w:rsid w:val="623C2D52"/>
    <w:rsid w:val="623C6169"/>
    <w:rsid w:val="623D3E6D"/>
    <w:rsid w:val="623E4C2B"/>
    <w:rsid w:val="623E8179"/>
    <w:rsid w:val="623EBCD1"/>
    <w:rsid w:val="623F3459"/>
    <w:rsid w:val="623FC02E"/>
    <w:rsid w:val="624068C8"/>
    <w:rsid w:val="62435E54"/>
    <w:rsid w:val="62442345"/>
    <w:rsid w:val="6244C8C5"/>
    <w:rsid w:val="6244D471"/>
    <w:rsid w:val="6244FD40"/>
    <w:rsid w:val="6245ECE1"/>
    <w:rsid w:val="6246DFA2"/>
    <w:rsid w:val="62479F25"/>
    <w:rsid w:val="6248865C"/>
    <w:rsid w:val="624A388A"/>
    <w:rsid w:val="624ABBD7"/>
    <w:rsid w:val="624AE04E"/>
    <w:rsid w:val="624B213B"/>
    <w:rsid w:val="624BB6BE"/>
    <w:rsid w:val="624BD5B8"/>
    <w:rsid w:val="624C8178"/>
    <w:rsid w:val="624E76D1"/>
    <w:rsid w:val="624F19AC"/>
    <w:rsid w:val="624F7B34"/>
    <w:rsid w:val="62541A79"/>
    <w:rsid w:val="6254643E"/>
    <w:rsid w:val="6254F998"/>
    <w:rsid w:val="6255ED7B"/>
    <w:rsid w:val="62576460"/>
    <w:rsid w:val="6258695D"/>
    <w:rsid w:val="625920D1"/>
    <w:rsid w:val="625952EA"/>
    <w:rsid w:val="6259E835"/>
    <w:rsid w:val="625A07DC"/>
    <w:rsid w:val="625A4DB9"/>
    <w:rsid w:val="625A8062"/>
    <w:rsid w:val="625AEA27"/>
    <w:rsid w:val="625D62BE"/>
    <w:rsid w:val="625DB7D9"/>
    <w:rsid w:val="625F346F"/>
    <w:rsid w:val="6261B4CF"/>
    <w:rsid w:val="6261E517"/>
    <w:rsid w:val="626411FE"/>
    <w:rsid w:val="62650EA2"/>
    <w:rsid w:val="6269F06A"/>
    <w:rsid w:val="626A92CD"/>
    <w:rsid w:val="626B386D"/>
    <w:rsid w:val="626DA350"/>
    <w:rsid w:val="626DA3D9"/>
    <w:rsid w:val="626DB8F9"/>
    <w:rsid w:val="626DBECB"/>
    <w:rsid w:val="626DCA64"/>
    <w:rsid w:val="626F6662"/>
    <w:rsid w:val="62704CDA"/>
    <w:rsid w:val="6271CB97"/>
    <w:rsid w:val="6272CB21"/>
    <w:rsid w:val="6275D003"/>
    <w:rsid w:val="62766B18"/>
    <w:rsid w:val="62788048"/>
    <w:rsid w:val="62794494"/>
    <w:rsid w:val="62794EA8"/>
    <w:rsid w:val="627B94B9"/>
    <w:rsid w:val="627CC858"/>
    <w:rsid w:val="627D451C"/>
    <w:rsid w:val="627D871E"/>
    <w:rsid w:val="627E4F53"/>
    <w:rsid w:val="62806404"/>
    <w:rsid w:val="628175B8"/>
    <w:rsid w:val="6283B058"/>
    <w:rsid w:val="628400E7"/>
    <w:rsid w:val="62840BCD"/>
    <w:rsid w:val="6284EB69"/>
    <w:rsid w:val="6285AFF6"/>
    <w:rsid w:val="6285B950"/>
    <w:rsid w:val="6287380D"/>
    <w:rsid w:val="6287E388"/>
    <w:rsid w:val="628AFC86"/>
    <w:rsid w:val="628B1A55"/>
    <w:rsid w:val="628B1BB5"/>
    <w:rsid w:val="628C4578"/>
    <w:rsid w:val="628E14B5"/>
    <w:rsid w:val="6291456A"/>
    <w:rsid w:val="6291E2ED"/>
    <w:rsid w:val="62930428"/>
    <w:rsid w:val="6295B09B"/>
    <w:rsid w:val="6295C3EF"/>
    <w:rsid w:val="62973F0B"/>
    <w:rsid w:val="6298889E"/>
    <w:rsid w:val="629B603E"/>
    <w:rsid w:val="629C4623"/>
    <w:rsid w:val="629CB1C2"/>
    <w:rsid w:val="629D1DEB"/>
    <w:rsid w:val="629F1364"/>
    <w:rsid w:val="629FA42A"/>
    <w:rsid w:val="62A25FF1"/>
    <w:rsid w:val="62A33786"/>
    <w:rsid w:val="62A3D47B"/>
    <w:rsid w:val="62A40E53"/>
    <w:rsid w:val="62A43C5C"/>
    <w:rsid w:val="62A51A8D"/>
    <w:rsid w:val="62A64BFB"/>
    <w:rsid w:val="62A668AC"/>
    <w:rsid w:val="62A87B67"/>
    <w:rsid w:val="62A8B9E2"/>
    <w:rsid w:val="62AA9DFC"/>
    <w:rsid w:val="62AC8888"/>
    <w:rsid w:val="62ADDE09"/>
    <w:rsid w:val="62ADFCEC"/>
    <w:rsid w:val="62AEAF14"/>
    <w:rsid w:val="62AECFC8"/>
    <w:rsid w:val="62B1C34B"/>
    <w:rsid w:val="62B33E03"/>
    <w:rsid w:val="62B3B44D"/>
    <w:rsid w:val="62B717BD"/>
    <w:rsid w:val="62B7DE60"/>
    <w:rsid w:val="62B97A36"/>
    <w:rsid w:val="62BC2532"/>
    <w:rsid w:val="62BE2CA8"/>
    <w:rsid w:val="62BE6465"/>
    <w:rsid w:val="62BF6CFF"/>
    <w:rsid w:val="62C067E9"/>
    <w:rsid w:val="62C08B25"/>
    <w:rsid w:val="62C2B5A3"/>
    <w:rsid w:val="62C2FD46"/>
    <w:rsid w:val="62C32752"/>
    <w:rsid w:val="62C98BF2"/>
    <w:rsid w:val="62CA0B21"/>
    <w:rsid w:val="62CD4E82"/>
    <w:rsid w:val="62CF4914"/>
    <w:rsid w:val="62CFA9B1"/>
    <w:rsid w:val="62D130AE"/>
    <w:rsid w:val="62D1FB39"/>
    <w:rsid w:val="62D2B53E"/>
    <w:rsid w:val="62D2CD43"/>
    <w:rsid w:val="62D35FA6"/>
    <w:rsid w:val="62D4B1B1"/>
    <w:rsid w:val="62D60C49"/>
    <w:rsid w:val="62D88127"/>
    <w:rsid w:val="62DB7994"/>
    <w:rsid w:val="62DBCBB8"/>
    <w:rsid w:val="62DC8A40"/>
    <w:rsid w:val="62DEF477"/>
    <w:rsid w:val="62DF87EC"/>
    <w:rsid w:val="62DFFCB6"/>
    <w:rsid w:val="62E2B44F"/>
    <w:rsid w:val="62E31C31"/>
    <w:rsid w:val="62E59472"/>
    <w:rsid w:val="62E60DCD"/>
    <w:rsid w:val="62E67761"/>
    <w:rsid w:val="62E6F252"/>
    <w:rsid w:val="62E9B42B"/>
    <w:rsid w:val="62EB098A"/>
    <w:rsid w:val="62ED37C7"/>
    <w:rsid w:val="62EDB27F"/>
    <w:rsid w:val="62EFD400"/>
    <w:rsid w:val="62F15A3E"/>
    <w:rsid w:val="62F24E40"/>
    <w:rsid w:val="62F2794D"/>
    <w:rsid w:val="62F27998"/>
    <w:rsid w:val="62F3158C"/>
    <w:rsid w:val="62F4C6D1"/>
    <w:rsid w:val="62F8797F"/>
    <w:rsid w:val="62FAE97E"/>
    <w:rsid w:val="62FD4024"/>
    <w:rsid w:val="62FE0C45"/>
    <w:rsid w:val="62FEB354"/>
    <w:rsid w:val="62FF6481"/>
    <w:rsid w:val="6302E459"/>
    <w:rsid w:val="63043591"/>
    <w:rsid w:val="630701E5"/>
    <w:rsid w:val="63071933"/>
    <w:rsid w:val="63085AD2"/>
    <w:rsid w:val="630866D6"/>
    <w:rsid w:val="63090B25"/>
    <w:rsid w:val="630BFC6C"/>
    <w:rsid w:val="630C544C"/>
    <w:rsid w:val="630D5AD9"/>
    <w:rsid w:val="630DA23E"/>
    <w:rsid w:val="630ECEC8"/>
    <w:rsid w:val="630FA1F0"/>
    <w:rsid w:val="63104497"/>
    <w:rsid w:val="631230E1"/>
    <w:rsid w:val="6313FDAB"/>
    <w:rsid w:val="63165B65"/>
    <w:rsid w:val="63167EBA"/>
    <w:rsid w:val="63181020"/>
    <w:rsid w:val="631CA21B"/>
    <w:rsid w:val="631D86D1"/>
    <w:rsid w:val="631E960F"/>
    <w:rsid w:val="631ED543"/>
    <w:rsid w:val="631EEEDE"/>
    <w:rsid w:val="63213F77"/>
    <w:rsid w:val="6321D24C"/>
    <w:rsid w:val="6323407F"/>
    <w:rsid w:val="63241C23"/>
    <w:rsid w:val="6327C668"/>
    <w:rsid w:val="63284B23"/>
    <w:rsid w:val="632AEBB9"/>
    <w:rsid w:val="632D3DED"/>
    <w:rsid w:val="632D5CC2"/>
    <w:rsid w:val="632E927F"/>
    <w:rsid w:val="632FE7F3"/>
    <w:rsid w:val="63303A19"/>
    <w:rsid w:val="63321683"/>
    <w:rsid w:val="63344B65"/>
    <w:rsid w:val="63378871"/>
    <w:rsid w:val="633798CE"/>
    <w:rsid w:val="633863AC"/>
    <w:rsid w:val="633B6A85"/>
    <w:rsid w:val="633C6826"/>
    <w:rsid w:val="633E6705"/>
    <w:rsid w:val="633E6F13"/>
    <w:rsid w:val="633F609A"/>
    <w:rsid w:val="633F9C81"/>
    <w:rsid w:val="634086B9"/>
    <w:rsid w:val="6341E11D"/>
    <w:rsid w:val="63445626"/>
    <w:rsid w:val="63463EF8"/>
    <w:rsid w:val="6346F864"/>
    <w:rsid w:val="6347E04C"/>
    <w:rsid w:val="634B2B50"/>
    <w:rsid w:val="634CCD48"/>
    <w:rsid w:val="634CF926"/>
    <w:rsid w:val="634DF8BE"/>
    <w:rsid w:val="634E71D9"/>
    <w:rsid w:val="634F34B4"/>
    <w:rsid w:val="6350B6D9"/>
    <w:rsid w:val="6351D60B"/>
    <w:rsid w:val="63521491"/>
    <w:rsid w:val="6352456E"/>
    <w:rsid w:val="63526C19"/>
    <w:rsid w:val="6352877D"/>
    <w:rsid w:val="6353BF0B"/>
    <w:rsid w:val="6354B5D3"/>
    <w:rsid w:val="6355C947"/>
    <w:rsid w:val="6356B23D"/>
    <w:rsid w:val="6358098D"/>
    <w:rsid w:val="635B0739"/>
    <w:rsid w:val="635B0C49"/>
    <w:rsid w:val="635CBE9B"/>
    <w:rsid w:val="635D42EA"/>
    <w:rsid w:val="635E9B03"/>
    <w:rsid w:val="635EC024"/>
    <w:rsid w:val="635EDA75"/>
    <w:rsid w:val="635F52B6"/>
    <w:rsid w:val="6361482C"/>
    <w:rsid w:val="636256DD"/>
    <w:rsid w:val="6362C9D6"/>
    <w:rsid w:val="6362F429"/>
    <w:rsid w:val="63639F0C"/>
    <w:rsid w:val="6363E414"/>
    <w:rsid w:val="6364BF36"/>
    <w:rsid w:val="6364D286"/>
    <w:rsid w:val="6365F6DB"/>
    <w:rsid w:val="6366278C"/>
    <w:rsid w:val="63672AB4"/>
    <w:rsid w:val="636A550F"/>
    <w:rsid w:val="63700A5B"/>
    <w:rsid w:val="63707934"/>
    <w:rsid w:val="63717BC7"/>
    <w:rsid w:val="6372A131"/>
    <w:rsid w:val="63736238"/>
    <w:rsid w:val="6374E188"/>
    <w:rsid w:val="63766947"/>
    <w:rsid w:val="6376EFE8"/>
    <w:rsid w:val="6377C0CE"/>
    <w:rsid w:val="6378A3BC"/>
    <w:rsid w:val="6379D118"/>
    <w:rsid w:val="637CA4B8"/>
    <w:rsid w:val="637CB21B"/>
    <w:rsid w:val="637D03F5"/>
    <w:rsid w:val="637D249A"/>
    <w:rsid w:val="63820CA4"/>
    <w:rsid w:val="6382D6A3"/>
    <w:rsid w:val="63839033"/>
    <w:rsid w:val="63850015"/>
    <w:rsid w:val="63891D32"/>
    <w:rsid w:val="6389DACE"/>
    <w:rsid w:val="638BD036"/>
    <w:rsid w:val="638D40B5"/>
    <w:rsid w:val="638D4AF2"/>
    <w:rsid w:val="638E9059"/>
    <w:rsid w:val="638ED112"/>
    <w:rsid w:val="638F175F"/>
    <w:rsid w:val="639241D8"/>
    <w:rsid w:val="6393FAC7"/>
    <w:rsid w:val="639510F5"/>
    <w:rsid w:val="639610F8"/>
    <w:rsid w:val="63980D0E"/>
    <w:rsid w:val="63992EA0"/>
    <w:rsid w:val="6399BEB1"/>
    <w:rsid w:val="639A20D3"/>
    <w:rsid w:val="639A3221"/>
    <w:rsid w:val="639AD399"/>
    <w:rsid w:val="639C7F71"/>
    <w:rsid w:val="639C87FE"/>
    <w:rsid w:val="639D38EE"/>
    <w:rsid w:val="639F588D"/>
    <w:rsid w:val="63A0FB94"/>
    <w:rsid w:val="63A1ABB8"/>
    <w:rsid w:val="63A34070"/>
    <w:rsid w:val="63A6CC59"/>
    <w:rsid w:val="63A863DF"/>
    <w:rsid w:val="63A8A3FD"/>
    <w:rsid w:val="63AB08FB"/>
    <w:rsid w:val="63AE1032"/>
    <w:rsid w:val="63AF2F33"/>
    <w:rsid w:val="63B30384"/>
    <w:rsid w:val="63B4523F"/>
    <w:rsid w:val="63B4C327"/>
    <w:rsid w:val="63B5DDC2"/>
    <w:rsid w:val="63B64808"/>
    <w:rsid w:val="63B70AF5"/>
    <w:rsid w:val="63B801B1"/>
    <w:rsid w:val="63B86FE2"/>
    <w:rsid w:val="63B9991C"/>
    <w:rsid w:val="63BCD094"/>
    <w:rsid w:val="63BDE40B"/>
    <w:rsid w:val="63BE9BAB"/>
    <w:rsid w:val="63C14280"/>
    <w:rsid w:val="63C20CBB"/>
    <w:rsid w:val="63C30E41"/>
    <w:rsid w:val="63C52531"/>
    <w:rsid w:val="63C5B3B7"/>
    <w:rsid w:val="63C5E82E"/>
    <w:rsid w:val="63C7AB11"/>
    <w:rsid w:val="63C87228"/>
    <w:rsid w:val="63C9EE20"/>
    <w:rsid w:val="63CB38AC"/>
    <w:rsid w:val="63CDB2DE"/>
    <w:rsid w:val="63CE8649"/>
    <w:rsid w:val="63CE9FC9"/>
    <w:rsid w:val="63CFEFEA"/>
    <w:rsid w:val="63D07804"/>
    <w:rsid w:val="63D17E15"/>
    <w:rsid w:val="63D1BF8E"/>
    <w:rsid w:val="63D4264B"/>
    <w:rsid w:val="63D53769"/>
    <w:rsid w:val="63D5C9B9"/>
    <w:rsid w:val="63D7583B"/>
    <w:rsid w:val="63D8A8FC"/>
    <w:rsid w:val="63DA53AE"/>
    <w:rsid w:val="63DB3E01"/>
    <w:rsid w:val="63DC9E6B"/>
    <w:rsid w:val="63DCBACF"/>
    <w:rsid w:val="63DE013E"/>
    <w:rsid w:val="63E0B9E3"/>
    <w:rsid w:val="63E38D7E"/>
    <w:rsid w:val="63E4CA8D"/>
    <w:rsid w:val="63E564C6"/>
    <w:rsid w:val="63E7E571"/>
    <w:rsid w:val="63EA573A"/>
    <w:rsid w:val="63EA6145"/>
    <w:rsid w:val="63EA7F55"/>
    <w:rsid w:val="63EBBEF1"/>
    <w:rsid w:val="63F54401"/>
    <w:rsid w:val="63F61197"/>
    <w:rsid w:val="63F633EF"/>
    <w:rsid w:val="63F6F32C"/>
    <w:rsid w:val="63F75F1C"/>
    <w:rsid w:val="63F7B71A"/>
    <w:rsid w:val="63F7E1A3"/>
    <w:rsid w:val="63F8AED3"/>
    <w:rsid w:val="63F9DF0B"/>
    <w:rsid w:val="63FA059C"/>
    <w:rsid w:val="63FA9F61"/>
    <w:rsid w:val="63FBEB04"/>
    <w:rsid w:val="63FC8FE3"/>
    <w:rsid w:val="63FCA7A2"/>
    <w:rsid w:val="63FCAE4F"/>
    <w:rsid w:val="63FD2CCA"/>
    <w:rsid w:val="63FDDD7C"/>
    <w:rsid w:val="63FE166E"/>
    <w:rsid w:val="63FE2B55"/>
    <w:rsid w:val="63FE482D"/>
    <w:rsid w:val="6402D600"/>
    <w:rsid w:val="640371BB"/>
    <w:rsid w:val="6403D5F9"/>
    <w:rsid w:val="640481B5"/>
    <w:rsid w:val="64077500"/>
    <w:rsid w:val="6407C031"/>
    <w:rsid w:val="640808BB"/>
    <w:rsid w:val="6409AF05"/>
    <w:rsid w:val="640D67D2"/>
    <w:rsid w:val="640DA9DE"/>
    <w:rsid w:val="640F9EA5"/>
    <w:rsid w:val="6410D06E"/>
    <w:rsid w:val="6410E64B"/>
    <w:rsid w:val="6411825A"/>
    <w:rsid w:val="6413BD48"/>
    <w:rsid w:val="6415A073"/>
    <w:rsid w:val="6416381E"/>
    <w:rsid w:val="6416B526"/>
    <w:rsid w:val="6416E638"/>
    <w:rsid w:val="64176650"/>
    <w:rsid w:val="6417B66D"/>
    <w:rsid w:val="6419BAA7"/>
    <w:rsid w:val="641CF2C2"/>
    <w:rsid w:val="641D6D55"/>
    <w:rsid w:val="641D9BF2"/>
    <w:rsid w:val="641DD857"/>
    <w:rsid w:val="6421D403"/>
    <w:rsid w:val="64225369"/>
    <w:rsid w:val="64254104"/>
    <w:rsid w:val="6425DB84"/>
    <w:rsid w:val="6427E9F7"/>
    <w:rsid w:val="64282D8C"/>
    <w:rsid w:val="64298E61"/>
    <w:rsid w:val="642991DA"/>
    <w:rsid w:val="642D3E06"/>
    <w:rsid w:val="642E65DE"/>
    <w:rsid w:val="642EF824"/>
    <w:rsid w:val="6431EDC4"/>
    <w:rsid w:val="64349B88"/>
    <w:rsid w:val="6434A62B"/>
    <w:rsid w:val="6434B345"/>
    <w:rsid w:val="6435B3BC"/>
    <w:rsid w:val="643794F3"/>
    <w:rsid w:val="6438589F"/>
    <w:rsid w:val="6439EF3A"/>
    <w:rsid w:val="643B31AB"/>
    <w:rsid w:val="643DC2C6"/>
    <w:rsid w:val="643E750F"/>
    <w:rsid w:val="643F520D"/>
    <w:rsid w:val="6441A7BD"/>
    <w:rsid w:val="6442B59A"/>
    <w:rsid w:val="64441E2C"/>
    <w:rsid w:val="64484BA3"/>
    <w:rsid w:val="64494E3D"/>
    <w:rsid w:val="64494EA2"/>
    <w:rsid w:val="644AC725"/>
    <w:rsid w:val="644F4788"/>
    <w:rsid w:val="6450C269"/>
    <w:rsid w:val="6450C360"/>
    <w:rsid w:val="6450DD0B"/>
    <w:rsid w:val="64511AE8"/>
    <w:rsid w:val="6451C184"/>
    <w:rsid w:val="6452C441"/>
    <w:rsid w:val="6453C539"/>
    <w:rsid w:val="6455268A"/>
    <w:rsid w:val="64558B54"/>
    <w:rsid w:val="6457DF63"/>
    <w:rsid w:val="64588274"/>
    <w:rsid w:val="64594222"/>
    <w:rsid w:val="645DB685"/>
    <w:rsid w:val="64611091"/>
    <w:rsid w:val="6461CDF7"/>
    <w:rsid w:val="64639601"/>
    <w:rsid w:val="6463BD83"/>
    <w:rsid w:val="6466C017"/>
    <w:rsid w:val="64697E24"/>
    <w:rsid w:val="64699341"/>
    <w:rsid w:val="646B20E0"/>
    <w:rsid w:val="646B76C2"/>
    <w:rsid w:val="646CEC66"/>
    <w:rsid w:val="646E1F78"/>
    <w:rsid w:val="646EC2CF"/>
    <w:rsid w:val="646FDEA5"/>
    <w:rsid w:val="6470447D"/>
    <w:rsid w:val="647083B6"/>
    <w:rsid w:val="64723F20"/>
    <w:rsid w:val="6473E4F7"/>
    <w:rsid w:val="64764310"/>
    <w:rsid w:val="647AD4BA"/>
    <w:rsid w:val="647C84E4"/>
    <w:rsid w:val="647CA0EE"/>
    <w:rsid w:val="647DADE1"/>
    <w:rsid w:val="647E7B8D"/>
    <w:rsid w:val="647EEC65"/>
    <w:rsid w:val="64837619"/>
    <w:rsid w:val="6486D9EB"/>
    <w:rsid w:val="64878791"/>
    <w:rsid w:val="648976F3"/>
    <w:rsid w:val="6489EC39"/>
    <w:rsid w:val="648ABAC5"/>
    <w:rsid w:val="648C8B0D"/>
    <w:rsid w:val="6490880F"/>
    <w:rsid w:val="6491B747"/>
    <w:rsid w:val="6493DCE9"/>
    <w:rsid w:val="6496AD19"/>
    <w:rsid w:val="6497B647"/>
    <w:rsid w:val="64985DDC"/>
    <w:rsid w:val="64986724"/>
    <w:rsid w:val="64991085"/>
    <w:rsid w:val="6499299B"/>
    <w:rsid w:val="6499DCA6"/>
    <w:rsid w:val="649A4940"/>
    <w:rsid w:val="649B7C97"/>
    <w:rsid w:val="649D1055"/>
    <w:rsid w:val="649D17C9"/>
    <w:rsid w:val="649D40F4"/>
    <w:rsid w:val="64A07373"/>
    <w:rsid w:val="64A0D55C"/>
    <w:rsid w:val="64A31C8C"/>
    <w:rsid w:val="64A3A0AE"/>
    <w:rsid w:val="64A3F635"/>
    <w:rsid w:val="64A45F24"/>
    <w:rsid w:val="64A478E8"/>
    <w:rsid w:val="64A4D4FE"/>
    <w:rsid w:val="64A72CB8"/>
    <w:rsid w:val="64A7F70D"/>
    <w:rsid w:val="64A8E582"/>
    <w:rsid w:val="64A9905F"/>
    <w:rsid w:val="64AA3013"/>
    <w:rsid w:val="64AA664B"/>
    <w:rsid w:val="64AA8FDF"/>
    <w:rsid w:val="64AC9B64"/>
    <w:rsid w:val="64ADEAD4"/>
    <w:rsid w:val="64AE3B8F"/>
    <w:rsid w:val="64AFF99A"/>
    <w:rsid w:val="64B049DA"/>
    <w:rsid w:val="64B08811"/>
    <w:rsid w:val="64B167F6"/>
    <w:rsid w:val="64B1B0B9"/>
    <w:rsid w:val="64B4FA0D"/>
    <w:rsid w:val="64B802C8"/>
    <w:rsid w:val="64B98CBC"/>
    <w:rsid w:val="64BF6EE5"/>
    <w:rsid w:val="64BF730A"/>
    <w:rsid w:val="64C0B0B1"/>
    <w:rsid w:val="64C2424D"/>
    <w:rsid w:val="64C31BF2"/>
    <w:rsid w:val="64C3291F"/>
    <w:rsid w:val="64C3B77F"/>
    <w:rsid w:val="64C430F6"/>
    <w:rsid w:val="64C59136"/>
    <w:rsid w:val="64C5AA88"/>
    <w:rsid w:val="64C70CC7"/>
    <w:rsid w:val="64C8AB9B"/>
    <w:rsid w:val="64C997AF"/>
    <w:rsid w:val="64C9B7F7"/>
    <w:rsid w:val="64CE01AC"/>
    <w:rsid w:val="64CE5777"/>
    <w:rsid w:val="64D3105A"/>
    <w:rsid w:val="64D3CA51"/>
    <w:rsid w:val="64D40312"/>
    <w:rsid w:val="64D61547"/>
    <w:rsid w:val="64D721E2"/>
    <w:rsid w:val="64D7D8CE"/>
    <w:rsid w:val="64D869A7"/>
    <w:rsid w:val="64D8EA08"/>
    <w:rsid w:val="64D9312E"/>
    <w:rsid w:val="64D9AE87"/>
    <w:rsid w:val="64DCE0AB"/>
    <w:rsid w:val="64E0833A"/>
    <w:rsid w:val="64E0DF8D"/>
    <w:rsid w:val="64E10C19"/>
    <w:rsid w:val="64E2F950"/>
    <w:rsid w:val="64E6D80D"/>
    <w:rsid w:val="64E7A8D1"/>
    <w:rsid w:val="64E955CC"/>
    <w:rsid w:val="64EA1473"/>
    <w:rsid w:val="64EC873A"/>
    <w:rsid w:val="64EDC838"/>
    <w:rsid w:val="64EE70F5"/>
    <w:rsid w:val="64EEC14A"/>
    <w:rsid w:val="64EF9DD5"/>
    <w:rsid w:val="64F19914"/>
    <w:rsid w:val="64F38E57"/>
    <w:rsid w:val="64F57D7E"/>
    <w:rsid w:val="64F756E8"/>
    <w:rsid w:val="64F7AE3C"/>
    <w:rsid w:val="64F9536B"/>
    <w:rsid w:val="64FB74BE"/>
    <w:rsid w:val="64FC1C96"/>
    <w:rsid w:val="64FC1D94"/>
    <w:rsid w:val="64FD5591"/>
    <w:rsid w:val="64FF0F1D"/>
    <w:rsid w:val="64FFE7AD"/>
    <w:rsid w:val="65024090"/>
    <w:rsid w:val="6502546E"/>
    <w:rsid w:val="65027325"/>
    <w:rsid w:val="6503AA01"/>
    <w:rsid w:val="65060500"/>
    <w:rsid w:val="65083430"/>
    <w:rsid w:val="650ACA2D"/>
    <w:rsid w:val="650B65F8"/>
    <w:rsid w:val="650B99AE"/>
    <w:rsid w:val="650CB960"/>
    <w:rsid w:val="650E318D"/>
    <w:rsid w:val="650F95C6"/>
    <w:rsid w:val="65143A71"/>
    <w:rsid w:val="65143DDB"/>
    <w:rsid w:val="6515FF4C"/>
    <w:rsid w:val="65169EB2"/>
    <w:rsid w:val="6518BB12"/>
    <w:rsid w:val="651B9395"/>
    <w:rsid w:val="651C61CE"/>
    <w:rsid w:val="651D8C38"/>
    <w:rsid w:val="651DB8E0"/>
    <w:rsid w:val="651EB2C3"/>
    <w:rsid w:val="651EBD7F"/>
    <w:rsid w:val="651FA925"/>
    <w:rsid w:val="652093AE"/>
    <w:rsid w:val="6520F410"/>
    <w:rsid w:val="65213593"/>
    <w:rsid w:val="65213C90"/>
    <w:rsid w:val="6522EC29"/>
    <w:rsid w:val="65230792"/>
    <w:rsid w:val="6523539F"/>
    <w:rsid w:val="65235BCD"/>
    <w:rsid w:val="65241C31"/>
    <w:rsid w:val="6524F966"/>
    <w:rsid w:val="65256661"/>
    <w:rsid w:val="6526C397"/>
    <w:rsid w:val="652885E3"/>
    <w:rsid w:val="652C135E"/>
    <w:rsid w:val="652D16EF"/>
    <w:rsid w:val="652D27C4"/>
    <w:rsid w:val="652D7756"/>
    <w:rsid w:val="6530DF92"/>
    <w:rsid w:val="653269CC"/>
    <w:rsid w:val="65332903"/>
    <w:rsid w:val="65345FA2"/>
    <w:rsid w:val="65352539"/>
    <w:rsid w:val="653542C4"/>
    <w:rsid w:val="65354427"/>
    <w:rsid w:val="653886B3"/>
    <w:rsid w:val="6539185C"/>
    <w:rsid w:val="6539444F"/>
    <w:rsid w:val="653AFD17"/>
    <w:rsid w:val="653C1E71"/>
    <w:rsid w:val="653C1ECD"/>
    <w:rsid w:val="653CE302"/>
    <w:rsid w:val="653D26C6"/>
    <w:rsid w:val="653D5087"/>
    <w:rsid w:val="653D52C5"/>
    <w:rsid w:val="653EBFD0"/>
    <w:rsid w:val="653FC098"/>
    <w:rsid w:val="6540EEEE"/>
    <w:rsid w:val="6543BE7E"/>
    <w:rsid w:val="6545C8A4"/>
    <w:rsid w:val="6545EDCC"/>
    <w:rsid w:val="65466D84"/>
    <w:rsid w:val="654A9CD5"/>
    <w:rsid w:val="654AC2BE"/>
    <w:rsid w:val="654B38AE"/>
    <w:rsid w:val="654B68E5"/>
    <w:rsid w:val="654F65D3"/>
    <w:rsid w:val="654F6EC6"/>
    <w:rsid w:val="6550B6B5"/>
    <w:rsid w:val="6551915B"/>
    <w:rsid w:val="65539B64"/>
    <w:rsid w:val="655506E8"/>
    <w:rsid w:val="65567782"/>
    <w:rsid w:val="65568213"/>
    <w:rsid w:val="6558F13B"/>
    <w:rsid w:val="655B2C59"/>
    <w:rsid w:val="655C7EC2"/>
    <w:rsid w:val="655CFE80"/>
    <w:rsid w:val="655D5DE7"/>
    <w:rsid w:val="655F26D8"/>
    <w:rsid w:val="655F7F7E"/>
    <w:rsid w:val="655FA823"/>
    <w:rsid w:val="6560599F"/>
    <w:rsid w:val="65611A1D"/>
    <w:rsid w:val="656326D1"/>
    <w:rsid w:val="65632FC3"/>
    <w:rsid w:val="6563702C"/>
    <w:rsid w:val="65669627"/>
    <w:rsid w:val="6569BBA4"/>
    <w:rsid w:val="656C2244"/>
    <w:rsid w:val="656D4DCF"/>
    <w:rsid w:val="6570D8DB"/>
    <w:rsid w:val="657110C6"/>
    <w:rsid w:val="6571FBFA"/>
    <w:rsid w:val="65724C3F"/>
    <w:rsid w:val="6572C665"/>
    <w:rsid w:val="65745FC7"/>
    <w:rsid w:val="6579190B"/>
    <w:rsid w:val="657BF8BE"/>
    <w:rsid w:val="657CD425"/>
    <w:rsid w:val="657E4D45"/>
    <w:rsid w:val="657FB06E"/>
    <w:rsid w:val="6582458D"/>
    <w:rsid w:val="6582F54D"/>
    <w:rsid w:val="658320B1"/>
    <w:rsid w:val="658590BB"/>
    <w:rsid w:val="658735D9"/>
    <w:rsid w:val="658764D7"/>
    <w:rsid w:val="65877F39"/>
    <w:rsid w:val="65883E78"/>
    <w:rsid w:val="658896B3"/>
    <w:rsid w:val="658AB85C"/>
    <w:rsid w:val="658B8127"/>
    <w:rsid w:val="658BBE01"/>
    <w:rsid w:val="658DAA31"/>
    <w:rsid w:val="658E5418"/>
    <w:rsid w:val="658E7057"/>
    <w:rsid w:val="658FD6CE"/>
    <w:rsid w:val="6591444A"/>
    <w:rsid w:val="659179FC"/>
    <w:rsid w:val="65941685"/>
    <w:rsid w:val="65949864"/>
    <w:rsid w:val="6597162F"/>
    <w:rsid w:val="65980002"/>
    <w:rsid w:val="659932C0"/>
    <w:rsid w:val="659955D2"/>
    <w:rsid w:val="659BCBC1"/>
    <w:rsid w:val="659C1BF0"/>
    <w:rsid w:val="659C3564"/>
    <w:rsid w:val="65A0451C"/>
    <w:rsid w:val="65A081D8"/>
    <w:rsid w:val="65A129E2"/>
    <w:rsid w:val="65A14705"/>
    <w:rsid w:val="65A1A781"/>
    <w:rsid w:val="65A6A388"/>
    <w:rsid w:val="65A82FE6"/>
    <w:rsid w:val="65A8317C"/>
    <w:rsid w:val="65A88558"/>
    <w:rsid w:val="65A8A614"/>
    <w:rsid w:val="65A8FB7A"/>
    <w:rsid w:val="65A9114B"/>
    <w:rsid w:val="65A95B18"/>
    <w:rsid w:val="65AD589B"/>
    <w:rsid w:val="65AE7D64"/>
    <w:rsid w:val="65B21EEA"/>
    <w:rsid w:val="65B30580"/>
    <w:rsid w:val="65B32856"/>
    <w:rsid w:val="65B52BDD"/>
    <w:rsid w:val="65B9CE9D"/>
    <w:rsid w:val="65BA96EA"/>
    <w:rsid w:val="65BB615F"/>
    <w:rsid w:val="65BC680E"/>
    <w:rsid w:val="65BC72BB"/>
    <w:rsid w:val="65BC89B8"/>
    <w:rsid w:val="65BCE5C5"/>
    <w:rsid w:val="65BD546A"/>
    <w:rsid w:val="65BEDE76"/>
    <w:rsid w:val="65BF61EF"/>
    <w:rsid w:val="65C03BA3"/>
    <w:rsid w:val="65C0459A"/>
    <w:rsid w:val="65C07B09"/>
    <w:rsid w:val="65C48B6D"/>
    <w:rsid w:val="65C5EC30"/>
    <w:rsid w:val="65C77DB7"/>
    <w:rsid w:val="65C7A56B"/>
    <w:rsid w:val="65C7B832"/>
    <w:rsid w:val="65C969B2"/>
    <w:rsid w:val="65CA9B81"/>
    <w:rsid w:val="65CBF1E4"/>
    <w:rsid w:val="65CC49EE"/>
    <w:rsid w:val="65CCD04B"/>
    <w:rsid w:val="65CD9D46"/>
    <w:rsid w:val="65CF13F8"/>
    <w:rsid w:val="65D0693F"/>
    <w:rsid w:val="65D08CC3"/>
    <w:rsid w:val="65D09A5C"/>
    <w:rsid w:val="65D14943"/>
    <w:rsid w:val="65D28A97"/>
    <w:rsid w:val="65D2F6E3"/>
    <w:rsid w:val="65D5ADC8"/>
    <w:rsid w:val="65D7C407"/>
    <w:rsid w:val="65D970BC"/>
    <w:rsid w:val="65D9BAAF"/>
    <w:rsid w:val="65D9CBBA"/>
    <w:rsid w:val="65DA0AD5"/>
    <w:rsid w:val="65DA9E28"/>
    <w:rsid w:val="65DB82DD"/>
    <w:rsid w:val="65DCD215"/>
    <w:rsid w:val="65DDEC8B"/>
    <w:rsid w:val="65DE41B5"/>
    <w:rsid w:val="65DF48DA"/>
    <w:rsid w:val="65E3470B"/>
    <w:rsid w:val="65E3AA10"/>
    <w:rsid w:val="65E5C702"/>
    <w:rsid w:val="65E7A0FB"/>
    <w:rsid w:val="65E7B45C"/>
    <w:rsid w:val="65E927E4"/>
    <w:rsid w:val="65E95308"/>
    <w:rsid w:val="65E994EE"/>
    <w:rsid w:val="65E9C3D4"/>
    <w:rsid w:val="65EA0385"/>
    <w:rsid w:val="65EAEACB"/>
    <w:rsid w:val="65EC925A"/>
    <w:rsid w:val="65F0F39E"/>
    <w:rsid w:val="65F10240"/>
    <w:rsid w:val="65F1CB80"/>
    <w:rsid w:val="65F2A9C0"/>
    <w:rsid w:val="65F31F6E"/>
    <w:rsid w:val="65F483AC"/>
    <w:rsid w:val="65F4B79B"/>
    <w:rsid w:val="65F4BFE1"/>
    <w:rsid w:val="65F51D2D"/>
    <w:rsid w:val="65F56CB9"/>
    <w:rsid w:val="65F5E46D"/>
    <w:rsid w:val="65F79F25"/>
    <w:rsid w:val="65FA4AED"/>
    <w:rsid w:val="65FA8178"/>
    <w:rsid w:val="65FB3FC3"/>
    <w:rsid w:val="65FBBF6B"/>
    <w:rsid w:val="65FC73DB"/>
    <w:rsid w:val="65FDE278"/>
    <w:rsid w:val="6600EA3D"/>
    <w:rsid w:val="66018787"/>
    <w:rsid w:val="660241E2"/>
    <w:rsid w:val="6602CFCE"/>
    <w:rsid w:val="6603E5B2"/>
    <w:rsid w:val="66059D21"/>
    <w:rsid w:val="6608CC8F"/>
    <w:rsid w:val="660A3153"/>
    <w:rsid w:val="660C9BBE"/>
    <w:rsid w:val="660E1816"/>
    <w:rsid w:val="660EFB6D"/>
    <w:rsid w:val="660EFD8A"/>
    <w:rsid w:val="660F5334"/>
    <w:rsid w:val="660F7653"/>
    <w:rsid w:val="66106A5A"/>
    <w:rsid w:val="661096F2"/>
    <w:rsid w:val="6610AC1D"/>
    <w:rsid w:val="661262F9"/>
    <w:rsid w:val="6612FCE0"/>
    <w:rsid w:val="66138A8C"/>
    <w:rsid w:val="6615AA9B"/>
    <w:rsid w:val="6616D4FA"/>
    <w:rsid w:val="6619AD34"/>
    <w:rsid w:val="6619F48E"/>
    <w:rsid w:val="661A54D2"/>
    <w:rsid w:val="661A76D2"/>
    <w:rsid w:val="661A8C50"/>
    <w:rsid w:val="661C07CD"/>
    <w:rsid w:val="661D453A"/>
    <w:rsid w:val="661D7B8C"/>
    <w:rsid w:val="661FD974"/>
    <w:rsid w:val="66204A11"/>
    <w:rsid w:val="662129C0"/>
    <w:rsid w:val="66234869"/>
    <w:rsid w:val="6623591C"/>
    <w:rsid w:val="66240DE8"/>
    <w:rsid w:val="66245504"/>
    <w:rsid w:val="66249B37"/>
    <w:rsid w:val="6624F3A6"/>
    <w:rsid w:val="662512A3"/>
    <w:rsid w:val="6628E9FF"/>
    <w:rsid w:val="66290261"/>
    <w:rsid w:val="66295399"/>
    <w:rsid w:val="662B1F3E"/>
    <w:rsid w:val="662B859F"/>
    <w:rsid w:val="662E0507"/>
    <w:rsid w:val="662E64B8"/>
    <w:rsid w:val="663080C2"/>
    <w:rsid w:val="6630915C"/>
    <w:rsid w:val="66319615"/>
    <w:rsid w:val="66324FF3"/>
    <w:rsid w:val="66326EE9"/>
    <w:rsid w:val="66331661"/>
    <w:rsid w:val="6633F888"/>
    <w:rsid w:val="6634216D"/>
    <w:rsid w:val="6634537F"/>
    <w:rsid w:val="663537B0"/>
    <w:rsid w:val="66358E1D"/>
    <w:rsid w:val="6635A888"/>
    <w:rsid w:val="6639FBE2"/>
    <w:rsid w:val="663D0DF7"/>
    <w:rsid w:val="663D856F"/>
    <w:rsid w:val="663DC9EB"/>
    <w:rsid w:val="663E16F7"/>
    <w:rsid w:val="663E24FD"/>
    <w:rsid w:val="663FF50C"/>
    <w:rsid w:val="6641779A"/>
    <w:rsid w:val="6642F924"/>
    <w:rsid w:val="66431F6A"/>
    <w:rsid w:val="6643B2A9"/>
    <w:rsid w:val="6644134C"/>
    <w:rsid w:val="6644E71D"/>
    <w:rsid w:val="6647FECD"/>
    <w:rsid w:val="66481302"/>
    <w:rsid w:val="664C686A"/>
    <w:rsid w:val="664D4015"/>
    <w:rsid w:val="664DAFF4"/>
    <w:rsid w:val="664E9AB7"/>
    <w:rsid w:val="664EA11E"/>
    <w:rsid w:val="664F67F2"/>
    <w:rsid w:val="6651581E"/>
    <w:rsid w:val="6651841C"/>
    <w:rsid w:val="66530A9C"/>
    <w:rsid w:val="6653668A"/>
    <w:rsid w:val="6653F495"/>
    <w:rsid w:val="665621B9"/>
    <w:rsid w:val="665644DA"/>
    <w:rsid w:val="6658ABBB"/>
    <w:rsid w:val="66594739"/>
    <w:rsid w:val="665C6140"/>
    <w:rsid w:val="665D084F"/>
    <w:rsid w:val="665D3BA9"/>
    <w:rsid w:val="6662B87F"/>
    <w:rsid w:val="66635B4F"/>
    <w:rsid w:val="66645011"/>
    <w:rsid w:val="666525A6"/>
    <w:rsid w:val="6665BA18"/>
    <w:rsid w:val="66669EB5"/>
    <w:rsid w:val="6666A61C"/>
    <w:rsid w:val="6667A131"/>
    <w:rsid w:val="6667F4D1"/>
    <w:rsid w:val="66695619"/>
    <w:rsid w:val="666A003E"/>
    <w:rsid w:val="666AD0E4"/>
    <w:rsid w:val="666B69C8"/>
    <w:rsid w:val="666CEBA2"/>
    <w:rsid w:val="666FD40F"/>
    <w:rsid w:val="66706947"/>
    <w:rsid w:val="6671DF2B"/>
    <w:rsid w:val="6672EECE"/>
    <w:rsid w:val="667391ED"/>
    <w:rsid w:val="6673E8AE"/>
    <w:rsid w:val="6674264D"/>
    <w:rsid w:val="66764ADD"/>
    <w:rsid w:val="6676862C"/>
    <w:rsid w:val="6679D10B"/>
    <w:rsid w:val="667B4DD0"/>
    <w:rsid w:val="667C233E"/>
    <w:rsid w:val="667F4C57"/>
    <w:rsid w:val="6681F6CD"/>
    <w:rsid w:val="66833EA0"/>
    <w:rsid w:val="668806D5"/>
    <w:rsid w:val="66880BEE"/>
    <w:rsid w:val="6688DD5E"/>
    <w:rsid w:val="66892287"/>
    <w:rsid w:val="6689CFA7"/>
    <w:rsid w:val="668AC97E"/>
    <w:rsid w:val="668B64A8"/>
    <w:rsid w:val="668C6B35"/>
    <w:rsid w:val="668E8899"/>
    <w:rsid w:val="668EC6D1"/>
    <w:rsid w:val="668ECE79"/>
    <w:rsid w:val="66915B04"/>
    <w:rsid w:val="6691C58A"/>
    <w:rsid w:val="6692A356"/>
    <w:rsid w:val="669627A3"/>
    <w:rsid w:val="66967B37"/>
    <w:rsid w:val="6698738D"/>
    <w:rsid w:val="669979BF"/>
    <w:rsid w:val="669993CE"/>
    <w:rsid w:val="669B0EBE"/>
    <w:rsid w:val="669E446C"/>
    <w:rsid w:val="669EB9CF"/>
    <w:rsid w:val="669F18E5"/>
    <w:rsid w:val="669FB6B8"/>
    <w:rsid w:val="66A22904"/>
    <w:rsid w:val="66A3078B"/>
    <w:rsid w:val="66A3E002"/>
    <w:rsid w:val="66A541C0"/>
    <w:rsid w:val="66A5A6C6"/>
    <w:rsid w:val="66A5C97B"/>
    <w:rsid w:val="66A5FE2B"/>
    <w:rsid w:val="66A64CF4"/>
    <w:rsid w:val="66A9245B"/>
    <w:rsid w:val="66AA0612"/>
    <w:rsid w:val="66ABADAF"/>
    <w:rsid w:val="66AF6151"/>
    <w:rsid w:val="66B00136"/>
    <w:rsid w:val="66B027F9"/>
    <w:rsid w:val="66B1016B"/>
    <w:rsid w:val="66B10E53"/>
    <w:rsid w:val="66B20E73"/>
    <w:rsid w:val="66B288BB"/>
    <w:rsid w:val="66B2CB32"/>
    <w:rsid w:val="66B50E35"/>
    <w:rsid w:val="66B53A1C"/>
    <w:rsid w:val="66B56253"/>
    <w:rsid w:val="66B7EC8A"/>
    <w:rsid w:val="66B8322F"/>
    <w:rsid w:val="66B91FD2"/>
    <w:rsid w:val="66B9D5C0"/>
    <w:rsid w:val="66BA8A9B"/>
    <w:rsid w:val="66BB1489"/>
    <w:rsid w:val="66BD6C60"/>
    <w:rsid w:val="66BF1D91"/>
    <w:rsid w:val="66C01E90"/>
    <w:rsid w:val="66C23AB2"/>
    <w:rsid w:val="66C23E95"/>
    <w:rsid w:val="66C4A1B5"/>
    <w:rsid w:val="66C502D8"/>
    <w:rsid w:val="66C51425"/>
    <w:rsid w:val="66C51721"/>
    <w:rsid w:val="66C5766B"/>
    <w:rsid w:val="66CA07CD"/>
    <w:rsid w:val="66CBA48B"/>
    <w:rsid w:val="66CD523C"/>
    <w:rsid w:val="66CDAF98"/>
    <w:rsid w:val="66CDF4A1"/>
    <w:rsid w:val="66CE7402"/>
    <w:rsid w:val="66CEEB55"/>
    <w:rsid w:val="66CF024E"/>
    <w:rsid w:val="66CF66E7"/>
    <w:rsid w:val="66CF7479"/>
    <w:rsid w:val="66CFD287"/>
    <w:rsid w:val="66D03F3A"/>
    <w:rsid w:val="66D0ECC4"/>
    <w:rsid w:val="66D143E6"/>
    <w:rsid w:val="66D257E8"/>
    <w:rsid w:val="66D2CC6A"/>
    <w:rsid w:val="66D663B1"/>
    <w:rsid w:val="66D66C20"/>
    <w:rsid w:val="66D8D8D0"/>
    <w:rsid w:val="66D91492"/>
    <w:rsid w:val="66DAC1E3"/>
    <w:rsid w:val="66DBBD65"/>
    <w:rsid w:val="66DCFE7C"/>
    <w:rsid w:val="66DF0518"/>
    <w:rsid w:val="66E12260"/>
    <w:rsid w:val="66E1D4E3"/>
    <w:rsid w:val="66E45455"/>
    <w:rsid w:val="66E45914"/>
    <w:rsid w:val="66E4AE41"/>
    <w:rsid w:val="66E4AE80"/>
    <w:rsid w:val="66E5DB93"/>
    <w:rsid w:val="66E807EF"/>
    <w:rsid w:val="66E9E360"/>
    <w:rsid w:val="66EC8657"/>
    <w:rsid w:val="66ED22CE"/>
    <w:rsid w:val="66EE13BE"/>
    <w:rsid w:val="66EEC370"/>
    <w:rsid w:val="66EEE1A2"/>
    <w:rsid w:val="66EF070D"/>
    <w:rsid w:val="66EFA2A9"/>
    <w:rsid w:val="66F06532"/>
    <w:rsid w:val="66F19445"/>
    <w:rsid w:val="66F3E338"/>
    <w:rsid w:val="66F68322"/>
    <w:rsid w:val="66F6DBE2"/>
    <w:rsid w:val="66F6F8D0"/>
    <w:rsid w:val="66FA833D"/>
    <w:rsid w:val="66FCD685"/>
    <w:rsid w:val="66FD635B"/>
    <w:rsid w:val="66FD7CDA"/>
    <w:rsid w:val="66FED09D"/>
    <w:rsid w:val="66FF36B1"/>
    <w:rsid w:val="670393B9"/>
    <w:rsid w:val="6704114E"/>
    <w:rsid w:val="67078B56"/>
    <w:rsid w:val="6708101F"/>
    <w:rsid w:val="670BA44F"/>
    <w:rsid w:val="670DF795"/>
    <w:rsid w:val="670DFA6D"/>
    <w:rsid w:val="670EE616"/>
    <w:rsid w:val="6711BF8D"/>
    <w:rsid w:val="6712C45A"/>
    <w:rsid w:val="67142586"/>
    <w:rsid w:val="67150E47"/>
    <w:rsid w:val="6717822A"/>
    <w:rsid w:val="6717F23F"/>
    <w:rsid w:val="671A5DD2"/>
    <w:rsid w:val="671ADC04"/>
    <w:rsid w:val="671B2E5B"/>
    <w:rsid w:val="671B5D08"/>
    <w:rsid w:val="671CF511"/>
    <w:rsid w:val="6720FCAC"/>
    <w:rsid w:val="6721C0D3"/>
    <w:rsid w:val="6722629A"/>
    <w:rsid w:val="672450FE"/>
    <w:rsid w:val="67248A42"/>
    <w:rsid w:val="672611AF"/>
    <w:rsid w:val="672822AC"/>
    <w:rsid w:val="67299BDB"/>
    <w:rsid w:val="672DA2A2"/>
    <w:rsid w:val="672FADDC"/>
    <w:rsid w:val="6732B2F6"/>
    <w:rsid w:val="67353FFC"/>
    <w:rsid w:val="6736034F"/>
    <w:rsid w:val="6737359A"/>
    <w:rsid w:val="6739F31C"/>
    <w:rsid w:val="6739FB2F"/>
    <w:rsid w:val="673B241A"/>
    <w:rsid w:val="673BFEFE"/>
    <w:rsid w:val="673D4773"/>
    <w:rsid w:val="673EB3FB"/>
    <w:rsid w:val="673F3CB1"/>
    <w:rsid w:val="673F4604"/>
    <w:rsid w:val="673FA97D"/>
    <w:rsid w:val="6740006F"/>
    <w:rsid w:val="6743719C"/>
    <w:rsid w:val="67450894"/>
    <w:rsid w:val="6745B5D9"/>
    <w:rsid w:val="67472D41"/>
    <w:rsid w:val="674806BF"/>
    <w:rsid w:val="67496EC3"/>
    <w:rsid w:val="674BB6D8"/>
    <w:rsid w:val="674CEF86"/>
    <w:rsid w:val="674DDA95"/>
    <w:rsid w:val="674F37C0"/>
    <w:rsid w:val="67510C2F"/>
    <w:rsid w:val="67512865"/>
    <w:rsid w:val="675136D7"/>
    <w:rsid w:val="6753E49F"/>
    <w:rsid w:val="6754F168"/>
    <w:rsid w:val="67550177"/>
    <w:rsid w:val="675850FD"/>
    <w:rsid w:val="67596CC1"/>
    <w:rsid w:val="675A55BC"/>
    <w:rsid w:val="67604B0C"/>
    <w:rsid w:val="67612C7D"/>
    <w:rsid w:val="676132C0"/>
    <w:rsid w:val="6761F118"/>
    <w:rsid w:val="6761FC77"/>
    <w:rsid w:val="67645E10"/>
    <w:rsid w:val="6765B22F"/>
    <w:rsid w:val="6766D6A5"/>
    <w:rsid w:val="6766EBB7"/>
    <w:rsid w:val="676704C3"/>
    <w:rsid w:val="6768823D"/>
    <w:rsid w:val="67690FAC"/>
    <w:rsid w:val="676AED07"/>
    <w:rsid w:val="676C09A5"/>
    <w:rsid w:val="676C233B"/>
    <w:rsid w:val="676DBF11"/>
    <w:rsid w:val="676F49BF"/>
    <w:rsid w:val="677292AD"/>
    <w:rsid w:val="67765EB0"/>
    <w:rsid w:val="6776B8B7"/>
    <w:rsid w:val="6777383F"/>
    <w:rsid w:val="6777C067"/>
    <w:rsid w:val="6778A998"/>
    <w:rsid w:val="6778FA93"/>
    <w:rsid w:val="6779BD1E"/>
    <w:rsid w:val="6779C474"/>
    <w:rsid w:val="677A5F44"/>
    <w:rsid w:val="677A6648"/>
    <w:rsid w:val="677B4BB1"/>
    <w:rsid w:val="677C4749"/>
    <w:rsid w:val="677DA81A"/>
    <w:rsid w:val="67819EEC"/>
    <w:rsid w:val="67834F8F"/>
    <w:rsid w:val="6784534E"/>
    <w:rsid w:val="67846923"/>
    <w:rsid w:val="678474DC"/>
    <w:rsid w:val="67851ECB"/>
    <w:rsid w:val="6786E0AD"/>
    <w:rsid w:val="6787649D"/>
    <w:rsid w:val="6787D057"/>
    <w:rsid w:val="67883B49"/>
    <w:rsid w:val="678C61B2"/>
    <w:rsid w:val="678EBC90"/>
    <w:rsid w:val="6791299B"/>
    <w:rsid w:val="67917803"/>
    <w:rsid w:val="6791FFCE"/>
    <w:rsid w:val="6792F25E"/>
    <w:rsid w:val="6795145F"/>
    <w:rsid w:val="6795234A"/>
    <w:rsid w:val="67973B7A"/>
    <w:rsid w:val="67978A35"/>
    <w:rsid w:val="67980E19"/>
    <w:rsid w:val="679910DA"/>
    <w:rsid w:val="679A10C5"/>
    <w:rsid w:val="679A9988"/>
    <w:rsid w:val="679BC07A"/>
    <w:rsid w:val="679C70F4"/>
    <w:rsid w:val="679CB1E9"/>
    <w:rsid w:val="679D1F19"/>
    <w:rsid w:val="679D443C"/>
    <w:rsid w:val="679E1A03"/>
    <w:rsid w:val="67A0CBF6"/>
    <w:rsid w:val="67A0F833"/>
    <w:rsid w:val="67A1F9C2"/>
    <w:rsid w:val="67A228C0"/>
    <w:rsid w:val="67A40E74"/>
    <w:rsid w:val="67A4F951"/>
    <w:rsid w:val="67A671F8"/>
    <w:rsid w:val="67A7C853"/>
    <w:rsid w:val="67A8CE94"/>
    <w:rsid w:val="67AACBCE"/>
    <w:rsid w:val="67ABAEDE"/>
    <w:rsid w:val="67AF8C2C"/>
    <w:rsid w:val="67B12DDE"/>
    <w:rsid w:val="67B1D2A5"/>
    <w:rsid w:val="67B53BBC"/>
    <w:rsid w:val="67B7E428"/>
    <w:rsid w:val="67B9083A"/>
    <w:rsid w:val="67BABFA5"/>
    <w:rsid w:val="67BBDD8F"/>
    <w:rsid w:val="67BD3D6C"/>
    <w:rsid w:val="67BD60A0"/>
    <w:rsid w:val="67BE7700"/>
    <w:rsid w:val="67BF777A"/>
    <w:rsid w:val="67BFCA37"/>
    <w:rsid w:val="67C0632A"/>
    <w:rsid w:val="67C24624"/>
    <w:rsid w:val="67C2FE52"/>
    <w:rsid w:val="67C3B7CE"/>
    <w:rsid w:val="67C414ED"/>
    <w:rsid w:val="67C6E924"/>
    <w:rsid w:val="67C79F09"/>
    <w:rsid w:val="67C84E8D"/>
    <w:rsid w:val="67C91650"/>
    <w:rsid w:val="67CA6D07"/>
    <w:rsid w:val="67CA7F8C"/>
    <w:rsid w:val="67CA9248"/>
    <w:rsid w:val="67CBFD7B"/>
    <w:rsid w:val="67CF8716"/>
    <w:rsid w:val="67D0BA3A"/>
    <w:rsid w:val="67D6F287"/>
    <w:rsid w:val="67D7098B"/>
    <w:rsid w:val="67D9332F"/>
    <w:rsid w:val="67DA2CD6"/>
    <w:rsid w:val="67DBDEDB"/>
    <w:rsid w:val="67DC51E0"/>
    <w:rsid w:val="67DCC029"/>
    <w:rsid w:val="67DCE89B"/>
    <w:rsid w:val="67DDCE7A"/>
    <w:rsid w:val="67DDE619"/>
    <w:rsid w:val="67E0A24B"/>
    <w:rsid w:val="67E0AADD"/>
    <w:rsid w:val="67E2A700"/>
    <w:rsid w:val="67E45D2C"/>
    <w:rsid w:val="67E48D63"/>
    <w:rsid w:val="67E5882B"/>
    <w:rsid w:val="67E5B4D3"/>
    <w:rsid w:val="67E5FC2E"/>
    <w:rsid w:val="67E714A2"/>
    <w:rsid w:val="67E7E380"/>
    <w:rsid w:val="67EB1921"/>
    <w:rsid w:val="67EBB2C9"/>
    <w:rsid w:val="67ED9BBB"/>
    <w:rsid w:val="67EDB1A2"/>
    <w:rsid w:val="67EEC394"/>
    <w:rsid w:val="67F013E5"/>
    <w:rsid w:val="67F072CF"/>
    <w:rsid w:val="67F1E05C"/>
    <w:rsid w:val="67F3B0C4"/>
    <w:rsid w:val="67F61495"/>
    <w:rsid w:val="67F6D243"/>
    <w:rsid w:val="67F6FA5E"/>
    <w:rsid w:val="67F77E64"/>
    <w:rsid w:val="67F81CAC"/>
    <w:rsid w:val="67F898BB"/>
    <w:rsid w:val="67F8E529"/>
    <w:rsid w:val="67F9D2AB"/>
    <w:rsid w:val="67FAD856"/>
    <w:rsid w:val="67FD9605"/>
    <w:rsid w:val="67FE116E"/>
    <w:rsid w:val="67FEAB66"/>
    <w:rsid w:val="6804CFC1"/>
    <w:rsid w:val="680536F0"/>
    <w:rsid w:val="6806D371"/>
    <w:rsid w:val="68080BC8"/>
    <w:rsid w:val="68097939"/>
    <w:rsid w:val="680AAE4B"/>
    <w:rsid w:val="680BFC0A"/>
    <w:rsid w:val="680C9D71"/>
    <w:rsid w:val="680D86FA"/>
    <w:rsid w:val="68112F18"/>
    <w:rsid w:val="68117BF1"/>
    <w:rsid w:val="6811E036"/>
    <w:rsid w:val="6813476E"/>
    <w:rsid w:val="68146A55"/>
    <w:rsid w:val="68156379"/>
    <w:rsid w:val="681707DA"/>
    <w:rsid w:val="6817DD26"/>
    <w:rsid w:val="681AD99E"/>
    <w:rsid w:val="681BD6BF"/>
    <w:rsid w:val="681C037E"/>
    <w:rsid w:val="681D1149"/>
    <w:rsid w:val="681D7480"/>
    <w:rsid w:val="681E825B"/>
    <w:rsid w:val="68201339"/>
    <w:rsid w:val="6822AA3B"/>
    <w:rsid w:val="6825B752"/>
    <w:rsid w:val="68268B5F"/>
    <w:rsid w:val="682CCFDF"/>
    <w:rsid w:val="682DCFC3"/>
    <w:rsid w:val="682E5820"/>
    <w:rsid w:val="682EDDF9"/>
    <w:rsid w:val="682F3CAA"/>
    <w:rsid w:val="683422C9"/>
    <w:rsid w:val="6835401B"/>
    <w:rsid w:val="6839883F"/>
    <w:rsid w:val="683A85E5"/>
    <w:rsid w:val="683AEDB4"/>
    <w:rsid w:val="683C9FC0"/>
    <w:rsid w:val="683E4CF1"/>
    <w:rsid w:val="683F0189"/>
    <w:rsid w:val="683F6F20"/>
    <w:rsid w:val="68419385"/>
    <w:rsid w:val="68419F2B"/>
    <w:rsid w:val="6841A25B"/>
    <w:rsid w:val="6844693E"/>
    <w:rsid w:val="684794D8"/>
    <w:rsid w:val="6849AA3C"/>
    <w:rsid w:val="684BC134"/>
    <w:rsid w:val="684C150C"/>
    <w:rsid w:val="684F2F22"/>
    <w:rsid w:val="68505BD4"/>
    <w:rsid w:val="685100EA"/>
    <w:rsid w:val="685102F2"/>
    <w:rsid w:val="6853DB5C"/>
    <w:rsid w:val="685567A7"/>
    <w:rsid w:val="68559B78"/>
    <w:rsid w:val="6856AB8A"/>
    <w:rsid w:val="68580836"/>
    <w:rsid w:val="68587265"/>
    <w:rsid w:val="685937DC"/>
    <w:rsid w:val="68597A24"/>
    <w:rsid w:val="685A5020"/>
    <w:rsid w:val="685A90A5"/>
    <w:rsid w:val="685C1EA0"/>
    <w:rsid w:val="685C3A5F"/>
    <w:rsid w:val="685D5322"/>
    <w:rsid w:val="685FF58F"/>
    <w:rsid w:val="6860C5B0"/>
    <w:rsid w:val="6863C769"/>
    <w:rsid w:val="6863CBD2"/>
    <w:rsid w:val="6863DBAE"/>
    <w:rsid w:val="6864E981"/>
    <w:rsid w:val="686711EE"/>
    <w:rsid w:val="68694982"/>
    <w:rsid w:val="6869E3E0"/>
    <w:rsid w:val="686B024A"/>
    <w:rsid w:val="686BB440"/>
    <w:rsid w:val="686BB9BE"/>
    <w:rsid w:val="686D12E0"/>
    <w:rsid w:val="686D1758"/>
    <w:rsid w:val="68708804"/>
    <w:rsid w:val="68720983"/>
    <w:rsid w:val="687308D6"/>
    <w:rsid w:val="68732C12"/>
    <w:rsid w:val="6874307E"/>
    <w:rsid w:val="68746646"/>
    <w:rsid w:val="68748924"/>
    <w:rsid w:val="68758CEF"/>
    <w:rsid w:val="6875B989"/>
    <w:rsid w:val="6877B44C"/>
    <w:rsid w:val="68788F14"/>
    <w:rsid w:val="6879542D"/>
    <w:rsid w:val="6879A067"/>
    <w:rsid w:val="6879AD78"/>
    <w:rsid w:val="687A0AE6"/>
    <w:rsid w:val="687BEC95"/>
    <w:rsid w:val="687D890D"/>
    <w:rsid w:val="687F7E89"/>
    <w:rsid w:val="687F816F"/>
    <w:rsid w:val="68800C9D"/>
    <w:rsid w:val="68830E92"/>
    <w:rsid w:val="6883D532"/>
    <w:rsid w:val="6884B88F"/>
    <w:rsid w:val="6885813B"/>
    <w:rsid w:val="6888AAF7"/>
    <w:rsid w:val="6888C9AF"/>
    <w:rsid w:val="688B1F06"/>
    <w:rsid w:val="688D1E74"/>
    <w:rsid w:val="688FD275"/>
    <w:rsid w:val="68926EDE"/>
    <w:rsid w:val="6892C2DE"/>
    <w:rsid w:val="6893DBA3"/>
    <w:rsid w:val="68993394"/>
    <w:rsid w:val="689AED6D"/>
    <w:rsid w:val="689B5FB0"/>
    <w:rsid w:val="689D95C6"/>
    <w:rsid w:val="689E3E65"/>
    <w:rsid w:val="689EFC63"/>
    <w:rsid w:val="689F9EB0"/>
    <w:rsid w:val="689FD05C"/>
    <w:rsid w:val="68A03903"/>
    <w:rsid w:val="68A10F7B"/>
    <w:rsid w:val="68A18903"/>
    <w:rsid w:val="68A1B99F"/>
    <w:rsid w:val="68A20CA2"/>
    <w:rsid w:val="68A39FAC"/>
    <w:rsid w:val="68A45429"/>
    <w:rsid w:val="68A5943C"/>
    <w:rsid w:val="68A5E6C5"/>
    <w:rsid w:val="68A65705"/>
    <w:rsid w:val="68A66704"/>
    <w:rsid w:val="68AE0B13"/>
    <w:rsid w:val="68AFD75A"/>
    <w:rsid w:val="68B2C02D"/>
    <w:rsid w:val="68B315BF"/>
    <w:rsid w:val="68B3A2EB"/>
    <w:rsid w:val="68B3D472"/>
    <w:rsid w:val="68B40146"/>
    <w:rsid w:val="68B4B5E9"/>
    <w:rsid w:val="68B641A9"/>
    <w:rsid w:val="68B889AF"/>
    <w:rsid w:val="68B895B1"/>
    <w:rsid w:val="68B8EC1F"/>
    <w:rsid w:val="68BBA7EB"/>
    <w:rsid w:val="68BC6DB6"/>
    <w:rsid w:val="68BC9FF8"/>
    <w:rsid w:val="68BCA946"/>
    <w:rsid w:val="68BD1FF1"/>
    <w:rsid w:val="68C242C8"/>
    <w:rsid w:val="68C32B14"/>
    <w:rsid w:val="68C54AF3"/>
    <w:rsid w:val="68C8CBA9"/>
    <w:rsid w:val="68CA50C3"/>
    <w:rsid w:val="68CA805B"/>
    <w:rsid w:val="68CA9970"/>
    <w:rsid w:val="68CAD06C"/>
    <w:rsid w:val="68CC186D"/>
    <w:rsid w:val="68CC1DB1"/>
    <w:rsid w:val="68CC3EC3"/>
    <w:rsid w:val="68CCBA6F"/>
    <w:rsid w:val="68CCF7F4"/>
    <w:rsid w:val="68CE6A23"/>
    <w:rsid w:val="68CEAD8C"/>
    <w:rsid w:val="68CFC306"/>
    <w:rsid w:val="68D165FE"/>
    <w:rsid w:val="68D1D1CF"/>
    <w:rsid w:val="68D2CA0B"/>
    <w:rsid w:val="68D7EFB9"/>
    <w:rsid w:val="68D99066"/>
    <w:rsid w:val="68DC5AE6"/>
    <w:rsid w:val="68DD2129"/>
    <w:rsid w:val="68DEC9BD"/>
    <w:rsid w:val="68DF7720"/>
    <w:rsid w:val="68DFBE63"/>
    <w:rsid w:val="68E25CFB"/>
    <w:rsid w:val="68E2E939"/>
    <w:rsid w:val="68E5A88D"/>
    <w:rsid w:val="68E6EB9D"/>
    <w:rsid w:val="68E78854"/>
    <w:rsid w:val="68E9F1F6"/>
    <w:rsid w:val="68EBB37E"/>
    <w:rsid w:val="68EBC9F3"/>
    <w:rsid w:val="68EBDC39"/>
    <w:rsid w:val="68ED7C45"/>
    <w:rsid w:val="68EDB0B7"/>
    <w:rsid w:val="68EF9C8D"/>
    <w:rsid w:val="68F42699"/>
    <w:rsid w:val="68F4754F"/>
    <w:rsid w:val="68F585BA"/>
    <w:rsid w:val="68F64AA0"/>
    <w:rsid w:val="68F678C9"/>
    <w:rsid w:val="68F7E2BD"/>
    <w:rsid w:val="68FA9B12"/>
    <w:rsid w:val="68FB3C04"/>
    <w:rsid w:val="68FCC773"/>
    <w:rsid w:val="68FDB000"/>
    <w:rsid w:val="6900E8FB"/>
    <w:rsid w:val="69034F6F"/>
    <w:rsid w:val="69048E31"/>
    <w:rsid w:val="69050E44"/>
    <w:rsid w:val="6905A329"/>
    <w:rsid w:val="69067F81"/>
    <w:rsid w:val="6906EE61"/>
    <w:rsid w:val="690862F4"/>
    <w:rsid w:val="69088D72"/>
    <w:rsid w:val="690A470B"/>
    <w:rsid w:val="690B0115"/>
    <w:rsid w:val="690B21C2"/>
    <w:rsid w:val="690F1C18"/>
    <w:rsid w:val="690F31F9"/>
    <w:rsid w:val="690F461C"/>
    <w:rsid w:val="690F5ED8"/>
    <w:rsid w:val="690F80F3"/>
    <w:rsid w:val="6910295B"/>
    <w:rsid w:val="69117F9D"/>
    <w:rsid w:val="6912B5B9"/>
    <w:rsid w:val="69138E62"/>
    <w:rsid w:val="6913B534"/>
    <w:rsid w:val="6916FA3C"/>
    <w:rsid w:val="69175051"/>
    <w:rsid w:val="6918BF1E"/>
    <w:rsid w:val="6918F31E"/>
    <w:rsid w:val="691A087A"/>
    <w:rsid w:val="691B351F"/>
    <w:rsid w:val="691B6A25"/>
    <w:rsid w:val="691B93D6"/>
    <w:rsid w:val="691DCF6E"/>
    <w:rsid w:val="691F2F33"/>
    <w:rsid w:val="691F83D7"/>
    <w:rsid w:val="691F9A49"/>
    <w:rsid w:val="6924F73E"/>
    <w:rsid w:val="69252D1A"/>
    <w:rsid w:val="692612EB"/>
    <w:rsid w:val="692774BA"/>
    <w:rsid w:val="69283AE1"/>
    <w:rsid w:val="692981CF"/>
    <w:rsid w:val="6929C155"/>
    <w:rsid w:val="692C252F"/>
    <w:rsid w:val="692C60B2"/>
    <w:rsid w:val="692CC173"/>
    <w:rsid w:val="6930170F"/>
    <w:rsid w:val="69307D60"/>
    <w:rsid w:val="693089B8"/>
    <w:rsid w:val="6932F9AF"/>
    <w:rsid w:val="69342A83"/>
    <w:rsid w:val="69352E4F"/>
    <w:rsid w:val="69357BB4"/>
    <w:rsid w:val="69360190"/>
    <w:rsid w:val="6936328C"/>
    <w:rsid w:val="69370A0B"/>
    <w:rsid w:val="69377595"/>
    <w:rsid w:val="6937E295"/>
    <w:rsid w:val="6937E580"/>
    <w:rsid w:val="69399DE9"/>
    <w:rsid w:val="693B0326"/>
    <w:rsid w:val="693E4098"/>
    <w:rsid w:val="693ED4C9"/>
    <w:rsid w:val="693F83DA"/>
    <w:rsid w:val="6940A923"/>
    <w:rsid w:val="69426072"/>
    <w:rsid w:val="6944F92B"/>
    <w:rsid w:val="6946AEB5"/>
    <w:rsid w:val="6946D722"/>
    <w:rsid w:val="6946D741"/>
    <w:rsid w:val="69477816"/>
    <w:rsid w:val="69493661"/>
    <w:rsid w:val="694A4039"/>
    <w:rsid w:val="694E442B"/>
    <w:rsid w:val="694EC6CE"/>
    <w:rsid w:val="694F4ECC"/>
    <w:rsid w:val="69504A8F"/>
    <w:rsid w:val="69511F04"/>
    <w:rsid w:val="69520F7A"/>
    <w:rsid w:val="695587EF"/>
    <w:rsid w:val="6958FBC6"/>
    <w:rsid w:val="695B4F29"/>
    <w:rsid w:val="695C2F3F"/>
    <w:rsid w:val="695F882F"/>
    <w:rsid w:val="695FA70C"/>
    <w:rsid w:val="6960A71A"/>
    <w:rsid w:val="6960D2CE"/>
    <w:rsid w:val="6962896E"/>
    <w:rsid w:val="6969155A"/>
    <w:rsid w:val="69692D31"/>
    <w:rsid w:val="696C81A8"/>
    <w:rsid w:val="696F0581"/>
    <w:rsid w:val="6970C6A6"/>
    <w:rsid w:val="69732E16"/>
    <w:rsid w:val="6973847A"/>
    <w:rsid w:val="6973A3BF"/>
    <w:rsid w:val="697453E5"/>
    <w:rsid w:val="69756D68"/>
    <w:rsid w:val="697592BC"/>
    <w:rsid w:val="69777D23"/>
    <w:rsid w:val="6977DF6F"/>
    <w:rsid w:val="6978DF75"/>
    <w:rsid w:val="697A45E6"/>
    <w:rsid w:val="697C49B2"/>
    <w:rsid w:val="697CA4A0"/>
    <w:rsid w:val="697D0E7D"/>
    <w:rsid w:val="697D93CE"/>
    <w:rsid w:val="697E0D9B"/>
    <w:rsid w:val="697E482A"/>
    <w:rsid w:val="697FBDB2"/>
    <w:rsid w:val="6980796D"/>
    <w:rsid w:val="698205D1"/>
    <w:rsid w:val="6982EE28"/>
    <w:rsid w:val="6984BEF9"/>
    <w:rsid w:val="69851F80"/>
    <w:rsid w:val="6986246A"/>
    <w:rsid w:val="6986320F"/>
    <w:rsid w:val="69869289"/>
    <w:rsid w:val="6986DAC9"/>
    <w:rsid w:val="698723C4"/>
    <w:rsid w:val="69884100"/>
    <w:rsid w:val="698A3AE4"/>
    <w:rsid w:val="698ADE75"/>
    <w:rsid w:val="698AE594"/>
    <w:rsid w:val="698AEAA4"/>
    <w:rsid w:val="698B5F1A"/>
    <w:rsid w:val="698D327A"/>
    <w:rsid w:val="698ED743"/>
    <w:rsid w:val="698F4F3A"/>
    <w:rsid w:val="698F7178"/>
    <w:rsid w:val="698FC239"/>
    <w:rsid w:val="6991845F"/>
    <w:rsid w:val="69934025"/>
    <w:rsid w:val="6993A322"/>
    <w:rsid w:val="6993E671"/>
    <w:rsid w:val="69940454"/>
    <w:rsid w:val="69952AA8"/>
    <w:rsid w:val="69966E21"/>
    <w:rsid w:val="699784E8"/>
    <w:rsid w:val="699A1070"/>
    <w:rsid w:val="699AE602"/>
    <w:rsid w:val="699C48F6"/>
    <w:rsid w:val="69A1A21F"/>
    <w:rsid w:val="69A24191"/>
    <w:rsid w:val="69A336FB"/>
    <w:rsid w:val="69A4172D"/>
    <w:rsid w:val="69A6C4B2"/>
    <w:rsid w:val="69A7CBA8"/>
    <w:rsid w:val="69A80129"/>
    <w:rsid w:val="69A9E534"/>
    <w:rsid w:val="69AAA7B0"/>
    <w:rsid w:val="69ACE75D"/>
    <w:rsid w:val="69AE3987"/>
    <w:rsid w:val="69B3790E"/>
    <w:rsid w:val="69B60D16"/>
    <w:rsid w:val="69B62647"/>
    <w:rsid w:val="69B66563"/>
    <w:rsid w:val="69B7034B"/>
    <w:rsid w:val="69B89357"/>
    <w:rsid w:val="69B9B5D1"/>
    <w:rsid w:val="69BA183C"/>
    <w:rsid w:val="69BA1FD7"/>
    <w:rsid w:val="69BA5A57"/>
    <w:rsid w:val="69BAC296"/>
    <w:rsid w:val="69BAF1F1"/>
    <w:rsid w:val="69BD73AF"/>
    <w:rsid w:val="69C0B14A"/>
    <w:rsid w:val="69C391BD"/>
    <w:rsid w:val="69C55838"/>
    <w:rsid w:val="69C5EC0F"/>
    <w:rsid w:val="69C5F5AF"/>
    <w:rsid w:val="69C72AC1"/>
    <w:rsid w:val="69C7A8B9"/>
    <w:rsid w:val="69C7F6B0"/>
    <w:rsid w:val="69CAC27D"/>
    <w:rsid w:val="69CAE0A6"/>
    <w:rsid w:val="69CCFAEE"/>
    <w:rsid w:val="69CE02F3"/>
    <w:rsid w:val="69CF0AAB"/>
    <w:rsid w:val="69CF123F"/>
    <w:rsid w:val="69CF8D52"/>
    <w:rsid w:val="69D0FA50"/>
    <w:rsid w:val="69D17E4E"/>
    <w:rsid w:val="69D66AA3"/>
    <w:rsid w:val="69D7F4D4"/>
    <w:rsid w:val="69D82A9A"/>
    <w:rsid w:val="69D91C44"/>
    <w:rsid w:val="69DB3072"/>
    <w:rsid w:val="69DBC3AF"/>
    <w:rsid w:val="69DD8C5F"/>
    <w:rsid w:val="69E2D169"/>
    <w:rsid w:val="69E37357"/>
    <w:rsid w:val="69E4B6E9"/>
    <w:rsid w:val="69E4C3F0"/>
    <w:rsid w:val="69E5FCAB"/>
    <w:rsid w:val="69E66C3F"/>
    <w:rsid w:val="69E76F30"/>
    <w:rsid w:val="69E83375"/>
    <w:rsid w:val="69E8D60E"/>
    <w:rsid w:val="69E8E448"/>
    <w:rsid w:val="69EDD1ED"/>
    <w:rsid w:val="69EF9EA1"/>
    <w:rsid w:val="69F05BB9"/>
    <w:rsid w:val="69F0CCEE"/>
    <w:rsid w:val="69F295C7"/>
    <w:rsid w:val="69F30C9B"/>
    <w:rsid w:val="69F44FB3"/>
    <w:rsid w:val="69F4B6FB"/>
    <w:rsid w:val="69F51132"/>
    <w:rsid w:val="69F8B545"/>
    <w:rsid w:val="69F996E0"/>
    <w:rsid w:val="69FACA83"/>
    <w:rsid w:val="69FD0066"/>
    <w:rsid w:val="69FE68C9"/>
    <w:rsid w:val="6A00152F"/>
    <w:rsid w:val="6A0158CE"/>
    <w:rsid w:val="6A0186F6"/>
    <w:rsid w:val="6A036848"/>
    <w:rsid w:val="6A04AE6B"/>
    <w:rsid w:val="6A04C597"/>
    <w:rsid w:val="6A052B15"/>
    <w:rsid w:val="6A07D01D"/>
    <w:rsid w:val="6A086E3B"/>
    <w:rsid w:val="6A08DC48"/>
    <w:rsid w:val="6A09CF1C"/>
    <w:rsid w:val="6A0A0F67"/>
    <w:rsid w:val="6A0AB831"/>
    <w:rsid w:val="6A0AD5B7"/>
    <w:rsid w:val="6A0C39B1"/>
    <w:rsid w:val="6A0D49B3"/>
    <w:rsid w:val="6A0D5888"/>
    <w:rsid w:val="6A0EB153"/>
    <w:rsid w:val="6A0F018F"/>
    <w:rsid w:val="6A122E1C"/>
    <w:rsid w:val="6A12A5D9"/>
    <w:rsid w:val="6A134B2B"/>
    <w:rsid w:val="6A144694"/>
    <w:rsid w:val="6A160AA7"/>
    <w:rsid w:val="6A183ACD"/>
    <w:rsid w:val="6A18B457"/>
    <w:rsid w:val="6A1A0CBE"/>
    <w:rsid w:val="6A1A7EC3"/>
    <w:rsid w:val="6A1AFAC7"/>
    <w:rsid w:val="6A1AFFB6"/>
    <w:rsid w:val="6A1B6586"/>
    <w:rsid w:val="6A1BDCFE"/>
    <w:rsid w:val="6A1CA420"/>
    <w:rsid w:val="6A1E4156"/>
    <w:rsid w:val="6A1EC5B8"/>
    <w:rsid w:val="6A20E429"/>
    <w:rsid w:val="6A215BBA"/>
    <w:rsid w:val="6A21641A"/>
    <w:rsid w:val="6A2533B8"/>
    <w:rsid w:val="6A278CFF"/>
    <w:rsid w:val="6A2A1F36"/>
    <w:rsid w:val="6A2A23C5"/>
    <w:rsid w:val="6A2B6366"/>
    <w:rsid w:val="6A2D6BAA"/>
    <w:rsid w:val="6A2DBD7D"/>
    <w:rsid w:val="6A2DFBF6"/>
    <w:rsid w:val="6A2E7CA4"/>
    <w:rsid w:val="6A2F9741"/>
    <w:rsid w:val="6A2FA40D"/>
    <w:rsid w:val="6A317E3D"/>
    <w:rsid w:val="6A319933"/>
    <w:rsid w:val="6A31A528"/>
    <w:rsid w:val="6A321626"/>
    <w:rsid w:val="6A32EC82"/>
    <w:rsid w:val="6A331C4E"/>
    <w:rsid w:val="6A33A99A"/>
    <w:rsid w:val="6A3422AB"/>
    <w:rsid w:val="6A35E5A9"/>
    <w:rsid w:val="6A372988"/>
    <w:rsid w:val="6A3A435B"/>
    <w:rsid w:val="6A3C3EF0"/>
    <w:rsid w:val="6A3F1DB5"/>
    <w:rsid w:val="6A3F1F3F"/>
    <w:rsid w:val="6A3F7AE5"/>
    <w:rsid w:val="6A40389E"/>
    <w:rsid w:val="6A40890A"/>
    <w:rsid w:val="6A40B5D0"/>
    <w:rsid w:val="6A414AA1"/>
    <w:rsid w:val="6A423E29"/>
    <w:rsid w:val="6A435133"/>
    <w:rsid w:val="6A4594DA"/>
    <w:rsid w:val="6A470F50"/>
    <w:rsid w:val="6A48E1D3"/>
    <w:rsid w:val="6A4A3F66"/>
    <w:rsid w:val="6A4A5341"/>
    <w:rsid w:val="6A4B6581"/>
    <w:rsid w:val="6A4B8B20"/>
    <w:rsid w:val="6A4BC311"/>
    <w:rsid w:val="6A4BE19C"/>
    <w:rsid w:val="6A4CCB7C"/>
    <w:rsid w:val="6A4CD6D7"/>
    <w:rsid w:val="6A4CF180"/>
    <w:rsid w:val="6A4F2A53"/>
    <w:rsid w:val="6A5233FF"/>
    <w:rsid w:val="6A53E911"/>
    <w:rsid w:val="6A53EF95"/>
    <w:rsid w:val="6A5459F4"/>
    <w:rsid w:val="6A549E99"/>
    <w:rsid w:val="6A5744E1"/>
    <w:rsid w:val="6A587684"/>
    <w:rsid w:val="6A59599A"/>
    <w:rsid w:val="6A5963E4"/>
    <w:rsid w:val="6A59E3C3"/>
    <w:rsid w:val="6A5F7EE7"/>
    <w:rsid w:val="6A6073B2"/>
    <w:rsid w:val="6A619C07"/>
    <w:rsid w:val="6A62BF68"/>
    <w:rsid w:val="6A638AF4"/>
    <w:rsid w:val="6A6481EB"/>
    <w:rsid w:val="6A64CD71"/>
    <w:rsid w:val="6A651B25"/>
    <w:rsid w:val="6A672B77"/>
    <w:rsid w:val="6A6797EC"/>
    <w:rsid w:val="6A67DAF8"/>
    <w:rsid w:val="6A68B382"/>
    <w:rsid w:val="6A693847"/>
    <w:rsid w:val="6A6AE478"/>
    <w:rsid w:val="6A6B2FA6"/>
    <w:rsid w:val="6A6C0C2E"/>
    <w:rsid w:val="6A6C85CB"/>
    <w:rsid w:val="6A6D4501"/>
    <w:rsid w:val="6A6DE5C3"/>
    <w:rsid w:val="6A6E458D"/>
    <w:rsid w:val="6A6F8F4E"/>
    <w:rsid w:val="6A6FA5F8"/>
    <w:rsid w:val="6A71C3D4"/>
    <w:rsid w:val="6A722C38"/>
    <w:rsid w:val="6A72BA33"/>
    <w:rsid w:val="6A74A9CE"/>
    <w:rsid w:val="6A74F7DB"/>
    <w:rsid w:val="6A7533B8"/>
    <w:rsid w:val="6A76E1F8"/>
    <w:rsid w:val="6A77237D"/>
    <w:rsid w:val="6A787022"/>
    <w:rsid w:val="6A7AB5C7"/>
    <w:rsid w:val="6A7AE8C5"/>
    <w:rsid w:val="6A7B9A56"/>
    <w:rsid w:val="6A7EE16C"/>
    <w:rsid w:val="6A802EFC"/>
    <w:rsid w:val="6A810625"/>
    <w:rsid w:val="6A828FFF"/>
    <w:rsid w:val="6A83B450"/>
    <w:rsid w:val="6A8490C0"/>
    <w:rsid w:val="6A89986A"/>
    <w:rsid w:val="6A8AE63C"/>
    <w:rsid w:val="6A8B5BB2"/>
    <w:rsid w:val="6A8BDA44"/>
    <w:rsid w:val="6A8CB7BA"/>
    <w:rsid w:val="6A8CDD76"/>
    <w:rsid w:val="6A8D116B"/>
    <w:rsid w:val="6A8D1482"/>
    <w:rsid w:val="6A8FBC69"/>
    <w:rsid w:val="6A90A81C"/>
    <w:rsid w:val="6A935E5B"/>
    <w:rsid w:val="6A936EAD"/>
    <w:rsid w:val="6A949BC5"/>
    <w:rsid w:val="6A965D86"/>
    <w:rsid w:val="6A98BEE5"/>
    <w:rsid w:val="6A99D7D0"/>
    <w:rsid w:val="6A9A7351"/>
    <w:rsid w:val="6A9F34EA"/>
    <w:rsid w:val="6AA14C54"/>
    <w:rsid w:val="6AA82EED"/>
    <w:rsid w:val="6AA844DC"/>
    <w:rsid w:val="6AAC0490"/>
    <w:rsid w:val="6AAD4797"/>
    <w:rsid w:val="6AADBAD3"/>
    <w:rsid w:val="6AAF213B"/>
    <w:rsid w:val="6AAF6129"/>
    <w:rsid w:val="6AB008F1"/>
    <w:rsid w:val="6AB16D18"/>
    <w:rsid w:val="6AB28D5D"/>
    <w:rsid w:val="6AB4F3BF"/>
    <w:rsid w:val="6AB5C98F"/>
    <w:rsid w:val="6AB64D4A"/>
    <w:rsid w:val="6ABA0471"/>
    <w:rsid w:val="6ABAD16D"/>
    <w:rsid w:val="6ABB962C"/>
    <w:rsid w:val="6ABDB27E"/>
    <w:rsid w:val="6ABE2925"/>
    <w:rsid w:val="6ABF2744"/>
    <w:rsid w:val="6ABF8D24"/>
    <w:rsid w:val="6ABFE2AA"/>
    <w:rsid w:val="6ABFFF88"/>
    <w:rsid w:val="6AC0D1C6"/>
    <w:rsid w:val="6AC1D726"/>
    <w:rsid w:val="6AC22F6D"/>
    <w:rsid w:val="6AC27424"/>
    <w:rsid w:val="6AC6C2A1"/>
    <w:rsid w:val="6AC8151B"/>
    <w:rsid w:val="6AC8496C"/>
    <w:rsid w:val="6AC8B829"/>
    <w:rsid w:val="6AC91B63"/>
    <w:rsid w:val="6ACA131A"/>
    <w:rsid w:val="6ACA2109"/>
    <w:rsid w:val="6ACA3392"/>
    <w:rsid w:val="6ACAA970"/>
    <w:rsid w:val="6ACB6DA2"/>
    <w:rsid w:val="6ACCE09D"/>
    <w:rsid w:val="6ACE07A0"/>
    <w:rsid w:val="6ACF345A"/>
    <w:rsid w:val="6ACFEC5D"/>
    <w:rsid w:val="6AD0A84F"/>
    <w:rsid w:val="6AD14AC8"/>
    <w:rsid w:val="6AD2B896"/>
    <w:rsid w:val="6AD32DD4"/>
    <w:rsid w:val="6AD482DC"/>
    <w:rsid w:val="6AD48B93"/>
    <w:rsid w:val="6AD5318C"/>
    <w:rsid w:val="6AD743A2"/>
    <w:rsid w:val="6AD7F2D7"/>
    <w:rsid w:val="6AD98CA6"/>
    <w:rsid w:val="6ADA319B"/>
    <w:rsid w:val="6ADCDB12"/>
    <w:rsid w:val="6ADD18C6"/>
    <w:rsid w:val="6ADE903D"/>
    <w:rsid w:val="6ADEB6D9"/>
    <w:rsid w:val="6ADF466E"/>
    <w:rsid w:val="6ADF9C07"/>
    <w:rsid w:val="6AE0886D"/>
    <w:rsid w:val="6AE3AFAE"/>
    <w:rsid w:val="6AE45149"/>
    <w:rsid w:val="6AE7EEF1"/>
    <w:rsid w:val="6AEA1344"/>
    <w:rsid w:val="6AEA134D"/>
    <w:rsid w:val="6AEB178A"/>
    <w:rsid w:val="6AEC91CF"/>
    <w:rsid w:val="6AECEF65"/>
    <w:rsid w:val="6AECF804"/>
    <w:rsid w:val="6AEE2DE9"/>
    <w:rsid w:val="6AEF697E"/>
    <w:rsid w:val="6AF0649E"/>
    <w:rsid w:val="6AF227E0"/>
    <w:rsid w:val="6AF2A612"/>
    <w:rsid w:val="6AF2B188"/>
    <w:rsid w:val="6AF3D12A"/>
    <w:rsid w:val="6AF679AA"/>
    <w:rsid w:val="6AF75BB6"/>
    <w:rsid w:val="6AF8AE63"/>
    <w:rsid w:val="6AF9E4AB"/>
    <w:rsid w:val="6AFA11B8"/>
    <w:rsid w:val="6AFA2196"/>
    <w:rsid w:val="6AFA7601"/>
    <w:rsid w:val="6AFB0C61"/>
    <w:rsid w:val="6AFBC9DF"/>
    <w:rsid w:val="6AFCE8DF"/>
    <w:rsid w:val="6AFDDCA9"/>
    <w:rsid w:val="6AFF144B"/>
    <w:rsid w:val="6B005C7E"/>
    <w:rsid w:val="6B01502D"/>
    <w:rsid w:val="6B022B87"/>
    <w:rsid w:val="6B02CD77"/>
    <w:rsid w:val="6B02F64F"/>
    <w:rsid w:val="6B032F06"/>
    <w:rsid w:val="6B050772"/>
    <w:rsid w:val="6B05D692"/>
    <w:rsid w:val="6B060973"/>
    <w:rsid w:val="6B074736"/>
    <w:rsid w:val="6B075DD0"/>
    <w:rsid w:val="6B076869"/>
    <w:rsid w:val="6B076E3B"/>
    <w:rsid w:val="6B085209"/>
    <w:rsid w:val="6B08C0E9"/>
    <w:rsid w:val="6B099D25"/>
    <w:rsid w:val="6B0A1BC0"/>
    <w:rsid w:val="6B0A34C6"/>
    <w:rsid w:val="6B0D0638"/>
    <w:rsid w:val="6B0ED91D"/>
    <w:rsid w:val="6B0F0CC3"/>
    <w:rsid w:val="6B0F45E1"/>
    <w:rsid w:val="6B1158D9"/>
    <w:rsid w:val="6B1196F5"/>
    <w:rsid w:val="6B13D821"/>
    <w:rsid w:val="6B1841A2"/>
    <w:rsid w:val="6B195C35"/>
    <w:rsid w:val="6B1B6457"/>
    <w:rsid w:val="6B1C7113"/>
    <w:rsid w:val="6B1DB813"/>
    <w:rsid w:val="6B1E0029"/>
    <w:rsid w:val="6B1ED1B8"/>
    <w:rsid w:val="6B205145"/>
    <w:rsid w:val="6B205DF4"/>
    <w:rsid w:val="6B2075B5"/>
    <w:rsid w:val="6B20A02B"/>
    <w:rsid w:val="6B20DF41"/>
    <w:rsid w:val="6B214337"/>
    <w:rsid w:val="6B2210A6"/>
    <w:rsid w:val="6B23B9D2"/>
    <w:rsid w:val="6B242B4B"/>
    <w:rsid w:val="6B24A2D2"/>
    <w:rsid w:val="6B254B13"/>
    <w:rsid w:val="6B267C4F"/>
    <w:rsid w:val="6B27645E"/>
    <w:rsid w:val="6B2936E9"/>
    <w:rsid w:val="6B29D820"/>
    <w:rsid w:val="6B2A0A86"/>
    <w:rsid w:val="6B2A7305"/>
    <w:rsid w:val="6B2CA045"/>
    <w:rsid w:val="6B2F1086"/>
    <w:rsid w:val="6B2F8666"/>
    <w:rsid w:val="6B309266"/>
    <w:rsid w:val="6B30AC35"/>
    <w:rsid w:val="6B316408"/>
    <w:rsid w:val="6B3206C4"/>
    <w:rsid w:val="6B32EEF9"/>
    <w:rsid w:val="6B3493CE"/>
    <w:rsid w:val="6B363730"/>
    <w:rsid w:val="6B369377"/>
    <w:rsid w:val="6B36F0FD"/>
    <w:rsid w:val="6B38A761"/>
    <w:rsid w:val="6B38BC78"/>
    <w:rsid w:val="6B38E45D"/>
    <w:rsid w:val="6B3A170F"/>
    <w:rsid w:val="6B3DC81F"/>
    <w:rsid w:val="6B3DF6C6"/>
    <w:rsid w:val="6B3E1CE5"/>
    <w:rsid w:val="6B3EB7A1"/>
    <w:rsid w:val="6B402095"/>
    <w:rsid w:val="6B40A709"/>
    <w:rsid w:val="6B41E422"/>
    <w:rsid w:val="6B42C51B"/>
    <w:rsid w:val="6B42CB1A"/>
    <w:rsid w:val="6B454FE7"/>
    <w:rsid w:val="6B46945D"/>
    <w:rsid w:val="6B471008"/>
    <w:rsid w:val="6B476B45"/>
    <w:rsid w:val="6B4AE237"/>
    <w:rsid w:val="6B4C6B12"/>
    <w:rsid w:val="6B4C94AA"/>
    <w:rsid w:val="6B4D1D41"/>
    <w:rsid w:val="6B4E7EE9"/>
    <w:rsid w:val="6B51660E"/>
    <w:rsid w:val="6B5249E7"/>
    <w:rsid w:val="6B529991"/>
    <w:rsid w:val="6B5396D1"/>
    <w:rsid w:val="6B55E7E5"/>
    <w:rsid w:val="6B55F80B"/>
    <w:rsid w:val="6B5A2E45"/>
    <w:rsid w:val="6B5B6BF2"/>
    <w:rsid w:val="6B5CC566"/>
    <w:rsid w:val="6B5D6773"/>
    <w:rsid w:val="6B5EDBD7"/>
    <w:rsid w:val="6B60DA98"/>
    <w:rsid w:val="6B62ABAA"/>
    <w:rsid w:val="6B65AB11"/>
    <w:rsid w:val="6B665551"/>
    <w:rsid w:val="6B6A9C4B"/>
    <w:rsid w:val="6B6D8972"/>
    <w:rsid w:val="6B6F2D54"/>
    <w:rsid w:val="6B6FD9EC"/>
    <w:rsid w:val="6B7137BA"/>
    <w:rsid w:val="6B73EE1D"/>
    <w:rsid w:val="6B750880"/>
    <w:rsid w:val="6B750963"/>
    <w:rsid w:val="6B7568A1"/>
    <w:rsid w:val="6B77469D"/>
    <w:rsid w:val="6B77D41A"/>
    <w:rsid w:val="6B77D6BF"/>
    <w:rsid w:val="6B78A790"/>
    <w:rsid w:val="6B7A02F5"/>
    <w:rsid w:val="6B7A3559"/>
    <w:rsid w:val="6B7A922B"/>
    <w:rsid w:val="6B7A93B8"/>
    <w:rsid w:val="6B7B9344"/>
    <w:rsid w:val="6B7BAE19"/>
    <w:rsid w:val="6B7BC524"/>
    <w:rsid w:val="6B7BE351"/>
    <w:rsid w:val="6B808EBF"/>
    <w:rsid w:val="6B81495E"/>
    <w:rsid w:val="6B82B0DC"/>
    <w:rsid w:val="6B83D7EC"/>
    <w:rsid w:val="6B84CF68"/>
    <w:rsid w:val="6B851BDE"/>
    <w:rsid w:val="6B856389"/>
    <w:rsid w:val="6B870462"/>
    <w:rsid w:val="6B8770D7"/>
    <w:rsid w:val="6B897122"/>
    <w:rsid w:val="6B898346"/>
    <w:rsid w:val="6B8990C5"/>
    <w:rsid w:val="6B8A3379"/>
    <w:rsid w:val="6B8ADCE2"/>
    <w:rsid w:val="6B8B5E46"/>
    <w:rsid w:val="6B8BC737"/>
    <w:rsid w:val="6B8D880A"/>
    <w:rsid w:val="6B8F0ACA"/>
    <w:rsid w:val="6B8F7245"/>
    <w:rsid w:val="6B91C27F"/>
    <w:rsid w:val="6B9305E9"/>
    <w:rsid w:val="6B9307F3"/>
    <w:rsid w:val="6B94B5CA"/>
    <w:rsid w:val="6B95BEB0"/>
    <w:rsid w:val="6B960E70"/>
    <w:rsid w:val="6B96FB3A"/>
    <w:rsid w:val="6B9A000B"/>
    <w:rsid w:val="6B9AADA9"/>
    <w:rsid w:val="6B9C826C"/>
    <w:rsid w:val="6B9D67F1"/>
    <w:rsid w:val="6B9DCA61"/>
    <w:rsid w:val="6B9DE388"/>
    <w:rsid w:val="6B9E8CB5"/>
    <w:rsid w:val="6BA137CC"/>
    <w:rsid w:val="6BA16759"/>
    <w:rsid w:val="6BA4F974"/>
    <w:rsid w:val="6BA6D249"/>
    <w:rsid w:val="6BA99829"/>
    <w:rsid w:val="6BAE8E67"/>
    <w:rsid w:val="6BAF386D"/>
    <w:rsid w:val="6BAF7952"/>
    <w:rsid w:val="6BB066E6"/>
    <w:rsid w:val="6BB19AB6"/>
    <w:rsid w:val="6BB2FEC8"/>
    <w:rsid w:val="6BB387E3"/>
    <w:rsid w:val="6BB45136"/>
    <w:rsid w:val="6BB485BC"/>
    <w:rsid w:val="6BB54705"/>
    <w:rsid w:val="6BB60303"/>
    <w:rsid w:val="6BB6403A"/>
    <w:rsid w:val="6BB64C86"/>
    <w:rsid w:val="6BB6D25F"/>
    <w:rsid w:val="6BB721AD"/>
    <w:rsid w:val="6BB73B5C"/>
    <w:rsid w:val="6BB831C7"/>
    <w:rsid w:val="6BBEAD52"/>
    <w:rsid w:val="6BBFE4E3"/>
    <w:rsid w:val="6BBFF948"/>
    <w:rsid w:val="6BC0DCDA"/>
    <w:rsid w:val="6BC1A7ED"/>
    <w:rsid w:val="6BC3FF82"/>
    <w:rsid w:val="6BC5EFE9"/>
    <w:rsid w:val="6BC62AC2"/>
    <w:rsid w:val="6BC67D12"/>
    <w:rsid w:val="6BC97970"/>
    <w:rsid w:val="6BC99A36"/>
    <w:rsid w:val="6BCB1961"/>
    <w:rsid w:val="6BCCE6EE"/>
    <w:rsid w:val="6BCD5D44"/>
    <w:rsid w:val="6BCEFA20"/>
    <w:rsid w:val="6BCFE3FA"/>
    <w:rsid w:val="6BD047A8"/>
    <w:rsid w:val="6BD0659B"/>
    <w:rsid w:val="6BD09AAC"/>
    <w:rsid w:val="6BD26D0D"/>
    <w:rsid w:val="6BD55CE3"/>
    <w:rsid w:val="6BD5BBCF"/>
    <w:rsid w:val="6BD80E2B"/>
    <w:rsid w:val="6BDD3474"/>
    <w:rsid w:val="6BE00E65"/>
    <w:rsid w:val="6BE0919A"/>
    <w:rsid w:val="6BE09400"/>
    <w:rsid w:val="6BE0E946"/>
    <w:rsid w:val="6BE0F0CA"/>
    <w:rsid w:val="6BE14784"/>
    <w:rsid w:val="6BE28558"/>
    <w:rsid w:val="6BE2BC3D"/>
    <w:rsid w:val="6BE3AB70"/>
    <w:rsid w:val="6BE65EFD"/>
    <w:rsid w:val="6BE72DFD"/>
    <w:rsid w:val="6BE80F42"/>
    <w:rsid w:val="6BE9EA80"/>
    <w:rsid w:val="6BEB4AF0"/>
    <w:rsid w:val="6BECA491"/>
    <w:rsid w:val="6BEE5ADC"/>
    <w:rsid w:val="6BEF266F"/>
    <w:rsid w:val="6BF20FB8"/>
    <w:rsid w:val="6BF6427A"/>
    <w:rsid w:val="6BF6637B"/>
    <w:rsid w:val="6BF76605"/>
    <w:rsid w:val="6BF84EB7"/>
    <w:rsid w:val="6BF8F17F"/>
    <w:rsid w:val="6BF947FC"/>
    <w:rsid w:val="6BF96B25"/>
    <w:rsid w:val="6BF9BCBA"/>
    <w:rsid w:val="6BFB3EC4"/>
    <w:rsid w:val="6BFCC90D"/>
    <w:rsid w:val="6BFFD0BB"/>
    <w:rsid w:val="6C0290A2"/>
    <w:rsid w:val="6C03C181"/>
    <w:rsid w:val="6C06D88A"/>
    <w:rsid w:val="6C06F761"/>
    <w:rsid w:val="6C0715F7"/>
    <w:rsid w:val="6C08842F"/>
    <w:rsid w:val="6C0AE930"/>
    <w:rsid w:val="6C0B97AD"/>
    <w:rsid w:val="6C0B9D54"/>
    <w:rsid w:val="6C0CA7CE"/>
    <w:rsid w:val="6C0CF3BE"/>
    <w:rsid w:val="6C0D2223"/>
    <w:rsid w:val="6C0D2501"/>
    <w:rsid w:val="6C131AA0"/>
    <w:rsid w:val="6C134586"/>
    <w:rsid w:val="6C136DB4"/>
    <w:rsid w:val="6C13EFCC"/>
    <w:rsid w:val="6C15B241"/>
    <w:rsid w:val="6C15B8F0"/>
    <w:rsid w:val="6C16E2C0"/>
    <w:rsid w:val="6C1D09D3"/>
    <w:rsid w:val="6C1F9C44"/>
    <w:rsid w:val="6C1FB607"/>
    <w:rsid w:val="6C20ABA7"/>
    <w:rsid w:val="6C2281C1"/>
    <w:rsid w:val="6C236D18"/>
    <w:rsid w:val="6C238A87"/>
    <w:rsid w:val="6C25F7C7"/>
    <w:rsid w:val="6C262069"/>
    <w:rsid w:val="6C29F53F"/>
    <w:rsid w:val="6C2AB076"/>
    <w:rsid w:val="6C2E6D25"/>
    <w:rsid w:val="6C2F8C91"/>
    <w:rsid w:val="6C314A0E"/>
    <w:rsid w:val="6C33165E"/>
    <w:rsid w:val="6C33EAF7"/>
    <w:rsid w:val="6C3459C9"/>
    <w:rsid w:val="6C366D38"/>
    <w:rsid w:val="6C36FE15"/>
    <w:rsid w:val="6C37517B"/>
    <w:rsid w:val="6C37E31A"/>
    <w:rsid w:val="6C395FF5"/>
    <w:rsid w:val="6C3A530B"/>
    <w:rsid w:val="6C3D43EB"/>
    <w:rsid w:val="6C3E041E"/>
    <w:rsid w:val="6C3E1BC2"/>
    <w:rsid w:val="6C3F02E5"/>
    <w:rsid w:val="6C401E71"/>
    <w:rsid w:val="6C441E59"/>
    <w:rsid w:val="6C45F39F"/>
    <w:rsid w:val="6C45F435"/>
    <w:rsid w:val="6C496AF8"/>
    <w:rsid w:val="6C49F0A7"/>
    <w:rsid w:val="6C4BC8BB"/>
    <w:rsid w:val="6C4DD71E"/>
    <w:rsid w:val="6C501DA6"/>
    <w:rsid w:val="6C503182"/>
    <w:rsid w:val="6C511461"/>
    <w:rsid w:val="6C51A723"/>
    <w:rsid w:val="6C54C9F1"/>
    <w:rsid w:val="6C561B56"/>
    <w:rsid w:val="6C56E87B"/>
    <w:rsid w:val="6C579863"/>
    <w:rsid w:val="6C58CB9C"/>
    <w:rsid w:val="6C59DC17"/>
    <w:rsid w:val="6C5F8AD2"/>
    <w:rsid w:val="6C5FC7C4"/>
    <w:rsid w:val="6C60B8A6"/>
    <w:rsid w:val="6C61E346"/>
    <w:rsid w:val="6C6484EB"/>
    <w:rsid w:val="6C650493"/>
    <w:rsid w:val="6C66EA5B"/>
    <w:rsid w:val="6C6728F6"/>
    <w:rsid w:val="6C686C32"/>
    <w:rsid w:val="6C687BE2"/>
    <w:rsid w:val="6C68A90D"/>
    <w:rsid w:val="6C69087F"/>
    <w:rsid w:val="6C6A1E60"/>
    <w:rsid w:val="6C6D7B2A"/>
    <w:rsid w:val="6C6DCA10"/>
    <w:rsid w:val="6C6E7F33"/>
    <w:rsid w:val="6C71BE46"/>
    <w:rsid w:val="6C723BE7"/>
    <w:rsid w:val="6C73B72C"/>
    <w:rsid w:val="6C73E800"/>
    <w:rsid w:val="6C746146"/>
    <w:rsid w:val="6C7525AC"/>
    <w:rsid w:val="6C75B643"/>
    <w:rsid w:val="6C7831AF"/>
    <w:rsid w:val="6C789426"/>
    <w:rsid w:val="6C7A46FD"/>
    <w:rsid w:val="6C7ABD2B"/>
    <w:rsid w:val="6C7ACC25"/>
    <w:rsid w:val="6C7BA513"/>
    <w:rsid w:val="6C7E5D7D"/>
    <w:rsid w:val="6C7F14D1"/>
    <w:rsid w:val="6C825219"/>
    <w:rsid w:val="6C8557B8"/>
    <w:rsid w:val="6C855F7A"/>
    <w:rsid w:val="6C87BB4A"/>
    <w:rsid w:val="6C8878C1"/>
    <w:rsid w:val="6C892A20"/>
    <w:rsid w:val="6C899D6B"/>
    <w:rsid w:val="6C89C007"/>
    <w:rsid w:val="6C8A9CA0"/>
    <w:rsid w:val="6C8BE974"/>
    <w:rsid w:val="6C8E75C7"/>
    <w:rsid w:val="6C8ED8B5"/>
    <w:rsid w:val="6C901E13"/>
    <w:rsid w:val="6C92F571"/>
    <w:rsid w:val="6C94B8EE"/>
    <w:rsid w:val="6C9734D5"/>
    <w:rsid w:val="6C97D5E4"/>
    <w:rsid w:val="6C98D7C3"/>
    <w:rsid w:val="6C9A1B13"/>
    <w:rsid w:val="6C9B0037"/>
    <w:rsid w:val="6C9C1B51"/>
    <w:rsid w:val="6C9D9292"/>
    <w:rsid w:val="6C9E1F6E"/>
    <w:rsid w:val="6C9E2964"/>
    <w:rsid w:val="6CA109DF"/>
    <w:rsid w:val="6CA192D0"/>
    <w:rsid w:val="6CA1F9E5"/>
    <w:rsid w:val="6CA24609"/>
    <w:rsid w:val="6CA329E5"/>
    <w:rsid w:val="6CA48238"/>
    <w:rsid w:val="6CA7DF8A"/>
    <w:rsid w:val="6CA927A6"/>
    <w:rsid w:val="6CA9CC7F"/>
    <w:rsid w:val="6CAA3F92"/>
    <w:rsid w:val="6CAA71E0"/>
    <w:rsid w:val="6CABDAAB"/>
    <w:rsid w:val="6CACDA83"/>
    <w:rsid w:val="6CAF8E30"/>
    <w:rsid w:val="6CB08025"/>
    <w:rsid w:val="6CB1C59C"/>
    <w:rsid w:val="6CB3415F"/>
    <w:rsid w:val="6CB354D0"/>
    <w:rsid w:val="6CB7CE4F"/>
    <w:rsid w:val="6CB7CF40"/>
    <w:rsid w:val="6CB81318"/>
    <w:rsid w:val="6CB823D4"/>
    <w:rsid w:val="6CB83BFA"/>
    <w:rsid w:val="6CB9F32F"/>
    <w:rsid w:val="6CBB1A88"/>
    <w:rsid w:val="6CBCC183"/>
    <w:rsid w:val="6CBD0BFA"/>
    <w:rsid w:val="6CBE6C60"/>
    <w:rsid w:val="6CC0814C"/>
    <w:rsid w:val="6CC33BF0"/>
    <w:rsid w:val="6CC3CF26"/>
    <w:rsid w:val="6CC4633D"/>
    <w:rsid w:val="6CC65580"/>
    <w:rsid w:val="6CC80E40"/>
    <w:rsid w:val="6CC8975D"/>
    <w:rsid w:val="6CC8F758"/>
    <w:rsid w:val="6CCC0A17"/>
    <w:rsid w:val="6CCE1E3C"/>
    <w:rsid w:val="6CCFA5C8"/>
    <w:rsid w:val="6CCFAA60"/>
    <w:rsid w:val="6CD11B96"/>
    <w:rsid w:val="6CD1A510"/>
    <w:rsid w:val="6CD1F237"/>
    <w:rsid w:val="6CD3B2B5"/>
    <w:rsid w:val="6CD4EDC8"/>
    <w:rsid w:val="6CD57B26"/>
    <w:rsid w:val="6CD63AED"/>
    <w:rsid w:val="6CD70828"/>
    <w:rsid w:val="6CD7360A"/>
    <w:rsid w:val="6CD83A84"/>
    <w:rsid w:val="6CD92961"/>
    <w:rsid w:val="6CDA202C"/>
    <w:rsid w:val="6CDAE5D7"/>
    <w:rsid w:val="6CDFC8A1"/>
    <w:rsid w:val="6CE20AFC"/>
    <w:rsid w:val="6CE4261C"/>
    <w:rsid w:val="6CE561B4"/>
    <w:rsid w:val="6CE67F1D"/>
    <w:rsid w:val="6CE81352"/>
    <w:rsid w:val="6CE89658"/>
    <w:rsid w:val="6CED733A"/>
    <w:rsid w:val="6CEF8E1B"/>
    <w:rsid w:val="6CF147E2"/>
    <w:rsid w:val="6CF15279"/>
    <w:rsid w:val="6CF1E467"/>
    <w:rsid w:val="6CF3562F"/>
    <w:rsid w:val="6CF48F3B"/>
    <w:rsid w:val="6CF54F35"/>
    <w:rsid w:val="6CF7C79D"/>
    <w:rsid w:val="6CF8042B"/>
    <w:rsid w:val="6CF8E380"/>
    <w:rsid w:val="6CF91A52"/>
    <w:rsid w:val="6CF989C7"/>
    <w:rsid w:val="6CF9FE00"/>
    <w:rsid w:val="6CFA7E04"/>
    <w:rsid w:val="6CFADF23"/>
    <w:rsid w:val="6CFBCDA8"/>
    <w:rsid w:val="6CFC4332"/>
    <w:rsid w:val="6CFD0A78"/>
    <w:rsid w:val="6CFD3B60"/>
    <w:rsid w:val="6CFD6607"/>
    <w:rsid w:val="6CFF6005"/>
    <w:rsid w:val="6D00979C"/>
    <w:rsid w:val="6D017164"/>
    <w:rsid w:val="6D017B4F"/>
    <w:rsid w:val="6D028615"/>
    <w:rsid w:val="6D03C937"/>
    <w:rsid w:val="6D043958"/>
    <w:rsid w:val="6D04902C"/>
    <w:rsid w:val="6D055DF0"/>
    <w:rsid w:val="6D066B5B"/>
    <w:rsid w:val="6D07772B"/>
    <w:rsid w:val="6D07F562"/>
    <w:rsid w:val="6D090991"/>
    <w:rsid w:val="6D09ACE6"/>
    <w:rsid w:val="6D0D60EE"/>
    <w:rsid w:val="6D0E95FB"/>
    <w:rsid w:val="6D0EA29A"/>
    <w:rsid w:val="6D10C90F"/>
    <w:rsid w:val="6D116484"/>
    <w:rsid w:val="6D12AB6C"/>
    <w:rsid w:val="6D1453BA"/>
    <w:rsid w:val="6D145FA0"/>
    <w:rsid w:val="6D14AB83"/>
    <w:rsid w:val="6D14C3F0"/>
    <w:rsid w:val="6D150C25"/>
    <w:rsid w:val="6D15DBC6"/>
    <w:rsid w:val="6D1637BA"/>
    <w:rsid w:val="6D165191"/>
    <w:rsid w:val="6D192A21"/>
    <w:rsid w:val="6D195FEA"/>
    <w:rsid w:val="6D1C2244"/>
    <w:rsid w:val="6D1CC1AF"/>
    <w:rsid w:val="6D1E1114"/>
    <w:rsid w:val="6D1FAD14"/>
    <w:rsid w:val="6D202CFC"/>
    <w:rsid w:val="6D219489"/>
    <w:rsid w:val="6D23FCC1"/>
    <w:rsid w:val="6D2D29B8"/>
    <w:rsid w:val="6D304DC3"/>
    <w:rsid w:val="6D30AFAF"/>
    <w:rsid w:val="6D32A9B3"/>
    <w:rsid w:val="6D34B287"/>
    <w:rsid w:val="6D357C25"/>
    <w:rsid w:val="6D39FDF3"/>
    <w:rsid w:val="6D3AF9D4"/>
    <w:rsid w:val="6D3D8B27"/>
    <w:rsid w:val="6D3E810C"/>
    <w:rsid w:val="6D3FE306"/>
    <w:rsid w:val="6D402AC1"/>
    <w:rsid w:val="6D411ADD"/>
    <w:rsid w:val="6D428B42"/>
    <w:rsid w:val="6D45D1F9"/>
    <w:rsid w:val="6D485CA3"/>
    <w:rsid w:val="6D4918B7"/>
    <w:rsid w:val="6D493878"/>
    <w:rsid w:val="6D4BC3EF"/>
    <w:rsid w:val="6D4D37DF"/>
    <w:rsid w:val="6D4D3C5D"/>
    <w:rsid w:val="6D4D98C9"/>
    <w:rsid w:val="6D4D9B8F"/>
    <w:rsid w:val="6D4E39AE"/>
    <w:rsid w:val="6D4E701C"/>
    <w:rsid w:val="6D4F035B"/>
    <w:rsid w:val="6D50A5A9"/>
    <w:rsid w:val="6D515A45"/>
    <w:rsid w:val="6D51F6FE"/>
    <w:rsid w:val="6D52DBB5"/>
    <w:rsid w:val="6D52F32D"/>
    <w:rsid w:val="6D533F23"/>
    <w:rsid w:val="6D5352D5"/>
    <w:rsid w:val="6D54F309"/>
    <w:rsid w:val="6D5594FB"/>
    <w:rsid w:val="6D573368"/>
    <w:rsid w:val="6D57CEF8"/>
    <w:rsid w:val="6D5840DB"/>
    <w:rsid w:val="6D59E544"/>
    <w:rsid w:val="6D5A6E45"/>
    <w:rsid w:val="6D5A76AE"/>
    <w:rsid w:val="6D5A9F46"/>
    <w:rsid w:val="6D5D5042"/>
    <w:rsid w:val="6D5DCED1"/>
    <w:rsid w:val="6D616A93"/>
    <w:rsid w:val="6D65A263"/>
    <w:rsid w:val="6D67200B"/>
    <w:rsid w:val="6D675BBE"/>
    <w:rsid w:val="6D67B2D6"/>
    <w:rsid w:val="6D689839"/>
    <w:rsid w:val="6D691A6F"/>
    <w:rsid w:val="6D6945D6"/>
    <w:rsid w:val="6D697927"/>
    <w:rsid w:val="6D69B312"/>
    <w:rsid w:val="6D6C629D"/>
    <w:rsid w:val="6D6CC54A"/>
    <w:rsid w:val="6D6F88A0"/>
    <w:rsid w:val="6D70D543"/>
    <w:rsid w:val="6D739152"/>
    <w:rsid w:val="6D742DCE"/>
    <w:rsid w:val="6D74B1A2"/>
    <w:rsid w:val="6D74B341"/>
    <w:rsid w:val="6D75C50B"/>
    <w:rsid w:val="6D766263"/>
    <w:rsid w:val="6D768D17"/>
    <w:rsid w:val="6D7880C2"/>
    <w:rsid w:val="6D79E406"/>
    <w:rsid w:val="6D7AE8A7"/>
    <w:rsid w:val="6D7B55CA"/>
    <w:rsid w:val="6D7B89F4"/>
    <w:rsid w:val="6D7BB49B"/>
    <w:rsid w:val="6D7E53A4"/>
    <w:rsid w:val="6D7FF315"/>
    <w:rsid w:val="6D81DE4E"/>
    <w:rsid w:val="6D841E36"/>
    <w:rsid w:val="6D84CA33"/>
    <w:rsid w:val="6D855756"/>
    <w:rsid w:val="6D868201"/>
    <w:rsid w:val="6D87F59A"/>
    <w:rsid w:val="6D881187"/>
    <w:rsid w:val="6D881E7C"/>
    <w:rsid w:val="6D885FA0"/>
    <w:rsid w:val="6D88E2F6"/>
    <w:rsid w:val="6D8995D6"/>
    <w:rsid w:val="6D8AD16D"/>
    <w:rsid w:val="6D8EB9D4"/>
    <w:rsid w:val="6D901FAD"/>
    <w:rsid w:val="6D923D1C"/>
    <w:rsid w:val="6D923F85"/>
    <w:rsid w:val="6D92543E"/>
    <w:rsid w:val="6D92A20C"/>
    <w:rsid w:val="6D933396"/>
    <w:rsid w:val="6D9392D9"/>
    <w:rsid w:val="6D965E28"/>
    <w:rsid w:val="6D986351"/>
    <w:rsid w:val="6D986D9C"/>
    <w:rsid w:val="6D98BC16"/>
    <w:rsid w:val="6D99F6B0"/>
    <w:rsid w:val="6D9BA09D"/>
    <w:rsid w:val="6D9D0BA3"/>
    <w:rsid w:val="6D9D336B"/>
    <w:rsid w:val="6D9DFD62"/>
    <w:rsid w:val="6DA1C5CD"/>
    <w:rsid w:val="6DA22B03"/>
    <w:rsid w:val="6DA4DD25"/>
    <w:rsid w:val="6DA5C86D"/>
    <w:rsid w:val="6DA67147"/>
    <w:rsid w:val="6DA7273B"/>
    <w:rsid w:val="6DA76DB5"/>
    <w:rsid w:val="6DA7D433"/>
    <w:rsid w:val="6DAD9867"/>
    <w:rsid w:val="6DAE5829"/>
    <w:rsid w:val="6DAEE58E"/>
    <w:rsid w:val="6DAFE631"/>
    <w:rsid w:val="6DB1D3EC"/>
    <w:rsid w:val="6DB219B1"/>
    <w:rsid w:val="6DB223C8"/>
    <w:rsid w:val="6DB365D3"/>
    <w:rsid w:val="6DB510B6"/>
    <w:rsid w:val="6DB69B49"/>
    <w:rsid w:val="6DB6B3E7"/>
    <w:rsid w:val="6DBBFBD9"/>
    <w:rsid w:val="6DBC5E3F"/>
    <w:rsid w:val="6DBDADB0"/>
    <w:rsid w:val="6DBDEC8A"/>
    <w:rsid w:val="6DBF3597"/>
    <w:rsid w:val="6DBF9258"/>
    <w:rsid w:val="6DBFD65E"/>
    <w:rsid w:val="6DC75356"/>
    <w:rsid w:val="6DC7939E"/>
    <w:rsid w:val="6DC876B0"/>
    <w:rsid w:val="6DCA2B99"/>
    <w:rsid w:val="6DCC91F0"/>
    <w:rsid w:val="6DCD1329"/>
    <w:rsid w:val="6DCDEE83"/>
    <w:rsid w:val="6DCE00E8"/>
    <w:rsid w:val="6DCE647C"/>
    <w:rsid w:val="6DCFD8DE"/>
    <w:rsid w:val="6DD0FE73"/>
    <w:rsid w:val="6DD1565F"/>
    <w:rsid w:val="6DD3425A"/>
    <w:rsid w:val="6DD3604C"/>
    <w:rsid w:val="6DD40723"/>
    <w:rsid w:val="6DD40FE0"/>
    <w:rsid w:val="6DD47213"/>
    <w:rsid w:val="6DD57410"/>
    <w:rsid w:val="6DD5B2A0"/>
    <w:rsid w:val="6DD5F6A8"/>
    <w:rsid w:val="6DD634C6"/>
    <w:rsid w:val="6DD77B46"/>
    <w:rsid w:val="6DD81226"/>
    <w:rsid w:val="6DDAA93C"/>
    <w:rsid w:val="6DDD9CED"/>
    <w:rsid w:val="6DDE3207"/>
    <w:rsid w:val="6DE1D729"/>
    <w:rsid w:val="6DE366CA"/>
    <w:rsid w:val="6DE3D052"/>
    <w:rsid w:val="6DE9FF9B"/>
    <w:rsid w:val="6DEA8D96"/>
    <w:rsid w:val="6DEA92AB"/>
    <w:rsid w:val="6DEAFF17"/>
    <w:rsid w:val="6DEB48B5"/>
    <w:rsid w:val="6DEBFCA5"/>
    <w:rsid w:val="6DEEDDBF"/>
    <w:rsid w:val="6DEFB146"/>
    <w:rsid w:val="6DF0A260"/>
    <w:rsid w:val="6DF15065"/>
    <w:rsid w:val="6DF34F05"/>
    <w:rsid w:val="6DF4F5AE"/>
    <w:rsid w:val="6DF6DE84"/>
    <w:rsid w:val="6DF9B20D"/>
    <w:rsid w:val="6DFA5CD7"/>
    <w:rsid w:val="6DFB1D54"/>
    <w:rsid w:val="6DFB31D5"/>
    <w:rsid w:val="6DFBEA23"/>
    <w:rsid w:val="6DFBF88B"/>
    <w:rsid w:val="6DFC4B0C"/>
    <w:rsid w:val="6DFC7500"/>
    <w:rsid w:val="6DFDE26B"/>
    <w:rsid w:val="6DFFE9CA"/>
    <w:rsid w:val="6E00389C"/>
    <w:rsid w:val="6E01FFC1"/>
    <w:rsid w:val="6E02C183"/>
    <w:rsid w:val="6E0477E9"/>
    <w:rsid w:val="6E049B5C"/>
    <w:rsid w:val="6E0531D0"/>
    <w:rsid w:val="6E06B907"/>
    <w:rsid w:val="6E07091B"/>
    <w:rsid w:val="6E08CC27"/>
    <w:rsid w:val="6E0E256E"/>
    <w:rsid w:val="6E0F2238"/>
    <w:rsid w:val="6E10CA29"/>
    <w:rsid w:val="6E110C74"/>
    <w:rsid w:val="6E125918"/>
    <w:rsid w:val="6E13239A"/>
    <w:rsid w:val="6E14A117"/>
    <w:rsid w:val="6E14D720"/>
    <w:rsid w:val="6E171D94"/>
    <w:rsid w:val="6E1AA600"/>
    <w:rsid w:val="6E1BD4E5"/>
    <w:rsid w:val="6E1BDBB1"/>
    <w:rsid w:val="6E1E4210"/>
    <w:rsid w:val="6E1E61B8"/>
    <w:rsid w:val="6E1F44CF"/>
    <w:rsid w:val="6E1FA6A3"/>
    <w:rsid w:val="6E2017F9"/>
    <w:rsid w:val="6E201F21"/>
    <w:rsid w:val="6E20BFAF"/>
    <w:rsid w:val="6E2182FE"/>
    <w:rsid w:val="6E22EC1D"/>
    <w:rsid w:val="6E246F61"/>
    <w:rsid w:val="6E24B349"/>
    <w:rsid w:val="6E25C9FB"/>
    <w:rsid w:val="6E26F5C9"/>
    <w:rsid w:val="6E27F4AF"/>
    <w:rsid w:val="6E2A203B"/>
    <w:rsid w:val="6E2D022C"/>
    <w:rsid w:val="6E2E5CD7"/>
    <w:rsid w:val="6E2F2033"/>
    <w:rsid w:val="6E33007F"/>
    <w:rsid w:val="6E33058B"/>
    <w:rsid w:val="6E338B29"/>
    <w:rsid w:val="6E34DF56"/>
    <w:rsid w:val="6E384B8B"/>
    <w:rsid w:val="6E3A89FB"/>
    <w:rsid w:val="6E3BA1FB"/>
    <w:rsid w:val="6E3C38BA"/>
    <w:rsid w:val="6E3C62B4"/>
    <w:rsid w:val="6E3CF631"/>
    <w:rsid w:val="6E3E5D35"/>
    <w:rsid w:val="6E400CDE"/>
    <w:rsid w:val="6E43EE8D"/>
    <w:rsid w:val="6E481442"/>
    <w:rsid w:val="6E48693F"/>
    <w:rsid w:val="6E4B5839"/>
    <w:rsid w:val="6E4B9132"/>
    <w:rsid w:val="6E4DADA2"/>
    <w:rsid w:val="6E4E2773"/>
    <w:rsid w:val="6E4E60A1"/>
    <w:rsid w:val="6E4FEBAF"/>
    <w:rsid w:val="6E5206DF"/>
    <w:rsid w:val="6E532815"/>
    <w:rsid w:val="6E5377BD"/>
    <w:rsid w:val="6E5399B4"/>
    <w:rsid w:val="6E55433E"/>
    <w:rsid w:val="6E55BE86"/>
    <w:rsid w:val="6E55CB9B"/>
    <w:rsid w:val="6E56DA65"/>
    <w:rsid w:val="6E57E378"/>
    <w:rsid w:val="6E582F9B"/>
    <w:rsid w:val="6E590E5C"/>
    <w:rsid w:val="6E5BB412"/>
    <w:rsid w:val="6E5C51AD"/>
    <w:rsid w:val="6E5F347F"/>
    <w:rsid w:val="6E5FB2A2"/>
    <w:rsid w:val="6E6170D2"/>
    <w:rsid w:val="6E61E5F5"/>
    <w:rsid w:val="6E628263"/>
    <w:rsid w:val="6E67E00E"/>
    <w:rsid w:val="6E67EA74"/>
    <w:rsid w:val="6E696FBC"/>
    <w:rsid w:val="6E6B6BEA"/>
    <w:rsid w:val="6E6B8C41"/>
    <w:rsid w:val="6E6BDD70"/>
    <w:rsid w:val="6E6C37DA"/>
    <w:rsid w:val="6E6DF245"/>
    <w:rsid w:val="6E6E1AC9"/>
    <w:rsid w:val="6E6FE5A5"/>
    <w:rsid w:val="6E721EC8"/>
    <w:rsid w:val="6E72D87D"/>
    <w:rsid w:val="6E7345B2"/>
    <w:rsid w:val="6E74246D"/>
    <w:rsid w:val="6E76AAD5"/>
    <w:rsid w:val="6E76E28C"/>
    <w:rsid w:val="6E785B46"/>
    <w:rsid w:val="6E7A7761"/>
    <w:rsid w:val="6E7B225C"/>
    <w:rsid w:val="6E7D4763"/>
    <w:rsid w:val="6E7E9E8A"/>
    <w:rsid w:val="6E7F7FD9"/>
    <w:rsid w:val="6E800F6C"/>
    <w:rsid w:val="6E80167A"/>
    <w:rsid w:val="6E8A0870"/>
    <w:rsid w:val="6E8A2C7E"/>
    <w:rsid w:val="6E8CA988"/>
    <w:rsid w:val="6E8DBC40"/>
    <w:rsid w:val="6E935001"/>
    <w:rsid w:val="6E94278A"/>
    <w:rsid w:val="6E95F1AF"/>
    <w:rsid w:val="6E966729"/>
    <w:rsid w:val="6E972949"/>
    <w:rsid w:val="6E9781A8"/>
    <w:rsid w:val="6E979D2D"/>
    <w:rsid w:val="6E983E65"/>
    <w:rsid w:val="6E987BA0"/>
    <w:rsid w:val="6E99312B"/>
    <w:rsid w:val="6E9A657D"/>
    <w:rsid w:val="6E9AE7FC"/>
    <w:rsid w:val="6E9EB576"/>
    <w:rsid w:val="6E9F10B2"/>
    <w:rsid w:val="6EA053A7"/>
    <w:rsid w:val="6EA28821"/>
    <w:rsid w:val="6EA3720B"/>
    <w:rsid w:val="6EA6CBDE"/>
    <w:rsid w:val="6EA8110D"/>
    <w:rsid w:val="6EA8D312"/>
    <w:rsid w:val="6EAB4879"/>
    <w:rsid w:val="6EAC1D98"/>
    <w:rsid w:val="6EAD0EED"/>
    <w:rsid w:val="6EB1AE4C"/>
    <w:rsid w:val="6EB1E995"/>
    <w:rsid w:val="6EB26F63"/>
    <w:rsid w:val="6EB354C9"/>
    <w:rsid w:val="6EB3CF06"/>
    <w:rsid w:val="6EB99FA9"/>
    <w:rsid w:val="6EB9C5FE"/>
    <w:rsid w:val="6EBBB0DA"/>
    <w:rsid w:val="6EBCB39D"/>
    <w:rsid w:val="6EBDFE2E"/>
    <w:rsid w:val="6EBF2A6A"/>
    <w:rsid w:val="6EBFF96C"/>
    <w:rsid w:val="6EC06114"/>
    <w:rsid w:val="6EC170A2"/>
    <w:rsid w:val="6EC24D40"/>
    <w:rsid w:val="6EC31C4F"/>
    <w:rsid w:val="6EC4D7AB"/>
    <w:rsid w:val="6EC54537"/>
    <w:rsid w:val="6EC549C3"/>
    <w:rsid w:val="6EC7354D"/>
    <w:rsid w:val="6EC765E1"/>
    <w:rsid w:val="6EC8EB31"/>
    <w:rsid w:val="6EC925DC"/>
    <w:rsid w:val="6EC9E1CF"/>
    <w:rsid w:val="6ECC015C"/>
    <w:rsid w:val="6ECC5793"/>
    <w:rsid w:val="6ECFD368"/>
    <w:rsid w:val="6ED48865"/>
    <w:rsid w:val="6ED52EF2"/>
    <w:rsid w:val="6ED549B2"/>
    <w:rsid w:val="6ED58549"/>
    <w:rsid w:val="6ED6187A"/>
    <w:rsid w:val="6ED6283E"/>
    <w:rsid w:val="6ED7FB21"/>
    <w:rsid w:val="6ED8011C"/>
    <w:rsid w:val="6EDAA2E2"/>
    <w:rsid w:val="6EDACCA8"/>
    <w:rsid w:val="6EDAEC78"/>
    <w:rsid w:val="6EDC2539"/>
    <w:rsid w:val="6EDC6C00"/>
    <w:rsid w:val="6EDD09AF"/>
    <w:rsid w:val="6EDD76C7"/>
    <w:rsid w:val="6EDDC55F"/>
    <w:rsid w:val="6EDEDBB5"/>
    <w:rsid w:val="6EDF7D48"/>
    <w:rsid w:val="6EE05B42"/>
    <w:rsid w:val="6EE1FA56"/>
    <w:rsid w:val="6EE1FFE2"/>
    <w:rsid w:val="6EE2118B"/>
    <w:rsid w:val="6EE27E32"/>
    <w:rsid w:val="6EE4F78F"/>
    <w:rsid w:val="6EE77BB4"/>
    <w:rsid w:val="6EE77DF4"/>
    <w:rsid w:val="6EE881F8"/>
    <w:rsid w:val="6EE93F58"/>
    <w:rsid w:val="6EEA1AB8"/>
    <w:rsid w:val="6EEA3CFA"/>
    <w:rsid w:val="6EEB4938"/>
    <w:rsid w:val="6EECF28C"/>
    <w:rsid w:val="6EED78CB"/>
    <w:rsid w:val="6EEE8CA9"/>
    <w:rsid w:val="6EEF470F"/>
    <w:rsid w:val="6EEF6CCD"/>
    <w:rsid w:val="6EF0F977"/>
    <w:rsid w:val="6EF462DF"/>
    <w:rsid w:val="6EF4CE41"/>
    <w:rsid w:val="6EF6D390"/>
    <w:rsid w:val="6EF6D7C8"/>
    <w:rsid w:val="6EF7C0E0"/>
    <w:rsid w:val="6EF97536"/>
    <w:rsid w:val="6EF9ED31"/>
    <w:rsid w:val="6EFA2CD7"/>
    <w:rsid w:val="6EFA4B2C"/>
    <w:rsid w:val="6EFA63EB"/>
    <w:rsid w:val="6EFBC2AF"/>
    <w:rsid w:val="6EFC1C04"/>
    <w:rsid w:val="6EFD102B"/>
    <w:rsid w:val="6EFFC165"/>
    <w:rsid w:val="6F020C98"/>
    <w:rsid w:val="6F04235D"/>
    <w:rsid w:val="6F04857B"/>
    <w:rsid w:val="6F0537EF"/>
    <w:rsid w:val="6F0AA7CD"/>
    <w:rsid w:val="6F0AD2A0"/>
    <w:rsid w:val="6F0B3D24"/>
    <w:rsid w:val="6F0C2CC3"/>
    <w:rsid w:val="6F0D1DE5"/>
    <w:rsid w:val="6F0E6360"/>
    <w:rsid w:val="6F0F2EC1"/>
    <w:rsid w:val="6F0FD297"/>
    <w:rsid w:val="6F106BD5"/>
    <w:rsid w:val="6F106DCA"/>
    <w:rsid w:val="6F11CA1A"/>
    <w:rsid w:val="6F11FCAD"/>
    <w:rsid w:val="6F125D78"/>
    <w:rsid w:val="6F129D86"/>
    <w:rsid w:val="6F1779A0"/>
    <w:rsid w:val="6F1874F1"/>
    <w:rsid w:val="6F1A36BF"/>
    <w:rsid w:val="6F1AECA0"/>
    <w:rsid w:val="6F1B0775"/>
    <w:rsid w:val="6F1C76A9"/>
    <w:rsid w:val="6F22F1DB"/>
    <w:rsid w:val="6F234816"/>
    <w:rsid w:val="6F23F6C1"/>
    <w:rsid w:val="6F24B788"/>
    <w:rsid w:val="6F26702D"/>
    <w:rsid w:val="6F2825C4"/>
    <w:rsid w:val="6F282830"/>
    <w:rsid w:val="6F284F07"/>
    <w:rsid w:val="6F28C815"/>
    <w:rsid w:val="6F28E434"/>
    <w:rsid w:val="6F2A2980"/>
    <w:rsid w:val="6F2CC250"/>
    <w:rsid w:val="6F2D6AFC"/>
    <w:rsid w:val="6F300F19"/>
    <w:rsid w:val="6F31A8D6"/>
    <w:rsid w:val="6F31BE82"/>
    <w:rsid w:val="6F323682"/>
    <w:rsid w:val="6F32C17C"/>
    <w:rsid w:val="6F3317FF"/>
    <w:rsid w:val="6F336EF5"/>
    <w:rsid w:val="6F34D078"/>
    <w:rsid w:val="6F3A53AD"/>
    <w:rsid w:val="6F3F2184"/>
    <w:rsid w:val="6F3F6C75"/>
    <w:rsid w:val="6F40DB23"/>
    <w:rsid w:val="6F420A69"/>
    <w:rsid w:val="6F433E16"/>
    <w:rsid w:val="6F447674"/>
    <w:rsid w:val="6F44AE8E"/>
    <w:rsid w:val="6F44D64B"/>
    <w:rsid w:val="6F45AE9F"/>
    <w:rsid w:val="6F4651EB"/>
    <w:rsid w:val="6F468A30"/>
    <w:rsid w:val="6F4B55F9"/>
    <w:rsid w:val="6F4B800E"/>
    <w:rsid w:val="6F4EC095"/>
    <w:rsid w:val="6F50F2EA"/>
    <w:rsid w:val="6F50FB13"/>
    <w:rsid w:val="6F51588C"/>
    <w:rsid w:val="6F519033"/>
    <w:rsid w:val="6F52AB8C"/>
    <w:rsid w:val="6F53CFE6"/>
    <w:rsid w:val="6F552C56"/>
    <w:rsid w:val="6F56B91D"/>
    <w:rsid w:val="6F57CF96"/>
    <w:rsid w:val="6F58406A"/>
    <w:rsid w:val="6F58ABEB"/>
    <w:rsid w:val="6F5978E7"/>
    <w:rsid w:val="6F5C4146"/>
    <w:rsid w:val="6F600EB0"/>
    <w:rsid w:val="6F6306DE"/>
    <w:rsid w:val="6F6359A8"/>
    <w:rsid w:val="6F672597"/>
    <w:rsid w:val="6F678B8C"/>
    <w:rsid w:val="6F68ACE5"/>
    <w:rsid w:val="6F69AF69"/>
    <w:rsid w:val="6F6A4FA3"/>
    <w:rsid w:val="6F6AE372"/>
    <w:rsid w:val="6F6C8FFF"/>
    <w:rsid w:val="6F6E8B9F"/>
    <w:rsid w:val="6F6ED339"/>
    <w:rsid w:val="6F70F2B7"/>
    <w:rsid w:val="6F7113E7"/>
    <w:rsid w:val="6F7118F9"/>
    <w:rsid w:val="6F71AA31"/>
    <w:rsid w:val="6F720BD7"/>
    <w:rsid w:val="6F72C79D"/>
    <w:rsid w:val="6F74F38F"/>
    <w:rsid w:val="6F751471"/>
    <w:rsid w:val="6F7595FD"/>
    <w:rsid w:val="6F761B56"/>
    <w:rsid w:val="6F762FE5"/>
    <w:rsid w:val="6F787D1F"/>
    <w:rsid w:val="6F78C24C"/>
    <w:rsid w:val="6F7AA44F"/>
    <w:rsid w:val="6F7B210F"/>
    <w:rsid w:val="6F7DCFD7"/>
    <w:rsid w:val="6F7DEF6E"/>
    <w:rsid w:val="6F7F8F84"/>
    <w:rsid w:val="6F7FD976"/>
    <w:rsid w:val="6F8125BC"/>
    <w:rsid w:val="6F818850"/>
    <w:rsid w:val="6F82D7A0"/>
    <w:rsid w:val="6F832B2D"/>
    <w:rsid w:val="6F85D511"/>
    <w:rsid w:val="6F880BB9"/>
    <w:rsid w:val="6F880CBF"/>
    <w:rsid w:val="6F8A41AB"/>
    <w:rsid w:val="6F8EA861"/>
    <w:rsid w:val="6F8FCF10"/>
    <w:rsid w:val="6F941721"/>
    <w:rsid w:val="6F947665"/>
    <w:rsid w:val="6F954F7A"/>
    <w:rsid w:val="6F999628"/>
    <w:rsid w:val="6F99D0A7"/>
    <w:rsid w:val="6F9A7DD7"/>
    <w:rsid w:val="6F9BB4C2"/>
    <w:rsid w:val="6F9C994C"/>
    <w:rsid w:val="6F9D4F0D"/>
    <w:rsid w:val="6FA2595A"/>
    <w:rsid w:val="6FA2C097"/>
    <w:rsid w:val="6FA49CA7"/>
    <w:rsid w:val="6FA4BD15"/>
    <w:rsid w:val="6FA5D80F"/>
    <w:rsid w:val="6FA62181"/>
    <w:rsid w:val="6FA86A67"/>
    <w:rsid w:val="6FAE1A22"/>
    <w:rsid w:val="6FAECECE"/>
    <w:rsid w:val="6FAFDDA9"/>
    <w:rsid w:val="6FB28B0C"/>
    <w:rsid w:val="6FB2F011"/>
    <w:rsid w:val="6FB67BF3"/>
    <w:rsid w:val="6FB6DE53"/>
    <w:rsid w:val="6FB7AC12"/>
    <w:rsid w:val="6FB9F2D1"/>
    <w:rsid w:val="6FBBCBD9"/>
    <w:rsid w:val="6FC0A280"/>
    <w:rsid w:val="6FC1BC94"/>
    <w:rsid w:val="6FC1F81C"/>
    <w:rsid w:val="6FC2F108"/>
    <w:rsid w:val="6FC300ED"/>
    <w:rsid w:val="6FC7D3E7"/>
    <w:rsid w:val="6FC9FBE9"/>
    <w:rsid w:val="6FCB1052"/>
    <w:rsid w:val="6FCD964A"/>
    <w:rsid w:val="6FCDF262"/>
    <w:rsid w:val="6FCE692E"/>
    <w:rsid w:val="6FCEC9B3"/>
    <w:rsid w:val="6FD20BB5"/>
    <w:rsid w:val="6FD2154F"/>
    <w:rsid w:val="6FD364C4"/>
    <w:rsid w:val="6FD76BDE"/>
    <w:rsid w:val="6FD7ABF2"/>
    <w:rsid w:val="6FD87ADE"/>
    <w:rsid w:val="6FDA42C1"/>
    <w:rsid w:val="6FDA4A02"/>
    <w:rsid w:val="6FDB8CFB"/>
    <w:rsid w:val="6FDC7603"/>
    <w:rsid w:val="6FDD06A1"/>
    <w:rsid w:val="6FE034FC"/>
    <w:rsid w:val="6FE16953"/>
    <w:rsid w:val="6FE1A0B7"/>
    <w:rsid w:val="6FE1F047"/>
    <w:rsid w:val="6FE5B676"/>
    <w:rsid w:val="6FE733C6"/>
    <w:rsid w:val="6FE7A5B7"/>
    <w:rsid w:val="6FE83CB0"/>
    <w:rsid w:val="6FE89F97"/>
    <w:rsid w:val="6FEAC052"/>
    <w:rsid w:val="6FEB9CC6"/>
    <w:rsid w:val="6FEE3C2C"/>
    <w:rsid w:val="6FEFD451"/>
    <w:rsid w:val="6FF06DF4"/>
    <w:rsid w:val="6FF38AC5"/>
    <w:rsid w:val="6FF3F384"/>
    <w:rsid w:val="6FF5059B"/>
    <w:rsid w:val="6FF61975"/>
    <w:rsid w:val="6FF73B5F"/>
    <w:rsid w:val="6FF818C4"/>
    <w:rsid w:val="6FF9C8F6"/>
    <w:rsid w:val="6FFB8BB2"/>
    <w:rsid w:val="6FFD6BC4"/>
    <w:rsid w:val="6FFD7AEE"/>
    <w:rsid w:val="6FFDE7FA"/>
    <w:rsid w:val="6FFE0BED"/>
    <w:rsid w:val="7001BEA8"/>
    <w:rsid w:val="7001F958"/>
    <w:rsid w:val="70025CEF"/>
    <w:rsid w:val="70027B7C"/>
    <w:rsid w:val="70034386"/>
    <w:rsid w:val="70048B17"/>
    <w:rsid w:val="700522B3"/>
    <w:rsid w:val="70057D73"/>
    <w:rsid w:val="7006262D"/>
    <w:rsid w:val="70068828"/>
    <w:rsid w:val="70072EEF"/>
    <w:rsid w:val="7008215E"/>
    <w:rsid w:val="700A612C"/>
    <w:rsid w:val="700CE30A"/>
    <w:rsid w:val="700FEE67"/>
    <w:rsid w:val="700FF1B7"/>
    <w:rsid w:val="701030AB"/>
    <w:rsid w:val="70106F1E"/>
    <w:rsid w:val="7011B91C"/>
    <w:rsid w:val="701375CC"/>
    <w:rsid w:val="701447E4"/>
    <w:rsid w:val="701467FC"/>
    <w:rsid w:val="70158588"/>
    <w:rsid w:val="7016423B"/>
    <w:rsid w:val="70178713"/>
    <w:rsid w:val="7018F57A"/>
    <w:rsid w:val="701A4341"/>
    <w:rsid w:val="701A8D3F"/>
    <w:rsid w:val="701C7F2A"/>
    <w:rsid w:val="701D3FCE"/>
    <w:rsid w:val="7024F580"/>
    <w:rsid w:val="70260FED"/>
    <w:rsid w:val="70274A99"/>
    <w:rsid w:val="7027EBF3"/>
    <w:rsid w:val="7027F8CF"/>
    <w:rsid w:val="7029B328"/>
    <w:rsid w:val="702CEC54"/>
    <w:rsid w:val="702E0861"/>
    <w:rsid w:val="702FCE57"/>
    <w:rsid w:val="703096ED"/>
    <w:rsid w:val="70321510"/>
    <w:rsid w:val="7034D239"/>
    <w:rsid w:val="70366A4D"/>
    <w:rsid w:val="70370934"/>
    <w:rsid w:val="70371BEE"/>
    <w:rsid w:val="70373F51"/>
    <w:rsid w:val="7037B60F"/>
    <w:rsid w:val="7037E5CC"/>
    <w:rsid w:val="70388113"/>
    <w:rsid w:val="70393CD2"/>
    <w:rsid w:val="703A724F"/>
    <w:rsid w:val="703A9019"/>
    <w:rsid w:val="7040F5E0"/>
    <w:rsid w:val="7042D6B5"/>
    <w:rsid w:val="70434929"/>
    <w:rsid w:val="7048437D"/>
    <w:rsid w:val="70487B08"/>
    <w:rsid w:val="70487C8F"/>
    <w:rsid w:val="704960E3"/>
    <w:rsid w:val="704A0B9F"/>
    <w:rsid w:val="704C7A25"/>
    <w:rsid w:val="704D1A1F"/>
    <w:rsid w:val="7050908A"/>
    <w:rsid w:val="7051A50B"/>
    <w:rsid w:val="70533256"/>
    <w:rsid w:val="7054FD00"/>
    <w:rsid w:val="70554474"/>
    <w:rsid w:val="7058B4E5"/>
    <w:rsid w:val="7059BE77"/>
    <w:rsid w:val="705C19DC"/>
    <w:rsid w:val="705CF3BE"/>
    <w:rsid w:val="705EE9B4"/>
    <w:rsid w:val="705FCA96"/>
    <w:rsid w:val="70607917"/>
    <w:rsid w:val="7060A80C"/>
    <w:rsid w:val="706143E2"/>
    <w:rsid w:val="70623C5C"/>
    <w:rsid w:val="7062AE31"/>
    <w:rsid w:val="70658A79"/>
    <w:rsid w:val="7069476B"/>
    <w:rsid w:val="70695985"/>
    <w:rsid w:val="7069967F"/>
    <w:rsid w:val="7069EB36"/>
    <w:rsid w:val="70702BDE"/>
    <w:rsid w:val="7070F926"/>
    <w:rsid w:val="70720C35"/>
    <w:rsid w:val="7072DA48"/>
    <w:rsid w:val="70743D1C"/>
    <w:rsid w:val="70768B1E"/>
    <w:rsid w:val="7076AD7F"/>
    <w:rsid w:val="7076BCD9"/>
    <w:rsid w:val="7077E945"/>
    <w:rsid w:val="707B5916"/>
    <w:rsid w:val="707BB1E1"/>
    <w:rsid w:val="707CADC3"/>
    <w:rsid w:val="707D605E"/>
    <w:rsid w:val="707E5DD4"/>
    <w:rsid w:val="707E8524"/>
    <w:rsid w:val="707E8B50"/>
    <w:rsid w:val="707ECADF"/>
    <w:rsid w:val="708013E3"/>
    <w:rsid w:val="7081567D"/>
    <w:rsid w:val="7082A990"/>
    <w:rsid w:val="7084BEF8"/>
    <w:rsid w:val="7084FC80"/>
    <w:rsid w:val="7085C164"/>
    <w:rsid w:val="70863A80"/>
    <w:rsid w:val="7089A6D1"/>
    <w:rsid w:val="7089D1A0"/>
    <w:rsid w:val="708BE362"/>
    <w:rsid w:val="708C68A2"/>
    <w:rsid w:val="708E47C5"/>
    <w:rsid w:val="708E87B4"/>
    <w:rsid w:val="708FFA95"/>
    <w:rsid w:val="70904114"/>
    <w:rsid w:val="70917DCC"/>
    <w:rsid w:val="70918456"/>
    <w:rsid w:val="709351DE"/>
    <w:rsid w:val="70935AE8"/>
    <w:rsid w:val="70940DBE"/>
    <w:rsid w:val="7097DFAC"/>
    <w:rsid w:val="709EB36A"/>
    <w:rsid w:val="709FB5A2"/>
    <w:rsid w:val="709FE311"/>
    <w:rsid w:val="70A21B70"/>
    <w:rsid w:val="70A2DE28"/>
    <w:rsid w:val="70A314B1"/>
    <w:rsid w:val="70A6E3EC"/>
    <w:rsid w:val="70A75339"/>
    <w:rsid w:val="70A7E443"/>
    <w:rsid w:val="70A82D02"/>
    <w:rsid w:val="70A9314D"/>
    <w:rsid w:val="70AAFC96"/>
    <w:rsid w:val="70AC3F2A"/>
    <w:rsid w:val="70AC77AA"/>
    <w:rsid w:val="70AE4497"/>
    <w:rsid w:val="70AE7CB8"/>
    <w:rsid w:val="70AE97BE"/>
    <w:rsid w:val="70AF0C3F"/>
    <w:rsid w:val="70B51ACE"/>
    <w:rsid w:val="70B57689"/>
    <w:rsid w:val="70B6FF97"/>
    <w:rsid w:val="70BA04C7"/>
    <w:rsid w:val="70BA064B"/>
    <w:rsid w:val="70BA1C11"/>
    <w:rsid w:val="70BC714C"/>
    <w:rsid w:val="70BC7DF0"/>
    <w:rsid w:val="70BC90D1"/>
    <w:rsid w:val="70BED305"/>
    <w:rsid w:val="70C1D23C"/>
    <w:rsid w:val="70C24324"/>
    <w:rsid w:val="70C279CE"/>
    <w:rsid w:val="70C35661"/>
    <w:rsid w:val="70C44F3A"/>
    <w:rsid w:val="70C48C98"/>
    <w:rsid w:val="70C6E037"/>
    <w:rsid w:val="70C740B4"/>
    <w:rsid w:val="70C83FFD"/>
    <w:rsid w:val="70CA2BE0"/>
    <w:rsid w:val="70CD3BC9"/>
    <w:rsid w:val="70CE4869"/>
    <w:rsid w:val="70CFC9AE"/>
    <w:rsid w:val="70D058FE"/>
    <w:rsid w:val="70D05D66"/>
    <w:rsid w:val="70D1F7F9"/>
    <w:rsid w:val="70D368BC"/>
    <w:rsid w:val="70D4E395"/>
    <w:rsid w:val="70D5A606"/>
    <w:rsid w:val="70D71DA6"/>
    <w:rsid w:val="70D75246"/>
    <w:rsid w:val="70D7D6D1"/>
    <w:rsid w:val="70DC77A3"/>
    <w:rsid w:val="70DDD625"/>
    <w:rsid w:val="70E2CCC4"/>
    <w:rsid w:val="70E691E6"/>
    <w:rsid w:val="70E84A0D"/>
    <w:rsid w:val="70E9668A"/>
    <w:rsid w:val="70E9C48A"/>
    <w:rsid w:val="70EA8855"/>
    <w:rsid w:val="70EC9F6F"/>
    <w:rsid w:val="70ED7A5C"/>
    <w:rsid w:val="70EDC8D1"/>
    <w:rsid w:val="70EDE54F"/>
    <w:rsid w:val="70F09A68"/>
    <w:rsid w:val="70F0D4D9"/>
    <w:rsid w:val="70F1839C"/>
    <w:rsid w:val="70F18C1F"/>
    <w:rsid w:val="70F2AD20"/>
    <w:rsid w:val="70F2C862"/>
    <w:rsid w:val="70F32621"/>
    <w:rsid w:val="70F494A2"/>
    <w:rsid w:val="70F571F5"/>
    <w:rsid w:val="70F64139"/>
    <w:rsid w:val="70FA8975"/>
    <w:rsid w:val="70FAC7FE"/>
    <w:rsid w:val="70FD716D"/>
    <w:rsid w:val="70FEEEB6"/>
    <w:rsid w:val="70FF08BF"/>
    <w:rsid w:val="7100BF61"/>
    <w:rsid w:val="71018311"/>
    <w:rsid w:val="71018AFF"/>
    <w:rsid w:val="7103DB33"/>
    <w:rsid w:val="7104A5E2"/>
    <w:rsid w:val="7106A453"/>
    <w:rsid w:val="710890E6"/>
    <w:rsid w:val="710D40E3"/>
    <w:rsid w:val="710D550F"/>
    <w:rsid w:val="710E3004"/>
    <w:rsid w:val="710E3852"/>
    <w:rsid w:val="710EA7BA"/>
    <w:rsid w:val="710F4288"/>
    <w:rsid w:val="7110E9CE"/>
    <w:rsid w:val="7110EEC3"/>
    <w:rsid w:val="7111FAB9"/>
    <w:rsid w:val="71120046"/>
    <w:rsid w:val="711306B7"/>
    <w:rsid w:val="7116507D"/>
    <w:rsid w:val="711682D0"/>
    <w:rsid w:val="711D1490"/>
    <w:rsid w:val="711DCD20"/>
    <w:rsid w:val="711F93BE"/>
    <w:rsid w:val="711FD3C1"/>
    <w:rsid w:val="712043C6"/>
    <w:rsid w:val="712152EB"/>
    <w:rsid w:val="71236F84"/>
    <w:rsid w:val="71265665"/>
    <w:rsid w:val="71290D59"/>
    <w:rsid w:val="712BAACC"/>
    <w:rsid w:val="712BFC94"/>
    <w:rsid w:val="712D5D23"/>
    <w:rsid w:val="712E03CD"/>
    <w:rsid w:val="71300F75"/>
    <w:rsid w:val="71337251"/>
    <w:rsid w:val="7133BE03"/>
    <w:rsid w:val="71342EBC"/>
    <w:rsid w:val="71348AB9"/>
    <w:rsid w:val="7134D000"/>
    <w:rsid w:val="71351DBB"/>
    <w:rsid w:val="7135F285"/>
    <w:rsid w:val="71365898"/>
    <w:rsid w:val="7137E8BC"/>
    <w:rsid w:val="7138506B"/>
    <w:rsid w:val="7138681C"/>
    <w:rsid w:val="71392119"/>
    <w:rsid w:val="713AFB90"/>
    <w:rsid w:val="713D5DC0"/>
    <w:rsid w:val="713E82E6"/>
    <w:rsid w:val="713EC5E4"/>
    <w:rsid w:val="713F07C7"/>
    <w:rsid w:val="713F449E"/>
    <w:rsid w:val="713F7F1E"/>
    <w:rsid w:val="713FC6D8"/>
    <w:rsid w:val="7141291C"/>
    <w:rsid w:val="71434059"/>
    <w:rsid w:val="71456E3E"/>
    <w:rsid w:val="714612B8"/>
    <w:rsid w:val="7147D20B"/>
    <w:rsid w:val="7148EE81"/>
    <w:rsid w:val="714C0302"/>
    <w:rsid w:val="714C9BDF"/>
    <w:rsid w:val="714ECDD9"/>
    <w:rsid w:val="715080FE"/>
    <w:rsid w:val="7150CB04"/>
    <w:rsid w:val="7150FE2C"/>
    <w:rsid w:val="71521AC5"/>
    <w:rsid w:val="7153121F"/>
    <w:rsid w:val="71535A49"/>
    <w:rsid w:val="71537C73"/>
    <w:rsid w:val="7155B2F4"/>
    <w:rsid w:val="7155C554"/>
    <w:rsid w:val="71564FF5"/>
    <w:rsid w:val="7156520A"/>
    <w:rsid w:val="7157BCE6"/>
    <w:rsid w:val="7157CBC6"/>
    <w:rsid w:val="715834F6"/>
    <w:rsid w:val="715A2699"/>
    <w:rsid w:val="715A270D"/>
    <w:rsid w:val="715BCA0D"/>
    <w:rsid w:val="71607C25"/>
    <w:rsid w:val="71641E6F"/>
    <w:rsid w:val="71657502"/>
    <w:rsid w:val="7165CDC5"/>
    <w:rsid w:val="7167E153"/>
    <w:rsid w:val="71689C95"/>
    <w:rsid w:val="716966AB"/>
    <w:rsid w:val="716A57A6"/>
    <w:rsid w:val="716AE4EC"/>
    <w:rsid w:val="716D553B"/>
    <w:rsid w:val="71705D6F"/>
    <w:rsid w:val="71712359"/>
    <w:rsid w:val="71715E40"/>
    <w:rsid w:val="7171DDBD"/>
    <w:rsid w:val="7173C187"/>
    <w:rsid w:val="71743A08"/>
    <w:rsid w:val="717650A6"/>
    <w:rsid w:val="7178A6F2"/>
    <w:rsid w:val="717AA6E2"/>
    <w:rsid w:val="717D1880"/>
    <w:rsid w:val="717D84A2"/>
    <w:rsid w:val="717FAA9F"/>
    <w:rsid w:val="71804727"/>
    <w:rsid w:val="718265A1"/>
    <w:rsid w:val="7182EF4F"/>
    <w:rsid w:val="7184D853"/>
    <w:rsid w:val="718551BC"/>
    <w:rsid w:val="71864C89"/>
    <w:rsid w:val="71875E8B"/>
    <w:rsid w:val="718A5B4F"/>
    <w:rsid w:val="718A9EB3"/>
    <w:rsid w:val="718E1F5D"/>
    <w:rsid w:val="7190F54D"/>
    <w:rsid w:val="7192531A"/>
    <w:rsid w:val="7192FB79"/>
    <w:rsid w:val="71931D11"/>
    <w:rsid w:val="7194CB2F"/>
    <w:rsid w:val="71957703"/>
    <w:rsid w:val="7195DE2B"/>
    <w:rsid w:val="71969763"/>
    <w:rsid w:val="7197D259"/>
    <w:rsid w:val="7199CB73"/>
    <w:rsid w:val="719CCBC2"/>
    <w:rsid w:val="719E00D5"/>
    <w:rsid w:val="719EB52F"/>
    <w:rsid w:val="719F22A4"/>
    <w:rsid w:val="719F3081"/>
    <w:rsid w:val="719F650C"/>
    <w:rsid w:val="71A0768B"/>
    <w:rsid w:val="71A25D8A"/>
    <w:rsid w:val="71A5F382"/>
    <w:rsid w:val="71A88286"/>
    <w:rsid w:val="71A9316C"/>
    <w:rsid w:val="71AA4691"/>
    <w:rsid w:val="71AB03DE"/>
    <w:rsid w:val="71AB10E9"/>
    <w:rsid w:val="71AC0F5D"/>
    <w:rsid w:val="71AD2D48"/>
    <w:rsid w:val="71AD93E8"/>
    <w:rsid w:val="71B0A412"/>
    <w:rsid w:val="71B30CEF"/>
    <w:rsid w:val="71B3126C"/>
    <w:rsid w:val="71B3E361"/>
    <w:rsid w:val="71B4CDDE"/>
    <w:rsid w:val="71B6D721"/>
    <w:rsid w:val="71B76D64"/>
    <w:rsid w:val="71B84B26"/>
    <w:rsid w:val="71B84EBE"/>
    <w:rsid w:val="71B8756C"/>
    <w:rsid w:val="71B8B3D4"/>
    <w:rsid w:val="71BB58B9"/>
    <w:rsid w:val="71BC281D"/>
    <w:rsid w:val="71BF3B79"/>
    <w:rsid w:val="71BF9E67"/>
    <w:rsid w:val="71C1A226"/>
    <w:rsid w:val="71C20593"/>
    <w:rsid w:val="71C71116"/>
    <w:rsid w:val="71C77B92"/>
    <w:rsid w:val="71C7B0DE"/>
    <w:rsid w:val="71C88B1C"/>
    <w:rsid w:val="71C9BE7A"/>
    <w:rsid w:val="71CAF727"/>
    <w:rsid w:val="71CBE6AD"/>
    <w:rsid w:val="71CC803A"/>
    <w:rsid w:val="71CCBF9B"/>
    <w:rsid w:val="71CEA8BF"/>
    <w:rsid w:val="71CED135"/>
    <w:rsid w:val="71CF0CB6"/>
    <w:rsid w:val="71D238F2"/>
    <w:rsid w:val="71D23E35"/>
    <w:rsid w:val="71D269BE"/>
    <w:rsid w:val="71D426E9"/>
    <w:rsid w:val="71D5122B"/>
    <w:rsid w:val="71D5687C"/>
    <w:rsid w:val="71D57BEB"/>
    <w:rsid w:val="71D6A3EB"/>
    <w:rsid w:val="71D71CC6"/>
    <w:rsid w:val="71D84B0D"/>
    <w:rsid w:val="71D8A42E"/>
    <w:rsid w:val="71D8DA9F"/>
    <w:rsid w:val="71DA26F3"/>
    <w:rsid w:val="71DA3374"/>
    <w:rsid w:val="71DA6D4C"/>
    <w:rsid w:val="71DBF2D3"/>
    <w:rsid w:val="71DF1A19"/>
    <w:rsid w:val="71DF2AF5"/>
    <w:rsid w:val="71DFEA87"/>
    <w:rsid w:val="71E03E62"/>
    <w:rsid w:val="71E1A4E6"/>
    <w:rsid w:val="71E420D6"/>
    <w:rsid w:val="71E5D2E0"/>
    <w:rsid w:val="71E6A952"/>
    <w:rsid w:val="71E6B18F"/>
    <w:rsid w:val="71E6E3F0"/>
    <w:rsid w:val="71E7CB68"/>
    <w:rsid w:val="71E899BA"/>
    <w:rsid w:val="71EB383C"/>
    <w:rsid w:val="71EB9553"/>
    <w:rsid w:val="71EC9044"/>
    <w:rsid w:val="71EFD94B"/>
    <w:rsid w:val="71EFF32A"/>
    <w:rsid w:val="71F01C9F"/>
    <w:rsid w:val="71F08645"/>
    <w:rsid w:val="71F14EA5"/>
    <w:rsid w:val="71F35B45"/>
    <w:rsid w:val="71F50F8B"/>
    <w:rsid w:val="71F51A83"/>
    <w:rsid w:val="71F56078"/>
    <w:rsid w:val="71F5CA65"/>
    <w:rsid w:val="71F5D3C9"/>
    <w:rsid w:val="71F5E9B3"/>
    <w:rsid w:val="71F5EDA3"/>
    <w:rsid w:val="71F80DCC"/>
    <w:rsid w:val="71F8D983"/>
    <w:rsid w:val="71F974FD"/>
    <w:rsid w:val="71F9A324"/>
    <w:rsid w:val="71FADA5D"/>
    <w:rsid w:val="71FB344D"/>
    <w:rsid w:val="71FC786D"/>
    <w:rsid w:val="71FCF4BE"/>
    <w:rsid w:val="71FE77DA"/>
    <w:rsid w:val="72005B0A"/>
    <w:rsid w:val="7200F246"/>
    <w:rsid w:val="72011698"/>
    <w:rsid w:val="72049B04"/>
    <w:rsid w:val="72056264"/>
    <w:rsid w:val="72075CAC"/>
    <w:rsid w:val="72093F77"/>
    <w:rsid w:val="720AEF27"/>
    <w:rsid w:val="720B8D50"/>
    <w:rsid w:val="720BC24B"/>
    <w:rsid w:val="720C6203"/>
    <w:rsid w:val="720D40C9"/>
    <w:rsid w:val="720E1439"/>
    <w:rsid w:val="720E55FC"/>
    <w:rsid w:val="721135F3"/>
    <w:rsid w:val="721143B8"/>
    <w:rsid w:val="7211EEA0"/>
    <w:rsid w:val="72128A3D"/>
    <w:rsid w:val="7215E503"/>
    <w:rsid w:val="7215EE31"/>
    <w:rsid w:val="72198F0F"/>
    <w:rsid w:val="7219F1F7"/>
    <w:rsid w:val="721A7641"/>
    <w:rsid w:val="721CF6CF"/>
    <w:rsid w:val="721E6382"/>
    <w:rsid w:val="721F9926"/>
    <w:rsid w:val="72205CCC"/>
    <w:rsid w:val="72213361"/>
    <w:rsid w:val="72215983"/>
    <w:rsid w:val="72220054"/>
    <w:rsid w:val="7223D179"/>
    <w:rsid w:val="72246419"/>
    <w:rsid w:val="72258C63"/>
    <w:rsid w:val="72266450"/>
    <w:rsid w:val="7226A043"/>
    <w:rsid w:val="7227C76F"/>
    <w:rsid w:val="7227E385"/>
    <w:rsid w:val="722A4478"/>
    <w:rsid w:val="722BF398"/>
    <w:rsid w:val="722CEF8C"/>
    <w:rsid w:val="722F0F49"/>
    <w:rsid w:val="72302CE7"/>
    <w:rsid w:val="723039AD"/>
    <w:rsid w:val="723119F1"/>
    <w:rsid w:val="7235B270"/>
    <w:rsid w:val="7236A6CC"/>
    <w:rsid w:val="7236C9C6"/>
    <w:rsid w:val="7237360C"/>
    <w:rsid w:val="72376633"/>
    <w:rsid w:val="7237DF41"/>
    <w:rsid w:val="72384EB0"/>
    <w:rsid w:val="72386097"/>
    <w:rsid w:val="7238BF3D"/>
    <w:rsid w:val="72390DC2"/>
    <w:rsid w:val="723981A6"/>
    <w:rsid w:val="7239EB70"/>
    <w:rsid w:val="7239F59C"/>
    <w:rsid w:val="723B1A2C"/>
    <w:rsid w:val="723D1957"/>
    <w:rsid w:val="723D4724"/>
    <w:rsid w:val="724028F7"/>
    <w:rsid w:val="7241D791"/>
    <w:rsid w:val="7241F380"/>
    <w:rsid w:val="72434E21"/>
    <w:rsid w:val="7248BD1E"/>
    <w:rsid w:val="7248C5AD"/>
    <w:rsid w:val="724A84DD"/>
    <w:rsid w:val="724AC336"/>
    <w:rsid w:val="724BC2F0"/>
    <w:rsid w:val="724C0EE1"/>
    <w:rsid w:val="724C202D"/>
    <w:rsid w:val="724D72E9"/>
    <w:rsid w:val="724E07E5"/>
    <w:rsid w:val="724F23E9"/>
    <w:rsid w:val="724FE6E6"/>
    <w:rsid w:val="725211A0"/>
    <w:rsid w:val="72538C37"/>
    <w:rsid w:val="72562506"/>
    <w:rsid w:val="7256892B"/>
    <w:rsid w:val="7257CD73"/>
    <w:rsid w:val="7257F99B"/>
    <w:rsid w:val="725B2337"/>
    <w:rsid w:val="725BBB3D"/>
    <w:rsid w:val="725BDD0B"/>
    <w:rsid w:val="725BF7D6"/>
    <w:rsid w:val="725CE5B5"/>
    <w:rsid w:val="725F4507"/>
    <w:rsid w:val="7260F06D"/>
    <w:rsid w:val="7261345A"/>
    <w:rsid w:val="72622C55"/>
    <w:rsid w:val="7262C847"/>
    <w:rsid w:val="7263EE26"/>
    <w:rsid w:val="726638B0"/>
    <w:rsid w:val="726677CF"/>
    <w:rsid w:val="7266C2B4"/>
    <w:rsid w:val="72678DFA"/>
    <w:rsid w:val="7269CC17"/>
    <w:rsid w:val="7269FEBB"/>
    <w:rsid w:val="726B23DE"/>
    <w:rsid w:val="726CA04D"/>
    <w:rsid w:val="7270EA52"/>
    <w:rsid w:val="72714A35"/>
    <w:rsid w:val="72717BB0"/>
    <w:rsid w:val="7271EB98"/>
    <w:rsid w:val="7271F9F4"/>
    <w:rsid w:val="72757DB1"/>
    <w:rsid w:val="72768986"/>
    <w:rsid w:val="7278061F"/>
    <w:rsid w:val="7279143A"/>
    <w:rsid w:val="727ABE90"/>
    <w:rsid w:val="727DE034"/>
    <w:rsid w:val="72801DF4"/>
    <w:rsid w:val="72818A09"/>
    <w:rsid w:val="7281A86E"/>
    <w:rsid w:val="72820C40"/>
    <w:rsid w:val="728386A2"/>
    <w:rsid w:val="728612B6"/>
    <w:rsid w:val="7286FE95"/>
    <w:rsid w:val="728745EA"/>
    <w:rsid w:val="7288CD67"/>
    <w:rsid w:val="72893E60"/>
    <w:rsid w:val="7289BD25"/>
    <w:rsid w:val="728C67D8"/>
    <w:rsid w:val="728D494E"/>
    <w:rsid w:val="728D634B"/>
    <w:rsid w:val="728D70AA"/>
    <w:rsid w:val="728DB407"/>
    <w:rsid w:val="728E7DEF"/>
    <w:rsid w:val="728EE915"/>
    <w:rsid w:val="7290346C"/>
    <w:rsid w:val="72908014"/>
    <w:rsid w:val="72912D24"/>
    <w:rsid w:val="7293847D"/>
    <w:rsid w:val="72957D7A"/>
    <w:rsid w:val="7295A0A8"/>
    <w:rsid w:val="72960D16"/>
    <w:rsid w:val="7296A359"/>
    <w:rsid w:val="7297EBDE"/>
    <w:rsid w:val="729929C2"/>
    <w:rsid w:val="729BB776"/>
    <w:rsid w:val="729F351A"/>
    <w:rsid w:val="72A06265"/>
    <w:rsid w:val="72A2D9E8"/>
    <w:rsid w:val="72A38E01"/>
    <w:rsid w:val="72A55362"/>
    <w:rsid w:val="72A6F513"/>
    <w:rsid w:val="72A8CBF9"/>
    <w:rsid w:val="72A90C59"/>
    <w:rsid w:val="72AAB3BE"/>
    <w:rsid w:val="72AAE8EF"/>
    <w:rsid w:val="72AB6302"/>
    <w:rsid w:val="72AC6F13"/>
    <w:rsid w:val="72ACAB50"/>
    <w:rsid w:val="72AE72AA"/>
    <w:rsid w:val="72B00B71"/>
    <w:rsid w:val="72B1D08A"/>
    <w:rsid w:val="72B4BD52"/>
    <w:rsid w:val="72B4DED8"/>
    <w:rsid w:val="72B978A1"/>
    <w:rsid w:val="72B9B580"/>
    <w:rsid w:val="72BA730E"/>
    <w:rsid w:val="72BAD24C"/>
    <w:rsid w:val="72BB50A9"/>
    <w:rsid w:val="72BDC407"/>
    <w:rsid w:val="72BF1187"/>
    <w:rsid w:val="72BF425D"/>
    <w:rsid w:val="72C00D4F"/>
    <w:rsid w:val="72C02ABF"/>
    <w:rsid w:val="72C0685D"/>
    <w:rsid w:val="72C3225F"/>
    <w:rsid w:val="72C3B7F4"/>
    <w:rsid w:val="72C5D099"/>
    <w:rsid w:val="72C6150C"/>
    <w:rsid w:val="72C62D54"/>
    <w:rsid w:val="72C73574"/>
    <w:rsid w:val="72C779C5"/>
    <w:rsid w:val="72C87609"/>
    <w:rsid w:val="72C8E836"/>
    <w:rsid w:val="72C8F842"/>
    <w:rsid w:val="72CC2997"/>
    <w:rsid w:val="72CFB869"/>
    <w:rsid w:val="72D071F3"/>
    <w:rsid w:val="72D13160"/>
    <w:rsid w:val="72D1B2CD"/>
    <w:rsid w:val="72D2E35A"/>
    <w:rsid w:val="72D3A2EF"/>
    <w:rsid w:val="72D4116E"/>
    <w:rsid w:val="72D59AD2"/>
    <w:rsid w:val="72D89C3F"/>
    <w:rsid w:val="72DA6E8B"/>
    <w:rsid w:val="72DAC16B"/>
    <w:rsid w:val="72DB611C"/>
    <w:rsid w:val="72DB77AC"/>
    <w:rsid w:val="72DC7704"/>
    <w:rsid w:val="72E3CB12"/>
    <w:rsid w:val="72E439E4"/>
    <w:rsid w:val="72E5AB35"/>
    <w:rsid w:val="72E9BC9B"/>
    <w:rsid w:val="72E9D072"/>
    <w:rsid w:val="72EB03DB"/>
    <w:rsid w:val="72EB4742"/>
    <w:rsid w:val="72EBC1A6"/>
    <w:rsid w:val="72EBDA65"/>
    <w:rsid w:val="72ED3C81"/>
    <w:rsid w:val="72ED6065"/>
    <w:rsid w:val="72EFDBC7"/>
    <w:rsid w:val="72F0FDEC"/>
    <w:rsid w:val="72F353AC"/>
    <w:rsid w:val="72F3B3EF"/>
    <w:rsid w:val="72F438D8"/>
    <w:rsid w:val="72F5849B"/>
    <w:rsid w:val="72F5C6B4"/>
    <w:rsid w:val="72F5D9FA"/>
    <w:rsid w:val="72F622A8"/>
    <w:rsid w:val="72F7D1A0"/>
    <w:rsid w:val="72F9D364"/>
    <w:rsid w:val="72FBD18D"/>
    <w:rsid w:val="72FBDB9F"/>
    <w:rsid w:val="72FC1C93"/>
    <w:rsid w:val="72FE5B4E"/>
    <w:rsid w:val="72FE6CCF"/>
    <w:rsid w:val="72FEB7BF"/>
    <w:rsid w:val="73012D54"/>
    <w:rsid w:val="7301B764"/>
    <w:rsid w:val="730564C5"/>
    <w:rsid w:val="73060B78"/>
    <w:rsid w:val="73068F1F"/>
    <w:rsid w:val="7307910F"/>
    <w:rsid w:val="7308C3E2"/>
    <w:rsid w:val="730B406D"/>
    <w:rsid w:val="730B7AF8"/>
    <w:rsid w:val="730FF61B"/>
    <w:rsid w:val="730FF9A1"/>
    <w:rsid w:val="73103617"/>
    <w:rsid w:val="73104B45"/>
    <w:rsid w:val="7311FF0B"/>
    <w:rsid w:val="731211C5"/>
    <w:rsid w:val="7312363C"/>
    <w:rsid w:val="731239BD"/>
    <w:rsid w:val="73130727"/>
    <w:rsid w:val="731456F8"/>
    <w:rsid w:val="731991F7"/>
    <w:rsid w:val="7319E8CD"/>
    <w:rsid w:val="731ABF04"/>
    <w:rsid w:val="731B3A27"/>
    <w:rsid w:val="731C6782"/>
    <w:rsid w:val="731D77EE"/>
    <w:rsid w:val="732003DF"/>
    <w:rsid w:val="7321D386"/>
    <w:rsid w:val="7322879C"/>
    <w:rsid w:val="7323619E"/>
    <w:rsid w:val="7327B32C"/>
    <w:rsid w:val="7327F6E9"/>
    <w:rsid w:val="7327FA73"/>
    <w:rsid w:val="73286DC0"/>
    <w:rsid w:val="732A83DA"/>
    <w:rsid w:val="732A8F3C"/>
    <w:rsid w:val="732E28A1"/>
    <w:rsid w:val="732FB4B7"/>
    <w:rsid w:val="7331282B"/>
    <w:rsid w:val="7331F270"/>
    <w:rsid w:val="73331590"/>
    <w:rsid w:val="7333EC4D"/>
    <w:rsid w:val="7334E15B"/>
    <w:rsid w:val="7336F91D"/>
    <w:rsid w:val="73373D19"/>
    <w:rsid w:val="7337508E"/>
    <w:rsid w:val="733865D4"/>
    <w:rsid w:val="73391B9D"/>
    <w:rsid w:val="733AFEAA"/>
    <w:rsid w:val="733B3FBC"/>
    <w:rsid w:val="733BD16B"/>
    <w:rsid w:val="733D186B"/>
    <w:rsid w:val="733F0467"/>
    <w:rsid w:val="733F10E5"/>
    <w:rsid w:val="733FB018"/>
    <w:rsid w:val="733FCB86"/>
    <w:rsid w:val="733FE49F"/>
    <w:rsid w:val="73432EAB"/>
    <w:rsid w:val="734356C8"/>
    <w:rsid w:val="73484D7E"/>
    <w:rsid w:val="734CA7D9"/>
    <w:rsid w:val="734D3AF7"/>
    <w:rsid w:val="734E94C3"/>
    <w:rsid w:val="7351904E"/>
    <w:rsid w:val="7353A0A7"/>
    <w:rsid w:val="7355A3A7"/>
    <w:rsid w:val="735BA15E"/>
    <w:rsid w:val="735C5AD5"/>
    <w:rsid w:val="735D7F70"/>
    <w:rsid w:val="735E1ADD"/>
    <w:rsid w:val="735E1DD6"/>
    <w:rsid w:val="735EC1AC"/>
    <w:rsid w:val="735FF94F"/>
    <w:rsid w:val="7360F41C"/>
    <w:rsid w:val="73639633"/>
    <w:rsid w:val="7363A5A0"/>
    <w:rsid w:val="736455E5"/>
    <w:rsid w:val="73652ECB"/>
    <w:rsid w:val="7366001F"/>
    <w:rsid w:val="7366F022"/>
    <w:rsid w:val="736838E5"/>
    <w:rsid w:val="73689966"/>
    <w:rsid w:val="7368FB6A"/>
    <w:rsid w:val="7369FE07"/>
    <w:rsid w:val="736AA5E6"/>
    <w:rsid w:val="736C2A46"/>
    <w:rsid w:val="736EF278"/>
    <w:rsid w:val="736F058C"/>
    <w:rsid w:val="737269F0"/>
    <w:rsid w:val="7372D606"/>
    <w:rsid w:val="7372FC73"/>
    <w:rsid w:val="737370B4"/>
    <w:rsid w:val="7374A371"/>
    <w:rsid w:val="7374E39D"/>
    <w:rsid w:val="737551EC"/>
    <w:rsid w:val="7379407B"/>
    <w:rsid w:val="7379EDFB"/>
    <w:rsid w:val="737DBA32"/>
    <w:rsid w:val="737EABB8"/>
    <w:rsid w:val="737EDDB3"/>
    <w:rsid w:val="73801206"/>
    <w:rsid w:val="738127E6"/>
    <w:rsid w:val="7385B8FE"/>
    <w:rsid w:val="7386B197"/>
    <w:rsid w:val="738718A5"/>
    <w:rsid w:val="73872005"/>
    <w:rsid w:val="73875AE0"/>
    <w:rsid w:val="7387EC83"/>
    <w:rsid w:val="738C65B5"/>
    <w:rsid w:val="738D30B2"/>
    <w:rsid w:val="738E1238"/>
    <w:rsid w:val="738EBAE8"/>
    <w:rsid w:val="738F123B"/>
    <w:rsid w:val="738F831C"/>
    <w:rsid w:val="739005BB"/>
    <w:rsid w:val="7391D7C5"/>
    <w:rsid w:val="73933247"/>
    <w:rsid w:val="739375FD"/>
    <w:rsid w:val="7393F63A"/>
    <w:rsid w:val="73947DDB"/>
    <w:rsid w:val="7395455E"/>
    <w:rsid w:val="73962140"/>
    <w:rsid w:val="73980C76"/>
    <w:rsid w:val="7399C577"/>
    <w:rsid w:val="739BCBD8"/>
    <w:rsid w:val="739DE332"/>
    <w:rsid w:val="73A18028"/>
    <w:rsid w:val="73A2766A"/>
    <w:rsid w:val="73A382D2"/>
    <w:rsid w:val="73A3C38D"/>
    <w:rsid w:val="73A3DCBF"/>
    <w:rsid w:val="73A43AF6"/>
    <w:rsid w:val="73A47266"/>
    <w:rsid w:val="73A556CA"/>
    <w:rsid w:val="73A7E08B"/>
    <w:rsid w:val="73A812E5"/>
    <w:rsid w:val="73A81DF4"/>
    <w:rsid w:val="73A8CAB7"/>
    <w:rsid w:val="73A9B602"/>
    <w:rsid w:val="73AB4E98"/>
    <w:rsid w:val="73ACA989"/>
    <w:rsid w:val="73B31AA2"/>
    <w:rsid w:val="73B5C60A"/>
    <w:rsid w:val="73B84E42"/>
    <w:rsid w:val="73B882B8"/>
    <w:rsid w:val="73B95E17"/>
    <w:rsid w:val="73BC97B8"/>
    <w:rsid w:val="73BD03C2"/>
    <w:rsid w:val="73BDA50B"/>
    <w:rsid w:val="73BDCD1B"/>
    <w:rsid w:val="73BE0713"/>
    <w:rsid w:val="73BE4A4F"/>
    <w:rsid w:val="73BEEA08"/>
    <w:rsid w:val="73C23130"/>
    <w:rsid w:val="73C4091A"/>
    <w:rsid w:val="73C41365"/>
    <w:rsid w:val="73C64BCB"/>
    <w:rsid w:val="73C6971D"/>
    <w:rsid w:val="73C74F7C"/>
    <w:rsid w:val="73C81CCD"/>
    <w:rsid w:val="73C8FBF1"/>
    <w:rsid w:val="73CC04B8"/>
    <w:rsid w:val="73CE00DC"/>
    <w:rsid w:val="73CE9551"/>
    <w:rsid w:val="73D1507F"/>
    <w:rsid w:val="73D2D31A"/>
    <w:rsid w:val="73D37475"/>
    <w:rsid w:val="73D436EC"/>
    <w:rsid w:val="73D65D0F"/>
    <w:rsid w:val="73D66D01"/>
    <w:rsid w:val="73D6D84D"/>
    <w:rsid w:val="73D9C21A"/>
    <w:rsid w:val="73DB598D"/>
    <w:rsid w:val="73DBFA94"/>
    <w:rsid w:val="73DFC4C5"/>
    <w:rsid w:val="73E09312"/>
    <w:rsid w:val="73E1F837"/>
    <w:rsid w:val="73E21A14"/>
    <w:rsid w:val="73E22B8A"/>
    <w:rsid w:val="73E2C8C8"/>
    <w:rsid w:val="73E512DB"/>
    <w:rsid w:val="73E7BF55"/>
    <w:rsid w:val="73E926D4"/>
    <w:rsid w:val="73EAB719"/>
    <w:rsid w:val="73EB568E"/>
    <w:rsid w:val="73EDC645"/>
    <w:rsid w:val="73F00077"/>
    <w:rsid w:val="73F099EA"/>
    <w:rsid w:val="73F15EA3"/>
    <w:rsid w:val="73F16155"/>
    <w:rsid w:val="73F1D56D"/>
    <w:rsid w:val="73F1FF3C"/>
    <w:rsid w:val="73F470F4"/>
    <w:rsid w:val="73F590BE"/>
    <w:rsid w:val="73F8DB91"/>
    <w:rsid w:val="73F9EC6F"/>
    <w:rsid w:val="73FAFC7D"/>
    <w:rsid w:val="73FB26E2"/>
    <w:rsid w:val="73FC84CD"/>
    <w:rsid w:val="7400C08F"/>
    <w:rsid w:val="74014EFA"/>
    <w:rsid w:val="7401D779"/>
    <w:rsid w:val="7401DB80"/>
    <w:rsid w:val="7402542F"/>
    <w:rsid w:val="74048335"/>
    <w:rsid w:val="7405AF00"/>
    <w:rsid w:val="740BFEAB"/>
    <w:rsid w:val="740E981B"/>
    <w:rsid w:val="740EA6B2"/>
    <w:rsid w:val="740F86E5"/>
    <w:rsid w:val="7410B2A3"/>
    <w:rsid w:val="7410EC0C"/>
    <w:rsid w:val="74110093"/>
    <w:rsid w:val="74123ED2"/>
    <w:rsid w:val="74133AF2"/>
    <w:rsid w:val="7413655F"/>
    <w:rsid w:val="74149050"/>
    <w:rsid w:val="74153B7A"/>
    <w:rsid w:val="74160437"/>
    <w:rsid w:val="7417A0F5"/>
    <w:rsid w:val="7419E4B7"/>
    <w:rsid w:val="741B0219"/>
    <w:rsid w:val="741C3DDE"/>
    <w:rsid w:val="741C7356"/>
    <w:rsid w:val="741C93A6"/>
    <w:rsid w:val="741E0713"/>
    <w:rsid w:val="741EA916"/>
    <w:rsid w:val="741EFDC6"/>
    <w:rsid w:val="741F91E8"/>
    <w:rsid w:val="741FF351"/>
    <w:rsid w:val="7423368F"/>
    <w:rsid w:val="74246675"/>
    <w:rsid w:val="742581A8"/>
    <w:rsid w:val="74260244"/>
    <w:rsid w:val="74266EAA"/>
    <w:rsid w:val="74273E64"/>
    <w:rsid w:val="74279CB7"/>
    <w:rsid w:val="74290C09"/>
    <w:rsid w:val="7429B3FA"/>
    <w:rsid w:val="742AD06C"/>
    <w:rsid w:val="742B95E7"/>
    <w:rsid w:val="742C5075"/>
    <w:rsid w:val="742EB716"/>
    <w:rsid w:val="742FF44D"/>
    <w:rsid w:val="74309179"/>
    <w:rsid w:val="7430D83F"/>
    <w:rsid w:val="7432537D"/>
    <w:rsid w:val="7433BD9A"/>
    <w:rsid w:val="7433FFC5"/>
    <w:rsid w:val="74340F2C"/>
    <w:rsid w:val="743759EC"/>
    <w:rsid w:val="74376975"/>
    <w:rsid w:val="7437D2CE"/>
    <w:rsid w:val="7437F517"/>
    <w:rsid w:val="7437F8B3"/>
    <w:rsid w:val="7438443C"/>
    <w:rsid w:val="74387F89"/>
    <w:rsid w:val="7438C058"/>
    <w:rsid w:val="7439C951"/>
    <w:rsid w:val="743A45B0"/>
    <w:rsid w:val="743A4862"/>
    <w:rsid w:val="743F4544"/>
    <w:rsid w:val="74401834"/>
    <w:rsid w:val="74411A20"/>
    <w:rsid w:val="74420F6E"/>
    <w:rsid w:val="74427F2E"/>
    <w:rsid w:val="7444122E"/>
    <w:rsid w:val="744467E0"/>
    <w:rsid w:val="74446C04"/>
    <w:rsid w:val="744472B2"/>
    <w:rsid w:val="744855D0"/>
    <w:rsid w:val="7449FFF9"/>
    <w:rsid w:val="744CA94F"/>
    <w:rsid w:val="744D8511"/>
    <w:rsid w:val="7452572D"/>
    <w:rsid w:val="745377F7"/>
    <w:rsid w:val="74540957"/>
    <w:rsid w:val="7457A48E"/>
    <w:rsid w:val="745843A9"/>
    <w:rsid w:val="7459BFB9"/>
    <w:rsid w:val="745B3D34"/>
    <w:rsid w:val="745B5A74"/>
    <w:rsid w:val="74605A6F"/>
    <w:rsid w:val="74608140"/>
    <w:rsid w:val="7461785C"/>
    <w:rsid w:val="7462084F"/>
    <w:rsid w:val="7462E04E"/>
    <w:rsid w:val="74667468"/>
    <w:rsid w:val="7466C582"/>
    <w:rsid w:val="7466D40F"/>
    <w:rsid w:val="7466F9DB"/>
    <w:rsid w:val="746856D4"/>
    <w:rsid w:val="7468DE85"/>
    <w:rsid w:val="746A0B8E"/>
    <w:rsid w:val="746A7B0F"/>
    <w:rsid w:val="746BEAAE"/>
    <w:rsid w:val="746C2B0D"/>
    <w:rsid w:val="746CB3E2"/>
    <w:rsid w:val="746CFDCF"/>
    <w:rsid w:val="746D3D57"/>
    <w:rsid w:val="7470CD5B"/>
    <w:rsid w:val="7472E322"/>
    <w:rsid w:val="7473C14B"/>
    <w:rsid w:val="7473CB8E"/>
    <w:rsid w:val="7474C925"/>
    <w:rsid w:val="747569BF"/>
    <w:rsid w:val="74766501"/>
    <w:rsid w:val="7477C35E"/>
    <w:rsid w:val="7477D2A4"/>
    <w:rsid w:val="747B3F63"/>
    <w:rsid w:val="747BF66E"/>
    <w:rsid w:val="747D310A"/>
    <w:rsid w:val="747D4025"/>
    <w:rsid w:val="747F0B1B"/>
    <w:rsid w:val="74809A9A"/>
    <w:rsid w:val="748155AE"/>
    <w:rsid w:val="74824A27"/>
    <w:rsid w:val="74825CEC"/>
    <w:rsid w:val="7483239D"/>
    <w:rsid w:val="74849817"/>
    <w:rsid w:val="74855A92"/>
    <w:rsid w:val="74858301"/>
    <w:rsid w:val="7486F279"/>
    <w:rsid w:val="74870F88"/>
    <w:rsid w:val="7487643D"/>
    <w:rsid w:val="748821C0"/>
    <w:rsid w:val="74898394"/>
    <w:rsid w:val="748A0D28"/>
    <w:rsid w:val="748AF20C"/>
    <w:rsid w:val="748C34C7"/>
    <w:rsid w:val="748D3F59"/>
    <w:rsid w:val="748E9C25"/>
    <w:rsid w:val="748EE923"/>
    <w:rsid w:val="748F192D"/>
    <w:rsid w:val="7490162C"/>
    <w:rsid w:val="74912095"/>
    <w:rsid w:val="7491485E"/>
    <w:rsid w:val="74916EC0"/>
    <w:rsid w:val="749263A3"/>
    <w:rsid w:val="74931B5E"/>
    <w:rsid w:val="749405BB"/>
    <w:rsid w:val="74940852"/>
    <w:rsid w:val="74945FA4"/>
    <w:rsid w:val="74954DEF"/>
    <w:rsid w:val="7495BB0A"/>
    <w:rsid w:val="7495FC16"/>
    <w:rsid w:val="74996CA2"/>
    <w:rsid w:val="749A4846"/>
    <w:rsid w:val="749A9368"/>
    <w:rsid w:val="749B3B68"/>
    <w:rsid w:val="749B964B"/>
    <w:rsid w:val="749DB05C"/>
    <w:rsid w:val="749DD36D"/>
    <w:rsid w:val="749E7E0E"/>
    <w:rsid w:val="74A00444"/>
    <w:rsid w:val="74A041B3"/>
    <w:rsid w:val="74A17B62"/>
    <w:rsid w:val="74A1F82A"/>
    <w:rsid w:val="74A20141"/>
    <w:rsid w:val="74A26501"/>
    <w:rsid w:val="74A28AFD"/>
    <w:rsid w:val="74A35E9B"/>
    <w:rsid w:val="74A4246D"/>
    <w:rsid w:val="74A543DE"/>
    <w:rsid w:val="74A5C621"/>
    <w:rsid w:val="74A77848"/>
    <w:rsid w:val="74A81A1D"/>
    <w:rsid w:val="74AACF4D"/>
    <w:rsid w:val="74AAEE4B"/>
    <w:rsid w:val="74ACB419"/>
    <w:rsid w:val="74ACD8EA"/>
    <w:rsid w:val="74AE12CB"/>
    <w:rsid w:val="74AE17DD"/>
    <w:rsid w:val="74B0639D"/>
    <w:rsid w:val="74B0A3DF"/>
    <w:rsid w:val="74B13C9F"/>
    <w:rsid w:val="74B2388C"/>
    <w:rsid w:val="74B2D6AF"/>
    <w:rsid w:val="74B34F4C"/>
    <w:rsid w:val="74B37198"/>
    <w:rsid w:val="74B46BBD"/>
    <w:rsid w:val="74B4B95D"/>
    <w:rsid w:val="74B4F4F8"/>
    <w:rsid w:val="74B536CD"/>
    <w:rsid w:val="74B57ACD"/>
    <w:rsid w:val="74B68237"/>
    <w:rsid w:val="74B837E3"/>
    <w:rsid w:val="74B87941"/>
    <w:rsid w:val="74B99611"/>
    <w:rsid w:val="74BA2FF7"/>
    <w:rsid w:val="74BA94C3"/>
    <w:rsid w:val="74BB8B7C"/>
    <w:rsid w:val="74BB91D4"/>
    <w:rsid w:val="74BC8313"/>
    <w:rsid w:val="74BEA59C"/>
    <w:rsid w:val="74BF24BA"/>
    <w:rsid w:val="74BF84C0"/>
    <w:rsid w:val="74BFB180"/>
    <w:rsid w:val="74C0BF0D"/>
    <w:rsid w:val="74C91EC0"/>
    <w:rsid w:val="74C96647"/>
    <w:rsid w:val="74CC1CAA"/>
    <w:rsid w:val="74CC1DCF"/>
    <w:rsid w:val="74CC6F3E"/>
    <w:rsid w:val="74CFD73B"/>
    <w:rsid w:val="74D012DD"/>
    <w:rsid w:val="74D02441"/>
    <w:rsid w:val="74D0518A"/>
    <w:rsid w:val="74D0D99C"/>
    <w:rsid w:val="74D41774"/>
    <w:rsid w:val="74D4F799"/>
    <w:rsid w:val="74D609E0"/>
    <w:rsid w:val="74D9A3CD"/>
    <w:rsid w:val="74DA0EBE"/>
    <w:rsid w:val="74DB8CEA"/>
    <w:rsid w:val="74DD61D5"/>
    <w:rsid w:val="74DDDD7A"/>
    <w:rsid w:val="74DEB711"/>
    <w:rsid w:val="74E22B9B"/>
    <w:rsid w:val="74E28517"/>
    <w:rsid w:val="74E594C0"/>
    <w:rsid w:val="74E638F7"/>
    <w:rsid w:val="74E670A8"/>
    <w:rsid w:val="74E8E6FE"/>
    <w:rsid w:val="74E8FFA8"/>
    <w:rsid w:val="74EA35BE"/>
    <w:rsid w:val="74EB30E2"/>
    <w:rsid w:val="74EB8863"/>
    <w:rsid w:val="74ECCAC8"/>
    <w:rsid w:val="74EDAF1D"/>
    <w:rsid w:val="74EE292B"/>
    <w:rsid w:val="74EE3E90"/>
    <w:rsid w:val="74F0470C"/>
    <w:rsid w:val="74F18305"/>
    <w:rsid w:val="74F1D6B0"/>
    <w:rsid w:val="74F2F997"/>
    <w:rsid w:val="74F3C425"/>
    <w:rsid w:val="74F46F4A"/>
    <w:rsid w:val="74F4F00C"/>
    <w:rsid w:val="74F50D7B"/>
    <w:rsid w:val="74F530B4"/>
    <w:rsid w:val="74F6F1A6"/>
    <w:rsid w:val="74F8A63F"/>
    <w:rsid w:val="74F8C71B"/>
    <w:rsid w:val="74F8D0BD"/>
    <w:rsid w:val="74FDF4B1"/>
    <w:rsid w:val="74FE6D65"/>
    <w:rsid w:val="75007BBD"/>
    <w:rsid w:val="7500A26E"/>
    <w:rsid w:val="7500C67D"/>
    <w:rsid w:val="7502FD6A"/>
    <w:rsid w:val="750324C0"/>
    <w:rsid w:val="75038A2A"/>
    <w:rsid w:val="75046922"/>
    <w:rsid w:val="750557EA"/>
    <w:rsid w:val="75056500"/>
    <w:rsid w:val="7505A93E"/>
    <w:rsid w:val="750701D0"/>
    <w:rsid w:val="75072A21"/>
    <w:rsid w:val="750730F4"/>
    <w:rsid w:val="7507BCDE"/>
    <w:rsid w:val="75087A8E"/>
    <w:rsid w:val="750A176C"/>
    <w:rsid w:val="750A3D27"/>
    <w:rsid w:val="750D6C7B"/>
    <w:rsid w:val="7514A74E"/>
    <w:rsid w:val="751978C3"/>
    <w:rsid w:val="751AD81B"/>
    <w:rsid w:val="751B84F3"/>
    <w:rsid w:val="751C268F"/>
    <w:rsid w:val="751E7037"/>
    <w:rsid w:val="751E7F2B"/>
    <w:rsid w:val="751EFD2B"/>
    <w:rsid w:val="751F5417"/>
    <w:rsid w:val="75220210"/>
    <w:rsid w:val="7522D983"/>
    <w:rsid w:val="75287310"/>
    <w:rsid w:val="752A1B10"/>
    <w:rsid w:val="752BAE1D"/>
    <w:rsid w:val="752D73D6"/>
    <w:rsid w:val="75321A96"/>
    <w:rsid w:val="7532451A"/>
    <w:rsid w:val="75326F5E"/>
    <w:rsid w:val="75331005"/>
    <w:rsid w:val="75333CC2"/>
    <w:rsid w:val="75346C0F"/>
    <w:rsid w:val="7538BD6C"/>
    <w:rsid w:val="7539C322"/>
    <w:rsid w:val="753A53E6"/>
    <w:rsid w:val="753D3D88"/>
    <w:rsid w:val="753E0C96"/>
    <w:rsid w:val="753E6F62"/>
    <w:rsid w:val="7540B8C7"/>
    <w:rsid w:val="7540ED4E"/>
    <w:rsid w:val="7541AC69"/>
    <w:rsid w:val="75428206"/>
    <w:rsid w:val="75439C78"/>
    <w:rsid w:val="75479E16"/>
    <w:rsid w:val="75498F55"/>
    <w:rsid w:val="754BB24B"/>
    <w:rsid w:val="754C0494"/>
    <w:rsid w:val="754D4053"/>
    <w:rsid w:val="754E89B3"/>
    <w:rsid w:val="7553279F"/>
    <w:rsid w:val="75534C29"/>
    <w:rsid w:val="7553C6FF"/>
    <w:rsid w:val="7553D1C8"/>
    <w:rsid w:val="7554A0DB"/>
    <w:rsid w:val="7554B845"/>
    <w:rsid w:val="755514A1"/>
    <w:rsid w:val="7556F53A"/>
    <w:rsid w:val="755A5FD1"/>
    <w:rsid w:val="755D3526"/>
    <w:rsid w:val="755F8211"/>
    <w:rsid w:val="7562411D"/>
    <w:rsid w:val="75655B66"/>
    <w:rsid w:val="7567F78D"/>
    <w:rsid w:val="75684C0E"/>
    <w:rsid w:val="75688F28"/>
    <w:rsid w:val="7569CDCD"/>
    <w:rsid w:val="756A2171"/>
    <w:rsid w:val="756A3B63"/>
    <w:rsid w:val="756B12F2"/>
    <w:rsid w:val="756B16FD"/>
    <w:rsid w:val="756C94DC"/>
    <w:rsid w:val="75721380"/>
    <w:rsid w:val="7572DA2A"/>
    <w:rsid w:val="757321E6"/>
    <w:rsid w:val="7575493C"/>
    <w:rsid w:val="7576848B"/>
    <w:rsid w:val="7576A3C3"/>
    <w:rsid w:val="7576AADF"/>
    <w:rsid w:val="75788033"/>
    <w:rsid w:val="7578BB00"/>
    <w:rsid w:val="757C15A3"/>
    <w:rsid w:val="757E8CC7"/>
    <w:rsid w:val="757EB4C9"/>
    <w:rsid w:val="757F7E72"/>
    <w:rsid w:val="7580200D"/>
    <w:rsid w:val="75811627"/>
    <w:rsid w:val="75832EA9"/>
    <w:rsid w:val="75834F68"/>
    <w:rsid w:val="758608AF"/>
    <w:rsid w:val="758647CF"/>
    <w:rsid w:val="758696CD"/>
    <w:rsid w:val="7586C5C9"/>
    <w:rsid w:val="7587C019"/>
    <w:rsid w:val="75883791"/>
    <w:rsid w:val="758B7250"/>
    <w:rsid w:val="758BB9B2"/>
    <w:rsid w:val="758CDE96"/>
    <w:rsid w:val="758D19F6"/>
    <w:rsid w:val="758D1C73"/>
    <w:rsid w:val="758E801E"/>
    <w:rsid w:val="759118D4"/>
    <w:rsid w:val="75915FFB"/>
    <w:rsid w:val="7591B445"/>
    <w:rsid w:val="759221B2"/>
    <w:rsid w:val="759501D1"/>
    <w:rsid w:val="75951FA8"/>
    <w:rsid w:val="75952BF9"/>
    <w:rsid w:val="75966346"/>
    <w:rsid w:val="75969B49"/>
    <w:rsid w:val="75971876"/>
    <w:rsid w:val="759769F5"/>
    <w:rsid w:val="7597C492"/>
    <w:rsid w:val="7598F3A2"/>
    <w:rsid w:val="7599A031"/>
    <w:rsid w:val="7599DB03"/>
    <w:rsid w:val="759A8901"/>
    <w:rsid w:val="759B14A6"/>
    <w:rsid w:val="759B5F32"/>
    <w:rsid w:val="759DDA1E"/>
    <w:rsid w:val="759E1274"/>
    <w:rsid w:val="75A066DE"/>
    <w:rsid w:val="75A3EABC"/>
    <w:rsid w:val="75A5BB39"/>
    <w:rsid w:val="75A5DAB9"/>
    <w:rsid w:val="75A5F535"/>
    <w:rsid w:val="75A76D76"/>
    <w:rsid w:val="75A7983A"/>
    <w:rsid w:val="75AE2C4C"/>
    <w:rsid w:val="75B31104"/>
    <w:rsid w:val="75B471CA"/>
    <w:rsid w:val="75B485B6"/>
    <w:rsid w:val="75B8F534"/>
    <w:rsid w:val="75B90E61"/>
    <w:rsid w:val="75BC4540"/>
    <w:rsid w:val="75BC6F50"/>
    <w:rsid w:val="75BCAB8E"/>
    <w:rsid w:val="75C0A39D"/>
    <w:rsid w:val="75C2F038"/>
    <w:rsid w:val="75C421B5"/>
    <w:rsid w:val="75C76AAC"/>
    <w:rsid w:val="75C7BC5C"/>
    <w:rsid w:val="75C87705"/>
    <w:rsid w:val="75C88ACB"/>
    <w:rsid w:val="75C8F05F"/>
    <w:rsid w:val="75CA977A"/>
    <w:rsid w:val="75CBEC5E"/>
    <w:rsid w:val="75CDAF6F"/>
    <w:rsid w:val="75CEF6A6"/>
    <w:rsid w:val="75CFEF37"/>
    <w:rsid w:val="75D2D40C"/>
    <w:rsid w:val="75D2D4B2"/>
    <w:rsid w:val="75D3EC9F"/>
    <w:rsid w:val="75D4D203"/>
    <w:rsid w:val="75D7DF6A"/>
    <w:rsid w:val="75D81A37"/>
    <w:rsid w:val="75D8B159"/>
    <w:rsid w:val="75DA8BC5"/>
    <w:rsid w:val="75DAE0A7"/>
    <w:rsid w:val="75DC543E"/>
    <w:rsid w:val="75DCD491"/>
    <w:rsid w:val="75DD72F7"/>
    <w:rsid w:val="75DD877F"/>
    <w:rsid w:val="75DECD8B"/>
    <w:rsid w:val="75DFA18A"/>
    <w:rsid w:val="75DFB42C"/>
    <w:rsid w:val="75E0D219"/>
    <w:rsid w:val="75E18BF8"/>
    <w:rsid w:val="75E1B58A"/>
    <w:rsid w:val="75E69BBA"/>
    <w:rsid w:val="75E6A7DA"/>
    <w:rsid w:val="75E73F86"/>
    <w:rsid w:val="75E768B7"/>
    <w:rsid w:val="75E7B05C"/>
    <w:rsid w:val="75E8DF2C"/>
    <w:rsid w:val="75ED542D"/>
    <w:rsid w:val="75ED5C9E"/>
    <w:rsid w:val="75EE9783"/>
    <w:rsid w:val="75F3F2F6"/>
    <w:rsid w:val="75F58BF7"/>
    <w:rsid w:val="75F682D4"/>
    <w:rsid w:val="75F6BEF7"/>
    <w:rsid w:val="75F7DBFB"/>
    <w:rsid w:val="75F7F350"/>
    <w:rsid w:val="75F8DA91"/>
    <w:rsid w:val="75F8E6E6"/>
    <w:rsid w:val="75FB963F"/>
    <w:rsid w:val="76006AD0"/>
    <w:rsid w:val="76011D8F"/>
    <w:rsid w:val="7601F445"/>
    <w:rsid w:val="76020D21"/>
    <w:rsid w:val="760230A8"/>
    <w:rsid w:val="7603A9EB"/>
    <w:rsid w:val="76055D5E"/>
    <w:rsid w:val="76087B00"/>
    <w:rsid w:val="760AEFAD"/>
    <w:rsid w:val="760C1741"/>
    <w:rsid w:val="760C329D"/>
    <w:rsid w:val="760D6769"/>
    <w:rsid w:val="760EB9A2"/>
    <w:rsid w:val="760F15D0"/>
    <w:rsid w:val="760F1790"/>
    <w:rsid w:val="760F7589"/>
    <w:rsid w:val="761517A7"/>
    <w:rsid w:val="76162783"/>
    <w:rsid w:val="76164811"/>
    <w:rsid w:val="76167BC9"/>
    <w:rsid w:val="761736CC"/>
    <w:rsid w:val="761780EC"/>
    <w:rsid w:val="7618B61F"/>
    <w:rsid w:val="7619660E"/>
    <w:rsid w:val="7619E9EC"/>
    <w:rsid w:val="761B2AD8"/>
    <w:rsid w:val="761B2C18"/>
    <w:rsid w:val="761C18A2"/>
    <w:rsid w:val="761E57AB"/>
    <w:rsid w:val="761EED13"/>
    <w:rsid w:val="7620163A"/>
    <w:rsid w:val="762029BD"/>
    <w:rsid w:val="76217134"/>
    <w:rsid w:val="7622499B"/>
    <w:rsid w:val="76232FB9"/>
    <w:rsid w:val="76239B23"/>
    <w:rsid w:val="76244C9C"/>
    <w:rsid w:val="76264BC6"/>
    <w:rsid w:val="762A197F"/>
    <w:rsid w:val="762BBEEA"/>
    <w:rsid w:val="762BCA94"/>
    <w:rsid w:val="762E5749"/>
    <w:rsid w:val="762EAE56"/>
    <w:rsid w:val="762F26BF"/>
    <w:rsid w:val="7630E4AB"/>
    <w:rsid w:val="76321C06"/>
    <w:rsid w:val="7636D9DB"/>
    <w:rsid w:val="7637100C"/>
    <w:rsid w:val="7638CE16"/>
    <w:rsid w:val="7638D833"/>
    <w:rsid w:val="7639F67C"/>
    <w:rsid w:val="763A525F"/>
    <w:rsid w:val="763A7ABD"/>
    <w:rsid w:val="763A96B3"/>
    <w:rsid w:val="763B47A8"/>
    <w:rsid w:val="763D7576"/>
    <w:rsid w:val="7640BEA6"/>
    <w:rsid w:val="76421D7F"/>
    <w:rsid w:val="764447E3"/>
    <w:rsid w:val="7644FEB4"/>
    <w:rsid w:val="764524A0"/>
    <w:rsid w:val="76474B6F"/>
    <w:rsid w:val="76475A33"/>
    <w:rsid w:val="7647800B"/>
    <w:rsid w:val="764782AB"/>
    <w:rsid w:val="764818EF"/>
    <w:rsid w:val="76482005"/>
    <w:rsid w:val="764C8B6A"/>
    <w:rsid w:val="764E420B"/>
    <w:rsid w:val="764E9B7C"/>
    <w:rsid w:val="76515E7C"/>
    <w:rsid w:val="765229E9"/>
    <w:rsid w:val="7652C2EA"/>
    <w:rsid w:val="7653FC87"/>
    <w:rsid w:val="765449A2"/>
    <w:rsid w:val="7654B76C"/>
    <w:rsid w:val="7654C58C"/>
    <w:rsid w:val="7657BF47"/>
    <w:rsid w:val="7657DDCB"/>
    <w:rsid w:val="76581134"/>
    <w:rsid w:val="765855E1"/>
    <w:rsid w:val="7659911E"/>
    <w:rsid w:val="765AE944"/>
    <w:rsid w:val="765DF449"/>
    <w:rsid w:val="765E00CF"/>
    <w:rsid w:val="765E6BF6"/>
    <w:rsid w:val="765E8307"/>
    <w:rsid w:val="76612CEA"/>
    <w:rsid w:val="7661B3F1"/>
    <w:rsid w:val="7661D17D"/>
    <w:rsid w:val="7664F23E"/>
    <w:rsid w:val="7668E6F2"/>
    <w:rsid w:val="766D7C3C"/>
    <w:rsid w:val="766FE94A"/>
    <w:rsid w:val="767277EC"/>
    <w:rsid w:val="7672DF3B"/>
    <w:rsid w:val="7674D1EF"/>
    <w:rsid w:val="767508EF"/>
    <w:rsid w:val="76754F57"/>
    <w:rsid w:val="767607F4"/>
    <w:rsid w:val="76782D1E"/>
    <w:rsid w:val="767AD3E6"/>
    <w:rsid w:val="767B6F1F"/>
    <w:rsid w:val="767BCC21"/>
    <w:rsid w:val="767C3227"/>
    <w:rsid w:val="767CE6A1"/>
    <w:rsid w:val="767D5D09"/>
    <w:rsid w:val="767D96EB"/>
    <w:rsid w:val="767DA8DD"/>
    <w:rsid w:val="767E7E4A"/>
    <w:rsid w:val="767FE93A"/>
    <w:rsid w:val="768199C4"/>
    <w:rsid w:val="7681C310"/>
    <w:rsid w:val="768404C0"/>
    <w:rsid w:val="76843BEE"/>
    <w:rsid w:val="76852F25"/>
    <w:rsid w:val="76857634"/>
    <w:rsid w:val="76876AD9"/>
    <w:rsid w:val="768882E8"/>
    <w:rsid w:val="768994FD"/>
    <w:rsid w:val="768A4520"/>
    <w:rsid w:val="768CA9F6"/>
    <w:rsid w:val="768CE640"/>
    <w:rsid w:val="768D95DD"/>
    <w:rsid w:val="768E420A"/>
    <w:rsid w:val="768EF88A"/>
    <w:rsid w:val="76908F00"/>
    <w:rsid w:val="76944E29"/>
    <w:rsid w:val="769544BC"/>
    <w:rsid w:val="76955675"/>
    <w:rsid w:val="76960466"/>
    <w:rsid w:val="769B0099"/>
    <w:rsid w:val="769EFA43"/>
    <w:rsid w:val="769F2BD9"/>
    <w:rsid w:val="76A10092"/>
    <w:rsid w:val="76A1F297"/>
    <w:rsid w:val="76A4B062"/>
    <w:rsid w:val="76A94768"/>
    <w:rsid w:val="76AA973B"/>
    <w:rsid w:val="76AB08A6"/>
    <w:rsid w:val="76AB57A1"/>
    <w:rsid w:val="76AC75D8"/>
    <w:rsid w:val="76AE8D08"/>
    <w:rsid w:val="76AF74F8"/>
    <w:rsid w:val="76AF9FE2"/>
    <w:rsid w:val="76AFB3C6"/>
    <w:rsid w:val="76B0F8F1"/>
    <w:rsid w:val="76B2FF6B"/>
    <w:rsid w:val="76B42C71"/>
    <w:rsid w:val="76B48C87"/>
    <w:rsid w:val="76B5C7D2"/>
    <w:rsid w:val="76B641B1"/>
    <w:rsid w:val="76B69513"/>
    <w:rsid w:val="76B7423D"/>
    <w:rsid w:val="76BAEAD4"/>
    <w:rsid w:val="76BE5937"/>
    <w:rsid w:val="76C0969F"/>
    <w:rsid w:val="76C172D3"/>
    <w:rsid w:val="76C1B308"/>
    <w:rsid w:val="76C1C3BC"/>
    <w:rsid w:val="76C2C385"/>
    <w:rsid w:val="76C2CE53"/>
    <w:rsid w:val="76C3CBCB"/>
    <w:rsid w:val="76C58CD1"/>
    <w:rsid w:val="76C6B059"/>
    <w:rsid w:val="76C7E954"/>
    <w:rsid w:val="76C890B5"/>
    <w:rsid w:val="76C8BFF5"/>
    <w:rsid w:val="76CA2939"/>
    <w:rsid w:val="76CB8CAE"/>
    <w:rsid w:val="76CCA4E8"/>
    <w:rsid w:val="76CCDA6E"/>
    <w:rsid w:val="76CD0DA1"/>
    <w:rsid w:val="76CD1F47"/>
    <w:rsid w:val="76CD3249"/>
    <w:rsid w:val="76CD7BEC"/>
    <w:rsid w:val="76CD7CAF"/>
    <w:rsid w:val="76D015BC"/>
    <w:rsid w:val="76D07675"/>
    <w:rsid w:val="76D30C31"/>
    <w:rsid w:val="76D36A40"/>
    <w:rsid w:val="76D39B15"/>
    <w:rsid w:val="76D4454F"/>
    <w:rsid w:val="76D628F8"/>
    <w:rsid w:val="76D68213"/>
    <w:rsid w:val="76D6A837"/>
    <w:rsid w:val="76D79126"/>
    <w:rsid w:val="76D88FF1"/>
    <w:rsid w:val="76D9128C"/>
    <w:rsid w:val="76DB2480"/>
    <w:rsid w:val="76DC6DBF"/>
    <w:rsid w:val="76DC9FB1"/>
    <w:rsid w:val="76DCB3BE"/>
    <w:rsid w:val="76DF692E"/>
    <w:rsid w:val="76E13E20"/>
    <w:rsid w:val="76E23B4B"/>
    <w:rsid w:val="76E4464D"/>
    <w:rsid w:val="76E483F9"/>
    <w:rsid w:val="76E610D0"/>
    <w:rsid w:val="76E65BFE"/>
    <w:rsid w:val="76E9F71B"/>
    <w:rsid w:val="76EA75F7"/>
    <w:rsid w:val="76EC3E69"/>
    <w:rsid w:val="76ED213E"/>
    <w:rsid w:val="76EE0C9B"/>
    <w:rsid w:val="76EF055B"/>
    <w:rsid w:val="76F04B93"/>
    <w:rsid w:val="76F2778F"/>
    <w:rsid w:val="76F2D76A"/>
    <w:rsid w:val="76F6B35D"/>
    <w:rsid w:val="76F8E069"/>
    <w:rsid w:val="76FC5BC3"/>
    <w:rsid w:val="76FF5DE4"/>
    <w:rsid w:val="77003B98"/>
    <w:rsid w:val="7702CDFA"/>
    <w:rsid w:val="7702FB84"/>
    <w:rsid w:val="7703AC8C"/>
    <w:rsid w:val="77043288"/>
    <w:rsid w:val="77043E02"/>
    <w:rsid w:val="77044C9B"/>
    <w:rsid w:val="7705B033"/>
    <w:rsid w:val="7705FA8C"/>
    <w:rsid w:val="7708D210"/>
    <w:rsid w:val="770A3781"/>
    <w:rsid w:val="770BE981"/>
    <w:rsid w:val="770C4452"/>
    <w:rsid w:val="770C8B02"/>
    <w:rsid w:val="770F1AD4"/>
    <w:rsid w:val="770FFFAE"/>
    <w:rsid w:val="77104BF0"/>
    <w:rsid w:val="7710B323"/>
    <w:rsid w:val="7715706B"/>
    <w:rsid w:val="7716F6A1"/>
    <w:rsid w:val="7717A16F"/>
    <w:rsid w:val="771AA713"/>
    <w:rsid w:val="771AAEA6"/>
    <w:rsid w:val="771BD0E9"/>
    <w:rsid w:val="771CC3FE"/>
    <w:rsid w:val="771CEAE2"/>
    <w:rsid w:val="771DBE31"/>
    <w:rsid w:val="771E0A30"/>
    <w:rsid w:val="771EE884"/>
    <w:rsid w:val="7720F798"/>
    <w:rsid w:val="7722F726"/>
    <w:rsid w:val="7723FFC0"/>
    <w:rsid w:val="77261AF5"/>
    <w:rsid w:val="772655D5"/>
    <w:rsid w:val="77285187"/>
    <w:rsid w:val="772AAD20"/>
    <w:rsid w:val="772B814E"/>
    <w:rsid w:val="772C2468"/>
    <w:rsid w:val="772C84DA"/>
    <w:rsid w:val="7731A38A"/>
    <w:rsid w:val="77322F6B"/>
    <w:rsid w:val="7733F203"/>
    <w:rsid w:val="773436F1"/>
    <w:rsid w:val="77344042"/>
    <w:rsid w:val="7737B9AC"/>
    <w:rsid w:val="7738ABAC"/>
    <w:rsid w:val="7738D070"/>
    <w:rsid w:val="7738FBD5"/>
    <w:rsid w:val="77399C11"/>
    <w:rsid w:val="773B65DF"/>
    <w:rsid w:val="773BF919"/>
    <w:rsid w:val="773ED1CA"/>
    <w:rsid w:val="774165BA"/>
    <w:rsid w:val="7741F8A1"/>
    <w:rsid w:val="77421457"/>
    <w:rsid w:val="774260AE"/>
    <w:rsid w:val="77426827"/>
    <w:rsid w:val="77430061"/>
    <w:rsid w:val="77435F06"/>
    <w:rsid w:val="7744D18F"/>
    <w:rsid w:val="7744EE2C"/>
    <w:rsid w:val="774590D1"/>
    <w:rsid w:val="77464410"/>
    <w:rsid w:val="774AB860"/>
    <w:rsid w:val="774ADBB4"/>
    <w:rsid w:val="774B6CF1"/>
    <w:rsid w:val="774F94ED"/>
    <w:rsid w:val="775032CF"/>
    <w:rsid w:val="775304A2"/>
    <w:rsid w:val="775539C4"/>
    <w:rsid w:val="7755A45B"/>
    <w:rsid w:val="7755D6B4"/>
    <w:rsid w:val="77569C13"/>
    <w:rsid w:val="7757CD17"/>
    <w:rsid w:val="7757D344"/>
    <w:rsid w:val="775847D1"/>
    <w:rsid w:val="7758AB60"/>
    <w:rsid w:val="7759266B"/>
    <w:rsid w:val="775976B4"/>
    <w:rsid w:val="775AAADE"/>
    <w:rsid w:val="775D0CD4"/>
    <w:rsid w:val="775F9C28"/>
    <w:rsid w:val="77618740"/>
    <w:rsid w:val="77626456"/>
    <w:rsid w:val="7762A00D"/>
    <w:rsid w:val="7762B392"/>
    <w:rsid w:val="776303E8"/>
    <w:rsid w:val="7764163C"/>
    <w:rsid w:val="77664CEC"/>
    <w:rsid w:val="7766E8D6"/>
    <w:rsid w:val="7766F168"/>
    <w:rsid w:val="776A7BD0"/>
    <w:rsid w:val="776AA460"/>
    <w:rsid w:val="776C9383"/>
    <w:rsid w:val="776D3316"/>
    <w:rsid w:val="7770EB79"/>
    <w:rsid w:val="777275CA"/>
    <w:rsid w:val="777291BE"/>
    <w:rsid w:val="7772C495"/>
    <w:rsid w:val="77736C13"/>
    <w:rsid w:val="7776874F"/>
    <w:rsid w:val="77785193"/>
    <w:rsid w:val="777B2D6F"/>
    <w:rsid w:val="777C3DA8"/>
    <w:rsid w:val="777C66B1"/>
    <w:rsid w:val="777DBDA6"/>
    <w:rsid w:val="777F7127"/>
    <w:rsid w:val="777FDE9E"/>
    <w:rsid w:val="777FF692"/>
    <w:rsid w:val="7782A617"/>
    <w:rsid w:val="7782F13F"/>
    <w:rsid w:val="77833F78"/>
    <w:rsid w:val="77847A34"/>
    <w:rsid w:val="77860654"/>
    <w:rsid w:val="778701E3"/>
    <w:rsid w:val="778B6BB5"/>
    <w:rsid w:val="778E14D3"/>
    <w:rsid w:val="778E70ED"/>
    <w:rsid w:val="778F571B"/>
    <w:rsid w:val="779031CE"/>
    <w:rsid w:val="779037A6"/>
    <w:rsid w:val="7790F05A"/>
    <w:rsid w:val="77928D15"/>
    <w:rsid w:val="779323C8"/>
    <w:rsid w:val="7793B945"/>
    <w:rsid w:val="77943A67"/>
    <w:rsid w:val="779470BF"/>
    <w:rsid w:val="7794EDC0"/>
    <w:rsid w:val="7795369C"/>
    <w:rsid w:val="77957D3A"/>
    <w:rsid w:val="7795D1B7"/>
    <w:rsid w:val="779618CB"/>
    <w:rsid w:val="77963A5F"/>
    <w:rsid w:val="7796989E"/>
    <w:rsid w:val="7798BBC9"/>
    <w:rsid w:val="77998053"/>
    <w:rsid w:val="779B95B4"/>
    <w:rsid w:val="779C6EE3"/>
    <w:rsid w:val="779C9B55"/>
    <w:rsid w:val="779D7ECE"/>
    <w:rsid w:val="779DEE54"/>
    <w:rsid w:val="779F970C"/>
    <w:rsid w:val="77A0BB66"/>
    <w:rsid w:val="77A18B16"/>
    <w:rsid w:val="77AFF7F5"/>
    <w:rsid w:val="77B0DA64"/>
    <w:rsid w:val="77B50BCE"/>
    <w:rsid w:val="77B621A8"/>
    <w:rsid w:val="77B7D9D6"/>
    <w:rsid w:val="77B7DCDD"/>
    <w:rsid w:val="77B83B09"/>
    <w:rsid w:val="77B874FA"/>
    <w:rsid w:val="77B87BAE"/>
    <w:rsid w:val="77B92511"/>
    <w:rsid w:val="77B9BF26"/>
    <w:rsid w:val="77BB1894"/>
    <w:rsid w:val="77BCDB19"/>
    <w:rsid w:val="77BFD1AA"/>
    <w:rsid w:val="77BFE16B"/>
    <w:rsid w:val="77C098F3"/>
    <w:rsid w:val="77C1E7A9"/>
    <w:rsid w:val="77C33EDF"/>
    <w:rsid w:val="77C608CA"/>
    <w:rsid w:val="77C6C791"/>
    <w:rsid w:val="77C96DDE"/>
    <w:rsid w:val="77CC80D0"/>
    <w:rsid w:val="77CD5BB3"/>
    <w:rsid w:val="77CE6F17"/>
    <w:rsid w:val="77D034CA"/>
    <w:rsid w:val="77D12FBF"/>
    <w:rsid w:val="77D2444B"/>
    <w:rsid w:val="77D7CA47"/>
    <w:rsid w:val="77D8A82F"/>
    <w:rsid w:val="77DA2D96"/>
    <w:rsid w:val="77DAA1DC"/>
    <w:rsid w:val="77DBC9EC"/>
    <w:rsid w:val="77DC0C1D"/>
    <w:rsid w:val="77DD367D"/>
    <w:rsid w:val="77DEA2B3"/>
    <w:rsid w:val="77DF01C6"/>
    <w:rsid w:val="77E117B6"/>
    <w:rsid w:val="77E12154"/>
    <w:rsid w:val="77E1A062"/>
    <w:rsid w:val="77E34DC5"/>
    <w:rsid w:val="77E3F369"/>
    <w:rsid w:val="77E54154"/>
    <w:rsid w:val="77E5AE07"/>
    <w:rsid w:val="77E5FDFB"/>
    <w:rsid w:val="77EA24BB"/>
    <w:rsid w:val="77EA4C3C"/>
    <w:rsid w:val="77EBD3C4"/>
    <w:rsid w:val="77EC80D5"/>
    <w:rsid w:val="77EEDCD4"/>
    <w:rsid w:val="77EFD8A5"/>
    <w:rsid w:val="77F16542"/>
    <w:rsid w:val="77F29244"/>
    <w:rsid w:val="77F29261"/>
    <w:rsid w:val="77F40650"/>
    <w:rsid w:val="77F5FE43"/>
    <w:rsid w:val="77F6FEA5"/>
    <w:rsid w:val="77F85B66"/>
    <w:rsid w:val="77F8F9BB"/>
    <w:rsid w:val="77F9DD2A"/>
    <w:rsid w:val="77FA5994"/>
    <w:rsid w:val="77FCD97E"/>
    <w:rsid w:val="77FD5B00"/>
    <w:rsid w:val="77FD66DB"/>
    <w:rsid w:val="77FF5FB4"/>
    <w:rsid w:val="78002675"/>
    <w:rsid w:val="7800CCD1"/>
    <w:rsid w:val="7802D419"/>
    <w:rsid w:val="78058876"/>
    <w:rsid w:val="7805902A"/>
    <w:rsid w:val="780607FD"/>
    <w:rsid w:val="7807BCBA"/>
    <w:rsid w:val="7807C203"/>
    <w:rsid w:val="780A0283"/>
    <w:rsid w:val="780A8ABF"/>
    <w:rsid w:val="780AE1AE"/>
    <w:rsid w:val="780AF31F"/>
    <w:rsid w:val="780C4A2F"/>
    <w:rsid w:val="780E5EF4"/>
    <w:rsid w:val="780E99F2"/>
    <w:rsid w:val="780EB5A1"/>
    <w:rsid w:val="780FF0BC"/>
    <w:rsid w:val="781044EC"/>
    <w:rsid w:val="78112143"/>
    <w:rsid w:val="78115826"/>
    <w:rsid w:val="7812D811"/>
    <w:rsid w:val="78143A5E"/>
    <w:rsid w:val="78147CB3"/>
    <w:rsid w:val="78156ABF"/>
    <w:rsid w:val="78175AA4"/>
    <w:rsid w:val="7817F17F"/>
    <w:rsid w:val="781808CD"/>
    <w:rsid w:val="78185F77"/>
    <w:rsid w:val="781874E8"/>
    <w:rsid w:val="78193AA2"/>
    <w:rsid w:val="7819EE57"/>
    <w:rsid w:val="781AA802"/>
    <w:rsid w:val="781BBDC2"/>
    <w:rsid w:val="781BF1F7"/>
    <w:rsid w:val="781CB906"/>
    <w:rsid w:val="781E6956"/>
    <w:rsid w:val="7820C990"/>
    <w:rsid w:val="782351BE"/>
    <w:rsid w:val="7823FC34"/>
    <w:rsid w:val="7827565B"/>
    <w:rsid w:val="78276E0F"/>
    <w:rsid w:val="7827E9B5"/>
    <w:rsid w:val="78285A22"/>
    <w:rsid w:val="782D65AD"/>
    <w:rsid w:val="782F50C8"/>
    <w:rsid w:val="7830932F"/>
    <w:rsid w:val="78315FAC"/>
    <w:rsid w:val="78322C1E"/>
    <w:rsid w:val="783329C7"/>
    <w:rsid w:val="783521A0"/>
    <w:rsid w:val="78355A5E"/>
    <w:rsid w:val="7835954F"/>
    <w:rsid w:val="7835988B"/>
    <w:rsid w:val="7836F3AC"/>
    <w:rsid w:val="7838D896"/>
    <w:rsid w:val="78395B2B"/>
    <w:rsid w:val="783AE2D1"/>
    <w:rsid w:val="783C99B3"/>
    <w:rsid w:val="783CA688"/>
    <w:rsid w:val="783D53D8"/>
    <w:rsid w:val="783D8B91"/>
    <w:rsid w:val="783E3346"/>
    <w:rsid w:val="783E7555"/>
    <w:rsid w:val="783F1A2B"/>
    <w:rsid w:val="783F5DA0"/>
    <w:rsid w:val="783F8335"/>
    <w:rsid w:val="783FCF7B"/>
    <w:rsid w:val="783FE0B0"/>
    <w:rsid w:val="784117F7"/>
    <w:rsid w:val="78439BE9"/>
    <w:rsid w:val="784433C1"/>
    <w:rsid w:val="78443FC9"/>
    <w:rsid w:val="78462A37"/>
    <w:rsid w:val="784A5310"/>
    <w:rsid w:val="784AB5BA"/>
    <w:rsid w:val="784DD7FA"/>
    <w:rsid w:val="784E8A3C"/>
    <w:rsid w:val="784F4182"/>
    <w:rsid w:val="7850F380"/>
    <w:rsid w:val="7851BD01"/>
    <w:rsid w:val="78527373"/>
    <w:rsid w:val="7852A9C1"/>
    <w:rsid w:val="785345F0"/>
    <w:rsid w:val="785360B1"/>
    <w:rsid w:val="785512C3"/>
    <w:rsid w:val="78553D26"/>
    <w:rsid w:val="78564660"/>
    <w:rsid w:val="7858AB75"/>
    <w:rsid w:val="785997EC"/>
    <w:rsid w:val="785A386F"/>
    <w:rsid w:val="785BDF84"/>
    <w:rsid w:val="785CE19B"/>
    <w:rsid w:val="785E0924"/>
    <w:rsid w:val="785E5BAC"/>
    <w:rsid w:val="785EF727"/>
    <w:rsid w:val="785FA5C5"/>
    <w:rsid w:val="785FFA9A"/>
    <w:rsid w:val="7860FD07"/>
    <w:rsid w:val="78626464"/>
    <w:rsid w:val="78627A9B"/>
    <w:rsid w:val="7862A097"/>
    <w:rsid w:val="786320E1"/>
    <w:rsid w:val="786447A1"/>
    <w:rsid w:val="78656708"/>
    <w:rsid w:val="786572C2"/>
    <w:rsid w:val="7867A153"/>
    <w:rsid w:val="7868E42F"/>
    <w:rsid w:val="786C03B5"/>
    <w:rsid w:val="786DFE25"/>
    <w:rsid w:val="786EF20E"/>
    <w:rsid w:val="786FE03C"/>
    <w:rsid w:val="787003CC"/>
    <w:rsid w:val="7870EC15"/>
    <w:rsid w:val="7871F3B7"/>
    <w:rsid w:val="7873F1D9"/>
    <w:rsid w:val="7875EA41"/>
    <w:rsid w:val="78761E50"/>
    <w:rsid w:val="78763F69"/>
    <w:rsid w:val="78764F0B"/>
    <w:rsid w:val="78773F88"/>
    <w:rsid w:val="7877E61A"/>
    <w:rsid w:val="787ABB55"/>
    <w:rsid w:val="787DBB83"/>
    <w:rsid w:val="787DC987"/>
    <w:rsid w:val="787E7CFF"/>
    <w:rsid w:val="787E8C85"/>
    <w:rsid w:val="78849898"/>
    <w:rsid w:val="7884E5E6"/>
    <w:rsid w:val="7884F1C8"/>
    <w:rsid w:val="788583D4"/>
    <w:rsid w:val="788589AE"/>
    <w:rsid w:val="788723B5"/>
    <w:rsid w:val="78899D4E"/>
    <w:rsid w:val="7889AA64"/>
    <w:rsid w:val="788B2D18"/>
    <w:rsid w:val="788CA9C4"/>
    <w:rsid w:val="788CF5BE"/>
    <w:rsid w:val="788DBB75"/>
    <w:rsid w:val="788DE4DE"/>
    <w:rsid w:val="788F01D3"/>
    <w:rsid w:val="7890A81A"/>
    <w:rsid w:val="7891DD46"/>
    <w:rsid w:val="7892DED6"/>
    <w:rsid w:val="78938BB5"/>
    <w:rsid w:val="7895A5D4"/>
    <w:rsid w:val="789688D1"/>
    <w:rsid w:val="7897807C"/>
    <w:rsid w:val="7897A079"/>
    <w:rsid w:val="7898D5DE"/>
    <w:rsid w:val="7898F47A"/>
    <w:rsid w:val="78993157"/>
    <w:rsid w:val="78995983"/>
    <w:rsid w:val="7899C1FC"/>
    <w:rsid w:val="789B26A5"/>
    <w:rsid w:val="789CC7EC"/>
    <w:rsid w:val="789D4366"/>
    <w:rsid w:val="789E130A"/>
    <w:rsid w:val="78A16E3E"/>
    <w:rsid w:val="78A1C8E9"/>
    <w:rsid w:val="78A39304"/>
    <w:rsid w:val="78A5E5F4"/>
    <w:rsid w:val="78A83239"/>
    <w:rsid w:val="78A9A488"/>
    <w:rsid w:val="78AAE2C5"/>
    <w:rsid w:val="78AB08FD"/>
    <w:rsid w:val="78ACB814"/>
    <w:rsid w:val="78ACD45E"/>
    <w:rsid w:val="78AD4103"/>
    <w:rsid w:val="78AF2AD1"/>
    <w:rsid w:val="78AF97BF"/>
    <w:rsid w:val="78AFA156"/>
    <w:rsid w:val="78B2CFBD"/>
    <w:rsid w:val="78B2EF90"/>
    <w:rsid w:val="78B5721D"/>
    <w:rsid w:val="78B61298"/>
    <w:rsid w:val="78B7781F"/>
    <w:rsid w:val="78B791E3"/>
    <w:rsid w:val="78B86F28"/>
    <w:rsid w:val="78B8A2D8"/>
    <w:rsid w:val="78B8AEC9"/>
    <w:rsid w:val="78BB1B2D"/>
    <w:rsid w:val="78BC6AAB"/>
    <w:rsid w:val="78BDDF53"/>
    <w:rsid w:val="78C1BD1C"/>
    <w:rsid w:val="78C23BC8"/>
    <w:rsid w:val="78C340F3"/>
    <w:rsid w:val="78C3B4D1"/>
    <w:rsid w:val="78C45E36"/>
    <w:rsid w:val="78C4665B"/>
    <w:rsid w:val="78C73B3A"/>
    <w:rsid w:val="78C74535"/>
    <w:rsid w:val="78C928E5"/>
    <w:rsid w:val="78C95936"/>
    <w:rsid w:val="78C9CEF4"/>
    <w:rsid w:val="78CAF9AC"/>
    <w:rsid w:val="78CC9AF6"/>
    <w:rsid w:val="78CDEA9C"/>
    <w:rsid w:val="78CEB357"/>
    <w:rsid w:val="78D07039"/>
    <w:rsid w:val="78D14A4D"/>
    <w:rsid w:val="78D16FC3"/>
    <w:rsid w:val="78D19CBF"/>
    <w:rsid w:val="78D1EE3A"/>
    <w:rsid w:val="78D378DD"/>
    <w:rsid w:val="78D3AB3A"/>
    <w:rsid w:val="78D3B27C"/>
    <w:rsid w:val="78D4CF6E"/>
    <w:rsid w:val="78D7D8C0"/>
    <w:rsid w:val="78D8F5A1"/>
    <w:rsid w:val="78DC8394"/>
    <w:rsid w:val="78DE8975"/>
    <w:rsid w:val="78DEC050"/>
    <w:rsid w:val="78E07451"/>
    <w:rsid w:val="78E17FFB"/>
    <w:rsid w:val="78E21471"/>
    <w:rsid w:val="78E2C574"/>
    <w:rsid w:val="78E46262"/>
    <w:rsid w:val="78E5B370"/>
    <w:rsid w:val="78E61390"/>
    <w:rsid w:val="78E6AA91"/>
    <w:rsid w:val="78E730C8"/>
    <w:rsid w:val="78E78676"/>
    <w:rsid w:val="78E8AFDF"/>
    <w:rsid w:val="78EAE125"/>
    <w:rsid w:val="78EAF2D6"/>
    <w:rsid w:val="78EBB625"/>
    <w:rsid w:val="78EE5578"/>
    <w:rsid w:val="78EF0AD2"/>
    <w:rsid w:val="78EFAB46"/>
    <w:rsid w:val="78F095F6"/>
    <w:rsid w:val="78F1130E"/>
    <w:rsid w:val="78F135B9"/>
    <w:rsid w:val="78F272DD"/>
    <w:rsid w:val="78F37108"/>
    <w:rsid w:val="78F3A3A5"/>
    <w:rsid w:val="78F4B38A"/>
    <w:rsid w:val="78F505A5"/>
    <w:rsid w:val="78F78C82"/>
    <w:rsid w:val="78F9C2B3"/>
    <w:rsid w:val="78F9D59F"/>
    <w:rsid w:val="78FAAF68"/>
    <w:rsid w:val="78FAC50A"/>
    <w:rsid w:val="78FB099F"/>
    <w:rsid w:val="78FB2BDE"/>
    <w:rsid w:val="78FB2FD3"/>
    <w:rsid w:val="78FB5C82"/>
    <w:rsid w:val="78FC2319"/>
    <w:rsid w:val="78FF1B76"/>
    <w:rsid w:val="790085DA"/>
    <w:rsid w:val="79029E96"/>
    <w:rsid w:val="7902EFA8"/>
    <w:rsid w:val="79032DB2"/>
    <w:rsid w:val="79033511"/>
    <w:rsid w:val="7904AFFD"/>
    <w:rsid w:val="790AD56E"/>
    <w:rsid w:val="790B6FE3"/>
    <w:rsid w:val="790BAB8C"/>
    <w:rsid w:val="790C25A9"/>
    <w:rsid w:val="790CF35D"/>
    <w:rsid w:val="790D2D59"/>
    <w:rsid w:val="790E7BCA"/>
    <w:rsid w:val="790F86E8"/>
    <w:rsid w:val="790FF532"/>
    <w:rsid w:val="7910DC0A"/>
    <w:rsid w:val="79135CE4"/>
    <w:rsid w:val="7913B423"/>
    <w:rsid w:val="7914063D"/>
    <w:rsid w:val="79150E31"/>
    <w:rsid w:val="791644EC"/>
    <w:rsid w:val="79179551"/>
    <w:rsid w:val="7918C4ED"/>
    <w:rsid w:val="7919D512"/>
    <w:rsid w:val="791CB93A"/>
    <w:rsid w:val="791E1F9F"/>
    <w:rsid w:val="791E3B0D"/>
    <w:rsid w:val="791EBF48"/>
    <w:rsid w:val="7920C350"/>
    <w:rsid w:val="7920E9E9"/>
    <w:rsid w:val="7921B620"/>
    <w:rsid w:val="7921D6A8"/>
    <w:rsid w:val="79264D7F"/>
    <w:rsid w:val="79277C6C"/>
    <w:rsid w:val="79291D9B"/>
    <w:rsid w:val="7929B492"/>
    <w:rsid w:val="792A21BC"/>
    <w:rsid w:val="792BF989"/>
    <w:rsid w:val="792C5DB3"/>
    <w:rsid w:val="792F64D2"/>
    <w:rsid w:val="79302154"/>
    <w:rsid w:val="7930FC2E"/>
    <w:rsid w:val="7932AF90"/>
    <w:rsid w:val="793371F3"/>
    <w:rsid w:val="7934CE6F"/>
    <w:rsid w:val="79353682"/>
    <w:rsid w:val="79356092"/>
    <w:rsid w:val="79364F7B"/>
    <w:rsid w:val="7936B3AE"/>
    <w:rsid w:val="79380E8F"/>
    <w:rsid w:val="793B2861"/>
    <w:rsid w:val="793D6A9A"/>
    <w:rsid w:val="793D81D3"/>
    <w:rsid w:val="793DC99B"/>
    <w:rsid w:val="793E087F"/>
    <w:rsid w:val="793E0E61"/>
    <w:rsid w:val="794443C9"/>
    <w:rsid w:val="7944D2DF"/>
    <w:rsid w:val="7945278B"/>
    <w:rsid w:val="794590C4"/>
    <w:rsid w:val="7945A15E"/>
    <w:rsid w:val="79463AF3"/>
    <w:rsid w:val="7946C466"/>
    <w:rsid w:val="794AD3E8"/>
    <w:rsid w:val="794B5C2B"/>
    <w:rsid w:val="794BDB09"/>
    <w:rsid w:val="794D5E5C"/>
    <w:rsid w:val="794EBCA4"/>
    <w:rsid w:val="7950DB26"/>
    <w:rsid w:val="795227F1"/>
    <w:rsid w:val="7952B778"/>
    <w:rsid w:val="7952F203"/>
    <w:rsid w:val="795322FB"/>
    <w:rsid w:val="79532385"/>
    <w:rsid w:val="7953D97F"/>
    <w:rsid w:val="79575A5D"/>
    <w:rsid w:val="79576630"/>
    <w:rsid w:val="79585456"/>
    <w:rsid w:val="7958DA7F"/>
    <w:rsid w:val="795911F6"/>
    <w:rsid w:val="79592B48"/>
    <w:rsid w:val="7959ADCC"/>
    <w:rsid w:val="795AF47A"/>
    <w:rsid w:val="795B509B"/>
    <w:rsid w:val="795BDBBF"/>
    <w:rsid w:val="795C199B"/>
    <w:rsid w:val="795C7C2E"/>
    <w:rsid w:val="795E3F30"/>
    <w:rsid w:val="795FF415"/>
    <w:rsid w:val="7961C870"/>
    <w:rsid w:val="79629294"/>
    <w:rsid w:val="79636165"/>
    <w:rsid w:val="7963EB20"/>
    <w:rsid w:val="79654241"/>
    <w:rsid w:val="7965F31F"/>
    <w:rsid w:val="79674804"/>
    <w:rsid w:val="796879A7"/>
    <w:rsid w:val="79689455"/>
    <w:rsid w:val="7968C543"/>
    <w:rsid w:val="7969486B"/>
    <w:rsid w:val="796B29C3"/>
    <w:rsid w:val="796BC1FF"/>
    <w:rsid w:val="796CD193"/>
    <w:rsid w:val="796D5B4F"/>
    <w:rsid w:val="796DF991"/>
    <w:rsid w:val="7971542C"/>
    <w:rsid w:val="7972E010"/>
    <w:rsid w:val="7974FF29"/>
    <w:rsid w:val="797559C5"/>
    <w:rsid w:val="79765CEA"/>
    <w:rsid w:val="79787802"/>
    <w:rsid w:val="797AE2F7"/>
    <w:rsid w:val="797E0E37"/>
    <w:rsid w:val="7980F4BE"/>
    <w:rsid w:val="79818900"/>
    <w:rsid w:val="79825445"/>
    <w:rsid w:val="7982AFB0"/>
    <w:rsid w:val="7982ECE3"/>
    <w:rsid w:val="798576FD"/>
    <w:rsid w:val="7985C9B5"/>
    <w:rsid w:val="79863C3E"/>
    <w:rsid w:val="7986DAEA"/>
    <w:rsid w:val="7987CEC8"/>
    <w:rsid w:val="79887D53"/>
    <w:rsid w:val="798A0F64"/>
    <w:rsid w:val="798A6F54"/>
    <w:rsid w:val="798ABC84"/>
    <w:rsid w:val="798DB027"/>
    <w:rsid w:val="798E4E12"/>
    <w:rsid w:val="7990BB8F"/>
    <w:rsid w:val="79918A7E"/>
    <w:rsid w:val="7991C49A"/>
    <w:rsid w:val="79924B62"/>
    <w:rsid w:val="79926670"/>
    <w:rsid w:val="79940C2A"/>
    <w:rsid w:val="79958D13"/>
    <w:rsid w:val="7998D903"/>
    <w:rsid w:val="7999C55E"/>
    <w:rsid w:val="799B5125"/>
    <w:rsid w:val="799E07AC"/>
    <w:rsid w:val="799F0CD2"/>
    <w:rsid w:val="799F89EF"/>
    <w:rsid w:val="79A04809"/>
    <w:rsid w:val="79A0527D"/>
    <w:rsid w:val="79A08DD8"/>
    <w:rsid w:val="79A0F266"/>
    <w:rsid w:val="79A11D55"/>
    <w:rsid w:val="79A170C4"/>
    <w:rsid w:val="79A1874B"/>
    <w:rsid w:val="79A1ECC7"/>
    <w:rsid w:val="79A27E45"/>
    <w:rsid w:val="79A3C930"/>
    <w:rsid w:val="79A63676"/>
    <w:rsid w:val="79A68DF4"/>
    <w:rsid w:val="79A6FD84"/>
    <w:rsid w:val="79A74D30"/>
    <w:rsid w:val="79A7A92E"/>
    <w:rsid w:val="79A81A48"/>
    <w:rsid w:val="79A81EC8"/>
    <w:rsid w:val="79A94881"/>
    <w:rsid w:val="79A9A682"/>
    <w:rsid w:val="79AC5BFF"/>
    <w:rsid w:val="79ACC2E7"/>
    <w:rsid w:val="79AD93E3"/>
    <w:rsid w:val="79AE8900"/>
    <w:rsid w:val="79AFDF56"/>
    <w:rsid w:val="79B016CC"/>
    <w:rsid w:val="79B093C7"/>
    <w:rsid w:val="79B0FA03"/>
    <w:rsid w:val="79B124DF"/>
    <w:rsid w:val="79B1878C"/>
    <w:rsid w:val="79B1F75D"/>
    <w:rsid w:val="79B2F340"/>
    <w:rsid w:val="79B3FA6F"/>
    <w:rsid w:val="79B425AA"/>
    <w:rsid w:val="79B695D5"/>
    <w:rsid w:val="79B72017"/>
    <w:rsid w:val="79B7FE52"/>
    <w:rsid w:val="79B86150"/>
    <w:rsid w:val="79B911D0"/>
    <w:rsid w:val="79BAD70D"/>
    <w:rsid w:val="79BB8261"/>
    <w:rsid w:val="79BBB274"/>
    <w:rsid w:val="79BD49FE"/>
    <w:rsid w:val="79C11573"/>
    <w:rsid w:val="79C2A591"/>
    <w:rsid w:val="79C34472"/>
    <w:rsid w:val="79C4F4C7"/>
    <w:rsid w:val="79C699F3"/>
    <w:rsid w:val="79C8EE30"/>
    <w:rsid w:val="79C92DF9"/>
    <w:rsid w:val="79CA45D5"/>
    <w:rsid w:val="79CD0DCC"/>
    <w:rsid w:val="79CF42D8"/>
    <w:rsid w:val="79CFB33B"/>
    <w:rsid w:val="79D145EE"/>
    <w:rsid w:val="79D1D945"/>
    <w:rsid w:val="79D1FEB3"/>
    <w:rsid w:val="79D62C68"/>
    <w:rsid w:val="79D79168"/>
    <w:rsid w:val="79D91767"/>
    <w:rsid w:val="79D9ED0B"/>
    <w:rsid w:val="79DA8ED2"/>
    <w:rsid w:val="79DB127F"/>
    <w:rsid w:val="79DB2E01"/>
    <w:rsid w:val="79DC8553"/>
    <w:rsid w:val="79DC88B4"/>
    <w:rsid w:val="79DDCD27"/>
    <w:rsid w:val="79DE293E"/>
    <w:rsid w:val="79DF4CEF"/>
    <w:rsid w:val="79DFC2D8"/>
    <w:rsid w:val="79E07857"/>
    <w:rsid w:val="79E0F3B1"/>
    <w:rsid w:val="79E11F1B"/>
    <w:rsid w:val="79E4723E"/>
    <w:rsid w:val="79E4CF85"/>
    <w:rsid w:val="79E4DA73"/>
    <w:rsid w:val="79E5440D"/>
    <w:rsid w:val="79E5A04B"/>
    <w:rsid w:val="79E7044D"/>
    <w:rsid w:val="79E72D22"/>
    <w:rsid w:val="79E845C4"/>
    <w:rsid w:val="79EADB5E"/>
    <w:rsid w:val="79EB38F4"/>
    <w:rsid w:val="79EE5F9C"/>
    <w:rsid w:val="79EF9D35"/>
    <w:rsid w:val="79F11528"/>
    <w:rsid w:val="79F25F8A"/>
    <w:rsid w:val="79F28525"/>
    <w:rsid w:val="79F49BBB"/>
    <w:rsid w:val="79F784E6"/>
    <w:rsid w:val="79F9E75B"/>
    <w:rsid w:val="79FA21A9"/>
    <w:rsid w:val="79FCCD68"/>
    <w:rsid w:val="79FEB2E8"/>
    <w:rsid w:val="7A022927"/>
    <w:rsid w:val="7A04CBD7"/>
    <w:rsid w:val="7A053BC9"/>
    <w:rsid w:val="7A0644A3"/>
    <w:rsid w:val="7A06D4BA"/>
    <w:rsid w:val="7A081F3F"/>
    <w:rsid w:val="7A0A571B"/>
    <w:rsid w:val="7A0AED28"/>
    <w:rsid w:val="7A0B82C7"/>
    <w:rsid w:val="7A0CF2F7"/>
    <w:rsid w:val="7A0FFE0D"/>
    <w:rsid w:val="7A10B524"/>
    <w:rsid w:val="7A124C82"/>
    <w:rsid w:val="7A128C28"/>
    <w:rsid w:val="7A13A954"/>
    <w:rsid w:val="7A156346"/>
    <w:rsid w:val="7A1718B0"/>
    <w:rsid w:val="7A189B10"/>
    <w:rsid w:val="7A18FD8D"/>
    <w:rsid w:val="7A1924A0"/>
    <w:rsid w:val="7A193989"/>
    <w:rsid w:val="7A1B08E4"/>
    <w:rsid w:val="7A1C36D9"/>
    <w:rsid w:val="7A1D27B4"/>
    <w:rsid w:val="7A1ED9F0"/>
    <w:rsid w:val="7A222D04"/>
    <w:rsid w:val="7A224F1E"/>
    <w:rsid w:val="7A236F11"/>
    <w:rsid w:val="7A25D8F5"/>
    <w:rsid w:val="7A25DDDA"/>
    <w:rsid w:val="7A26B835"/>
    <w:rsid w:val="7A26C3CC"/>
    <w:rsid w:val="7A26DE92"/>
    <w:rsid w:val="7A278012"/>
    <w:rsid w:val="7A292942"/>
    <w:rsid w:val="7A29A957"/>
    <w:rsid w:val="7A2B1524"/>
    <w:rsid w:val="7A31795C"/>
    <w:rsid w:val="7A31D5FA"/>
    <w:rsid w:val="7A31E111"/>
    <w:rsid w:val="7A31EEF7"/>
    <w:rsid w:val="7A32BEF2"/>
    <w:rsid w:val="7A32D093"/>
    <w:rsid w:val="7A32F50E"/>
    <w:rsid w:val="7A349B6C"/>
    <w:rsid w:val="7A35430A"/>
    <w:rsid w:val="7A3576BE"/>
    <w:rsid w:val="7A373953"/>
    <w:rsid w:val="7A392888"/>
    <w:rsid w:val="7A3A39B2"/>
    <w:rsid w:val="7A3D378E"/>
    <w:rsid w:val="7A3E7F31"/>
    <w:rsid w:val="7A3FD281"/>
    <w:rsid w:val="7A3FF384"/>
    <w:rsid w:val="7A40F3B3"/>
    <w:rsid w:val="7A427D7E"/>
    <w:rsid w:val="7A42B433"/>
    <w:rsid w:val="7A438265"/>
    <w:rsid w:val="7A444B45"/>
    <w:rsid w:val="7A458D4E"/>
    <w:rsid w:val="7A4AC90B"/>
    <w:rsid w:val="7A4BB76B"/>
    <w:rsid w:val="7A4C8DF4"/>
    <w:rsid w:val="7A4E0852"/>
    <w:rsid w:val="7A4EA01E"/>
    <w:rsid w:val="7A4EA2C7"/>
    <w:rsid w:val="7A4F2E29"/>
    <w:rsid w:val="7A4F4163"/>
    <w:rsid w:val="7A4F7EB5"/>
    <w:rsid w:val="7A5515D6"/>
    <w:rsid w:val="7A563AAF"/>
    <w:rsid w:val="7A564DD5"/>
    <w:rsid w:val="7A566A43"/>
    <w:rsid w:val="7A57CAFF"/>
    <w:rsid w:val="7A5808DE"/>
    <w:rsid w:val="7A594226"/>
    <w:rsid w:val="7A59FB10"/>
    <w:rsid w:val="7A5AF5E8"/>
    <w:rsid w:val="7A5CCB83"/>
    <w:rsid w:val="7A5CE966"/>
    <w:rsid w:val="7A5E2D5F"/>
    <w:rsid w:val="7A60CDE6"/>
    <w:rsid w:val="7A619B5D"/>
    <w:rsid w:val="7A61D4B6"/>
    <w:rsid w:val="7A627A34"/>
    <w:rsid w:val="7A63B5C7"/>
    <w:rsid w:val="7A646427"/>
    <w:rsid w:val="7A666BAF"/>
    <w:rsid w:val="7A69547A"/>
    <w:rsid w:val="7A6A75F9"/>
    <w:rsid w:val="7A6D09DA"/>
    <w:rsid w:val="7A6F242D"/>
    <w:rsid w:val="7A6F7D9C"/>
    <w:rsid w:val="7A71D3B6"/>
    <w:rsid w:val="7A736614"/>
    <w:rsid w:val="7A7460E0"/>
    <w:rsid w:val="7A74D374"/>
    <w:rsid w:val="7A75AD49"/>
    <w:rsid w:val="7A75C83C"/>
    <w:rsid w:val="7A76DC15"/>
    <w:rsid w:val="7A78834E"/>
    <w:rsid w:val="7A79C9E3"/>
    <w:rsid w:val="7A7B9352"/>
    <w:rsid w:val="7A7C8CF9"/>
    <w:rsid w:val="7A7D9907"/>
    <w:rsid w:val="7A7EF14E"/>
    <w:rsid w:val="7A802D3C"/>
    <w:rsid w:val="7A804B44"/>
    <w:rsid w:val="7A80F8B3"/>
    <w:rsid w:val="7A8303ED"/>
    <w:rsid w:val="7A83CE3E"/>
    <w:rsid w:val="7A8497AF"/>
    <w:rsid w:val="7A868096"/>
    <w:rsid w:val="7A86FE77"/>
    <w:rsid w:val="7A88E506"/>
    <w:rsid w:val="7A893576"/>
    <w:rsid w:val="7A8AB7BF"/>
    <w:rsid w:val="7A8AD71D"/>
    <w:rsid w:val="7A8B65F1"/>
    <w:rsid w:val="7A8E9D79"/>
    <w:rsid w:val="7A8FE7D7"/>
    <w:rsid w:val="7A903911"/>
    <w:rsid w:val="7A9296BF"/>
    <w:rsid w:val="7A93627A"/>
    <w:rsid w:val="7A953A2A"/>
    <w:rsid w:val="7A959314"/>
    <w:rsid w:val="7A96D18F"/>
    <w:rsid w:val="7A97841D"/>
    <w:rsid w:val="7A9795C0"/>
    <w:rsid w:val="7A97D1E2"/>
    <w:rsid w:val="7A985807"/>
    <w:rsid w:val="7A98B204"/>
    <w:rsid w:val="7A993ACE"/>
    <w:rsid w:val="7A99C291"/>
    <w:rsid w:val="7A9AACD7"/>
    <w:rsid w:val="7A9BBE87"/>
    <w:rsid w:val="7A9E4980"/>
    <w:rsid w:val="7AA14ADC"/>
    <w:rsid w:val="7AA23F4A"/>
    <w:rsid w:val="7AA249D4"/>
    <w:rsid w:val="7AA34D80"/>
    <w:rsid w:val="7AA3B009"/>
    <w:rsid w:val="7AA47EAC"/>
    <w:rsid w:val="7AA4933F"/>
    <w:rsid w:val="7AA8C7E1"/>
    <w:rsid w:val="7AABFF52"/>
    <w:rsid w:val="7AAD0902"/>
    <w:rsid w:val="7AADB938"/>
    <w:rsid w:val="7AAFEE8F"/>
    <w:rsid w:val="7AB18CFC"/>
    <w:rsid w:val="7AB21BFF"/>
    <w:rsid w:val="7AB48A38"/>
    <w:rsid w:val="7AB96622"/>
    <w:rsid w:val="7AB9D1B1"/>
    <w:rsid w:val="7ABB078D"/>
    <w:rsid w:val="7ABBCAB2"/>
    <w:rsid w:val="7ABC674C"/>
    <w:rsid w:val="7ABFFE2A"/>
    <w:rsid w:val="7AC0FD2C"/>
    <w:rsid w:val="7AC275C7"/>
    <w:rsid w:val="7AC36C56"/>
    <w:rsid w:val="7AC57725"/>
    <w:rsid w:val="7AC5B939"/>
    <w:rsid w:val="7AC6670A"/>
    <w:rsid w:val="7AC6677A"/>
    <w:rsid w:val="7AC75990"/>
    <w:rsid w:val="7ACA6DA3"/>
    <w:rsid w:val="7ACABB15"/>
    <w:rsid w:val="7ACB1BC3"/>
    <w:rsid w:val="7ACC8B6C"/>
    <w:rsid w:val="7ACEBCCF"/>
    <w:rsid w:val="7AD03F9E"/>
    <w:rsid w:val="7AD05147"/>
    <w:rsid w:val="7AD0A2AE"/>
    <w:rsid w:val="7AD11CA1"/>
    <w:rsid w:val="7AD1974F"/>
    <w:rsid w:val="7AD34E97"/>
    <w:rsid w:val="7AD40EB7"/>
    <w:rsid w:val="7AD465DD"/>
    <w:rsid w:val="7AD59FCA"/>
    <w:rsid w:val="7AD6FBF7"/>
    <w:rsid w:val="7AD7C169"/>
    <w:rsid w:val="7AD7F2BC"/>
    <w:rsid w:val="7AD96C2E"/>
    <w:rsid w:val="7AD99EB3"/>
    <w:rsid w:val="7ADAE6F9"/>
    <w:rsid w:val="7ADB1468"/>
    <w:rsid w:val="7AE1F20E"/>
    <w:rsid w:val="7AE3DCC3"/>
    <w:rsid w:val="7AE3E0FD"/>
    <w:rsid w:val="7AE61DCB"/>
    <w:rsid w:val="7AE70690"/>
    <w:rsid w:val="7AE72ECC"/>
    <w:rsid w:val="7AEAE294"/>
    <w:rsid w:val="7AEFCB94"/>
    <w:rsid w:val="7AF0474E"/>
    <w:rsid w:val="7AF0BC42"/>
    <w:rsid w:val="7AF1E7FE"/>
    <w:rsid w:val="7AF3CA78"/>
    <w:rsid w:val="7AF54039"/>
    <w:rsid w:val="7AF5A5B1"/>
    <w:rsid w:val="7AF8E8A7"/>
    <w:rsid w:val="7AFA14C7"/>
    <w:rsid w:val="7AFCD4F3"/>
    <w:rsid w:val="7AFE5073"/>
    <w:rsid w:val="7AFE76B1"/>
    <w:rsid w:val="7B01C410"/>
    <w:rsid w:val="7B020CA2"/>
    <w:rsid w:val="7B021E34"/>
    <w:rsid w:val="7B024647"/>
    <w:rsid w:val="7B031CE4"/>
    <w:rsid w:val="7B034339"/>
    <w:rsid w:val="7B048A77"/>
    <w:rsid w:val="7B04B2FB"/>
    <w:rsid w:val="7B054AC7"/>
    <w:rsid w:val="7B06581D"/>
    <w:rsid w:val="7B069EDE"/>
    <w:rsid w:val="7B07F9AE"/>
    <w:rsid w:val="7B08ED61"/>
    <w:rsid w:val="7B0A6149"/>
    <w:rsid w:val="7B0A6422"/>
    <w:rsid w:val="7B0B1E95"/>
    <w:rsid w:val="7B0CC679"/>
    <w:rsid w:val="7B0EA88B"/>
    <w:rsid w:val="7B0FCEE8"/>
    <w:rsid w:val="7B10DA00"/>
    <w:rsid w:val="7B12EA51"/>
    <w:rsid w:val="7B14874F"/>
    <w:rsid w:val="7B163447"/>
    <w:rsid w:val="7B1B5E4E"/>
    <w:rsid w:val="7B1C8912"/>
    <w:rsid w:val="7B1E2DF4"/>
    <w:rsid w:val="7B2055A1"/>
    <w:rsid w:val="7B21DF4C"/>
    <w:rsid w:val="7B220C9F"/>
    <w:rsid w:val="7B22652D"/>
    <w:rsid w:val="7B22DB30"/>
    <w:rsid w:val="7B22F7BC"/>
    <w:rsid w:val="7B24018F"/>
    <w:rsid w:val="7B252F48"/>
    <w:rsid w:val="7B257F7D"/>
    <w:rsid w:val="7B2ADD4E"/>
    <w:rsid w:val="7B2D3D63"/>
    <w:rsid w:val="7B2D964A"/>
    <w:rsid w:val="7B2E21A8"/>
    <w:rsid w:val="7B30A2AE"/>
    <w:rsid w:val="7B32EB95"/>
    <w:rsid w:val="7B33C400"/>
    <w:rsid w:val="7B33FEA3"/>
    <w:rsid w:val="7B35AA08"/>
    <w:rsid w:val="7B363C6F"/>
    <w:rsid w:val="7B36B198"/>
    <w:rsid w:val="7B36D895"/>
    <w:rsid w:val="7B37F4E6"/>
    <w:rsid w:val="7B37FB16"/>
    <w:rsid w:val="7B3A9A8D"/>
    <w:rsid w:val="7B3C7168"/>
    <w:rsid w:val="7B3E0A2E"/>
    <w:rsid w:val="7B4030B5"/>
    <w:rsid w:val="7B414D1C"/>
    <w:rsid w:val="7B41F1A3"/>
    <w:rsid w:val="7B42FC0C"/>
    <w:rsid w:val="7B435C2F"/>
    <w:rsid w:val="7B447209"/>
    <w:rsid w:val="7B448F1D"/>
    <w:rsid w:val="7B44C0CD"/>
    <w:rsid w:val="7B464CB1"/>
    <w:rsid w:val="7B4690FE"/>
    <w:rsid w:val="7B469785"/>
    <w:rsid w:val="7B476338"/>
    <w:rsid w:val="7B4819E0"/>
    <w:rsid w:val="7B48C3E4"/>
    <w:rsid w:val="7B491141"/>
    <w:rsid w:val="7B49494C"/>
    <w:rsid w:val="7B49778A"/>
    <w:rsid w:val="7B49AB25"/>
    <w:rsid w:val="7B4AF684"/>
    <w:rsid w:val="7B4B0899"/>
    <w:rsid w:val="7B4B4D55"/>
    <w:rsid w:val="7B4B71DC"/>
    <w:rsid w:val="7B4CA347"/>
    <w:rsid w:val="7B4DE53D"/>
    <w:rsid w:val="7B4EC3C9"/>
    <w:rsid w:val="7B50FE8B"/>
    <w:rsid w:val="7B5189D3"/>
    <w:rsid w:val="7B532C91"/>
    <w:rsid w:val="7B54A65F"/>
    <w:rsid w:val="7B554374"/>
    <w:rsid w:val="7B5566F4"/>
    <w:rsid w:val="7B592756"/>
    <w:rsid w:val="7B5A501B"/>
    <w:rsid w:val="7B5EE392"/>
    <w:rsid w:val="7B6183A8"/>
    <w:rsid w:val="7B61D038"/>
    <w:rsid w:val="7B620B60"/>
    <w:rsid w:val="7B62914F"/>
    <w:rsid w:val="7B62E889"/>
    <w:rsid w:val="7B63A025"/>
    <w:rsid w:val="7B644467"/>
    <w:rsid w:val="7B66A4DA"/>
    <w:rsid w:val="7B66B65C"/>
    <w:rsid w:val="7B67044C"/>
    <w:rsid w:val="7B699D2B"/>
    <w:rsid w:val="7B6A92E7"/>
    <w:rsid w:val="7B6CC263"/>
    <w:rsid w:val="7B6D6C4B"/>
    <w:rsid w:val="7B6DE0C7"/>
    <w:rsid w:val="7B6E773F"/>
    <w:rsid w:val="7B6E8BA7"/>
    <w:rsid w:val="7B6F622D"/>
    <w:rsid w:val="7B6FFF6C"/>
    <w:rsid w:val="7B711AD1"/>
    <w:rsid w:val="7B720701"/>
    <w:rsid w:val="7B7259F0"/>
    <w:rsid w:val="7B72A0E5"/>
    <w:rsid w:val="7B7375B9"/>
    <w:rsid w:val="7B73E536"/>
    <w:rsid w:val="7B75713F"/>
    <w:rsid w:val="7B76FB4E"/>
    <w:rsid w:val="7B7A4B70"/>
    <w:rsid w:val="7B7AA07B"/>
    <w:rsid w:val="7B7BB2C1"/>
    <w:rsid w:val="7B7E3F2C"/>
    <w:rsid w:val="7B7F1533"/>
    <w:rsid w:val="7B7F9BC3"/>
    <w:rsid w:val="7B81793D"/>
    <w:rsid w:val="7B855EE9"/>
    <w:rsid w:val="7B868B3F"/>
    <w:rsid w:val="7B883922"/>
    <w:rsid w:val="7B88B167"/>
    <w:rsid w:val="7B89F55D"/>
    <w:rsid w:val="7B8A888B"/>
    <w:rsid w:val="7B8AB699"/>
    <w:rsid w:val="7B8AD4BF"/>
    <w:rsid w:val="7B8BEEAF"/>
    <w:rsid w:val="7B8CE589"/>
    <w:rsid w:val="7B8D3CFA"/>
    <w:rsid w:val="7B8D4E18"/>
    <w:rsid w:val="7B90CB03"/>
    <w:rsid w:val="7B90E236"/>
    <w:rsid w:val="7B92AE2C"/>
    <w:rsid w:val="7B96A7D9"/>
    <w:rsid w:val="7B9816A5"/>
    <w:rsid w:val="7B9836F4"/>
    <w:rsid w:val="7B983927"/>
    <w:rsid w:val="7B989DC9"/>
    <w:rsid w:val="7B990F82"/>
    <w:rsid w:val="7B9AEC69"/>
    <w:rsid w:val="7B9C45BF"/>
    <w:rsid w:val="7B9CB79A"/>
    <w:rsid w:val="7BA08E82"/>
    <w:rsid w:val="7BA31BD4"/>
    <w:rsid w:val="7BA3A001"/>
    <w:rsid w:val="7BA4770C"/>
    <w:rsid w:val="7BA5E1BE"/>
    <w:rsid w:val="7BA6A610"/>
    <w:rsid w:val="7BA75501"/>
    <w:rsid w:val="7BA974EF"/>
    <w:rsid w:val="7BAC223E"/>
    <w:rsid w:val="7BAD8F14"/>
    <w:rsid w:val="7BAFA19D"/>
    <w:rsid w:val="7BB05696"/>
    <w:rsid w:val="7BB0900E"/>
    <w:rsid w:val="7BB0A2D1"/>
    <w:rsid w:val="7BB24E45"/>
    <w:rsid w:val="7BB2CB48"/>
    <w:rsid w:val="7BB2DD30"/>
    <w:rsid w:val="7BB38697"/>
    <w:rsid w:val="7BB488EF"/>
    <w:rsid w:val="7BB599CC"/>
    <w:rsid w:val="7BB73379"/>
    <w:rsid w:val="7BB75797"/>
    <w:rsid w:val="7BB8D21B"/>
    <w:rsid w:val="7BBEF248"/>
    <w:rsid w:val="7BC02900"/>
    <w:rsid w:val="7BC0B510"/>
    <w:rsid w:val="7BC253E3"/>
    <w:rsid w:val="7BC3744D"/>
    <w:rsid w:val="7BC594FD"/>
    <w:rsid w:val="7BC5AC5E"/>
    <w:rsid w:val="7BC638FB"/>
    <w:rsid w:val="7BC76ABE"/>
    <w:rsid w:val="7BC836BD"/>
    <w:rsid w:val="7BC87487"/>
    <w:rsid w:val="7BC8A66E"/>
    <w:rsid w:val="7BC8AC49"/>
    <w:rsid w:val="7BC98020"/>
    <w:rsid w:val="7BC991B9"/>
    <w:rsid w:val="7BCAB7C6"/>
    <w:rsid w:val="7BCC72EE"/>
    <w:rsid w:val="7BCDB172"/>
    <w:rsid w:val="7BCE1A5C"/>
    <w:rsid w:val="7BD160D2"/>
    <w:rsid w:val="7BD3D571"/>
    <w:rsid w:val="7BD46074"/>
    <w:rsid w:val="7BD55A72"/>
    <w:rsid w:val="7BD66347"/>
    <w:rsid w:val="7BD7A3AB"/>
    <w:rsid w:val="7BD880C9"/>
    <w:rsid w:val="7BD8C6A3"/>
    <w:rsid w:val="7BDA07FF"/>
    <w:rsid w:val="7BDA3709"/>
    <w:rsid w:val="7BDBE230"/>
    <w:rsid w:val="7BDEEC49"/>
    <w:rsid w:val="7BDF3784"/>
    <w:rsid w:val="7BDF4CA4"/>
    <w:rsid w:val="7BDFC3B6"/>
    <w:rsid w:val="7BE0A545"/>
    <w:rsid w:val="7BE0F726"/>
    <w:rsid w:val="7BE30FC4"/>
    <w:rsid w:val="7BE45E61"/>
    <w:rsid w:val="7BE56806"/>
    <w:rsid w:val="7BE6D2EF"/>
    <w:rsid w:val="7BE90371"/>
    <w:rsid w:val="7BE92D2B"/>
    <w:rsid w:val="7BE9A538"/>
    <w:rsid w:val="7BEA0B27"/>
    <w:rsid w:val="7BEADCBD"/>
    <w:rsid w:val="7BED5802"/>
    <w:rsid w:val="7BED6DC6"/>
    <w:rsid w:val="7BEDF6AA"/>
    <w:rsid w:val="7BEF1B09"/>
    <w:rsid w:val="7BEF2E6E"/>
    <w:rsid w:val="7BEFED6B"/>
    <w:rsid w:val="7BF00997"/>
    <w:rsid w:val="7BF05639"/>
    <w:rsid w:val="7BF1406B"/>
    <w:rsid w:val="7BF22C37"/>
    <w:rsid w:val="7BF38389"/>
    <w:rsid w:val="7BF4B448"/>
    <w:rsid w:val="7BF5EA37"/>
    <w:rsid w:val="7BF63DEE"/>
    <w:rsid w:val="7BF6A0AE"/>
    <w:rsid w:val="7BF717DB"/>
    <w:rsid w:val="7BF72F26"/>
    <w:rsid w:val="7BF77FEF"/>
    <w:rsid w:val="7BF8B9C7"/>
    <w:rsid w:val="7BFA269D"/>
    <w:rsid w:val="7BFBB830"/>
    <w:rsid w:val="7BFBF3C1"/>
    <w:rsid w:val="7BFD7EFA"/>
    <w:rsid w:val="7BFE3226"/>
    <w:rsid w:val="7C004D8E"/>
    <w:rsid w:val="7C00ABA9"/>
    <w:rsid w:val="7C01FB78"/>
    <w:rsid w:val="7C024D65"/>
    <w:rsid w:val="7C02B6C3"/>
    <w:rsid w:val="7C038D53"/>
    <w:rsid w:val="7C03B93D"/>
    <w:rsid w:val="7C058746"/>
    <w:rsid w:val="7C098B6D"/>
    <w:rsid w:val="7C0BA8CD"/>
    <w:rsid w:val="7C0C674E"/>
    <w:rsid w:val="7C0E5CF7"/>
    <w:rsid w:val="7C0E74D8"/>
    <w:rsid w:val="7C1089E6"/>
    <w:rsid w:val="7C1238C6"/>
    <w:rsid w:val="7C129497"/>
    <w:rsid w:val="7C14C5B3"/>
    <w:rsid w:val="7C17181B"/>
    <w:rsid w:val="7C173A08"/>
    <w:rsid w:val="7C18AE85"/>
    <w:rsid w:val="7C1979E9"/>
    <w:rsid w:val="7C1B1F2C"/>
    <w:rsid w:val="7C1BCC41"/>
    <w:rsid w:val="7C1DD880"/>
    <w:rsid w:val="7C1DDA9D"/>
    <w:rsid w:val="7C1E65E0"/>
    <w:rsid w:val="7C1F2EF6"/>
    <w:rsid w:val="7C1F99C4"/>
    <w:rsid w:val="7C218FC7"/>
    <w:rsid w:val="7C228E43"/>
    <w:rsid w:val="7C27FD18"/>
    <w:rsid w:val="7C2A9561"/>
    <w:rsid w:val="7C2C47EA"/>
    <w:rsid w:val="7C2C4A71"/>
    <w:rsid w:val="7C2C9530"/>
    <w:rsid w:val="7C2DDE3A"/>
    <w:rsid w:val="7C30CF40"/>
    <w:rsid w:val="7C310ED3"/>
    <w:rsid w:val="7C32F167"/>
    <w:rsid w:val="7C3334A1"/>
    <w:rsid w:val="7C34EFB2"/>
    <w:rsid w:val="7C372DA2"/>
    <w:rsid w:val="7C382607"/>
    <w:rsid w:val="7C39A3F1"/>
    <w:rsid w:val="7C3A9208"/>
    <w:rsid w:val="7C3BF816"/>
    <w:rsid w:val="7C3CE064"/>
    <w:rsid w:val="7C3D920F"/>
    <w:rsid w:val="7C3DA489"/>
    <w:rsid w:val="7C3EC0BC"/>
    <w:rsid w:val="7C3F1887"/>
    <w:rsid w:val="7C3F71F5"/>
    <w:rsid w:val="7C412E3B"/>
    <w:rsid w:val="7C466D05"/>
    <w:rsid w:val="7C485F71"/>
    <w:rsid w:val="7C4B3416"/>
    <w:rsid w:val="7C4D2C39"/>
    <w:rsid w:val="7C4E8A80"/>
    <w:rsid w:val="7C4F7A6F"/>
    <w:rsid w:val="7C507044"/>
    <w:rsid w:val="7C52A65D"/>
    <w:rsid w:val="7C52F4A6"/>
    <w:rsid w:val="7C52FD4D"/>
    <w:rsid w:val="7C54804A"/>
    <w:rsid w:val="7C54CB96"/>
    <w:rsid w:val="7C55AE72"/>
    <w:rsid w:val="7C55F253"/>
    <w:rsid w:val="7C57C76C"/>
    <w:rsid w:val="7C58349E"/>
    <w:rsid w:val="7C5B10F9"/>
    <w:rsid w:val="7C5CA13D"/>
    <w:rsid w:val="7C5CA957"/>
    <w:rsid w:val="7C5F5D99"/>
    <w:rsid w:val="7C60D0A4"/>
    <w:rsid w:val="7C6362C4"/>
    <w:rsid w:val="7C63833E"/>
    <w:rsid w:val="7C63C7DA"/>
    <w:rsid w:val="7C648073"/>
    <w:rsid w:val="7C662018"/>
    <w:rsid w:val="7C67595E"/>
    <w:rsid w:val="7C685327"/>
    <w:rsid w:val="7C68D955"/>
    <w:rsid w:val="7C6A9077"/>
    <w:rsid w:val="7C6B5B41"/>
    <w:rsid w:val="7C6BD3D3"/>
    <w:rsid w:val="7C6C2436"/>
    <w:rsid w:val="7C6E0133"/>
    <w:rsid w:val="7C72B099"/>
    <w:rsid w:val="7C72E88B"/>
    <w:rsid w:val="7C7478A2"/>
    <w:rsid w:val="7C7577F1"/>
    <w:rsid w:val="7C76758C"/>
    <w:rsid w:val="7C781549"/>
    <w:rsid w:val="7C7A3A99"/>
    <w:rsid w:val="7C7AD12C"/>
    <w:rsid w:val="7C7B9E00"/>
    <w:rsid w:val="7C7BF8F5"/>
    <w:rsid w:val="7C7C200B"/>
    <w:rsid w:val="7C7CBC98"/>
    <w:rsid w:val="7C7DDAA5"/>
    <w:rsid w:val="7C7E2E44"/>
    <w:rsid w:val="7C7EFCB9"/>
    <w:rsid w:val="7C7FD84B"/>
    <w:rsid w:val="7C8000B4"/>
    <w:rsid w:val="7C804733"/>
    <w:rsid w:val="7C814A7C"/>
    <w:rsid w:val="7C8213A4"/>
    <w:rsid w:val="7C849D7A"/>
    <w:rsid w:val="7C84A48D"/>
    <w:rsid w:val="7C852DEB"/>
    <w:rsid w:val="7C8889BA"/>
    <w:rsid w:val="7C88A76A"/>
    <w:rsid w:val="7C894610"/>
    <w:rsid w:val="7C8B8A6C"/>
    <w:rsid w:val="7C8C795B"/>
    <w:rsid w:val="7C8D9D69"/>
    <w:rsid w:val="7C8F993F"/>
    <w:rsid w:val="7C93C534"/>
    <w:rsid w:val="7C94820A"/>
    <w:rsid w:val="7C94C7C0"/>
    <w:rsid w:val="7C97671B"/>
    <w:rsid w:val="7C9B62F8"/>
    <w:rsid w:val="7C9C0E4F"/>
    <w:rsid w:val="7C9C1C6B"/>
    <w:rsid w:val="7C9E42A3"/>
    <w:rsid w:val="7C9F577B"/>
    <w:rsid w:val="7CA06700"/>
    <w:rsid w:val="7CA0F223"/>
    <w:rsid w:val="7CA137EC"/>
    <w:rsid w:val="7CA26A40"/>
    <w:rsid w:val="7CA28170"/>
    <w:rsid w:val="7CA55A92"/>
    <w:rsid w:val="7CA6CDD9"/>
    <w:rsid w:val="7CA98292"/>
    <w:rsid w:val="7CA9DB15"/>
    <w:rsid w:val="7CACC2DF"/>
    <w:rsid w:val="7CAD9EC9"/>
    <w:rsid w:val="7CADB05A"/>
    <w:rsid w:val="7CAF0790"/>
    <w:rsid w:val="7CAFEFA8"/>
    <w:rsid w:val="7CB19C42"/>
    <w:rsid w:val="7CB2D5BD"/>
    <w:rsid w:val="7CB40B46"/>
    <w:rsid w:val="7CB826A1"/>
    <w:rsid w:val="7CB88DC2"/>
    <w:rsid w:val="7CB8EE4A"/>
    <w:rsid w:val="7CBA3E7D"/>
    <w:rsid w:val="7CBA4F0E"/>
    <w:rsid w:val="7CBB7ADD"/>
    <w:rsid w:val="7CBF86FB"/>
    <w:rsid w:val="7CBF870B"/>
    <w:rsid w:val="7CC02F1E"/>
    <w:rsid w:val="7CC05FD4"/>
    <w:rsid w:val="7CC2C30C"/>
    <w:rsid w:val="7CC353B2"/>
    <w:rsid w:val="7CC9FEAE"/>
    <w:rsid w:val="7CCAA808"/>
    <w:rsid w:val="7CCC77A8"/>
    <w:rsid w:val="7CD0FC5E"/>
    <w:rsid w:val="7CD16620"/>
    <w:rsid w:val="7CD1E1FB"/>
    <w:rsid w:val="7CD2D9B7"/>
    <w:rsid w:val="7CD656A3"/>
    <w:rsid w:val="7CD8B1A1"/>
    <w:rsid w:val="7CD8C2EB"/>
    <w:rsid w:val="7CD957C8"/>
    <w:rsid w:val="7CDB021F"/>
    <w:rsid w:val="7CDC9AB3"/>
    <w:rsid w:val="7CDCBA1C"/>
    <w:rsid w:val="7CDCC0EA"/>
    <w:rsid w:val="7CDCF13F"/>
    <w:rsid w:val="7CDDDA78"/>
    <w:rsid w:val="7CDE8048"/>
    <w:rsid w:val="7CDE94C3"/>
    <w:rsid w:val="7CE02929"/>
    <w:rsid w:val="7CE1508E"/>
    <w:rsid w:val="7CE4C266"/>
    <w:rsid w:val="7CE63AD6"/>
    <w:rsid w:val="7CE798A9"/>
    <w:rsid w:val="7CE7DFA6"/>
    <w:rsid w:val="7CE8B3CD"/>
    <w:rsid w:val="7CEB352D"/>
    <w:rsid w:val="7CEB4DA0"/>
    <w:rsid w:val="7CEBB06A"/>
    <w:rsid w:val="7CEFB244"/>
    <w:rsid w:val="7CF222DE"/>
    <w:rsid w:val="7CF24645"/>
    <w:rsid w:val="7CF26218"/>
    <w:rsid w:val="7CF2C858"/>
    <w:rsid w:val="7CF380AC"/>
    <w:rsid w:val="7CF6AD7C"/>
    <w:rsid w:val="7CF78485"/>
    <w:rsid w:val="7CF89703"/>
    <w:rsid w:val="7CF945FE"/>
    <w:rsid w:val="7CF97D21"/>
    <w:rsid w:val="7CFAF3C6"/>
    <w:rsid w:val="7CFB66B9"/>
    <w:rsid w:val="7CFC86BD"/>
    <w:rsid w:val="7CFCEE70"/>
    <w:rsid w:val="7CFFEAAC"/>
    <w:rsid w:val="7D00DE93"/>
    <w:rsid w:val="7D02F8D3"/>
    <w:rsid w:val="7D034BF5"/>
    <w:rsid w:val="7D03B3AF"/>
    <w:rsid w:val="7D07586C"/>
    <w:rsid w:val="7D07ADC7"/>
    <w:rsid w:val="7D083160"/>
    <w:rsid w:val="7D08CA0C"/>
    <w:rsid w:val="7D08FDE7"/>
    <w:rsid w:val="7D09594A"/>
    <w:rsid w:val="7D09C326"/>
    <w:rsid w:val="7D0BF56E"/>
    <w:rsid w:val="7D0C3109"/>
    <w:rsid w:val="7D0E05C2"/>
    <w:rsid w:val="7D0E1AD2"/>
    <w:rsid w:val="7D112970"/>
    <w:rsid w:val="7D11961A"/>
    <w:rsid w:val="7D125D9E"/>
    <w:rsid w:val="7D1440D2"/>
    <w:rsid w:val="7D1598D1"/>
    <w:rsid w:val="7D17DD2F"/>
    <w:rsid w:val="7D1854C1"/>
    <w:rsid w:val="7D18D9BF"/>
    <w:rsid w:val="7D1AD17B"/>
    <w:rsid w:val="7D1AD9FA"/>
    <w:rsid w:val="7D1BCCE5"/>
    <w:rsid w:val="7D1CB7C4"/>
    <w:rsid w:val="7D1DE89A"/>
    <w:rsid w:val="7D1E16AA"/>
    <w:rsid w:val="7D1ED34F"/>
    <w:rsid w:val="7D2176D3"/>
    <w:rsid w:val="7D21DA87"/>
    <w:rsid w:val="7D2559CA"/>
    <w:rsid w:val="7D261943"/>
    <w:rsid w:val="7D269969"/>
    <w:rsid w:val="7D273C81"/>
    <w:rsid w:val="7D2B81EB"/>
    <w:rsid w:val="7D30EC99"/>
    <w:rsid w:val="7D364165"/>
    <w:rsid w:val="7D369058"/>
    <w:rsid w:val="7D39CC66"/>
    <w:rsid w:val="7D3BCE49"/>
    <w:rsid w:val="7D3CA99F"/>
    <w:rsid w:val="7D3CEA89"/>
    <w:rsid w:val="7D3D07E2"/>
    <w:rsid w:val="7D3D7108"/>
    <w:rsid w:val="7D3E6127"/>
    <w:rsid w:val="7D43B8BD"/>
    <w:rsid w:val="7D44D4D9"/>
    <w:rsid w:val="7D483AB1"/>
    <w:rsid w:val="7D483D5A"/>
    <w:rsid w:val="7D48F785"/>
    <w:rsid w:val="7D4A81BB"/>
    <w:rsid w:val="7D4CB692"/>
    <w:rsid w:val="7D4E0FFB"/>
    <w:rsid w:val="7D5020B3"/>
    <w:rsid w:val="7D503EE2"/>
    <w:rsid w:val="7D504821"/>
    <w:rsid w:val="7D507DE5"/>
    <w:rsid w:val="7D51F55E"/>
    <w:rsid w:val="7D526A58"/>
    <w:rsid w:val="7D52BDAF"/>
    <w:rsid w:val="7D546137"/>
    <w:rsid w:val="7D547C3A"/>
    <w:rsid w:val="7D5A2BF6"/>
    <w:rsid w:val="7D5A5172"/>
    <w:rsid w:val="7D5AD189"/>
    <w:rsid w:val="7D5B2454"/>
    <w:rsid w:val="7D5B35F9"/>
    <w:rsid w:val="7D5B92A9"/>
    <w:rsid w:val="7D5C9D43"/>
    <w:rsid w:val="7D5CAC15"/>
    <w:rsid w:val="7D5E4F91"/>
    <w:rsid w:val="7D5F4721"/>
    <w:rsid w:val="7D6052A4"/>
    <w:rsid w:val="7D6166B0"/>
    <w:rsid w:val="7D6181AC"/>
    <w:rsid w:val="7D61DF56"/>
    <w:rsid w:val="7D62431D"/>
    <w:rsid w:val="7D63FCE8"/>
    <w:rsid w:val="7D649A6D"/>
    <w:rsid w:val="7D65677C"/>
    <w:rsid w:val="7D6662FB"/>
    <w:rsid w:val="7D6DF24E"/>
    <w:rsid w:val="7D6F36DD"/>
    <w:rsid w:val="7D712873"/>
    <w:rsid w:val="7D71B141"/>
    <w:rsid w:val="7D7311F7"/>
    <w:rsid w:val="7D73740C"/>
    <w:rsid w:val="7D73746C"/>
    <w:rsid w:val="7D7634F9"/>
    <w:rsid w:val="7D76D9E2"/>
    <w:rsid w:val="7D78C591"/>
    <w:rsid w:val="7D7A8631"/>
    <w:rsid w:val="7D7AE4BF"/>
    <w:rsid w:val="7D7B1DD0"/>
    <w:rsid w:val="7D7BADA2"/>
    <w:rsid w:val="7D7D725F"/>
    <w:rsid w:val="7D7F1FC1"/>
    <w:rsid w:val="7D812B0C"/>
    <w:rsid w:val="7D826F4F"/>
    <w:rsid w:val="7D8342CA"/>
    <w:rsid w:val="7D85FA5D"/>
    <w:rsid w:val="7D882F99"/>
    <w:rsid w:val="7D88E9EB"/>
    <w:rsid w:val="7D8BA731"/>
    <w:rsid w:val="7D8C1A0E"/>
    <w:rsid w:val="7D8C23BB"/>
    <w:rsid w:val="7D8D169F"/>
    <w:rsid w:val="7D8DECB1"/>
    <w:rsid w:val="7D8E2275"/>
    <w:rsid w:val="7D8F2A75"/>
    <w:rsid w:val="7D935C60"/>
    <w:rsid w:val="7D967431"/>
    <w:rsid w:val="7D97449D"/>
    <w:rsid w:val="7D975A9E"/>
    <w:rsid w:val="7D98D449"/>
    <w:rsid w:val="7D991B07"/>
    <w:rsid w:val="7D998419"/>
    <w:rsid w:val="7D9B323B"/>
    <w:rsid w:val="7D9D1D55"/>
    <w:rsid w:val="7DA0C54E"/>
    <w:rsid w:val="7DA11252"/>
    <w:rsid w:val="7DA4BBF8"/>
    <w:rsid w:val="7DA4CC1A"/>
    <w:rsid w:val="7DA54730"/>
    <w:rsid w:val="7DA67F87"/>
    <w:rsid w:val="7DA765A2"/>
    <w:rsid w:val="7DAC81CF"/>
    <w:rsid w:val="7DACD7C1"/>
    <w:rsid w:val="7DAD903E"/>
    <w:rsid w:val="7DAE1028"/>
    <w:rsid w:val="7DAF24F2"/>
    <w:rsid w:val="7DAF9B45"/>
    <w:rsid w:val="7DB018FD"/>
    <w:rsid w:val="7DB0C04D"/>
    <w:rsid w:val="7DB12130"/>
    <w:rsid w:val="7DB28044"/>
    <w:rsid w:val="7DB3D844"/>
    <w:rsid w:val="7DB59F58"/>
    <w:rsid w:val="7DB8C528"/>
    <w:rsid w:val="7DB95E0D"/>
    <w:rsid w:val="7DBA8EA6"/>
    <w:rsid w:val="7DBB83B6"/>
    <w:rsid w:val="7DBCC572"/>
    <w:rsid w:val="7DBCE004"/>
    <w:rsid w:val="7DBCECC6"/>
    <w:rsid w:val="7DBD00C5"/>
    <w:rsid w:val="7DBD85CD"/>
    <w:rsid w:val="7DBF262F"/>
    <w:rsid w:val="7DBFE9D5"/>
    <w:rsid w:val="7DC01BF7"/>
    <w:rsid w:val="7DC026BA"/>
    <w:rsid w:val="7DC16131"/>
    <w:rsid w:val="7DC8C76C"/>
    <w:rsid w:val="7DC902AF"/>
    <w:rsid w:val="7DCAA0B3"/>
    <w:rsid w:val="7DCCD044"/>
    <w:rsid w:val="7DCD2FDB"/>
    <w:rsid w:val="7DCD33D6"/>
    <w:rsid w:val="7DCEC648"/>
    <w:rsid w:val="7DD0268B"/>
    <w:rsid w:val="7DD25B68"/>
    <w:rsid w:val="7DD2FFCA"/>
    <w:rsid w:val="7DD3BD3E"/>
    <w:rsid w:val="7DD7F11E"/>
    <w:rsid w:val="7DD823D9"/>
    <w:rsid w:val="7DD8A8C0"/>
    <w:rsid w:val="7DDAC067"/>
    <w:rsid w:val="7DDC60D5"/>
    <w:rsid w:val="7DDCB7C7"/>
    <w:rsid w:val="7DDEC847"/>
    <w:rsid w:val="7DE03662"/>
    <w:rsid w:val="7DE0995D"/>
    <w:rsid w:val="7DE46DEE"/>
    <w:rsid w:val="7DE47D7D"/>
    <w:rsid w:val="7DE56324"/>
    <w:rsid w:val="7DE5D068"/>
    <w:rsid w:val="7DE6176F"/>
    <w:rsid w:val="7DE71F75"/>
    <w:rsid w:val="7DE7C7DA"/>
    <w:rsid w:val="7DE971BE"/>
    <w:rsid w:val="7DEC07E5"/>
    <w:rsid w:val="7DEF94C5"/>
    <w:rsid w:val="7DEFE3E1"/>
    <w:rsid w:val="7DF068A7"/>
    <w:rsid w:val="7DF0F6AC"/>
    <w:rsid w:val="7DF38887"/>
    <w:rsid w:val="7DF39819"/>
    <w:rsid w:val="7DF528A1"/>
    <w:rsid w:val="7DF6EE91"/>
    <w:rsid w:val="7DF7E434"/>
    <w:rsid w:val="7DFA0A47"/>
    <w:rsid w:val="7DFB09F4"/>
    <w:rsid w:val="7DFC4D08"/>
    <w:rsid w:val="7DFC8E99"/>
    <w:rsid w:val="7DFDD762"/>
    <w:rsid w:val="7DFF2B3F"/>
    <w:rsid w:val="7DFF4068"/>
    <w:rsid w:val="7DFFE9D4"/>
    <w:rsid w:val="7E010822"/>
    <w:rsid w:val="7E01F310"/>
    <w:rsid w:val="7E037F1E"/>
    <w:rsid w:val="7E03F1FC"/>
    <w:rsid w:val="7E059670"/>
    <w:rsid w:val="7E06DBA5"/>
    <w:rsid w:val="7E06ED35"/>
    <w:rsid w:val="7E078C9E"/>
    <w:rsid w:val="7E079DC2"/>
    <w:rsid w:val="7E0823E5"/>
    <w:rsid w:val="7E085F01"/>
    <w:rsid w:val="7E088297"/>
    <w:rsid w:val="7E089DEB"/>
    <w:rsid w:val="7E0C351A"/>
    <w:rsid w:val="7E0CF846"/>
    <w:rsid w:val="7E0D3C35"/>
    <w:rsid w:val="7E0D7BEE"/>
    <w:rsid w:val="7E0DCF38"/>
    <w:rsid w:val="7E0DFD18"/>
    <w:rsid w:val="7E0E1A5E"/>
    <w:rsid w:val="7E0E3D6F"/>
    <w:rsid w:val="7E0F1DF9"/>
    <w:rsid w:val="7E1043DE"/>
    <w:rsid w:val="7E10699E"/>
    <w:rsid w:val="7E11B9E7"/>
    <w:rsid w:val="7E123B31"/>
    <w:rsid w:val="7E12D493"/>
    <w:rsid w:val="7E132E48"/>
    <w:rsid w:val="7E13AB7D"/>
    <w:rsid w:val="7E143751"/>
    <w:rsid w:val="7E14D090"/>
    <w:rsid w:val="7E1599C2"/>
    <w:rsid w:val="7E16842A"/>
    <w:rsid w:val="7E194E2F"/>
    <w:rsid w:val="7E198D03"/>
    <w:rsid w:val="7E1BAABD"/>
    <w:rsid w:val="7E1C57A7"/>
    <w:rsid w:val="7E1D35C3"/>
    <w:rsid w:val="7E1E7FCD"/>
    <w:rsid w:val="7E225483"/>
    <w:rsid w:val="7E235B19"/>
    <w:rsid w:val="7E255A44"/>
    <w:rsid w:val="7E25AE88"/>
    <w:rsid w:val="7E263860"/>
    <w:rsid w:val="7E27F8EA"/>
    <w:rsid w:val="7E28C1D4"/>
    <w:rsid w:val="7E2A6FBE"/>
    <w:rsid w:val="7E2CC155"/>
    <w:rsid w:val="7E2E1585"/>
    <w:rsid w:val="7E2E3236"/>
    <w:rsid w:val="7E30F5FC"/>
    <w:rsid w:val="7E340245"/>
    <w:rsid w:val="7E38FC20"/>
    <w:rsid w:val="7E39BAF9"/>
    <w:rsid w:val="7E3AAA06"/>
    <w:rsid w:val="7E3BEC2F"/>
    <w:rsid w:val="7E3D6FBD"/>
    <w:rsid w:val="7E3E66E0"/>
    <w:rsid w:val="7E3EAFAE"/>
    <w:rsid w:val="7E3EC597"/>
    <w:rsid w:val="7E3FF1D0"/>
    <w:rsid w:val="7E414BBD"/>
    <w:rsid w:val="7E417AAA"/>
    <w:rsid w:val="7E41DDD9"/>
    <w:rsid w:val="7E42DAF1"/>
    <w:rsid w:val="7E43B302"/>
    <w:rsid w:val="7E43DFFB"/>
    <w:rsid w:val="7E458A3F"/>
    <w:rsid w:val="7E472CDA"/>
    <w:rsid w:val="7E4736AB"/>
    <w:rsid w:val="7E482C75"/>
    <w:rsid w:val="7E4851F8"/>
    <w:rsid w:val="7E4989FA"/>
    <w:rsid w:val="7E4A351B"/>
    <w:rsid w:val="7E4B6A51"/>
    <w:rsid w:val="7E4BB5A6"/>
    <w:rsid w:val="7E4EA7F8"/>
    <w:rsid w:val="7E4EF45F"/>
    <w:rsid w:val="7E52799E"/>
    <w:rsid w:val="7E54E183"/>
    <w:rsid w:val="7E55E788"/>
    <w:rsid w:val="7E570C4D"/>
    <w:rsid w:val="7E57B867"/>
    <w:rsid w:val="7E58C247"/>
    <w:rsid w:val="7E5A5440"/>
    <w:rsid w:val="7E5A5D84"/>
    <w:rsid w:val="7E5B93CC"/>
    <w:rsid w:val="7E608FAC"/>
    <w:rsid w:val="7E612C58"/>
    <w:rsid w:val="7E615138"/>
    <w:rsid w:val="7E62246B"/>
    <w:rsid w:val="7E652270"/>
    <w:rsid w:val="7E6A415A"/>
    <w:rsid w:val="7E6AE2D2"/>
    <w:rsid w:val="7E6C9279"/>
    <w:rsid w:val="7E6D6012"/>
    <w:rsid w:val="7E71E521"/>
    <w:rsid w:val="7E73B19C"/>
    <w:rsid w:val="7E746D8B"/>
    <w:rsid w:val="7E75F000"/>
    <w:rsid w:val="7E763895"/>
    <w:rsid w:val="7E77DCCF"/>
    <w:rsid w:val="7E792CF2"/>
    <w:rsid w:val="7E792E0F"/>
    <w:rsid w:val="7E79DCE3"/>
    <w:rsid w:val="7E7C23B8"/>
    <w:rsid w:val="7E7CF42E"/>
    <w:rsid w:val="7E7DCD50"/>
    <w:rsid w:val="7E81AED9"/>
    <w:rsid w:val="7E82FCCC"/>
    <w:rsid w:val="7E836541"/>
    <w:rsid w:val="7E85F5B2"/>
    <w:rsid w:val="7E88DFD6"/>
    <w:rsid w:val="7E8B5190"/>
    <w:rsid w:val="7E8D2135"/>
    <w:rsid w:val="7E8DEBD2"/>
    <w:rsid w:val="7E8E6E8A"/>
    <w:rsid w:val="7E8F27B8"/>
    <w:rsid w:val="7E8F7547"/>
    <w:rsid w:val="7E91132F"/>
    <w:rsid w:val="7E92A445"/>
    <w:rsid w:val="7E93D199"/>
    <w:rsid w:val="7E9422EE"/>
    <w:rsid w:val="7E948831"/>
    <w:rsid w:val="7E94A0DF"/>
    <w:rsid w:val="7E95706A"/>
    <w:rsid w:val="7E977B33"/>
    <w:rsid w:val="7E986430"/>
    <w:rsid w:val="7E9A2E7F"/>
    <w:rsid w:val="7E9C6E4B"/>
    <w:rsid w:val="7E9C81E4"/>
    <w:rsid w:val="7E9CA719"/>
    <w:rsid w:val="7E9D4129"/>
    <w:rsid w:val="7E9EAF9C"/>
    <w:rsid w:val="7EA179C3"/>
    <w:rsid w:val="7EA1C51B"/>
    <w:rsid w:val="7EA2A2D3"/>
    <w:rsid w:val="7EA4684D"/>
    <w:rsid w:val="7EA683D7"/>
    <w:rsid w:val="7EAAAC12"/>
    <w:rsid w:val="7EAC538D"/>
    <w:rsid w:val="7EAFC624"/>
    <w:rsid w:val="7EB0308C"/>
    <w:rsid w:val="7EB0D530"/>
    <w:rsid w:val="7EB18B8A"/>
    <w:rsid w:val="7EB35DA6"/>
    <w:rsid w:val="7EB3D945"/>
    <w:rsid w:val="7EB3EF13"/>
    <w:rsid w:val="7EB982F1"/>
    <w:rsid w:val="7EB9F457"/>
    <w:rsid w:val="7EBA0FBE"/>
    <w:rsid w:val="7EBA428F"/>
    <w:rsid w:val="7EBD12FC"/>
    <w:rsid w:val="7EBEBFC7"/>
    <w:rsid w:val="7EBEDDD8"/>
    <w:rsid w:val="7EBFFF90"/>
    <w:rsid w:val="7EC04603"/>
    <w:rsid w:val="7EC1094F"/>
    <w:rsid w:val="7EC25214"/>
    <w:rsid w:val="7EC259B1"/>
    <w:rsid w:val="7EC4968C"/>
    <w:rsid w:val="7EC50CEB"/>
    <w:rsid w:val="7EC5D83A"/>
    <w:rsid w:val="7EC6B568"/>
    <w:rsid w:val="7EC6CDF6"/>
    <w:rsid w:val="7EC82D07"/>
    <w:rsid w:val="7EC95F7D"/>
    <w:rsid w:val="7EC9B494"/>
    <w:rsid w:val="7ECB03F8"/>
    <w:rsid w:val="7ECB43BC"/>
    <w:rsid w:val="7ECB5ACE"/>
    <w:rsid w:val="7ECDA0EB"/>
    <w:rsid w:val="7ECE258E"/>
    <w:rsid w:val="7ECEECF6"/>
    <w:rsid w:val="7ECFEE3A"/>
    <w:rsid w:val="7ED2E033"/>
    <w:rsid w:val="7ED35037"/>
    <w:rsid w:val="7ED54989"/>
    <w:rsid w:val="7ED6E35E"/>
    <w:rsid w:val="7ED73B31"/>
    <w:rsid w:val="7ED892AD"/>
    <w:rsid w:val="7ED8BE2B"/>
    <w:rsid w:val="7ED8F925"/>
    <w:rsid w:val="7EDCA1A3"/>
    <w:rsid w:val="7EDD7C7A"/>
    <w:rsid w:val="7EDF1BF2"/>
    <w:rsid w:val="7EDFC567"/>
    <w:rsid w:val="7EDFE58B"/>
    <w:rsid w:val="7EE1BA39"/>
    <w:rsid w:val="7EE2B914"/>
    <w:rsid w:val="7EE40DBB"/>
    <w:rsid w:val="7EE41A84"/>
    <w:rsid w:val="7EE49BA3"/>
    <w:rsid w:val="7EE583FB"/>
    <w:rsid w:val="7EE682BC"/>
    <w:rsid w:val="7EE68F45"/>
    <w:rsid w:val="7EE6EC0C"/>
    <w:rsid w:val="7EE8076F"/>
    <w:rsid w:val="7EEA1824"/>
    <w:rsid w:val="7EEA2D6D"/>
    <w:rsid w:val="7EEAD018"/>
    <w:rsid w:val="7EEBE6D5"/>
    <w:rsid w:val="7EEC0E0F"/>
    <w:rsid w:val="7EECDB6E"/>
    <w:rsid w:val="7EEE5D04"/>
    <w:rsid w:val="7EF12E6F"/>
    <w:rsid w:val="7EF16B55"/>
    <w:rsid w:val="7EF16F33"/>
    <w:rsid w:val="7EF261DB"/>
    <w:rsid w:val="7EF2CB02"/>
    <w:rsid w:val="7EF4B505"/>
    <w:rsid w:val="7EF5934A"/>
    <w:rsid w:val="7EF83C23"/>
    <w:rsid w:val="7EF91D4C"/>
    <w:rsid w:val="7EF9A242"/>
    <w:rsid w:val="7EFC2357"/>
    <w:rsid w:val="7EFCD62A"/>
    <w:rsid w:val="7EFE0BF2"/>
    <w:rsid w:val="7F007E80"/>
    <w:rsid w:val="7F016069"/>
    <w:rsid w:val="7F02075A"/>
    <w:rsid w:val="7F025FD9"/>
    <w:rsid w:val="7F046A21"/>
    <w:rsid w:val="7F049091"/>
    <w:rsid w:val="7F055234"/>
    <w:rsid w:val="7F055AF1"/>
    <w:rsid w:val="7F069A7F"/>
    <w:rsid w:val="7F06F8CA"/>
    <w:rsid w:val="7F07650B"/>
    <w:rsid w:val="7F0890DD"/>
    <w:rsid w:val="7F0A3755"/>
    <w:rsid w:val="7F0C0385"/>
    <w:rsid w:val="7F0C5AC0"/>
    <w:rsid w:val="7F0D840D"/>
    <w:rsid w:val="7F0DB9B0"/>
    <w:rsid w:val="7F0F446D"/>
    <w:rsid w:val="7F10ACA0"/>
    <w:rsid w:val="7F114D1A"/>
    <w:rsid w:val="7F12EAAC"/>
    <w:rsid w:val="7F131563"/>
    <w:rsid w:val="7F13ADDF"/>
    <w:rsid w:val="7F13CD3E"/>
    <w:rsid w:val="7F15F19E"/>
    <w:rsid w:val="7F160A49"/>
    <w:rsid w:val="7F1624C3"/>
    <w:rsid w:val="7F168D0B"/>
    <w:rsid w:val="7F170DAA"/>
    <w:rsid w:val="7F1A737E"/>
    <w:rsid w:val="7F1F5F37"/>
    <w:rsid w:val="7F20CDED"/>
    <w:rsid w:val="7F238C5E"/>
    <w:rsid w:val="7F23E49A"/>
    <w:rsid w:val="7F243C1A"/>
    <w:rsid w:val="7F24951E"/>
    <w:rsid w:val="7F25E380"/>
    <w:rsid w:val="7F268AEF"/>
    <w:rsid w:val="7F273368"/>
    <w:rsid w:val="7F298A6E"/>
    <w:rsid w:val="7F2A5EF3"/>
    <w:rsid w:val="7F2DCEA9"/>
    <w:rsid w:val="7F2F4526"/>
    <w:rsid w:val="7F2F6B32"/>
    <w:rsid w:val="7F30FE85"/>
    <w:rsid w:val="7F310E56"/>
    <w:rsid w:val="7F32DCFD"/>
    <w:rsid w:val="7F390FC2"/>
    <w:rsid w:val="7F3AB4CD"/>
    <w:rsid w:val="7F3C8267"/>
    <w:rsid w:val="7F3D3EE9"/>
    <w:rsid w:val="7F3D961B"/>
    <w:rsid w:val="7F418ABB"/>
    <w:rsid w:val="7F4212A7"/>
    <w:rsid w:val="7F423085"/>
    <w:rsid w:val="7F434364"/>
    <w:rsid w:val="7F435EC3"/>
    <w:rsid w:val="7F4638E0"/>
    <w:rsid w:val="7F46929B"/>
    <w:rsid w:val="7F484478"/>
    <w:rsid w:val="7F49E234"/>
    <w:rsid w:val="7F4ACE1E"/>
    <w:rsid w:val="7F4B09C7"/>
    <w:rsid w:val="7F4B0CB1"/>
    <w:rsid w:val="7F4E8678"/>
    <w:rsid w:val="7F4FDA87"/>
    <w:rsid w:val="7F502B03"/>
    <w:rsid w:val="7F504E3D"/>
    <w:rsid w:val="7F51E664"/>
    <w:rsid w:val="7F520AF2"/>
    <w:rsid w:val="7F52AC1E"/>
    <w:rsid w:val="7F554BAC"/>
    <w:rsid w:val="7F559FE3"/>
    <w:rsid w:val="7F57E2B2"/>
    <w:rsid w:val="7F58C4D9"/>
    <w:rsid w:val="7F59CD88"/>
    <w:rsid w:val="7F5BF9E2"/>
    <w:rsid w:val="7F5CBC43"/>
    <w:rsid w:val="7F5F93FF"/>
    <w:rsid w:val="7F615778"/>
    <w:rsid w:val="7F61B274"/>
    <w:rsid w:val="7F621176"/>
    <w:rsid w:val="7F629695"/>
    <w:rsid w:val="7F62D451"/>
    <w:rsid w:val="7F6358FA"/>
    <w:rsid w:val="7F6392B6"/>
    <w:rsid w:val="7F644BBC"/>
    <w:rsid w:val="7F649980"/>
    <w:rsid w:val="7F652AED"/>
    <w:rsid w:val="7F68DD4C"/>
    <w:rsid w:val="7F69D341"/>
    <w:rsid w:val="7F6A36BB"/>
    <w:rsid w:val="7F6A8068"/>
    <w:rsid w:val="7F6AE0AA"/>
    <w:rsid w:val="7F6B9FAA"/>
    <w:rsid w:val="7F6E13C9"/>
    <w:rsid w:val="7F700FB4"/>
    <w:rsid w:val="7F70AA7C"/>
    <w:rsid w:val="7F71BD84"/>
    <w:rsid w:val="7F725478"/>
    <w:rsid w:val="7F72E445"/>
    <w:rsid w:val="7F731140"/>
    <w:rsid w:val="7F7420C8"/>
    <w:rsid w:val="7F746E74"/>
    <w:rsid w:val="7F762B66"/>
    <w:rsid w:val="7F774FF1"/>
    <w:rsid w:val="7F793B60"/>
    <w:rsid w:val="7F79FC0D"/>
    <w:rsid w:val="7F7A7699"/>
    <w:rsid w:val="7F7C1357"/>
    <w:rsid w:val="7F7D1283"/>
    <w:rsid w:val="7F7D7BF8"/>
    <w:rsid w:val="7F7E6BD8"/>
    <w:rsid w:val="7F7EFF80"/>
    <w:rsid w:val="7F7F1B45"/>
    <w:rsid w:val="7F7F8C1A"/>
    <w:rsid w:val="7F800378"/>
    <w:rsid w:val="7F80F69E"/>
    <w:rsid w:val="7F823A59"/>
    <w:rsid w:val="7F82D001"/>
    <w:rsid w:val="7F82FD4D"/>
    <w:rsid w:val="7F83379E"/>
    <w:rsid w:val="7F83D6CE"/>
    <w:rsid w:val="7F843D14"/>
    <w:rsid w:val="7F84C54E"/>
    <w:rsid w:val="7F873EC3"/>
    <w:rsid w:val="7F88A0C6"/>
    <w:rsid w:val="7F8BE76C"/>
    <w:rsid w:val="7F8C729D"/>
    <w:rsid w:val="7F8CC96B"/>
    <w:rsid w:val="7F9057F8"/>
    <w:rsid w:val="7F90A76C"/>
    <w:rsid w:val="7F9213C8"/>
    <w:rsid w:val="7F93F65E"/>
    <w:rsid w:val="7F941AC0"/>
    <w:rsid w:val="7F94351E"/>
    <w:rsid w:val="7F949AED"/>
    <w:rsid w:val="7F958AB9"/>
    <w:rsid w:val="7F95B5C8"/>
    <w:rsid w:val="7F96554A"/>
    <w:rsid w:val="7F9672E5"/>
    <w:rsid w:val="7F978920"/>
    <w:rsid w:val="7F981018"/>
    <w:rsid w:val="7F998335"/>
    <w:rsid w:val="7F9996BE"/>
    <w:rsid w:val="7F9ACB8F"/>
    <w:rsid w:val="7F9BA0D2"/>
    <w:rsid w:val="7F9E0D04"/>
    <w:rsid w:val="7F9E1D01"/>
    <w:rsid w:val="7F9F72B8"/>
    <w:rsid w:val="7FA13AFF"/>
    <w:rsid w:val="7FA2332E"/>
    <w:rsid w:val="7FA308C8"/>
    <w:rsid w:val="7FA57EB1"/>
    <w:rsid w:val="7FA5AAEC"/>
    <w:rsid w:val="7FA7A144"/>
    <w:rsid w:val="7FAA6799"/>
    <w:rsid w:val="7FABB0B6"/>
    <w:rsid w:val="7FABF6F9"/>
    <w:rsid w:val="7FADB7DC"/>
    <w:rsid w:val="7FAF53B9"/>
    <w:rsid w:val="7FB20C5A"/>
    <w:rsid w:val="7FB29270"/>
    <w:rsid w:val="7FB43260"/>
    <w:rsid w:val="7FB580A7"/>
    <w:rsid w:val="7FB8234B"/>
    <w:rsid w:val="7FB8324A"/>
    <w:rsid w:val="7FB92552"/>
    <w:rsid w:val="7FB96B6F"/>
    <w:rsid w:val="7FB98E90"/>
    <w:rsid w:val="7FBADE87"/>
    <w:rsid w:val="7FBC6D43"/>
    <w:rsid w:val="7FBD19C6"/>
    <w:rsid w:val="7FBF4286"/>
    <w:rsid w:val="7FBFECDA"/>
    <w:rsid w:val="7FC05097"/>
    <w:rsid w:val="7FC27DB6"/>
    <w:rsid w:val="7FC3E9FC"/>
    <w:rsid w:val="7FC5343F"/>
    <w:rsid w:val="7FC70C0B"/>
    <w:rsid w:val="7FC79074"/>
    <w:rsid w:val="7FC7DC09"/>
    <w:rsid w:val="7FC91EE6"/>
    <w:rsid w:val="7FCA18C1"/>
    <w:rsid w:val="7FCBB753"/>
    <w:rsid w:val="7FCCB348"/>
    <w:rsid w:val="7FCEC539"/>
    <w:rsid w:val="7FD0E650"/>
    <w:rsid w:val="7FD26151"/>
    <w:rsid w:val="7FD405DB"/>
    <w:rsid w:val="7FD46853"/>
    <w:rsid w:val="7FD4D29A"/>
    <w:rsid w:val="7FD4F4D5"/>
    <w:rsid w:val="7FD5BD62"/>
    <w:rsid w:val="7FD6C6A0"/>
    <w:rsid w:val="7FDC7AB2"/>
    <w:rsid w:val="7FDCEC97"/>
    <w:rsid w:val="7FDD4F8E"/>
    <w:rsid w:val="7FDD56B5"/>
    <w:rsid w:val="7FDF2F39"/>
    <w:rsid w:val="7FE20A33"/>
    <w:rsid w:val="7FE5A148"/>
    <w:rsid w:val="7FEF13A9"/>
    <w:rsid w:val="7FEFE783"/>
    <w:rsid w:val="7FF0E4F4"/>
    <w:rsid w:val="7FF181A5"/>
    <w:rsid w:val="7FF18AF7"/>
    <w:rsid w:val="7FF28783"/>
    <w:rsid w:val="7FF49557"/>
    <w:rsid w:val="7FF50F62"/>
    <w:rsid w:val="7FF6ADAA"/>
    <w:rsid w:val="7FF8A7FF"/>
    <w:rsid w:val="7FF9B9D4"/>
    <w:rsid w:val="7FFC204E"/>
    <w:rsid w:val="7FFCA839"/>
    <w:rsid w:val="7FFE4D79"/>
    <w:rsid w:val="7FFEDE68"/>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529F86"/>
  <w15:docId w15:val="{CD0FD41C-CD37-40B6-985D-A31409F65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Pealkiri2">
    <w:name w:val="heading 2"/>
    <w:basedOn w:val="Normaallaad"/>
    <w:next w:val="Normaallaad"/>
    <w:link w:val="Pealkiri2Mrk"/>
    <w:uiPriority w:val="9"/>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Pealkiri3">
    <w:name w:val="heading 3"/>
    <w:basedOn w:val="Normaallaad"/>
    <w:next w:val="Normaallaad"/>
    <w:link w:val="Pealkiri3Mrk"/>
    <w:uiPriority w:val="9"/>
    <w:unhideWhenUsed/>
    <w:qFormat/>
    <w:rsid w:val="00B9018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paragraph">
    <w:name w:val="paragraph"/>
    <w:basedOn w:val="Normaallaad"/>
    <w:rsid w:val="00BF0C96"/>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character" w:customStyle="1" w:styleId="normaltextrun">
    <w:name w:val="normaltextrun"/>
    <w:basedOn w:val="Liguvaikefont"/>
    <w:rsid w:val="00BF0C96"/>
  </w:style>
  <w:style w:type="character" w:customStyle="1" w:styleId="eop">
    <w:name w:val="eop"/>
    <w:basedOn w:val="Liguvaikefont"/>
    <w:rsid w:val="00BF0C96"/>
  </w:style>
  <w:style w:type="paragraph" w:customStyle="1" w:styleId="Default">
    <w:name w:val="Default"/>
    <w:rsid w:val="007071A9"/>
    <w:pPr>
      <w:autoSpaceDE w:val="0"/>
      <w:autoSpaceDN w:val="0"/>
      <w:adjustRightInd w:val="0"/>
      <w:spacing w:after="0" w:line="240" w:lineRule="auto"/>
    </w:pPr>
    <w:rPr>
      <w:rFonts w:ascii="Times New Roman" w:hAnsi="Times New Roman" w:cs="Times New Roman"/>
      <w:color w:val="000000"/>
      <w:kern w:val="0"/>
      <w:sz w:val="24"/>
      <w:szCs w:val="24"/>
    </w:rPr>
  </w:style>
  <w:style w:type="character" w:styleId="Hperlink">
    <w:name w:val="Hyperlink"/>
    <w:basedOn w:val="Liguvaikefont"/>
    <w:uiPriority w:val="99"/>
    <w:unhideWhenUsed/>
    <w:rsid w:val="00B154EC"/>
    <w:rPr>
      <w:color w:val="0563C1" w:themeColor="hyperlink"/>
      <w:u w:val="single"/>
    </w:rPr>
  </w:style>
  <w:style w:type="character" w:styleId="Lahendamatamainimine">
    <w:name w:val="Unresolved Mention"/>
    <w:basedOn w:val="Liguvaikefont"/>
    <w:uiPriority w:val="99"/>
    <w:semiHidden/>
    <w:unhideWhenUsed/>
    <w:rsid w:val="00B154EC"/>
    <w:rPr>
      <w:color w:val="605E5C"/>
      <w:shd w:val="clear" w:color="auto" w:fill="E1DFDD"/>
    </w:rPr>
  </w:style>
  <w:style w:type="character" w:styleId="Kommentaariviide">
    <w:name w:val="annotation reference"/>
    <w:basedOn w:val="Liguvaikefont"/>
    <w:uiPriority w:val="99"/>
    <w:semiHidden/>
    <w:unhideWhenUsed/>
    <w:rsid w:val="007811C5"/>
    <w:rPr>
      <w:sz w:val="16"/>
      <w:szCs w:val="16"/>
    </w:rPr>
  </w:style>
  <w:style w:type="paragraph" w:styleId="Kommentaaritekst">
    <w:name w:val="annotation text"/>
    <w:basedOn w:val="Normaallaad"/>
    <w:link w:val="KommentaaritekstMrk"/>
    <w:uiPriority w:val="99"/>
    <w:unhideWhenUsed/>
    <w:rsid w:val="007811C5"/>
    <w:pPr>
      <w:spacing w:line="240" w:lineRule="auto"/>
    </w:pPr>
    <w:rPr>
      <w:sz w:val="20"/>
      <w:szCs w:val="20"/>
    </w:rPr>
  </w:style>
  <w:style w:type="character" w:customStyle="1" w:styleId="KommentaaritekstMrk">
    <w:name w:val="Kommentaari tekst Märk"/>
    <w:basedOn w:val="Liguvaikefont"/>
    <w:link w:val="Kommentaaritekst"/>
    <w:uiPriority w:val="99"/>
    <w:rsid w:val="007811C5"/>
    <w:rPr>
      <w:sz w:val="20"/>
      <w:szCs w:val="20"/>
    </w:rPr>
  </w:style>
  <w:style w:type="paragraph" w:styleId="Kommentaariteema">
    <w:name w:val="annotation subject"/>
    <w:basedOn w:val="Kommentaaritekst"/>
    <w:next w:val="Kommentaaritekst"/>
    <w:link w:val="KommentaariteemaMrk"/>
    <w:uiPriority w:val="99"/>
    <w:semiHidden/>
    <w:unhideWhenUsed/>
    <w:rsid w:val="007811C5"/>
    <w:rPr>
      <w:b/>
      <w:bCs/>
    </w:rPr>
  </w:style>
  <w:style w:type="character" w:customStyle="1" w:styleId="KommentaariteemaMrk">
    <w:name w:val="Kommentaari teema Märk"/>
    <w:basedOn w:val="KommentaaritekstMrk"/>
    <w:link w:val="Kommentaariteema"/>
    <w:uiPriority w:val="99"/>
    <w:semiHidden/>
    <w:rsid w:val="007811C5"/>
    <w:rPr>
      <w:b/>
      <w:bCs/>
      <w:sz w:val="20"/>
      <w:szCs w:val="20"/>
    </w:rPr>
  </w:style>
  <w:style w:type="character" w:styleId="Mainimine">
    <w:name w:val="Mention"/>
    <w:basedOn w:val="Liguvaikefont"/>
    <w:uiPriority w:val="99"/>
    <w:unhideWhenUsed/>
    <w:rPr>
      <w:color w:val="2B579A"/>
      <w:shd w:val="clear" w:color="auto" w:fill="E6E6E6"/>
    </w:rPr>
  </w:style>
  <w:style w:type="paragraph" w:styleId="Loendilik">
    <w:name w:val="List Paragraph"/>
    <w:aliases w:val="Dot pt,F5 List Paragraph,List Paragraph1,No Spacing1,List Paragraph Char Char Char,Indicator Text,Colorful List - Accent 11,Numbered Para 1,Bullet Points,MAIN CONTENT,List Paragraph12,List Paragraph2,Normal numbered,Recommendatio"/>
    <w:basedOn w:val="Normaallaad"/>
    <w:link w:val="LoendilikMrk"/>
    <w:uiPriority w:val="34"/>
    <w:qFormat/>
    <w:pPr>
      <w:ind w:left="720"/>
      <w:contextualSpacing/>
    </w:pPr>
  </w:style>
  <w:style w:type="character" w:styleId="Allmrkuseviide">
    <w:name w:val="footnote reference"/>
    <w:basedOn w:val="Liguvaikefont"/>
    <w:uiPriority w:val="99"/>
    <w:semiHidden/>
    <w:unhideWhenUsed/>
    <w:rPr>
      <w:vertAlign w:val="superscript"/>
    </w:rPr>
  </w:style>
  <w:style w:type="table" w:styleId="Kontuurtabel">
    <w:name w:val="Table Grid"/>
    <w:basedOn w:val="Normaaltab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llmrkusetekstMrk">
    <w:name w:val="Allmärkuse tekst Märk"/>
    <w:basedOn w:val="Liguvaikefont"/>
    <w:link w:val="Allmrkusetekst"/>
    <w:uiPriority w:val="99"/>
    <w:semiHidden/>
    <w:rPr>
      <w:sz w:val="20"/>
      <w:szCs w:val="20"/>
    </w:rPr>
  </w:style>
  <w:style w:type="paragraph" w:styleId="Allmrkusetekst">
    <w:name w:val="footnote text"/>
    <w:basedOn w:val="Normaallaad"/>
    <w:link w:val="AllmrkusetekstMrk"/>
    <w:uiPriority w:val="99"/>
    <w:semiHidden/>
    <w:unhideWhenUsed/>
    <w:pPr>
      <w:spacing w:after="0" w:line="240" w:lineRule="auto"/>
    </w:pPr>
    <w:rPr>
      <w:sz w:val="20"/>
      <w:szCs w:val="20"/>
    </w:rPr>
  </w:style>
  <w:style w:type="paragraph" w:styleId="Pis">
    <w:name w:val="header"/>
    <w:basedOn w:val="Normaallaad"/>
    <w:link w:val="PisMrk"/>
    <w:uiPriority w:val="99"/>
    <w:unhideWhenUsed/>
    <w:rsid w:val="0074045B"/>
    <w:pPr>
      <w:tabs>
        <w:tab w:val="center" w:pos="4680"/>
        <w:tab w:val="right" w:pos="9360"/>
      </w:tabs>
      <w:spacing w:after="0" w:line="240" w:lineRule="auto"/>
    </w:pPr>
  </w:style>
  <w:style w:type="character" w:customStyle="1" w:styleId="PisMrk">
    <w:name w:val="Päis Märk"/>
    <w:basedOn w:val="Liguvaikefont"/>
    <w:link w:val="Pis"/>
    <w:uiPriority w:val="99"/>
    <w:rsid w:val="00B90185"/>
  </w:style>
  <w:style w:type="paragraph" w:styleId="Jalus">
    <w:name w:val="footer"/>
    <w:basedOn w:val="Normaallaad"/>
    <w:link w:val="JalusMrk"/>
    <w:uiPriority w:val="99"/>
    <w:unhideWhenUsed/>
    <w:rsid w:val="0074045B"/>
    <w:pPr>
      <w:tabs>
        <w:tab w:val="center" w:pos="4680"/>
        <w:tab w:val="right" w:pos="9360"/>
      </w:tabs>
      <w:spacing w:after="0" w:line="240" w:lineRule="auto"/>
    </w:pPr>
  </w:style>
  <w:style w:type="character" w:customStyle="1" w:styleId="JalusMrk">
    <w:name w:val="Jalus Märk"/>
    <w:basedOn w:val="Liguvaikefont"/>
    <w:link w:val="Jalus"/>
    <w:uiPriority w:val="99"/>
    <w:rsid w:val="00B90185"/>
  </w:style>
  <w:style w:type="character" w:customStyle="1" w:styleId="Pealkiri3Mrk">
    <w:name w:val="Pealkiri 3 Märk"/>
    <w:basedOn w:val="Liguvaikefont"/>
    <w:link w:val="Pealkiri3"/>
    <w:uiPriority w:val="9"/>
    <w:rsid w:val="00B90185"/>
    <w:rPr>
      <w:rFonts w:asciiTheme="majorHAnsi" w:eastAsiaTheme="majorEastAsia" w:hAnsiTheme="majorHAnsi" w:cstheme="majorBidi"/>
      <w:color w:val="1F3763" w:themeColor="accent1" w:themeShade="7F"/>
      <w:sz w:val="24"/>
      <w:szCs w:val="24"/>
    </w:rPr>
  </w:style>
  <w:style w:type="paragraph" w:customStyle="1" w:styleId="Standard">
    <w:name w:val="Standard"/>
    <w:basedOn w:val="Normaallaad"/>
    <w:uiPriority w:val="1"/>
    <w:rsid w:val="00B90185"/>
    <w:pPr>
      <w:widowControl w:val="0"/>
      <w:spacing w:after="0"/>
    </w:pPr>
    <w:rPr>
      <w:rFonts w:ascii="Times New Roman" w:eastAsia="Lucida Sans Unicode" w:hAnsi="Times New Roman" w:cs="Tahoma"/>
      <w:sz w:val="24"/>
      <w:szCs w:val="24"/>
      <w:lang w:eastAsia="et-EE"/>
    </w:rPr>
  </w:style>
  <w:style w:type="paragraph" w:styleId="Vahedeta">
    <w:name w:val="No Spacing"/>
    <w:uiPriority w:val="1"/>
    <w:qFormat/>
    <w:rsid w:val="00B90185"/>
    <w:pPr>
      <w:spacing w:after="0" w:line="240" w:lineRule="auto"/>
    </w:pPr>
  </w:style>
  <w:style w:type="paragraph" w:styleId="Redaktsioon">
    <w:name w:val="Revision"/>
    <w:hidden/>
    <w:uiPriority w:val="99"/>
    <w:semiHidden/>
    <w:rsid w:val="00B90185"/>
    <w:pPr>
      <w:spacing w:after="0" w:line="240" w:lineRule="auto"/>
    </w:pPr>
  </w:style>
  <w:style w:type="paragraph" w:customStyle="1" w:styleId="oj-normal">
    <w:name w:val="oj-normal"/>
    <w:basedOn w:val="Normaallaad"/>
    <w:rsid w:val="00881CF5"/>
    <w:pPr>
      <w:spacing w:before="100" w:beforeAutospacing="1" w:after="100" w:afterAutospacing="1" w:line="240" w:lineRule="auto"/>
    </w:pPr>
    <w:rPr>
      <w:rFonts w:ascii="Times New Roman" w:eastAsia="Times New Roman" w:hAnsi="Times New Roman" w:cs="Times New Roman"/>
      <w:kern w:val="0"/>
      <w:sz w:val="24"/>
      <w:szCs w:val="24"/>
      <w:lang w:eastAsia="et-EE"/>
    </w:rPr>
  </w:style>
  <w:style w:type="character" w:styleId="Klastatudhperlink">
    <w:name w:val="FollowedHyperlink"/>
    <w:basedOn w:val="Liguvaikefont"/>
    <w:uiPriority w:val="99"/>
    <w:semiHidden/>
    <w:unhideWhenUsed/>
    <w:rsid w:val="002A507B"/>
    <w:rPr>
      <w:color w:val="954F72" w:themeColor="followedHyperlink"/>
      <w:u w:val="single"/>
    </w:rPr>
  </w:style>
  <w:style w:type="character" w:customStyle="1" w:styleId="LoendilikMrk">
    <w:name w:val="Loendi lõik Märk"/>
    <w:aliases w:val="Dot pt Märk,F5 List Paragraph Märk,List Paragraph1 Märk,No Spacing1 Märk,List Paragraph Char Char Char Märk,Indicator Text Märk,Colorful List - Accent 11 Märk,Numbered Para 1 Märk,Bullet Points Märk,MAIN CONTENT Märk,Recommendatio Märk"/>
    <w:link w:val="Loendilik"/>
    <w:uiPriority w:val="34"/>
    <w:qFormat/>
    <w:locked/>
    <w:rsid w:val="007438BE"/>
  </w:style>
  <w:style w:type="paragraph" w:styleId="SK1">
    <w:name w:val="toc 1"/>
    <w:basedOn w:val="Normaallaad"/>
    <w:next w:val="Normaallaad"/>
    <w:autoRedefine/>
    <w:uiPriority w:val="39"/>
    <w:unhideWhenUsed/>
    <w:pPr>
      <w:spacing w:after="100"/>
    </w:pPr>
  </w:style>
  <w:style w:type="paragraph" w:styleId="SK2">
    <w:name w:val="toc 2"/>
    <w:basedOn w:val="Normaallaad"/>
    <w:next w:val="Normaallaad"/>
    <w:autoRedefine/>
    <w:uiPriority w:val="39"/>
    <w:unhideWhenUsed/>
    <w:rsid w:val="0076567D"/>
    <w:pPr>
      <w:tabs>
        <w:tab w:val="right" w:leader="dot" w:pos="9060"/>
      </w:tabs>
      <w:spacing w:after="0"/>
      <w:ind w:left="220"/>
      <w:textAlignment w:val="baseline"/>
    </w:pPr>
  </w:style>
  <w:style w:type="character" w:customStyle="1" w:styleId="Pealkiri1Mrk">
    <w:name w:val="Pealkiri 1 Märk"/>
    <w:basedOn w:val="Liguvaikefont"/>
    <w:link w:val="Pealkiri1"/>
    <w:uiPriority w:val="9"/>
    <w:rPr>
      <w:rFonts w:asciiTheme="majorHAnsi" w:eastAsiaTheme="majorEastAsia" w:hAnsiTheme="majorHAnsi" w:cstheme="majorBidi"/>
      <w:color w:val="2F5496" w:themeColor="accent1" w:themeShade="BF"/>
      <w:sz w:val="32"/>
      <w:szCs w:val="32"/>
    </w:rPr>
  </w:style>
  <w:style w:type="character" w:customStyle="1" w:styleId="Pealkiri2Mrk">
    <w:name w:val="Pealkiri 2 Märk"/>
    <w:basedOn w:val="Liguvaikefont"/>
    <w:link w:val="Pealkiri2"/>
    <w:uiPriority w:val="9"/>
    <w:rPr>
      <w:rFonts w:asciiTheme="majorHAnsi" w:eastAsiaTheme="majorEastAsia" w:hAnsiTheme="majorHAnsi" w:cstheme="majorBidi"/>
      <w:color w:val="2F5496" w:themeColor="accent1" w:themeShade="BF"/>
      <w:sz w:val="26"/>
      <w:szCs w:val="26"/>
    </w:rPr>
  </w:style>
  <w:style w:type="character" w:customStyle="1" w:styleId="superscript">
    <w:name w:val="superscript"/>
    <w:basedOn w:val="Liguvaikefont"/>
    <w:rsid w:val="00B66B89"/>
  </w:style>
  <w:style w:type="paragraph" w:styleId="Pealdis">
    <w:name w:val="caption"/>
    <w:basedOn w:val="Normaallaad"/>
    <w:next w:val="Normaallaad"/>
    <w:uiPriority w:val="35"/>
    <w:unhideWhenUsed/>
    <w:qFormat/>
    <w:rsid w:val="00036115"/>
    <w:pPr>
      <w:spacing w:after="200" w:line="240" w:lineRule="auto"/>
    </w:pPr>
    <w:rPr>
      <w:rFonts w:ascii="Times New Roman" w:hAnsi="Times New Roman" w:cs="Times New Roman"/>
      <w:i/>
      <w:iCs/>
      <w:color w:val="44546A" w:themeColor="text2"/>
    </w:rPr>
  </w:style>
  <w:style w:type="paragraph" w:styleId="Lpumrkusetekst">
    <w:name w:val="endnote text"/>
    <w:basedOn w:val="Normaallaad"/>
    <w:link w:val="LpumrkusetekstMrk"/>
    <w:uiPriority w:val="99"/>
    <w:semiHidden/>
    <w:unhideWhenUsed/>
    <w:rsid w:val="00A26F8E"/>
    <w:pPr>
      <w:spacing w:after="0" w:line="240" w:lineRule="auto"/>
    </w:pPr>
    <w:rPr>
      <w:sz w:val="20"/>
      <w:szCs w:val="20"/>
    </w:rPr>
  </w:style>
  <w:style w:type="character" w:customStyle="1" w:styleId="LpumrkusetekstMrk">
    <w:name w:val="Lõpumärkuse tekst Märk"/>
    <w:basedOn w:val="Liguvaikefont"/>
    <w:link w:val="Lpumrkusetekst"/>
    <w:uiPriority w:val="99"/>
    <w:semiHidden/>
    <w:rsid w:val="00A26F8E"/>
    <w:rPr>
      <w:sz w:val="20"/>
      <w:szCs w:val="20"/>
    </w:rPr>
  </w:style>
  <w:style w:type="character" w:styleId="Lpumrkuseviide">
    <w:name w:val="endnote reference"/>
    <w:basedOn w:val="Liguvaikefont"/>
    <w:uiPriority w:val="99"/>
    <w:semiHidden/>
    <w:unhideWhenUsed/>
    <w:rsid w:val="00A26F8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4652948">
      <w:bodyDiv w:val="1"/>
      <w:marLeft w:val="0"/>
      <w:marRight w:val="0"/>
      <w:marTop w:val="0"/>
      <w:marBottom w:val="0"/>
      <w:divBdr>
        <w:top w:val="none" w:sz="0" w:space="0" w:color="auto"/>
        <w:left w:val="none" w:sz="0" w:space="0" w:color="auto"/>
        <w:bottom w:val="none" w:sz="0" w:space="0" w:color="auto"/>
        <w:right w:val="none" w:sz="0" w:space="0" w:color="auto"/>
      </w:divBdr>
      <w:divsChild>
        <w:div w:id="12269433">
          <w:marLeft w:val="0"/>
          <w:marRight w:val="0"/>
          <w:marTop w:val="0"/>
          <w:marBottom w:val="0"/>
          <w:divBdr>
            <w:top w:val="none" w:sz="0" w:space="0" w:color="auto"/>
            <w:left w:val="none" w:sz="0" w:space="0" w:color="auto"/>
            <w:bottom w:val="none" w:sz="0" w:space="0" w:color="auto"/>
            <w:right w:val="none" w:sz="0" w:space="0" w:color="auto"/>
          </w:divBdr>
        </w:div>
        <w:div w:id="318655852">
          <w:marLeft w:val="0"/>
          <w:marRight w:val="0"/>
          <w:marTop w:val="0"/>
          <w:marBottom w:val="0"/>
          <w:divBdr>
            <w:top w:val="none" w:sz="0" w:space="0" w:color="auto"/>
            <w:left w:val="none" w:sz="0" w:space="0" w:color="auto"/>
            <w:bottom w:val="none" w:sz="0" w:space="0" w:color="auto"/>
            <w:right w:val="none" w:sz="0" w:space="0" w:color="auto"/>
          </w:divBdr>
        </w:div>
        <w:div w:id="644043527">
          <w:marLeft w:val="0"/>
          <w:marRight w:val="0"/>
          <w:marTop w:val="0"/>
          <w:marBottom w:val="0"/>
          <w:divBdr>
            <w:top w:val="none" w:sz="0" w:space="0" w:color="auto"/>
            <w:left w:val="none" w:sz="0" w:space="0" w:color="auto"/>
            <w:bottom w:val="none" w:sz="0" w:space="0" w:color="auto"/>
            <w:right w:val="none" w:sz="0" w:space="0" w:color="auto"/>
          </w:divBdr>
        </w:div>
        <w:div w:id="1038093542">
          <w:marLeft w:val="0"/>
          <w:marRight w:val="0"/>
          <w:marTop w:val="0"/>
          <w:marBottom w:val="0"/>
          <w:divBdr>
            <w:top w:val="none" w:sz="0" w:space="0" w:color="auto"/>
            <w:left w:val="none" w:sz="0" w:space="0" w:color="auto"/>
            <w:bottom w:val="none" w:sz="0" w:space="0" w:color="auto"/>
            <w:right w:val="none" w:sz="0" w:space="0" w:color="auto"/>
          </w:divBdr>
        </w:div>
        <w:div w:id="1187215196">
          <w:marLeft w:val="0"/>
          <w:marRight w:val="0"/>
          <w:marTop w:val="0"/>
          <w:marBottom w:val="0"/>
          <w:divBdr>
            <w:top w:val="none" w:sz="0" w:space="0" w:color="auto"/>
            <w:left w:val="none" w:sz="0" w:space="0" w:color="auto"/>
            <w:bottom w:val="none" w:sz="0" w:space="0" w:color="auto"/>
            <w:right w:val="none" w:sz="0" w:space="0" w:color="auto"/>
          </w:divBdr>
        </w:div>
        <w:div w:id="1348484661">
          <w:marLeft w:val="0"/>
          <w:marRight w:val="0"/>
          <w:marTop w:val="0"/>
          <w:marBottom w:val="0"/>
          <w:divBdr>
            <w:top w:val="none" w:sz="0" w:space="0" w:color="auto"/>
            <w:left w:val="none" w:sz="0" w:space="0" w:color="auto"/>
            <w:bottom w:val="none" w:sz="0" w:space="0" w:color="auto"/>
            <w:right w:val="none" w:sz="0" w:space="0" w:color="auto"/>
          </w:divBdr>
        </w:div>
        <w:div w:id="1422491074">
          <w:marLeft w:val="0"/>
          <w:marRight w:val="0"/>
          <w:marTop w:val="0"/>
          <w:marBottom w:val="0"/>
          <w:divBdr>
            <w:top w:val="none" w:sz="0" w:space="0" w:color="auto"/>
            <w:left w:val="none" w:sz="0" w:space="0" w:color="auto"/>
            <w:bottom w:val="none" w:sz="0" w:space="0" w:color="auto"/>
            <w:right w:val="none" w:sz="0" w:space="0" w:color="auto"/>
          </w:divBdr>
        </w:div>
        <w:div w:id="1499032370">
          <w:marLeft w:val="0"/>
          <w:marRight w:val="0"/>
          <w:marTop w:val="0"/>
          <w:marBottom w:val="0"/>
          <w:divBdr>
            <w:top w:val="none" w:sz="0" w:space="0" w:color="auto"/>
            <w:left w:val="none" w:sz="0" w:space="0" w:color="auto"/>
            <w:bottom w:val="none" w:sz="0" w:space="0" w:color="auto"/>
            <w:right w:val="none" w:sz="0" w:space="0" w:color="auto"/>
          </w:divBdr>
        </w:div>
      </w:divsChild>
    </w:div>
    <w:div w:id="835608587">
      <w:bodyDiv w:val="1"/>
      <w:marLeft w:val="0"/>
      <w:marRight w:val="0"/>
      <w:marTop w:val="0"/>
      <w:marBottom w:val="0"/>
      <w:divBdr>
        <w:top w:val="none" w:sz="0" w:space="0" w:color="auto"/>
        <w:left w:val="none" w:sz="0" w:space="0" w:color="auto"/>
        <w:bottom w:val="none" w:sz="0" w:space="0" w:color="auto"/>
        <w:right w:val="none" w:sz="0" w:space="0" w:color="auto"/>
      </w:divBdr>
    </w:div>
    <w:div w:id="857740472">
      <w:bodyDiv w:val="1"/>
      <w:marLeft w:val="0"/>
      <w:marRight w:val="0"/>
      <w:marTop w:val="0"/>
      <w:marBottom w:val="0"/>
      <w:divBdr>
        <w:top w:val="none" w:sz="0" w:space="0" w:color="auto"/>
        <w:left w:val="none" w:sz="0" w:space="0" w:color="auto"/>
        <w:bottom w:val="none" w:sz="0" w:space="0" w:color="auto"/>
        <w:right w:val="none" w:sz="0" w:space="0" w:color="auto"/>
      </w:divBdr>
    </w:div>
    <w:div w:id="1189566742">
      <w:bodyDiv w:val="1"/>
      <w:marLeft w:val="0"/>
      <w:marRight w:val="0"/>
      <w:marTop w:val="0"/>
      <w:marBottom w:val="0"/>
      <w:divBdr>
        <w:top w:val="none" w:sz="0" w:space="0" w:color="auto"/>
        <w:left w:val="none" w:sz="0" w:space="0" w:color="auto"/>
        <w:bottom w:val="none" w:sz="0" w:space="0" w:color="auto"/>
        <w:right w:val="none" w:sz="0" w:space="0" w:color="auto"/>
      </w:divBdr>
      <w:divsChild>
        <w:div w:id="240482795">
          <w:marLeft w:val="0"/>
          <w:marRight w:val="0"/>
          <w:marTop w:val="0"/>
          <w:marBottom w:val="0"/>
          <w:divBdr>
            <w:top w:val="none" w:sz="0" w:space="0" w:color="auto"/>
            <w:left w:val="none" w:sz="0" w:space="0" w:color="auto"/>
            <w:bottom w:val="none" w:sz="0" w:space="0" w:color="auto"/>
            <w:right w:val="none" w:sz="0" w:space="0" w:color="auto"/>
          </w:divBdr>
        </w:div>
        <w:div w:id="263077000">
          <w:marLeft w:val="0"/>
          <w:marRight w:val="0"/>
          <w:marTop w:val="0"/>
          <w:marBottom w:val="0"/>
          <w:divBdr>
            <w:top w:val="none" w:sz="0" w:space="0" w:color="auto"/>
            <w:left w:val="none" w:sz="0" w:space="0" w:color="auto"/>
            <w:bottom w:val="none" w:sz="0" w:space="0" w:color="auto"/>
            <w:right w:val="none" w:sz="0" w:space="0" w:color="auto"/>
          </w:divBdr>
        </w:div>
        <w:div w:id="311105464">
          <w:marLeft w:val="0"/>
          <w:marRight w:val="0"/>
          <w:marTop w:val="0"/>
          <w:marBottom w:val="0"/>
          <w:divBdr>
            <w:top w:val="none" w:sz="0" w:space="0" w:color="auto"/>
            <w:left w:val="none" w:sz="0" w:space="0" w:color="auto"/>
            <w:bottom w:val="none" w:sz="0" w:space="0" w:color="auto"/>
            <w:right w:val="none" w:sz="0" w:space="0" w:color="auto"/>
          </w:divBdr>
        </w:div>
        <w:div w:id="384715552">
          <w:marLeft w:val="0"/>
          <w:marRight w:val="0"/>
          <w:marTop w:val="0"/>
          <w:marBottom w:val="0"/>
          <w:divBdr>
            <w:top w:val="none" w:sz="0" w:space="0" w:color="auto"/>
            <w:left w:val="none" w:sz="0" w:space="0" w:color="auto"/>
            <w:bottom w:val="none" w:sz="0" w:space="0" w:color="auto"/>
            <w:right w:val="none" w:sz="0" w:space="0" w:color="auto"/>
          </w:divBdr>
        </w:div>
        <w:div w:id="507983834">
          <w:marLeft w:val="0"/>
          <w:marRight w:val="0"/>
          <w:marTop w:val="0"/>
          <w:marBottom w:val="0"/>
          <w:divBdr>
            <w:top w:val="none" w:sz="0" w:space="0" w:color="auto"/>
            <w:left w:val="none" w:sz="0" w:space="0" w:color="auto"/>
            <w:bottom w:val="none" w:sz="0" w:space="0" w:color="auto"/>
            <w:right w:val="none" w:sz="0" w:space="0" w:color="auto"/>
          </w:divBdr>
        </w:div>
        <w:div w:id="715087457">
          <w:marLeft w:val="0"/>
          <w:marRight w:val="0"/>
          <w:marTop w:val="0"/>
          <w:marBottom w:val="0"/>
          <w:divBdr>
            <w:top w:val="none" w:sz="0" w:space="0" w:color="auto"/>
            <w:left w:val="none" w:sz="0" w:space="0" w:color="auto"/>
            <w:bottom w:val="none" w:sz="0" w:space="0" w:color="auto"/>
            <w:right w:val="none" w:sz="0" w:space="0" w:color="auto"/>
          </w:divBdr>
        </w:div>
        <w:div w:id="858202669">
          <w:marLeft w:val="0"/>
          <w:marRight w:val="0"/>
          <w:marTop w:val="0"/>
          <w:marBottom w:val="0"/>
          <w:divBdr>
            <w:top w:val="none" w:sz="0" w:space="0" w:color="auto"/>
            <w:left w:val="none" w:sz="0" w:space="0" w:color="auto"/>
            <w:bottom w:val="none" w:sz="0" w:space="0" w:color="auto"/>
            <w:right w:val="none" w:sz="0" w:space="0" w:color="auto"/>
          </w:divBdr>
        </w:div>
        <w:div w:id="931548115">
          <w:marLeft w:val="0"/>
          <w:marRight w:val="0"/>
          <w:marTop w:val="0"/>
          <w:marBottom w:val="0"/>
          <w:divBdr>
            <w:top w:val="none" w:sz="0" w:space="0" w:color="auto"/>
            <w:left w:val="none" w:sz="0" w:space="0" w:color="auto"/>
            <w:bottom w:val="none" w:sz="0" w:space="0" w:color="auto"/>
            <w:right w:val="none" w:sz="0" w:space="0" w:color="auto"/>
          </w:divBdr>
        </w:div>
        <w:div w:id="1027562745">
          <w:marLeft w:val="0"/>
          <w:marRight w:val="0"/>
          <w:marTop w:val="0"/>
          <w:marBottom w:val="0"/>
          <w:divBdr>
            <w:top w:val="none" w:sz="0" w:space="0" w:color="auto"/>
            <w:left w:val="none" w:sz="0" w:space="0" w:color="auto"/>
            <w:bottom w:val="none" w:sz="0" w:space="0" w:color="auto"/>
            <w:right w:val="none" w:sz="0" w:space="0" w:color="auto"/>
          </w:divBdr>
        </w:div>
        <w:div w:id="1071394229">
          <w:marLeft w:val="0"/>
          <w:marRight w:val="0"/>
          <w:marTop w:val="0"/>
          <w:marBottom w:val="0"/>
          <w:divBdr>
            <w:top w:val="none" w:sz="0" w:space="0" w:color="auto"/>
            <w:left w:val="none" w:sz="0" w:space="0" w:color="auto"/>
            <w:bottom w:val="none" w:sz="0" w:space="0" w:color="auto"/>
            <w:right w:val="none" w:sz="0" w:space="0" w:color="auto"/>
          </w:divBdr>
        </w:div>
        <w:div w:id="1243372477">
          <w:marLeft w:val="0"/>
          <w:marRight w:val="0"/>
          <w:marTop w:val="0"/>
          <w:marBottom w:val="0"/>
          <w:divBdr>
            <w:top w:val="none" w:sz="0" w:space="0" w:color="auto"/>
            <w:left w:val="none" w:sz="0" w:space="0" w:color="auto"/>
            <w:bottom w:val="none" w:sz="0" w:space="0" w:color="auto"/>
            <w:right w:val="none" w:sz="0" w:space="0" w:color="auto"/>
          </w:divBdr>
        </w:div>
        <w:div w:id="1604340161">
          <w:marLeft w:val="0"/>
          <w:marRight w:val="0"/>
          <w:marTop w:val="0"/>
          <w:marBottom w:val="0"/>
          <w:divBdr>
            <w:top w:val="none" w:sz="0" w:space="0" w:color="auto"/>
            <w:left w:val="none" w:sz="0" w:space="0" w:color="auto"/>
            <w:bottom w:val="none" w:sz="0" w:space="0" w:color="auto"/>
            <w:right w:val="none" w:sz="0" w:space="0" w:color="auto"/>
          </w:divBdr>
        </w:div>
        <w:div w:id="1625966106">
          <w:marLeft w:val="0"/>
          <w:marRight w:val="0"/>
          <w:marTop w:val="0"/>
          <w:marBottom w:val="0"/>
          <w:divBdr>
            <w:top w:val="none" w:sz="0" w:space="0" w:color="auto"/>
            <w:left w:val="none" w:sz="0" w:space="0" w:color="auto"/>
            <w:bottom w:val="none" w:sz="0" w:space="0" w:color="auto"/>
            <w:right w:val="none" w:sz="0" w:space="0" w:color="auto"/>
          </w:divBdr>
        </w:div>
        <w:div w:id="1706326418">
          <w:marLeft w:val="0"/>
          <w:marRight w:val="0"/>
          <w:marTop w:val="0"/>
          <w:marBottom w:val="0"/>
          <w:divBdr>
            <w:top w:val="none" w:sz="0" w:space="0" w:color="auto"/>
            <w:left w:val="none" w:sz="0" w:space="0" w:color="auto"/>
            <w:bottom w:val="none" w:sz="0" w:space="0" w:color="auto"/>
            <w:right w:val="none" w:sz="0" w:space="0" w:color="auto"/>
          </w:divBdr>
        </w:div>
        <w:div w:id="1845584155">
          <w:marLeft w:val="0"/>
          <w:marRight w:val="0"/>
          <w:marTop w:val="0"/>
          <w:marBottom w:val="0"/>
          <w:divBdr>
            <w:top w:val="none" w:sz="0" w:space="0" w:color="auto"/>
            <w:left w:val="none" w:sz="0" w:space="0" w:color="auto"/>
            <w:bottom w:val="none" w:sz="0" w:space="0" w:color="auto"/>
            <w:right w:val="none" w:sz="0" w:space="0" w:color="auto"/>
          </w:divBdr>
        </w:div>
        <w:div w:id="1965118470">
          <w:marLeft w:val="0"/>
          <w:marRight w:val="0"/>
          <w:marTop w:val="0"/>
          <w:marBottom w:val="0"/>
          <w:divBdr>
            <w:top w:val="none" w:sz="0" w:space="0" w:color="auto"/>
            <w:left w:val="none" w:sz="0" w:space="0" w:color="auto"/>
            <w:bottom w:val="none" w:sz="0" w:space="0" w:color="auto"/>
            <w:right w:val="none" w:sz="0" w:space="0" w:color="auto"/>
          </w:divBdr>
        </w:div>
        <w:div w:id="1983071184">
          <w:marLeft w:val="0"/>
          <w:marRight w:val="0"/>
          <w:marTop w:val="0"/>
          <w:marBottom w:val="0"/>
          <w:divBdr>
            <w:top w:val="none" w:sz="0" w:space="0" w:color="auto"/>
            <w:left w:val="none" w:sz="0" w:space="0" w:color="auto"/>
            <w:bottom w:val="none" w:sz="0" w:space="0" w:color="auto"/>
            <w:right w:val="none" w:sz="0" w:space="0" w:color="auto"/>
          </w:divBdr>
        </w:div>
        <w:div w:id="1999651441">
          <w:marLeft w:val="0"/>
          <w:marRight w:val="0"/>
          <w:marTop w:val="0"/>
          <w:marBottom w:val="0"/>
          <w:divBdr>
            <w:top w:val="none" w:sz="0" w:space="0" w:color="auto"/>
            <w:left w:val="none" w:sz="0" w:space="0" w:color="auto"/>
            <w:bottom w:val="none" w:sz="0" w:space="0" w:color="auto"/>
            <w:right w:val="none" w:sz="0" w:space="0" w:color="auto"/>
          </w:divBdr>
        </w:div>
        <w:div w:id="2029679623">
          <w:marLeft w:val="0"/>
          <w:marRight w:val="0"/>
          <w:marTop w:val="0"/>
          <w:marBottom w:val="0"/>
          <w:divBdr>
            <w:top w:val="none" w:sz="0" w:space="0" w:color="auto"/>
            <w:left w:val="none" w:sz="0" w:space="0" w:color="auto"/>
            <w:bottom w:val="none" w:sz="0" w:space="0" w:color="auto"/>
            <w:right w:val="none" w:sz="0" w:space="0" w:color="auto"/>
          </w:divBdr>
        </w:div>
      </w:divsChild>
    </w:div>
    <w:div w:id="1582985125">
      <w:bodyDiv w:val="1"/>
      <w:marLeft w:val="0"/>
      <w:marRight w:val="0"/>
      <w:marTop w:val="0"/>
      <w:marBottom w:val="0"/>
      <w:divBdr>
        <w:top w:val="none" w:sz="0" w:space="0" w:color="auto"/>
        <w:left w:val="none" w:sz="0" w:space="0" w:color="auto"/>
        <w:bottom w:val="none" w:sz="0" w:space="0" w:color="auto"/>
        <w:right w:val="none" w:sz="0" w:space="0" w:color="auto"/>
      </w:divBdr>
    </w:div>
    <w:div w:id="1619335205">
      <w:bodyDiv w:val="1"/>
      <w:marLeft w:val="0"/>
      <w:marRight w:val="0"/>
      <w:marTop w:val="0"/>
      <w:marBottom w:val="0"/>
      <w:divBdr>
        <w:top w:val="none" w:sz="0" w:space="0" w:color="auto"/>
        <w:left w:val="none" w:sz="0" w:space="0" w:color="auto"/>
        <w:bottom w:val="none" w:sz="0" w:space="0" w:color="auto"/>
        <w:right w:val="none" w:sz="0" w:space="0" w:color="auto"/>
      </w:divBdr>
    </w:div>
    <w:div w:id="16276573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mailto:kerli.kirsimaa@kliimaministeerium.ee" TargetMode="External"/><Relationship Id="rId18" Type="http://schemas.openxmlformats.org/officeDocument/2006/relationships/hyperlink" Target="mailto:hannamary.seli@kliimaministeerium.ee" TargetMode="External"/><Relationship Id="rId26" Type="http://schemas.microsoft.com/office/2011/relationships/commentsExtended" Target="commentsExtended.xml"/><Relationship Id="rId39" Type="http://schemas.openxmlformats.org/officeDocument/2006/relationships/image" Target="media/image5.png"/><Relationship Id="rId21" Type="http://schemas.openxmlformats.org/officeDocument/2006/relationships/hyperlink" Target="mailto:triin.nymann@kliimaministeerium.ee" TargetMode="External"/><Relationship Id="rId34" Type="http://schemas.openxmlformats.org/officeDocument/2006/relationships/hyperlink" Target="https://kliimaministeerium.ee/sites/default/files/documents/2023-11/Ruumiloome%20ja%20hoonete%20t%C3%B6%C3%B6r%C3%BChm_0.pdf" TargetMode="External"/><Relationship Id="rId42" Type="http://schemas.openxmlformats.org/officeDocument/2006/relationships/image" Target="media/image6.png"/><Relationship Id="rId47" Type="http://schemas.openxmlformats.org/officeDocument/2006/relationships/image" Target="media/image9.png"/><Relationship Id="rId50" Type="http://schemas.openxmlformats.org/officeDocument/2006/relationships/header" Target="header1.xml"/><Relationship Id="rId55"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mailto:hedy.eeriksoo@kliimaministeerium.ee" TargetMode="External"/><Relationship Id="rId29" Type="http://schemas.openxmlformats.org/officeDocument/2006/relationships/hyperlink" Target="https://www.kliimaministeerium.ee/media/11554/download" TargetMode="External"/><Relationship Id="rId11" Type="http://schemas.openxmlformats.org/officeDocument/2006/relationships/hyperlink" Target="mailto:maris.arro@kliimaministeerium.ee" TargetMode="External"/><Relationship Id="rId24" Type="http://schemas.openxmlformats.org/officeDocument/2006/relationships/hyperlink" Target="mailto:aili.sandre@just.ee" TargetMode="External"/><Relationship Id="rId32" Type="http://schemas.openxmlformats.org/officeDocument/2006/relationships/hyperlink" Target="https://kliimaministeerium.ee/rohereform-kliima/kliimaseadus/tooruhmad" TargetMode="External"/><Relationship Id="rId37" Type="http://schemas.openxmlformats.org/officeDocument/2006/relationships/hyperlink" Target="https://kliimaministeerium.ee/rohereform-kliima/kliimaseadus/tooruhmad" TargetMode="External"/><Relationship Id="rId40" Type="http://schemas.openxmlformats.org/officeDocument/2006/relationships/hyperlink" Target="https://kliimaministeerium.ee/rohereform-kliima/kliimaseadus/tooruhmad" TargetMode="External"/><Relationship Id="rId45" Type="http://schemas.openxmlformats.org/officeDocument/2006/relationships/hyperlink" Target="https://kliimaministeerium.ee/organisatsioonide-khg-jalajalg" TargetMode="External"/><Relationship Id="rId53"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yperlink" Target="mailto:aveliina.helm@kliimaministeerium.ee" TargetMode="External"/><Relationship Id="rId31" Type="http://schemas.openxmlformats.org/officeDocument/2006/relationships/image" Target="media/image1.png"/><Relationship Id="rId44" Type="http://schemas.openxmlformats.org/officeDocument/2006/relationships/image" Target="media/image7.png"/><Relationship Id="rId52" Type="http://schemas.openxmlformats.org/officeDocument/2006/relationships/hyperlink" Target="https://www.riigiteataja.ee/akt/dyn=105072023291&amp;id=119032019098!pr64lg5"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laura.remmelgas@kliimaministeerium.ee" TargetMode="External"/><Relationship Id="rId22" Type="http://schemas.openxmlformats.org/officeDocument/2006/relationships/hyperlink" Target="mailto:annemari.vene@kliimaministeerium.ee" TargetMode="External"/><Relationship Id="rId27" Type="http://schemas.microsoft.com/office/2016/09/relationships/commentsIds" Target="commentsIds.xml"/><Relationship Id="rId30" Type="http://schemas.openxmlformats.org/officeDocument/2006/relationships/hyperlink" Target="https://kliimaministeerium.ee/tooruhmad" TargetMode="External"/><Relationship Id="rId35" Type="http://schemas.openxmlformats.org/officeDocument/2006/relationships/hyperlink" Target="https://kliimaministeerium.ee/rohereform-kliima/kliimaseadus/tooruhmad" TargetMode="External"/><Relationship Id="rId43" Type="http://schemas.openxmlformats.org/officeDocument/2006/relationships/hyperlink" Target="https://kliimaministeerium.ee/rohereform-kliima/kliimaseadus/tooruhmad" TargetMode="External"/><Relationship Id="rId48" Type="http://schemas.openxmlformats.org/officeDocument/2006/relationships/hyperlink" Target="http://m&#228;&#228;rusega" TargetMode="External"/><Relationship Id="rId56" Type="http://schemas.microsoft.com/office/2019/05/relationships/documenttasks" Target="documenttasks/documenttasks1.xml"/><Relationship Id="rId8" Type="http://schemas.openxmlformats.org/officeDocument/2006/relationships/webSettings" Target="webSettings.xml"/><Relationship Id="rId51" Type="http://schemas.openxmlformats.org/officeDocument/2006/relationships/footer" Target="footer1.xml"/><Relationship Id="rId3" Type="http://schemas.openxmlformats.org/officeDocument/2006/relationships/customXml" Target="../customXml/item3.xml"/><Relationship Id="rId12" Type="http://schemas.openxmlformats.org/officeDocument/2006/relationships/hyperlink" Target="mailto:karin.radiko@kliimaministeerium.ee" TargetMode="External"/><Relationship Id="rId17" Type="http://schemas.openxmlformats.org/officeDocument/2006/relationships/hyperlink" Target="mailto:maria.varton@kliimaministeerium.ee" TargetMode="External"/><Relationship Id="rId25" Type="http://schemas.openxmlformats.org/officeDocument/2006/relationships/comments" Target="comments.xml"/><Relationship Id="rId33" Type="http://schemas.openxmlformats.org/officeDocument/2006/relationships/image" Target="media/image2.png"/><Relationship Id="rId38" Type="http://schemas.openxmlformats.org/officeDocument/2006/relationships/image" Target="media/image4.png"/><Relationship Id="rId46" Type="http://schemas.openxmlformats.org/officeDocument/2006/relationships/image" Target="media/image8.png"/><Relationship Id="rId20" Type="http://schemas.openxmlformats.org/officeDocument/2006/relationships/hyperlink" Target="mailto:eda.partel@kliimaministeerium.ee" TargetMode="External"/><Relationship Id="rId41" Type="http://schemas.openxmlformats.org/officeDocument/2006/relationships/hyperlink" Target="https://kliimaministeerium.ee/sites/default/files/documents/2024-05/Kestliku%20toidus%C3%BCsteemi%20t%C3%B6%C3%B6r%C3%BChma%20arutelude%20kokkuv%C3%B5te.pdf" TargetMode="External"/><Relationship Id="rId54"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mailto:merilyn.mols@kliimaministeerium.ee" TargetMode="External"/><Relationship Id="rId23" Type="http://schemas.openxmlformats.org/officeDocument/2006/relationships/hyperlink" Target="mailto:elina.lehestik@kliimaministeerium.ee" TargetMode="External"/><Relationship Id="rId28" Type="http://schemas.microsoft.com/office/2018/08/relationships/commentsExtensible" Target="commentsExtensible.xml"/><Relationship Id="rId36" Type="http://schemas.openxmlformats.org/officeDocument/2006/relationships/image" Target="media/image3.png"/><Relationship Id="rId49" Type="http://schemas.openxmlformats.org/officeDocument/2006/relationships/hyperlink" Target="https://andmed.stat.ee/et/statsql/majandus__valiskaubandus__kaupade_vk/VKK30/table/tableViewLayout2" TargetMode="External"/></Relationships>
</file>

<file path=word/_rels/footnotes.xml.rels><?xml version="1.0" encoding="UTF-8" standalone="yes"?>
<Relationships xmlns="http://schemas.openxmlformats.org/package/2006/relationships"><Relationship Id="rId13" Type="http://schemas.openxmlformats.org/officeDocument/2006/relationships/hyperlink" Target="https://eur-lex.europa.eu/legal-content/ET/TXT/PDF/?uri=CELEX:32018R1999" TargetMode="External"/><Relationship Id="rId18" Type="http://schemas.openxmlformats.org/officeDocument/2006/relationships/hyperlink" Target="https://eur-lex.europa.eu/legal-content/ET/TXT/PDF/?uri=CELEX:32023R0955" TargetMode="External"/><Relationship Id="rId26" Type="http://schemas.openxmlformats.org/officeDocument/2006/relationships/hyperlink" Target="https://www.ipcc-nggip.iges.or.jp/public/2006gl/" TargetMode="External"/><Relationship Id="rId39" Type="http://schemas.openxmlformats.org/officeDocument/2006/relationships/hyperlink" Target="https://climate.ec.europa.eu/document/download/2ccd7710-5fc3-420f-aeb8-9a3af271f970_en" TargetMode="External"/><Relationship Id="rId21" Type="http://schemas.openxmlformats.org/officeDocument/2006/relationships/hyperlink" Target="https://eur-lex.europa.eu/legal-content/EN/TXT/?uri=CELEX%3A32024L1275&amp;qid=1715256617895" TargetMode="External"/><Relationship Id="rId34" Type="http://schemas.openxmlformats.org/officeDocument/2006/relationships/hyperlink" Target="https://eur-lex.europa.eu/legal-content/ET/TXT/HTML/?uri=CELEX:32021R1119" TargetMode="External"/><Relationship Id="rId42" Type="http://schemas.openxmlformats.org/officeDocument/2006/relationships/hyperlink" Target="https://raportid.centar.ee/2024-eesti-ekspordi-lv-sysinikusisaldus.html" TargetMode="External"/><Relationship Id="rId47" Type="http://schemas.openxmlformats.org/officeDocument/2006/relationships/hyperlink" Target="https://arenguseire.ee/wp-content/uploads/2021/03/eesti-regionaalse-majanduse-stsenaariumid-2035.pdf" TargetMode="External"/><Relationship Id="rId50" Type="http://schemas.openxmlformats.org/officeDocument/2006/relationships/hyperlink" Target="https://www.riigiteataja.ee/akt/128122016003?leiaKehtiv" TargetMode="External"/><Relationship Id="rId55" Type="http://schemas.openxmlformats.org/officeDocument/2006/relationships/hyperlink" Target="https://www.sei.org/publications/eesti-kliimaambitsiooni-tostmise-voimaluste-analuus/" TargetMode="External"/><Relationship Id="rId7" Type="http://schemas.openxmlformats.org/officeDocument/2006/relationships/hyperlink" Target="https://kliimaministeerium.ee/sites/default/files/documents/2023-03/310022023003%20%281%29.pdf" TargetMode="External"/><Relationship Id="rId2" Type="http://schemas.openxmlformats.org/officeDocument/2006/relationships/hyperlink" Target="https://www.eea.europa.eu/en/analysis/indicators/economic-losses-from-climate-related?activeAccordion=ecdb3bcf-bbe9-4978-b5cf-0b136399d9f8" TargetMode="External"/><Relationship Id="rId16" Type="http://schemas.openxmlformats.org/officeDocument/2006/relationships/hyperlink" Target="https://eur-lex.europa.eu/legal-content/ET/TXT/HTML/?uri=CELEX:52021XC0916(03)" TargetMode="External"/><Relationship Id="rId29" Type="http://schemas.openxmlformats.org/officeDocument/2006/relationships/hyperlink" Target="https://eur-lex.europa.eu/legal-content/ET/TXT/?uri=CELEX:32023L1791" TargetMode="External"/><Relationship Id="rId11" Type="http://schemas.openxmlformats.org/officeDocument/2006/relationships/hyperlink" Target="https://eur-lex.europa.eu/legal-content/ET/TXT/PDF/?uri=CELEX:32023R0857&amp;qid=1718788039729" TargetMode="External"/><Relationship Id="rId24" Type="http://schemas.openxmlformats.org/officeDocument/2006/relationships/hyperlink" Target="https://kliimaministeerium.ee/rohereform-kliima/kasvuhoonegaasid/prognoosid" TargetMode="External"/><Relationship Id="rId32" Type="http://schemas.openxmlformats.org/officeDocument/2006/relationships/hyperlink" Target="https://raportid.centar.ee/2024-eesti-ekspordi-lv-sysinikusisaldus.html" TargetMode="External"/><Relationship Id="rId37" Type="http://schemas.openxmlformats.org/officeDocument/2006/relationships/hyperlink" Target="https://www.riigikontroll.ee/DesktopModules/DigiDetail/FileDownloader.aspx?AuditId=2544&amp;FileId=15067" TargetMode="External"/><Relationship Id="rId40" Type="http://schemas.openxmlformats.org/officeDocument/2006/relationships/hyperlink" Target="https://eur-lex.europa.eu/legal-content/EN/TXT/?uri=CELEX%3A32021R1119&amp;qid=1707819444849" TargetMode="External"/><Relationship Id="rId45" Type="http://schemas.openxmlformats.org/officeDocument/2006/relationships/hyperlink" Target="https://uuringud.oska.kutsekoda.ee/uuringud/oska-uldprognoos" TargetMode="External"/><Relationship Id="rId53" Type="http://schemas.openxmlformats.org/officeDocument/2006/relationships/hyperlink" Target="https://www.agri.ee/sites/default/files/documents/2021-09/poka-2030-taistekst.pdf" TargetMode="External"/><Relationship Id="rId5" Type="http://schemas.openxmlformats.org/officeDocument/2006/relationships/hyperlink" Target="https://www.ipcc.ch/report/ar6/syr/" TargetMode="External"/><Relationship Id="rId10" Type="http://schemas.openxmlformats.org/officeDocument/2006/relationships/hyperlink" Target="https://eur-lex.europa.eu/legal-content/ET/TXT/?uri=CELEX%3A32021R1119" TargetMode="External"/><Relationship Id="rId19" Type="http://schemas.openxmlformats.org/officeDocument/2006/relationships/hyperlink" Target="https://eur-lex.europa.eu/eli/reg/2023/956/oj" TargetMode="External"/><Relationship Id="rId31" Type="http://schemas.openxmlformats.org/officeDocument/2006/relationships/hyperlink" Target="https://eur-lex.europa.eu/legal-content/ET/TXT/?uri=CELEX:32023L2413" TargetMode="External"/><Relationship Id="rId44" Type="http://schemas.openxmlformats.org/officeDocument/2006/relationships/hyperlink" Target="https://www.eea.europa.eu/data-and-maps/daviz/impacts-of-extreme-weather-and-5" TargetMode="External"/><Relationship Id="rId52" Type="http://schemas.openxmlformats.org/officeDocument/2006/relationships/hyperlink" Target="https://www.riigikontroll.ee/Suhtedavalikkusega/Pressiteated/tabid/168/557GetPage/1/557Year/-1/ItemId/2382/amid/557/language/et-EE/Default.aspx" TargetMode="External"/><Relationship Id="rId4" Type="http://schemas.openxmlformats.org/officeDocument/2006/relationships/hyperlink" Target="https://ut.ee/et/sisu/klimatoloog-kuumalainete-esinemissagedus-eestis-kahekordistunud" TargetMode="External"/><Relationship Id="rId9" Type="http://schemas.openxmlformats.org/officeDocument/2006/relationships/hyperlink" Target="https://www.mkm.ee/sites/default/files/documents/2022-03/Eesti%20riiklik%20energia-%20ja%20kliimakava%20aastani%202030.pdf" TargetMode="External"/><Relationship Id="rId14" Type="http://schemas.openxmlformats.org/officeDocument/2006/relationships/hyperlink" Target="https://eur-lex.europa.eu/eli/reg_del/2020/1044/oj" TargetMode="External"/><Relationship Id="rId22" Type="http://schemas.openxmlformats.org/officeDocument/2006/relationships/hyperlink" Target="https://eur-lex.europa.eu/legal-content/ET/TXT/?uri=celex%3A32023L2413" TargetMode="External"/><Relationship Id="rId27" Type="http://schemas.openxmlformats.org/officeDocument/2006/relationships/hyperlink" Target="https://eur-lex.europa.eu/legal-content/ET/TXT/PDF/?uri=CELEX:32003L0087" TargetMode="External"/><Relationship Id="rId30" Type="http://schemas.openxmlformats.org/officeDocument/2006/relationships/hyperlink" Target="https://eur-lex.europa.eu/legal-content/ET/TXT/?uri=CELEX:32024L1275" TargetMode="External"/><Relationship Id="rId35" Type="http://schemas.openxmlformats.org/officeDocument/2006/relationships/hyperlink" Target="https://data.consilium.europa.eu/doc/document/ST-6521-2021-INIT/et/pdf" TargetMode="External"/><Relationship Id="rId43" Type="http://schemas.openxmlformats.org/officeDocument/2006/relationships/hyperlink" Target="https://www.eea.europa.eu/en/analysis/indicators/economic-losses-from-climate-related?activeAccordion=ecdb3bcf-bbe9-4978-b5cf-0b136399d9f8" TargetMode="External"/><Relationship Id="rId48" Type="http://schemas.openxmlformats.org/officeDocument/2006/relationships/hyperlink" Target="http://www.bovine-eu.net" TargetMode="External"/><Relationship Id="rId56" Type="http://schemas.openxmlformats.org/officeDocument/2006/relationships/hyperlink" Target="https://www.taastuvenergeetika.ee/raportid-ja-analuusid/" TargetMode="External"/><Relationship Id="rId8" Type="http://schemas.openxmlformats.org/officeDocument/2006/relationships/hyperlink" Target="https://kliimaministeerium.ee/sites/default/files/documents/2021-06/Kliimamuutustega%20kohanemise%20arengukava%20aastani%202030.pdf" TargetMode="External"/><Relationship Id="rId51" Type="http://schemas.openxmlformats.org/officeDocument/2006/relationships/hyperlink" Target="https://www.riigikontroll.ee/Suhtedavalikkusega/Pressiteated/tabid/168/557GetPage/1/557Year/2005/ItemId/91/amid/557/language/et-EE/Default.aspx" TargetMode="External"/><Relationship Id="rId3" Type="http://schemas.openxmlformats.org/officeDocument/2006/relationships/hyperlink" Target="https://www.eea.europa.eu/data-and-maps/daviz/impacts-of-extreme-weather-and-5" TargetMode="External"/><Relationship Id="rId12" Type="http://schemas.openxmlformats.org/officeDocument/2006/relationships/hyperlink" Target="https://eur-lex.europa.eu/eli/reg/2018/841/oj?locale=et" TargetMode="External"/><Relationship Id="rId17" Type="http://schemas.openxmlformats.org/officeDocument/2006/relationships/hyperlink" Target="https://eur-lex.europa.eu/legal-content/ET/TXT/HTML/?uri=CELEX:32021R1153" TargetMode="External"/><Relationship Id="rId25" Type="http://schemas.openxmlformats.org/officeDocument/2006/relationships/hyperlink" Target="https://www.etis.ee/Portal/Projects/Display/f09cf0f6-5b96-473c-80e2-80db52c6aa20" TargetMode="External"/><Relationship Id="rId33" Type="http://schemas.openxmlformats.org/officeDocument/2006/relationships/hyperlink" Target="https://kliimaministeerium.ee/media/1396/download" TargetMode="External"/><Relationship Id="rId38" Type="http://schemas.openxmlformats.org/officeDocument/2006/relationships/hyperlink" Target="https://eur-lex.europa.eu/legal-content/ET/TXT/PDF/?uri=CELEX:32018R1999" TargetMode="External"/><Relationship Id="rId46" Type="http://schemas.openxmlformats.org/officeDocument/2006/relationships/hyperlink" Target="https://www.mkm.ee/media/155/download" TargetMode="External"/><Relationship Id="rId20" Type="http://schemas.openxmlformats.org/officeDocument/2006/relationships/hyperlink" Target="https://eur-lex.europa.eu/eli/dir/2023/1791/oj" TargetMode="External"/><Relationship Id="rId41" Type="http://schemas.openxmlformats.org/officeDocument/2006/relationships/hyperlink" Target="https://eur-lex.europa.eu/legal-content/ET/TXT/PDF/?uri=CELEX:52024DC0062" TargetMode="External"/><Relationship Id="rId54" Type="http://schemas.openxmlformats.org/officeDocument/2006/relationships/hyperlink" Target="https://kliimaministeerium.ee/sites/default/files/documents/2021-09/LULUCF_uuring_veebi_02_09.pdf" TargetMode="External"/><Relationship Id="rId1" Type="http://schemas.openxmlformats.org/officeDocument/2006/relationships/hyperlink" Target="https://www.eea.europa.eu/publications/european-climate-risk-assessment" TargetMode="External"/><Relationship Id="rId6" Type="http://schemas.openxmlformats.org/officeDocument/2006/relationships/hyperlink" Target="https://valitsus.ee/sites/default/files/documents/2021-06/Eesti%202035_PUHTAND%20%C3%9CLDOSA_210512_1.pdf" TargetMode="External"/><Relationship Id="rId15" Type="http://schemas.openxmlformats.org/officeDocument/2006/relationships/hyperlink" Target="https://eur-lex.europa.eu/legal-content/ET/TXT/?uri=CELEX%3A32014R0666" TargetMode="External"/><Relationship Id="rId23" Type="http://schemas.openxmlformats.org/officeDocument/2006/relationships/hyperlink" Target="https://eur-lex.europa.eu/legal-content/ET/TXT/?uri=celex:32003L0087" TargetMode="External"/><Relationship Id="rId28" Type="http://schemas.openxmlformats.org/officeDocument/2006/relationships/hyperlink" Target="https://eur-lex.europa.eu/legal-content/ET/TXT/HTML/?uri=CELEX:32014R0517" TargetMode="External"/><Relationship Id="rId36" Type="http://schemas.openxmlformats.org/officeDocument/2006/relationships/hyperlink" Target="https://kliimaministeerium.ee/media/928/download" TargetMode="External"/><Relationship Id="rId49" Type="http://schemas.openxmlformats.org/officeDocument/2006/relationships/hyperlink" Target="https://geoportaal.maaamet.ee/est/ruumiandmed/geoloogilised-andmed/maavarade-register/maavaravarude-koondbilansid-p193.html" TargetMode="External"/></Relationships>
</file>

<file path=word/documenttasks/documenttasks1.xml><?xml version="1.0" encoding="utf-8"?>
<t:Tasks xmlns:t="http://schemas.microsoft.com/office/tasks/2019/documenttasks" xmlns:oel="http://schemas.microsoft.com/office/2019/extlst">
  <t:Task id="{12B6697A-DF47-4D45-9BF6-2A4DA96B556E}">
    <t:Anchor>
      <t:Comment id="146643417"/>
    </t:Anchor>
    <t:History>
      <t:Event id="{26BA8BEA-71FF-4FC1-8E53-07255C649CBC}" time="2024-04-25T10:56:16.61Z">
        <t:Attribution userId="S::maris.arro@envir.ee::e0dd3f3d-caa0-4a5c-9052-9490f3f7460e" userProvider="AD" userName="Maris Arro"/>
        <t:Anchor>
          <t:Comment id="146643417"/>
        </t:Anchor>
        <t:Create/>
      </t:Event>
      <t:Event id="{A3DE2F0B-C1C3-4DA3-9D85-C9A843158A7F}" time="2024-04-25T10:56:16.61Z">
        <t:Attribution userId="S::maris.arro@envir.ee::e0dd3f3d-caa0-4a5c-9052-9490f3f7460e" userProvider="AD" userName="Maris Arro"/>
        <t:Anchor>
          <t:Comment id="146643417"/>
        </t:Anchor>
        <t:Assign userId="S::Merilyn.Mols@envir.ee::55fd47dd-2cab-4134-b144-a161c7902155" userProvider="AD" userName="Merilyn Möls"/>
      </t:Event>
      <t:Event id="{C970F67C-5F74-45E9-9F90-4340576C6D63}" time="2024-04-25T10:56:16.61Z">
        <t:Attribution userId="S::maris.arro@envir.ee::e0dd3f3d-caa0-4a5c-9052-9490f3f7460e" userProvider="AD" userName="Maris Arro"/>
        <t:Anchor>
          <t:Comment id="146643417"/>
        </t:Anchor>
        <t:SetTitle title="@Merilyn Möls"/>
      </t:Event>
      <t:Event id="{6B2F6A3F-F6E5-47CC-BBB6-DEF3D01CCC82}" time="2024-04-26T13:41:37.165Z">
        <t:Attribution userId="S::merilyn.mols@envir.ee::55fd47dd-2cab-4134-b144-a161c7902155" userProvider="AD" userName="Merilyn Möls"/>
        <t:Progress percentComplete="100"/>
      </t:Event>
    </t:History>
  </t:Task>
  <t:Task id="{F6D3C276-9E24-4DA6-BD43-8F4A835FFC19}">
    <t:Anchor>
      <t:Comment id="1807767418"/>
    </t:Anchor>
    <t:History>
      <t:Event id="{40BA1887-AA87-47EA-AD4E-C69677E22167}" time="2024-04-25T17:33:55.522Z">
        <t:Attribution userId="S::silver.sillak@envir.ee::19b92e94-926c-4ec4-b349-7c5e787434e0" userProvider="AD" userName="Silver Sillak"/>
        <t:Anchor>
          <t:Comment id="1807767418"/>
        </t:Anchor>
        <t:Create/>
      </t:Event>
      <t:Event id="{FC1AD41C-2871-4EC5-88AF-D791053CAD0A}" time="2024-04-25T17:33:55.522Z">
        <t:Attribution userId="S::silver.sillak@envir.ee::19b92e94-926c-4ec4-b349-7c5e787434e0" userProvider="AD" userName="Silver Sillak"/>
        <t:Anchor>
          <t:Comment id="1807767418"/>
        </t:Anchor>
        <t:Assign userId="S::Laura.Remmelgas@envir.ee::2455ff4c-433a-4637-be0d-91be619cfbc4" userProvider="AD" userName="Laura Remmelgas"/>
      </t:Event>
      <t:Event id="{2B68A371-4AED-4F8C-96FB-AA7F95564F62}" time="2024-04-25T17:33:55.522Z">
        <t:Attribution userId="S::silver.sillak@envir.ee::19b92e94-926c-4ec4-b349-7c5e787434e0" userProvider="AD" userName="Silver Sillak"/>
        <t:Anchor>
          <t:Comment id="1807767418"/>
        </t:Anchor>
        <t:SetTitle title="@Maris Arro @Laura Remmelgas Kui tööstuse heitkogus ei vähene aastaks 2030 ega 2040, siis pole korrektne öelda &quot;heitkoguse vähendamise eesmärgid&quot;. Kas paneme &quot;suurenemise&quot;?"/>
      </t:Event>
      <t:Event id="{A7A4372A-1BAB-49BE-9041-646D5A995FA9}" time="2024-04-25T17:34:04.49Z">
        <t:Attribution userId="S::silver.sillak@envir.ee::19b92e94-926c-4ec4-b349-7c5e787434e0" userProvider="AD" userName="Silver Sillak"/>
        <t:Progress percentComplete="100"/>
      </t:Event>
    </t:History>
  </t:Task>
  <t:Task id="{0E669088-A4E4-4D04-A20D-FBB0B93E19F5}">
    <t:Anchor>
      <t:Comment id="1066544867"/>
    </t:Anchor>
    <t:History>
      <t:Event id="{4C0BA440-2FB3-4FDF-9419-1411BF8E227A}" time="2024-04-25T10:56:16.61Z">
        <t:Attribution userId="S::maris.arro@envir.ee::e0dd3f3d-caa0-4a5c-9052-9490f3f7460e" userProvider="AD" userName="Maris Arro"/>
        <t:Anchor>
          <t:Comment id="1066544867"/>
        </t:Anchor>
        <t:Create/>
      </t:Event>
      <t:Event id="{C2034D76-03E7-4FA9-82D1-20F37EB1528D}" time="2024-04-25T10:56:16.61Z">
        <t:Attribution userId="S::maris.arro@envir.ee::e0dd3f3d-caa0-4a5c-9052-9490f3f7460e" userProvider="AD" userName="Maris Arro"/>
        <t:Anchor>
          <t:Comment id="1066544867"/>
        </t:Anchor>
        <t:Assign userId="S::Merilyn.Mols@envir.ee::55fd47dd-2cab-4134-b144-a161c7902155" userProvider="AD" userName="Merilyn Möls"/>
      </t:Event>
      <t:Event id="{823B19EF-CB50-43AC-BEBF-43225429B5E6}" time="2024-04-25T10:56:16.61Z">
        <t:Attribution userId="S::maris.arro@envir.ee::e0dd3f3d-caa0-4a5c-9052-9490f3f7460e" userProvider="AD" userName="Maris Arro"/>
        <t:Anchor>
          <t:Comment id="1066544867"/>
        </t:Anchor>
        <t:SetTitle title="@Merilyn Möls"/>
      </t:Event>
      <t:Event id="{C860B4AC-29D1-4A8F-B3C3-7024D8C390EF}" time="2024-04-26T13:41:37.165Z">
        <t:Attribution userId="S::merilyn.mols@envir.ee::55fd47dd-2cab-4134-b144-a161c7902155" userProvider="AD" userName="Merilyn Möls"/>
        <t:Progress percentComplete="100"/>
      </t:Event>
    </t:History>
  </t:Task>
  <t:Task id="{BB6D14E7-4164-4D69-8542-634335CAC902}">
    <t:Anchor>
      <t:Comment id="162957211"/>
    </t:Anchor>
    <t:History>
      <t:Event id="{6790B231-E911-4D7F-98AE-CBEF2A1AFF18}" time="2024-07-31T12:35:51.872Z">
        <t:Attribution userId="S::maris.arro@envir.ee::e0dd3f3d-caa0-4a5c-9052-9490f3f7460e" userProvider="AD" userName="Maris Arro"/>
        <t:Anchor>
          <t:Comment id="162957211"/>
        </t:Anchor>
        <t:Create/>
      </t:Event>
      <t:Event id="{4846A816-C086-41C9-883D-095E9A5F1F46}" time="2024-07-31T12:35:51.872Z">
        <t:Attribution userId="S::maris.arro@envir.ee::e0dd3f3d-caa0-4a5c-9052-9490f3f7460e" userProvider="AD" userName="Maris Arro"/>
        <t:Anchor>
          <t:Comment id="162957211"/>
        </t:Anchor>
        <t:Assign userId="S::Laura.Remmelgas@envir.ee::2455ff4c-433a-4637-be0d-91be619cfbc4" userProvider="AD" userName="Laura Remmelgas"/>
      </t:Event>
      <t:Event id="{02D128AE-84B7-4828-8111-BC4FA1BA6C15}" time="2024-07-31T12:35:51.872Z">
        <t:Attribution userId="S::maris.arro@envir.ee::e0dd3f3d-caa0-4a5c-9052-9490f3f7460e" userProvider="AD" userName="Maris Arro"/>
        <t:Anchor>
          <t:Comment id="162957211"/>
        </t:Anchor>
        <t:SetTitle title="@Laura Remmelgas"/>
      </t:Event>
    </t:History>
  </t:Task>
  <t:Task id="{58C236B8-E04E-4FFB-AFA3-9C291FFD7E4F}">
    <t:Anchor>
      <t:Comment id="1013051486"/>
    </t:Anchor>
    <t:History>
      <t:Event id="{69BCAC05-F598-49FD-9324-448E18689702}" time="2024-04-26T08:50:53.597Z">
        <t:Attribution userId="S::maris.arro@envir.ee::e0dd3f3d-caa0-4a5c-9052-9490f3f7460e" userProvider="AD" userName="Maris Arro"/>
        <t:Anchor>
          <t:Comment id="1013051486"/>
        </t:Anchor>
        <t:Create/>
      </t:Event>
      <t:Event id="{64353F77-CFB3-4F69-861A-2025C9434E20}" time="2024-04-26T08:50:53.597Z">
        <t:Attribution userId="S::maris.arro@envir.ee::e0dd3f3d-caa0-4a5c-9052-9490f3f7460e" userProvider="AD" userName="Maris Arro"/>
        <t:Anchor>
          <t:Comment id="1013051486"/>
        </t:Anchor>
        <t:Assign userId="S::Laura.Remmelgas@envir.ee::2455ff4c-433a-4637-be0d-91be619cfbc4" userProvider="AD" userName="Laura Remmelgas"/>
      </t:Event>
      <t:Event id="{3C44739A-70AD-4DD7-978D-62B2B715F39F}" time="2024-04-26T08:50:53.597Z">
        <t:Attribution userId="S::maris.arro@envir.ee::e0dd3f3d-caa0-4a5c-9052-9490f3f7460e" userProvider="AD" userName="Maris Arro"/>
        <t:Anchor>
          <t:Comment id="1013051486"/>
        </t:Anchor>
        <t:SetTitle title="@Laura Remmelgas palun aita siin ka, mis sa oled mõelnud mõju hindamise arvestamises KHG rahv.vah aruandluses?"/>
      </t:Event>
    </t:History>
  </t:Task>
  <t:Task id="{6BECA085-0B60-49CE-96A7-56385F8F33F3}">
    <t:Anchor>
      <t:Comment id="509419837"/>
    </t:Anchor>
    <t:History>
      <t:Event id="{59FA648C-209A-49F5-81C4-AD79FB699776}" time="2024-07-05T11:23:07.637Z">
        <t:Attribution userId="S::maris.arro@envir.ee::e0dd3f3d-caa0-4a5c-9052-9490f3f7460e" userProvider="AD" userName="Maris Arro"/>
        <t:Anchor>
          <t:Comment id="509419837"/>
        </t:Anchor>
        <t:Create/>
      </t:Event>
      <t:Event id="{6C064D3B-F807-4BBD-A1AA-70AEA6AE1987}" time="2024-07-05T11:23:07.637Z">
        <t:Attribution userId="S::maris.arro@envir.ee::e0dd3f3d-caa0-4a5c-9052-9490f3f7460e" userProvider="AD" userName="Maris Arro"/>
        <t:Anchor>
          <t:Comment id="509419837"/>
        </t:Anchor>
        <t:Assign userId="S::Kerli.Kirsimaa@kliimaministeerium.ee::95346606-f269-4088-8124-8676ef2a756a" userProvider="AD" userName="Kerli Kirsimaa"/>
      </t:Event>
      <t:Event id="{887F67F6-400F-4C11-9849-9A27F7AD230B}" time="2024-07-05T11:23:07.637Z">
        <t:Attribution userId="S::maris.arro@envir.ee::e0dd3f3d-caa0-4a5c-9052-9490f3f7460e" userProvider="AD" userName="Maris Arro"/>
        <t:Anchor>
          <t:Comment id="509419837"/>
        </t:Anchor>
        <t:SetTitle title="@Kerli Kirsimaa kas siia saaks viite juurde?"/>
      </t:Event>
    </t:History>
  </t:Task>
  <t:Task id="{16000C1E-C075-4953-9848-4BB918C30775}">
    <t:Anchor>
      <t:Comment id="1659733237"/>
    </t:Anchor>
    <t:History>
      <t:Event id="{AE1F6D09-9805-4108-8359-EBEB076E716D}" time="2024-04-26T08:35:39.873Z">
        <t:Attribution userId="S::maris.arro@envir.ee::e0dd3f3d-caa0-4a5c-9052-9490f3f7460e" userProvider="AD" userName="Maris Arro"/>
        <t:Anchor>
          <t:Comment id="1659733237"/>
        </t:Anchor>
        <t:Create/>
      </t:Event>
      <t:Event id="{3A6A3CFE-CEB5-45C0-88FD-FFF2CB46AFDF}" time="2024-04-26T08:35:39.873Z">
        <t:Attribution userId="S::maris.arro@envir.ee::e0dd3f3d-caa0-4a5c-9052-9490f3f7460e" userProvider="AD" userName="Maris Arro"/>
        <t:Anchor>
          <t:Comment id="1659733237"/>
        </t:Anchor>
        <t:Assign userId="S::Laura.Remmelgas@envir.ee::2455ff4c-433a-4637-be0d-91be619cfbc4" userProvider="AD" userName="Laura Remmelgas"/>
      </t:Event>
      <t:Event id="{6794FA6F-FD51-4CBA-ABEC-CB6D3044A4E3}" time="2024-04-26T08:35:39.873Z">
        <t:Attribution userId="S::maris.arro@envir.ee::e0dd3f3d-caa0-4a5c-9052-9490f3f7460e" userProvider="AD" userName="Maris Arro"/>
        <t:Anchor>
          <t:Comment id="1659733237"/>
        </t:Anchor>
        <t:SetTitle title="@Laura Remmelgas"/>
      </t:Event>
    </t:History>
  </t:Task>
  <t:Task id="{E575DC41-4D64-490E-B3D7-766501298964}">
    <t:Anchor>
      <t:Comment id="83114285"/>
    </t:Anchor>
    <t:History>
      <t:Event id="{4EAB8ABE-15CC-4345-93FA-FC757EADA202}" time="2024-05-29T13:23:11.952Z">
        <t:Attribution userId="S::maris.arro@envir.ee::e0dd3f3d-caa0-4a5c-9052-9490f3f7460e" userProvider="AD" userName="Maris Arro"/>
        <t:Anchor>
          <t:Comment id="83114285"/>
        </t:Anchor>
        <t:Create/>
      </t:Event>
      <t:Event id="{AA34C630-9B22-499D-9A32-661F00408A27}" time="2024-05-29T13:23:11.952Z">
        <t:Attribution userId="S::maris.arro@envir.ee::e0dd3f3d-caa0-4a5c-9052-9490f3f7460e" userProvider="AD" userName="Maris Arro"/>
        <t:Anchor>
          <t:Comment id="83114285"/>
        </t:Anchor>
        <t:Assign userId="S::Karin.Radiko@kliimaministeerium.ee::cd60b477-da27-46d9-ab12-b9db7b6a8cff" userProvider="AD" userName="Karin Radiko"/>
      </t:Event>
      <t:Event id="{F0B04873-70E4-4260-89CA-B18489740CD3}" time="2024-05-29T13:23:11.952Z">
        <t:Attribution userId="S::maris.arro@envir.ee::e0dd3f3d-caa0-4a5c-9052-9490f3f7460e" userProvider="AD" userName="Maris Arro"/>
        <t:Anchor>
          <t:Comment id="83114285"/>
        </t:Anchor>
        <t:SetTitle title="@Karin Radiko, palun aita siin veidi täpsemalt kirjutada lahti IPCC metoodikate spetsiifika, nende ülevaatamine jms"/>
      </t:Event>
    </t:History>
  </t:Task>
  <t:Task id="{D9097881-7053-4FDA-9930-7B109F7DD9B0}">
    <t:Anchor>
      <t:Comment id="40118886"/>
    </t:Anchor>
    <t:History>
      <t:Event id="{A257AACE-A16D-40C6-9475-FEFA879E9577}" time="2024-04-26T06:26:41.611Z">
        <t:Attribution userId="S::silver.sillak@envir.ee::19b92e94-926c-4ec4-b349-7c5e787434e0" userProvider="AD" userName="Silver Sillak"/>
        <t:Anchor>
          <t:Comment id="40118886"/>
        </t:Anchor>
        <t:Create/>
      </t:Event>
      <t:Event id="{39090711-1ADE-4C48-8FA2-BF1C93ED9793}" time="2024-04-26T06:26:41.611Z">
        <t:Attribution userId="S::silver.sillak@envir.ee::19b92e94-926c-4ec4-b349-7c5e787434e0" userProvider="AD" userName="Silver Sillak"/>
        <t:Anchor>
          <t:Comment id="40118886"/>
        </t:Anchor>
        <t:Assign userId="S::Merilyn.Mols@envir.ee::55fd47dd-2cab-4134-b144-a161c7902155" userProvider="AD" userName="Merilyn Möls"/>
      </t:Event>
      <t:Event id="{B73A7E5F-D9B0-4E8F-8D36-79D5CA68D6F6}" time="2024-04-26T06:26:41.611Z">
        <t:Attribution userId="S::silver.sillak@envir.ee::19b92e94-926c-4ec4-b349-7c5e787434e0" userProvider="AD" userName="Silver Sillak"/>
        <t:Anchor>
          <t:Comment id="40118886"/>
        </t:Anchor>
        <t:SetTitle title="@Merilyn Möls Kas oskad täiendada?"/>
      </t:Event>
      <t:Event id="{BB716964-D57A-460D-B2BD-321C31CAB40A}" time="2024-04-29T08:27:10.457Z">
        <t:Attribution userId="S::silver.sillak@envir.ee::19b92e94-926c-4ec4-b349-7c5e787434e0" userProvider="AD" userName="Silver Sillak"/>
        <t:Progress percentComplete="100"/>
      </t:Event>
    </t:History>
  </t:Task>
  <t:Task id="{62F36287-1C2F-4543-AC34-65C3C2C1CDFA}">
    <t:Anchor>
      <t:Comment id="1296775773"/>
    </t:Anchor>
    <t:History>
      <t:Event id="{CA040C2E-960F-4492-A3A3-3E0C73400207}" time="2024-06-06T11:04:22.838Z">
        <t:Attribution userId="S::maris.arro@envir.ee::e0dd3f3d-caa0-4a5c-9052-9490f3f7460e" userProvider="AD" userName="Maris Arro"/>
        <t:Anchor>
          <t:Comment id="1296775773"/>
        </t:Anchor>
        <t:Create/>
      </t:Event>
      <t:Event id="{BE55DC0F-A831-4CEB-83F6-637C76784182}" time="2024-06-06T11:04:22.838Z">
        <t:Attribution userId="S::maris.arro@envir.ee::e0dd3f3d-caa0-4a5c-9052-9490f3f7460e" userProvider="AD" userName="Maris Arro"/>
        <t:Anchor>
          <t:Comment id="1296775773"/>
        </t:Anchor>
        <t:Assign userId="S::Riina.Tamm@kliimaministeerium.ee::ecbb7e56-eba7-4f21-8cde-7c262d6954ae" userProvider="AD" userName="Riina Tamm"/>
      </t:Event>
      <t:Event id="{6F94BF2A-067F-4E90-B8B6-5541E77E2B58}" time="2024-06-06T11:04:22.838Z">
        <t:Attribution userId="S::maris.arro@envir.ee::e0dd3f3d-caa0-4a5c-9052-9490f3f7460e" userProvider="AD" userName="Maris Arro"/>
        <t:Anchor>
          <t:Comment id="1296775773"/>
        </t:Anchor>
        <t:SetTitle title="@Riina Tamm siin oleks vaja sinu ekspertiisi hoonete energiatõhususe osas"/>
      </t:Event>
      <t:Event id="{C0BCB669-E5CB-4071-B19D-588BC3688F02}" time="2024-06-06T11:34:24.925Z">
        <t:Attribution userId="S::maris.arro@envir.ee::e0dd3f3d-caa0-4a5c-9052-9490f3f7460e" userProvider="AD" userName="Maris Arro"/>
        <t:Progress percentComplete="100"/>
      </t:Event>
    </t:History>
  </t:Task>
  <t:Task id="{9B413D1A-622D-4BCC-BE94-807830032A14}">
    <t:Anchor>
      <t:Comment id="382996956"/>
    </t:Anchor>
    <t:History>
      <t:Event id="{5526D789-B6FF-48A6-A7D6-AFAFEDEA99A9}" time="2024-04-25T12:43:14.918Z">
        <t:Attribution userId="S::silver.sillak@envir.ee::19b92e94-926c-4ec4-b349-7c5e787434e0" userProvider="AD" userName="Silver Sillak"/>
        <t:Anchor>
          <t:Comment id="382996956"/>
        </t:Anchor>
        <t:Create/>
      </t:Event>
      <t:Event id="{4BB8349C-C73E-45B0-8B43-808BE020FAD6}" time="2024-04-25T12:43:14.918Z">
        <t:Attribution userId="S::silver.sillak@envir.ee::19b92e94-926c-4ec4-b349-7c5e787434e0" userProvider="AD" userName="Silver Sillak"/>
        <t:Anchor>
          <t:Comment id="382996956"/>
        </t:Anchor>
        <t:Assign userId="S::Merilyn.Mols@envir.ee::55fd47dd-2cab-4134-b144-a161c7902155" userProvider="AD" userName="Merilyn Möls"/>
      </t:Event>
      <t:Event id="{6AE7BEA5-1A63-4054-9D74-FBA2C8E1D06B}" time="2024-04-25T12:43:14.918Z">
        <t:Attribution userId="S::silver.sillak@envir.ee::19b92e94-926c-4ec4-b349-7c5e787434e0" userProvider="AD" userName="Silver Sillak"/>
        <t:Anchor>
          <t:Comment id="382996956"/>
        </t:Anchor>
        <t:SetTitle title="@Merilyn Möls Kas oskad täiendada?"/>
      </t:Event>
      <t:Event id="{1E1A3704-274E-4754-8031-38763D4497A8}" time="2024-04-25T12:43:18.172Z">
        <t:Attribution userId="S::silver.sillak@envir.ee::19b92e94-926c-4ec4-b349-7c5e787434e0" userProvider="AD" userName="Silver Sillak"/>
        <t:Progress percentComplete="100"/>
      </t:Event>
    </t:History>
  </t:Task>
  <t:Task id="{A37D4CFD-050B-42E3-891C-122D2D1D8483}">
    <t:Anchor>
      <t:Comment id="357184358"/>
    </t:Anchor>
    <t:History>
      <t:Event id="{0887B031-55F1-4568-8789-7B68E8BEF55F}" time="2024-04-29T13:14:59.695Z">
        <t:Attribution userId="S::silver.sillak@envir.ee::19b92e94-926c-4ec4-b349-7c5e787434e0" userProvider="AD" userName="Silver Sillak"/>
        <t:Anchor>
          <t:Comment id="357184358"/>
        </t:Anchor>
        <t:Create/>
      </t:Event>
      <t:Event id="{79B6DC01-BEAD-4E75-BC9B-A5F1E52E9BF6}" time="2024-04-29T13:14:59.695Z">
        <t:Attribution userId="S::silver.sillak@envir.ee::19b92e94-926c-4ec4-b349-7c5e787434e0" userProvider="AD" userName="Silver Sillak"/>
        <t:Anchor>
          <t:Comment id="357184358"/>
        </t:Anchor>
        <t:Assign userId="S::Kerli.Kirsimaa@kliimaministeerium.ee::95346606-f269-4088-8124-8676ef2a756a" userProvider="AD" userName="Kerli Kirsimaa"/>
      </t:Event>
      <t:Event id="{8CEE3B46-65B6-48B0-84CA-ADCC5F474DCD}" time="2024-04-29T13:14:59.695Z">
        <t:Attribution userId="S::silver.sillak@envir.ee::19b92e94-926c-4ec4-b349-7c5e787434e0" userProvider="AD" userName="Silver Sillak"/>
        <t:Anchor>
          <t:Comment id="357184358"/>
        </t:Anchor>
        <t:SetTitle title="@Kerli Kirsimaa"/>
      </t:Event>
    </t:History>
  </t:Task>
  <t:Task id="{39C0428B-CE06-4A43-8F18-2059D3A9EDAF}">
    <t:Anchor>
      <t:Comment id="165813357"/>
    </t:Anchor>
    <t:History>
      <t:Event id="{2B755F1D-0A3B-45FB-B56C-F06831D26C5B}" time="2024-05-30T11:01:48.502Z">
        <t:Attribution userId="S::maris.arro@envir.ee::e0dd3f3d-caa0-4a5c-9052-9490f3f7460e" userProvider="AD" userName="Maris Arro"/>
        <t:Anchor>
          <t:Comment id="165813357"/>
        </t:Anchor>
        <t:Create/>
      </t:Event>
      <t:Event id="{6DAA91CF-C30B-41FA-9E9B-BB755200D41A}" time="2024-05-30T11:01:48.502Z">
        <t:Attribution userId="S::maris.arro@envir.ee::e0dd3f3d-caa0-4a5c-9052-9490f3f7460e" userProvider="AD" userName="Maris Arro"/>
        <t:Anchor>
          <t:Comment id="165813357"/>
        </t:Anchor>
        <t:Assign userId="S::Kerli.Kirsimaa@kliimaministeerium.ee::95346606-f269-4088-8124-8676ef2a756a" userProvider="AD" userName="Kerli Kirsimaa"/>
      </t:Event>
      <t:Event id="{43E62E5C-6C6A-49AB-BD38-015C7CD40CF1}" time="2024-05-30T11:01:48.502Z">
        <t:Attribution userId="S::maris.arro@envir.ee::e0dd3f3d-caa0-4a5c-9052-9490f3f7460e" userProvider="AD" userName="Maris Arro"/>
        <t:Anchor>
          <t:Comment id="165813357"/>
        </t:Anchor>
        <t:SetTitle title="@Kerli Kirsimaa palun vaata üle Reeli sisendi põhjal SKsse lisandunud tekst"/>
      </t:Event>
    </t:History>
  </t:Task>
  <t:Task id="{141B393C-5AD7-4D9E-A1DD-3EA89E20CC9E}">
    <t:Anchor>
      <t:Comment id="1666057805"/>
    </t:Anchor>
    <t:History>
      <t:Event id="{FC6C3187-DDA6-4B2A-8F23-E5B296011CB2}" time="2024-04-25T10:59:39.031Z">
        <t:Attribution userId="S::maris.arro@envir.ee::e0dd3f3d-caa0-4a5c-9052-9490f3f7460e" userProvider="AD" userName="Maris Arro"/>
        <t:Anchor>
          <t:Comment id="1666057805"/>
        </t:Anchor>
        <t:Create/>
      </t:Event>
      <t:Event id="{6DA3A931-DA2F-417F-9090-20D0B66FD191}" time="2024-04-25T10:59:39.031Z">
        <t:Attribution userId="S::maris.arro@envir.ee::e0dd3f3d-caa0-4a5c-9052-9490f3f7460e" userProvider="AD" userName="Maris Arro"/>
        <t:Anchor>
          <t:Comment id="1666057805"/>
        </t:Anchor>
        <t:Assign userId="S::Merilyn.Mols@envir.ee::55fd47dd-2cab-4134-b144-a161c7902155" userProvider="AD" userName="Merilyn Möls"/>
      </t:Event>
      <t:Event id="{F20DD115-4113-4A46-B30D-42CB2FE97779}" time="2024-04-25T10:59:39.031Z">
        <t:Attribution userId="S::maris.arro@envir.ee::e0dd3f3d-caa0-4a5c-9052-9490f3f7460e" userProvider="AD" userName="Maris Arro"/>
        <t:Anchor>
          <t:Comment id="1666057805"/>
        </t:Anchor>
        <t:SetTitle title="@Merilyn Möls"/>
      </t:Event>
    </t:History>
  </t:Task>
  <t:Task id="{CB476F7E-2E37-4A57-A5A4-B627ADBB57D5}">
    <t:Anchor>
      <t:Comment id="1247563778"/>
    </t:Anchor>
    <t:History>
      <t:Event id="{1A5CCB1A-4304-44D7-913A-BD6615404510}" time="2024-07-19T10:59:57.564Z">
        <t:Attribution userId="S::maris.arro@envir.ee::e0dd3f3d-caa0-4a5c-9052-9490f3f7460e" userProvider="AD" userName="Maris Arro"/>
        <t:Anchor>
          <t:Comment id="1104566235"/>
        </t:Anchor>
        <t:Create/>
      </t:Event>
      <t:Event id="{B29D4B65-F74C-4A46-872E-10A73CB3DC27}" time="2024-07-19T10:59:57.564Z">
        <t:Attribution userId="S::maris.arro@envir.ee::e0dd3f3d-caa0-4a5c-9052-9490f3f7460e" userProvider="AD" userName="Maris Arro"/>
        <t:Anchor>
          <t:Comment id="1104566235"/>
        </t:Anchor>
        <t:Assign userId="S::Merilyn.Mols@envir.ee::55fd47dd-2cab-4134-b144-a161c7902155" userProvider="AD" userName="Merilyn Möls"/>
      </t:Event>
      <t:Event id="{895E56F7-1DFE-4445-B4B5-43B7A463968B}" time="2024-07-19T10:59:57.564Z">
        <t:Attribution userId="S::maris.arro@envir.ee::e0dd3f3d-caa0-4a5c-9052-9490f3f7460e" userProvider="AD" userName="Maris Arro"/>
        <t:Anchor>
          <t:Comment id="1104566235"/>
        </t:Anchor>
        <t:SetTitle title="@Merilyn Möls palun vaata kas viide JJM määruse nrile on siin võige"/>
      </t:Event>
    </t:History>
  </t:Task>
  <t:Task id="{170661DB-36D7-4866-9472-68FCDD7F4E1D}">
    <t:Anchor>
      <t:Comment id="946595452"/>
    </t:Anchor>
    <t:History>
      <t:Event id="{BA2D2E3C-44B6-42AD-A2B6-2095ABE9FAFA}" time="2024-07-05T11:43:58.895Z">
        <t:Attribution userId="S::maris.arro@envir.ee::e0dd3f3d-caa0-4a5c-9052-9490f3f7460e" userProvider="AD" userName="Maris Arro"/>
        <t:Anchor>
          <t:Comment id="985323681"/>
        </t:Anchor>
        <t:Create/>
      </t:Event>
      <t:Event id="{4F289583-6BE5-4377-A6A9-5AE108977C2D}" time="2024-07-05T11:43:58.895Z">
        <t:Attribution userId="S::maris.arro@envir.ee::e0dd3f3d-caa0-4a5c-9052-9490f3f7460e" userProvider="AD" userName="Maris Arro"/>
        <t:Anchor>
          <t:Comment id="985323681"/>
        </t:Anchor>
        <t:Assign userId="S::Maria.Varton@envir.ee::d70def33-2501-438d-b5de-7ee9b43e8dc1" userProvider="AD" userName="Maria Värton"/>
      </t:Event>
      <t:Event id="{86DAD78B-CEBD-4BCE-ABF4-2EA1C89A0C8D}" time="2024-07-05T11:43:58.895Z">
        <t:Attribution userId="S::maris.arro@envir.ee::e0dd3f3d-caa0-4a5c-9052-9490f3f7460e" userProvider="AD" userName="Maris Arro"/>
        <t:Anchor>
          <t:Comment id="985323681"/>
        </t:Anchor>
        <t:SetTitle title="@Maria Värton palun vaata millised on maandamismeetmed KOVide tulubaasi suurendamiseks? uute töökohtade maksulaekumine seal vist ei päästa?"/>
      </t:Event>
    </t:History>
  </t:Task>
  <t:Task id="{4F4F0522-2C63-437F-AB47-BE6F07DC8A60}">
    <t:Anchor>
      <t:Comment id="1745388011"/>
    </t:Anchor>
    <t:History>
      <t:Event id="{BE433885-0D15-4B4D-BE16-B815FCA1F29D}" time="2024-07-05T10:12:24.675Z">
        <t:Attribution userId="S::maris.arro@envir.ee::e0dd3f3d-caa0-4a5c-9052-9490f3f7460e" userProvider="AD" userName="Maris Arro"/>
        <t:Anchor>
          <t:Comment id="1745388011"/>
        </t:Anchor>
        <t:Create/>
      </t:Event>
      <t:Event id="{4525C52E-EF61-48DE-A6DE-4550EB1B1A01}" time="2024-07-05T10:12:24.675Z">
        <t:Attribution userId="S::maris.arro@envir.ee::e0dd3f3d-caa0-4a5c-9052-9490f3f7460e" userProvider="AD" userName="Maris Arro"/>
        <t:Anchor>
          <t:Comment id="1745388011"/>
        </t:Anchor>
        <t:Assign userId="S::Maria.Varton@envir.ee::d70def33-2501-438d-b5de-7ee9b43e8dc1" userProvider="AD" userName="Maria Värton"/>
      </t:Event>
      <t:Event id="{23C07FCA-EF85-447A-807D-DDFECB52B9B4}" time="2024-07-05T10:12:24.675Z">
        <t:Attribution userId="S::maris.arro@envir.ee::e0dd3f3d-caa0-4a5c-9052-9490f3f7460e" userProvider="AD" userName="Maris Arro"/>
        <t:Anchor>
          <t:Comment id="1745388011"/>
        </t:Anchor>
        <t:SetTitle title="@Maria Värton palun su tähelepanu sellele lausele, kas see on ikka korrektne nii öelda?"/>
      </t:Event>
    </t:History>
  </t:Task>
  <t:Task id="{746B182D-118C-4074-AEEA-4200FC9EAF23}">
    <t:Anchor>
      <t:Comment id="2017446825"/>
    </t:Anchor>
    <t:History>
      <t:Event id="{DFBF71DD-4623-428F-8AEB-14A8D1CF74F6}" time="2024-07-18T13:28:58.362Z">
        <t:Attribution userId="S::maris.arro@envir.ee::e0dd3f3d-caa0-4a5c-9052-9490f3f7460e" userProvider="AD" userName="Maris Arro"/>
        <t:Anchor>
          <t:Comment id="2017446825"/>
        </t:Anchor>
        <t:Create/>
      </t:Event>
      <t:Event id="{1E3C8FB6-8A13-4DAB-ADD1-E0239BBA6A62}" time="2024-07-18T13:28:58.362Z">
        <t:Attribution userId="S::maris.arro@envir.ee::e0dd3f3d-caa0-4a5c-9052-9490f3f7460e" userProvider="AD" userName="Maris Arro"/>
        <t:Anchor>
          <t:Comment id="2017446825"/>
        </t:Anchor>
        <t:Assign userId="S::Kerli.Kirsimaa@kliimaministeerium.ee::95346606-f269-4088-8124-8676ef2a756a" userProvider="AD" userName="Kerli Kirsimaa"/>
      </t:Event>
      <t:Event id="{63CA0D87-E044-4AFE-BF3F-0D74B7F533BC}" time="2024-07-18T13:28:58.362Z">
        <t:Attribution userId="S::maris.arro@envir.ee::e0dd3f3d-caa0-4a5c-9052-9490f3f7460e" userProvider="AD" userName="Maris Arro"/>
        <t:Anchor>
          <t:Comment id="2017446825"/>
        </t:Anchor>
        <t:SetTitle title="@Kerli Kirsimaa Palun vaata, ma ei saa aru, miks keeletoimetaja võttis kätte ja tõmbas lihtsalt ühe lause maha, ilma ühegi kommentaarita, kas sa oled selle kustutamisega nõus?"/>
      </t:Event>
    </t:History>
  </t:Task>
  <t:Task id="{64D2E9C5-0028-4A4E-889D-CE1809988824}">
    <t:Anchor>
      <t:Comment id="708322170"/>
    </t:Anchor>
    <t:History>
      <t:Event id="{328C7B1E-0B90-43F6-9F15-6D5B3EB6D3B1}" time="2024-07-19T07:31:05.897Z">
        <t:Attribution userId="S::maris.arro@envir.ee::e0dd3f3d-caa0-4a5c-9052-9490f3f7460e" userProvider="AD" userName="Maris Arro"/>
        <t:Anchor>
          <t:Comment id="730903476"/>
        </t:Anchor>
        <t:Create/>
      </t:Event>
      <t:Event id="{307CA4E9-39E2-481D-9229-2766EC51C675}" time="2024-07-19T07:31:05.897Z">
        <t:Attribution userId="S::maris.arro@envir.ee::e0dd3f3d-caa0-4a5c-9052-9490f3f7460e" userProvider="AD" userName="Maris Arro"/>
        <t:Anchor>
          <t:Comment id="730903476"/>
        </t:Anchor>
        <t:Assign userId="S::Karin.Radiko@kliimaministeerium.ee::cd60b477-da27-46d9-ab12-b9db7b6a8cff" userProvider="AD" userName="Karin Radiko"/>
      </t:Event>
      <t:Event id="{918C7291-9114-48DB-B455-750D1AF45B2D}" time="2024-07-19T07:31:05.897Z">
        <t:Attribution userId="S::maris.arro@envir.ee::e0dd3f3d-caa0-4a5c-9052-9490f3f7460e" userProvider="AD" userName="Maris Arro"/>
        <t:Anchor>
          <t:Comment id="730903476"/>
        </t:Anchor>
        <t:SetTitle title="@Karin Radiko palun vaata, kas seda lauset saab paremaks, või jätta lihtsalt lõpust ära lauseosas ..., ning hoiab"/>
      </t:Event>
    </t:History>
  </t:Task>
  <t:Task id="{A1E9DB57-B86F-45B1-9AEB-A02A817860F9}">
    <t:Anchor>
      <t:Comment id="708453420"/>
    </t:Anchor>
    <t:History>
      <t:Event id="{D9CD6D5B-16D1-4042-9762-827C3FB19BA7}" time="2024-07-19T13:54:36.785Z">
        <t:Attribution userId="S::maris.arro@envir.ee::e0dd3f3d-caa0-4a5c-9052-9490f3f7460e" userProvider="AD" userName="Maris Arro"/>
        <t:Anchor>
          <t:Comment id="456386093"/>
        </t:Anchor>
        <t:Create/>
      </t:Event>
      <t:Event id="{0327BD2D-1BDB-4C11-9EB3-2F4909885EE9}" time="2024-07-19T13:54:36.785Z">
        <t:Attribution userId="S::maris.arro@envir.ee::e0dd3f3d-caa0-4a5c-9052-9490f3f7460e" userProvider="AD" userName="Maris Arro"/>
        <t:Anchor>
          <t:Comment id="456386093"/>
        </t:Anchor>
        <t:Assign userId="S::Kerli.Kirsimaa@kliimaministeerium.ee::95346606-f269-4088-8124-8676ef2a756a" userProvider="AD" userName="Kerli Kirsimaa"/>
      </t:Event>
      <t:Event id="{EE624A2A-324F-4933-941E-68AC54F1FC12}" time="2024-07-19T13:54:36.785Z">
        <t:Attribution userId="S::maris.arro@envir.ee::e0dd3f3d-caa0-4a5c-9052-9490f3f7460e" userProvider="AD" userName="Maris Arro"/>
        <t:Anchor>
          <t:Comment id="456386093"/>
        </t:Anchor>
        <t:SetTitle title="@Kerli Kirsimaa palun vaata see osa ka üle"/>
      </t:Event>
      <t:Event id="{27CA98F1-9857-4041-9C43-74811A21A815}" time="2024-07-23T11:46:31.666Z">
        <t:Attribution userId="S::laura.remmelgas@envir.ee::2455ff4c-433a-4637-be0d-91be619cfbc4" userProvider="AD" userName="Laura Remmelgas"/>
        <t:Progress percentComplete="100"/>
      </t:Event>
    </t:History>
  </t:Task>
  <t:Task id="{BD581886-546C-4E6B-AA11-369A0713A959}">
    <t:Anchor>
      <t:Comment id="1469670706"/>
    </t:Anchor>
    <t:History>
      <t:Event id="{F083AF0F-ADE8-44B0-B6E6-9DFE6ABABEB0}" time="2024-07-31T10:46:57.281Z">
        <t:Attribution userId="S::maris.arro@envir.ee::e0dd3f3d-caa0-4a5c-9052-9490f3f7460e" userProvider="AD" userName="Maris Arro"/>
        <t:Anchor>
          <t:Comment id="1469670706"/>
        </t:Anchor>
        <t:Create/>
      </t:Event>
      <t:Event id="{3D404027-A5AC-42EA-B580-5620729426A6}" time="2024-07-31T10:46:57.281Z">
        <t:Attribution userId="S::maris.arro@envir.ee::e0dd3f3d-caa0-4a5c-9052-9490f3f7460e" userProvider="AD" userName="Maris Arro"/>
        <t:Anchor>
          <t:Comment id="1469670706"/>
        </t:Anchor>
        <t:Assign userId="S::Karoli.Noor@kliimaministeerium.ee::2635377c-0675-47a7-9480-cb88b84424d0" userProvider="AD" userName="Karoli Noor"/>
      </t:Event>
      <t:Event id="{6315A1C7-A881-46C2-B2AF-29D312204B75}" time="2024-07-31T10:46:57.281Z">
        <t:Attribution userId="S::maris.arro@envir.ee::e0dd3f3d-caa0-4a5c-9052-9490f3f7460e" userProvider="AD" userName="Maris Arro"/>
        <t:Anchor>
          <t:Comment id="1469670706"/>
        </t:Anchor>
        <t:SetTitle title="@Karoli Noor palun vaata, kas ja kuidas sa sellest viimasest lausest aru saad"/>
      </t:Event>
    </t:History>
  </t:Task>
  <t:Task id="{07ED6432-3DF6-41DE-8243-E799815821B7}">
    <t:Anchor>
      <t:Comment id="1237588368"/>
    </t:Anchor>
    <t:History>
      <t:Event id="{1A6A93E5-A3C8-43A7-B7C9-29C6B25CF70D}" time="2024-07-31T11:17:24.003Z">
        <t:Attribution userId="S::maris.arro@envir.ee::e0dd3f3d-caa0-4a5c-9052-9490f3f7460e" userProvider="AD" userName="Maris Arro"/>
        <t:Anchor>
          <t:Comment id="1237588368"/>
        </t:Anchor>
        <t:Create/>
      </t:Event>
      <t:Event id="{3C52898A-BBA9-4CFC-ADAE-5631C65538CD}" time="2024-07-31T11:17:24.003Z">
        <t:Attribution userId="S::maris.arro@envir.ee::e0dd3f3d-caa0-4a5c-9052-9490f3f7460e" userProvider="AD" userName="Maris Arro"/>
        <t:Anchor>
          <t:Comment id="1237588368"/>
        </t:Anchor>
        <t:Assign userId="S::Kerli.Kirsimaa@kliimaministeerium.ee::95346606-f269-4088-8124-8676ef2a756a" userProvider="AD" userName="Kerli Kirsimaa"/>
      </t:Event>
      <t:Event id="{316DF2C7-318E-4244-8B5F-67934AD0E27C}" time="2024-07-31T11:17:24.003Z">
        <t:Attribution userId="S::maris.arro@envir.ee::e0dd3f3d-caa0-4a5c-9052-9490f3f7460e" userProvider="AD" userName="Maris Arro"/>
        <t:Anchor>
          <t:Comment id="1237588368"/>
        </t:Anchor>
        <t:SetTitle title="@Kerli Kirsimaa ma ei saa hästi aru miks me peaks ala muutma märgalaks ja seal siis karjatama ja niitma hakkama"/>
      </t:Event>
    </t:History>
  </t:Task>
</t:Task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24f7cb13-b10f-47f9-b024-b71dabdc4fbf">
      <UserInfo>
        <DisplayName>Annika Varik</DisplayName>
        <AccountId>124</AccountId>
        <AccountType/>
      </UserInfo>
      <UserInfo>
        <DisplayName>Rein Vaks</DisplayName>
        <AccountId>125</AccountId>
        <AccountType/>
      </UserInfo>
      <UserInfo>
        <DisplayName>Eva Killar</DisplayName>
        <AccountId>96</AccountId>
        <AccountType/>
      </UserInfo>
      <UserInfo>
        <DisplayName>Mati Mõtte</DisplayName>
        <AccountId>129</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1140E590EE3B24A8053D7AD10CED577" ma:contentTypeVersion="6" ma:contentTypeDescription="Create a new document." ma:contentTypeScope="" ma:versionID="5744d61a9840d0a30b0629c04e289f3d">
  <xsd:schema xmlns:xsd="http://www.w3.org/2001/XMLSchema" xmlns:xs="http://www.w3.org/2001/XMLSchema" xmlns:p="http://schemas.microsoft.com/office/2006/metadata/properties" xmlns:ns2="1f9e2bf2-e2ba-4416-a0ba-91e3639097f3" xmlns:ns3="24f7cb13-b10f-47f9-b024-b71dabdc4fbf" targetNamespace="http://schemas.microsoft.com/office/2006/metadata/properties" ma:root="true" ma:fieldsID="fcc43340f35b81efd7a7947d36f1cf39" ns2:_="" ns3:_="">
    <xsd:import namespace="1f9e2bf2-e2ba-4416-a0ba-91e3639097f3"/>
    <xsd:import namespace="24f7cb13-b10f-47f9-b024-b71dabdc4fb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9e2bf2-e2ba-4416-a0ba-91e3639097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f7cb13-b10f-47f9-b024-b71dabdc4fbf"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C533DA7-6CCD-4DBE-B26E-936E815C6378}">
  <ds:schemaRefs>
    <ds:schemaRef ds:uri="http://www.w3.org/XML/1998/namespace"/>
    <ds:schemaRef ds:uri="http://schemas.microsoft.com/office/2006/documentManagement/types"/>
    <ds:schemaRef ds:uri="http://purl.org/dc/terms/"/>
    <ds:schemaRef ds:uri="http://schemas.microsoft.com/office/infopath/2007/PartnerControls"/>
    <ds:schemaRef ds:uri="http://purl.org/dc/elements/1.1/"/>
    <ds:schemaRef ds:uri="http://schemas.openxmlformats.org/package/2006/metadata/core-properties"/>
    <ds:schemaRef ds:uri="24f7cb13-b10f-47f9-b024-b71dabdc4fbf"/>
    <ds:schemaRef ds:uri="1f9e2bf2-e2ba-4416-a0ba-91e3639097f3"/>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A994D3EA-A111-4C1D-A7A0-540D6B968C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9e2bf2-e2ba-4416-a0ba-91e3639097f3"/>
    <ds:schemaRef ds:uri="24f7cb13-b10f-47f9-b024-b71dabdc4f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08A0565-C37D-4FB4-9D8B-47255F221A6C}">
  <ds:schemaRefs>
    <ds:schemaRef ds:uri="http://schemas.openxmlformats.org/officeDocument/2006/bibliography"/>
  </ds:schemaRefs>
</ds:datastoreItem>
</file>

<file path=customXml/itemProps4.xml><?xml version="1.0" encoding="utf-8"?>
<ds:datastoreItem xmlns:ds="http://schemas.openxmlformats.org/officeDocument/2006/customXml" ds:itemID="{F20E12B5-F52C-4FCC-B2C8-54F1682CE6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49308</Words>
  <Characters>285990</Characters>
  <Application>Microsoft Office Word</Application>
  <DocSecurity>0</DocSecurity>
  <Lines>2383</Lines>
  <Paragraphs>669</Paragraphs>
  <ScaleCrop>false</ScaleCrop>
  <HeadingPairs>
    <vt:vector size="2" baseType="variant">
      <vt:variant>
        <vt:lpstr>Pealkiri</vt:lpstr>
      </vt:variant>
      <vt:variant>
        <vt:i4>1</vt:i4>
      </vt:variant>
    </vt:vector>
  </HeadingPairs>
  <TitlesOfParts>
    <vt:vector size="1" baseType="lpstr">
      <vt:lpstr>seletuskiri</vt:lpstr>
    </vt:vector>
  </TitlesOfParts>
  <Company>KeMIT</Company>
  <LinksUpToDate>false</LinksUpToDate>
  <CharactersWithSpaces>334629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seletuskiri</dc:title>
  <dc:subject/>
  <dc:creator>Maris Arro</dc:creator>
  <dc:description/>
  <cp:lastModifiedBy>Katariina Kärsten</cp:lastModifiedBy>
  <cp:revision>8</cp:revision>
  <dcterms:created xsi:type="dcterms:W3CDTF">2024-08-06T07:21:00Z</dcterms:created>
  <dcterms:modified xsi:type="dcterms:W3CDTF">2024-09-15T21:08:00Z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0x01010021140E590EE3B24A8053D7AD10CED577</vt:lpwstr>
  </property>
  <property fmtid="{D5CDD505-2E9C-101B-9397-08002B2CF9AE}" pid="3" name="MediaServiceImageTags">
    <vt:lpwstr/>
  </property>
</Properties>
</file>